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B40C6E" w:rsidP="00C97D78">
            <w:pPr>
              <w:tabs>
                <w:tab w:val="left" w:pos="7200"/>
              </w:tabs>
              <w:spacing w:before="0"/>
              <w:rPr>
                <w:b/>
                <w:szCs w:val="22"/>
                <w:lang w:val="en-CA"/>
              </w:rPr>
            </w:pPr>
            <w:r w:rsidRPr="00B40C6E">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4C73C6">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4C73C6">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26790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26790B">
              <w:rPr>
                <w:u w:val="single"/>
                <w:lang w:val="en-CA"/>
              </w:rPr>
              <w:t>0210</w:t>
            </w:r>
            <w:ins w:id="0" w:author="heyo" w:date="2013-07-18T13:21:00Z">
              <w:r w:rsidR="00F455F5">
                <w:rPr>
                  <w:u w:val="single"/>
                  <w:lang w:val="en-CA"/>
                </w:rPr>
                <w:t>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4F1DA4" w:rsidP="00F455F5">
            <w:pPr>
              <w:spacing w:before="60" w:after="60"/>
              <w:rPr>
                <w:b/>
                <w:szCs w:val="22"/>
                <w:lang w:val="en-CA"/>
              </w:rPr>
            </w:pPr>
            <w:r>
              <w:rPr>
                <w:b/>
                <w:szCs w:val="22"/>
                <w:lang w:val="en-CA"/>
              </w:rPr>
              <w:t xml:space="preserve">Adaptation </w:t>
            </w:r>
            <w:r w:rsidR="00F455F5">
              <w:rPr>
                <w:b/>
                <w:szCs w:val="22"/>
                <w:lang w:val="en-CA"/>
              </w:rPr>
              <w:t xml:space="preserve">Parameter </w:t>
            </w:r>
            <w:r>
              <w:rPr>
                <w:b/>
                <w:szCs w:val="22"/>
                <w:lang w:val="en-CA"/>
              </w:rPr>
              <w:t>Set for SHVC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E6261">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E6261">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E6261" w:rsidRDefault="004F1DA4" w:rsidP="00AE6261">
            <w:pPr>
              <w:spacing w:before="0"/>
              <w:rPr>
                <w:szCs w:val="22"/>
              </w:rPr>
            </w:pPr>
            <w:r>
              <w:rPr>
                <w:szCs w:val="22"/>
                <w:lang w:val="en-CA"/>
              </w:rPr>
              <w:t>Yong He, Jie Dong, Yan Ye</w:t>
            </w:r>
            <w:r w:rsidR="00E61DAC" w:rsidRPr="005B217D">
              <w:rPr>
                <w:szCs w:val="22"/>
                <w:lang w:val="en-CA"/>
              </w:rPr>
              <w:br/>
            </w:r>
            <w:r w:rsidR="00AE6261">
              <w:rPr>
                <w:szCs w:val="22"/>
              </w:rPr>
              <w:t>9710 Scranton R-D, #250</w:t>
            </w:r>
          </w:p>
          <w:p w:rsidR="00AE6261" w:rsidRDefault="00AE6261" w:rsidP="00AE6261">
            <w:pPr>
              <w:spacing w:before="0"/>
              <w:rPr>
                <w:szCs w:val="22"/>
              </w:rPr>
            </w:pPr>
            <w:r>
              <w:rPr>
                <w:szCs w:val="22"/>
              </w:rPr>
              <w:t>San Diego, CA 92121</w:t>
            </w:r>
          </w:p>
          <w:p w:rsidR="00E61DAC" w:rsidRPr="005B217D" w:rsidRDefault="00AE6261" w:rsidP="00AE6261">
            <w:pPr>
              <w:spacing w:before="0"/>
              <w:rPr>
                <w:szCs w:val="22"/>
                <w:lang w:val="en-CA"/>
              </w:rPr>
            </w:pP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AE6261">
            <w:pPr>
              <w:spacing w:before="60" w:after="60"/>
              <w:rPr>
                <w:szCs w:val="22"/>
                <w:lang w:val="en-CA"/>
              </w:rPr>
            </w:pPr>
            <w:r w:rsidRPr="005B217D">
              <w:rPr>
                <w:szCs w:val="22"/>
                <w:lang w:val="en-CA"/>
              </w:rPr>
              <w:br/>
            </w:r>
            <w:r w:rsidR="00AE6261">
              <w:rPr>
                <w:szCs w:val="22"/>
                <w:lang w:val="en-CA"/>
              </w:rPr>
              <w:t>1-858-210-4807</w:t>
            </w:r>
            <w:r w:rsidRPr="005B217D">
              <w:rPr>
                <w:szCs w:val="22"/>
                <w:lang w:val="en-CA"/>
              </w:rPr>
              <w:br/>
            </w:r>
            <w:r w:rsidR="00AE6261">
              <w:rPr>
                <w:szCs w:val="22"/>
                <w:lang w:val="en-CA"/>
              </w:rPr>
              <w:t>Yong.He@InterDigital.com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E6261">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1B4945" w:rsidRPr="001B4945" w:rsidRDefault="004F1DA4" w:rsidP="001B4945">
      <w:pPr>
        <w:rPr>
          <w:lang w:val="en-CA"/>
        </w:rPr>
      </w:pPr>
      <w:r>
        <w:rPr>
          <w:lang w:val="en-CA"/>
        </w:rPr>
        <w:t xml:space="preserve">This contribution </w:t>
      </w:r>
      <w:r w:rsidR="00F455F5">
        <w:rPr>
          <w:lang w:val="en-CA"/>
        </w:rPr>
        <w:t xml:space="preserve">is a follow-up of JCTVC-M0179. It is proposed </w:t>
      </w:r>
      <w:r>
        <w:rPr>
          <w:lang w:val="en-CA"/>
        </w:rPr>
        <w:t xml:space="preserve">to use Adaptation Parameter Set (APS) to carry picture level parameter information to support scalable extension of HEVC. The syntax elements of inter-layer processing, such as inter-layer filtering coefficients, sample prediction and motion prediction syntax elements are proposed to be signaled in APS instead of slice header to save bits and keep </w:t>
      </w:r>
      <w:r w:rsidR="00AC21A3">
        <w:rPr>
          <w:lang w:val="en-CA"/>
        </w:rPr>
        <w:t xml:space="preserve">the </w:t>
      </w:r>
      <w:r>
        <w:rPr>
          <w:lang w:val="en-CA"/>
        </w:rPr>
        <w:t>existing slice header syntax intact. The APS syntax, semantic and simulation results are provided in this contribution.</w:t>
      </w:r>
      <w:r w:rsidR="00087CBC">
        <w:rPr>
          <w:lang w:val="en-CA"/>
        </w:rPr>
        <w:t xml:space="preserve"> </w:t>
      </w:r>
      <w:r w:rsidR="001B4945">
        <w:rPr>
          <w:lang w:val="en-CA"/>
        </w:rPr>
        <w:t xml:space="preserve">   </w:t>
      </w:r>
    </w:p>
    <w:p w:rsidR="004F1DA4" w:rsidRPr="005B217D" w:rsidRDefault="004F1DA4" w:rsidP="004F1DA4">
      <w:pPr>
        <w:pStyle w:val="Heading1"/>
        <w:rPr>
          <w:lang w:val="en-CA"/>
        </w:rPr>
      </w:pPr>
      <w:r>
        <w:rPr>
          <w:lang w:val="en-CA"/>
        </w:rPr>
        <w:t>Introduction</w:t>
      </w:r>
    </w:p>
    <w:p w:rsidR="004F1DA4" w:rsidRDefault="004F1DA4" w:rsidP="004F1DA4">
      <w:pPr>
        <w:jc w:val="both"/>
        <w:rPr>
          <w:szCs w:val="22"/>
          <w:lang w:val="en-CA"/>
        </w:rPr>
      </w:pPr>
      <w:r>
        <w:rPr>
          <w:szCs w:val="22"/>
          <w:lang w:val="en-CA"/>
        </w:rPr>
        <w:t xml:space="preserve">At the 13th JCTVC </w:t>
      </w:r>
      <w:proofErr w:type="spellStart"/>
      <w:r w:rsidR="00076DD1">
        <w:rPr>
          <w:szCs w:val="22"/>
          <w:lang w:val="en-CA"/>
        </w:rPr>
        <w:t>Incheon</w:t>
      </w:r>
      <w:proofErr w:type="spellEnd"/>
      <w:r w:rsidR="00076DD1">
        <w:rPr>
          <w:szCs w:val="22"/>
          <w:lang w:val="en-CA"/>
        </w:rPr>
        <w:t xml:space="preserve"> </w:t>
      </w:r>
      <w:r>
        <w:rPr>
          <w:szCs w:val="22"/>
          <w:lang w:val="en-CA"/>
        </w:rPr>
        <w:t>meeting, SCE3 was established to evaluate inter-layer filtering tools for SHVC. Currently, the parameters of adaptive filters are designed to be signaled in PPS or slice header</w:t>
      </w:r>
      <w:proofErr w:type="gramStart"/>
      <w:r w:rsidR="00625569">
        <w:rPr>
          <w:szCs w:val="22"/>
          <w:lang w:val="en-CA"/>
        </w:rPr>
        <w:t xml:space="preserve">, </w:t>
      </w:r>
      <w:r>
        <w:rPr>
          <w:szCs w:val="22"/>
          <w:lang w:val="en-CA"/>
        </w:rPr>
        <w:t xml:space="preserve"> depending</w:t>
      </w:r>
      <w:proofErr w:type="gramEnd"/>
      <w:r>
        <w:rPr>
          <w:szCs w:val="22"/>
          <w:lang w:val="en-CA"/>
        </w:rPr>
        <w:t xml:space="preserve"> on individual implementation. Additional syntax elements need to be added to the PPS or slice header to support these tools. </w:t>
      </w:r>
    </w:p>
    <w:p w:rsidR="004F1DA4" w:rsidRDefault="004F1DA4" w:rsidP="004F1DA4">
      <w:pPr>
        <w:jc w:val="both"/>
        <w:rPr>
          <w:szCs w:val="22"/>
          <w:lang w:val="en-CA"/>
        </w:rPr>
      </w:pPr>
      <w:r>
        <w:rPr>
          <w:szCs w:val="22"/>
          <w:lang w:val="en-CA"/>
        </w:rPr>
        <w:t>In general, VPS is used to hold the syntax elements shared by multiple layers and/or essential information for the purpose of capability exchange and session negotiation. The SPS carries the information common to all pictures/slices in a coded video sequence. The PPS carries the picture level information which does not need frequent updates and remains unchanged through a relative long duration of pictures. Slice header usually carries the parameters that change on the slice level, while the overhead bit cost is higher, especially when multiple slices are used to code a picture.</w:t>
      </w:r>
    </w:p>
    <w:p w:rsidR="004F1DA4" w:rsidRDefault="004F1DA4" w:rsidP="004F1DA4">
      <w:pPr>
        <w:spacing w:after="120"/>
        <w:jc w:val="both"/>
        <w:rPr>
          <w:szCs w:val="22"/>
          <w:lang w:val="en-CA"/>
        </w:rPr>
      </w:pPr>
      <w:r>
        <w:rPr>
          <w:szCs w:val="22"/>
          <w:lang w:val="en-CA"/>
        </w:rPr>
        <w:t>Adaptation parameter set (APS) was adopted in early versions of HEVC to carry picture level adaptive data, such as ALF and SAO parameters, that usually change more frequently than those carried in PPS. The characteristic of APS could be a good match to signal the inter-layer processing parameters. In addition, APS is defined as an individual NAL unit with unique NAL unit type assigned. The benefits of carrying the inter-layer processing information and parameters in a separate APS NAL unit are:</w:t>
      </w:r>
    </w:p>
    <w:p w:rsidR="004F1DA4" w:rsidRPr="00C71746" w:rsidRDefault="004F1DA4" w:rsidP="004F1DA4">
      <w:pPr>
        <w:pStyle w:val="ListParagraph"/>
        <w:numPr>
          <w:ilvl w:val="0"/>
          <w:numId w:val="21"/>
        </w:numPr>
        <w:rPr>
          <w:rFonts w:ascii="Times New Roman" w:hAnsi="Times New Roman"/>
        </w:rPr>
      </w:pPr>
      <w:r w:rsidRPr="00C71746">
        <w:rPr>
          <w:rFonts w:ascii="Times New Roman" w:hAnsi="Times New Roman"/>
        </w:rPr>
        <w:t>This allows parsing of the slice header syntax elements and decoding of the slice header to remain substantially similar to those of the single layer codec</w:t>
      </w:r>
    </w:p>
    <w:p w:rsidR="004F1DA4" w:rsidRPr="00C71746" w:rsidRDefault="004F1DA4" w:rsidP="004F1DA4">
      <w:pPr>
        <w:pStyle w:val="ListParagraph"/>
        <w:numPr>
          <w:ilvl w:val="0"/>
          <w:numId w:val="21"/>
        </w:numPr>
      </w:pPr>
      <w:r w:rsidRPr="00C71746">
        <w:rPr>
          <w:rFonts w:ascii="Times New Roman" w:hAnsi="Times New Roman"/>
        </w:rPr>
        <w:t xml:space="preserve">This allows the BL codec, the ILP unit, and the EL codec to operate in </w:t>
      </w:r>
      <w:r>
        <w:rPr>
          <w:rFonts w:ascii="Times New Roman" w:hAnsi="Times New Roman"/>
        </w:rPr>
        <w:t xml:space="preserve">a </w:t>
      </w:r>
      <w:r w:rsidRPr="00C71746">
        <w:rPr>
          <w:rFonts w:ascii="Times New Roman" w:hAnsi="Times New Roman"/>
        </w:rPr>
        <w:t>multi-threaded</w:t>
      </w:r>
      <w:r>
        <w:rPr>
          <w:rFonts w:ascii="Times New Roman" w:hAnsi="Times New Roman"/>
        </w:rPr>
        <w:t xml:space="preserve"> and </w:t>
      </w:r>
      <w:r w:rsidRPr="00C71746">
        <w:rPr>
          <w:rFonts w:ascii="Times New Roman" w:hAnsi="Times New Roman"/>
        </w:rPr>
        <w:t>parallel</w:t>
      </w:r>
      <w:r>
        <w:rPr>
          <w:rFonts w:ascii="Times New Roman" w:hAnsi="Times New Roman"/>
        </w:rPr>
        <w:t xml:space="preserve">ized </w:t>
      </w:r>
      <w:r w:rsidRPr="00C71746">
        <w:rPr>
          <w:rFonts w:ascii="Times New Roman" w:hAnsi="Times New Roman"/>
        </w:rPr>
        <w:t>manner</w:t>
      </w:r>
      <w:r w:rsidRPr="00C71746">
        <w:t>.</w:t>
      </w:r>
    </w:p>
    <w:p w:rsidR="00A12603" w:rsidRDefault="00A12603" w:rsidP="00A12603">
      <w:pPr>
        <w:pStyle w:val="Heading1"/>
        <w:rPr>
          <w:lang w:val="en-CA"/>
        </w:rPr>
      </w:pPr>
      <w:r>
        <w:rPr>
          <w:lang w:val="en-CA"/>
        </w:rPr>
        <w:t>Proposed APS Format</w:t>
      </w:r>
    </w:p>
    <w:p w:rsidR="00A12603" w:rsidRDefault="00B40C6E" w:rsidP="00A12603">
      <w:pPr>
        <w:rPr>
          <w:lang w:val="en-CA"/>
        </w:rPr>
      </w:pPr>
      <w:r>
        <w:rPr>
          <w:lang w:val="en-CA"/>
        </w:rPr>
        <w:fldChar w:fldCharType="begin"/>
      </w:r>
      <w:r w:rsidR="00A12603">
        <w:rPr>
          <w:lang w:val="en-CA"/>
        </w:rPr>
        <w:instrText xml:space="preserve"> REF _Ref352681863 \r \h </w:instrText>
      </w:r>
      <w:r>
        <w:rPr>
          <w:lang w:val="en-CA"/>
        </w:rPr>
      </w:r>
      <w:r>
        <w:rPr>
          <w:lang w:val="en-CA"/>
        </w:rPr>
        <w:fldChar w:fldCharType="separate"/>
      </w:r>
      <w:r w:rsidR="00A12603">
        <w:rPr>
          <w:lang w:val="en-CA"/>
        </w:rPr>
        <w:t>Table 1</w:t>
      </w:r>
      <w:r>
        <w:rPr>
          <w:lang w:val="en-CA"/>
        </w:rPr>
        <w:fldChar w:fldCharType="end"/>
      </w:r>
      <w:r w:rsidR="00A12603">
        <w:rPr>
          <w:lang w:val="en-CA"/>
        </w:rPr>
        <w:t xml:space="preserve"> is the proposed general APS syntax structure. The </w:t>
      </w:r>
      <w:r w:rsidR="00927CB5">
        <w:rPr>
          <w:lang w:val="en-CA"/>
        </w:rPr>
        <w:t>4-</w:t>
      </w:r>
      <w:r w:rsidR="00A12603">
        <w:rPr>
          <w:lang w:val="en-CA"/>
        </w:rPr>
        <w:t xml:space="preserve">bit LSB of the picture order count for the picture associated with the current APS is used as the identification of the APS. Such identification is able to detect APS packet loss to improve the error resilience. In addition, it also helps to synchronize the APS with </w:t>
      </w:r>
      <w:r w:rsidR="00927CB5">
        <w:rPr>
          <w:lang w:val="en-CA"/>
        </w:rPr>
        <w:t xml:space="preserve">the </w:t>
      </w:r>
      <w:r w:rsidR="00A12603">
        <w:rPr>
          <w:lang w:val="en-CA"/>
        </w:rPr>
        <w:t>corresponding picture to which the inter layer processing parameters are applied.</w:t>
      </w:r>
    </w:p>
    <w:p w:rsidR="00A12603" w:rsidRPr="00E82691" w:rsidRDefault="00A12603" w:rsidP="00A12603">
      <w:pPr>
        <w:pStyle w:val="ListParagraph"/>
        <w:numPr>
          <w:ilvl w:val="0"/>
          <w:numId w:val="23"/>
        </w:numPr>
        <w:spacing w:before="120" w:after="120"/>
        <w:jc w:val="center"/>
        <w:rPr>
          <w:lang w:val="en-CA"/>
        </w:rPr>
      </w:pPr>
      <w:bookmarkStart w:id="1" w:name="_Ref352925120"/>
      <w:r>
        <w:rPr>
          <w:lang w:val="en-CA"/>
        </w:rPr>
        <w:lastRenderedPageBreak/>
        <w:t>Adaptation parameter set RBSP syntax</w:t>
      </w:r>
      <w:bookmarkEnd w:id="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218"/>
      </w:tblGrid>
      <w:tr w:rsidR="00A12603" w:rsidRPr="003F17AE" w:rsidTr="009B4966">
        <w:trPr>
          <w:cantSplit/>
          <w:jc w:val="center"/>
        </w:trPr>
        <w:tc>
          <w:tcPr>
            <w:tcW w:w="6709" w:type="dxa"/>
          </w:tcPr>
          <w:p w:rsidR="00A12603" w:rsidRPr="003F17AE" w:rsidRDefault="00A12603" w:rsidP="009B4966">
            <w:pPr>
              <w:pStyle w:val="tablesyntax"/>
              <w:rPr>
                <w:rFonts w:ascii="Times New Roman" w:hAnsi="Times New Roman"/>
              </w:rPr>
            </w:pPr>
            <w:proofErr w:type="spellStart"/>
            <w:r w:rsidRPr="003F17AE">
              <w:rPr>
                <w:rFonts w:ascii="Times New Roman" w:hAnsi="Times New Roman"/>
              </w:rPr>
              <w:t>aps_rbsp</w:t>
            </w:r>
            <w:proofErr w:type="spellEnd"/>
            <w:r w:rsidRPr="003F17AE">
              <w:rPr>
                <w:rFonts w:ascii="Times New Roman" w:hAnsi="Times New Roman"/>
              </w:rPr>
              <w:t>( ) {</w:t>
            </w:r>
          </w:p>
        </w:tc>
        <w:tc>
          <w:tcPr>
            <w:tcW w:w="1218" w:type="dxa"/>
          </w:tcPr>
          <w:p w:rsidR="00A12603" w:rsidRPr="003F17AE" w:rsidRDefault="00A12603" w:rsidP="009B4966">
            <w:pPr>
              <w:pStyle w:val="tableheading"/>
              <w:spacing w:after="0"/>
            </w:pPr>
            <w:r w:rsidRPr="003F17AE">
              <w:t>Descriptor</w:t>
            </w:r>
          </w:p>
        </w:tc>
      </w:tr>
      <w:tr w:rsidR="00A12603" w:rsidRPr="003F17AE" w:rsidTr="009B4966">
        <w:trPr>
          <w:cantSplit/>
          <w:jc w:val="center"/>
        </w:trPr>
        <w:tc>
          <w:tcPr>
            <w:tcW w:w="6709" w:type="dxa"/>
          </w:tcPr>
          <w:p w:rsidR="00A12603" w:rsidRPr="003F17AE" w:rsidRDefault="00A12603" w:rsidP="009B4966">
            <w:pPr>
              <w:pStyle w:val="tablesyntax"/>
              <w:rPr>
                <w:rFonts w:ascii="Times New Roman" w:hAnsi="Times New Roman"/>
                <w:b/>
                <w:bCs/>
                <w:szCs w:val="22"/>
              </w:rPr>
            </w:pPr>
            <w:r w:rsidRPr="003F17AE">
              <w:rPr>
                <w:rFonts w:ascii="Times New Roman" w:hAnsi="Times New Roman"/>
                <w:b/>
              </w:rPr>
              <w:tab/>
            </w:r>
            <w:proofErr w:type="spellStart"/>
            <w:r>
              <w:rPr>
                <w:rFonts w:ascii="Times New Roman" w:hAnsi="Times New Roman"/>
                <w:b/>
              </w:rPr>
              <w:t>aps_</w:t>
            </w:r>
            <w:r>
              <w:rPr>
                <w:rFonts w:ascii="Times New Roman" w:hAnsi="Times New Roman"/>
                <w:b/>
                <w:bCs/>
              </w:rPr>
              <w:t>pic_order_cnt_lsb</w:t>
            </w:r>
            <w:proofErr w:type="spellEnd"/>
          </w:p>
        </w:tc>
        <w:tc>
          <w:tcPr>
            <w:tcW w:w="1218" w:type="dxa"/>
          </w:tcPr>
          <w:p w:rsidR="00A12603" w:rsidRPr="003F17AE" w:rsidRDefault="00A12603" w:rsidP="009B4966">
            <w:pPr>
              <w:pStyle w:val="tablecell"/>
              <w:spacing w:after="0"/>
            </w:pPr>
            <w:r w:rsidRPr="003F17AE">
              <w:t>u (</w:t>
            </w:r>
            <w:r>
              <w:t>4</w:t>
            </w:r>
            <w:r w:rsidRPr="003F17AE">
              <w:t>)</w:t>
            </w:r>
          </w:p>
        </w:tc>
      </w:tr>
      <w:tr w:rsidR="00A12603" w:rsidRPr="00860E9A" w:rsidTr="009B4966">
        <w:trPr>
          <w:cantSplit/>
          <w:jc w:val="center"/>
        </w:trPr>
        <w:tc>
          <w:tcPr>
            <w:tcW w:w="6709" w:type="dxa"/>
          </w:tcPr>
          <w:p w:rsidR="00A12603" w:rsidRPr="00860E9A" w:rsidRDefault="00A12603" w:rsidP="009B4966">
            <w:pPr>
              <w:pStyle w:val="tablesyntax"/>
              <w:rPr>
                <w:rFonts w:ascii="Times New Roman" w:hAnsi="Times New Roman"/>
                <w:bCs/>
              </w:rPr>
            </w:pPr>
            <w:r w:rsidRPr="00860E9A">
              <w:rPr>
                <w:bCs/>
              </w:rPr>
              <w:tab/>
            </w:r>
            <w:proofErr w:type="spellStart"/>
            <w:r>
              <w:rPr>
                <w:bCs/>
              </w:rPr>
              <w:t>inter_layer_information</w:t>
            </w:r>
            <w:proofErr w:type="spellEnd"/>
            <w:r>
              <w:rPr>
                <w:bCs/>
              </w:rPr>
              <w:t>()</w:t>
            </w:r>
          </w:p>
        </w:tc>
        <w:tc>
          <w:tcPr>
            <w:tcW w:w="1218" w:type="dxa"/>
          </w:tcPr>
          <w:p w:rsidR="00A12603" w:rsidRPr="00860E9A" w:rsidRDefault="00A12603" w:rsidP="009B4966">
            <w:pPr>
              <w:pStyle w:val="tablecell"/>
              <w:spacing w:after="0"/>
              <w:rPr>
                <w:rFonts w:eastAsia="PMingLiU"/>
                <w:lang w:eastAsia="zh-TW"/>
              </w:rPr>
            </w:pPr>
          </w:p>
        </w:tc>
      </w:tr>
      <w:tr w:rsidR="00A12603" w:rsidRPr="003F17AE" w:rsidTr="009B4966">
        <w:trPr>
          <w:cantSplit/>
          <w:jc w:val="center"/>
        </w:trPr>
        <w:tc>
          <w:tcPr>
            <w:tcW w:w="6709" w:type="dxa"/>
          </w:tcPr>
          <w:p w:rsidR="00A12603" w:rsidRPr="003F17AE" w:rsidRDefault="00A12603" w:rsidP="009B4966">
            <w:pPr>
              <w:pStyle w:val="tablesyntax"/>
              <w:rPr>
                <w:rFonts w:ascii="Times New Roman" w:hAnsi="Times New Roman"/>
                <w:bCs/>
                <w:lang w:eastAsia="ko-KR"/>
              </w:rPr>
            </w:pPr>
            <w:r w:rsidRPr="003F17AE">
              <w:rPr>
                <w:b/>
                <w:bCs/>
              </w:rPr>
              <w:tab/>
            </w:r>
            <w:proofErr w:type="spellStart"/>
            <w:r w:rsidRPr="003F17AE">
              <w:rPr>
                <w:b/>
                <w:bCs/>
              </w:rPr>
              <w:t>aps_extension_flag</w:t>
            </w:r>
            <w:proofErr w:type="spellEnd"/>
          </w:p>
        </w:tc>
        <w:tc>
          <w:tcPr>
            <w:tcW w:w="1218" w:type="dxa"/>
          </w:tcPr>
          <w:p w:rsidR="00A12603" w:rsidRPr="003F17AE" w:rsidRDefault="00A12603" w:rsidP="009B4966">
            <w:pPr>
              <w:pStyle w:val="tablecell"/>
              <w:spacing w:after="0"/>
            </w:pPr>
            <w:r w:rsidRPr="003F17AE">
              <w:t>u</w:t>
            </w:r>
            <w:r>
              <w:t xml:space="preserve"> </w:t>
            </w:r>
            <w:r w:rsidRPr="003F17AE">
              <w:t>(1)</w:t>
            </w:r>
          </w:p>
        </w:tc>
      </w:tr>
      <w:tr w:rsidR="00A12603" w:rsidRPr="003F17AE" w:rsidTr="009B4966">
        <w:trPr>
          <w:cantSplit/>
          <w:jc w:val="center"/>
        </w:trPr>
        <w:tc>
          <w:tcPr>
            <w:tcW w:w="6709" w:type="dxa"/>
          </w:tcPr>
          <w:p w:rsidR="00A12603" w:rsidRPr="003F17AE" w:rsidRDefault="00A12603" w:rsidP="009B4966">
            <w:pPr>
              <w:pStyle w:val="tablesyntax"/>
              <w:rPr>
                <w:rFonts w:ascii="Times New Roman" w:hAnsi="Times New Roman"/>
                <w:bCs/>
                <w:lang w:eastAsia="ko-KR"/>
              </w:rPr>
            </w:pPr>
            <w:r w:rsidRPr="003F17AE">
              <w:rPr>
                <w:bCs/>
              </w:rPr>
              <w:tab/>
              <w:t xml:space="preserve">if( </w:t>
            </w:r>
            <w:proofErr w:type="spellStart"/>
            <w:r w:rsidRPr="003F17AE">
              <w:rPr>
                <w:bCs/>
              </w:rPr>
              <w:t>aps_extension_flag</w:t>
            </w:r>
            <w:proofErr w:type="spellEnd"/>
            <w:r w:rsidRPr="003F17AE">
              <w:rPr>
                <w:bCs/>
              </w:rPr>
              <w:t xml:space="preserve"> )</w:t>
            </w:r>
          </w:p>
        </w:tc>
        <w:tc>
          <w:tcPr>
            <w:tcW w:w="1218" w:type="dxa"/>
          </w:tcPr>
          <w:p w:rsidR="00A12603" w:rsidRPr="003F17AE" w:rsidRDefault="00A12603" w:rsidP="009B4966">
            <w:pPr>
              <w:pStyle w:val="tablecell"/>
              <w:spacing w:after="0"/>
            </w:pPr>
          </w:p>
        </w:tc>
      </w:tr>
      <w:tr w:rsidR="00A12603" w:rsidRPr="003F17AE" w:rsidTr="009B4966">
        <w:trPr>
          <w:cantSplit/>
          <w:jc w:val="center"/>
        </w:trPr>
        <w:tc>
          <w:tcPr>
            <w:tcW w:w="6709" w:type="dxa"/>
          </w:tcPr>
          <w:p w:rsidR="00A12603" w:rsidRPr="003F17AE" w:rsidRDefault="00A12603" w:rsidP="009B4966">
            <w:pPr>
              <w:pStyle w:val="tablesyntax"/>
              <w:rPr>
                <w:rFonts w:ascii="Times New Roman" w:hAnsi="Times New Roman"/>
                <w:bCs/>
                <w:lang w:eastAsia="ko-KR"/>
              </w:rPr>
            </w:pPr>
            <w:r w:rsidRPr="003F17AE">
              <w:rPr>
                <w:b/>
              </w:rPr>
              <w:tab/>
            </w:r>
            <w:r w:rsidRPr="003F17AE">
              <w:rPr>
                <w:b/>
              </w:rPr>
              <w:tab/>
            </w:r>
            <w:r w:rsidRPr="003F17AE">
              <w:t xml:space="preserve">while( </w:t>
            </w:r>
            <w:proofErr w:type="spellStart"/>
            <w:r w:rsidRPr="003F17AE">
              <w:t>more_rbsp_data</w:t>
            </w:r>
            <w:proofErr w:type="spellEnd"/>
            <w:r w:rsidRPr="003F17AE">
              <w:t>( ) )</w:t>
            </w:r>
          </w:p>
        </w:tc>
        <w:tc>
          <w:tcPr>
            <w:tcW w:w="1218" w:type="dxa"/>
          </w:tcPr>
          <w:p w:rsidR="00A12603" w:rsidRPr="003F17AE" w:rsidRDefault="00A12603" w:rsidP="009B4966">
            <w:pPr>
              <w:pStyle w:val="tablecell"/>
              <w:spacing w:after="0"/>
            </w:pPr>
          </w:p>
        </w:tc>
      </w:tr>
      <w:tr w:rsidR="00A12603" w:rsidRPr="003F17AE" w:rsidTr="009B4966">
        <w:trPr>
          <w:cantSplit/>
          <w:jc w:val="center"/>
        </w:trPr>
        <w:tc>
          <w:tcPr>
            <w:tcW w:w="6709" w:type="dxa"/>
          </w:tcPr>
          <w:p w:rsidR="00A12603" w:rsidRPr="003F17AE" w:rsidRDefault="00A12603" w:rsidP="009B4966">
            <w:pPr>
              <w:pStyle w:val="tablesyntax"/>
              <w:rPr>
                <w:rFonts w:ascii="Times New Roman" w:hAnsi="Times New Roman"/>
                <w:bCs/>
                <w:lang w:eastAsia="ko-KR"/>
              </w:rPr>
            </w:pPr>
            <w:r w:rsidRPr="003F17AE">
              <w:rPr>
                <w:b/>
              </w:rPr>
              <w:tab/>
            </w:r>
            <w:r w:rsidRPr="003F17AE">
              <w:rPr>
                <w:b/>
              </w:rPr>
              <w:tab/>
            </w:r>
            <w:r w:rsidRPr="003F17AE">
              <w:rPr>
                <w:b/>
              </w:rPr>
              <w:tab/>
            </w:r>
            <w:proofErr w:type="spellStart"/>
            <w:r w:rsidRPr="003F17AE">
              <w:rPr>
                <w:b/>
              </w:rPr>
              <w:t>aps_extension_data_flag</w:t>
            </w:r>
            <w:proofErr w:type="spellEnd"/>
          </w:p>
        </w:tc>
        <w:tc>
          <w:tcPr>
            <w:tcW w:w="1218" w:type="dxa"/>
          </w:tcPr>
          <w:p w:rsidR="00A12603" w:rsidRPr="003F17AE" w:rsidRDefault="00A12603" w:rsidP="009B4966">
            <w:pPr>
              <w:pStyle w:val="tablecell"/>
              <w:spacing w:after="0"/>
            </w:pPr>
            <w:r w:rsidRPr="003F17AE">
              <w:t>u</w:t>
            </w:r>
            <w:r>
              <w:t xml:space="preserve"> </w:t>
            </w:r>
            <w:r w:rsidRPr="003F17AE">
              <w:t>(1)</w:t>
            </w:r>
          </w:p>
        </w:tc>
      </w:tr>
      <w:tr w:rsidR="00A12603" w:rsidRPr="003F17AE" w:rsidTr="009B4966">
        <w:trPr>
          <w:cantSplit/>
          <w:jc w:val="center"/>
        </w:trPr>
        <w:tc>
          <w:tcPr>
            <w:tcW w:w="6709" w:type="dxa"/>
          </w:tcPr>
          <w:p w:rsidR="00A12603" w:rsidRPr="003F17AE" w:rsidRDefault="00A12603" w:rsidP="009B4966">
            <w:pPr>
              <w:pStyle w:val="tablesyntax"/>
              <w:rPr>
                <w:rFonts w:ascii="Times New Roman" w:hAnsi="Times New Roman"/>
                <w:bCs/>
              </w:rPr>
            </w:pPr>
            <w:r w:rsidRPr="003F17AE">
              <w:rPr>
                <w:rFonts w:ascii="Times New Roman" w:hAnsi="Times New Roman"/>
                <w:bCs/>
              </w:rPr>
              <w:tab/>
            </w:r>
            <w:proofErr w:type="spellStart"/>
            <w:r w:rsidRPr="003F17AE">
              <w:rPr>
                <w:rFonts w:ascii="Times New Roman" w:hAnsi="Times New Roman"/>
                <w:bCs/>
              </w:rPr>
              <w:t>rbsp_trailing_bits</w:t>
            </w:r>
            <w:proofErr w:type="spellEnd"/>
            <w:r w:rsidRPr="003F17AE">
              <w:rPr>
                <w:rFonts w:ascii="Times New Roman" w:hAnsi="Times New Roman"/>
                <w:bCs/>
              </w:rPr>
              <w:t>( )</w:t>
            </w:r>
          </w:p>
        </w:tc>
        <w:tc>
          <w:tcPr>
            <w:tcW w:w="1218" w:type="dxa"/>
          </w:tcPr>
          <w:p w:rsidR="00A12603" w:rsidRPr="003F17AE" w:rsidRDefault="00A12603" w:rsidP="009B4966">
            <w:pPr>
              <w:pStyle w:val="tablecell"/>
              <w:keepNext w:val="0"/>
              <w:spacing w:after="0"/>
            </w:pPr>
          </w:p>
        </w:tc>
      </w:tr>
      <w:tr w:rsidR="00A12603" w:rsidRPr="003F17AE" w:rsidTr="009B4966">
        <w:trPr>
          <w:cantSplit/>
          <w:jc w:val="center"/>
        </w:trPr>
        <w:tc>
          <w:tcPr>
            <w:tcW w:w="6709" w:type="dxa"/>
          </w:tcPr>
          <w:p w:rsidR="00A12603" w:rsidRPr="003F17AE" w:rsidRDefault="00A12603" w:rsidP="009B4966">
            <w:pPr>
              <w:pStyle w:val="tablesyntax"/>
              <w:keepLines w:val="0"/>
              <w:rPr>
                <w:rFonts w:ascii="Times New Roman" w:hAnsi="Times New Roman"/>
                <w:bCs/>
              </w:rPr>
            </w:pPr>
            <w:r w:rsidRPr="003F17AE">
              <w:rPr>
                <w:rFonts w:ascii="Times New Roman" w:hAnsi="Times New Roman"/>
                <w:bCs/>
              </w:rPr>
              <w:t>}</w:t>
            </w:r>
          </w:p>
        </w:tc>
        <w:tc>
          <w:tcPr>
            <w:tcW w:w="1218" w:type="dxa"/>
          </w:tcPr>
          <w:p w:rsidR="00A12603" w:rsidRPr="003F17AE" w:rsidRDefault="00A12603" w:rsidP="009B4966">
            <w:pPr>
              <w:pStyle w:val="tablecell"/>
              <w:keepNext w:val="0"/>
              <w:spacing w:after="0"/>
            </w:pPr>
          </w:p>
        </w:tc>
      </w:tr>
    </w:tbl>
    <w:p w:rsidR="00A12603" w:rsidRDefault="00A12603" w:rsidP="00A12603">
      <w:pPr>
        <w:rPr>
          <w:noProof/>
        </w:rPr>
      </w:pPr>
      <w:r>
        <w:rPr>
          <w:b/>
          <w:bCs/>
          <w:noProof/>
        </w:rPr>
        <w:t>aps</w:t>
      </w:r>
      <w:r w:rsidRPr="004F5440">
        <w:rPr>
          <w:b/>
          <w:bCs/>
          <w:noProof/>
        </w:rPr>
        <w:t xml:space="preserve">_pic_order_cnt_lsb </w:t>
      </w:r>
      <w:r w:rsidRPr="00305A4E">
        <w:rPr>
          <w:bCs/>
          <w:noProof/>
        </w:rPr>
        <w:t xml:space="preserve">identifies the </w:t>
      </w:r>
      <w:r>
        <w:rPr>
          <w:bCs/>
          <w:noProof/>
        </w:rPr>
        <w:t xml:space="preserve">picture to which the inter layer processing information in the current </w:t>
      </w:r>
      <w:r w:rsidRPr="00305A4E">
        <w:rPr>
          <w:bCs/>
          <w:noProof/>
        </w:rPr>
        <w:t>adaptation parameter set is associated</w:t>
      </w:r>
      <w:r>
        <w:rPr>
          <w:bCs/>
          <w:noProof/>
        </w:rPr>
        <w:t xml:space="preserve">. </w:t>
      </w:r>
    </w:p>
    <w:p w:rsidR="00A12603" w:rsidRPr="003F17AE" w:rsidRDefault="00A12603" w:rsidP="00A12603">
      <w:pPr>
        <w:rPr>
          <w:rFonts w:eastAsia="MS Mincho"/>
        </w:rPr>
      </w:pPr>
      <w:proofErr w:type="spellStart"/>
      <w:proofErr w:type="gramStart"/>
      <w:r w:rsidRPr="003F17AE">
        <w:rPr>
          <w:rFonts w:eastAsia="MS Mincho"/>
          <w:b/>
        </w:rPr>
        <w:t>aps_extension_flag</w:t>
      </w:r>
      <w:proofErr w:type="spellEnd"/>
      <w:proofErr w:type="gramEnd"/>
      <w:r w:rsidRPr="003F17AE">
        <w:rPr>
          <w:rFonts w:eastAsia="MS Mincho"/>
        </w:rPr>
        <w:t xml:space="preserve"> equal to 0 specifies that no </w:t>
      </w:r>
      <w:proofErr w:type="spellStart"/>
      <w:r w:rsidRPr="003F17AE">
        <w:rPr>
          <w:rFonts w:eastAsia="MS Mincho"/>
        </w:rPr>
        <w:t>aps_extension_data_flag</w:t>
      </w:r>
      <w:proofErr w:type="spellEnd"/>
      <w:r w:rsidRPr="003F17AE">
        <w:rPr>
          <w:rFonts w:eastAsia="MS Mincho"/>
        </w:rPr>
        <w:t xml:space="preserve"> syntax elements are present in the </w:t>
      </w:r>
      <w:r>
        <w:rPr>
          <w:rFonts w:eastAsia="MS Mincho"/>
        </w:rPr>
        <w:t>adaptation</w:t>
      </w:r>
      <w:r w:rsidRPr="003F17AE">
        <w:rPr>
          <w:rFonts w:eastAsia="MS Mincho"/>
        </w:rPr>
        <w:t xml:space="preserve"> parameter set RBSP syntax structure. </w:t>
      </w:r>
      <w:proofErr w:type="spellStart"/>
      <w:proofErr w:type="gramStart"/>
      <w:r w:rsidRPr="003F17AE">
        <w:rPr>
          <w:rFonts w:eastAsia="MS Mincho"/>
        </w:rPr>
        <w:t>aps_extension_flag</w:t>
      </w:r>
      <w:proofErr w:type="spellEnd"/>
      <w:proofErr w:type="gramEnd"/>
      <w:r w:rsidRPr="003F17AE">
        <w:rPr>
          <w:rFonts w:eastAsia="MS Mincho"/>
        </w:rPr>
        <w:t xml:space="preserve"> shall be equal to 0 in </w:t>
      </w:r>
      <w:proofErr w:type="spellStart"/>
      <w:r w:rsidRPr="003F17AE">
        <w:rPr>
          <w:rFonts w:eastAsia="MS Mincho"/>
        </w:rPr>
        <w:t>bitstreams</w:t>
      </w:r>
      <w:proofErr w:type="spellEnd"/>
      <w:r w:rsidRPr="003F17AE">
        <w:rPr>
          <w:rFonts w:eastAsia="MS Mincho"/>
        </w:rPr>
        <w:t xml:space="preserve"> conforming to this Recommendation | International Standard. The value of 1 for </w:t>
      </w:r>
      <w:proofErr w:type="spellStart"/>
      <w:r w:rsidRPr="003F17AE">
        <w:rPr>
          <w:rFonts w:eastAsia="MS Mincho"/>
        </w:rPr>
        <w:t>aps_extension_flag</w:t>
      </w:r>
      <w:proofErr w:type="spellEnd"/>
      <w:r w:rsidRPr="003F17AE">
        <w:rPr>
          <w:rFonts w:eastAsia="MS Mincho"/>
        </w:rPr>
        <w:t xml:space="preserve"> is reserved for future use by ITU</w:t>
      </w:r>
      <w:r w:rsidRPr="003F17AE">
        <w:rPr>
          <w:rFonts w:eastAsia="MS Mincho"/>
        </w:rPr>
        <w:noBreakHyphen/>
        <w:t xml:space="preserve">T | ISO/IEC. Decoders shall ignore all data that follow the value 1 for </w:t>
      </w:r>
      <w:proofErr w:type="spellStart"/>
      <w:r w:rsidRPr="003F17AE">
        <w:rPr>
          <w:rFonts w:eastAsia="MS Mincho"/>
        </w:rPr>
        <w:t>aps_extension_flag</w:t>
      </w:r>
      <w:proofErr w:type="spellEnd"/>
      <w:r w:rsidRPr="003F17AE">
        <w:rPr>
          <w:rFonts w:eastAsia="MS Mincho"/>
        </w:rPr>
        <w:t xml:space="preserve"> in a</w:t>
      </w:r>
      <w:r>
        <w:rPr>
          <w:rFonts w:eastAsia="MS Mincho"/>
        </w:rPr>
        <w:t>n</w:t>
      </w:r>
      <w:r w:rsidRPr="003F17AE">
        <w:rPr>
          <w:rFonts w:eastAsia="MS Mincho"/>
        </w:rPr>
        <w:t xml:space="preserve"> </w:t>
      </w:r>
      <w:proofErr w:type="spellStart"/>
      <w:r w:rsidRPr="00C5234D">
        <w:rPr>
          <w:rFonts w:eastAsia="MS Mincho"/>
        </w:rPr>
        <w:t>aps_extension_flag</w:t>
      </w:r>
      <w:proofErr w:type="spellEnd"/>
      <w:r w:rsidRPr="003F17AE">
        <w:rPr>
          <w:rFonts w:eastAsia="MS Mincho"/>
        </w:rPr>
        <w:t xml:space="preserve"> parameter set NAL unit.</w:t>
      </w:r>
    </w:p>
    <w:p w:rsidR="00B24A62" w:rsidRDefault="00A12603" w:rsidP="00A12603">
      <w:pPr>
        <w:rPr>
          <w:rFonts w:eastAsia="MS Mincho"/>
          <w:bCs/>
        </w:rPr>
      </w:pPr>
      <w:proofErr w:type="spellStart"/>
      <w:proofErr w:type="gramStart"/>
      <w:r w:rsidRPr="003F17AE">
        <w:rPr>
          <w:rFonts w:eastAsia="MS Mincho"/>
          <w:b/>
        </w:rPr>
        <w:t>aps_extension_data_flag</w:t>
      </w:r>
      <w:proofErr w:type="spellEnd"/>
      <w:proofErr w:type="gramEnd"/>
      <w:r w:rsidRPr="003F17AE">
        <w:rPr>
          <w:rFonts w:eastAsia="MS Mincho"/>
        </w:rPr>
        <w:t xml:space="preserve"> may have any value. </w:t>
      </w:r>
      <w:r w:rsidRPr="003F17AE">
        <w:t xml:space="preserve">Its value does not affect decoder </w:t>
      </w:r>
      <w:r w:rsidRPr="003F17AE">
        <w:rPr>
          <w:rFonts w:eastAsia="MS Mincho"/>
        </w:rPr>
        <w:t>conformance to profiles specified in this Recommendation | International Standard</w:t>
      </w:r>
      <w:r w:rsidRPr="003F17AE">
        <w:rPr>
          <w:rFonts w:eastAsia="MS Mincho"/>
          <w:bCs/>
        </w:rPr>
        <w:t>.</w:t>
      </w:r>
    </w:p>
    <w:p w:rsidR="00A12603" w:rsidRDefault="00A12603" w:rsidP="00A12603">
      <w:pPr>
        <w:pStyle w:val="Heading1"/>
        <w:rPr>
          <w:lang w:val="en-CA"/>
        </w:rPr>
      </w:pPr>
      <w:r>
        <w:rPr>
          <w:lang w:val="en-CA"/>
        </w:rPr>
        <w:t xml:space="preserve">APS Signaling for </w:t>
      </w:r>
      <w:proofErr w:type="spellStart"/>
      <w:r>
        <w:rPr>
          <w:lang w:val="en-CA"/>
        </w:rPr>
        <w:t>Chroma</w:t>
      </w:r>
      <w:proofErr w:type="spellEnd"/>
      <w:r>
        <w:rPr>
          <w:lang w:val="en-CA"/>
        </w:rPr>
        <w:t xml:space="preserve"> Sample Enhancement Filter</w:t>
      </w:r>
    </w:p>
    <w:p w:rsidR="00A12603" w:rsidRDefault="00A12603" w:rsidP="00A12603">
      <w:pPr>
        <w:rPr>
          <w:lang w:val="en-CA"/>
        </w:rPr>
      </w:pPr>
      <w:proofErr w:type="spellStart"/>
      <w:r>
        <w:rPr>
          <w:lang w:val="en-CA"/>
        </w:rPr>
        <w:t>Chroma</w:t>
      </w:r>
      <w:proofErr w:type="spellEnd"/>
      <w:r>
        <w:rPr>
          <w:lang w:val="en-CA"/>
        </w:rPr>
        <w:t xml:space="preserve"> sample enhancement filter is an inter-layer filtering tool to improve the quality of </w:t>
      </w:r>
      <w:proofErr w:type="spellStart"/>
      <w:r>
        <w:rPr>
          <w:lang w:val="en-CA"/>
        </w:rPr>
        <w:t>chroma</w:t>
      </w:r>
      <w:proofErr w:type="spellEnd"/>
      <w:r>
        <w:rPr>
          <w:lang w:val="en-CA"/>
        </w:rPr>
        <w:t xml:space="preserve"> planes by using the information from the </w:t>
      </w:r>
      <w:proofErr w:type="spellStart"/>
      <w:r>
        <w:rPr>
          <w:lang w:val="en-CA"/>
        </w:rPr>
        <w:t>luma</w:t>
      </w:r>
      <w:proofErr w:type="spellEnd"/>
      <w:r>
        <w:rPr>
          <w:lang w:val="en-CA"/>
        </w:rPr>
        <w:t xml:space="preserve"> plane. Currently </w:t>
      </w:r>
      <w:proofErr w:type="spellStart"/>
      <w:r>
        <w:rPr>
          <w:lang w:val="en-CA"/>
        </w:rPr>
        <w:t>chroma</w:t>
      </w:r>
      <w:proofErr w:type="spellEnd"/>
      <w:r>
        <w:rPr>
          <w:lang w:val="en-CA"/>
        </w:rPr>
        <w:t xml:space="preserve"> enhancement filter is being evaluated in SCE3.4. The </w:t>
      </w:r>
      <w:proofErr w:type="spellStart"/>
      <w:r>
        <w:rPr>
          <w:lang w:val="en-CA"/>
        </w:rPr>
        <w:t>chroma</w:t>
      </w:r>
      <w:proofErr w:type="spellEnd"/>
      <w:r>
        <w:rPr>
          <w:lang w:val="en-CA"/>
        </w:rPr>
        <w:t xml:space="preserve"> enhancement filter is performed on a picture basis and the filter coefficients can change for every picture.</w:t>
      </w:r>
    </w:p>
    <w:p w:rsidR="00A12603" w:rsidRPr="009058AD" w:rsidRDefault="00A12603" w:rsidP="00A12603">
      <w:pPr>
        <w:pStyle w:val="ListParagraph"/>
        <w:numPr>
          <w:ilvl w:val="0"/>
          <w:numId w:val="23"/>
        </w:numPr>
        <w:jc w:val="center"/>
        <w:rPr>
          <w:lang w:val="en-CA"/>
        </w:rPr>
      </w:pPr>
      <w:bookmarkStart w:id="2" w:name="_Ref352926171"/>
      <w:proofErr w:type="spellStart"/>
      <w:r>
        <w:rPr>
          <w:lang w:val="en-CA"/>
        </w:rPr>
        <w:t>Chroma</w:t>
      </w:r>
      <w:proofErr w:type="spellEnd"/>
      <w:r>
        <w:rPr>
          <w:lang w:val="en-CA"/>
        </w:rPr>
        <w:t xml:space="preserve"> enhancement filter parameters syntax</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9"/>
        <w:gridCol w:w="1218"/>
      </w:tblGrid>
      <w:tr w:rsidR="00A12603" w:rsidRPr="00A135E5" w:rsidTr="009B4966">
        <w:trPr>
          <w:cantSplit/>
          <w:jc w:val="center"/>
        </w:trPr>
        <w:tc>
          <w:tcPr>
            <w:tcW w:w="6709" w:type="dxa"/>
          </w:tcPr>
          <w:p w:rsidR="00A12603" w:rsidRPr="00A135E5" w:rsidRDefault="00A12603" w:rsidP="009B4966">
            <w:pPr>
              <w:pStyle w:val="tablesyntax"/>
              <w:rPr>
                <w:rFonts w:ascii="Times New Roman" w:hAnsi="Times New Roman"/>
              </w:rPr>
            </w:pPr>
            <w:proofErr w:type="spellStart"/>
            <w:r w:rsidRPr="00A135E5">
              <w:rPr>
                <w:bCs/>
              </w:rPr>
              <w:t>inter_layer_information</w:t>
            </w:r>
            <w:proofErr w:type="spellEnd"/>
            <w:r w:rsidRPr="00A135E5" w:rsidDel="009747AB">
              <w:rPr>
                <w:rFonts w:ascii="Times New Roman" w:hAnsi="Times New Roman"/>
              </w:rPr>
              <w:t xml:space="preserve"> </w:t>
            </w:r>
            <w:r w:rsidRPr="00A135E5">
              <w:rPr>
                <w:rFonts w:ascii="Times New Roman" w:hAnsi="Times New Roman"/>
              </w:rPr>
              <w:t>( ) {</w:t>
            </w:r>
          </w:p>
        </w:tc>
        <w:tc>
          <w:tcPr>
            <w:tcW w:w="1218" w:type="dxa"/>
          </w:tcPr>
          <w:p w:rsidR="00A12603" w:rsidRPr="00A135E5" w:rsidRDefault="00A12603" w:rsidP="009B4966">
            <w:pPr>
              <w:pStyle w:val="tableheading"/>
              <w:spacing w:after="0"/>
            </w:pPr>
            <w:r w:rsidRPr="00A135E5">
              <w:t>Descriptor</w:t>
            </w:r>
          </w:p>
        </w:tc>
      </w:tr>
      <w:tr w:rsidR="00A12603" w:rsidRPr="00A135E5" w:rsidTr="009B4966">
        <w:trPr>
          <w:cantSplit/>
          <w:jc w:val="center"/>
        </w:trPr>
        <w:tc>
          <w:tcPr>
            <w:tcW w:w="6709" w:type="dxa"/>
            <w:shd w:val="clear" w:color="auto" w:fill="auto"/>
          </w:tcPr>
          <w:p w:rsidR="00A12603" w:rsidRPr="00A135E5" w:rsidRDefault="00A12603" w:rsidP="009B4966">
            <w:pPr>
              <w:pStyle w:val="tablesyntax"/>
              <w:rPr>
                <w:rFonts w:ascii="Times New Roman" w:hAnsi="Times New Roman"/>
                <w:b/>
                <w:bCs/>
              </w:rPr>
            </w:pPr>
            <w:r w:rsidRPr="00A135E5">
              <w:rPr>
                <w:rFonts w:ascii="Times New Roman" w:hAnsi="Times New Roman"/>
                <w:b/>
              </w:rPr>
              <w:t xml:space="preserve">    </w:t>
            </w:r>
            <w:proofErr w:type="spellStart"/>
            <w:r w:rsidRPr="00A135E5">
              <w:rPr>
                <w:rFonts w:ascii="Times New Roman" w:hAnsi="Times New Roman"/>
                <w:b/>
                <w:bCs/>
              </w:rPr>
              <w:t>chroma_cb_filtering_flag</w:t>
            </w:r>
            <w:proofErr w:type="spellEnd"/>
          </w:p>
        </w:tc>
        <w:tc>
          <w:tcPr>
            <w:tcW w:w="1218" w:type="dxa"/>
            <w:shd w:val="clear" w:color="auto" w:fill="auto"/>
          </w:tcPr>
          <w:p w:rsidR="00A12603" w:rsidRPr="00A135E5" w:rsidRDefault="00A12603" w:rsidP="009B4966">
            <w:pPr>
              <w:pStyle w:val="tablecell"/>
              <w:spacing w:after="0"/>
            </w:pPr>
            <w:r w:rsidRPr="00A135E5">
              <w:t>u (1)</w:t>
            </w:r>
          </w:p>
        </w:tc>
      </w:tr>
      <w:tr w:rsidR="00A12603" w:rsidRPr="00A135E5" w:rsidTr="009B4966">
        <w:trPr>
          <w:cantSplit/>
          <w:jc w:val="center"/>
        </w:trPr>
        <w:tc>
          <w:tcPr>
            <w:tcW w:w="6709" w:type="dxa"/>
            <w:shd w:val="clear" w:color="auto" w:fill="auto"/>
          </w:tcPr>
          <w:p w:rsidR="00A12603" w:rsidRPr="00A135E5" w:rsidRDefault="00A12603" w:rsidP="009B4966">
            <w:pPr>
              <w:pStyle w:val="tablesyntax"/>
            </w:pPr>
            <w:r w:rsidRPr="00A135E5">
              <w:t xml:space="preserve">    if (</w:t>
            </w:r>
            <w:proofErr w:type="spellStart"/>
            <w:r w:rsidRPr="00A135E5">
              <w:t>chroma_cb_filtering_flag</w:t>
            </w:r>
            <w:proofErr w:type="spellEnd"/>
            <w:r w:rsidRPr="00A135E5">
              <w:t>) {</w:t>
            </w:r>
          </w:p>
        </w:tc>
        <w:tc>
          <w:tcPr>
            <w:tcW w:w="1218" w:type="dxa"/>
            <w:shd w:val="clear" w:color="auto" w:fill="auto"/>
          </w:tcPr>
          <w:p w:rsidR="00A12603" w:rsidRPr="00A135E5" w:rsidRDefault="00A12603" w:rsidP="009B4966">
            <w:pPr>
              <w:pStyle w:val="tablecell"/>
              <w:spacing w:after="0"/>
              <w:rPr>
                <w:rFonts w:eastAsia="PMingLiU"/>
                <w:lang w:eastAsia="zh-TW"/>
              </w:rPr>
            </w:pPr>
          </w:p>
        </w:tc>
      </w:tr>
      <w:tr w:rsidR="0076088C" w:rsidRPr="00A135E5" w:rsidTr="00FA64E0">
        <w:trPr>
          <w:cantSplit/>
          <w:jc w:val="center"/>
        </w:trPr>
        <w:tc>
          <w:tcPr>
            <w:tcW w:w="6709" w:type="dxa"/>
            <w:shd w:val="clear" w:color="auto" w:fill="auto"/>
          </w:tcPr>
          <w:p w:rsidR="0076088C" w:rsidRPr="00A135E5" w:rsidRDefault="0076088C" w:rsidP="00237F4A">
            <w:pPr>
              <w:pStyle w:val="tablesyntax"/>
              <w:rPr>
                <w:rFonts w:ascii="Times New Roman" w:hAnsi="Times New Roman"/>
                <w:bCs/>
              </w:rPr>
            </w:pPr>
            <w:r w:rsidRPr="00A135E5">
              <w:rPr>
                <w:b/>
              </w:rPr>
              <w:tab/>
              <w:t xml:space="preserve">    </w:t>
            </w:r>
            <w:r w:rsidRPr="00A135E5">
              <w:rPr>
                <w:rFonts w:ascii="Times New Roman" w:hAnsi="Times New Roman"/>
                <w:bCs/>
              </w:rPr>
              <w:t>for (</w:t>
            </w:r>
            <w:proofErr w:type="spellStart"/>
            <w:r w:rsidRPr="00A135E5">
              <w:rPr>
                <w:rFonts w:ascii="Times New Roman" w:hAnsi="Times New Roman"/>
                <w:bCs/>
              </w:rPr>
              <w:t>i</w:t>
            </w:r>
            <w:proofErr w:type="spellEnd"/>
            <w:r w:rsidRPr="00A135E5">
              <w:rPr>
                <w:rFonts w:ascii="Times New Roman" w:hAnsi="Times New Roman"/>
                <w:bCs/>
              </w:rPr>
              <w:t xml:space="preserve"> = 0; </w:t>
            </w:r>
            <w:proofErr w:type="spellStart"/>
            <w:r w:rsidRPr="00A135E5">
              <w:rPr>
                <w:rFonts w:ascii="Times New Roman" w:hAnsi="Times New Roman"/>
                <w:bCs/>
              </w:rPr>
              <w:t>i</w:t>
            </w:r>
            <w:proofErr w:type="spellEnd"/>
            <w:r w:rsidRPr="00A135E5">
              <w:rPr>
                <w:rFonts w:ascii="Times New Roman" w:hAnsi="Times New Roman"/>
                <w:bCs/>
              </w:rPr>
              <w:t xml:space="preserve"> &lt; </w:t>
            </w:r>
            <w:proofErr w:type="spellStart"/>
            <w:r w:rsidRPr="00A135E5">
              <w:rPr>
                <w:rFonts w:ascii="Times New Roman" w:hAnsi="Times New Roman"/>
                <w:bCs/>
              </w:rPr>
              <w:t>number_of_coefficents</w:t>
            </w:r>
            <w:proofErr w:type="spellEnd"/>
            <w:r w:rsidRPr="00A135E5">
              <w:rPr>
                <w:rFonts w:ascii="Times New Roman" w:hAnsi="Times New Roman"/>
                <w:bCs/>
              </w:rPr>
              <w:t xml:space="preserve">; </w:t>
            </w:r>
            <w:proofErr w:type="spellStart"/>
            <w:r w:rsidRPr="00A135E5">
              <w:rPr>
                <w:rFonts w:ascii="Times New Roman" w:hAnsi="Times New Roman"/>
                <w:bCs/>
              </w:rPr>
              <w:t>i</w:t>
            </w:r>
            <w:proofErr w:type="spellEnd"/>
            <w:r w:rsidRPr="00A135E5">
              <w:rPr>
                <w:rFonts w:ascii="Times New Roman" w:hAnsi="Times New Roman"/>
                <w:bCs/>
              </w:rPr>
              <w:t xml:space="preserve">++) </w:t>
            </w:r>
          </w:p>
        </w:tc>
        <w:tc>
          <w:tcPr>
            <w:tcW w:w="1218" w:type="dxa"/>
            <w:shd w:val="clear" w:color="auto" w:fill="auto"/>
          </w:tcPr>
          <w:p w:rsidR="0076088C" w:rsidRPr="00A135E5" w:rsidRDefault="0076088C" w:rsidP="00FA64E0">
            <w:pPr>
              <w:pStyle w:val="tablecell"/>
              <w:spacing w:after="0"/>
              <w:rPr>
                <w:rFonts w:eastAsia="PMingLiU"/>
                <w:lang w:eastAsia="zh-TW"/>
              </w:rPr>
            </w:pPr>
          </w:p>
        </w:tc>
      </w:tr>
      <w:tr w:rsidR="0076088C" w:rsidRPr="00A135E5" w:rsidTr="00FA64E0">
        <w:trPr>
          <w:cantSplit/>
          <w:jc w:val="center"/>
        </w:trPr>
        <w:tc>
          <w:tcPr>
            <w:tcW w:w="6709" w:type="dxa"/>
            <w:shd w:val="clear" w:color="auto" w:fill="auto"/>
          </w:tcPr>
          <w:p w:rsidR="0076088C" w:rsidRPr="00A135E5" w:rsidRDefault="0076088C" w:rsidP="00FA64E0">
            <w:pPr>
              <w:pStyle w:val="tablesyntax"/>
              <w:rPr>
                <w:b/>
              </w:rPr>
            </w:pPr>
            <w:r w:rsidRPr="00A135E5">
              <w:tab/>
            </w:r>
            <w:r w:rsidRPr="00A135E5">
              <w:rPr>
                <w:rFonts w:ascii="Times New Roman" w:hAnsi="Times New Roman"/>
                <w:bCs/>
              </w:rPr>
              <w:t xml:space="preserve">        </w:t>
            </w:r>
            <w:proofErr w:type="spellStart"/>
            <w:r w:rsidRPr="00A135E5">
              <w:rPr>
                <w:b/>
              </w:rPr>
              <w:t>chroma_cb</w:t>
            </w:r>
            <w:proofErr w:type="spellEnd"/>
            <w:r w:rsidRPr="00A135E5">
              <w:rPr>
                <w:b/>
              </w:rPr>
              <w:t xml:space="preserve"> _</w:t>
            </w:r>
            <w:proofErr w:type="spellStart"/>
            <w:r w:rsidRPr="00A135E5">
              <w:rPr>
                <w:rFonts w:ascii="Times New Roman" w:hAnsi="Times New Roman"/>
                <w:b/>
                <w:bCs/>
              </w:rPr>
              <w:t>filter_coefficients</w:t>
            </w:r>
            <w:proofErr w:type="spellEnd"/>
            <w:r w:rsidRPr="00A135E5">
              <w:rPr>
                <w:rFonts w:ascii="Times New Roman" w:hAnsi="Times New Roman"/>
                <w:b/>
                <w:bCs/>
              </w:rPr>
              <w:t>[</w:t>
            </w:r>
            <w:proofErr w:type="spellStart"/>
            <w:r w:rsidRPr="00A135E5">
              <w:rPr>
                <w:rFonts w:ascii="Times New Roman" w:hAnsi="Times New Roman"/>
                <w:b/>
                <w:bCs/>
              </w:rPr>
              <w:t>i</w:t>
            </w:r>
            <w:proofErr w:type="spellEnd"/>
            <w:r w:rsidRPr="00A135E5">
              <w:rPr>
                <w:rFonts w:ascii="Times New Roman" w:hAnsi="Times New Roman"/>
                <w:b/>
                <w:bCs/>
              </w:rPr>
              <w:t>]</w:t>
            </w:r>
          </w:p>
        </w:tc>
        <w:tc>
          <w:tcPr>
            <w:tcW w:w="1218" w:type="dxa"/>
            <w:shd w:val="clear" w:color="auto" w:fill="auto"/>
          </w:tcPr>
          <w:p w:rsidR="0076088C" w:rsidRPr="00A135E5" w:rsidRDefault="0076088C" w:rsidP="00FA64E0">
            <w:pPr>
              <w:pStyle w:val="tablecell"/>
              <w:spacing w:after="0"/>
              <w:rPr>
                <w:rFonts w:eastAsia="PMingLiU"/>
                <w:lang w:eastAsia="zh-TW"/>
              </w:rPr>
            </w:pPr>
            <w:r w:rsidRPr="00A135E5">
              <w:rPr>
                <w:rFonts w:eastAsia="PMingLiU"/>
                <w:lang w:eastAsia="zh-TW"/>
              </w:rPr>
              <w:t>u (4)</w:t>
            </w:r>
          </w:p>
        </w:tc>
      </w:tr>
      <w:tr w:rsidR="00EA218D" w:rsidRPr="00A135E5" w:rsidTr="009B4966">
        <w:trPr>
          <w:cantSplit/>
          <w:jc w:val="center"/>
        </w:trPr>
        <w:tc>
          <w:tcPr>
            <w:tcW w:w="6709" w:type="dxa"/>
            <w:shd w:val="clear" w:color="auto" w:fill="auto"/>
          </w:tcPr>
          <w:p w:rsidR="00EA218D" w:rsidRPr="00A135E5" w:rsidDel="00EA218D" w:rsidRDefault="00EA218D" w:rsidP="009B4966">
            <w:pPr>
              <w:pStyle w:val="tablesyntax"/>
              <w:rPr>
                <w:b/>
              </w:rPr>
            </w:pPr>
            <w:r>
              <w:rPr>
                <w:b/>
              </w:rPr>
              <w:t xml:space="preserve">        </w:t>
            </w:r>
            <w:r>
              <w:rPr>
                <w:b/>
                <w:noProof/>
                <w:lang w:eastAsia="ko-KR"/>
              </w:rPr>
              <w:t>chroma_cb_scaling_factor_abs_minus1</w:t>
            </w:r>
          </w:p>
        </w:tc>
        <w:tc>
          <w:tcPr>
            <w:tcW w:w="1218" w:type="dxa"/>
            <w:shd w:val="clear" w:color="auto" w:fill="auto"/>
          </w:tcPr>
          <w:p w:rsidR="00EA218D" w:rsidRPr="00A135E5" w:rsidDel="00EA218D" w:rsidRDefault="00EA218D" w:rsidP="009B4966">
            <w:pPr>
              <w:pStyle w:val="tablecell"/>
              <w:spacing w:after="0"/>
              <w:rPr>
                <w:rFonts w:eastAsia="PMingLiU"/>
                <w:lang w:eastAsia="zh-TW"/>
              </w:rPr>
            </w:pPr>
            <w:r>
              <w:rPr>
                <w:rFonts w:eastAsia="PMingLiU"/>
                <w:lang w:eastAsia="zh-TW"/>
              </w:rPr>
              <w:t>u (10)</w:t>
            </w:r>
          </w:p>
        </w:tc>
      </w:tr>
      <w:tr w:rsidR="00EA218D" w:rsidRPr="00A135E5" w:rsidTr="009B4966">
        <w:trPr>
          <w:cantSplit/>
          <w:jc w:val="center"/>
        </w:trPr>
        <w:tc>
          <w:tcPr>
            <w:tcW w:w="6709" w:type="dxa"/>
            <w:shd w:val="clear" w:color="auto" w:fill="auto"/>
          </w:tcPr>
          <w:p w:rsidR="00EA218D" w:rsidRDefault="00EA218D" w:rsidP="009B4966">
            <w:pPr>
              <w:pStyle w:val="tablesyntax"/>
              <w:rPr>
                <w:b/>
              </w:rPr>
            </w:pPr>
            <w:r>
              <w:rPr>
                <w:b/>
              </w:rPr>
              <w:t xml:space="preserve">        </w:t>
            </w:r>
            <w:r w:rsidR="000B16DA">
              <w:rPr>
                <w:b/>
                <w:noProof/>
                <w:lang w:eastAsia="ko-KR"/>
              </w:rPr>
              <w:t>chroma_cb_scaling_factor_sign</w:t>
            </w:r>
          </w:p>
        </w:tc>
        <w:tc>
          <w:tcPr>
            <w:tcW w:w="1218" w:type="dxa"/>
            <w:shd w:val="clear" w:color="auto" w:fill="auto"/>
          </w:tcPr>
          <w:p w:rsidR="00EA218D" w:rsidRDefault="00EA218D" w:rsidP="009B4966">
            <w:pPr>
              <w:pStyle w:val="tablecell"/>
              <w:spacing w:after="0"/>
              <w:rPr>
                <w:rFonts w:eastAsia="PMingLiU"/>
                <w:lang w:eastAsia="zh-TW"/>
              </w:rPr>
            </w:pPr>
            <w:r>
              <w:rPr>
                <w:rFonts w:eastAsia="PMingLiU"/>
                <w:lang w:eastAsia="zh-TW"/>
              </w:rPr>
              <w:t>u (1)</w:t>
            </w:r>
          </w:p>
        </w:tc>
      </w:tr>
      <w:tr w:rsidR="00A12603" w:rsidRPr="00A135E5" w:rsidTr="009B4966">
        <w:trPr>
          <w:cantSplit/>
          <w:jc w:val="center"/>
        </w:trPr>
        <w:tc>
          <w:tcPr>
            <w:tcW w:w="6709" w:type="dxa"/>
            <w:shd w:val="clear" w:color="auto" w:fill="auto"/>
          </w:tcPr>
          <w:p w:rsidR="00A12603" w:rsidRPr="00A135E5" w:rsidRDefault="00A12603" w:rsidP="009B4966">
            <w:pPr>
              <w:pStyle w:val="tablesyntax"/>
              <w:rPr>
                <w:b/>
              </w:rPr>
            </w:pPr>
            <w:r w:rsidRPr="00A135E5">
              <w:rPr>
                <w:b/>
              </w:rPr>
              <w:t xml:space="preserve">        </w:t>
            </w:r>
            <w:proofErr w:type="spellStart"/>
            <w:r w:rsidRPr="00A135E5">
              <w:rPr>
                <w:b/>
              </w:rPr>
              <w:t>chroma_cb</w:t>
            </w:r>
            <w:proofErr w:type="spellEnd"/>
            <w:r w:rsidRPr="00A135E5">
              <w:rPr>
                <w:b/>
              </w:rPr>
              <w:t xml:space="preserve"> _shifting</w:t>
            </w:r>
          </w:p>
        </w:tc>
        <w:tc>
          <w:tcPr>
            <w:tcW w:w="1218" w:type="dxa"/>
            <w:shd w:val="clear" w:color="auto" w:fill="auto"/>
          </w:tcPr>
          <w:p w:rsidR="00A12603" w:rsidRPr="00A135E5" w:rsidRDefault="00A12603" w:rsidP="009B4966">
            <w:pPr>
              <w:pStyle w:val="tablecell"/>
              <w:spacing w:after="0"/>
              <w:rPr>
                <w:rFonts w:eastAsia="PMingLiU"/>
                <w:lang w:eastAsia="zh-TW"/>
              </w:rPr>
            </w:pPr>
            <w:r w:rsidRPr="00A135E5">
              <w:rPr>
                <w:rFonts w:eastAsia="PMingLiU"/>
                <w:lang w:eastAsia="zh-TW"/>
              </w:rPr>
              <w:t>u (5)</w:t>
            </w:r>
          </w:p>
        </w:tc>
      </w:tr>
      <w:tr w:rsidR="00A12603" w:rsidRPr="00A135E5" w:rsidTr="009B4966">
        <w:trPr>
          <w:cantSplit/>
          <w:jc w:val="center"/>
        </w:trPr>
        <w:tc>
          <w:tcPr>
            <w:tcW w:w="6709" w:type="dxa"/>
            <w:shd w:val="clear" w:color="auto" w:fill="auto"/>
          </w:tcPr>
          <w:p w:rsidR="00A12603" w:rsidRPr="00A135E5" w:rsidRDefault="00A12603" w:rsidP="009B4966">
            <w:pPr>
              <w:pStyle w:val="tablesyntax"/>
            </w:pPr>
            <w:r w:rsidRPr="00A135E5">
              <w:t xml:space="preserve">    }</w:t>
            </w:r>
          </w:p>
        </w:tc>
        <w:tc>
          <w:tcPr>
            <w:tcW w:w="1218" w:type="dxa"/>
            <w:shd w:val="clear" w:color="auto" w:fill="auto"/>
          </w:tcPr>
          <w:p w:rsidR="00A12603" w:rsidRPr="00A135E5" w:rsidRDefault="00A12603" w:rsidP="009B4966">
            <w:pPr>
              <w:pStyle w:val="tablecell"/>
              <w:spacing w:after="0"/>
              <w:rPr>
                <w:rFonts w:eastAsia="PMingLiU"/>
                <w:lang w:eastAsia="zh-TW"/>
              </w:rPr>
            </w:pPr>
          </w:p>
        </w:tc>
      </w:tr>
      <w:tr w:rsidR="00A12603" w:rsidRPr="00A135E5" w:rsidTr="009B4966">
        <w:trPr>
          <w:cantSplit/>
          <w:jc w:val="center"/>
        </w:trPr>
        <w:tc>
          <w:tcPr>
            <w:tcW w:w="6709" w:type="dxa"/>
            <w:shd w:val="clear" w:color="auto" w:fill="auto"/>
          </w:tcPr>
          <w:p w:rsidR="00A12603" w:rsidRPr="00A135E5" w:rsidRDefault="00A12603" w:rsidP="009B4966">
            <w:pPr>
              <w:pStyle w:val="tablesyntax"/>
              <w:rPr>
                <w:rFonts w:ascii="Times New Roman" w:hAnsi="Times New Roman"/>
                <w:b/>
                <w:bCs/>
              </w:rPr>
            </w:pPr>
            <w:r w:rsidRPr="00A135E5">
              <w:rPr>
                <w:rFonts w:ascii="Times New Roman" w:hAnsi="Times New Roman"/>
                <w:b/>
              </w:rPr>
              <w:tab/>
            </w:r>
            <w:proofErr w:type="spellStart"/>
            <w:r w:rsidRPr="00A135E5">
              <w:rPr>
                <w:rFonts w:ascii="Times New Roman" w:hAnsi="Times New Roman"/>
                <w:b/>
                <w:bCs/>
              </w:rPr>
              <w:t>chroma_cr_filtering_flag</w:t>
            </w:r>
            <w:proofErr w:type="spellEnd"/>
          </w:p>
        </w:tc>
        <w:tc>
          <w:tcPr>
            <w:tcW w:w="1218" w:type="dxa"/>
            <w:shd w:val="clear" w:color="auto" w:fill="auto"/>
          </w:tcPr>
          <w:p w:rsidR="00A12603" w:rsidRPr="00A135E5" w:rsidRDefault="00A12603" w:rsidP="009B4966">
            <w:pPr>
              <w:pStyle w:val="tablecell"/>
              <w:spacing w:after="0"/>
            </w:pPr>
            <w:r w:rsidRPr="00A135E5">
              <w:t>u (1)</w:t>
            </w:r>
          </w:p>
        </w:tc>
      </w:tr>
      <w:tr w:rsidR="00A12603" w:rsidRPr="00A135E5" w:rsidTr="009B4966">
        <w:trPr>
          <w:cantSplit/>
          <w:jc w:val="center"/>
        </w:trPr>
        <w:tc>
          <w:tcPr>
            <w:tcW w:w="6709" w:type="dxa"/>
            <w:shd w:val="clear" w:color="auto" w:fill="auto"/>
          </w:tcPr>
          <w:p w:rsidR="00A12603" w:rsidRPr="00A135E5" w:rsidRDefault="00A12603" w:rsidP="009B4966">
            <w:pPr>
              <w:pStyle w:val="tablesyntax"/>
            </w:pPr>
            <w:r w:rsidRPr="00A135E5">
              <w:t xml:space="preserve">     if (</w:t>
            </w:r>
            <w:proofErr w:type="spellStart"/>
            <w:r w:rsidRPr="00A135E5">
              <w:t>chroma_cr_filtering_flag</w:t>
            </w:r>
            <w:proofErr w:type="spellEnd"/>
            <w:r w:rsidRPr="00A135E5">
              <w:t>) {</w:t>
            </w:r>
          </w:p>
        </w:tc>
        <w:tc>
          <w:tcPr>
            <w:tcW w:w="1218" w:type="dxa"/>
            <w:shd w:val="clear" w:color="auto" w:fill="auto"/>
          </w:tcPr>
          <w:p w:rsidR="00A12603" w:rsidRPr="00A135E5" w:rsidRDefault="00A12603" w:rsidP="009B4966">
            <w:pPr>
              <w:pStyle w:val="tablecell"/>
              <w:spacing w:after="0"/>
              <w:rPr>
                <w:rFonts w:eastAsia="PMingLiU"/>
                <w:lang w:eastAsia="zh-TW"/>
              </w:rPr>
            </w:pPr>
          </w:p>
        </w:tc>
      </w:tr>
      <w:tr w:rsidR="00A12603" w:rsidRPr="00A135E5" w:rsidTr="009B4966">
        <w:trPr>
          <w:cantSplit/>
          <w:jc w:val="center"/>
        </w:trPr>
        <w:tc>
          <w:tcPr>
            <w:tcW w:w="6709" w:type="dxa"/>
            <w:shd w:val="clear" w:color="auto" w:fill="auto"/>
          </w:tcPr>
          <w:p w:rsidR="00A12603" w:rsidRPr="00A135E5" w:rsidRDefault="00A12603" w:rsidP="009B4966">
            <w:pPr>
              <w:pStyle w:val="tablesyntax"/>
              <w:rPr>
                <w:b/>
              </w:rPr>
            </w:pPr>
            <w:r w:rsidRPr="00A135E5">
              <w:rPr>
                <w:b/>
              </w:rPr>
              <w:t xml:space="preserve">         </w:t>
            </w:r>
            <w:proofErr w:type="spellStart"/>
            <w:r w:rsidRPr="00EE48FB">
              <w:rPr>
                <w:b/>
              </w:rPr>
              <w:t>chroma_filter_identical_flag</w:t>
            </w:r>
            <w:proofErr w:type="spellEnd"/>
          </w:p>
        </w:tc>
        <w:tc>
          <w:tcPr>
            <w:tcW w:w="1218" w:type="dxa"/>
            <w:shd w:val="clear" w:color="auto" w:fill="auto"/>
          </w:tcPr>
          <w:p w:rsidR="00A12603" w:rsidRPr="00A135E5" w:rsidRDefault="00A12603" w:rsidP="009B4966">
            <w:pPr>
              <w:pStyle w:val="tablecell"/>
              <w:spacing w:after="0"/>
              <w:rPr>
                <w:rFonts w:eastAsia="PMingLiU"/>
                <w:lang w:eastAsia="zh-TW"/>
              </w:rPr>
            </w:pPr>
          </w:p>
        </w:tc>
      </w:tr>
      <w:tr w:rsidR="00A12603" w:rsidRPr="00A135E5" w:rsidTr="009B4966">
        <w:trPr>
          <w:cantSplit/>
          <w:jc w:val="center"/>
        </w:trPr>
        <w:tc>
          <w:tcPr>
            <w:tcW w:w="6709" w:type="dxa"/>
            <w:shd w:val="clear" w:color="auto" w:fill="auto"/>
          </w:tcPr>
          <w:p w:rsidR="00A12603" w:rsidRPr="00A135E5" w:rsidRDefault="00A12603" w:rsidP="009B4966">
            <w:pPr>
              <w:pStyle w:val="tablesyntax"/>
            </w:pPr>
            <w:r w:rsidRPr="00A135E5">
              <w:t xml:space="preserve">         if (</w:t>
            </w:r>
            <w:proofErr w:type="spellStart"/>
            <w:r w:rsidRPr="00A135E5">
              <w:t>chroma_filter_identical_flag</w:t>
            </w:r>
            <w:proofErr w:type="spellEnd"/>
            <w:r w:rsidRPr="00A135E5">
              <w:t xml:space="preserve"> == 0) {</w:t>
            </w:r>
          </w:p>
        </w:tc>
        <w:tc>
          <w:tcPr>
            <w:tcW w:w="1218" w:type="dxa"/>
            <w:shd w:val="clear" w:color="auto" w:fill="auto"/>
          </w:tcPr>
          <w:p w:rsidR="00A12603" w:rsidRPr="00A135E5" w:rsidRDefault="00A12603" w:rsidP="009B4966">
            <w:pPr>
              <w:pStyle w:val="tablecell"/>
              <w:spacing w:after="0"/>
              <w:rPr>
                <w:rFonts w:eastAsia="PMingLiU"/>
                <w:lang w:eastAsia="zh-TW"/>
              </w:rPr>
            </w:pPr>
          </w:p>
        </w:tc>
      </w:tr>
      <w:tr w:rsidR="00237F4A" w:rsidRPr="00A135E5" w:rsidTr="00E0561C">
        <w:trPr>
          <w:cantSplit/>
          <w:jc w:val="center"/>
        </w:trPr>
        <w:tc>
          <w:tcPr>
            <w:tcW w:w="6709" w:type="dxa"/>
            <w:shd w:val="clear" w:color="auto" w:fill="auto"/>
          </w:tcPr>
          <w:p w:rsidR="00237F4A" w:rsidRPr="00A135E5" w:rsidRDefault="00237F4A" w:rsidP="00237F4A">
            <w:pPr>
              <w:pStyle w:val="tablesyntax"/>
              <w:rPr>
                <w:rFonts w:ascii="Times New Roman" w:hAnsi="Times New Roman"/>
                <w:bCs/>
              </w:rPr>
            </w:pPr>
            <w:r w:rsidRPr="00A135E5">
              <w:rPr>
                <w:b/>
              </w:rPr>
              <w:tab/>
              <w:t xml:space="preserve">    </w:t>
            </w:r>
            <w:r>
              <w:rPr>
                <w:b/>
              </w:rPr>
              <w:tab/>
            </w:r>
            <w:r>
              <w:rPr>
                <w:b/>
              </w:rPr>
              <w:tab/>
            </w:r>
            <w:r w:rsidRPr="00A135E5">
              <w:rPr>
                <w:rFonts w:ascii="Times New Roman" w:hAnsi="Times New Roman"/>
                <w:bCs/>
              </w:rPr>
              <w:t>for (</w:t>
            </w:r>
            <w:proofErr w:type="spellStart"/>
            <w:r w:rsidRPr="00A135E5">
              <w:rPr>
                <w:rFonts w:ascii="Times New Roman" w:hAnsi="Times New Roman"/>
                <w:bCs/>
              </w:rPr>
              <w:t>i</w:t>
            </w:r>
            <w:proofErr w:type="spellEnd"/>
            <w:r w:rsidRPr="00A135E5">
              <w:rPr>
                <w:rFonts w:ascii="Times New Roman" w:hAnsi="Times New Roman"/>
                <w:bCs/>
              </w:rPr>
              <w:t xml:space="preserve"> = 0; </w:t>
            </w:r>
            <w:proofErr w:type="spellStart"/>
            <w:r w:rsidRPr="00A135E5">
              <w:rPr>
                <w:rFonts w:ascii="Times New Roman" w:hAnsi="Times New Roman"/>
                <w:bCs/>
              </w:rPr>
              <w:t>i</w:t>
            </w:r>
            <w:proofErr w:type="spellEnd"/>
            <w:r w:rsidRPr="00A135E5">
              <w:rPr>
                <w:rFonts w:ascii="Times New Roman" w:hAnsi="Times New Roman"/>
                <w:bCs/>
              </w:rPr>
              <w:t xml:space="preserve"> &lt; </w:t>
            </w:r>
            <w:proofErr w:type="spellStart"/>
            <w:r w:rsidRPr="00A135E5">
              <w:rPr>
                <w:rFonts w:ascii="Times New Roman" w:hAnsi="Times New Roman"/>
                <w:bCs/>
              </w:rPr>
              <w:t>number_of_coefficents</w:t>
            </w:r>
            <w:proofErr w:type="spellEnd"/>
            <w:r w:rsidRPr="00A135E5">
              <w:rPr>
                <w:rFonts w:ascii="Times New Roman" w:hAnsi="Times New Roman"/>
                <w:bCs/>
              </w:rPr>
              <w:t xml:space="preserve">; </w:t>
            </w:r>
            <w:proofErr w:type="spellStart"/>
            <w:r w:rsidRPr="00A135E5">
              <w:rPr>
                <w:rFonts w:ascii="Times New Roman" w:hAnsi="Times New Roman"/>
                <w:bCs/>
              </w:rPr>
              <w:t>i</w:t>
            </w:r>
            <w:proofErr w:type="spellEnd"/>
            <w:r w:rsidRPr="00A135E5">
              <w:rPr>
                <w:rFonts w:ascii="Times New Roman" w:hAnsi="Times New Roman"/>
                <w:bCs/>
              </w:rPr>
              <w:t xml:space="preserve">++) </w:t>
            </w:r>
          </w:p>
        </w:tc>
        <w:tc>
          <w:tcPr>
            <w:tcW w:w="1218" w:type="dxa"/>
            <w:shd w:val="clear" w:color="auto" w:fill="auto"/>
          </w:tcPr>
          <w:p w:rsidR="00237F4A" w:rsidRPr="00A135E5" w:rsidRDefault="00237F4A" w:rsidP="00E0561C">
            <w:pPr>
              <w:pStyle w:val="tablecell"/>
              <w:spacing w:after="0"/>
              <w:rPr>
                <w:rFonts w:eastAsia="PMingLiU"/>
                <w:lang w:eastAsia="zh-TW"/>
              </w:rPr>
            </w:pPr>
          </w:p>
        </w:tc>
      </w:tr>
      <w:tr w:rsidR="00237F4A" w:rsidRPr="00A135E5" w:rsidTr="00E0561C">
        <w:trPr>
          <w:cantSplit/>
          <w:jc w:val="center"/>
        </w:trPr>
        <w:tc>
          <w:tcPr>
            <w:tcW w:w="6709" w:type="dxa"/>
            <w:shd w:val="clear" w:color="auto" w:fill="auto"/>
          </w:tcPr>
          <w:p w:rsidR="00237F4A" w:rsidRPr="00A135E5" w:rsidRDefault="00237F4A" w:rsidP="00E0561C">
            <w:pPr>
              <w:pStyle w:val="tablesyntax"/>
              <w:rPr>
                <w:b/>
              </w:rPr>
            </w:pPr>
            <w:r w:rsidRPr="00A135E5">
              <w:tab/>
            </w:r>
            <w:r w:rsidRPr="00A135E5">
              <w:rPr>
                <w:rFonts w:ascii="Times New Roman" w:hAnsi="Times New Roman"/>
                <w:bCs/>
              </w:rPr>
              <w:t xml:space="preserve">      </w:t>
            </w:r>
            <w:r>
              <w:rPr>
                <w:rFonts w:ascii="Times New Roman" w:hAnsi="Times New Roman"/>
                <w:bCs/>
              </w:rPr>
              <w:tab/>
            </w:r>
            <w:r>
              <w:rPr>
                <w:rFonts w:ascii="Times New Roman" w:hAnsi="Times New Roman"/>
                <w:bCs/>
              </w:rPr>
              <w:tab/>
            </w:r>
            <w:proofErr w:type="spellStart"/>
            <w:r w:rsidRPr="00A135E5">
              <w:rPr>
                <w:b/>
              </w:rPr>
              <w:t>chroma_cr_</w:t>
            </w:r>
            <w:r w:rsidRPr="00A135E5">
              <w:rPr>
                <w:rFonts w:ascii="Times New Roman" w:hAnsi="Times New Roman"/>
                <w:b/>
                <w:bCs/>
              </w:rPr>
              <w:t>filter_coefficients</w:t>
            </w:r>
            <w:proofErr w:type="spellEnd"/>
            <w:r w:rsidRPr="00A135E5">
              <w:rPr>
                <w:rFonts w:ascii="Times New Roman" w:hAnsi="Times New Roman"/>
                <w:b/>
                <w:bCs/>
              </w:rPr>
              <w:t>[</w:t>
            </w:r>
            <w:proofErr w:type="spellStart"/>
            <w:r w:rsidRPr="00A135E5">
              <w:rPr>
                <w:rFonts w:ascii="Times New Roman" w:hAnsi="Times New Roman"/>
                <w:b/>
                <w:bCs/>
              </w:rPr>
              <w:t>i</w:t>
            </w:r>
            <w:proofErr w:type="spellEnd"/>
            <w:r w:rsidRPr="00A135E5">
              <w:rPr>
                <w:rFonts w:ascii="Times New Roman" w:hAnsi="Times New Roman"/>
                <w:b/>
                <w:bCs/>
              </w:rPr>
              <w:t>]</w:t>
            </w:r>
          </w:p>
        </w:tc>
        <w:tc>
          <w:tcPr>
            <w:tcW w:w="1218" w:type="dxa"/>
            <w:shd w:val="clear" w:color="auto" w:fill="auto"/>
          </w:tcPr>
          <w:p w:rsidR="00237F4A" w:rsidRPr="00A135E5" w:rsidRDefault="00237F4A" w:rsidP="00E0561C">
            <w:pPr>
              <w:pStyle w:val="tablecell"/>
              <w:spacing w:after="0"/>
              <w:rPr>
                <w:rFonts w:eastAsia="PMingLiU"/>
                <w:lang w:eastAsia="zh-TW"/>
              </w:rPr>
            </w:pPr>
            <w:r w:rsidRPr="00A135E5">
              <w:rPr>
                <w:rFonts w:eastAsia="PMingLiU"/>
                <w:lang w:eastAsia="zh-TW"/>
              </w:rPr>
              <w:t>u (4)</w:t>
            </w:r>
          </w:p>
        </w:tc>
      </w:tr>
      <w:tr w:rsidR="007723D5" w:rsidRPr="00A135E5" w:rsidTr="009B4966">
        <w:trPr>
          <w:cantSplit/>
          <w:jc w:val="center"/>
        </w:trPr>
        <w:tc>
          <w:tcPr>
            <w:tcW w:w="6709" w:type="dxa"/>
            <w:shd w:val="clear" w:color="auto" w:fill="auto"/>
          </w:tcPr>
          <w:p w:rsidR="007723D5" w:rsidRPr="00A135E5" w:rsidDel="00EA218D" w:rsidRDefault="007723D5" w:rsidP="007723D5">
            <w:pPr>
              <w:pStyle w:val="tablesyntax"/>
              <w:rPr>
                <w:b/>
              </w:rPr>
            </w:pPr>
            <w:r>
              <w:rPr>
                <w:b/>
              </w:rPr>
              <w:t xml:space="preserve">        </w:t>
            </w:r>
            <w:r w:rsidR="00237F4A">
              <w:rPr>
                <w:b/>
              </w:rPr>
              <w:tab/>
            </w:r>
            <w:r w:rsidR="00237F4A">
              <w:rPr>
                <w:b/>
              </w:rPr>
              <w:tab/>
            </w:r>
            <w:r>
              <w:rPr>
                <w:b/>
                <w:noProof/>
                <w:lang w:eastAsia="ko-KR"/>
              </w:rPr>
              <w:t>chroma_cr_scaling_factor_abs_minus1</w:t>
            </w:r>
          </w:p>
        </w:tc>
        <w:tc>
          <w:tcPr>
            <w:tcW w:w="1218" w:type="dxa"/>
            <w:shd w:val="clear" w:color="auto" w:fill="auto"/>
          </w:tcPr>
          <w:p w:rsidR="007723D5" w:rsidRPr="00A135E5" w:rsidDel="00EA218D" w:rsidRDefault="007723D5" w:rsidP="009B4966">
            <w:pPr>
              <w:pStyle w:val="tablecell"/>
              <w:spacing w:after="0"/>
              <w:rPr>
                <w:rFonts w:eastAsia="PMingLiU"/>
                <w:lang w:eastAsia="zh-TW"/>
              </w:rPr>
            </w:pPr>
            <w:r>
              <w:rPr>
                <w:rFonts w:eastAsia="PMingLiU"/>
                <w:lang w:eastAsia="zh-TW"/>
              </w:rPr>
              <w:t>u (10)</w:t>
            </w:r>
          </w:p>
        </w:tc>
      </w:tr>
      <w:tr w:rsidR="007723D5" w:rsidRPr="00A135E5" w:rsidTr="009B4966">
        <w:trPr>
          <w:cantSplit/>
          <w:jc w:val="center"/>
        </w:trPr>
        <w:tc>
          <w:tcPr>
            <w:tcW w:w="6709" w:type="dxa"/>
            <w:shd w:val="clear" w:color="auto" w:fill="auto"/>
          </w:tcPr>
          <w:p w:rsidR="007723D5" w:rsidRPr="00A135E5" w:rsidDel="00EA218D" w:rsidRDefault="007723D5" w:rsidP="007723D5">
            <w:pPr>
              <w:pStyle w:val="tablesyntax"/>
              <w:rPr>
                <w:b/>
              </w:rPr>
            </w:pPr>
            <w:r>
              <w:rPr>
                <w:b/>
              </w:rPr>
              <w:t xml:space="preserve">        </w:t>
            </w:r>
            <w:r w:rsidR="00237F4A">
              <w:rPr>
                <w:b/>
              </w:rPr>
              <w:tab/>
            </w:r>
            <w:r w:rsidR="00237F4A">
              <w:rPr>
                <w:b/>
              </w:rPr>
              <w:tab/>
            </w:r>
            <w:r w:rsidR="000B16DA">
              <w:rPr>
                <w:b/>
                <w:noProof/>
                <w:lang w:eastAsia="ko-KR"/>
              </w:rPr>
              <w:t>chroma_cr_scaling_factor_sign</w:t>
            </w:r>
          </w:p>
        </w:tc>
        <w:tc>
          <w:tcPr>
            <w:tcW w:w="1218" w:type="dxa"/>
            <w:shd w:val="clear" w:color="auto" w:fill="auto"/>
          </w:tcPr>
          <w:p w:rsidR="007723D5" w:rsidRPr="00A135E5" w:rsidDel="00EA218D" w:rsidRDefault="007723D5" w:rsidP="009B4966">
            <w:pPr>
              <w:pStyle w:val="tablecell"/>
              <w:spacing w:after="0"/>
              <w:rPr>
                <w:rFonts w:eastAsia="PMingLiU"/>
                <w:lang w:eastAsia="zh-TW"/>
              </w:rPr>
            </w:pPr>
            <w:r>
              <w:rPr>
                <w:rFonts w:eastAsia="PMingLiU"/>
                <w:lang w:eastAsia="zh-TW"/>
              </w:rPr>
              <w:t>u (1)</w:t>
            </w:r>
          </w:p>
        </w:tc>
      </w:tr>
      <w:tr w:rsidR="00A12603" w:rsidRPr="00A135E5" w:rsidTr="009B4966">
        <w:trPr>
          <w:cantSplit/>
          <w:jc w:val="center"/>
        </w:trPr>
        <w:tc>
          <w:tcPr>
            <w:tcW w:w="6709" w:type="dxa"/>
            <w:shd w:val="clear" w:color="auto" w:fill="auto"/>
          </w:tcPr>
          <w:p w:rsidR="00A12603" w:rsidRPr="00A135E5" w:rsidRDefault="00A12603" w:rsidP="004A11A2">
            <w:pPr>
              <w:pStyle w:val="tablesyntax"/>
              <w:rPr>
                <w:b/>
              </w:rPr>
            </w:pPr>
            <w:r w:rsidRPr="00A135E5">
              <w:rPr>
                <w:b/>
              </w:rPr>
              <w:t xml:space="preserve">        </w:t>
            </w:r>
            <w:r w:rsidR="00237F4A">
              <w:rPr>
                <w:b/>
              </w:rPr>
              <w:tab/>
            </w:r>
            <w:r w:rsidR="00237F4A">
              <w:rPr>
                <w:b/>
              </w:rPr>
              <w:tab/>
            </w:r>
            <w:proofErr w:type="spellStart"/>
            <w:r w:rsidRPr="00A135E5">
              <w:rPr>
                <w:b/>
              </w:rPr>
              <w:t>chroma_cr_shifting</w:t>
            </w:r>
            <w:proofErr w:type="spellEnd"/>
          </w:p>
        </w:tc>
        <w:tc>
          <w:tcPr>
            <w:tcW w:w="1218" w:type="dxa"/>
            <w:shd w:val="clear" w:color="auto" w:fill="auto"/>
          </w:tcPr>
          <w:p w:rsidR="00A12603" w:rsidRPr="00A135E5" w:rsidRDefault="00A12603" w:rsidP="009B4966">
            <w:pPr>
              <w:pStyle w:val="tablecell"/>
              <w:spacing w:after="0"/>
              <w:rPr>
                <w:rFonts w:eastAsia="PMingLiU"/>
                <w:lang w:eastAsia="zh-TW"/>
              </w:rPr>
            </w:pPr>
            <w:r w:rsidRPr="00A135E5">
              <w:rPr>
                <w:rFonts w:eastAsia="PMingLiU"/>
                <w:lang w:eastAsia="zh-TW"/>
              </w:rPr>
              <w:t>u (5)</w:t>
            </w:r>
          </w:p>
        </w:tc>
      </w:tr>
      <w:tr w:rsidR="00A12603" w:rsidRPr="00A135E5" w:rsidTr="009B4966">
        <w:trPr>
          <w:cantSplit/>
          <w:jc w:val="center"/>
        </w:trPr>
        <w:tc>
          <w:tcPr>
            <w:tcW w:w="6709" w:type="dxa"/>
            <w:shd w:val="clear" w:color="auto" w:fill="auto"/>
          </w:tcPr>
          <w:p w:rsidR="00A12603" w:rsidRPr="00A135E5" w:rsidRDefault="00237F4A" w:rsidP="009B4966">
            <w:pPr>
              <w:pStyle w:val="tablesyntax"/>
            </w:pPr>
            <w:r w:rsidRPr="00A135E5">
              <w:t xml:space="preserve">         </w:t>
            </w:r>
            <w:r w:rsidR="00A12603" w:rsidRPr="00A135E5">
              <w:t>}</w:t>
            </w:r>
          </w:p>
        </w:tc>
        <w:tc>
          <w:tcPr>
            <w:tcW w:w="1218" w:type="dxa"/>
            <w:shd w:val="clear" w:color="auto" w:fill="auto"/>
          </w:tcPr>
          <w:p w:rsidR="00A12603" w:rsidRPr="00A135E5" w:rsidRDefault="00A12603" w:rsidP="009B4966">
            <w:pPr>
              <w:pStyle w:val="tablecell"/>
              <w:spacing w:after="0"/>
              <w:rPr>
                <w:rFonts w:eastAsia="PMingLiU"/>
                <w:lang w:eastAsia="zh-TW"/>
              </w:rPr>
            </w:pPr>
          </w:p>
        </w:tc>
      </w:tr>
      <w:tr w:rsidR="00A12603" w:rsidRPr="00A135E5" w:rsidTr="009B4966">
        <w:trPr>
          <w:cantSplit/>
          <w:jc w:val="center"/>
        </w:trPr>
        <w:tc>
          <w:tcPr>
            <w:tcW w:w="6709" w:type="dxa"/>
            <w:shd w:val="clear" w:color="auto" w:fill="auto"/>
          </w:tcPr>
          <w:p w:rsidR="00A12603" w:rsidRPr="00A135E5" w:rsidRDefault="00A12603" w:rsidP="009B4966">
            <w:pPr>
              <w:pStyle w:val="tablesyntax"/>
            </w:pPr>
            <w:r w:rsidRPr="00A135E5">
              <w:t xml:space="preserve">     }</w:t>
            </w:r>
          </w:p>
        </w:tc>
        <w:tc>
          <w:tcPr>
            <w:tcW w:w="1218" w:type="dxa"/>
            <w:shd w:val="clear" w:color="auto" w:fill="auto"/>
          </w:tcPr>
          <w:p w:rsidR="00A12603" w:rsidRPr="00A135E5" w:rsidRDefault="00A12603" w:rsidP="009B4966">
            <w:pPr>
              <w:pStyle w:val="tablecell"/>
              <w:spacing w:after="0"/>
              <w:rPr>
                <w:rFonts w:eastAsia="PMingLiU"/>
                <w:lang w:eastAsia="zh-TW"/>
              </w:rPr>
            </w:pPr>
          </w:p>
        </w:tc>
      </w:tr>
      <w:tr w:rsidR="00A12603" w:rsidRPr="00A135E5" w:rsidTr="009B4966">
        <w:trPr>
          <w:cantSplit/>
          <w:jc w:val="center"/>
        </w:trPr>
        <w:tc>
          <w:tcPr>
            <w:tcW w:w="6709" w:type="dxa"/>
          </w:tcPr>
          <w:p w:rsidR="00A12603" w:rsidRPr="00A135E5" w:rsidRDefault="00A12603" w:rsidP="009B4966">
            <w:pPr>
              <w:pStyle w:val="tablesyntax"/>
              <w:keepLines w:val="0"/>
              <w:rPr>
                <w:rFonts w:ascii="Times New Roman" w:hAnsi="Times New Roman"/>
                <w:bCs/>
              </w:rPr>
            </w:pPr>
            <w:r w:rsidRPr="00A135E5">
              <w:rPr>
                <w:rFonts w:ascii="Times New Roman" w:hAnsi="Times New Roman"/>
                <w:bCs/>
              </w:rPr>
              <w:t>}</w:t>
            </w:r>
          </w:p>
        </w:tc>
        <w:tc>
          <w:tcPr>
            <w:tcW w:w="1218" w:type="dxa"/>
          </w:tcPr>
          <w:p w:rsidR="00A12603" w:rsidRPr="00A135E5" w:rsidRDefault="00A12603" w:rsidP="009B4966">
            <w:pPr>
              <w:pStyle w:val="tablecell"/>
              <w:keepNext w:val="0"/>
              <w:spacing w:after="0"/>
            </w:pPr>
          </w:p>
        </w:tc>
      </w:tr>
    </w:tbl>
    <w:p w:rsidR="00A12603" w:rsidRDefault="00A12603" w:rsidP="00A12603">
      <w:pPr>
        <w:jc w:val="both"/>
        <w:rPr>
          <w:lang w:val="en-CA"/>
        </w:rPr>
      </w:pPr>
    </w:p>
    <w:p w:rsidR="00A12603" w:rsidRPr="00237F4A" w:rsidRDefault="00B40C6E" w:rsidP="00A12603">
      <w:pPr>
        <w:jc w:val="both"/>
        <w:rPr>
          <w:szCs w:val="22"/>
          <w:lang w:val="en-CA"/>
        </w:rPr>
      </w:pPr>
      <w:fldSimple w:instr=" REF _Ref352686431 \r \h  \* MERGEFORMAT ">
        <w:r w:rsidR="00A12603" w:rsidRPr="00237F4A">
          <w:rPr>
            <w:szCs w:val="22"/>
            <w:lang w:val="en-CA"/>
          </w:rPr>
          <w:t>Table 2</w:t>
        </w:r>
      </w:fldSimple>
      <w:r w:rsidR="00A12603" w:rsidRPr="00237F4A">
        <w:rPr>
          <w:szCs w:val="22"/>
          <w:lang w:val="en-CA"/>
        </w:rPr>
        <w:t xml:space="preserve"> is the syntax of </w:t>
      </w:r>
      <w:proofErr w:type="spellStart"/>
      <w:r w:rsidR="00A12603" w:rsidRPr="00237F4A">
        <w:rPr>
          <w:szCs w:val="22"/>
          <w:lang w:val="en-CA"/>
        </w:rPr>
        <w:t>chroma</w:t>
      </w:r>
      <w:proofErr w:type="spellEnd"/>
      <w:r w:rsidR="00A12603" w:rsidRPr="00237F4A">
        <w:rPr>
          <w:szCs w:val="22"/>
          <w:lang w:val="en-CA"/>
        </w:rPr>
        <w:t xml:space="preserve"> enhancement filter parameters </w:t>
      </w:r>
      <w:r w:rsidR="001A118C" w:rsidRPr="00237F4A">
        <w:rPr>
          <w:szCs w:val="22"/>
          <w:lang w:val="en-CA"/>
        </w:rPr>
        <w:t>proposed in SCE3 Test 3.4.1</w:t>
      </w:r>
      <w:r w:rsidR="00EB2EE9" w:rsidRPr="00237F4A">
        <w:rPr>
          <w:szCs w:val="22"/>
          <w:lang w:val="en-CA"/>
        </w:rPr>
        <w:t>,</w:t>
      </w:r>
      <w:r w:rsidR="001A118C" w:rsidRPr="00237F4A">
        <w:rPr>
          <w:szCs w:val="22"/>
          <w:lang w:val="en-CA"/>
        </w:rPr>
        <w:t xml:space="preserve"> </w:t>
      </w:r>
      <w:r w:rsidR="00A12603" w:rsidRPr="00237F4A">
        <w:rPr>
          <w:szCs w:val="22"/>
          <w:lang w:val="en-CA"/>
        </w:rPr>
        <w:t xml:space="preserve">included in the </w:t>
      </w:r>
      <w:proofErr w:type="spellStart"/>
      <w:r w:rsidR="00A12603" w:rsidRPr="00237F4A">
        <w:rPr>
          <w:szCs w:val="22"/>
          <w:lang w:val="en-CA"/>
        </w:rPr>
        <w:t>inter_layer_</w:t>
      </w:r>
      <w:proofErr w:type="gramStart"/>
      <w:r w:rsidR="00A12603" w:rsidRPr="00237F4A">
        <w:rPr>
          <w:szCs w:val="22"/>
          <w:lang w:val="en-CA"/>
        </w:rPr>
        <w:t>information</w:t>
      </w:r>
      <w:proofErr w:type="spellEnd"/>
      <w:r w:rsidR="00A12603" w:rsidRPr="00237F4A">
        <w:rPr>
          <w:szCs w:val="22"/>
          <w:lang w:val="en-CA"/>
        </w:rPr>
        <w:t>(</w:t>
      </w:r>
      <w:proofErr w:type="gramEnd"/>
      <w:r w:rsidR="00A12603" w:rsidRPr="00237F4A">
        <w:rPr>
          <w:szCs w:val="22"/>
          <w:lang w:val="en-CA"/>
        </w:rPr>
        <w:t xml:space="preserve">) section of </w:t>
      </w:r>
      <w:r w:rsidR="007C62A8" w:rsidRPr="00237F4A">
        <w:rPr>
          <w:szCs w:val="22"/>
          <w:lang w:val="en-CA"/>
        </w:rPr>
        <w:t xml:space="preserve">the </w:t>
      </w:r>
      <w:r w:rsidR="00A12603" w:rsidRPr="00237F4A">
        <w:rPr>
          <w:szCs w:val="22"/>
          <w:lang w:val="en-CA"/>
        </w:rPr>
        <w:t xml:space="preserve">proposed APS. The semantics associated with the syntax elements in </w:t>
      </w:r>
      <w:fldSimple w:instr=" REF _Ref352926171 \r \h  \* MERGEFORMAT ">
        <w:r w:rsidR="00A12603" w:rsidRPr="00237F4A">
          <w:rPr>
            <w:szCs w:val="22"/>
            <w:lang w:val="en-CA"/>
          </w:rPr>
          <w:t>Table 2</w:t>
        </w:r>
      </w:fldSimple>
      <w:r w:rsidR="00A12603" w:rsidRPr="00237F4A">
        <w:rPr>
          <w:szCs w:val="22"/>
          <w:lang w:val="en-CA"/>
        </w:rPr>
        <w:t xml:space="preserve"> are specified below.</w:t>
      </w:r>
    </w:p>
    <w:p w:rsidR="00A12603" w:rsidRPr="00237F4A" w:rsidRDefault="00A12603" w:rsidP="00A12603">
      <w:pPr>
        <w:jc w:val="both"/>
        <w:rPr>
          <w:rFonts w:eastAsia="MS Mincho"/>
          <w:szCs w:val="22"/>
        </w:rPr>
      </w:pPr>
      <w:proofErr w:type="spellStart"/>
      <w:proofErr w:type="gramStart"/>
      <w:r w:rsidRPr="00237F4A">
        <w:rPr>
          <w:b/>
          <w:bCs/>
          <w:szCs w:val="22"/>
        </w:rPr>
        <w:lastRenderedPageBreak/>
        <w:t>chroma_cb_filtering_flag</w:t>
      </w:r>
      <w:proofErr w:type="spellEnd"/>
      <w:proofErr w:type="gramEnd"/>
      <w:r w:rsidRPr="00237F4A">
        <w:rPr>
          <w:rFonts w:eastAsia="MS Mincho"/>
          <w:szCs w:val="22"/>
        </w:rPr>
        <w:t xml:space="preserve"> specifies if the </w:t>
      </w:r>
      <w:proofErr w:type="spellStart"/>
      <w:r w:rsidRPr="00237F4A">
        <w:rPr>
          <w:rFonts w:eastAsia="MS Mincho"/>
          <w:szCs w:val="22"/>
        </w:rPr>
        <w:t>chroma</w:t>
      </w:r>
      <w:proofErr w:type="spellEnd"/>
      <w:r w:rsidRPr="00237F4A">
        <w:rPr>
          <w:rFonts w:eastAsia="MS Mincho"/>
          <w:szCs w:val="22"/>
        </w:rPr>
        <w:t xml:space="preserve"> enhancement filter for </w:t>
      </w:r>
      <w:proofErr w:type="spellStart"/>
      <w:r w:rsidRPr="00237F4A">
        <w:rPr>
          <w:rFonts w:eastAsia="MS Mincho"/>
          <w:szCs w:val="22"/>
        </w:rPr>
        <w:t>Cb</w:t>
      </w:r>
      <w:proofErr w:type="spellEnd"/>
      <w:r w:rsidRPr="00237F4A">
        <w:rPr>
          <w:rFonts w:eastAsia="MS Mincho"/>
          <w:szCs w:val="22"/>
        </w:rPr>
        <w:t xml:space="preserve"> is presented or not. When </w:t>
      </w:r>
      <w:proofErr w:type="spellStart"/>
      <w:r w:rsidRPr="00237F4A">
        <w:rPr>
          <w:rFonts w:eastAsia="MS Mincho"/>
          <w:szCs w:val="22"/>
        </w:rPr>
        <w:t>chroma_cb_filtering_flag</w:t>
      </w:r>
      <w:proofErr w:type="spellEnd"/>
      <w:r w:rsidRPr="00237F4A">
        <w:rPr>
          <w:rFonts w:eastAsia="MS Mincho"/>
          <w:szCs w:val="22"/>
        </w:rPr>
        <w:t xml:space="preserve"> is set to 1, the corresponding </w:t>
      </w:r>
      <w:proofErr w:type="spellStart"/>
      <w:r w:rsidRPr="00237F4A">
        <w:rPr>
          <w:rFonts w:eastAsia="MS Mincho"/>
          <w:szCs w:val="22"/>
        </w:rPr>
        <w:t>chroma</w:t>
      </w:r>
      <w:proofErr w:type="spellEnd"/>
      <w:r w:rsidRPr="00237F4A">
        <w:rPr>
          <w:rFonts w:eastAsia="MS Mincho"/>
          <w:szCs w:val="22"/>
        </w:rPr>
        <w:t xml:space="preserve"> enhancement filter for </w:t>
      </w:r>
      <w:proofErr w:type="spellStart"/>
      <w:r w:rsidRPr="00237F4A">
        <w:rPr>
          <w:rFonts w:eastAsia="MS Mincho"/>
          <w:szCs w:val="22"/>
        </w:rPr>
        <w:t>Cb</w:t>
      </w:r>
      <w:proofErr w:type="spellEnd"/>
      <w:r w:rsidRPr="00237F4A">
        <w:rPr>
          <w:rFonts w:eastAsia="MS Mincho"/>
          <w:szCs w:val="22"/>
        </w:rPr>
        <w:t xml:space="preserve"> plane is presented.</w:t>
      </w:r>
    </w:p>
    <w:p w:rsidR="00BD3A5F" w:rsidRPr="00237F4A" w:rsidRDefault="00BD3A5F" w:rsidP="00BD3A5F">
      <w:pPr>
        <w:jc w:val="both"/>
        <w:rPr>
          <w:noProof/>
          <w:szCs w:val="22"/>
          <w:lang w:eastAsia="ko-KR"/>
        </w:rPr>
      </w:pPr>
      <w:r w:rsidRPr="00237F4A">
        <w:rPr>
          <w:b/>
          <w:noProof/>
          <w:szCs w:val="22"/>
          <w:lang w:eastAsia="ko-KR"/>
        </w:rPr>
        <w:t xml:space="preserve">chroma_cb_scaling_factor_abs_minus1 </w:t>
      </w:r>
      <w:r w:rsidRPr="00237F4A">
        <w:rPr>
          <w:noProof/>
          <w:szCs w:val="22"/>
          <w:lang w:eastAsia="ko-KR"/>
        </w:rPr>
        <w:t xml:space="preserve">plus 1 and </w:t>
      </w:r>
      <w:r w:rsidRPr="00237F4A">
        <w:rPr>
          <w:b/>
          <w:noProof/>
          <w:szCs w:val="22"/>
          <w:lang w:eastAsia="ko-KR"/>
        </w:rPr>
        <w:t>chroma_cb_scaling_factor_sign</w:t>
      </w:r>
      <w:r w:rsidRPr="00237F4A">
        <w:rPr>
          <w:noProof/>
          <w:szCs w:val="22"/>
          <w:lang w:eastAsia="ko-KR"/>
        </w:rPr>
        <w:t xml:space="preserve"> together specify the value of the variable CbScalingFactor as follows:</w:t>
      </w:r>
    </w:p>
    <w:p w:rsidR="00BD3A5F" w:rsidRPr="00237F4A" w:rsidRDefault="004074EB" w:rsidP="000B16DA">
      <w:pPr>
        <w:jc w:val="center"/>
        <w:rPr>
          <w:noProof/>
          <w:szCs w:val="22"/>
          <w:lang w:eastAsia="ko-KR"/>
        </w:rPr>
      </w:pPr>
      <w:r w:rsidRPr="00237F4A">
        <w:rPr>
          <w:noProof/>
          <w:szCs w:val="22"/>
          <w:lang w:eastAsia="ko-KR"/>
        </w:rPr>
        <w:t>CbScalingFactor = (1</w:t>
      </w:r>
      <w:r w:rsidR="00BD3A5F" w:rsidRPr="00237F4A">
        <w:rPr>
          <w:noProof/>
          <w:szCs w:val="22"/>
          <w:lang w:eastAsia="ko-KR"/>
        </w:rPr>
        <w:t xml:space="preserve">–2 * </w:t>
      </w:r>
      <w:r w:rsidRPr="00237F4A">
        <w:rPr>
          <w:noProof/>
          <w:szCs w:val="22"/>
          <w:lang w:eastAsia="ko-KR"/>
        </w:rPr>
        <w:t>chroma_cb_scaling_factor_sign</w:t>
      </w:r>
      <w:r w:rsidR="00BD3A5F" w:rsidRPr="00237F4A">
        <w:rPr>
          <w:noProof/>
          <w:szCs w:val="22"/>
          <w:lang w:eastAsia="ko-KR"/>
        </w:rPr>
        <w:t>) * (chroma_cb_scaling_factor_abs_minus1+1)</w:t>
      </w:r>
    </w:p>
    <w:p w:rsidR="00BD3A5F" w:rsidRPr="00237F4A" w:rsidRDefault="00BD3A5F" w:rsidP="00BD3A5F">
      <w:pPr>
        <w:jc w:val="both"/>
        <w:rPr>
          <w:noProof/>
          <w:szCs w:val="22"/>
          <w:lang w:eastAsia="ko-KR"/>
        </w:rPr>
      </w:pPr>
      <w:r w:rsidRPr="00237F4A">
        <w:rPr>
          <w:noProof/>
          <w:szCs w:val="22"/>
          <w:lang w:eastAsia="ko-KR"/>
        </w:rPr>
        <w:t>The value of chroma_cb_scaling_factor_abs_minus1 shall be in the range of 0 to 1023, inclusive.</w:t>
      </w:r>
    </w:p>
    <w:p w:rsidR="00A12603" w:rsidRPr="00237F4A" w:rsidRDefault="00A12603" w:rsidP="00A12603">
      <w:pPr>
        <w:jc w:val="both"/>
        <w:rPr>
          <w:bCs/>
          <w:szCs w:val="22"/>
        </w:rPr>
      </w:pPr>
      <w:proofErr w:type="spellStart"/>
      <w:proofErr w:type="gramStart"/>
      <w:r w:rsidRPr="00237F4A">
        <w:rPr>
          <w:b/>
          <w:bCs/>
          <w:szCs w:val="22"/>
        </w:rPr>
        <w:t>chroma_cb_shifting</w:t>
      </w:r>
      <w:proofErr w:type="spellEnd"/>
      <w:proofErr w:type="gramEnd"/>
      <w:r w:rsidRPr="00237F4A">
        <w:rPr>
          <w:b/>
          <w:bCs/>
          <w:szCs w:val="22"/>
        </w:rPr>
        <w:t xml:space="preserve"> </w:t>
      </w:r>
      <w:r w:rsidRPr="00237F4A">
        <w:rPr>
          <w:bCs/>
          <w:szCs w:val="22"/>
        </w:rPr>
        <w:t xml:space="preserve">is 5-bit right shifting factor used by </w:t>
      </w:r>
      <w:proofErr w:type="spellStart"/>
      <w:r w:rsidRPr="00237F4A">
        <w:rPr>
          <w:bCs/>
          <w:szCs w:val="22"/>
        </w:rPr>
        <w:t>chroma</w:t>
      </w:r>
      <w:proofErr w:type="spellEnd"/>
      <w:r w:rsidRPr="00237F4A">
        <w:rPr>
          <w:bCs/>
          <w:szCs w:val="22"/>
        </w:rPr>
        <w:t xml:space="preserve"> enhancement filter for </w:t>
      </w:r>
      <w:proofErr w:type="spellStart"/>
      <w:r w:rsidRPr="00237F4A">
        <w:rPr>
          <w:bCs/>
          <w:szCs w:val="22"/>
        </w:rPr>
        <w:t>Cb</w:t>
      </w:r>
      <w:proofErr w:type="spellEnd"/>
      <w:r w:rsidRPr="00237F4A">
        <w:rPr>
          <w:bCs/>
          <w:szCs w:val="22"/>
        </w:rPr>
        <w:t>.</w:t>
      </w:r>
    </w:p>
    <w:p w:rsidR="00A12603" w:rsidRPr="00237F4A" w:rsidRDefault="00A12603" w:rsidP="00A12603">
      <w:pPr>
        <w:jc w:val="both"/>
        <w:rPr>
          <w:rFonts w:eastAsia="MS Mincho"/>
          <w:szCs w:val="22"/>
        </w:rPr>
      </w:pPr>
      <w:proofErr w:type="spellStart"/>
      <w:proofErr w:type="gramStart"/>
      <w:r w:rsidRPr="00237F4A">
        <w:rPr>
          <w:b/>
          <w:bCs/>
          <w:szCs w:val="22"/>
        </w:rPr>
        <w:t>chroma_cb_filter_coefficients</w:t>
      </w:r>
      <w:proofErr w:type="spellEnd"/>
      <w:proofErr w:type="gramEnd"/>
      <w:r w:rsidRPr="00237F4A">
        <w:rPr>
          <w:b/>
          <w:bCs/>
          <w:szCs w:val="22"/>
        </w:rPr>
        <w:t xml:space="preserve"> </w:t>
      </w:r>
      <w:r w:rsidRPr="00237F4A">
        <w:rPr>
          <w:bCs/>
          <w:szCs w:val="22"/>
        </w:rPr>
        <w:t xml:space="preserve">are the </w:t>
      </w:r>
      <w:proofErr w:type="spellStart"/>
      <w:r w:rsidRPr="00237F4A">
        <w:rPr>
          <w:bCs/>
          <w:szCs w:val="22"/>
        </w:rPr>
        <w:t>chroma</w:t>
      </w:r>
      <w:proofErr w:type="spellEnd"/>
      <w:r w:rsidRPr="00237F4A">
        <w:rPr>
          <w:bCs/>
          <w:szCs w:val="22"/>
        </w:rPr>
        <w:t xml:space="preserve"> enhancement filter coefficients used for </w:t>
      </w:r>
      <w:proofErr w:type="spellStart"/>
      <w:r w:rsidRPr="00237F4A">
        <w:rPr>
          <w:bCs/>
          <w:szCs w:val="22"/>
        </w:rPr>
        <w:t>Cb</w:t>
      </w:r>
      <w:proofErr w:type="spellEnd"/>
      <w:r w:rsidRPr="00237F4A">
        <w:rPr>
          <w:bCs/>
          <w:szCs w:val="22"/>
        </w:rPr>
        <w:t xml:space="preserve">. </w:t>
      </w:r>
    </w:p>
    <w:p w:rsidR="00A12603" w:rsidRPr="00237F4A" w:rsidRDefault="00A12603" w:rsidP="00A12603">
      <w:pPr>
        <w:jc w:val="both"/>
        <w:rPr>
          <w:rFonts w:eastAsia="MS Mincho"/>
          <w:szCs w:val="22"/>
        </w:rPr>
      </w:pPr>
      <w:proofErr w:type="spellStart"/>
      <w:proofErr w:type="gramStart"/>
      <w:r w:rsidRPr="00237F4A">
        <w:rPr>
          <w:b/>
          <w:bCs/>
          <w:szCs w:val="22"/>
        </w:rPr>
        <w:t>chroma_cr_filtering_flag</w:t>
      </w:r>
      <w:proofErr w:type="spellEnd"/>
      <w:proofErr w:type="gramEnd"/>
      <w:r w:rsidRPr="00237F4A">
        <w:rPr>
          <w:rFonts w:eastAsia="MS Mincho"/>
          <w:szCs w:val="22"/>
        </w:rPr>
        <w:t xml:space="preserve"> specifies if the </w:t>
      </w:r>
      <w:proofErr w:type="spellStart"/>
      <w:r w:rsidRPr="00237F4A">
        <w:rPr>
          <w:rFonts w:eastAsia="MS Mincho"/>
          <w:szCs w:val="22"/>
        </w:rPr>
        <w:t>chroma</w:t>
      </w:r>
      <w:proofErr w:type="spellEnd"/>
      <w:r w:rsidRPr="00237F4A">
        <w:rPr>
          <w:rFonts w:eastAsia="MS Mincho"/>
          <w:szCs w:val="22"/>
        </w:rPr>
        <w:t xml:space="preserve"> enhancement filter for Cr is presented or not. When </w:t>
      </w:r>
      <w:proofErr w:type="spellStart"/>
      <w:r w:rsidRPr="00237F4A">
        <w:rPr>
          <w:rFonts w:eastAsia="MS Mincho"/>
          <w:szCs w:val="22"/>
        </w:rPr>
        <w:t>chroma_cr_filtering_flag</w:t>
      </w:r>
      <w:proofErr w:type="spellEnd"/>
      <w:r w:rsidRPr="00237F4A">
        <w:rPr>
          <w:rFonts w:eastAsia="MS Mincho"/>
          <w:szCs w:val="22"/>
        </w:rPr>
        <w:t xml:space="preserve"> is set to 1, the corresponding </w:t>
      </w:r>
      <w:proofErr w:type="spellStart"/>
      <w:r w:rsidRPr="00237F4A">
        <w:rPr>
          <w:rFonts w:eastAsia="MS Mincho"/>
          <w:szCs w:val="22"/>
        </w:rPr>
        <w:t>chroma</w:t>
      </w:r>
      <w:proofErr w:type="spellEnd"/>
      <w:r w:rsidRPr="00237F4A">
        <w:rPr>
          <w:rFonts w:eastAsia="MS Mincho"/>
          <w:szCs w:val="22"/>
        </w:rPr>
        <w:t xml:space="preserve"> enhancement filter for Cr plane is presented.</w:t>
      </w:r>
    </w:p>
    <w:p w:rsidR="00A12603" w:rsidRPr="00237F4A" w:rsidRDefault="00A12603" w:rsidP="00A12603">
      <w:pPr>
        <w:jc w:val="both"/>
        <w:rPr>
          <w:rFonts w:eastAsia="MS Mincho"/>
          <w:szCs w:val="22"/>
        </w:rPr>
      </w:pPr>
      <w:proofErr w:type="spellStart"/>
      <w:proofErr w:type="gramStart"/>
      <w:r w:rsidRPr="00237F4A">
        <w:rPr>
          <w:b/>
          <w:szCs w:val="22"/>
        </w:rPr>
        <w:t>chroma_filter_identical_flag</w:t>
      </w:r>
      <w:proofErr w:type="spellEnd"/>
      <w:proofErr w:type="gramEnd"/>
      <w:r w:rsidRPr="00237F4A">
        <w:rPr>
          <w:szCs w:val="22"/>
        </w:rPr>
        <w:t xml:space="preserve"> equal to 1 indicates the same </w:t>
      </w:r>
      <w:proofErr w:type="spellStart"/>
      <w:r w:rsidRPr="00237F4A">
        <w:rPr>
          <w:szCs w:val="22"/>
        </w:rPr>
        <w:t>chroma</w:t>
      </w:r>
      <w:proofErr w:type="spellEnd"/>
      <w:r w:rsidRPr="00237F4A">
        <w:rPr>
          <w:szCs w:val="22"/>
        </w:rPr>
        <w:t xml:space="preserve"> enhancement filter as for </w:t>
      </w:r>
      <w:proofErr w:type="spellStart"/>
      <w:r w:rsidRPr="00237F4A">
        <w:rPr>
          <w:szCs w:val="22"/>
        </w:rPr>
        <w:t>Cb</w:t>
      </w:r>
      <w:proofErr w:type="spellEnd"/>
      <w:r w:rsidRPr="00237F4A">
        <w:rPr>
          <w:szCs w:val="22"/>
        </w:rPr>
        <w:t xml:space="preserve"> is used </w:t>
      </w:r>
      <w:proofErr w:type="spellStart"/>
      <w:r w:rsidRPr="00237F4A">
        <w:rPr>
          <w:szCs w:val="22"/>
        </w:rPr>
        <w:t>forCr</w:t>
      </w:r>
      <w:proofErr w:type="spellEnd"/>
      <w:r w:rsidRPr="00237F4A">
        <w:rPr>
          <w:szCs w:val="22"/>
        </w:rPr>
        <w:t xml:space="preserve">, and no additional parameters will be presented for Cr in the following </w:t>
      </w:r>
      <w:proofErr w:type="spellStart"/>
      <w:r w:rsidRPr="00237F4A">
        <w:rPr>
          <w:szCs w:val="22"/>
        </w:rPr>
        <w:t>bitstream</w:t>
      </w:r>
      <w:proofErr w:type="spellEnd"/>
    </w:p>
    <w:p w:rsidR="004F15E4" w:rsidRPr="00237F4A" w:rsidRDefault="004F15E4" w:rsidP="004F15E4">
      <w:pPr>
        <w:jc w:val="both"/>
        <w:rPr>
          <w:noProof/>
          <w:szCs w:val="22"/>
          <w:lang w:eastAsia="ko-KR"/>
        </w:rPr>
      </w:pPr>
      <w:r w:rsidRPr="00237F4A">
        <w:rPr>
          <w:b/>
          <w:noProof/>
          <w:szCs w:val="22"/>
          <w:lang w:eastAsia="ko-KR"/>
        </w:rPr>
        <w:t xml:space="preserve">chroma_cr_scaling_factor_abs_minus1 </w:t>
      </w:r>
      <w:r w:rsidRPr="00237F4A">
        <w:rPr>
          <w:noProof/>
          <w:szCs w:val="22"/>
          <w:lang w:eastAsia="ko-KR"/>
        </w:rPr>
        <w:t xml:space="preserve">plus 1 and </w:t>
      </w:r>
      <w:r w:rsidRPr="00237F4A">
        <w:rPr>
          <w:b/>
          <w:noProof/>
          <w:szCs w:val="22"/>
          <w:lang w:eastAsia="ko-KR"/>
        </w:rPr>
        <w:t>chroma_cr_scaling_factor_sign</w:t>
      </w:r>
      <w:r w:rsidRPr="00237F4A">
        <w:rPr>
          <w:noProof/>
          <w:szCs w:val="22"/>
          <w:lang w:eastAsia="ko-KR"/>
        </w:rPr>
        <w:t xml:space="preserve"> together specify the value of the variable CrScalingFactor as follows:</w:t>
      </w:r>
    </w:p>
    <w:p w:rsidR="004074EB" w:rsidRPr="00237F4A" w:rsidRDefault="004074EB" w:rsidP="004074EB">
      <w:pPr>
        <w:rPr>
          <w:noProof/>
          <w:szCs w:val="22"/>
          <w:lang w:eastAsia="ko-KR"/>
        </w:rPr>
      </w:pPr>
      <w:r w:rsidRPr="00237F4A">
        <w:rPr>
          <w:noProof/>
          <w:szCs w:val="22"/>
          <w:lang w:eastAsia="ko-KR"/>
        </w:rPr>
        <w:t>CrScalingFactor = (1 – 2 * chroma_cr_scaling_factor_sign) * (chroma_cr_scaling_factor_abs_minus1+1)</w:t>
      </w:r>
    </w:p>
    <w:p w:rsidR="004F15E4" w:rsidRPr="00237F4A" w:rsidRDefault="004F15E4" w:rsidP="004F15E4">
      <w:pPr>
        <w:jc w:val="both"/>
        <w:rPr>
          <w:noProof/>
          <w:szCs w:val="22"/>
          <w:lang w:eastAsia="ko-KR"/>
        </w:rPr>
      </w:pPr>
      <w:r w:rsidRPr="00237F4A">
        <w:rPr>
          <w:noProof/>
          <w:szCs w:val="22"/>
          <w:lang w:eastAsia="ko-KR"/>
        </w:rPr>
        <w:t>The value of chroma_cr_scaling_factor_abs_minus1 shall be in the range of 0 to 1023, inclusive.</w:t>
      </w:r>
    </w:p>
    <w:p w:rsidR="00A12603" w:rsidRPr="00237F4A" w:rsidRDefault="00A12603" w:rsidP="00A12603">
      <w:pPr>
        <w:jc w:val="both"/>
        <w:rPr>
          <w:bCs/>
          <w:szCs w:val="22"/>
        </w:rPr>
      </w:pPr>
      <w:proofErr w:type="spellStart"/>
      <w:proofErr w:type="gramStart"/>
      <w:r w:rsidRPr="00237F4A">
        <w:rPr>
          <w:b/>
          <w:bCs/>
          <w:szCs w:val="22"/>
        </w:rPr>
        <w:t>chroma_cr_shifting</w:t>
      </w:r>
      <w:proofErr w:type="spellEnd"/>
      <w:proofErr w:type="gramEnd"/>
      <w:r w:rsidRPr="00237F4A">
        <w:rPr>
          <w:b/>
          <w:bCs/>
          <w:szCs w:val="22"/>
        </w:rPr>
        <w:t xml:space="preserve"> </w:t>
      </w:r>
      <w:r w:rsidRPr="00237F4A">
        <w:rPr>
          <w:bCs/>
          <w:szCs w:val="22"/>
        </w:rPr>
        <w:t xml:space="preserve">is 5-bit right shifting factor used by </w:t>
      </w:r>
      <w:proofErr w:type="spellStart"/>
      <w:r w:rsidRPr="00237F4A">
        <w:rPr>
          <w:bCs/>
          <w:szCs w:val="22"/>
        </w:rPr>
        <w:t>chroma</w:t>
      </w:r>
      <w:proofErr w:type="spellEnd"/>
      <w:r w:rsidRPr="00237F4A">
        <w:rPr>
          <w:bCs/>
          <w:szCs w:val="22"/>
        </w:rPr>
        <w:t xml:space="preserve"> enhancement filter for Cr.</w:t>
      </w:r>
    </w:p>
    <w:p w:rsidR="00A12603" w:rsidRPr="00237F4A" w:rsidRDefault="00A12603" w:rsidP="00A12603">
      <w:pPr>
        <w:jc w:val="both"/>
        <w:rPr>
          <w:bCs/>
          <w:szCs w:val="22"/>
        </w:rPr>
      </w:pPr>
      <w:proofErr w:type="spellStart"/>
      <w:proofErr w:type="gramStart"/>
      <w:r w:rsidRPr="00237F4A">
        <w:rPr>
          <w:b/>
          <w:bCs/>
          <w:szCs w:val="22"/>
        </w:rPr>
        <w:t>chroma_cr_filter_coefficients</w:t>
      </w:r>
      <w:proofErr w:type="spellEnd"/>
      <w:proofErr w:type="gramEnd"/>
      <w:r w:rsidRPr="00237F4A">
        <w:rPr>
          <w:b/>
          <w:bCs/>
          <w:szCs w:val="22"/>
        </w:rPr>
        <w:t xml:space="preserve"> </w:t>
      </w:r>
      <w:r w:rsidRPr="00237F4A">
        <w:rPr>
          <w:bCs/>
          <w:szCs w:val="22"/>
        </w:rPr>
        <w:t xml:space="preserve">are the </w:t>
      </w:r>
      <w:proofErr w:type="spellStart"/>
      <w:r w:rsidRPr="00237F4A">
        <w:rPr>
          <w:bCs/>
          <w:szCs w:val="22"/>
        </w:rPr>
        <w:t>chroma</w:t>
      </w:r>
      <w:proofErr w:type="spellEnd"/>
      <w:r w:rsidRPr="00237F4A">
        <w:rPr>
          <w:bCs/>
          <w:szCs w:val="22"/>
        </w:rPr>
        <w:t xml:space="preserve"> enhancement filter coefficients used for Cr.</w:t>
      </w:r>
    </w:p>
    <w:p w:rsidR="00A12603" w:rsidRPr="00237F4A" w:rsidRDefault="00A12603" w:rsidP="00A12603">
      <w:pPr>
        <w:jc w:val="both"/>
        <w:rPr>
          <w:bCs/>
          <w:szCs w:val="22"/>
        </w:rPr>
      </w:pPr>
      <w:r w:rsidRPr="00237F4A">
        <w:rPr>
          <w:bCs/>
          <w:szCs w:val="22"/>
        </w:rPr>
        <w:t xml:space="preserve">The </w:t>
      </w:r>
      <w:proofErr w:type="spellStart"/>
      <w:r w:rsidRPr="00237F4A">
        <w:rPr>
          <w:bCs/>
          <w:szCs w:val="22"/>
        </w:rPr>
        <w:t>number_of_coefficents</w:t>
      </w:r>
      <w:proofErr w:type="spellEnd"/>
      <w:r w:rsidRPr="00237F4A">
        <w:rPr>
          <w:bCs/>
          <w:szCs w:val="22"/>
        </w:rPr>
        <w:t xml:space="preserve"> of current </w:t>
      </w:r>
      <w:proofErr w:type="spellStart"/>
      <w:r w:rsidRPr="00237F4A">
        <w:rPr>
          <w:bCs/>
          <w:szCs w:val="22"/>
        </w:rPr>
        <w:t>chroma</w:t>
      </w:r>
      <w:proofErr w:type="spellEnd"/>
      <w:r w:rsidRPr="00237F4A">
        <w:rPr>
          <w:bCs/>
          <w:szCs w:val="22"/>
        </w:rPr>
        <w:t xml:space="preserve"> enhancement filter is 11. </w:t>
      </w:r>
    </w:p>
    <w:p w:rsidR="00B24A62" w:rsidRDefault="00B24A62" w:rsidP="00B24A62">
      <w:pPr>
        <w:rPr>
          <w:lang w:val="en-CA"/>
        </w:rPr>
      </w:pPr>
      <w:r>
        <w:rPr>
          <w:lang w:val="en-CA"/>
        </w:rPr>
        <w:t xml:space="preserve">The APS signaling to support </w:t>
      </w:r>
      <w:proofErr w:type="spellStart"/>
      <w:r>
        <w:rPr>
          <w:lang w:val="en-CA"/>
        </w:rPr>
        <w:t>chroma</w:t>
      </w:r>
      <w:proofErr w:type="spellEnd"/>
      <w:r>
        <w:rPr>
          <w:lang w:val="en-CA"/>
        </w:rPr>
        <w:t xml:space="preserve"> enhancement filters is implemented based on SCE3.4.1 </w:t>
      </w:r>
      <w:proofErr w:type="spellStart"/>
      <w:r>
        <w:rPr>
          <w:lang w:val="en-CA"/>
        </w:rPr>
        <w:t>chroma</w:t>
      </w:r>
      <w:proofErr w:type="spellEnd"/>
      <w:r>
        <w:rPr>
          <w:lang w:val="en-CA"/>
        </w:rPr>
        <w:t xml:space="preserve"> enhancement filter code. The results of </w:t>
      </w:r>
      <w:proofErr w:type="spellStart"/>
      <w:r>
        <w:rPr>
          <w:lang w:val="en-CA"/>
        </w:rPr>
        <w:t>chroma</w:t>
      </w:r>
      <w:proofErr w:type="spellEnd"/>
      <w:r>
        <w:rPr>
          <w:lang w:val="en-CA"/>
        </w:rPr>
        <w:t xml:space="preserve"> enhancement filtering performance using APS signaling are shown in </w:t>
      </w:r>
      <w:r w:rsidR="00B40C6E">
        <w:rPr>
          <w:lang w:val="en-CA"/>
        </w:rPr>
        <w:fldChar w:fldCharType="begin"/>
      </w:r>
      <w:r>
        <w:rPr>
          <w:lang w:val="en-CA"/>
        </w:rPr>
        <w:instrText xml:space="preserve"> REF _Ref361047177 \r \h </w:instrText>
      </w:r>
      <w:r w:rsidR="00B40C6E">
        <w:rPr>
          <w:lang w:val="en-CA"/>
        </w:rPr>
      </w:r>
      <w:r w:rsidR="00B40C6E">
        <w:rPr>
          <w:lang w:val="en-CA"/>
        </w:rPr>
        <w:fldChar w:fldCharType="separate"/>
      </w:r>
      <w:r>
        <w:rPr>
          <w:lang w:val="en-CA"/>
        </w:rPr>
        <w:t>Table 3</w:t>
      </w:r>
      <w:r w:rsidR="00B40C6E">
        <w:rPr>
          <w:lang w:val="en-CA"/>
        </w:rPr>
        <w:fldChar w:fldCharType="end"/>
      </w:r>
      <w:ins w:id="3" w:author="heyo" w:date="2013-07-18T13:54:00Z">
        <w:r w:rsidR="004250D6">
          <w:rPr>
            <w:lang w:val="en-CA"/>
          </w:rPr>
          <w:t xml:space="preserve"> and </w:t>
        </w:r>
        <w:r w:rsidR="004250D6">
          <w:rPr>
            <w:lang w:val="en-CA"/>
          </w:rPr>
          <w:fldChar w:fldCharType="begin"/>
        </w:r>
        <w:r w:rsidR="004250D6">
          <w:rPr>
            <w:lang w:val="en-CA"/>
          </w:rPr>
          <w:instrText xml:space="preserve"> REF _Ref361918991 \r \h </w:instrText>
        </w:r>
        <w:r w:rsidR="004250D6">
          <w:rPr>
            <w:lang w:val="en-CA"/>
          </w:rPr>
        </w:r>
      </w:ins>
      <w:r w:rsidR="004250D6">
        <w:rPr>
          <w:lang w:val="en-CA"/>
        </w:rPr>
        <w:fldChar w:fldCharType="separate"/>
      </w:r>
      <w:ins w:id="4" w:author="heyo" w:date="2013-07-18T13:54:00Z">
        <w:r w:rsidR="004250D6">
          <w:rPr>
            <w:lang w:val="en-CA"/>
          </w:rPr>
          <w:t>Table 4</w:t>
        </w:r>
        <w:r w:rsidR="004250D6">
          <w:rPr>
            <w:lang w:val="en-CA"/>
          </w:rPr>
          <w:fldChar w:fldCharType="end"/>
        </w:r>
      </w:ins>
      <w:r>
        <w:rPr>
          <w:lang w:val="en-CA"/>
        </w:rPr>
        <w:t xml:space="preserve">. The anchor in </w:t>
      </w:r>
      <w:r w:rsidR="00B40C6E">
        <w:rPr>
          <w:lang w:val="en-CA"/>
        </w:rPr>
        <w:fldChar w:fldCharType="begin"/>
      </w:r>
      <w:r>
        <w:rPr>
          <w:lang w:val="en-CA"/>
        </w:rPr>
        <w:instrText xml:space="preserve"> REF _Ref352700395 \r \h </w:instrText>
      </w:r>
      <w:r w:rsidR="00B40C6E">
        <w:rPr>
          <w:lang w:val="en-CA"/>
        </w:rPr>
      </w:r>
      <w:r w:rsidR="00B40C6E">
        <w:rPr>
          <w:lang w:val="en-CA"/>
        </w:rPr>
        <w:fldChar w:fldCharType="separate"/>
      </w:r>
      <w:r>
        <w:rPr>
          <w:lang w:val="en-CA"/>
        </w:rPr>
        <w:t>Table 3</w:t>
      </w:r>
      <w:r w:rsidR="00B40C6E">
        <w:rPr>
          <w:lang w:val="en-CA"/>
        </w:rPr>
        <w:fldChar w:fldCharType="end"/>
      </w:r>
      <w:r>
        <w:rPr>
          <w:lang w:val="en-CA"/>
        </w:rPr>
        <w:t xml:space="preserve"> is the corresponding anchor data from SHM2.0</w:t>
      </w:r>
      <w:ins w:id="5" w:author="heyo" w:date="2013-07-18T13:54:00Z">
        <w:r w:rsidR="004250D6">
          <w:rPr>
            <w:lang w:val="en-CA"/>
          </w:rPr>
          <w:t xml:space="preserve">, and the anchor in </w:t>
        </w:r>
        <w:r w:rsidR="004250D6">
          <w:rPr>
            <w:lang w:val="en-CA"/>
          </w:rPr>
          <w:fldChar w:fldCharType="begin"/>
        </w:r>
        <w:r w:rsidR="004250D6">
          <w:rPr>
            <w:lang w:val="en-CA"/>
          </w:rPr>
          <w:instrText xml:space="preserve"> REF _Ref361918991 \r \h </w:instrText>
        </w:r>
        <w:r w:rsidR="004250D6">
          <w:rPr>
            <w:lang w:val="en-CA"/>
          </w:rPr>
        </w:r>
      </w:ins>
      <w:r w:rsidR="004250D6">
        <w:rPr>
          <w:lang w:val="en-CA"/>
        </w:rPr>
        <w:fldChar w:fldCharType="separate"/>
      </w:r>
      <w:ins w:id="6" w:author="heyo" w:date="2013-07-18T13:54:00Z">
        <w:r w:rsidR="004250D6">
          <w:rPr>
            <w:lang w:val="en-CA"/>
          </w:rPr>
          <w:t>Table 4</w:t>
        </w:r>
        <w:r w:rsidR="004250D6">
          <w:rPr>
            <w:lang w:val="en-CA"/>
          </w:rPr>
          <w:fldChar w:fldCharType="end"/>
        </w:r>
        <w:r w:rsidR="004250D6">
          <w:rPr>
            <w:lang w:val="en-CA"/>
          </w:rPr>
          <w:t xml:space="preserve"> is the SCE3.4.1 test results</w:t>
        </w:r>
      </w:ins>
      <w:r>
        <w:rPr>
          <w:lang w:val="en-CA"/>
        </w:rPr>
        <w:t>.</w:t>
      </w:r>
    </w:p>
    <w:p w:rsidR="00B24A62" w:rsidRDefault="00B24A62" w:rsidP="00B24A62">
      <w:pPr>
        <w:rPr>
          <w:lang w:val="en-CA"/>
        </w:rPr>
      </w:pPr>
    </w:p>
    <w:p w:rsidR="00B24A62" w:rsidRDefault="00B24A62" w:rsidP="00B24A62">
      <w:pPr>
        <w:pStyle w:val="ListParagraph"/>
        <w:numPr>
          <w:ilvl w:val="0"/>
          <w:numId w:val="23"/>
        </w:numPr>
        <w:jc w:val="center"/>
        <w:rPr>
          <w:lang w:val="en-CA"/>
        </w:rPr>
      </w:pPr>
      <w:bookmarkStart w:id="7" w:name="_Ref361047177"/>
      <w:r>
        <w:rPr>
          <w:lang w:val="en-CA"/>
        </w:rPr>
        <w:t>APS signaled SCE3.4.1 performance (anchor: SHM2.0)</w:t>
      </w:r>
      <w:bookmarkEnd w:id="7"/>
    </w:p>
    <w:tbl>
      <w:tblPr>
        <w:tblW w:w="9800" w:type="dxa"/>
        <w:tblInd w:w="97" w:type="dxa"/>
        <w:tblLook w:val="04A0"/>
      </w:tblPr>
      <w:tblGrid>
        <w:gridCol w:w="2600"/>
        <w:gridCol w:w="771"/>
        <w:gridCol w:w="858"/>
        <w:gridCol w:w="771"/>
        <w:gridCol w:w="744"/>
        <w:gridCol w:w="828"/>
        <w:gridCol w:w="828"/>
        <w:gridCol w:w="800"/>
        <w:gridCol w:w="800"/>
        <w:gridCol w:w="800"/>
      </w:tblGrid>
      <w:tr w:rsidR="00B24A62" w:rsidRPr="00B24A62" w:rsidTr="00B24A62">
        <w:trPr>
          <w:trHeight w:val="240"/>
        </w:trPr>
        <w:tc>
          <w:tcPr>
            <w:tcW w:w="26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AI HEVC 2x</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AI HEVC 1.5x</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p>
        </w:tc>
      </w:tr>
      <w:tr w:rsidR="00B24A62" w:rsidRPr="00B24A62" w:rsidTr="00B24A62">
        <w:trPr>
          <w:trHeight w:val="240"/>
        </w:trPr>
        <w:tc>
          <w:tcPr>
            <w:tcW w:w="26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A</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-0.9%</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-7.8%</w:t>
            </w:r>
          </w:p>
        </w:tc>
        <w:tc>
          <w:tcPr>
            <w:tcW w:w="771"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-6.2%</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B</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-0.8%</w:t>
            </w:r>
          </w:p>
        </w:tc>
        <w:tc>
          <w:tcPr>
            <w:tcW w:w="85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-6.3%</w:t>
            </w:r>
          </w:p>
        </w:tc>
        <w:tc>
          <w:tcPr>
            <w:tcW w:w="771"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-8.4%</w:t>
            </w:r>
          </w:p>
        </w:tc>
        <w:tc>
          <w:tcPr>
            <w:tcW w:w="744"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-0.7%</w:t>
            </w:r>
          </w:p>
        </w:tc>
        <w:tc>
          <w:tcPr>
            <w:tcW w:w="82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-8.2%</w:t>
            </w:r>
          </w:p>
        </w:tc>
        <w:tc>
          <w:tcPr>
            <w:tcW w:w="828" w:type="dxa"/>
            <w:tcBorders>
              <w:top w:val="nil"/>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-10.4%</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 xml:space="preserve">Overall (Test </w:t>
            </w:r>
            <w:proofErr w:type="spellStart"/>
            <w:r w:rsidRPr="00B24A62">
              <w:rPr>
                <w:rFonts w:ascii="Arial" w:hAnsi="Arial" w:cs="Arial"/>
                <w:b/>
                <w:bCs/>
                <w:color w:val="000000"/>
                <w:sz w:val="18"/>
                <w:szCs w:val="18"/>
              </w:rPr>
              <w:t>vs</w:t>
            </w:r>
            <w:proofErr w:type="spellEnd"/>
            <w:r w:rsidRPr="00B24A62">
              <w:rPr>
                <w:rFonts w:ascii="Arial" w:hAnsi="Arial" w:cs="Arial"/>
                <w:b/>
                <w:bCs/>
                <w:color w:val="000000"/>
                <w:sz w:val="18"/>
                <w:szCs w:val="18"/>
              </w:rPr>
              <w:t xml:space="preserve"> Ref)</w:t>
            </w:r>
          </w:p>
        </w:tc>
        <w:tc>
          <w:tcPr>
            <w:tcW w:w="771" w:type="dxa"/>
            <w:tcBorders>
              <w:top w:val="single" w:sz="8" w:space="0" w:color="auto"/>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-0.9%</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-6.8%</w:t>
            </w:r>
          </w:p>
        </w:tc>
        <w:tc>
          <w:tcPr>
            <w:tcW w:w="771"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-7.8%</w:t>
            </w:r>
          </w:p>
        </w:tc>
        <w:tc>
          <w:tcPr>
            <w:tcW w:w="744"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-0.7%</w:t>
            </w:r>
          </w:p>
        </w:tc>
        <w:tc>
          <w:tcPr>
            <w:tcW w:w="82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-8.2%</w:t>
            </w:r>
          </w:p>
        </w:tc>
        <w:tc>
          <w:tcPr>
            <w:tcW w:w="828"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-10.4%</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t xml:space="preserve">Overall (Test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11.8%</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7.3%</w:t>
            </w:r>
          </w:p>
        </w:tc>
        <w:tc>
          <w:tcPr>
            <w:tcW w:w="771"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6.1%</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9.7%</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1.1%</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-1.1%</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t xml:space="preserve">Overall (Ref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12.8%</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14.9%</w:t>
            </w:r>
          </w:p>
        </w:tc>
        <w:tc>
          <w:tcPr>
            <w:tcW w:w="771"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14.6%</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10.5%</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9.8%</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9.3%</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B24A62">
              <w:rPr>
                <w:rFonts w:ascii="Arial" w:hAnsi="Arial" w:cs="Arial"/>
                <w:b/>
                <w:bCs/>
                <w:color w:val="7F7F7F"/>
                <w:sz w:val="18"/>
                <w:szCs w:val="18"/>
              </w:rPr>
              <w:t xml:space="preserve">EL only (Test </w:t>
            </w:r>
            <w:proofErr w:type="spellStart"/>
            <w:r w:rsidRPr="00B24A62">
              <w:rPr>
                <w:rFonts w:ascii="Arial" w:hAnsi="Arial" w:cs="Arial"/>
                <w:b/>
                <w:bCs/>
                <w:color w:val="7F7F7F"/>
                <w:sz w:val="18"/>
                <w:szCs w:val="18"/>
              </w:rPr>
              <w:t>vs</w:t>
            </w:r>
            <w:proofErr w:type="spellEnd"/>
            <w:r w:rsidRPr="00B24A62">
              <w:rPr>
                <w:rFonts w:ascii="Arial" w:hAnsi="Arial" w:cs="Arial"/>
                <w:b/>
                <w:bCs/>
                <w:color w:val="7F7F7F"/>
                <w:sz w:val="18"/>
                <w:szCs w:val="18"/>
              </w:rPr>
              <w:t xml:space="preserve"> Ref)</w:t>
            </w:r>
          </w:p>
        </w:tc>
        <w:tc>
          <w:tcPr>
            <w:tcW w:w="771"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-1.6%</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-8.0%</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-8.9%</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-2.2%</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-11.2%</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-13.6%</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Enc Time[%]</w:t>
            </w:r>
          </w:p>
        </w:tc>
        <w:tc>
          <w:tcPr>
            <w:tcW w:w="2400" w:type="dxa"/>
            <w:gridSpan w:val="3"/>
            <w:tcBorders>
              <w:top w:val="nil"/>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114.3%</w:t>
            </w:r>
          </w:p>
        </w:tc>
        <w:tc>
          <w:tcPr>
            <w:tcW w:w="2400" w:type="dxa"/>
            <w:gridSpan w:val="3"/>
            <w:tcBorders>
              <w:top w:val="nil"/>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108.8%</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Dec Time[%]</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111.0%</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104.5%</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BL Match</w:t>
            </w:r>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RA HEVC 2x</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RA HEVC 1.5x</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RA HEVC SNR</w:t>
            </w:r>
          </w:p>
        </w:tc>
      </w:tr>
      <w:tr w:rsidR="00B24A62" w:rsidRPr="00B24A62" w:rsidTr="00B24A62">
        <w:trPr>
          <w:trHeight w:val="240"/>
        </w:trPr>
        <w:tc>
          <w:tcPr>
            <w:tcW w:w="26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771"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800"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A</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-0.5%</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-11.3%</w:t>
            </w:r>
          </w:p>
        </w:tc>
        <w:tc>
          <w:tcPr>
            <w:tcW w:w="771"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-7.7%</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-0.4%</w:t>
            </w:r>
          </w:p>
        </w:tc>
        <w:tc>
          <w:tcPr>
            <w:tcW w:w="800"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-9.0%</w:t>
            </w:r>
          </w:p>
        </w:tc>
        <w:tc>
          <w:tcPr>
            <w:tcW w:w="800"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-5.2%</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B</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5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-8.1%</w:t>
            </w:r>
          </w:p>
        </w:tc>
        <w:tc>
          <w:tcPr>
            <w:tcW w:w="771"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-9.7%</w:t>
            </w:r>
          </w:p>
        </w:tc>
        <w:tc>
          <w:tcPr>
            <w:tcW w:w="744"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2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-10.4%</w:t>
            </w:r>
          </w:p>
        </w:tc>
        <w:tc>
          <w:tcPr>
            <w:tcW w:w="82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-11.9%</w:t>
            </w:r>
          </w:p>
        </w:tc>
        <w:tc>
          <w:tcPr>
            <w:tcW w:w="8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00"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-7.6%</w:t>
            </w:r>
          </w:p>
        </w:tc>
        <w:tc>
          <w:tcPr>
            <w:tcW w:w="800" w:type="dxa"/>
            <w:tcBorders>
              <w:top w:val="nil"/>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-8.2%</w:t>
            </w: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 xml:space="preserve">Overall (Test </w:t>
            </w:r>
            <w:proofErr w:type="spellStart"/>
            <w:r w:rsidRPr="00B24A62">
              <w:rPr>
                <w:rFonts w:ascii="Arial" w:hAnsi="Arial" w:cs="Arial"/>
                <w:b/>
                <w:bCs/>
                <w:color w:val="000000"/>
                <w:sz w:val="18"/>
                <w:szCs w:val="18"/>
              </w:rPr>
              <w:t>vs</w:t>
            </w:r>
            <w:proofErr w:type="spellEnd"/>
            <w:r w:rsidRPr="00B24A62">
              <w:rPr>
                <w:rFonts w:ascii="Arial" w:hAnsi="Arial" w:cs="Arial"/>
                <w:b/>
                <w:bCs/>
                <w:color w:val="000000"/>
                <w:sz w:val="18"/>
                <w:szCs w:val="18"/>
              </w:rPr>
              <w:t xml:space="preserve"> Ref)</w:t>
            </w:r>
          </w:p>
        </w:tc>
        <w:tc>
          <w:tcPr>
            <w:tcW w:w="771" w:type="dxa"/>
            <w:tcBorders>
              <w:top w:val="single" w:sz="8" w:space="0" w:color="auto"/>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-0.4%</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-9.0%</w:t>
            </w:r>
          </w:p>
        </w:tc>
        <w:tc>
          <w:tcPr>
            <w:tcW w:w="771"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-9.1%</w:t>
            </w:r>
          </w:p>
        </w:tc>
        <w:tc>
          <w:tcPr>
            <w:tcW w:w="744"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2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-10.4%</w:t>
            </w:r>
          </w:p>
        </w:tc>
        <w:tc>
          <w:tcPr>
            <w:tcW w:w="82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-11.9%</w:t>
            </w:r>
          </w:p>
        </w:tc>
        <w:tc>
          <w:tcPr>
            <w:tcW w:w="800"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00"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-8.0%</w:t>
            </w:r>
          </w:p>
        </w:tc>
        <w:tc>
          <w:tcPr>
            <w:tcW w:w="800"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-7.4%</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t xml:space="preserve">Overall (Test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18.8%</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20.9%</w:t>
            </w:r>
          </w:p>
        </w:tc>
        <w:tc>
          <w:tcPr>
            <w:tcW w:w="771"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20.4%</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15.9%</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15.7%</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14.6%</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14.0%</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21.4%</w:t>
            </w:r>
          </w:p>
        </w:tc>
        <w:tc>
          <w:tcPr>
            <w:tcW w:w="800"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24.6%</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lastRenderedPageBreak/>
              <w:t xml:space="preserve">Overall (Ref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19.2%</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33.3%</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32.0%</w:t>
            </w:r>
          </w:p>
        </w:tc>
        <w:tc>
          <w:tcPr>
            <w:tcW w:w="744"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16.2%</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28.8%</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29.1%</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14.4%</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32.1%</w:t>
            </w:r>
          </w:p>
        </w:tc>
        <w:tc>
          <w:tcPr>
            <w:tcW w:w="800"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34.1%</w:t>
            </w: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B24A62">
              <w:rPr>
                <w:rFonts w:ascii="Arial" w:hAnsi="Arial" w:cs="Arial"/>
                <w:b/>
                <w:bCs/>
                <w:color w:val="7F7F7F"/>
                <w:sz w:val="18"/>
                <w:szCs w:val="18"/>
              </w:rPr>
              <w:t xml:space="preserve">EL only (Test </w:t>
            </w:r>
            <w:proofErr w:type="spellStart"/>
            <w:r w:rsidRPr="00B24A62">
              <w:rPr>
                <w:rFonts w:ascii="Arial" w:hAnsi="Arial" w:cs="Arial"/>
                <w:b/>
                <w:bCs/>
                <w:color w:val="7F7F7F"/>
                <w:sz w:val="18"/>
                <w:szCs w:val="18"/>
              </w:rPr>
              <w:t>vs</w:t>
            </w:r>
            <w:proofErr w:type="spellEnd"/>
            <w:r w:rsidRPr="00B24A62">
              <w:rPr>
                <w:rFonts w:ascii="Arial" w:hAnsi="Arial" w:cs="Arial"/>
                <w:b/>
                <w:bCs/>
                <w:color w:val="7F7F7F"/>
                <w:sz w:val="18"/>
                <w:szCs w:val="18"/>
              </w:rPr>
              <w:t xml:space="preserve"> Ref)</w:t>
            </w:r>
          </w:p>
        </w:tc>
        <w:tc>
          <w:tcPr>
            <w:tcW w:w="771"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-0.6%</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-9.7%</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-9.7%</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-0.7%</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-11.8%</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-13.3%</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-0.6%</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-8.9%</w:t>
            </w:r>
          </w:p>
        </w:tc>
        <w:tc>
          <w:tcPr>
            <w:tcW w:w="800"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-8.1%</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Enc Time[%]</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118.2%</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123.9%</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126.3%</w:t>
            </w: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Dec Time[%]</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124.2%</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129.5%</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132.1%</w:t>
            </w:r>
          </w:p>
        </w:tc>
      </w:tr>
      <w:tr w:rsidR="00B24A62" w:rsidRPr="00B24A62" w:rsidTr="00B24A6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BL Match</w:t>
            </w:r>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r>
      <w:tr w:rsidR="00B24A62" w:rsidRPr="00B24A62" w:rsidTr="00B24A62">
        <w:trPr>
          <w:trHeight w:val="240"/>
        </w:trPr>
        <w:tc>
          <w:tcPr>
            <w:tcW w:w="26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LD-B HEVC 2x</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LD-B HEVC 1.5x</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LD-B HEVC SNR</w:t>
            </w:r>
          </w:p>
        </w:tc>
      </w:tr>
      <w:tr w:rsidR="00B24A62" w:rsidRPr="00B24A62" w:rsidTr="00B24A62">
        <w:trPr>
          <w:trHeight w:val="240"/>
        </w:trPr>
        <w:tc>
          <w:tcPr>
            <w:tcW w:w="26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771"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800"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A</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-9.9%</w:t>
            </w:r>
          </w:p>
        </w:tc>
        <w:tc>
          <w:tcPr>
            <w:tcW w:w="771"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-5.8%</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00"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-7.9%</w:t>
            </w:r>
          </w:p>
        </w:tc>
        <w:tc>
          <w:tcPr>
            <w:tcW w:w="800"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-5.0%</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B</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5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-5.1%</w:t>
            </w:r>
          </w:p>
        </w:tc>
        <w:tc>
          <w:tcPr>
            <w:tcW w:w="771"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-6.6%</w:t>
            </w:r>
          </w:p>
        </w:tc>
        <w:tc>
          <w:tcPr>
            <w:tcW w:w="744"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2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-8.1%</w:t>
            </w:r>
          </w:p>
        </w:tc>
        <w:tc>
          <w:tcPr>
            <w:tcW w:w="82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-10.7%</w:t>
            </w:r>
          </w:p>
        </w:tc>
        <w:tc>
          <w:tcPr>
            <w:tcW w:w="8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00"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-5.6%</w:t>
            </w:r>
          </w:p>
        </w:tc>
        <w:tc>
          <w:tcPr>
            <w:tcW w:w="800" w:type="dxa"/>
            <w:tcBorders>
              <w:top w:val="nil"/>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-6.7%</w:t>
            </w: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 xml:space="preserve">Overall (Test </w:t>
            </w:r>
            <w:proofErr w:type="spellStart"/>
            <w:r w:rsidRPr="00B24A62">
              <w:rPr>
                <w:rFonts w:ascii="Arial" w:hAnsi="Arial" w:cs="Arial"/>
                <w:b/>
                <w:bCs/>
                <w:color w:val="000000"/>
                <w:sz w:val="18"/>
                <w:szCs w:val="18"/>
              </w:rPr>
              <w:t>vs</w:t>
            </w:r>
            <w:proofErr w:type="spellEnd"/>
            <w:r w:rsidRPr="00B24A62">
              <w:rPr>
                <w:rFonts w:ascii="Arial" w:hAnsi="Arial" w:cs="Arial"/>
                <w:b/>
                <w:bCs/>
                <w:color w:val="000000"/>
                <w:sz w:val="18"/>
                <w:szCs w:val="18"/>
              </w:rPr>
              <w:t xml:space="preserve"> Ref)</w:t>
            </w:r>
          </w:p>
        </w:tc>
        <w:tc>
          <w:tcPr>
            <w:tcW w:w="771" w:type="dxa"/>
            <w:tcBorders>
              <w:top w:val="single" w:sz="8" w:space="0" w:color="auto"/>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-6.5%</w:t>
            </w:r>
          </w:p>
        </w:tc>
        <w:tc>
          <w:tcPr>
            <w:tcW w:w="771"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-6.4%</w:t>
            </w:r>
          </w:p>
        </w:tc>
        <w:tc>
          <w:tcPr>
            <w:tcW w:w="744"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2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-8.1%</w:t>
            </w:r>
          </w:p>
        </w:tc>
        <w:tc>
          <w:tcPr>
            <w:tcW w:w="82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-10.7%</w:t>
            </w:r>
          </w:p>
        </w:tc>
        <w:tc>
          <w:tcPr>
            <w:tcW w:w="800"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00"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-6.3%</w:t>
            </w:r>
          </w:p>
        </w:tc>
        <w:tc>
          <w:tcPr>
            <w:tcW w:w="800"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-6.2%</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t xml:space="preserve">Overall (Test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28.3%</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29.5%</w:t>
            </w:r>
          </w:p>
        </w:tc>
        <w:tc>
          <w:tcPr>
            <w:tcW w:w="771"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30.8%</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24.6%</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22.5%</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21.8%</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24.0%</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26.1%</w:t>
            </w:r>
          </w:p>
        </w:tc>
        <w:tc>
          <w:tcPr>
            <w:tcW w:w="800"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30.7%</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t xml:space="preserve">Overall (Ref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28.5%</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39.0%</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39.7%</w:t>
            </w:r>
          </w:p>
        </w:tc>
        <w:tc>
          <w:tcPr>
            <w:tcW w:w="744"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24.8%</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33.0%</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35.9%</w:t>
            </w:r>
          </w:p>
        </w:tc>
        <w:tc>
          <w:tcPr>
            <w:tcW w:w="8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24.3%</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34.7%</w:t>
            </w:r>
          </w:p>
        </w:tc>
        <w:tc>
          <w:tcPr>
            <w:tcW w:w="800"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39.5%</w:t>
            </w: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B24A62">
              <w:rPr>
                <w:rFonts w:ascii="Arial" w:hAnsi="Arial" w:cs="Arial"/>
                <w:b/>
                <w:bCs/>
                <w:color w:val="7F7F7F"/>
                <w:sz w:val="18"/>
                <w:szCs w:val="18"/>
              </w:rPr>
              <w:t xml:space="preserve">EL only (Test </w:t>
            </w:r>
            <w:proofErr w:type="spellStart"/>
            <w:r w:rsidRPr="00B24A62">
              <w:rPr>
                <w:rFonts w:ascii="Arial" w:hAnsi="Arial" w:cs="Arial"/>
                <w:b/>
                <w:bCs/>
                <w:color w:val="7F7F7F"/>
                <w:sz w:val="18"/>
                <w:szCs w:val="18"/>
              </w:rPr>
              <w:t>vs</w:t>
            </w:r>
            <w:proofErr w:type="spellEnd"/>
            <w:r w:rsidRPr="00B24A62">
              <w:rPr>
                <w:rFonts w:ascii="Arial" w:hAnsi="Arial" w:cs="Arial"/>
                <w:b/>
                <w:bCs/>
                <w:color w:val="7F7F7F"/>
                <w:sz w:val="18"/>
                <w:szCs w:val="18"/>
              </w:rPr>
              <w:t xml:space="preserve"> Ref)</w:t>
            </w:r>
          </w:p>
        </w:tc>
        <w:tc>
          <w:tcPr>
            <w:tcW w:w="771"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-0.3%</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-6.7%</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-6.5%</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-0.4%</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-8.7%</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-11.3%</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-0.4%</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-6.8%</w:t>
            </w:r>
          </w:p>
        </w:tc>
        <w:tc>
          <w:tcPr>
            <w:tcW w:w="800"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-6.7%</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Enc Time[%]</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108.1%</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105.0%</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103.7%</w:t>
            </w: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Dec Time[%]</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109.2%</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108.5%</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105.3%</w:t>
            </w:r>
          </w:p>
        </w:tc>
      </w:tr>
      <w:tr w:rsidR="00B24A62" w:rsidRPr="00B24A62" w:rsidTr="00B24A6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BL Match</w:t>
            </w:r>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r>
      <w:tr w:rsidR="00B24A62" w:rsidRPr="00B24A62" w:rsidTr="00B24A62">
        <w:trPr>
          <w:trHeight w:val="240"/>
        </w:trPr>
        <w:tc>
          <w:tcPr>
            <w:tcW w:w="26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330"/>
        </w:trPr>
        <w:tc>
          <w:tcPr>
            <w:tcW w:w="9800" w:type="dxa"/>
            <w:gridSpan w:val="10"/>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24"/>
                <w:szCs w:val="24"/>
              </w:rPr>
            </w:pPr>
            <w:r w:rsidRPr="00B24A62">
              <w:rPr>
                <w:rFonts w:ascii="Arial" w:hAnsi="Arial" w:cs="Arial"/>
                <w:b/>
                <w:bCs/>
                <w:color w:val="000000"/>
                <w:sz w:val="24"/>
                <w:szCs w:val="24"/>
              </w:rPr>
              <w:t>Optional Tests</w:t>
            </w:r>
          </w:p>
        </w:tc>
      </w:tr>
      <w:tr w:rsidR="00B24A62" w:rsidRPr="00B24A62" w:rsidTr="00B24A62">
        <w:trPr>
          <w:trHeight w:val="240"/>
        </w:trPr>
        <w:tc>
          <w:tcPr>
            <w:tcW w:w="26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B24A62" w:rsidRPr="00B24A62" w:rsidTr="00B24A62">
        <w:trPr>
          <w:trHeight w:val="240"/>
        </w:trPr>
        <w:tc>
          <w:tcPr>
            <w:tcW w:w="2600"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LD-P HEVC 2x</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LD-P HEVC 1.5x</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LD-P HEVC SNR</w:t>
            </w:r>
          </w:p>
        </w:tc>
      </w:tr>
      <w:tr w:rsidR="00B24A62" w:rsidRPr="00B24A62" w:rsidTr="00B24A62">
        <w:trPr>
          <w:trHeight w:val="240"/>
        </w:trPr>
        <w:tc>
          <w:tcPr>
            <w:tcW w:w="26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771"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Y</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U</w:t>
            </w:r>
          </w:p>
        </w:tc>
        <w:tc>
          <w:tcPr>
            <w:tcW w:w="800"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V</w:t>
            </w: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A</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-9.4%</w:t>
            </w:r>
          </w:p>
        </w:tc>
        <w:tc>
          <w:tcPr>
            <w:tcW w:w="771"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-5.3%</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 </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-0.3%</w:t>
            </w:r>
          </w:p>
        </w:tc>
        <w:tc>
          <w:tcPr>
            <w:tcW w:w="800"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-7.3%</w:t>
            </w:r>
          </w:p>
        </w:tc>
        <w:tc>
          <w:tcPr>
            <w:tcW w:w="800"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-4.4%</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Class B</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5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-4.5%</w:t>
            </w:r>
          </w:p>
        </w:tc>
        <w:tc>
          <w:tcPr>
            <w:tcW w:w="771"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-6.2%</w:t>
            </w:r>
          </w:p>
        </w:tc>
        <w:tc>
          <w:tcPr>
            <w:tcW w:w="744"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2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-7.6%</w:t>
            </w:r>
          </w:p>
        </w:tc>
        <w:tc>
          <w:tcPr>
            <w:tcW w:w="828"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-10.0%</w:t>
            </w:r>
          </w:p>
        </w:tc>
        <w:tc>
          <w:tcPr>
            <w:tcW w:w="8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00" w:type="dxa"/>
            <w:tcBorders>
              <w:top w:val="nil"/>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-5.1%</w:t>
            </w:r>
          </w:p>
        </w:tc>
        <w:tc>
          <w:tcPr>
            <w:tcW w:w="800" w:type="dxa"/>
            <w:tcBorders>
              <w:top w:val="nil"/>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-6.1%</w:t>
            </w:r>
          </w:p>
        </w:tc>
      </w:tr>
      <w:tr w:rsidR="00B24A62" w:rsidRPr="00B24A62" w:rsidTr="00B24A62">
        <w:trPr>
          <w:trHeight w:val="240"/>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B24A62">
              <w:rPr>
                <w:rFonts w:ascii="Arial" w:hAnsi="Arial" w:cs="Arial"/>
                <w:b/>
                <w:bCs/>
                <w:color w:val="000000"/>
                <w:sz w:val="18"/>
                <w:szCs w:val="18"/>
              </w:rPr>
              <w:t xml:space="preserve">Overall (Test </w:t>
            </w:r>
            <w:proofErr w:type="spellStart"/>
            <w:r w:rsidRPr="00B24A62">
              <w:rPr>
                <w:rFonts w:ascii="Arial" w:hAnsi="Arial" w:cs="Arial"/>
                <w:b/>
                <w:bCs/>
                <w:color w:val="000000"/>
                <w:sz w:val="18"/>
                <w:szCs w:val="18"/>
              </w:rPr>
              <w:t>vs</w:t>
            </w:r>
            <w:proofErr w:type="spellEnd"/>
            <w:r w:rsidRPr="00B24A62">
              <w:rPr>
                <w:rFonts w:ascii="Arial" w:hAnsi="Arial" w:cs="Arial"/>
                <w:b/>
                <w:bCs/>
                <w:color w:val="000000"/>
                <w:sz w:val="18"/>
                <w:szCs w:val="18"/>
              </w:rPr>
              <w:t xml:space="preserve"> Ref)</w:t>
            </w:r>
          </w:p>
        </w:tc>
        <w:tc>
          <w:tcPr>
            <w:tcW w:w="771" w:type="dxa"/>
            <w:tcBorders>
              <w:top w:val="single" w:sz="8" w:space="0" w:color="auto"/>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5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-5.9%</w:t>
            </w:r>
          </w:p>
        </w:tc>
        <w:tc>
          <w:tcPr>
            <w:tcW w:w="771"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-6.0%</w:t>
            </w:r>
          </w:p>
        </w:tc>
        <w:tc>
          <w:tcPr>
            <w:tcW w:w="744"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2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-7.6%</w:t>
            </w:r>
          </w:p>
        </w:tc>
        <w:tc>
          <w:tcPr>
            <w:tcW w:w="828"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-10.0%</w:t>
            </w:r>
          </w:p>
        </w:tc>
        <w:tc>
          <w:tcPr>
            <w:tcW w:w="800" w:type="dxa"/>
            <w:tcBorders>
              <w:top w:val="single" w:sz="8" w:space="0" w:color="auto"/>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-0.2%</w:t>
            </w:r>
          </w:p>
        </w:tc>
        <w:tc>
          <w:tcPr>
            <w:tcW w:w="800" w:type="dxa"/>
            <w:tcBorders>
              <w:top w:val="single" w:sz="8" w:space="0" w:color="auto"/>
              <w:left w:val="nil"/>
              <w:bottom w:val="nil"/>
              <w:right w:val="nil"/>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-5.7%</w:t>
            </w:r>
          </w:p>
        </w:tc>
        <w:tc>
          <w:tcPr>
            <w:tcW w:w="800" w:type="dxa"/>
            <w:tcBorders>
              <w:top w:val="single" w:sz="8" w:space="0" w:color="auto"/>
              <w:left w:val="nil"/>
              <w:bottom w:val="nil"/>
              <w:right w:val="single" w:sz="8" w:space="0" w:color="auto"/>
            </w:tcBorders>
            <w:shd w:val="clear" w:color="000000" w:fill="CCFFCC"/>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-5.6%</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t xml:space="preserve">Overall (Test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26.3%</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29.4%</w:t>
            </w:r>
          </w:p>
        </w:tc>
        <w:tc>
          <w:tcPr>
            <w:tcW w:w="771"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30.9%</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22.6%</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22.9%</w:t>
            </w:r>
          </w:p>
        </w:tc>
        <w:tc>
          <w:tcPr>
            <w:tcW w:w="828"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22.6%</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23.2%</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26.7%</w:t>
            </w:r>
          </w:p>
        </w:tc>
        <w:tc>
          <w:tcPr>
            <w:tcW w:w="800"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31.6%</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B24A62">
              <w:rPr>
                <w:rFonts w:ascii="Arial" w:hAnsi="Arial" w:cs="Arial"/>
                <w:b/>
                <w:bCs/>
                <w:sz w:val="18"/>
                <w:szCs w:val="18"/>
              </w:rPr>
              <w:t xml:space="preserve">Overall (Ref </w:t>
            </w:r>
            <w:proofErr w:type="spellStart"/>
            <w:r w:rsidRPr="00B24A62">
              <w:rPr>
                <w:rFonts w:ascii="Arial" w:hAnsi="Arial" w:cs="Arial"/>
                <w:b/>
                <w:bCs/>
                <w:sz w:val="18"/>
                <w:szCs w:val="18"/>
              </w:rPr>
              <w:t>vs</w:t>
            </w:r>
            <w:proofErr w:type="spellEnd"/>
            <w:r w:rsidRPr="00B24A62">
              <w:rPr>
                <w:rFonts w:ascii="Arial" w:hAnsi="Arial" w:cs="Arial"/>
                <w:b/>
                <w:bCs/>
                <w:sz w:val="18"/>
                <w:szCs w:val="18"/>
              </w:rPr>
              <w:t xml:space="preserve"> single layer)</w:t>
            </w:r>
          </w:p>
        </w:tc>
        <w:tc>
          <w:tcPr>
            <w:tcW w:w="771"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26.6%</w:t>
            </w:r>
          </w:p>
        </w:tc>
        <w:tc>
          <w:tcPr>
            <w:tcW w:w="85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38.0%</w:t>
            </w:r>
          </w:p>
        </w:tc>
        <w:tc>
          <w:tcPr>
            <w:tcW w:w="771"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39.1%</w:t>
            </w:r>
          </w:p>
        </w:tc>
        <w:tc>
          <w:tcPr>
            <w:tcW w:w="744"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22.8%</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32.8%</w:t>
            </w:r>
          </w:p>
        </w:tc>
        <w:tc>
          <w:tcPr>
            <w:tcW w:w="828"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35.6%</w:t>
            </w:r>
          </w:p>
        </w:tc>
        <w:tc>
          <w:tcPr>
            <w:tcW w:w="800" w:type="dxa"/>
            <w:tcBorders>
              <w:top w:val="nil"/>
              <w:left w:val="single" w:sz="8" w:space="0" w:color="auto"/>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23.4%</w:t>
            </w:r>
          </w:p>
        </w:tc>
        <w:tc>
          <w:tcPr>
            <w:tcW w:w="800" w:type="dxa"/>
            <w:tcBorders>
              <w:top w:val="nil"/>
              <w:left w:val="nil"/>
              <w:bottom w:val="nil"/>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34.6%</w:t>
            </w:r>
          </w:p>
        </w:tc>
        <w:tc>
          <w:tcPr>
            <w:tcW w:w="800" w:type="dxa"/>
            <w:tcBorders>
              <w:top w:val="nil"/>
              <w:left w:val="nil"/>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B24A62">
              <w:rPr>
                <w:rFonts w:ascii="Arial" w:hAnsi="Arial" w:cs="Arial"/>
                <w:sz w:val="18"/>
                <w:szCs w:val="18"/>
              </w:rPr>
              <w:t>39.4%</w:t>
            </w: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B24A62">
              <w:rPr>
                <w:rFonts w:ascii="Arial" w:hAnsi="Arial" w:cs="Arial"/>
                <w:b/>
                <w:bCs/>
                <w:color w:val="7F7F7F"/>
                <w:sz w:val="18"/>
                <w:szCs w:val="18"/>
              </w:rPr>
              <w:t xml:space="preserve">EL only (Test </w:t>
            </w:r>
            <w:proofErr w:type="spellStart"/>
            <w:r w:rsidRPr="00B24A62">
              <w:rPr>
                <w:rFonts w:ascii="Arial" w:hAnsi="Arial" w:cs="Arial"/>
                <w:b/>
                <w:bCs/>
                <w:color w:val="7F7F7F"/>
                <w:sz w:val="18"/>
                <w:szCs w:val="18"/>
              </w:rPr>
              <w:t>vs</w:t>
            </w:r>
            <w:proofErr w:type="spellEnd"/>
            <w:r w:rsidRPr="00B24A62">
              <w:rPr>
                <w:rFonts w:ascii="Arial" w:hAnsi="Arial" w:cs="Arial"/>
                <w:b/>
                <w:bCs/>
                <w:color w:val="7F7F7F"/>
                <w:sz w:val="18"/>
                <w:szCs w:val="18"/>
              </w:rPr>
              <w:t xml:space="preserve"> Ref)</w:t>
            </w:r>
          </w:p>
        </w:tc>
        <w:tc>
          <w:tcPr>
            <w:tcW w:w="771"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-0.3%</w:t>
            </w:r>
          </w:p>
        </w:tc>
        <w:tc>
          <w:tcPr>
            <w:tcW w:w="85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-6.2%</w:t>
            </w:r>
          </w:p>
        </w:tc>
        <w:tc>
          <w:tcPr>
            <w:tcW w:w="771"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-6.1%</w:t>
            </w:r>
          </w:p>
        </w:tc>
        <w:tc>
          <w:tcPr>
            <w:tcW w:w="744"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-0.5%</w:t>
            </w:r>
          </w:p>
        </w:tc>
        <w:tc>
          <w:tcPr>
            <w:tcW w:w="828"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-8.4%</w:t>
            </w:r>
          </w:p>
        </w:tc>
        <w:tc>
          <w:tcPr>
            <w:tcW w:w="828"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-10.6%</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-0.3%</w:t>
            </w:r>
          </w:p>
        </w:tc>
        <w:tc>
          <w:tcPr>
            <w:tcW w:w="800" w:type="dxa"/>
            <w:tcBorders>
              <w:top w:val="nil"/>
              <w:left w:val="nil"/>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-6.2%</w:t>
            </w:r>
          </w:p>
        </w:tc>
        <w:tc>
          <w:tcPr>
            <w:tcW w:w="800" w:type="dxa"/>
            <w:tcBorders>
              <w:top w:val="nil"/>
              <w:left w:val="nil"/>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B24A62">
              <w:rPr>
                <w:rFonts w:ascii="Arial" w:hAnsi="Arial" w:cs="Arial"/>
                <w:color w:val="7F7F7F"/>
                <w:sz w:val="18"/>
                <w:szCs w:val="18"/>
              </w:rPr>
              <w:t>-6.0%</w:t>
            </w:r>
          </w:p>
        </w:tc>
      </w:tr>
      <w:tr w:rsidR="00B24A62" w:rsidRPr="00B24A62" w:rsidTr="00B24A62">
        <w:trPr>
          <w:trHeight w:val="240"/>
        </w:trPr>
        <w:tc>
          <w:tcPr>
            <w:tcW w:w="2600" w:type="dxa"/>
            <w:tcBorders>
              <w:top w:val="nil"/>
              <w:left w:val="single" w:sz="8" w:space="0" w:color="auto"/>
              <w:bottom w:val="nil"/>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Enc Time[%]</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98.7%</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102.4%</w:t>
            </w:r>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103.0%</w:t>
            </w:r>
          </w:p>
        </w:tc>
      </w:tr>
      <w:tr w:rsidR="00B24A62" w:rsidRPr="00B24A62" w:rsidTr="00B24A62">
        <w:trPr>
          <w:trHeight w:val="240"/>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Dec Time[%]</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97.3%</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103.1%</w:t>
            </w:r>
          </w:p>
        </w:tc>
        <w:tc>
          <w:tcPr>
            <w:tcW w:w="2400" w:type="dxa"/>
            <w:gridSpan w:val="3"/>
            <w:tcBorders>
              <w:top w:val="nil"/>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103.3%</w:t>
            </w:r>
          </w:p>
        </w:tc>
      </w:tr>
      <w:tr w:rsidR="00B24A62" w:rsidRPr="00B24A62" w:rsidTr="00B24A62">
        <w:trPr>
          <w:trHeight w:val="240"/>
        </w:trPr>
        <w:tc>
          <w:tcPr>
            <w:tcW w:w="2600" w:type="dxa"/>
            <w:tcBorders>
              <w:top w:val="nil"/>
              <w:left w:val="single" w:sz="8" w:space="0" w:color="auto"/>
              <w:bottom w:val="single" w:sz="8" w:space="0" w:color="auto"/>
              <w:right w:val="nil"/>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BL Match</w:t>
            </w:r>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B24A62" w:rsidRPr="00B24A62" w:rsidRDefault="00B24A62" w:rsidP="00B24A6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B24A62">
              <w:rPr>
                <w:rFonts w:ascii="Arial" w:hAnsi="Arial" w:cs="Arial"/>
                <w:color w:val="000000"/>
                <w:sz w:val="18"/>
                <w:szCs w:val="18"/>
              </w:rPr>
              <w:t>Matched</w:t>
            </w:r>
          </w:p>
        </w:tc>
      </w:tr>
    </w:tbl>
    <w:p w:rsidR="00B24A62" w:rsidRDefault="00B24A62" w:rsidP="00A12603">
      <w:pPr>
        <w:jc w:val="both"/>
        <w:rPr>
          <w:ins w:id="8" w:author="heyo" w:date="2013-07-18T13:52:00Z"/>
          <w:rFonts w:eastAsia="MS Mincho"/>
        </w:rPr>
      </w:pPr>
    </w:p>
    <w:p w:rsidR="004250D6" w:rsidRDefault="004250D6" w:rsidP="004250D6">
      <w:pPr>
        <w:pStyle w:val="ListParagraph"/>
        <w:numPr>
          <w:ilvl w:val="0"/>
          <w:numId w:val="23"/>
        </w:numPr>
        <w:jc w:val="center"/>
        <w:rPr>
          <w:ins w:id="9" w:author="heyo" w:date="2013-07-18T13:52:00Z"/>
          <w:lang w:val="en-CA"/>
        </w:rPr>
      </w:pPr>
      <w:bookmarkStart w:id="10" w:name="_Ref361918991"/>
      <w:ins w:id="11" w:author="heyo" w:date="2013-07-18T13:52:00Z">
        <w:r>
          <w:rPr>
            <w:lang w:val="en-CA"/>
          </w:rPr>
          <w:t xml:space="preserve">APS signaled SCE3.4.1 performance (anchor: </w:t>
        </w:r>
      </w:ins>
      <w:ins w:id="12" w:author="heyo" w:date="2013-07-18T13:53:00Z">
        <w:r>
          <w:rPr>
            <w:lang w:val="en-CA"/>
          </w:rPr>
          <w:t>SCE3.4.1</w:t>
        </w:r>
      </w:ins>
      <w:ins w:id="13" w:author="heyo" w:date="2013-07-18T13:52:00Z">
        <w:r>
          <w:rPr>
            <w:lang w:val="en-CA"/>
          </w:rPr>
          <w:t>)</w:t>
        </w:r>
        <w:bookmarkEnd w:id="10"/>
      </w:ins>
    </w:p>
    <w:tbl>
      <w:tblPr>
        <w:tblW w:w="9800" w:type="dxa"/>
        <w:tblInd w:w="93" w:type="dxa"/>
        <w:tblLook w:val="04A0"/>
      </w:tblPr>
      <w:tblGrid>
        <w:gridCol w:w="2600"/>
        <w:gridCol w:w="800"/>
        <w:gridCol w:w="800"/>
        <w:gridCol w:w="800"/>
        <w:gridCol w:w="800"/>
        <w:gridCol w:w="800"/>
        <w:gridCol w:w="800"/>
        <w:gridCol w:w="800"/>
        <w:gridCol w:w="800"/>
        <w:gridCol w:w="800"/>
      </w:tblGrid>
      <w:tr w:rsidR="004250D6" w:rsidRPr="004250D6" w:rsidTr="004250D6">
        <w:trPr>
          <w:trHeight w:val="240"/>
          <w:ins w:id="14" w:author="heyo" w:date="2013-07-18T13:53:00Z"/>
        </w:trPr>
        <w:tc>
          <w:tcPr>
            <w:tcW w:w="26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5" w:author="heyo" w:date="2013-07-18T13:53:00Z"/>
                <w:rFonts w:ascii="Arial" w:hAnsi="Arial" w:cs="Arial"/>
                <w:color w:val="000000"/>
                <w:sz w:val="18"/>
                <w:szCs w:val="18"/>
              </w:rPr>
            </w:pPr>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 w:author="heyo" w:date="2013-07-18T13:53:00Z"/>
                <w:rFonts w:ascii="Arial" w:hAnsi="Arial" w:cs="Arial"/>
                <w:b/>
                <w:bCs/>
                <w:color w:val="000000"/>
                <w:sz w:val="18"/>
                <w:szCs w:val="18"/>
              </w:rPr>
            </w:pPr>
            <w:ins w:id="17" w:author="heyo" w:date="2013-07-18T13:53:00Z">
              <w:r w:rsidRPr="004250D6">
                <w:rPr>
                  <w:rFonts w:ascii="Arial" w:hAnsi="Arial" w:cs="Arial"/>
                  <w:b/>
                  <w:bCs/>
                  <w:color w:val="000000"/>
                  <w:sz w:val="18"/>
                  <w:szCs w:val="18"/>
                </w:rPr>
                <w:t>AI HEVC 2x</w:t>
              </w:r>
            </w:ins>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8" w:author="heyo" w:date="2013-07-18T13:53:00Z"/>
                <w:rFonts w:ascii="Arial" w:hAnsi="Arial" w:cs="Arial"/>
                <w:b/>
                <w:bCs/>
                <w:color w:val="000000"/>
                <w:sz w:val="18"/>
                <w:szCs w:val="18"/>
              </w:rPr>
            </w:pPr>
            <w:ins w:id="19" w:author="heyo" w:date="2013-07-18T13:53:00Z">
              <w:r w:rsidRPr="004250D6">
                <w:rPr>
                  <w:rFonts w:ascii="Arial" w:hAnsi="Arial" w:cs="Arial"/>
                  <w:b/>
                  <w:bCs/>
                  <w:color w:val="000000"/>
                  <w:sz w:val="18"/>
                  <w:szCs w:val="18"/>
                </w:rPr>
                <w:t>AI HEVC 1.5x</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0" w:author="heyo" w:date="2013-07-18T13:53:00Z"/>
                <w:rFonts w:ascii="Arial" w:hAnsi="Arial" w:cs="Arial"/>
                <w:b/>
                <w:bCs/>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1" w:author="heyo" w:date="2013-07-18T13:53:00Z"/>
                <w:rFonts w:ascii="Arial" w:hAnsi="Arial" w:cs="Arial"/>
                <w:b/>
                <w:bCs/>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2" w:author="heyo" w:date="2013-07-18T13:53:00Z"/>
                <w:rFonts w:ascii="Arial" w:hAnsi="Arial" w:cs="Arial"/>
                <w:b/>
                <w:bCs/>
                <w:color w:val="000000"/>
                <w:sz w:val="18"/>
                <w:szCs w:val="18"/>
              </w:rPr>
            </w:pPr>
          </w:p>
        </w:tc>
      </w:tr>
      <w:tr w:rsidR="004250D6" w:rsidRPr="004250D6" w:rsidTr="004250D6">
        <w:trPr>
          <w:trHeight w:val="240"/>
          <w:ins w:id="23" w:author="heyo" w:date="2013-07-18T13:53:00Z"/>
        </w:trPr>
        <w:tc>
          <w:tcPr>
            <w:tcW w:w="26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4" w:author="heyo" w:date="2013-07-18T13:53:00Z"/>
                <w:rFonts w:ascii="Arial" w:hAnsi="Arial" w:cs="Arial"/>
                <w:color w:val="000000"/>
                <w:sz w:val="18"/>
                <w:szCs w:val="18"/>
              </w:rPr>
            </w:pPr>
          </w:p>
        </w:tc>
        <w:tc>
          <w:tcPr>
            <w:tcW w:w="8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5" w:author="heyo" w:date="2013-07-18T13:53:00Z"/>
                <w:rFonts w:ascii="Arial" w:hAnsi="Arial" w:cs="Arial"/>
                <w:color w:val="000000"/>
                <w:sz w:val="18"/>
                <w:szCs w:val="18"/>
              </w:rPr>
            </w:pPr>
            <w:ins w:id="26"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7" w:author="heyo" w:date="2013-07-18T13:53:00Z"/>
                <w:rFonts w:ascii="Arial" w:hAnsi="Arial" w:cs="Arial"/>
                <w:color w:val="000000"/>
                <w:sz w:val="18"/>
                <w:szCs w:val="18"/>
              </w:rPr>
            </w:pPr>
            <w:ins w:id="28"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9" w:author="heyo" w:date="2013-07-18T13:53:00Z"/>
                <w:rFonts w:ascii="Arial" w:hAnsi="Arial" w:cs="Arial"/>
                <w:color w:val="000000"/>
                <w:sz w:val="18"/>
                <w:szCs w:val="18"/>
              </w:rPr>
            </w:pPr>
            <w:ins w:id="30" w:author="heyo" w:date="2013-07-18T13:53:00Z">
              <w:r w:rsidRPr="004250D6">
                <w:rPr>
                  <w:rFonts w:ascii="Arial" w:hAnsi="Arial" w:cs="Arial"/>
                  <w:color w:val="000000"/>
                  <w:sz w:val="18"/>
                  <w:szCs w:val="18"/>
                </w:rPr>
                <w:t>V</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1" w:author="heyo" w:date="2013-07-18T13:53:00Z"/>
                <w:rFonts w:ascii="Arial" w:hAnsi="Arial" w:cs="Arial"/>
                <w:color w:val="000000"/>
                <w:sz w:val="18"/>
                <w:szCs w:val="18"/>
              </w:rPr>
            </w:pPr>
            <w:ins w:id="32"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 w:author="heyo" w:date="2013-07-18T13:53:00Z"/>
                <w:rFonts w:ascii="Arial" w:hAnsi="Arial" w:cs="Arial"/>
                <w:color w:val="000000"/>
                <w:sz w:val="18"/>
                <w:szCs w:val="18"/>
              </w:rPr>
            </w:pPr>
            <w:ins w:id="34"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5" w:author="heyo" w:date="2013-07-18T13:53:00Z"/>
                <w:rFonts w:ascii="Arial" w:hAnsi="Arial" w:cs="Arial"/>
                <w:color w:val="000000"/>
                <w:sz w:val="18"/>
                <w:szCs w:val="18"/>
              </w:rPr>
            </w:pPr>
            <w:ins w:id="36" w:author="heyo" w:date="2013-07-18T13:53:00Z">
              <w:r w:rsidRPr="004250D6">
                <w:rPr>
                  <w:rFonts w:ascii="Arial" w:hAnsi="Arial" w:cs="Arial"/>
                  <w:color w:val="000000"/>
                  <w:sz w:val="18"/>
                  <w:szCs w:val="18"/>
                </w:rPr>
                <w:t>V</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7"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8"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9" w:author="heyo" w:date="2013-07-18T13:53:00Z"/>
                <w:rFonts w:ascii="Arial" w:hAnsi="Arial" w:cs="Arial"/>
                <w:color w:val="000000"/>
                <w:sz w:val="18"/>
                <w:szCs w:val="18"/>
              </w:rPr>
            </w:pPr>
          </w:p>
        </w:tc>
      </w:tr>
      <w:tr w:rsidR="004250D6" w:rsidRPr="004250D6" w:rsidTr="004250D6">
        <w:trPr>
          <w:trHeight w:val="240"/>
          <w:ins w:id="40"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1" w:author="heyo" w:date="2013-07-18T13:53:00Z"/>
                <w:rFonts w:ascii="Arial" w:hAnsi="Arial" w:cs="Arial"/>
                <w:color w:val="000000"/>
                <w:sz w:val="18"/>
                <w:szCs w:val="18"/>
              </w:rPr>
            </w:pPr>
            <w:ins w:id="42" w:author="heyo" w:date="2013-07-18T13:53:00Z">
              <w:r w:rsidRPr="004250D6">
                <w:rPr>
                  <w:rFonts w:ascii="Arial" w:hAnsi="Arial" w:cs="Arial"/>
                  <w:color w:val="000000"/>
                  <w:sz w:val="18"/>
                  <w:szCs w:val="18"/>
                </w:rPr>
                <w:t>Class A</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3" w:author="heyo" w:date="2013-07-18T13:53:00Z"/>
                <w:rFonts w:ascii="Arial" w:hAnsi="Arial" w:cs="Arial"/>
                <w:color w:val="000000"/>
                <w:sz w:val="18"/>
                <w:szCs w:val="18"/>
              </w:rPr>
            </w:pPr>
            <w:ins w:id="44"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5" w:author="heyo" w:date="2013-07-18T13:53:00Z"/>
                <w:rFonts w:ascii="Arial" w:hAnsi="Arial" w:cs="Arial"/>
                <w:color w:val="000000"/>
                <w:sz w:val="18"/>
                <w:szCs w:val="18"/>
              </w:rPr>
            </w:pPr>
            <w:ins w:id="46"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7" w:author="heyo" w:date="2013-07-18T13:53:00Z"/>
                <w:rFonts w:ascii="Arial" w:hAnsi="Arial" w:cs="Arial"/>
                <w:color w:val="000000"/>
                <w:sz w:val="18"/>
                <w:szCs w:val="18"/>
              </w:rPr>
            </w:pPr>
            <w:ins w:id="48"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9" w:author="heyo" w:date="2013-07-18T13:53:00Z"/>
                <w:rFonts w:ascii="Arial" w:hAnsi="Arial" w:cs="Arial"/>
                <w:color w:val="000000"/>
                <w:sz w:val="18"/>
                <w:szCs w:val="18"/>
              </w:rPr>
            </w:pPr>
            <w:ins w:id="50"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 w:author="heyo" w:date="2013-07-18T13:53:00Z"/>
                <w:rFonts w:ascii="Arial" w:hAnsi="Arial" w:cs="Arial"/>
                <w:color w:val="000000"/>
                <w:sz w:val="18"/>
                <w:szCs w:val="18"/>
              </w:rPr>
            </w:pPr>
            <w:ins w:id="52" w:author="heyo" w:date="2013-07-18T13:53:00Z">
              <w:r w:rsidRPr="004250D6">
                <w:rPr>
                  <w:rFonts w:ascii="Arial" w:hAnsi="Arial" w:cs="Arial"/>
                  <w:color w:val="000000"/>
                  <w:sz w:val="18"/>
                  <w:szCs w:val="18"/>
                </w:rPr>
                <w:t> </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 w:author="heyo" w:date="2013-07-18T13:53:00Z"/>
                <w:rFonts w:ascii="Arial" w:hAnsi="Arial" w:cs="Arial"/>
                <w:color w:val="000000"/>
                <w:sz w:val="18"/>
                <w:szCs w:val="18"/>
              </w:rPr>
            </w:pPr>
            <w:ins w:id="54"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5"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7" w:author="heyo" w:date="2013-07-18T13:53:00Z"/>
                <w:rFonts w:ascii="Arial" w:hAnsi="Arial" w:cs="Arial"/>
                <w:color w:val="000000"/>
                <w:sz w:val="18"/>
                <w:szCs w:val="18"/>
              </w:rPr>
            </w:pPr>
          </w:p>
        </w:tc>
      </w:tr>
      <w:tr w:rsidR="004250D6" w:rsidRPr="004250D6" w:rsidTr="004250D6">
        <w:trPr>
          <w:trHeight w:val="240"/>
          <w:ins w:id="58"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9" w:author="heyo" w:date="2013-07-18T13:53:00Z"/>
                <w:rFonts w:ascii="Arial" w:hAnsi="Arial" w:cs="Arial"/>
                <w:color w:val="000000"/>
                <w:sz w:val="18"/>
                <w:szCs w:val="18"/>
              </w:rPr>
            </w:pPr>
            <w:ins w:id="60" w:author="heyo" w:date="2013-07-18T13:53:00Z">
              <w:r w:rsidRPr="004250D6">
                <w:rPr>
                  <w:rFonts w:ascii="Arial" w:hAnsi="Arial" w:cs="Arial"/>
                  <w:color w:val="000000"/>
                  <w:sz w:val="18"/>
                  <w:szCs w:val="18"/>
                </w:rPr>
                <w:t>Class B</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1" w:author="heyo" w:date="2013-07-18T13:53:00Z"/>
                <w:rFonts w:ascii="Arial" w:hAnsi="Arial" w:cs="Arial"/>
                <w:color w:val="000000"/>
                <w:sz w:val="18"/>
                <w:szCs w:val="18"/>
              </w:rPr>
            </w:pPr>
            <w:ins w:id="62"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3" w:author="heyo" w:date="2013-07-18T13:53:00Z"/>
                <w:rFonts w:ascii="Arial" w:hAnsi="Arial" w:cs="Arial"/>
                <w:color w:val="000000"/>
                <w:sz w:val="18"/>
                <w:szCs w:val="18"/>
              </w:rPr>
            </w:pPr>
            <w:ins w:id="64"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5" w:author="heyo" w:date="2013-07-18T13:53:00Z"/>
                <w:rFonts w:ascii="Arial" w:hAnsi="Arial" w:cs="Arial"/>
                <w:color w:val="000000"/>
                <w:sz w:val="18"/>
                <w:szCs w:val="18"/>
              </w:rPr>
            </w:pPr>
            <w:ins w:id="66" w:author="heyo" w:date="2013-07-18T13:53:00Z">
              <w:r w:rsidRPr="004250D6">
                <w:rPr>
                  <w:rFonts w:ascii="Arial" w:hAnsi="Arial" w:cs="Arial"/>
                  <w:color w:val="000000"/>
                  <w:sz w:val="18"/>
                  <w:szCs w:val="18"/>
                </w:rPr>
                <w:t>0.0%</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7" w:author="heyo" w:date="2013-07-18T13:53:00Z"/>
                <w:rFonts w:ascii="Arial" w:hAnsi="Arial" w:cs="Arial"/>
                <w:color w:val="000000"/>
                <w:sz w:val="18"/>
                <w:szCs w:val="18"/>
              </w:rPr>
            </w:pPr>
            <w:ins w:id="68"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9" w:author="heyo" w:date="2013-07-18T13:53:00Z"/>
                <w:rFonts w:ascii="Arial" w:hAnsi="Arial" w:cs="Arial"/>
                <w:color w:val="000000"/>
                <w:sz w:val="18"/>
                <w:szCs w:val="18"/>
              </w:rPr>
            </w:pPr>
            <w:ins w:id="70"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1" w:author="heyo" w:date="2013-07-18T13:53:00Z"/>
                <w:rFonts w:ascii="Arial" w:hAnsi="Arial" w:cs="Arial"/>
                <w:color w:val="000000"/>
                <w:sz w:val="18"/>
                <w:szCs w:val="18"/>
              </w:rPr>
            </w:pPr>
            <w:ins w:id="72"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3"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4"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5" w:author="heyo" w:date="2013-07-18T13:53:00Z"/>
                <w:rFonts w:ascii="Arial" w:hAnsi="Arial" w:cs="Arial"/>
                <w:color w:val="000000"/>
                <w:sz w:val="18"/>
                <w:szCs w:val="18"/>
              </w:rPr>
            </w:pPr>
          </w:p>
        </w:tc>
      </w:tr>
      <w:tr w:rsidR="004250D6" w:rsidRPr="004250D6" w:rsidTr="004250D6">
        <w:trPr>
          <w:trHeight w:val="240"/>
          <w:ins w:id="76"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7" w:author="heyo" w:date="2013-07-18T13:53:00Z"/>
                <w:rFonts w:ascii="Arial" w:hAnsi="Arial" w:cs="Arial"/>
                <w:b/>
                <w:bCs/>
                <w:color w:val="000000"/>
                <w:sz w:val="18"/>
                <w:szCs w:val="18"/>
              </w:rPr>
            </w:pPr>
            <w:ins w:id="78" w:author="heyo" w:date="2013-07-18T13:53:00Z">
              <w:r w:rsidRPr="004250D6">
                <w:rPr>
                  <w:rFonts w:ascii="Arial" w:hAnsi="Arial" w:cs="Arial"/>
                  <w:b/>
                  <w:bCs/>
                  <w:color w:val="000000"/>
                  <w:sz w:val="18"/>
                  <w:szCs w:val="18"/>
                </w:rPr>
                <w:t xml:space="preserve">Overall (Test </w:t>
              </w:r>
              <w:proofErr w:type="spellStart"/>
              <w:r w:rsidRPr="004250D6">
                <w:rPr>
                  <w:rFonts w:ascii="Arial" w:hAnsi="Arial" w:cs="Arial"/>
                  <w:b/>
                  <w:bCs/>
                  <w:color w:val="000000"/>
                  <w:sz w:val="18"/>
                  <w:szCs w:val="18"/>
                </w:rPr>
                <w:t>vs</w:t>
              </w:r>
              <w:proofErr w:type="spellEnd"/>
              <w:r w:rsidRPr="004250D6">
                <w:rPr>
                  <w:rFonts w:ascii="Arial" w:hAnsi="Arial" w:cs="Arial"/>
                  <w:b/>
                  <w:bCs/>
                  <w:color w:val="000000"/>
                  <w:sz w:val="18"/>
                  <w:szCs w:val="18"/>
                </w:rPr>
                <w:t xml:space="preserve"> Ref)</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9" w:author="heyo" w:date="2013-07-18T13:53:00Z"/>
                <w:rFonts w:ascii="Arial" w:hAnsi="Arial" w:cs="Arial"/>
                <w:color w:val="000000"/>
                <w:sz w:val="18"/>
                <w:szCs w:val="18"/>
              </w:rPr>
            </w:pPr>
            <w:ins w:id="80"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81" w:author="heyo" w:date="2013-07-18T13:53:00Z"/>
                <w:rFonts w:ascii="Arial" w:hAnsi="Arial" w:cs="Arial"/>
                <w:color w:val="000000"/>
                <w:sz w:val="18"/>
                <w:szCs w:val="18"/>
              </w:rPr>
            </w:pPr>
            <w:ins w:id="82"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83" w:author="heyo" w:date="2013-07-18T13:53:00Z"/>
                <w:rFonts w:ascii="Arial" w:hAnsi="Arial" w:cs="Arial"/>
                <w:color w:val="000000"/>
                <w:sz w:val="18"/>
                <w:szCs w:val="18"/>
              </w:rPr>
            </w:pPr>
            <w:ins w:id="84" w:author="heyo" w:date="2013-07-18T13:53:00Z">
              <w:r w:rsidRPr="004250D6">
                <w:rPr>
                  <w:rFonts w:ascii="Arial" w:hAnsi="Arial" w:cs="Arial"/>
                  <w:color w:val="000000"/>
                  <w:sz w:val="18"/>
                  <w:szCs w:val="18"/>
                </w:rPr>
                <w:t>0.0%</w:t>
              </w:r>
            </w:ins>
          </w:p>
        </w:tc>
        <w:tc>
          <w:tcPr>
            <w:tcW w:w="8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85" w:author="heyo" w:date="2013-07-18T13:53:00Z"/>
                <w:rFonts w:ascii="Arial" w:hAnsi="Arial" w:cs="Arial"/>
                <w:color w:val="000000"/>
                <w:sz w:val="18"/>
                <w:szCs w:val="18"/>
              </w:rPr>
            </w:pPr>
            <w:ins w:id="86"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87" w:author="heyo" w:date="2013-07-18T13:53:00Z"/>
                <w:rFonts w:ascii="Arial" w:hAnsi="Arial" w:cs="Arial"/>
                <w:color w:val="000000"/>
                <w:sz w:val="18"/>
                <w:szCs w:val="18"/>
              </w:rPr>
            </w:pPr>
            <w:ins w:id="88"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89" w:author="heyo" w:date="2013-07-18T13:53:00Z"/>
                <w:rFonts w:ascii="Arial" w:hAnsi="Arial" w:cs="Arial"/>
                <w:color w:val="000000"/>
                <w:sz w:val="18"/>
                <w:szCs w:val="18"/>
              </w:rPr>
            </w:pPr>
            <w:ins w:id="90"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91"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92"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93" w:author="heyo" w:date="2013-07-18T13:53:00Z"/>
                <w:rFonts w:ascii="Arial" w:hAnsi="Arial" w:cs="Arial"/>
                <w:color w:val="000000"/>
                <w:sz w:val="18"/>
                <w:szCs w:val="18"/>
              </w:rPr>
            </w:pPr>
          </w:p>
        </w:tc>
      </w:tr>
      <w:tr w:rsidR="004250D6" w:rsidRPr="004250D6" w:rsidTr="004250D6">
        <w:trPr>
          <w:trHeight w:val="240"/>
          <w:ins w:id="94"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95" w:author="heyo" w:date="2013-07-18T13:53:00Z"/>
                <w:rFonts w:ascii="Arial" w:hAnsi="Arial" w:cs="Arial"/>
                <w:b/>
                <w:bCs/>
                <w:sz w:val="18"/>
                <w:szCs w:val="18"/>
              </w:rPr>
            </w:pPr>
            <w:ins w:id="96" w:author="heyo" w:date="2013-07-18T13:53:00Z">
              <w:r w:rsidRPr="004250D6">
                <w:rPr>
                  <w:rFonts w:ascii="Arial" w:hAnsi="Arial" w:cs="Arial"/>
                  <w:b/>
                  <w:bCs/>
                  <w:sz w:val="18"/>
                  <w:szCs w:val="18"/>
                </w:rPr>
                <w:t xml:space="preserve">Overall (Test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97" w:author="heyo" w:date="2013-07-18T13:53:00Z"/>
                <w:rFonts w:ascii="Arial" w:hAnsi="Arial" w:cs="Arial"/>
                <w:sz w:val="18"/>
                <w:szCs w:val="18"/>
              </w:rPr>
            </w:pPr>
            <w:ins w:id="98" w:author="heyo" w:date="2013-07-18T13:53:00Z">
              <w:r w:rsidRPr="004250D6">
                <w:rPr>
                  <w:rFonts w:ascii="Arial" w:hAnsi="Arial" w:cs="Arial"/>
                  <w:sz w:val="18"/>
                  <w:szCs w:val="18"/>
                </w:rPr>
                <w:t>11.8%</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99" w:author="heyo" w:date="2013-07-18T13:53:00Z"/>
                <w:rFonts w:ascii="Arial" w:hAnsi="Arial" w:cs="Arial"/>
                <w:sz w:val="18"/>
                <w:szCs w:val="18"/>
              </w:rPr>
            </w:pPr>
            <w:ins w:id="100" w:author="heyo" w:date="2013-07-18T13:53:00Z">
              <w:r w:rsidRPr="004250D6">
                <w:rPr>
                  <w:rFonts w:ascii="Arial" w:hAnsi="Arial" w:cs="Arial"/>
                  <w:sz w:val="18"/>
                  <w:szCs w:val="18"/>
                </w:rPr>
                <w:t>7.3%</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01" w:author="heyo" w:date="2013-07-18T13:53:00Z"/>
                <w:rFonts w:ascii="Arial" w:hAnsi="Arial" w:cs="Arial"/>
                <w:sz w:val="18"/>
                <w:szCs w:val="18"/>
              </w:rPr>
            </w:pPr>
            <w:ins w:id="102" w:author="heyo" w:date="2013-07-18T13:53:00Z">
              <w:r w:rsidRPr="004250D6">
                <w:rPr>
                  <w:rFonts w:ascii="Arial" w:hAnsi="Arial" w:cs="Arial"/>
                  <w:sz w:val="18"/>
                  <w:szCs w:val="18"/>
                </w:rPr>
                <w:t>6.1%</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03" w:author="heyo" w:date="2013-07-18T13:53:00Z"/>
                <w:rFonts w:ascii="Arial" w:hAnsi="Arial" w:cs="Arial"/>
                <w:sz w:val="18"/>
                <w:szCs w:val="18"/>
              </w:rPr>
            </w:pPr>
            <w:ins w:id="104" w:author="heyo" w:date="2013-07-18T13:53:00Z">
              <w:r w:rsidRPr="004250D6">
                <w:rPr>
                  <w:rFonts w:ascii="Arial" w:hAnsi="Arial" w:cs="Arial"/>
                  <w:sz w:val="18"/>
                  <w:szCs w:val="18"/>
                </w:rPr>
                <w:t>9.7%</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05" w:author="heyo" w:date="2013-07-18T13:53:00Z"/>
                <w:rFonts w:ascii="Arial" w:hAnsi="Arial" w:cs="Arial"/>
                <w:sz w:val="18"/>
                <w:szCs w:val="18"/>
              </w:rPr>
            </w:pPr>
            <w:ins w:id="106" w:author="heyo" w:date="2013-07-18T13:53:00Z">
              <w:r w:rsidRPr="004250D6">
                <w:rPr>
                  <w:rFonts w:ascii="Arial" w:hAnsi="Arial" w:cs="Arial"/>
                  <w:sz w:val="18"/>
                  <w:szCs w:val="18"/>
                </w:rPr>
                <w:t>1.1%</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07" w:author="heyo" w:date="2013-07-18T13:53:00Z"/>
                <w:rFonts w:ascii="Arial" w:hAnsi="Arial" w:cs="Arial"/>
                <w:sz w:val="18"/>
                <w:szCs w:val="18"/>
              </w:rPr>
            </w:pPr>
            <w:ins w:id="108" w:author="heyo" w:date="2013-07-18T13:53:00Z">
              <w:r w:rsidRPr="004250D6">
                <w:rPr>
                  <w:rFonts w:ascii="Arial" w:hAnsi="Arial" w:cs="Arial"/>
                  <w:sz w:val="18"/>
                  <w:szCs w:val="18"/>
                </w:rPr>
                <w:t>-1.1%</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09"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10"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11" w:author="heyo" w:date="2013-07-18T13:53:00Z"/>
                <w:rFonts w:ascii="Arial" w:hAnsi="Arial" w:cs="Arial"/>
                <w:color w:val="000000"/>
                <w:sz w:val="18"/>
                <w:szCs w:val="18"/>
              </w:rPr>
            </w:pPr>
          </w:p>
        </w:tc>
      </w:tr>
      <w:tr w:rsidR="004250D6" w:rsidRPr="004250D6" w:rsidTr="004250D6">
        <w:trPr>
          <w:trHeight w:val="240"/>
          <w:ins w:id="112"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13" w:author="heyo" w:date="2013-07-18T13:53:00Z"/>
                <w:rFonts w:ascii="Arial" w:hAnsi="Arial" w:cs="Arial"/>
                <w:b/>
                <w:bCs/>
                <w:sz w:val="18"/>
                <w:szCs w:val="18"/>
              </w:rPr>
            </w:pPr>
            <w:ins w:id="114" w:author="heyo" w:date="2013-07-18T13:53:00Z">
              <w:r w:rsidRPr="004250D6">
                <w:rPr>
                  <w:rFonts w:ascii="Arial" w:hAnsi="Arial" w:cs="Arial"/>
                  <w:b/>
                  <w:bCs/>
                  <w:sz w:val="18"/>
                  <w:szCs w:val="18"/>
                </w:rPr>
                <w:t xml:space="preserve">Overall (Ref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15" w:author="heyo" w:date="2013-07-18T13:53:00Z"/>
                <w:rFonts w:ascii="Arial" w:hAnsi="Arial" w:cs="Arial"/>
                <w:sz w:val="18"/>
                <w:szCs w:val="18"/>
              </w:rPr>
            </w:pPr>
            <w:ins w:id="116" w:author="heyo" w:date="2013-07-18T13:53:00Z">
              <w:r w:rsidRPr="004250D6">
                <w:rPr>
                  <w:rFonts w:ascii="Arial" w:hAnsi="Arial" w:cs="Arial"/>
                  <w:sz w:val="18"/>
                  <w:szCs w:val="18"/>
                </w:rPr>
                <w:t>11.8%</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17" w:author="heyo" w:date="2013-07-18T13:53:00Z"/>
                <w:rFonts w:ascii="Arial" w:hAnsi="Arial" w:cs="Arial"/>
                <w:sz w:val="18"/>
                <w:szCs w:val="18"/>
              </w:rPr>
            </w:pPr>
            <w:ins w:id="118" w:author="heyo" w:date="2013-07-18T13:53:00Z">
              <w:r w:rsidRPr="004250D6">
                <w:rPr>
                  <w:rFonts w:ascii="Arial" w:hAnsi="Arial" w:cs="Arial"/>
                  <w:sz w:val="18"/>
                  <w:szCs w:val="18"/>
                </w:rPr>
                <w:t>7.3%</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19" w:author="heyo" w:date="2013-07-18T13:53:00Z"/>
                <w:rFonts w:ascii="Arial" w:hAnsi="Arial" w:cs="Arial"/>
                <w:sz w:val="18"/>
                <w:szCs w:val="18"/>
              </w:rPr>
            </w:pPr>
            <w:ins w:id="120" w:author="heyo" w:date="2013-07-18T13:53:00Z">
              <w:r w:rsidRPr="004250D6">
                <w:rPr>
                  <w:rFonts w:ascii="Arial" w:hAnsi="Arial" w:cs="Arial"/>
                  <w:sz w:val="18"/>
                  <w:szCs w:val="18"/>
                </w:rPr>
                <w:t>6.1%</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21" w:author="heyo" w:date="2013-07-18T13:53:00Z"/>
                <w:rFonts w:ascii="Arial" w:hAnsi="Arial" w:cs="Arial"/>
                <w:sz w:val="18"/>
                <w:szCs w:val="18"/>
              </w:rPr>
            </w:pPr>
            <w:ins w:id="122" w:author="heyo" w:date="2013-07-18T13:53:00Z">
              <w:r w:rsidRPr="004250D6">
                <w:rPr>
                  <w:rFonts w:ascii="Arial" w:hAnsi="Arial" w:cs="Arial"/>
                  <w:sz w:val="18"/>
                  <w:szCs w:val="18"/>
                </w:rPr>
                <w:t>9.7%</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23" w:author="heyo" w:date="2013-07-18T13:53:00Z"/>
                <w:rFonts w:ascii="Arial" w:hAnsi="Arial" w:cs="Arial"/>
                <w:sz w:val="18"/>
                <w:szCs w:val="18"/>
              </w:rPr>
            </w:pPr>
            <w:ins w:id="124" w:author="heyo" w:date="2013-07-18T13:53:00Z">
              <w:r w:rsidRPr="004250D6">
                <w:rPr>
                  <w:rFonts w:ascii="Arial" w:hAnsi="Arial" w:cs="Arial"/>
                  <w:sz w:val="18"/>
                  <w:szCs w:val="18"/>
                </w:rPr>
                <w:t>1.1%</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25" w:author="heyo" w:date="2013-07-18T13:53:00Z"/>
                <w:rFonts w:ascii="Arial" w:hAnsi="Arial" w:cs="Arial"/>
                <w:sz w:val="18"/>
                <w:szCs w:val="18"/>
              </w:rPr>
            </w:pPr>
            <w:ins w:id="126" w:author="heyo" w:date="2013-07-18T13:53:00Z">
              <w:r w:rsidRPr="004250D6">
                <w:rPr>
                  <w:rFonts w:ascii="Arial" w:hAnsi="Arial" w:cs="Arial"/>
                  <w:sz w:val="18"/>
                  <w:szCs w:val="18"/>
                </w:rPr>
                <w:t>-1.1%</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27"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28"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29" w:author="heyo" w:date="2013-07-18T13:53:00Z"/>
                <w:rFonts w:ascii="Arial" w:hAnsi="Arial" w:cs="Arial"/>
                <w:color w:val="000000"/>
                <w:sz w:val="18"/>
                <w:szCs w:val="18"/>
              </w:rPr>
            </w:pPr>
          </w:p>
        </w:tc>
      </w:tr>
      <w:tr w:rsidR="004250D6" w:rsidRPr="004250D6" w:rsidTr="004250D6">
        <w:trPr>
          <w:trHeight w:val="240"/>
          <w:ins w:id="130" w:author="heyo" w:date="2013-07-18T13:53:00Z"/>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31" w:author="heyo" w:date="2013-07-18T13:53:00Z"/>
                <w:rFonts w:ascii="Arial" w:hAnsi="Arial" w:cs="Arial"/>
                <w:b/>
                <w:bCs/>
                <w:color w:val="7F7F7F"/>
                <w:sz w:val="18"/>
                <w:szCs w:val="18"/>
              </w:rPr>
            </w:pPr>
            <w:ins w:id="132" w:author="heyo" w:date="2013-07-18T13:53:00Z">
              <w:r w:rsidRPr="004250D6">
                <w:rPr>
                  <w:rFonts w:ascii="Arial" w:hAnsi="Arial" w:cs="Arial"/>
                  <w:b/>
                  <w:bCs/>
                  <w:color w:val="7F7F7F"/>
                  <w:sz w:val="18"/>
                  <w:szCs w:val="18"/>
                </w:rPr>
                <w:t xml:space="preserve">EL only (Test </w:t>
              </w:r>
              <w:proofErr w:type="spellStart"/>
              <w:r w:rsidRPr="004250D6">
                <w:rPr>
                  <w:rFonts w:ascii="Arial" w:hAnsi="Arial" w:cs="Arial"/>
                  <w:b/>
                  <w:bCs/>
                  <w:color w:val="7F7F7F"/>
                  <w:sz w:val="18"/>
                  <w:szCs w:val="18"/>
                </w:rPr>
                <w:t>vs</w:t>
              </w:r>
              <w:proofErr w:type="spellEnd"/>
              <w:r w:rsidRPr="004250D6">
                <w:rPr>
                  <w:rFonts w:ascii="Arial" w:hAnsi="Arial" w:cs="Arial"/>
                  <w:b/>
                  <w:bCs/>
                  <w:color w:val="7F7F7F"/>
                  <w:sz w:val="18"/>
                  <w:szCs w:val="18"/>
                </w:rPr>
                <w:t xml:space="preserve"> Ref)</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33" w:author="heyo" w:date="2013-07-18T13:53:00Z"/>
                <w:rFonts w:ascii="Arial" w:hAnsi="Arial" w:cs="Arial"/>
                <w:color w:val="7F7F7F"/>
                <w:sz w:val="18"/>
                <w:szCs w:val="18"/>
              </w:rPr>
            </w:pPr>
            <w:ins w:id="134"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35" w:author="heyo" w:date="2013-07-18T13:53:00Z"/>
                <w:rFonts w:ascii="Arial" w:hAnsi="Arial" w:cs="Arial"/>
                <w:color w:val="7F7F7F"/>
                <w:sz w:val="18"/>
                <w:szCs w:val="18"/>
              </w:rPr>
            </w:pPr>
            <w:ins w:id="136"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37" w:author="heyo" w:date="2013-07-18T13:53:00Z"/>
                <w:rFonts w:ascii="Arial" w:hAnsi="Arial" w:cs="Arial"/>
                <w:color w:val="7F7F7F"/>
                <w:sz w:val="18"/>
                <w:szCs w:val="18"/>
              </w:rPr>
            </w:pPr>
            <w:ins w:id="138"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39" w:author="heyo" w:date="2013-07-18T13:53:00Z"/>
                <w:rFonts w:ascii="Arial" w:hAnsi="Arial" w:cs="Arial"/>
                <w:color w:val="7F7F7F"/>
                <w:sz w:val="18"/>
                <w:szCs w:val="18"/>
              </w:rPr>
            </w:pPr>
            <w:ins w:id="140"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41" w:author="heyo" w:date="2013-07-18T13:53:00Z"/>
                <w:rFonts w:ascii="Arial" w:hAnsi="Arial" w:cs="Arial"/>
                <w:color w:val="7F7F7F"/>
                <w:sz w:val="18"/>
                <w:szCs w:val="18"/>
              </w:rPr>
            </w:pPr>
            <w:ins w:id="142"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43" w:author="heyo" w:date="2013-07-18T13:53:00Z"/>
                <w:rFonts w:ascii="Arial" w:hAnsi="Arial" w:cs="Arial"/>
                <w:color w:val="7F7F7F"/>
                <w:sz w:val="18"/>
                <w:szCs w:val="18"/>
              </w:rPr>
            </w:pPr>
            <w:ins w:id="144" w:author="heyo" w:date="2013-07-18T13:53:00Z">
              <w:r w:rsidRPr="004250D6">
                <w:rPr>
                  <w:rFonts w:ascii="Arial" w:hAnsi="Arial" w:cs="Arial"/>
                  <w:color w:val="7F7F7F"/>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45"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4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47" w:author="heyo" w:date="2013-07-18T13:53:00Z"/>
                <w:rFonts w:ascii="Arial" w:hAnsi="Arial" w:cs="Arial"/>
                <w:color w:val="000000"/>
                <w:sz w:val="18"/>
                <w:szCs w:val="18"/>
              </w:rPr>
            </w:pPr>
          </w:p>
        </w:tc>
      </w:tr>
      <w:tr w:rsidR="004250D6" w:rsidRPr="004250D6" w:rsidTr="004250D6">
        <w:trPr>
          <w:trHeight w:val="240"/>
          <w:ins w:id="148" w:author="heyo" w:date="2013-07-18T13:53:00Z"/>
        </w:trPr>
        <w:tc>
          <w:tcPr>
            <w:tcW w:w="26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49" w:author="heyo" w:date="2013-07-18T13:53:00Z"/>
                <w:rFonts w:ascii="Arial" w:hAnsi="Arial" w:cs="Arial"/>
                <w:color w:val="000000"/>
                <w:sz w:val="18"/>
                <w:szCs w:val="18"/>
              </w:rPr>
            </w:pPr>
            <w:ins w:id="150" w:author="heyo" w:date="2013-07-18T13:53:00Z">
              <w:r w:rsidRPr="004250D6">
                <w:rPr>
                  <w:rFonts w:ascii="Arial" w:hAnsi="Arial" w:cs="Arial"/>
                  <w:color w:val="000000"/>
                  <w:sz w:val="18"/>
                  <w:szCs w:val="18"/>
                </w:rPr>
                <w:t>BL Match</w:t>
              </w:r>
            </w:ins>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51" w:author="heyo" w:date="2013-07-18T13:53:00Z"/>
                <w:rFonts w:ascii="Arial" w:hAnsi="Arial" w:cs="Arial"/>
                <w:color w:val="000000"/>
                <w:sz w:val="18"/>
                <w:szCs w:val="18"/>
              </w:rPr>
            </w:pPr>
            <w:ins w:id="152" w:author="heyo" w:date="2013-07-18T13:53:00Z">
              <w:r w:rsidRPr="004250D6">
                <w:rPr>
                  <w:rFonts w:ascii="Arial" w:hAnsi="Arial" w:cs="Arial"/>
                  <w:color w:val="000000"/>
                  <w:sz w:val="18"/>
                  <w:szCs w:val="18"/>
                </w:rPr>
                <w:t>Matched</w:t>
              </w:r>
            </w:ins>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53" w:author="heyo" w:date="2013-07-18T13:53:00Z"/>
                <w:rFonts w:ascii="Arial" w:hAnsi="Arial" w:cs="Arial"/>
                <w:color w:val="000000"/>
                <w:sz w:val="18"/>
                <w:szCs w:val="18"/>
              </w:rPr>
            </w:pPr>
            <w:ins w:id="154" w:author="heyo" w:date="2013-07-18T13:53:00Z">
              <w:r w:rsidRPr="004250D6">
                <w:rPr>
                  <w:rFonts w:ascii="Arial" w:hAnsi="Arial" w:cs="Arial"/>
                  <w:color w:val="000000"/>
                  <w:sz w:val="18"/>
                  <w:szCs w:val="18"/>
                </w:rPr>
                <w:t>Matched</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55"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5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57" w:author="heyo" w:date="2013-07-18T13:53:00Z"/>
                <w:rFonts w:ascii="Arial" w:hAnsi="Arial" w:cs="Arial"/>
                <w:color w:val="000000"/>
                <w:sz w:val="18"/>
                <w:szCs w:val="18"/>
              </w:rPr>
            </w:pPr>
          </w:p>
        </w:tc>
      </w:tr>
      <w:tr w:rsidR="004250D6" w:rsidRPr="004250D6" w:rsidTr="004250D6">
        <w:trPr>
          <w:trHeight w:val="240"/>
          <w:ins w:id="158" w:author="heyo" w:date="2013-07-18T13:53:00Z"/>
        </w:trPr>
        <w:tc>
          <w:tcPr>
            <w:tcW w:w="26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59"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0"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1"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2"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3"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4"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5"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7"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68" w:author="heyo" w:date="2013-07-18T13:53:00Z"/>
                <w:rFonts w:ascii="Arial" w:hAnsi="Arial" w:cs="Arial"/>
                <w:color w:val="000000"/>
                <w:sz w:val="18"/>
                <w:szCs w:val="18"/>
              </w:rPr>
            </w:pPr>
          </w:p>
        </w:tc>
      </w:tr>
      <w:tr w:rsidR="004250D6" w:rsidRPr="004250D6" w:rsidTr="004250D6">
        <w:trPr>
          <w:trHeight w:val="240"/>
          <w:ins w:id="169" w:author="heyo" w:date="2013-07-18T13:53:00Z"/>
        </w:trPr>
        <w:tc>
          <w:tcPr>
            <w:tcW w:w="26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70" w:author="heyo" w:date="2013-07-18T13:53:00Z"/>
                <w:rFonts w:ascii="Arial" w:hAnsi="Arial" w:cs="Arial"/>
                <w:color w:val="000000"/>
                <w:sz w:val="18"/>
                <w:szCs w:val="18"/>
              </w:rPr>
            </w:pPr>
            <w:ins w:id="171" w:author="heyo" w:date="2013-07-18T13:53:00Z">
              <w:r w:rsidRPr="004250D6">
                <w:rPr>
                  <w:rFonts w:ascii="Arial" w:hAnsi="Arial" w:cs="Arial"/>
                  <w:color w:val="000000"/>
                  <w:sz w:val="18"/>
                  <w:szCs w:val="18"/>
                </w:rPr>
                <w:t> </w:t>
              </w:r>
            </w:ins>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72" w:author="heyo" w:date="2013-07-18T13:53:00Z"/>
                <w:rFonts w:ascii="Arial" w:hAnsi="Arial" w:cs="Arial"/>
                <w:b/>
                <w:bCs/>
                <w:color w:val="000000"/>
                <w:sz w:val="18"/>
                <w:szCs w:val="18"/>
              </w:rPr>
            </w:pPr>
            <w:ins w:id="173" w:author="heyo" w:date="2013-07-18T13:53:00Z">
              <w:r w:rsidRPr="004250D6">
                <w:rPr>
                  <w:rFonts w:ascii="Arial" w:hAnsi="Arial" w:cs="Arial"/>
                  <w:b/>
                  <w:bCs/>
                  <w:color w:val="000000"/>
                  <w:sz w:val="18"/>
                  <w:szCs w:val="18"/>
                </w:rPr>
                <w:t>RA HEVC 2x</w:t>
              </w:r>
            </w:ins>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74" w:author="heyo" w:date="2013-07-18T13:53:00Z"/>
                <w:rFonts w:ascii="Arial" w:hAnsi="Arial" w:cs="Arial"/>
                <w:b/>
                <w:bCs/>
                <w:color w:val="000000"/>
                <w:sz w:val="18"/>
                <w:szCs w:val="18"/>
              </w:rPr>
            </w:pPr>
            <w:ins w:id="175" w:author="heyo" w:date="2013-07-18T13:53:00Z">
              <w:r w:rsidRPr="004250D6">
                <w:rPr>
                  <w:rFonts w:ascii="Arial" w:hAnsi="Arial" w:cs="Arial"/>
                  <w:b/>
                  <w:bCs/>
                  <w:color w:val="000000"/>
                  <w:sz w:val="18"/>
                  <w:szCs w:val="18"/>
                </w:rPr>
                <w:t>RA HEVC 1.5x</w:t>
              </w:r>
            </w:ins>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76" w:author="heyo" w:date="2013-07-18T13:53:00Z"/>
                <w:rFonts w:ascii="Arial" w:hAnsi="Arial" w:cs="Arial"/>
                <w:b/>
                <w:bCs/>
                <w:color w:val="000000"/>
                <w:sz w:val="18"/>
                <w:szCs w:val="18"/>
              </w:rPr>
            </w:pPr>
            <w:ins w:id="177" w:author="heyo" w:date="2013-07-18T13:53:00Z">
              <w:r w:rsidRPr="004250D6">
                <w:rPr>
                  <w:rFonts w:ascii="Arial" w:hAnsi="Arial" w:cs="Arial"/>
                  <w:b/>
                  <w:bCs/>
                  <w:color w:val="000000"/>
                  <w:sz w:val="18"/>
                  <w:szCs w:val="18"/>
                </w:rPr>
                <w:t>RA HEVC SNR</w:t>
              </w:r>
            </w:ins>
          </w:p>
        </w:tc>
      </w:tr>
      <w:tr w:rsidR="004250D6" w:rsidRPr="004250D6" w:rsidTr="004250D6">
        <w:trPr>
          <w:trHeight w:val="240"/>
          <w:ins w:id="178" w:author="heyo" w:date="2013-07-18T13:53:00Z"/>
        </w:trPr>
        <w:tc>
          <w:tcPr>
            <w:tcW w:w="26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79" w:author="heyo" w:date="2013-07-18T13:53:00Z"/>
                <w:rFonts w:ascii="Arial" w:hAnsi="Arial" w:cs="Arial"/>
                <w:color w:val="000000"/>
                <w:sz w:val="18"/>
                <w:szCs w:val="18"/>
              </w:rPr>
            </w:pPr>
            <w:ins w:id="180" w:author="heyo" w:date="2013-07-18T13:53:00Z">
              <w:r w:rsidRPr="004250D6">
                <w:rPr>
                  <w:rFonts w:ascii="Arial" w:hAnsi="Arial" w:cs="Arial"/>
                  <w:color w:val="000000"/>
                  <w:sz w:val="18"/>
                  <w:szCs w:val="18"/>
                </w:rPr>
                <w:t> </w:t>
              </w:r>
            </w:ins>
          </w:p>
        </w:tc>
        <w:tc>
          <w:tcPr>
            <w:tcW w:w="8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81" w:author="heyo" w:date="2013-07-18T13:53:00Z"/>
                <w:rFonts w:ascii="Arial" w:hAnsi="Arial" w:cs="Arial"/>
                <w:color w:val="000000"/>
                <w:sz w:val="18"/>
                <w:szCs w:val="18"/>
              </w:rPr>
            </w:pPr>
            <w:ins w:id="182"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83" w:author="heyo" w:date="2013-07-18T13:53:00Z"/>
                <w:rFonts w:ascii="Arial" w:hAnsi="Arial" w:cs="Arial"/>
                <w:color w:val="000000"/>
                <w:sz w:val="18"/>
                <w:szCs w:val="18"/>
              </w:rPr>
            </w:pPr>
            <w:ins w:id="184"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85" w:author="heyo" w:date="2013-07-18T13:53:00Z"/>
                <w:rFonts w:ascii="Arial" w:hAnsi="Arial" w:cs="Arial"/>
                <w:color w:val="000000"/>
                <w:sz w:val="18"/>
                <w:szCs w:val="18"/>
              </w:rPr>
            </w:pPr>
            <w:ins w:id="186" w:author="heyo" w:date="2013-07-18T13:53:00Z">
              <w:r w:rsidRPr="004250D6">
                <w:rPr>
                  <w:rFonts w:ascii="Arial" w:hAnsi="Arial" w:cs="Arial"/>
                  <w:color w:val="000000"/>
                  <w:sz w:val="18"/>
                  <w:szCs w:val="18"/>
                </w:rPr>
                <w:t>V</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87" w:author="heyo" w:date="2013-07-18T13:53:00Z"/>
                <w:rFonts w:ascii="Arial" w:hAnsi="Arial" w:cs="Arial"/>
                <w:color w:val="000000"/>
                <w:sz w:val="18"/>
                <w:szCs w:val="18"/>
              </w:rPr>
            </w:pPr>
            <w:ins w:id="188"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89" w:author="heyo" w:date="2013-07-18T13:53:00Z"/>
                <w:rFonts w:ascii="Arial" w:hAnsi="Arial" w:cs="Arial"/>
                <w:color w:val="000000"/>
                <w:sz w:val="18"/>
                <w:szCs w:val="18"/>
              </w:rPr>
            </w:pPr>
            <w:ins w:id="190"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91" w:author="heyo" w:date="2013-07-18T13:53:00Z"/>
                <w:rFonts w:ascii="Arial" w:hAnsi="Arial" w:cs="Arial"/>
                <w:color w:val="000000"/>
                <w:sz w:val="18"/>
                <w:szCs w:val="18"/>
              </w:rPr>
            </w:pPr>
            <w:ins w:id="192" w:author="heyo" w:date="2013-07-18T13:53:00Z">
              <w:r w:rsidRPr="004250D6">
                <w:rPr>
                  <w:rFonts w:ascii="Arial" w:hAnsi="Arial" w:cs="Arial"/>
                  <w:color w:val="000000"/>
                  <w:sz w:val="18"/>
                  <w:szCs w:val="18"/>
                </w:rPr>
                <w:t>V</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93" w:author="heyo" w:date="2013-07-18T13:53:00Z"/>
                <w:rFonts w:ascii="Arial" w:hAnsi="Arial" w:cs="Arial"/>
                <w:color w:val="000000"/>
                <w:sz w:val="18"/>
                <w:szCs w:val="18"/>
              </w:rPr>
            </w:pPr>
            <w:ins w:id="194"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95" w:author="heyo" w:date="2013-07-18T13:53:00Z"/>
                <w:rFonts w:ascii="Arial" w:hAnsi="Arial" w:cs="Arial"/>
                <w:color w:val="000000"/>
                <w:sz w:val="18"/>
                <w:szCs w:val="18"/>
              </w:rPr>
            </w:pPr>
            <w:ins w:id="196"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197" w:author="heyo" w:date="2013-07-18T13:53:00Z"/>
                <w:rFonts w:ascii="Arial" w:hAnsi="Arial" w:cs="Arial"/>
                <w:color w:val="000000"/>
                <w:sz w:val="18"/>
                <w:szCs w:val="18"/>
              </w:rPr>
            </w:pPr>
            <w:ins w:id="198" w:author="heyo" w:date="2013-07-18T13:53:00Z">
              <w:r w:rsidRPr="004250D6">
                <w:rPr>
                  <w:rFonts w:ascii="Arial" w:hAnsi="Arial" w:cs="Arial"/>
                  <w:color w:val="000000"/>
                  <w:sz w:val="18"/>
                  <w:szCs w:val="18"/>
                </w:rPr>
                <w:t>V</w:t>
              </w:r>
            </w:ins>
          </w:p>
        </w:tc>
      </w:tr>
      <w:tr w:rsidR="004250D6" w:rsidRPr="004250D6" w:rsidTr="004250D6">
        <w:trPr>
          <w:trHeight w:val="240"/>
          <w:ins w:id="199"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00" w:author="heyo" w:date="2013-07-18T13:53:00Z"/>
                <w:rFonts w:ascii="Arial" w:hAnsi="Arial" w:cs="Arial"/>
                <w:color w:val="000000"/>
                <w:sz w:val="18"/>
                <w:szCs w:val="18"/>
              </w:rPr>
            </w:pPr>
            <w:ins w:id="201" w:author="heyo" w:date="2013-07-18T13:53:00Z">
              <w:r w:rsidRPr="004250D6">
                <w:rPr>
                  <w:rFonts w:ascii="Arial" w:hAnsi="Arial" w:cs="Arial"/>
                  <w:color w:val="000000"/>
                  <w:sz w:val="18"/>
                  <w:szCs w:val="18"/>
                </w:rPr>
                <w:t>Class A</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02" w:author="heyo" w:date="2013-07-18T13:53:00Z"/>
                <w:rFonts w:ascii="Arial" w:hAnsi="Arial" w:cs="Arial"/>
                <w:color w:val="000000"/>
                <w:sz w:val="18"/>
                <w:szCs w:val="18"/>
              </w:rPr>
            </w:pPr>
            <w:ins w:id="203"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04" w:author="heyo" w:date="2013-07-18T13:53:00Z"/>
                <w:rFonts w:ascii="Arial" w:hAnsi="Arial" w:cs="Arial"/>
                <w:color w:val="000000"/>
                <w:sz w:val="18"/>
                <w:szCs w:val="18"/>
              </w:rPr>
            </w:pPr>
            <w:ins w:id="205"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06" w:author="heyo" w:date="2013-07-18T13:53:00Z"/>
                <w:rFonts w:ascii="Arial" w:hAnsi="Arial" w:cs="Arial"/>
                <w:color w:val="000000"/>
                <w:sz w:val="18"/>
                <w:szCs w:val="18"/>
              </w:rPr>
            </w:pPr>
            <w:ins w:id="207"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08" w:author="heyo" w:date="2013-07-18T13:53:00Z"/>
                <w:rFonts w:ascii="Arial" w:hAnsi="Arial" w:cs="Arial"/>
                <w:color w:val="000000"/>
                <w:sz w:val="18"/>
                <w:szCs w:val="18"/>
              </w:rPr>
            </w:pPr>
            <w:ins w:id="209"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10" w:author="heyo" w:date="2013-07-18T13:53:00Z"/>
                <w:rFonts w:ascii="Arial" w:hAnsi="Arial" w:cs="Arial"/>
                <w:color w:val="000000"/>
                <w:sz w:val="18"/>
                <w:szCs w:val="18"/>
              </w:rPr>
            </w:pPr>
            <w:ins w:id="211" w:author="heyo" w:date="2013-07-18T13:53:00Z">
              <w:r w:rsidRPr="004250D6">
                <w:rPr>
                  <w:rFonts w:ascii="Arial" w:hAnsi="Arial" w:cs="Arial"/>
                  <w:color w:val="000000"/>
                  <w:sz w:val="18"/>
                  <w:szCs w:val="18"/>
                </w:rPr>
                <w:t> </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12" w:author="heyo" w:date="2013-07-18T13:53:00Z"/>
                <w:rFonts w:ascii="Arial" w:hAnsi="Arial" w:cs="Arial"/>
                <w:color w:val="000000"/>
                <w:sz w:val="18"/>
                <w:szCs w:val="18"/>
              </w:rPr>
            </w:pPr>
            <w:ins w:id="213"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14" w:author="heyo" w:date="2013-07-18T13:53:00Z"/>
                <w:rFonts w:ascii="Arial" w:hAnsi="Arial" w:cs="Arial"/>
                <w:color w:val="000000"/>
                <w:sz w:val="18"/>
                <w:szCs w:val="18"/>
              </w:rPr>
            </w:pPr>
            <w:ins w:id="215"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16" w:author="heyo" w:date="2013-07-18T13:53:00Z"/>
                <w:rFonts w:ascii="Arial" w:hAnsi="Arial" w:cs="Arial"/>
                <w:color w:val="000000"/>
                <w:sz w:val="18"/>
                <w:szCs w:val="18"/>
              </w:rPr>
            </w:pPr>
            <w:ins w:id="217"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18" w:author="heyo" w:date="2013-07-18T13:53:00Z"/>
                <w:rFonts w:ascii="Arial" w:hAnsi="Arial" w:cs="Arial"/>
                <w:color w:val="000000"/>
                <w:sz w:val="18"/>
                <w:szCs w:val="18"/>
              </w:rPr>
            </w:pPr>
            <w:ins w:id="219" w:author="heyo" w:date="2013-07-18T13:53:00Z">
              <w:r w:rsidRPr="004250D6">
                <w:rPr>
                  <w:rFonts w:ascii="Arial" w:hAnsi="Arial" w:cs="Arial"/>
                  <w:color w:val="000000"/>
                  <w:sz w:val="18"/>
                  <w:szCs w:val="18"/>
                </w:rPr>
                <w:t>0.0%</w:t>
              </w:r>
            </w:ins>
          </w:p>
        </w:tc>
      </w:tr>
      <w:tr w:rsidR="004250D6" w:rsidRPr="004250D6" w:rsidTr="004250D6">
        <w:trPr>
          <w:trHeight w:val="240"/>
          <w:ins w:id="220"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21" w:author="heyo" w:date="2013-07-18T13:53:00Z"/>
                <w:rFonts w:ascii="Arial" w:hAnsi="Arial" w:cs="Arial"/>
                <w:color w:val="000000"/>
                <w:sz w:val="18"/>
                <w:szCs w:val="18"/>
              </w:rPr>
            </w:pPr>
            <w:ins w:id="222" w:author="heyo" w:date="2013-07-18T13:53:00Z">
              <w:r w:rsidRPr="004250D6">
                <w:rPr>
                  <w:rFonts w:ascii="Arial" w:hAnsi="Arial" w:cs="Arial"/>
                  <w:color w:val="000000"/>
                  <w:sz w:val="18"/>
                  <w:szCs w:val="18"/>
                </w:rPr>
                <w:t>Class B</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23" w:author="heyo" w:date="2013-07-18T13:53:00Z"/>
                <w:rFonts w:ascii="Arial" w:hAnsi="Arial" w:cs="Arial"/>
                <w:color w:val="000000"/>
                <w:sz w:val="18"/>
                <w:szCs w:val="18"/>
              </w:rPr>
            </w:pPr>
            <w:ins w:id="224"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25" w:author="heyo" w:date="2013-07-18T13:53:00Z"/>
                <w:rFonts w:ascii="Arial" w:hAnsi="Arial" w:cs="Arial"/>
                <w:color w:val="000000"/>
                <w:sz w:val="18"/>
                <w:szCs w:val="18"/>
              </w:rPr>
            </w:pPr>
            <w:ins w:id="226"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27" w:author="heyo" w:date="2013-07-18T13:53:00Z"/>
                <w:rFonts w:ascii="Arial" w:hAnsi="Arial" w:cs="Arial"/>
                <w:color w:val="000000"/>
                <w:sz w:val="18"/>
                <w:szCs w:val="18"/>
              </w:rPr>
            </w:pPr>
            <w:ins w:id="228" w:author="heyo" w:date="2013-07-18T13:53:00Z">
              <w:r w:rsidRPr="004250D6">
                <w:rPr>
                  <w:rFonts w:ascii="Arial" w:hAnsi="Arial" w:cs="Arial"/>
                  <w:color w:val="000000"/>
                  <w:sz w:val="18"/>
                  <w:szCs w:val="18"/>
                </w:rPr>
                <w:t>0.0%</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29" w:author="heyo" w:date="2013-07-18T13:53:00Z"/>
                <w:rFonts w:ascii="Arial" w:hAnsi="Arial" w:cs="Arial"/>
                <w:color w:val="000000"/>
                <w:sz w:val="18"/>
                <w:szCs w:val="18"/>
              </w:rPr>
            </w:pPr>
            <w:ins w:id="230"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31" w:author="heyo" w:date="2013-07-18T13:53:00Z"/>
                <w:rFonts w:ascii="Arial" w:hAnsi="Arial" w:cs="Arial"/>
                <w:color w:val="000000"/>
                <w:sz w:val="18"/>
                <w:szCs w:val="18"/>
              </w:rPr>
            </w:pPr>
            <w:ins w:id="232"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33" w:author="heyo" w:date="2013-07-18T13:53:00Z"/>
                <w:rFonts w:ascii="Arial" w:hAnsi="Arial" w:cs="Arial"/>
                <w:color w:val="000000"/>
                <w:sz w:val="18"/>
                <w:szCs w:val="18"/>
              </w:rPr>
            </w:pPr>
            <w:ins w:id="234" w:author="heyo" w:date="2013-07-18T13:53:00Z">
              <w:r w:rsidRPr="004250D6">
                <w:rPr>
                  <w:rFonts w:ascii="Arial" w:hAnsi="Arial" w:cs="Arial"/>
                  <w:color w:val="000000"/>
                  <w:sz w:val="18"/>
                  <w:szCs w:val="18"/>
                </w:rPr>
                <w:t>0.0%</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35" w:author="heyo" w:date="2013-07-18T13:53:00Z"/>
                <w:rFonts w:ascii="Arial" w:hAnsi="Arial" w:cs="Arial"/>
                <w:color w:val="000000"/>
                <w:sz w:val="18"/>
                <w:szCs w:val="18"/>
              </w:rPr>
            </w:pPr>
            <w:ins w:id="236"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37" w:author="heyo" w:date="2013-07-18T13:53:00Z"/>
                <w:rFonts w:ascii="Arial" w:hAnsi="Arial" w:cs="Arial"/>
                <w:color w:val="000000"/>
                <w:sz w:val="18"/>
                <w:szCs w:val="18"/>
              </w:rPr>
            </w:pPr>
            <w:ins w:id="238"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39" w:author="heyo" w:date="2013-07-18T13:53:00Z"/>
                <w:rFonts w:ascii="Arial" w:hAnsi="Arial" w:cs="Arial"/>
                <w:color w:val="000000"/>
                <w:sz w:val="18"/>
                <w:szCs w:val="18"/>
              </w:rPr>
            </w:pPr>
            <w:ins w:id="240" w:author="heyo" w:date="2013-07-18T13:53:00Z">
              <w:r w:rsidRPr="004250D6">
                <w:rPr>
                  <w:rFonts w:ascii="Arial" w:hAnsi="Arial" w:cs="Arial"/>
                  <w:color w:val="000000"/>
                  <w:sz w:val="18"/>
                  <w:szCs w:val="18"/>
                </w:rPr>
                <w:t>0.0%</w:t>
              </w:r>
            </w:ins>
          </w:p>
        </w:tc>
      </w:tr>
      <w:tr w:rsidR="004250D6" w:rsidRPr="004250D6" w:rsidTr="004250D6">
        <w:trPr>
          <w:trHeight w:val="240"/>
          <w:ins w:id="241"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42" w:author="heyo" w:date="2013-07-18T13:53:00Z"/>
                <w:rFonts w:ascii="Arial" w:hAnsi="Arial" w:cs="Arial"/>
                <w:b/>
                <w:bCs/>
                <w:color w:val="000000"/>
                <w:sz w:val="18"/>
                <w:szCs w:val="18"/>
              </w:rPr>
            </w:pPr>
            <w:ins w:id="243" w:author="heyo" w:date="2013-07-18T13:53:00Z">
              <w:r w:rsidRPr="004250D6">
                <w:rPr>
                  <w:rFonts w:ascii="Arial" w:hAnsi="Arial" w:cs="Arial"/>
                  <w:b/>
                  <w:bCs/>
                  <w:color w:val="000000"/>
                  <w:sz w:val="18"/>
                  <w:szCs w:val="18"/>
                </w:rPr>
                <w:t xml:space="preserve">Overall (Test </w:t>
              </w:r>
              <w:proofErr w:type="spellStart"/>
              <w:r w:rsidRPr="004250D6">
                <w:rPr>
                  <w:rFonts w:ascii="Arial" w:hAnsi="Arial" w:cs="Arial"/>
                  <w:b/>
                  <w:bCs/>
                  <w:color w:val="000000"/>
                  <w:sz w:val="18"/>
                  <w:szCs w:val="18"/>
                </w:rPr>
                <w:t>vs</w:t>
              </w:r>
              <w:proofErr w:type="spellEnd"/>
              <w:r w:rsidRPr="004250D6">
                <w:rPr>
                  <w:rFonts w:ascii="Arial" w:hAnsi="Arial" w:cs="Arial"/>
                  <w:b/>
                  <w:bCs/>
                  <w:color w:val="000000"/>
                  <w:sz w:val="18"/>
                  <w:szCs w:val="18"/>
                </w:rPr>
                <w:t xml:space="preserve"> Ref)</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44" w:author="heyo" w:date="2013-07-18T13:53:00Z"/>
                <w:rFonts w:ascii="Arial" w:hAnsi="Arial" w:cs="Arial"/>
                <w:color w:val="000000"/>
                <w:sz w:val="18"/>
                <w:szCs w:val="18"/>
              </w:rPr>
            </w:pPr>
            <w:ins w:id="245"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46" w:author="heyo" w:date="2013-07-18T13:53:00Z"/>
                <w:rFonts w:ascii="Arial" w:hAnsi="Arial" w:cs="Arial"/>
                <w:color w:val="000000"/>
                <w:sz w:val="18"/>
                <w:szCs w:val="18"/>
              </w:rPr>
            </w:pPr>
            <w:ins w:id="247"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48" w:author="heyo" w:date="2013-07-18T13:53:00Z"/>
                <w:rFonts w:ascii="Arial" w:hAnsi="Arial" w:cs="Arial"/>
                <w:color w:val="000000"/>
                <w:sz w:val="18"/>
                <w:szCs w:val="18"/>
              </w:rPr>
            </w:pPr>
            <w:ins w:id="249" w:author="heyo" w:date="2013-07-18T13:53:00Z">
              <w:r w:rsidRPr="004250D6">
                <w:rPr>
                  <w:rFonts w:ascii="Arial" w:hAnsi="Arial" w:cs="Arial"/>
                  <w:color w:val="000000"/>
                  <w:sz w:val="18"/>
                  <w:szCs w:val="18"/>
                </w:rPr>
                <w:t>0.0%</w:t>
              </w:r>
            </w:ins>
          </w:p>
        </w:tc>
        <w:tc>
          <w:tcPr>
            <w:tcW w:w="8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50" w:author="heyo" w:date="2013-07-18T13:53:00Z"/>
                <w:rFonts w:ascii="Arial" w:hAnsi="Arial" w:cs="Arial"/>
                <w:color w:val="000000"/>
                <w:sz w:val="18"/>
                <w:szCs w:val="18"/>
              </w:rPr>
            </w:pPr>
            <w:ins w:id="251"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52" w:author="heyo" w:date="2013-07-18T13:53:00Z"/>
                <w:rFonts w:ascii="Arial" w:hAnsi="Arial" w:cs="Arial"/>
                <w:color w:val="000000"/>
                <w:sz w:val="18"/>
                <w:szCs w:val="18"/>
              </w:rPr>
            </w:pPr>
            <w:ins w:id="253"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54" w:author="heyo" w:date="2013-07-18T13:53:00Z"/>
                <w:rFonts w:ascii="Arial" w:hAnsi="Arial" w:cs="Arial"/>
                <w:color w:val="000000"/>
                <w:sz w:val="18"/>
                <w:szCs w:val="18"/>
              </w:rPr>
            </w:pPr>
            <w:ins w:id="255" w:author="heyo" w:date="2013-07-18T13:53:00Z">
              <w:r w:rsidRPr="004250D6">
                <w:rPr>
                  <w:rFonts w:ascii="Arial" w:hAnsi="Arial" w:cs="Arial"/>
                  <w:color w:val="000000"/>
                  <w:sz w:val="18"/>
                  <w:szCs w:val="18"/>
                </w:rPr>
                <w:t>0.0%</w:t>
              </w:r>
            </w:ins>
          </w:p>
        </w:tc>
        <w:tc>
          <w:tcPr>
            <w:tcW w:w="8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56" w:author="heyo" w:date="2013-07-18T13:53:00Z"/>
                <w:rFonts w:ascii="Arial" w:hAnsi="Arial" w:cs="Arial"/>
                <w:color w:val="000000"/>
                <w:sz w:val="18"/>
                <w:szCs w:val="18"/>
              </w:rPr>
            </w:pPr>
            <w:ins w:id="257"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58" w:author="heyo" w:date="2013-07-18T13:53:00Z"/>
                <w:rFonts w:ascii="Arial" w:hAnsi="Arial" w:cs="Arial"/>
                <w:color w:val="000000"/>
                <w:sz w:val="18"/>
                <w:szCs w:val="18"/>
              </w:rPr>
            </w:pPr>
            <w:ins w:id="259"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60" w:author="heyo" w:date="2013-07-18T13:53:00Z"/>
                <w:rFonts w:ascii="Arial" w:hAnsi="Arial" w:cs="Arial"/>
                <w:color w:val="000000"/>
                <w:sz w:val="18"/>
                <w:szCs w:val="18"/>
              </w:rPr>
            </w:pPr>
            <w:ins w:id="261" w:author="heyo" w:date="2013-07-18T13:53:00Z">
              <w:r w:rsidRPr="004250D6">
                <w:rPr>
                  <w:rFonts w:ascii="Arial" w:hAnsi="Arial" w:cs="Arial"/>
                  <w:color w:val="000000"/>
                  <w:sz w:val="18"/>
                  <w:szCs w:val="18"/>
                </w:rPr>
                <w:t>0.0%</w:t>
              </w:r>
            </w:ins>
          </w:p>
        </w:tc>
      </w:tr>
      <w:tr w:rsidR="004250D6" w:rsidRPr="004250D6" w:rsidTr="004250D6">
        <w:trPr>
          <w:trHeight w:val="240"/>
          <w:ins w:id="262"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63" w:author="heyo" w:date="2013-07-18T13:53:00Z"/>
                <w:rFonts w:ascii="Arial" w:hAnsi="Arial" w:cs="Arial"/>
                <w:b/>
                <w:bCs/>
                <w:sz w:val="18"/>
                <w:szCs w:val="18"/>
              </w:rPr>
            </w:pPr>
            <w:ins w:id="264" w:author="heyo" w:date="2013-07-18T13:53:00Z">
              <w:r w:rsidRPr="004250D6">
                <w:rPr>
                  <w:rFonts w:ascii="Arial" w:hAnsi="Arial" w:cs="Arial"/>
                  <w:b/>
                  <w:bCs/>
                  <w:sz w:val="18"/>
                  <w:szCs w:val="18"/>
                </w:rPr>
                <w:t xml:space="preserve">Overall (Test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65" w:author="heyo" w:date="2013-07-18T13:53:00Z"/>
                <w:rFonts w:ascii="Arial" w:hAnsi="Arial" w:cs="Arial"/>
                <w:sz w:val="18"/>
                <w:szCs w:val="18"/>
              </w:rPr>
            </w:pPr>
            <w:ins w:id="266" w:author="heyo" w:date="2013-07-18T13:53:00Z">
              <w:r w:rsidRPr="004250D6">
                <w:rPr>
                  <w:rFonts w:ascii="Arial" w:hAnsi="Arial" w:cs="Arial"/>
                  <w:sz w:val="18"/>
                  <w:szCs w:val="18"/>
                </w:rPr>
                <w:t>18.8%</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67" w:author="heyo" w:date="2013-07-18T13:53:00Z"/>
                <w:rFonts w:ascii="Arial" w:hAnsi="Arial" w:cs="Arial"/>
                <w:sz w:val="18"/>
                <w:szCs w:val="18"/>
              </w:rPr>
            </w:pPr>
            <w:ins w:id="268" w:author="heyo" w:date="2013-07-18T13:53:00Z">
              <w:r w:rsidRPr="004250D6">
                <w:rPr>
                  <w:rFonts w:ascii="Arial" w:hAnsi="Arial" w:cs="Arial"/>
                  <w:sz w:val="18"/>
                  <w:szCs w:val="18"/>
                </w:rPr>
                <w:t>20.9%</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69" w:author="heyo" w:date="2013-07-18T13:53:00Z"/>
                <w:rFonts w:ascii="Arial" w:hAnsi="Arial" w:cs="Arial"/>
                <w:sz w:val="18"/>
                <w:szCs w:val="18"/>
              </w:rPr>
            </w:pPr>
            <w:ins w:id="270" w:author="heyo" w:date="2013-07-18T13:53:00Z">
              <w:r w:rsidRPr="004250D6">
                <w:rPr>
                  <w:rFonts w:ascii="Arial" w:hAnsi="Arial" w:cs="Arial"/>
                  <w:sz w:val="18"/>
                  <w:szCs w:val="18"/>
                </w:rPr>
                <w:t>20.4%</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71" w:author="heyo" w:date="2013-07-18T13:53:00Z"/>
                <w:rFonts w:ascii="Arial" w:hAnsi="Arial" w:cs="Arial"/>
                <w:sz w:val="18"/>
                <w:szCs w:val="18"/>
              </w:rPr>
            </w:pPr>
            <w:ins w:id="272" w:author="heyo" w:date="2013-07-18T13:53:00Z">
              <w:r w:rsidRPr="004250D6">
                <w:rPr>
                  <w:rFonts w:ascii="Arial" w:hAnsi="Arial" w:cs="Arial"/>
                  <w:sz w:val="18"/>
                  <w:szCs w:val="18"/>
                </w:rPr>
                <w:t>15.9%</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73" w:author="heyo" w:date="2013-07-18T13:53:00Z"/>
                <w:rFonts w:ascii="Arial" w:hAnsi="Arial" w:cs="Arial"/>
                <w:sz w:val="18"/>
                <w:szCs w:val="18"/>
              </w:rPr>
            </w:pPr>
            <w:ins w:id="274" w:author="heyo" w:date="2013-07-18T13:53:00Z">
              <w:r w:rsidRPr="004250D6">
                <w:rPr>
                  <w:rFonts w:ascii="Arial" w:hAnsi="Arial" w:cs="Arial"/>
                  <w:sz w:val="18"/>
                  <w:szCs w:val="18"/>
                </w:rPr>
                <w:t>15.7%</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75" w:author="heyo" w:date="2013-07-18T13:53:00Z"/>
                <w:rFonts w:ascii="Arial" w:hAnsi="Arial" w:cs="Arial"/>
                <w:sz w:val="18"/>
                <w:szCs w:val="18"/>
              </w:rPr>
            </w:pPr>
            <w:ins w:id="276" w:author="heyo" w:date="2013-07-18T13:53:00Z">
              <w:r w:rsidRPr="004250D6">
                <w:rPr>
                  <w:rFonts w:ascii="Arial" w:hAnsi="Arial" w:cs="Arial"/>
                  <w:sz w:val="18"/>
                  <w:szCs w:val="18"/>
                </w:rPr>
                <w:t>14.6%</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77" w:author="heyo" w:date="2013-07-18T13:53:00Z"/>
                <w:rFonts w:ascii="Arial" w:hAnsi="Arial" w:cs="Arial"/>
                <w:sz w:val="18"/>
                <w:szCs w:val="18"/>
              </w:rPr>
            </w:pPr>
            <w:ins w:id="278" w:author="heyo" w:date="2013-07-18T13:53:00Z">
              <w:r w:rsidRPr="004250D6">
                <w:rPr>
                  <w:rFonts w:ascii="Arial" w:hAnsi="Arial" w:cs="Arial"/>
                  <w:sz w:val="18"/>
                  <w:szCs w:val="18"/>
                </w:rPr>
                <w:t>14.0%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79" w:author="heyo" w:date="2013-07-18T13:53:00Z"/>
                <w:rFonts w:ascii="Arial" w:hAnsi="Arial" w:cs="Arial"/>
                <w:sz w:val="18"/>
                <w:szCs w:val="18"/>
              </w:rPr>
            </w:pPr>
            <w:ins w:id="280" w:author="heyo" w:date="2013-07-18T13:53:00Z">
              <w:r w:rsidRPr="004250D6">
                <w:rPr>
                  <w:rFonts w:ascii="Arial" w:hAnsi="Arial" w:cs="Arial"/>
                  <w:sz w:val="18"/>
                  <w:szCs w:val="18"/>
                </w:rPr>
                <w:t>21.4%</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81" w:author="heyo" w:date="2013-07-18T13:53:00Z"/>
                <w:rFonts w:ascii="Arial" w:hAnsi="Arial" w:cs="Arial"/>
                <w:sz w:val="18"/>
                <w:szCs w:val="18"/>
              </w:rPr>
            </w:pPr>
            <w:ins w:id="282" w:author="heyo" w:date="2013-07-18T13:53:00Z">
              <w:r w:rsidRPr="004250D6">
                <w:rPr>
                  <w:rFonts w:ascii="Arial" w:hAnsi="Arial" w:cs="Arial"/>
                  <w:sz w:val="18"/>
                  <w:szCs w:val="18"/>
                </w:rPr>
                <w:t>24.6%</w:t>
              </w:r>
            </w:ins>
          </w:p>
        </w:tc>
      </w:tr>
      <w:tr w:rsidR="004250D6" w:rsidRPr="004250D6" w:rsidTr="004250D6">
        <w:trPr>
          <w:trHeight w:val="240"/>
          <w:ins w:id="283"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84" w:author="heyo" w:date="2013-07-18T13:53:00Z"/>
                <w:rFonts w:ascii="Arial" w:hAnsi="Arial" w:cs="Arial"/>
                <w:b/>
                <w:bCs/>
                <w:sz w:val="18"/>
                <w:szCs w:val="18"/>
              </w:rPr>
            </w:pPr>
            <w:ins w:id="285" w:author="heyo" w:date="2013-07-18T13:53:00Z">
              <w:r w:rsidRPr="004250D6">
                <w:rPr>
                  <w:rFonts w:ascii="Arial" w:hAnsi="Arial" w:cs="Arial"/>
                  <w:b/>
                  <w:bCs/>
                  <w:sz w:val="18"/>
                  <w:szCs w:val="18"/>
                </w:rPr>
                <w:t xml:space="preserve">Overall (Ref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86" w:author="heyo" w:date="2013-07-18T13:53:00Z"/>
                <w:rFonts w:ascii="Arial" w:hAnsi="Arial" w:cs="Arial"/>
                <w:sz w:val="18"/>
                <w:szCs w:val="18"/>
              </w:rPr>
            </w:pPr>
            <w:ins w:id="287" w:author="heyo" w:date="2013-07-18T13:53:00Z">
              <w:r w:rsidRPr="004250D6">
                <w:rPr>
                  <w:rFonts w:ascii="Arial" w:hAnsi="Arial" w:cs="Arial"/>
                  <w:sz w:val="18"/>
                  <w:szCs w:val="18"/>
                </w:rPr>
                <w:t>18.7%</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88" w:author="heyo" w:date="2013-07-18T13:53:00Z"/>
                <w:rFonts w:ascii="Arial" w:hAnsi="Arial" w:cs="Arial"/>
                <w:sz w:val="18"/>
                <w:szCs w:val="18"/>
              </w:rPr>
            </w:pPr>
            <w:ins w:id="289" w:author="heyo" w:date="2013-07-18T13:53:00Z">
              <w:r w:rsidRPr="004250D6">
                <w:rPr>
                  <w:rFonts w:ascii="Arial" w:hAnsi="Arial" w:cs="Arial"/>
                  <w:sz w:val="18"/>
                  <w:szCs w:val="18"/>
                </w:rPr>
                <w:t>20.9%</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90" w:author="heyo" w:date="2013-07-18T13:53:00Z"/>
                <w:rFonts w:ascii="Arial" w:hAnsi="Arial" w:cs="Arial"/>
                <w:sz w:val="18"/>
                <w:szCs w:val="18"/>
              </w:rPr>
            </w:pPr>
            <w:ins w:id="291" w:author="heyo" w:date="2013-07-18T13:53:00Z">
              <w:r w:rsidRPr="004250D6">
                <w:rPr>
                  <w:rFonts w:ascii="Arial" w:hAnsi="Arial" w:cs="Arial"/>
                  <w:sz w:val="18"/>
                  <w:szCs w:val="18"/>
                </w:rPr>
                <w:t>20.4%</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92" w:author="heyo" w:date="2013-07-18T13:53:00Z"/>
                <w:rFonts w:ascii="Arial" w:hAnsi="Arial" w:cs="Arial"/>
                <w:sz w:val="18"/>
                <w:szCs w:val="18"/>
              </w:rPr>
            </w:pPr>
            <w:ins w:id="293" w:author="heyo" w:date="2013-07-18T13:53:00Z">
              <w:r w:rsidRPr="004250D6">
                <w:rPr>
                  <w:rFonts w:ascii="Arial" w:hAnsi="Arial" w:cs="Arial"/>
                  <w:sz w:val="18"/>
                  <w:szCs w:val="18"/>
                </w:rPr>
                <w:t>15.8%</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94" w:author="heyo" w:date="2013-07-18T13:53:00Z"/>
                <w:rFonts w:ascii="Arial" w:hAnsi="Arial" w:cs="Arial"/>
                <w:sz w:val="18"/>
                <w:szCs w:val="18"/>
              </w:rPr>
            </w:pPr>
            <w:ins w:id="295" w:author="heyo" w:date="2013-07-18T13:53:00Z">
              <w:r w:rsidRPr="004250D6">
                <w:rPr>
                  <w:rFonts w:ascii="Arial" w:hAnsi="Arial" w:cs="Arial"/>
                  <w:sz w:val="18"/>
                  <w:szCs w:val="18"/>
                </w:rPr>
                <w:t>15.7%</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96" w:author="heyo" w:date="2013-07-18T13:53:00Z"/>
                <w:rFonts w:ascii="Arial" w:hAnsi="Arial" w:cs="Arial"/>
                <w:sz w:val="18"/>
                <w:szCs w:val="18"/>
              </w:rPr>
            </w:pPr>
            <w:ins w:id="297" w:author="heyo" w:date="2013-07-18T13:53:00Z">
              <w:r w:rsidRPr="004250D6">
                <w:rPr>
                  <w:rFonts w:ascii="Arial" w:hAnsi="Arial" w:cs="Arial"/>
                  <w:sz w:val="18"/>
                  <w:szCs w:val="18"/>
                </w:rPr>
                <w:t>14.5%</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298" w:author="heyo" w:date="2013-07-18T13:53:00Z"/>
                <w:rFonts w:ascii="Arial" w:hAnsi="Arial" w:cs="Arial"/>
                <w:sz w:val="18"/>
                <w:szCs w:val="18"/>
              </w:rPr>
            </w:pPr>
            <w:ins w:id="299" w:author="heyo" w:date="2013-07-18T13:53:00Z">
              <w:r w:rsidRPr="004250D6">
                <w:rPr>
                  <w:rFonts w:ascii="Arial" w:hAnsi="Arial" w:cs="Arial"/>
                  <w:sz w:val="18"/>
                  <w:szCs w:val="18"/>
                </w:rPr>
                <w:t>14.0%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00" w:author="heyo" w:date="2013-07-18T13:53:00Z"/>
                <w:rFonts w:ascii="Arial" w:hAnsi="Arial" w:cs="Arial"/>
                <w:sz w:val="18"/>
                <w:szCs w:val="18"/>
              </w:rPr>
            </w:pPr>
            <w:ins w:id="301" w:author="heyo" w:date="2013-07-18T13:53:00Z">
              <w:r w:rsidRPr="004250D6">
                <w:rPr>
                  <w:rFonts w:ascii="Arial" w:hAnsi="Arial" w:cs="Arial"/>
                  <w:sz w:val="18"/>
                  <w:szCs w:val="18"/>
                </w:rPr>
                <w:t>21.4%</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02" w:author="heyo" w:date="2013-07-18T13:53:00Z"/>
                <w:rFonts w:ascii="Arial" w:hAnsi="Arial" w:cs="Arial"/>
                <w:sz w:val="18"/>
                <w:szCs w:val="18"/>
              </w:rPr>
            </w:pPr>
            <w:ins w:id="303" w:author="heyo" w:date="2013-07-18T13:53:00Z">
              <w:r w:rsidRPr="004250D6">
                <w:rPr>
                  <w:rFonts w:ascii="Arial" w:hAnsi="Arial" w:cs="Arial"/>
                  <w:sz w:val="18"/>
                  <w:szCs w:val="18"/>
                </w:rPr>
                <w:t>24.6%</w:t>
              </w:r>
            </w:ins>
          </w:p>
        </w:tc>
      </w:tr>
      <w:tr w:rsidR="004250D6" w:rsidRPr="004250D6" w:rsidTr="004250D6">
        <w:trPr>
          <w:trHeight w:val="240"/>
          <w:ins w:id="304" w:author="heyo" w:date="2013-07-18T13:53:00Z"/>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05" w:author="heyo" w:date="2013-07-18T13:53:00Z"/>
                <w:rFonts w:ascii="Arial" w:hAnsi="Arial" w:cs="Arial"/>
                <w:b/>
                <w:bCs/>
                <w:color w:val="7F7F7F"/>
                <w:sz w:val="18"/>
                <w:szCs w:val="18"/>
              </w:rPr>
            </w:pPr>
            <w:ins w:id="306" w:author="heyo" w:date="2013-07-18T13:53:00Z">
              <w:r w:rsidRPr="004250D6">
                <w:rPr>
                  <w:rFonts w:ascii="Arial" w:hAnsi="Arial" w:cs="Arial"/>
                  <w:b/>
                  <w:bCs/>
                  <w:color w:val="7F7F7F"/>
                  <w:sz w:val="18"/>
                  <w:szCs w:val="18"/>
                </w:rPr>
                <w:lastRenderedPageBreak/>
                <w:t xml:space="preserve">EL only (Test </w:t>
              </w:r>
              <w:proofErr w:type="spellStart"/>
              <w:r w:rsidRPr="004250D6">
                <w:rPr>
                  <w:rFonts w:ascii="Arial" w:hAnsi="Arial" w:cs="Arial"/>
                  <w:b/>
                  <w:bCs/>
                  <w:color w:val="7F7F7F"/>
                  <w:sz w:val="18"/>
                  <w:szCs w:val="18"/>
                </w:rPr>
                <w:t>vs</w:t>
              </w:r>
              <w:proofErr w:type="spellEnd"/>
              <w:r w:rsidRPr="004250D6">
                <w:rPr>
                  <w:rFonts w:ascii="Arial" w:hAnsi="Arial" w:cs="Arial"/>
                  <w:b/>
                  <w:bCs/>
                  <w:color w:val="7F7F7F"/>
                  <w:sz w:val="18"/>
                  <w:szCs w:val="18"/>
                </w:rPr>
                <w:t xml:space="preserve"> Ref)</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07" w:author="heyo" w:date="2013-07-18T13:53:00Z"/>
                <w:rFonts w:ascii="Arial" w:hAnsi="Arial" w:cs="Arial"/>
                <w:color w:val="7F7F7F"/>
                <w:sz w:val="18"/>
                <w:szCs w:val="18"/>
              </w:rPr>
            </w:pPr>
            <w:ins w:id="308"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09" w:author="heyo" w:date="2013-07-18T13:53:00Z"/>
                <w:rFonts w:ascii="Arial" w:hAnsi="Arial" w:cs="Arial"/>
                <w:color w:val="7F7F7F"/>
                <w:sz w:val="18"/>
                <w:szCs w:val="18"/>
              </w:rPr>
            </w:pPr>
            <w:ins w:id="310"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11" w:author="heyo" w:date="2013-07-18T13:53:00Z"/>
                <w:rFonts w:ascii="Arial" w:hAnsi="Arial" w:cs="Arial"/>
                <w:color w:val="7F7F7F"/>
                <w:sz w:val="18"/>
                <w:szCs w:val="18"/>
              </w:rPr>
            </w:pPr>
            <w:ins w:id="312"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13" w:author="heyo" w:date="2013-07-18T13:53:00Z"/>
                <w:rFonts w:ascii="Arial" w:hAnsi="Arial" w:cs="Arial"/>
                <w:color w:val="7F7F7F"/>
                <w:sz w:val="18"/>
                <w:szCs w:val="18"/>
              </w:rPr>
            </w:pPr>
            <w:ins w:id="314"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15" w:author="heyo" w:date="2013-07-18T13:53:00Z"/>
                <w:rFonts w:ascii="Arial" w:hAnsi="Arial" w:cs="Arial"/>
                <w:color w:val="7F7F7F"/>
                <w:sz w:val="18"/>
                <w:szCs w:val="18"/>
              </w:rPr>
            </w:pPr>
            <w:ins w:id="316"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17" w:author="heyo" w:date="2013-07-18T13:53:00Z"/>
                <w:rFonts w:ascii="Arial" w:hAnsi="Arial" w:cs="Arial"/>
                <w:color w:val="7F7F7F"/>
                <w:sz w:val="18"/>
                <w:szCs w:val="18"/>
              </w:rPr>
            </w:pPr>
            <w:ins w:id="318"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19" w:author="heyo" w:date="2013-07-18T13:53:00Z"/>
                <w:rFonts w:ascii="Arial" w:hAnsi="Arial" w:cs="Arial"/>
                <w:color w:val="7F7F7F"/>
                <w:sz w:val="18"/>
                <w:szCs w:val="18"/>
              </w:rPr>
            </w:pPr>
            <w:ins w:id="320"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21" w:author="heyo" w:date="2013-07-18T13:53:00Z"/>
                <w:rFonts w:ascii="Arial" w:hAnsi="Arial" w:cs="Arial"/>
                <w:color w:val="7F7F7F"/>
                <w:sz w:val="18"/>
                <w:szCs w:val="18"/>
              </w:rPr>
            </w:pPr>
            <w:ins w:id="322"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23" w:author="heyo" w:date="2013-07-18T13:53:00Z"/>
                <w:rFonts w:ascii="Arial" w:hAnsi="Arial" w:cs="Arial"/>
                <w:color w:val="7F7F7F"/>
                <w:sz w:val="18"/>
                <w:szCs w:val="18"/>
              </w:rPr>
            </w:pPr>
            <w:ins w:id="324" w:author="heyo" w:date="2013-07-18T13:53:00Z">
              <w:r w:rsidRPr="004250D6">
                <w:rPr>
                  <w:rFonts w:ascii="Arial" w:hAnsi="Arial" w:cs="Arial"/>
                  <w:color w:val="7F7F7F"/>
                  <w:sz w:val="18"/>
                  <w:szCs w:val="18"/>
                </w:rPr>
                <w:t>0.0%</w:t>
              </w:r>
            </w:ins>
          </w:p>
        </w:tc>
      </w:tr>
      <w:tr w:rsidR="004250D6" w:rsidRPr="004250D6" w:rsidTr="004250D6">
        <w:trPr>
          <w:trHeight w:val="240"/>
          <w:ins w:id="325" w:author="heyo" w:date="2013-07-18T13:53:00Z"/>
        </w:trPr>
        <w:tc>
          <w:tcPr>
            <w:tcW w:w="26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26" w:author="heyo" w:date="2013-07-18T13:53:00Z"/>
                <w:rFonts w:ascii="Arial" w:hAnsi="Arial" w:cs="Arial"/>
                <w:color w:val="000000"/>
                <w:sz w:val="18"/>
                <w:szCs w:val="18"/>
              </w:rPr>
            </w:pPr>
            <w:ins w:id="327" w:author="heyo" w:date="2013-07-18T13:53:00Z">
              <w:r w:rsidRPr="004250D6">
                <w:rPr>
                  <w:rFonts w:ascii="Arial" w:hAnsi="Arial" w:cs="Arial"/>
                  <w:color w:val="000000"/>
                  <w:sz w:val="18"/>
                  <w:szCs w:val="18"/>
                </w:rPr>
                <w:t>BL Match</w:t>
              </w:r>
            </w:ins>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28" w:author="heyo" w:date="2013-07-18T13:53:00Z"/>
                <w:rFonts w:ascii="Arial" w:hAnsi="Arial" w:cs="Arial"/>
                <w:color w:val="000000"/>
                <w:sz w:val="18"/>
                <w:szCs w:val="18"/>
              </w:rPr>
            </w:pPr>
            <w:ins w:id="329" w:author="heyo" w:date="2013-07-18T13:53:00Z">
              <w:r w:rsidRPr="004250D6">
                <w:rPr>
                  <w:rFonts w:ascii="Arial" w:hAnsi="Arial" w:cs="Arial"/>
                  <w:color w:val="000000"/>
                  <w:sz w:val="18"/>
                  <w:szCs w:val="18"/>
                </w:rPr>
                <w:t>Matched</w:t>
              </w:r>
            </w:ins>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0" w:author="heyo" w:date="2013-07-18T13:53:00Z"/>
                <w:rFonts w:ascii="Arial" w:hAnsi="Arial" w:cs="Arial"/>
                <w:color w:val="000000"/>
                <w:sz w:val="18"/>
                <w:szCs w:val="18"/>
              </w:rPr>
            </w:pPr>
            <w:ins w:id="331" w:author="heyo" w:date="2013-07-18T13:53:00Z">
              <w:r w:rsidRPr="004250D6">
                <w:rPr>
                  <w:rFonts w:ascii="Arial" w:hAnsi="Arial" w:cs="Arial"/>
                  <w:color w:val="000000"/>
                  <w:sz w:val="18"/>
                  <w:szCs w:val="18"/>
                </w:rPr>
                <w:t>Matched</w:t>
              </w:r>
            </w:ins>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2" w:author="heyo" w:date="2013-07-18T13:53:00Z"/>
                <w:rFonts w:ascii="Arial" w:hAnsi="Arial" w:cs="Arial"/>
                <w:color w:val="000000"/>
                <w:sz w:val="18"/>
                <w:szCs w:val="18"/>
              </w:rPr>
            </w:pPr>
            <w:ins w:id="333" w:author="heyo" w:date="2013-07-18T13:53:00Z">
              <w:r w:rsidRPr="004250D6">
                <w:rPr>
                  <w:rFonts w:ascii="Arial" w:hAnsi="Arial" w:cs="Arial"/>
                  <w:color w:val="000000"/>
                  <w:sz w:val="18"/>
                  <w:szCs w:val="18"/>
                </w:rPr>
                <w:t>Matched</w:t>
              </w:r>
            </w:ins>
          </w:p>
        </w:tc>
      </w:tr>
      <w:tr w:rsidR="004250D6" w:rsidRPr="004250D6" w:rsidTr="004250D6">
        <w:trPr>
          <w:trHeight w:val="240"/>
          <w:ins w:id="334" w:author="heyo" w:date="2013-07-18T13:53:00Z"/>
        </w:trPr>
        <w:tc>
          <w:tcPr>
            <w:tcW w:w="26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5"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7"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8"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39"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40"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41"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42"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43"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44" w:author="heyo" w:date="2013-07-18T13:53:00Z"/>
                <w:rFonts w:ascii="Arial" w:hAnsi="Arial" w:cs="Arial"/>
                <w:color w:val="000000"/>
                <w:sz w:val="18"/>
                <w:szCs w:val="18"/>
              </w:rPr>
            </w:pPr>
          </w:p>
        </w:tc>
      </w:tr>
      <w:tr w:rsidR="004250D6" w:rsidRPr="004250D6" w:rsidTr="004250D6">
        <w:trPr>
          <w:trHeight w:val="240"/>
          <w:ins w:id="345" w:author="heyo" w:date="2013-07-18T13:53:00Z"/>
        </w:trPr>
        <w:tc>
          <w:tcPr>
            <w:tcW w:w="26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46" w:author="heyo" w:date="2013-07-18T13:53:00Z"/>
                <w:rFonts w:ascii="Arial" w:hAnsi="Arial" w:cs="Arial"/>
                <w:color w:val="000000"/>
                <w:sz w:val="18"/>
                <w:szCs w:val="18"/>
              </w:rPr>
            </w:pPr>
            <w:ins w:id="347" w:author="heyo" w:date="2013-07-18T13:53:00Z">
              <w:r w:rsidRPr="004250D6">
                <w:rPr>
                  <w:rFonts w:ascii="Arial" w:hAnsi="Arial" w:cs="Arial"/>
                  <w:color w:val="000000"/>
                  <w:sz w:val="18"/>
                  <w:szCs w:val="18"/>
                </w:rPr>
                <w:t> </w:t>
              </w:r>
            </w:ins>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48" w:author="heyo" w:date="2013-07-18T13:53:00Z"/>
                <w:rFonts w:ascii="Arial" w:hAnsi="Arial" w:cs="Arial"/>
                <w:b/>
                <w:bCs/>
                <w:color w:val="000000"/>
                <w:sz w:val="18"/>
                <w:szCs w:val="18"/>
              </w:rPr>
            </w:pPr>
            <w:ins w:id="349" w:author="heyo" w:date="2013-07-18T13:53:00Z">
              <w:r w:rsidRPr="004250D6">
                <w:rPr>
                  <w:rFonts w:ascii="Arial" w:hAnsi="Arial" w:cs="Arial"/>
                  <w:b/>
                  <w:bCs/>
                  <w:color w:val="000000"/>
                  <w:sz w:val="18"/>
                  <w:szCs w:val="18"/>
                </w:rPr>
                <w:t>LD-B HEVC 2x</w:t>
              </w:r>
            </w:ins>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50" w:author="heyo" w:date="2013-07-18T13:53:00Z"/>
                <w:rFonts w:ascii="Arial" w:hAnsi="Arial" w:cs="Arial"/>
                <w:b/>
                <w:bCs/>
                <w:color w:val="000000"/>
                <w:sz w:val="18"/>
                <w:szCs w:val="18"/>
              </w:rPr>
            </w:pPr>
            <w:ins w:id="351" w:author="heyo" w:date="2013-07-18T13:53:00Z">
              <w:r w:rsidRPr="004250D6">
                <w:rPr>
                  <w:rFonts w:ascii="Arial" w:hAnsi="Arial" w:cs="Arial"/>
                  <w:b/>
                  <w:bCs/>
                  <w:color w:val="000000"/>
                  <w:sz w:val="18"/>
                  <w:szCs w:val="18"/>
                </w:rPr>
                <w:t>LD-B HEVC 1.5x</w:t>
              </w:r>
            </w:ins>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52" w:author="heyo" w:date="2013-07-18T13:53:00Z"/>
                <w:rFonts w:ascii="Arial" w:hAnsi="Arial" w:cs="Arial"/>
                <w:b/>
                <w:bCs/>
                <w:color w:val="000000"/>
                <w:sz w:val="18"/>
                <w:szCs w:val="18"/>
              </w:rPr>
            </w:pPr>
            <w:ins w:id="353" w:author="heyo" w:date="2013-07-18T13:53:00Z">
              <w:r w:rsidRPr="004250D6">
                <w:rPr>
                  <w:rFonts w:ascii="Arial" w:hAnsi="Arial" w:cs="Arial"/>
                  <w:b/>
                  <w:bCs/>
                  <w:color w:val="000000"/>
                  <w:sz w:val="18"/>
                  <w:szCs w:val="18"/>
                </w:rPr>
                <w:t>LD-B HEVC SNR</w:t>
              </w:r>
            </w:ins>
          </w:p>
        </w:tc>
      </w:tr>
      <w:tr w:rsidR="004250D6" w:rsidRPr="004250D6" w:rsidTr="004250D6">
        <w:trPr>
          <w:trHeight w:val="240"/>
          <w:ins w:id="354" w:author="heyo" w:date="2013-07-18T13:53:00Z"/>
        </w:trPr>
        <w:tc>
          <w:tcPr>
            <w:tcW w:w="26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55" w:author="heyo" w:date="2013-07-18T13:53:00Z"/>
                <w:rFonts w:ascii="Arial" w:hAnsi="Arial" w:cs="Arial"/>
                <w:color w:val="000000"/>
                <w:sz w:val="18"/>
                <w:szCs w:val="18"/>
              </w:rPr>
            </w:pPr>
            <w:ins w:id="356" w:author="heyo" w:date="2013-07-18T13:53:00Z">
              <w:r w:rsidRPr="004250D6">
                <w:rPr>
                  <w:rFonts w:ascii="Arial" w:hAnsi="Arial" w:cs="Arial"/>
                  <w:color w:val="000000"/>
                  <w:sz w:val="18"/>
                  <w:szCs w:val="18"/>
                </w:rPr>
                <w:t> </w:t>
              </w:r>
            </w:ins>
          </w:p>
        </w:tc>
        <w:tc>
          <w:tcPr>
            <w:tcW w:w="8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57" w:author="heyo" w:date="2013-07-18T13:53:00Z"/>
                <w:rFonts w:ascii="Arial" w:hAnsi="Arial" w:cs="Arial"/>
                <w:color w:val="000000"/>
                <w:sz w:val="18"/>
                <w:szCs w:val="18"/>
              </w:rPr>
            </w:pPr>
            <w:ins w:id="358"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59" w:author="heyo" w:date="2013-07-18T13:53:00Z"/>
                <w:rFonts w:ascii="Arial" w:hAnsi="Arial" w:cs="Arial"/>
                <w:color w:val="000000"/>
                <w:sz w:val="18"/>
                <w:szCs w:val="18"/>
              </w:rPr>
            </w:pPr>
            <w:ins w:id="360"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61" w:author="heyo" w:date="2013-07-18T13:53:00Z"/>
                <w:rFonts w:ascii="Arial" w:hAnsi="Arial" w:cs="Arial"/>
                <w:color w:val="000000"/>
                <w:sz w:val="18"/>
                <w:szCs w:val="18"/>
              </w:rPr>
            </w:pPr>
            <w:ins w:id="362" w:author="heyo" w:date="2013-07-18T13:53:00Z">
              <w:r w:rsidRPr="004250D6">
                <w:rPr>
                  <w:rFonts w:ascii="Arial" w:hAnsi="Arial" w:cs="Arial"/>
                  <w:color w:val="000000"/>
                  <w:sz w:val="18"/>
                  <w:szCs w:val="18"/>
                </w:rPr>
                <w:t>V</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63" w:author="heyo" w:date="2013-07-18T13:53:00Z"/>
                <w:rFonts w:ascii="Arial" w:hAnsi="Arial" w:cs="Arial"/>
                <w:color w:val="000000"/>
                <w:sz w:val="18"/>
                <w:szCs w:val="18"/>
              </w:rPr>
            </w:pPr>
            <w:ins w:id="364"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65" w:author="heyo" w:date="2013-07-18T13:53:00Z"/>
                <w:rFonts w:ascii="Arial" w:hAnsi="Arial" w:cs="Arial"/>
                <w:color w:val="000000"/>
                <w:sz w:val="18"/>
                <w:szCs w:val="18"/>
              </w:rPr>
            </w:pPr>
            <w:ins w:id="366"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67" w:author="heyo" w:date="2013-07-18T13:53:00Z"/>
                <w:rFonts w:ascii="Arial" w:hAnsi="Arial" w:cs="Arial"/>
                <w:color w:val="000000"/>
                <w:sz w:val="18"/>
                <w:szCs w:val="18"/>
              </w:rPr>
            </w:pPr>
            <w:ins w:id="368" w:author="heyo" w:date="2013-07-18T13:53:00Z">
              <w:r w:rsidRPr="004250D6">
                <w:rPr>
                  <w:rFonts w:ascii="Arial" w:hAnsi="Arial" w:cs="Arial"/>
                  <w:color w:val="000000"/>
                  <w:sz w:val="18"/>
                  <w:szCs w:val="18"/>
                </w:rPr>
                <w:t>V</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69" w:author="heyo" w:date="2013-07-18T13:53:00Z"/>
                <w:rFonts w:ascii="Arial" w:hAnsi="Arial" w:cs="Arial"/>
                <w:color w:val="000000"/>
                <w:sz w:val="18"/>
                <w:szCs w:val="18"/>
              </w:rPr>
            </w:pPr>
            <w:ins w:id="370"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71" w:author="heyo" w:date="2013-07-18T13:53:00Z"/>
                <w:rFonts w:ascii="Arial" w:hAnsi="Arial" w:cs="Arial"/>
                <w:color w:val="000000"/>
                <w:sz w:val="18"/>
                <w:szCs w:val="18"/>
              </w:rPr>
            </w:pPr>
            <w:ins w:id="372"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73" w:author="heyo" w:date="2013-07-18T13:53:00Z"/>
                <w:rFonts w:ascii="Arial" w:hAnsi="Arial" w:cs="Arial"/>
                <w:color w:val="000000"/>
                <w:sz w:val="18"/>
                <w:szCs w:val="18"/>
              </w:rPr>
            </w:pPr>
            <w:ins w:id="374" w:author="heyo" w:date="2013-07-18T13:53:00Z">
              <w:r w:rsidRPr="004250D6">
                <w:rPr>
                  <w:rFonts w:ascii="Arial" w:hAnsi="Arial" w:cs="Arial"/>
                  <w:color w:val="000000"/>
                  <w:sz w:val="18"/>
                  <w:szCs w:val="18"/>
                </w:rPr>
                <w:t>V</w:t>
              </w:r>
            </w:ins>
          </w:p>
        </w:tc>
      </w:tr>
      <w:tr w:rsidR="004250D6" w:rsidRPr="004250D6" w:rsidTr="004250D6">
        <w:trPr>
          <w:trHeight w:val="240"/>
          <w:ins w:id="375"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76" w:author="heyo" w:date="2013-07-18T13:53:00Z"/>
                <w:rFonts w:ascii="Arial" w:hAnsi="Arial" w:cs="Arial"/>
                <w:color w:val="000000"/>
                <w:sz w:val="18"/>
                <w:szCs w:val="18"/>
              </w:rPr>
            </w:pPr>
            <w:ins w:id="377" w:author="heyo" w:date="2013-07-18T13:53:00Z">
              <w:r w:rsidRPr="004250D6">
                <w:rPr>
                  <w:rFonts w:ascii="Arial" w:hAnsi="Arial" w:cs="Arial"/>
                  <w:color w:val="000000"/>
                  <w:sz w:val="18"/>
                  <w:szCs w:val="18"/>
                </w:rPr>
                <w:t>Class A</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78" w:author="heyo" w:date="2013-07-18T13:53:00Z"/>
                <w:rFonts w:ascii="Arial" w:hAnsi="Arial" w:cs="Arial"/>
                <w:color w:val="000000"/>
                <w:sz w:val="18"/>
                <w:szCs w:val="18"/>
              </w:rPr>
            </w:pPr>
            <w:ins w:id="379"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80" w:author="heyo" w:date="2013-07-18T13:53:00Z"/>
                <w:rFonts w:ascii="Arial" w:hAnsi="Arial" w:cs="Arial"/>
                <w:color w:val="000000"/>
                <w:sz w:val="18"/>
                <w:szCs w:val="18"/>
              </w:rPr>
            </w:pPr>
            <w:ins w:id="381"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82" w:author="heyo" w:date="2013-07-18T13:53:00Z"/>
                <w:rFonts w:ascii="Arial" w:hAnsi="Arial" w:cs="Arial"/>
                <w:color w:val="000000"/>
                <w:sz w:val="18"/>
                <w:szCs w:val="18"/>
              </w:rPr>
            </w:pPr>
            <w:ins w:id="383"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84" w:author="heyo" w:date="2013-07-18T13:53:00Z"/>
                <w:rFonts w:ascii="Arial" w:hAnsi="Arial" w:cs="Arial"/>
                <w:color w:val="000000"/>
                <w:sz w:val="18"/>
                <w:szCs w:val="18"/>
              </w:rPr>
            </w:pPr>
            <w:ins w:id="385"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86" w:author="heyo" w:date="2013-07-18T13:53:00Z"/>
                <w:rFonts w:ascii="Arial" w:hAnsi="Arial" w:cs="Arial"/>
                <w:color w:val="000000"/>
                <w:sz w:val="18"/>
                <w:szCs w:val="18"/>
              </w:rPr>
            </w:pPr>
            <w:ins w:id="387" w:author="heyo" w:date="2013-07-18T13:53:00Z">
              <w:r w:rsidRPr="004250D6">
                <w:rPr>
                  <w:rFonts w:ascii="Arial" w:hAnsi="Arial" w:cs="Arial"/>
                  <w:color w:val="000000"/>
                  <w:sz w:val="18"/>
                  <w:szCs w:val="18"/>
                </w:rPr>
                <w:t> </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88" w:author="heyo" w:date="2013-07-18T13:53:00Z"/>
                <w:rFonts w:ascii="Arial" w:hAnsi="Arial" w:cs="Arial"/>
                <w:color w:val="000000"/>
                <w:sz w:val="18"/>
                <w:szCs w:val="18"/>
              </w:rPr>
            </w:pPr>
            <w:ins w:id="389"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90" w:author="heyo" w:date="2013-07-18T13:53:00Z"/>
                <w:rFonts w:ascii="Arial" w:hAnsi="Arial" w:cs="Arial"/>
                <w:color w:val="000000"/>
                <w:sz w:val="18"/>
                <w:szCs w:val="18"/>
              </w:rPr>
            </w:pPr>
            <w:ins w:id="391"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92" w:author="heyo" w:date="2013-07-18T13:53:00Z"/>
                <w:rFonts w:ascii="Arial" w:hAnsi="Arial" w:cs="Arial"/>
                <w:color w:val="000000"/>
                <w:sz w:val="18"/>
                <w:szCs w:val="18"/>
              </w:rPr>
            </w:pPr>
            <w:ins w:id="393"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94" w:author="heyo" w:date="2013-07-18T13:53:00Z"/>
                <w:rFonts w:ascii="Arial" w:hAnsi="Arial" w:cs="Arial"/>
                <w:color w:val="000000"/>
                <w:sz w:val="18"/>
                <w:szCs w:val="18"/>
              </w:rPr>
            </w:pPr>
            <w:ins w:id="395" w:author="heyo" w:date="2013-07-18T13:53:00Z">
              <w:r w:rsidRPr="004250D6">
                <w:rPr>
                  <w:rFonts w:ascii="Arial" w:hAnsi="Arial" w:cs="Arial"/>
                  <w:color w:val="000000"/>
                  <w:sz w:val="18"/>
                  <w:szCs w:val="18"/>
                </w:rPr>
                <w:t>0.0%</w:t>
              </w:r>
            </w:ins>
          </w:p>
        </w:tc>
      </w:tr>
      <w:tr w:rsidR="004250D6" w:rsidRPr="004250D6" w:rsidTr="004250D6">
        <w:trPr>
          <w:trHeight w:val="240"/>
          <w:ins w:id="396"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97" w:author="heyo" w:date="2013-07-18T13:53:00Z"/>
                <w:rFonts w:ascii="Arial" w:hAnsi="Arial" w:cs="Arial"/>
                <w:color w:val="000000"/>
                <w:sz w:val="18"/>
                <w:szCs w:val="18"/>
              </w:rPr>
            </w:pPr>
            <w:ins w:id="398" w:author="heyo" w:date="2013-07-18T13:53:00Z">
              <w:r w:rsidRPr="004250D6">
                <w:rPr>
                  <w:rFonts w:ascii="Arial" w:hAnsi="Arial" w:cs="Arial"/>
                  <w:color w:val="000000"/>
                  <w:sz w:val="18"/>
                  <w:szCs w:val="18"/>
                </w:rPr>
                <w:t>Class B</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399" w:author="heyo" w:date="2013-07-18T13:53:00Z"/>
                <w:rFonts w:ascii="Arial" w:hAnsi="Arial" w:cs="Arial"/>
                <w:color w:val="000000"/>
                <w:sz w:val="18"/>
                <w:szCs w:val="18"/>
              </w:rPr>
            </w:pPr>
            <w:ins w:id="400"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01" w:author="heyo" w:date="2013-07-18T13:53:00Z"/>
                <w:rFonts w:ascii="Arial" w:hAnsi="Arial" w:cs="Arial"/>
                <w:color w:val="000000"/>
                <w:sz w:val="18"/>
                <w:szCs w:val="18"/>
              </w:rPr>
            </w:pPr>
            <w:ins w:id="402"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03" w:author="heyo" w:date="2013-07-18T13:53:00Z"/>
                <w:rFonts w:ascii="Arial" w:hAnsi="Arial" w:cs="Arial"/>
                <w:color w:val="000000"/>
                <w:sz w:val="18"/>
                <w:szCs w:val="18"/>
              </w:rPr>
            </w:pPr>
            <w:ins w:id="404" w:author="heyo" w:date="2013-07-18T13:53:00Z">
              <w:r w:rsidRPr="004250D6">
                <w:rPr>
                  <w:rFonts w:ascii="Arial" w:hAnsi="Arial" w:cs="Arial"/>
                  <w:color w:val="000000"/>
                  <w:sz w:val="18"/>
                  <w:szCs w:val="18"/>
                </w:rPr>
                <w:t>0.0%</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05" w:author="heyo" w:date="2013-07-18T13:53:00Z"/>
                <w:rFonts w:ascii="Arial" w:hAnsi="Arial" w:cs="Arial"/>
                <w:color w:val="000000"/>
                <w:sz w:val="18"/>
                <w:szCs w:val="18"/>
              </w:rPr>
            </w:pPr>
            <w:ins w:id="406"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07" w:author="heyo" w:date="2013-07-18T13:53:00Z"/>
                <w:rFonts w:ascii="Arial" w:hAnsi="Arial" w:cs="Arial"/>
                <w:color w:val="000000"/>
                <w:sz w:val="18"/>
                <w:szCs w:val="18"/>
              </w:rPr>
            </w:pPr>
            <w:ins w:id="408"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09" w:author="heyo" w:date="2013-07-18T13:53:00Z"/>
                <w:rFonts w:ascii="Arial" w:hAnsi="Arial" w:cs="Arial"/>
                <w:color w:val="000000"/>
                <w:sz w:val="18"/>
                <w:szCs w:val="18"/>
              </w:rPr>
            </w:pPr>
            <w:ins w:id="410" w:author="heyo" w:date="2013-07-18T13:53:00Z">
              <w:r w:rsidRPr="004250D6">
                <w:rPr>
                  <w:rFonts w:ascii="Arial" w:hAnsi="Arial" w:cs="Arial"/>
                  <w:color w:val="000000"/>
                  <w:sz w:val="18"/>
                  <w:szCs w:val="18"/>
                </w:rPr>
                <w:t>0.0%</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11" w:author="heyo" w:date="2013-07-18T13:53:00Z"/>
                <w:rFonts w:ascii="Arial" w:hAnsi="Arial" w:cs="Arial"/>
                <w:color w:val="000000"/>
                <w:sz w:val="18"/>
                <w:szCs w:val="18"/>
              </w:rPr>
            </w:pPr>
            <w:ins w:id="412"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13" w:author="heyo" w:date="2013-07-18T13:53:00Z"/>
                <w:rFonts w:ascii="Arial" w:hAnsi="Arial" w:cs="Arial"/>
                <w:color w:val="000000"/>
                <w:sz w:val="18"/>
                <w:szCs w:val="18"/>
              </w:rPr>
            </w:pPr>
            <w:ins w:id="414"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15" w:author="heyo" w:date="2013-07-18T13:53:00Z"/>
                <w:rFonts w:ascii="Arial" w:hAnsi="Arial" w:cs="Arial"/>
                <w:color w:val="000000"/>
                <w:sz w:val="18"/>
                <w:szCs w:val="18"/>
              </w:rPr>
            </w:pPr>
            <w:ins w:id="416" w:author="heyo" w:date="2013-07-18T13:53:00Z">
              <w:r w:rsidRPr="004250D6">
                <w:rPr>
                  <w:rFonts w:ascii="Arial" w:hAnsi="Arial" w:cs="Arial"/>
                  <w:color w:val="000000"/>
                  <w:sz w:val="18"/>
                  <w:szCs w:val="18"/>
                </w:rPr>
                <w:t>0.0%</w:t>
              </w:r>
            </w:ins>
          </w:p>
        </w:tc>
      </w:tr>
      <w:tr w:rsidR="004250D6" w:rsidRPr="004250D6" w:rsidTr="004250D6">
        <w:trPr>
          <w:trHeight w:val="240"/>
          <w:ins w:id="417"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18" w:author="heyo" w:date="2013-07-18T13:53:00Z"/>
                <w:rFonts w:ascii="Arial" w:hAnsi="Arial" w:cs="Arial"/>
                <w:b/>
                <w:bCs/>
                <w:color w:val="000000"/>
                <w:sz w:val="18"/>
                <w:szCs w:val="18"/>
              </w:rPr>
            </w:pPr>
            <w:ins w:id="419" w:author="heyo" w:date="2013-07-18T13:53:00Z">
              <w:r w:rsidRPr="004250D6">
                <w:rPr>
                  <w:rFonts w:ascii="Arial" w:hAnsi="Arial" w:cs="Arial"/>
                  <w:b/>
                  <w:bCs/>
                  <w:color w:val="000000"/>
                  <w:sz w:val="18"/>
                  <w:szCs w:val="18"/>
                </w:rPr>
                <w:t xml:space="preserve">Overall (Test </w:t>
              </w:r>
              <w:proofErr w:type="spellStart"/>
              <w:r w:rsidRPr="004250D6">
                <w:rPr>
                  <w:rFonts w:ascii="Arial" w:hAnsi="Arial" w:cs="Arial"/>
                  <w:b/>
                  <w:bCs/>
                  <w:color w:val="000000"/>
                  <w:sz w:val="18"/>
                  <w:szCs w:val="18"/>
                </w:rPr>
                <w:t>vs</w:t>
              </w:r>
              <w:proofErr w:type="spellEnd"/>
              <w:r w:rsidRPr="004250D6">
                <w:rPr>
                  <w:rFonts w:ascii="Arial" w:hAnsi="Arial" w:cs="Arial"/>
                  <w:b/>
                  <w:bCs/>
                  <w:color w:val="000000"/>
                  <w:sz w:val="18"/>
                  <w:szCs w:val="18"/>
                </w:rPr>
                <w:t xml:space="preserve"> Ref)</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20" w:author="heyo" w:date="2013-07-18T13:53:00Z"/>
                <w:rFonts w:ascii="Arial" w:hAnsi="Arial" w:cs="Arial"/>
                <w:color w:val="000000"/>
                <w:sz w:val="18"/>
                <w:szCs w:val="18"/>
              </w:rPr>
            </w:pPr>
            <w:ins w:id="421"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22" w:author="heyo" w:date="2013-07-18T13:53:00Z"/>
                <w:rFonts w:ascii="Arial" w:hAnsi="Arial" w:cs="Arial"/>
                <w:color w:val="000000"/>
                <w:sz w:val="18"/>
                <w:szCs w:val="18"/>
              </w:rPr>
            </w:pPr>
            <w:ins w:id="423"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24" w:author="heyo" w:date="2013-07-18T13:53:00Z"/>
                <w:rFonts w:ascii="Arial" w:hAnsi="Arial" w:cs="Arial"/>
                <w:color w:val="000000"/>
                <w:sz w:val="18"/>
                <w:szCs w:val="18"/>
              </w:rPr>
            </w:pPr>
            <w:ins w:id="425" w:author="heyo" w:date="2013-07-18T13:53:00Z">
              <w:r w:rsidRPr="004250D6">
                <w:rPr>
                  <w:rFonts w:ascii="Arial" w:hAnsi="Arial" w:cs="Arial"/>
                  <w:color w:val="000000"/>
                  <w:sz w:val="18"/>
                  <w:szCs w:val="18"/>
                </w:rPr>
                <w:t>0.0%</w:t>
              </w:r>
            </w:ins>
          </w:p>
        </w:tc>
        <w:tc>
          <w:tcPr>
            <w:tcW w:w="8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26" w:author="heyo" w:date="2013-07-18T13:53:00Z"/>
                <w:rFonts w:ascii="Arial" w:hAnsi="Arial" w:cs="Arial"/>
                <w:color w:val="000000"/>
                <w:sz w:val="18"/>
                <w:szCs w:val="18"/>
              </w:rPr>
            </w:pPr>
            <w:ins w:id="427"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28" w:author="heyo" w:date="2013-07-18T13:53:00Z"/>
                <w:rFonts w:ascii="Arial" w:hAnsi="Arial" w:cs="Arial"/>
                <w:color w:val="000000"/>
                <w:sz w:val="18"/>
                <w:szCs w:val="18"/>
              </w:rPr>
            </w:pPr>
            <w:ins w:id="429"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30" w:author="heyo" w:date="2013-07-18T13:53:00Z"/>
                <w:rFonts w:ascii="Arial" w:hAnsi="Arial" w:cs="Arial"/>
                <w:color w:val="000000"/>
                <w:sz w:val="18"/>
                <w:szCs w:val="18"/>
              </w:rPr>
            </w:pPr>
            <w:ins w:id="431" w:author="heyo" w:date="2013-07-18T13:53:00Z">
              <w:r w:rsidRPr="004250D6">
                <w:rPr>
                  <w:rFonts w:ascii="Arial" w:hAnsi="Arial" w:cs="Arial"/>
                  <w:color w:val="000000"/>
                  <w:sz w:val="18"/>
                  <w:szCs w:val="18"/>
                </w:rPr>
                <w:t>0.0%</w:t>
              </w:r>
            </w:ins>
          </w:p>
        </w:tc>
        <w:tc>
          <w:tcPr>
            <w:tcW w:w="8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32" w:author="heyo" w:date="2013-07-18T13:53:00Z"/>
                <w:rFonts w:ascii="Arial" w:hAnsi="Arial" w:cs="Arial"/>
                <w:color w:val="000000"/>
                <w:sz w:val="18"/>
                <w:szCs w:val="18"/>
              </w:rPr>
            </w:pPr>
            <w:ins w:id="433"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34" w:author="heyo" w:date="2013-07-18T13:53:00Z"/>
                <w:rFonts w:ascii="Arial" w:hAnsi="Arial" w:cs="Arial"/>
                <w:color w:val="000000"/>
                <w:sz w:val="18"/>
                <w:szCs w:val="18"/>
              </w:rPr>
            </w:pPr>
            <w:ins w:id="435"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36" w:author="heyo" w:date="2013-07-18T13:53:00Z"/>
                <w:rFonts w:ascii="Arial" w:hAnsi="Arial" w:cs="Arial"/>
                <w:color w:val="000000"/>
                <w:sz w:val="18"/>
                <w:szCs w:val="18"/>
              </w:rPr>
            </w:pPr>
            <w:ins w:id="437" w:author="heyo" w:date="2013-07-18T13:53:00Z">
              <w:r w:rsidRPr="004250D6">
                <w:rPr>
                  <w:rFonts w:ascii="Arial" w:hAnsi="Arial" w:cs="Arial"/>
                  <w:color w:val="000000"/>
                  <w:sz w:val="18"/>
                  <w:szCs w:val="18"/>
                </w:rPr>
                <w:t>0.0%</w:t>
              </w:r>
            </w:ins>
          </w:p>
        </w:tc>
      </w:tr>
      <w:tr w:rsidR="004250D6" w:rsidRPr="004250D6" w:rsidTr="004250D6">
        <w:trPr>
          <w:trHeight w:val="240"/>
          <w:ins w:id="438"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39" w:author="heyo" w:date="2013-07-18T13:53:00Z"/>
                <w:rFonts w:ascii="Arial" w:hAnsi="Arial" w:cs="Arial"/>
                <w:b/>
                <w:bCs/>
                <w:sz w:val="18"/>
                <w:szCs w:val="18"/>
              </w:rPr>
            </w:pPr>
            <w:ins w:id="440" w:author="heyo" w:date="2013-07-18T13:53:00Z">
              <w:r w:rsidRPr="004250D6">
                <w:rPr>
                  <w:rFonts w:ascii="Arial" w:hAnsi="Arial" w:cs="Arial"/>
                  <w:b/>
                  <w:bCs/>
                  <w:sz w:val="18"/>
                  <w:szCs w:val="18"/>
                </w:rPr>
                <w:t xml:space="preserve">Overall (Test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41" w:author="heyo" w:date="2013-07-18T13:53:00Z"/>
                <w:rFonts w:ascii="Arial" w:hAnsi="Arial" w:cs="Arial"/>
                <w:sz w:val="18"/>
                <w:szCs w:val="18"/>
              </w:rPr>
            </w:pPr>
            <w:ins w:id="442" w:author="heyo" w:date="2013-07-18T13:53:00Z">
              <w:r w:rsidRPr="004250D6">
                <w:rPr>
                  <w:rFonts w:ascii="Arial" w:hAnsi="Arial" w:cs="Arial"/>
                  <w:sz w:val="18"/>
                  <w:szCs w:val="18"/>
                </w:rPr>
                <w:t>28.3%</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43" w:author="heyo" w:date="2013-07-18T13:53:00Z"/>
                <w:rFonts w:ascii="Arial" w:hAnsi="Arial" w:cs="Arial"/>
                <w:sz w:val="18"/>
                <w:szCs w:val="18"/>
              </w:rPr>
            </w:pPr>
            <w:ins w:id="444" w:author="heyo" w:date="2013-07-18T13:53:00Z">
              <w:r w:rsidRPr="004250D6">
                <w:rPr>
                  <w:rFonts w:ascii="Arial" w:hAnsi="Arial" w:cs="Arial"/>
                  <w:sz w:val="18"/>
                  <w:szCs w:val="18"/>
                </w:rPr>
                <w:t>29.5%</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45" w:author="heyo" w:date="2013-07-18T13:53:00Z"/>
                <w:rFonts w:ascii="Arial" w:hAnsi="Arial" w:cs="Arial"/>
                <w:sz w:val="18"/>
                <w:szCs w:val="18"/>
              </w:rPr>
            </w:pPr>
            <w:ins w:id="446" w:author="heyo" w:date="2013-07-18T13:53:00Z">
              <w:r w:rsidRPr="004250D6">
                <w:rPr>
                  <w:rFonts w:ascii="Arial" w:hAnsi="Arial" w:cs="Arial"/>
                  <w:sz w:val="18"/>
                  <w:szCs w:val="18"/>
                </w:rPr>
                <w:t>30.8%</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47" w:author="heyo" w:date="2013-07-18T13:53:00Z"/>
                <w:rFonts w:ascii="Arial" w:hAnsi="Arial" w:cs="Arial"/>
                <w:sz w:val="18"/>
                <w:szCs w:val="18"/>
              </w:rPr>
            </w:pPr>
            <w:ins w:id="448" w:author="heyo" w:date="2013-07-18T13:53:00Z">
              <w:r w:rsidRPr="004250D6">
                <w:rPr>
                  <w:rFonts w:ascii="Arial" w:hAnsi="Arial" w:cs="Arial"/>
                  <w:sz w:val="18"/>
                  <w:szCs w:val="18"/>
                </w:rPr>
                <w:t>24.6%</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49" w:author="heyo" w:date="2013-07-18T13:53:00Z"/>
                <w:rFonts w:ascii="Arial" w:hAnsi="Arial" w:cs="Arial"/>
                <w:sz w:val="18"/>
                <w:szCs w:val="18"/>
              </w:rPr>
            </w:pPr>
            <w:ins w:id="450" w:author="heyo" w:date="2013-07-18T13:53:00Z">
              <w:r w:rsidRPr="004250D6">
                <w:rPr>
                  <w:rFonts w:ascii="Arial" w:hAnsi="Arial" w:cs="Arial"/>
                  <w:sz w:val="18"/>
                  <w:szCs w:val="18"/>
                </w:rPr>
                <w:t>22.5%</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51" w:author="heyo" w:date="2013-07-18T13:53:00Z"/>
                <w:rFonts w:ascii="Arial" w:hAnsi="Arial" w:cs="Arial"/>
                <w:sz w:val="18"/>
                <w:szCs w:val="18"/>
              </w:rPr>
            </w:pPr>
            <w:ins w:id="452" w:author="heyo" w:date="2013-07-18T13:53:00Z">
              <w:r w:rsidRPr="004250D6">
                <w:rPr>
                  <w:rFonts w:ascii="Arial" w:hAnsi="Arial" w:cs="Arial"/>
                  <w:sz w:val="18"/>
                  <w:szCs w:val="18"/>
                </w:rPr>
                <w:t>21.8%</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53" w:author="heyo" w:date="2013-07-18T13:53:00Z"/>
                <w:rFonts w:ascii="Arial" w:hAnsi="Arial" w:cs="Arial"/>
                <w:sz w:val="18"/>
                <w:szCs w:val="18"/>
              </w:rPr>
            </w:pPr>
            <w:ins w:id="454" w:author="heyo" w:date="2013-07-18T13:53:00Z">
              <w:r w:rsidRPr="004250D6">
                <w:rPr>
                  <w:rFonts w:ascii="Arial" w:hAnsi="Arial" w:cs="Arial"/>
                  <w:sz w:val="18"/>
                  <w:szCs w:val="18"/>
                </w:rPr>
                <w:t>24.0%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55" w:author="heyo" w:date="2013-07-18T13:53:00Z"/>
                <w:rFonts w:ascii="Arial" w:hAnsi="Arial" w:cs="Arial"/>
                <w:sz w:val="18"/>
                <w:szCs w:val="18"/>
              </w:rPr>
            </w:pPr>
            <w:ins w:id="456" w:author="heyo" w:date="2013-07-18T13:53:00Z">
              <w:r w:rsidRPr="004250D6">
                <w:rPr>
                  <w:rFonts w:ascii="Arial" w:hAnsi="Arial" w:cs="Arial"/>
                  <w:sz w:val="18"/>
                  <w:szCs w:val="18"/>
                </w:rPr>
                <w:t>26.1%</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57" w:author="heyo" w:date="2013-07-18T13:53:00Z"/>
                <w:rFonts w:ascii="Arial" w:hAnsi="Arial" w:cs="Arial"/>
                <w:sz w:val="18"/>
                <w:szCs w:val="18"/>
              </w:rPr>
            </w:pPr>
            <w:ins w:id="458" w:author="heyo" w:date="2013-07-18T13:53:00Z">
              <w:r w:rsidRPr="004250D6">
                <w:rPr>
                  <w:rFonts w:ascii="Arial" w:hAnsi="Arial" w:cs="Arial"/>
                  <w:sz w:val="18"/>
                  <w:szCs w:val="18"/>
                </w:rPr>
                <w:t>30.7%</w:t>
              </w:r>
            </w:ins>
          </w:p>
        </w:tc>
      </w:tr>
      <w:tr w:rsidR="004250D6" w:rsidRPr="004250D6" w:rsidTr="004250D6">
        <w:trPr>
          <w:trHeight w:val="240"/>
          <w:ins w:id="459"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60" w:author="heyo" w:date="2013-07-18T13:53:00Z"/>
                <w:rFonts w:ascii="Arial" w:hAnsi="Arial" w:cs="Arial"/>
                <w:b/>
                <w:bCs/>
                <w:sz w:val="18"/>
                <w:szCs w:val="18"/>
              </w:rPr>
            </w:pPr>
            <w:ins w:id="461" w:author="heyo" w:date="2013-07-18T13:53:00Z">
              <w:r w:rsidRPr="004250D6">
                <w:rPr>
                  <w:rFonts w:ascii="Arial" w:hAnsi="Arial" w:cs="Arial"/>
                  <w:b/>
                  <w:bCs/>
                  <w:sz w:val="18"/>
                  <w:szCs w:val="18"/>
                </w:rPr>
                <w:t xml:space="preserve">Overall (Ref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62" w:author="heyo" w:date="2013-07-18T13:53:00Z"/>
                <w:rFonts w:ascii="Arial" w:hAnsi="Arial" w:cs="Arial"/>
                <w:sz w:val="18"/>
                <w:szCs w:val="18"/>
              </w:rPr>
            </w:pPr>
            <w:ins w:id="463" w:author="heyo" w:date="2013-07-18T13:53:00Z">
              <w:r w:rsidRPr="004250D6">
                <w:rPr>
                  <w:rFonts w:ascii="Arial" w:hAnsi="Arial" w:cs="Arial"/>
                  <w:sz w:val="18"/>
                  <w:szCs w:val="18"/>
                </w:rPr>
                <w:t>28.2%</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64" w:author="heyo" w:date="2013-07-18T13:53:00Z"/>
                <w:rFonts w:ascii="Arial" w:hAnsi="Arial" w:cs="Arial"/>
                <w:sz w:val="18"/>
                <w:szCs w:val="18"/>
              </w:rPr>
            </w:pPr>
            <w:ins w:id="465" w:author="heyo" w:date="2013-07-18T13:53:00Z">
              <w:r w:rsidRPr="004250D6">
                <w:rPr>
                  <w:rFonts w:ascii="Arial" w:hAnsi="Arial" w:cs="Arial"/>
                  <w:sz w:val="18"/>
                  <w:szCs w:val="18"/>
                </w:rPr>
                <w:t>29.4%</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66" w:author="heyo" w:date="2013-07-18T13:53:00Z"/>
                <w:rFonts w:ascii="Arial" w:hAnsi="Arial" w:cs="Arial"/>
                <w:sz w:val="18"/>
                <w:szCs w:val="18"/>
              </w:rPr>
            </w:pPr>
            <w:ins w:id="467" w:author="heyo" w:date="2013-07-18T13:53:00Z">
              <w:r w:rsidRPr="004250D6">
                <w:rPr>
                  <w:rFonts w:ascii="Arial" w:hAnsi="Arial" w:cs="Arial"/>
                  <w:sz w:val="18"/>
                  <w:szCs w:val="18"/>
                </w:rPr>
                <w:t>30.8%</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68" w:author="heyo" w:date="2013-07-18T13:53:00Z"/>
                <w:rFonts w:ascii="Arial" w:hAnsi="Arial" w:cs="Arial"/>
                <w:sz w:val="18"/>
                <w:szCs w:val="18"/>
              </w:rPr>
            </w:pPr>
            <w:ins w:id="469" w:author="heyo" w:date="2013-07-18T13:53:00Z">
              <w:r w:rsidRPr="004250D6">
                <w:rPr>
                  <w:rFonts w:ascii="Arial" w:hAnsi="Arial" w:cs="Arial"/>
                  <w:sz w:val="18"/>
                  <w:szCs w:val="18"/>
                </w:rPr>
                <w:t>24.5%</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70" w:author="heyo" w:date="2013-07-18T13:53:00Z"/>
                <w:rFonts w:ascii="Arial" w:hAnsi="Arial" w:cs="Arial"/>
                <w:sz w:val="18"/>
                <w:szCs w:val="18"/>
              </w:rPr>
            </w:pPr>
            <w:ins w:id="471" w:author="heyo" w:date="2013-07-18T13:53:00Z">
              <w:r w:rsidRPr="004250D6">
                <w:rPr>
                  <w:rFonts w:ascii="Arial" w:hAnsi="Arial" w:cs="Arial"/>
                  <w:sz w:val="18"/>
                  <w:szCs w:val="18"/>
                </w:rPr>
                <w:t>22.4%</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72" w:author="heyo" w:date="2013-07-18T13:53:00Z"/>
                <w:rFonts w:ascii="Arial" w:hAnsi="Arial" w:cs="Arial"/>
                <w:sz w:val="18"/>
                <w:szCs w:val="18"/>
              </w:rPr>
            </w:pPr>
            <w:ins w:id="473" w:author="heyo" w:date="2013-07-18T13:53:00Z">
              <w:r w:rsidRPr="004250D6">
                <w:rPr>
                  <w:rFonts w:ascii="Arial" w:hAnsi="Arial" w:cs="Arial"/>
                  <w:sz w:val="18"/>
                  <w:szCs w:val="18"/>
                </w:rPr>
                <w:t>21.7%</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74" w:author="heyo" w:date="2013-07-18T13:53:00Z"/>
                <w:rFonts w:ascii="Arial" w:hAnsi="Arial" w:cs="Arial"/>
                <w:sz w:val="18"/>
                <w:szCs w:val="18"/>
              </w:rPr>
            </w:pPr>
            <w:ins w:id="475" w:author="heyo" w:date="2013-07-18T13:53:00Z">
              <w:r w:rsidRPr="004250D6">
                <w:rPr>
                  <w:rFonts w:ascii="Arial" w:hAnsi="Arial" w:cs="Arial"/>
                  <w:sz w:val="18"/>
                  <w:szCs w:val="18"/>
                </w:rPr>
                <w:t>24.0%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76" w:author="heyo" w:date="2013-07-18T13:53:00Z"/>
                <w:rFonts w:ascii="Arial" w:hAnsi="Arial" w:cs="Arial"/>
                <w:sz w:val="18"/>
                <w:szCs w:val="18"/>
              </w:rPr>
            </w:pPr>
            <w:ins w:id="477" w:author="heyo" w:date="2013-07-18T13:53:00Z">
              <w:r w:rsidRPr="004250D6">
                <w:rPr>
                  <w:rFonts w:ascii="Arial" w:hAnsi="Arial" w:cs="Arial"/>
                  <w:sz w:val="18"/>
                  <w:szCs w:val="18"/>
                </w:rPr>
                <w:t>26.1%</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78" w:author="heyo" w:date="2013-07-18T13:53:00Z"/>
                <w:rFonts w:ascii="Arial" w:hAnsi="Arial" w:cs="Arial"/>
                <w:sz w:val="18"/>
                <w:szCs w:val="18"/>
              </w:rPr>
            </w:pPr>
            <w:ins w:id="479" w:author="heyo" w:date="2013-07-18T13:53:00Z">
              <w:r w:rsidRPr="004250D6">
                <w:rPr>
                  <w:rFonts w:ascii="Arial" w:hAnsi="Arial" w:cs="Arial"/>
                  <w:sz w:val="18"/>
                  <w:szCs w:val="18"/>
                </w:rPr>
                <w:t>30.7%</w:t>
              </w:r>
            </w:ins>
          </w:p>
        </w:tc>
      </w:tr>
      <w:tr w:rsidR="004250D6" w:rsidRPr="004250D6" w:rsidTr="004250D6">
        <w:trPr>
          <w:trHeight w:val="240"/>
          <w:ins w:id="480" w:author="heyo" w:date="2013-07-18T13:53:00Z"/>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81" w:author="heyo" w:date="2013-07-18T13:53:00Z"/>
                <w:rFonts w:ascii="Arial" w:hAnsi="Arial" w:cs="Arial"/>
                <w:b/>
                <w:bCs/>
                <w:color w:val="7F7F7F"/>
                <w:sz w:val="18"/>
                <w:szCs w:val="18"/>
              </w:rPr>
            </w:pPr>
            <w:ins w:id="482" w:author="heyo" w:date="2013-07-18T13:53:00Z">
              <w:r w:rsidRPr="004250D6">
                <w:rPr>
                  <w:rFonts w:ascii="Arial" w:hAnsi="Arial" w:cs="Arial"/>
                  <w:b/>
                  <w:bCs/>
                  <w:color w:val="7F7F7F"/>
                  <w:sz w:val="18"/>
                  <w:szCs w:val="18"/>
                </w:rPr>
                <w:t xml:space="preserve">EL only (Test </w:t>
              </w:r>
              <w:proofErr w:type="spellStart"/>
              <w:r w:rsidRPr="004250D6">
                <w:rPr>
                  <w:rFonts w:ascii="Arial" w:hAnsi="Arial" w:cs="Arial"/>
                  <w:b/>
                  <w:bCs/>
                  <w:color w:val="7F7F7F"/>
                  <w:sz w:val="18"/>
                  <w:szCs w:val="18"/>
                </w:rPr>
                <w:t>vs</w:t>
              </w:r>
              <w:proofErr w:type="spellEnd"/>
              <w:r w:rsidRPr="004250D6">
                <w:rPr>
                  <w:rFonts w:ascii="Arial" w:hAnsi="Arial" w:cs="Arial"/>
                  <w:b/>
                  <w:bCs/>
                  <w:color w:val="7F7F7F"/>
                  <w:sz w:val="18"/>
                  <w:szCs w:val="18"/>
                </w:rPr>
                <w:t xml:space="preserve"> Ref)</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83" w:author="heyo" w:date="2013-07-18T13:53:00Z"/>
                <w:rFonts w:ascii="Arial" w:hAnsi="Arial" w:cs="Arial"/>
                <w:color w:val="7F7F7F"/>
                <w:sz w:val="18"/>
                <w:szCs w:val="18"/>
              </w:rPr>
            </w:pPr>
            <w:ins w:id="484"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85" w:author="heyo" w:date="2013-07-18T13:53:00Z"/>
                <w:rFonts w:ascii="Arial" w:hAnsi="Arial" w:cs="Arial"/>
                <w:color w:val="7F7F7F"/>
                <w:sz w:val="18"/>
                <w:szCs w:val="18"/>
              </w:rPr>
            </w:pPr>
            <w:ins w:id="486"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87" w:author="heyo" w:date="2013-07-18T13:53:00Z"/>
                <w:rFonts w:ascii="Arial" w:hAnsi="Arial" w:cs="Arial"/>
                <w:color w:val="7F7F7F"/>
                <w:sz w:val="18"/>
                <w:szCs w:val="18"/>
              </w:rPr>
            </w:pPr>
            <w:ins w:id="488"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89" w:author="heyo" w:date="2013-07-18T13:53:00Z"/>
                <w:rFonts w:ascii="Arial" w:hAnsi="Arial" w:cs="Arial"/>
                <w:color w:val="7F7F7F"/>
                <w:sz w:val="18"/>
                <w:szCs w:val="18"/>
              </w:rPr>
            </w:pPr>
            <w:ins w:id="490"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91" w:author="heyo" w:date="2013-07-18T13:53:00Z"/>
                <w:rFonts w:ascii="Arial" w:hAnsi="Arial" w:cs="Arial"/>
                <w:color w:val="7F7F7F"/>
                <w:sz w:val="18"/>
                <w:szCs w:val="18"/>
              </w:rPr>
            </w:pPr>
            <w:ins w:id="492"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93" w:author="heyo" w:date="2013-07-18T13:53:00Z"/>
                <w:rFonts w:ascii="Arial" w:hAnsi="Arial" w:cs="Arial"/>
                <w:color w:val="7F7F7F"/>
                <w:sz w:val="18"/>
                <w:szCs w:val="18"/>
              </w:rPr>
            </w:pPr>
            <w:ins w:id="494"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95" w:author="heyo" w:date="2013-07-18T13:53:00Z"/>
                <w:rFonts w:ascii="Arial" w:hAnsi="Arial" w:cs="Arial"/>
                <w:color w:val="7F7F7F"/>
                <w:sz w:val="18"/>
                <w:szCs w:val="18"/>
              </w:rPr>
            </w:pPr>
            <w:ins w:id="496"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97" w:author="heyo" w:date="2013-07-18T13:53:00Z"/>
                <w:rFonts w:ascii="Arial" w:hAnsi="Arial" w:cs="Arial"/>
                <w:color w:val="7F7F7F"/>
                <w:sz w:val="18"/>
                <w:szCs w:val="18"/>
              </w:rPr>
            </w:pPr>
            <w:ins w:id="498"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499" w:author="heyo" w:date="2013-07-18T13:53:00Z"/>
                <w:rFonts w:ascii="Arial" w:hAnsi="Arial" w:cs="Arial"/>
                <w:color w:val="7F7F7F"/>
                <w:sz w:val="18"/>
                <w:szCs w:val="18"/>
              </w:rPr>
            </w:pPr>
            <w:ins w:id="500" w:author="heyo" w:date="2013-07-18T13:53:00Z">
              <w:r w:rsidRPr="004250D6">
                <w:rPr>
                  <w:rFonts w:ascii="Arial" w:hAnsi="Arial" w:cs="Arial"/>
                  <w:color w:val="7F7F7F"/>
                  <w:sz w:val="18"/>
                  <w:szCs w:val="18"/>
                </w:rPr>
                <w:t>0.0%</w:t>
              </w:r>
            </w:ins>
          </w:p>
        </w:tc>
      </w:tr>
      <w:tr w:rsidR="004250D6" w:rsidRPr="004250D6" w:rsidTr="004250D6">
        <w:trPr>
          <w:trHeight w:val="240"/>
          <w:ins w:id="501" w:author="heyo" w:date="2013-07-18T13:53:00Z"/>
        </w:trPr>
        <w:tc>
          <w:tcPr>
            <w:tcW w:w="26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02" w:author="heyo" w:date="2013-07-18T13:53:00Z"/>
                <w:rFonts w:ascii="Arial" w:hAnsi="Arial" w:cs="Arial"/>
                <w:color w:val="000000"/>
                <w:sz w:val="18"/>
                <w:szCs w:val="18"/>
              </w:rPr>
            </w:pPr>
            <w:ins w:id="503" w:author="heyo" w:date="2013-07-18T13:53:00Z">
              <w:r w:rsidRPr="004250D6">
                <w:rPr>
                  <w:rFonts w:ascii="Arial" w:hAnsi="Arial" w:cs="Arial"/>
                  <w:color w:val="000000"/>
                  <w:sz w:val="18"/>
                  <w:szCs w:val="18"/>
                </w:rPr>
                <w:t>BL Match</w:t>
              </w:r>
            </w:ins>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04" w:author="heyo" w:date="2013-07-18T13:53:00Z"/>
                <w:rFonts w:ascii="Arial" w:hAnsi="Arial" w:cs="Arial"/>
                <w:color w:val="000000"/>
                <w:sz w:val="18"/>
                <w:szCs w:val="18"/>
              </w:rPr>
            </w:pPr>
            <w:ins w:id="505" w:author="heyo" w:date="2013-07-18T13:53:00Z">
              <w:r w:rsidRPr="004250D6">
                <w:rPr>
                  <w:rFonts w:ascii="Arial" w:hAnsi="Arial" w:cs="Arial"/>
                  <w:color w:val="000000"/>
                  <w:sz w:val="18"/>
                  <w:szCs w:val="18"/>
                </w:rPr>
                <w:t>Matched</w:t>
              </w:r>
            </w:ins>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06" w:author="heyo" w:date="2013-07-18T13:53:00Z"/>
                <w:rFonts w:ascii="Arial" w:hAnsi="Arial" w:cs="Arial"/>
                <w:color w:val="000000"/>
                <w:sz w:val="18"/>
                <w:szCs w:val="18"/>
              </w:rPr>
            </w:pPr>
            <w:ins w:id="507" w:author="heyo" w:date="2013-07-18T13:53:00Z">
              <w:r w:rsidRPr="004250D6">
                <w:rPr>
                  <w:rFonts w:ascii="Arial" w:hAnsi="Arial" w:cs="Arial"/>
                  <w:color w:val="000000"/>
                  <w:sz w:val="18"/>
                  <w:szCs w:val="18"/>
                </w:rPr>
                <w:t>Matched</w:t>
              </w:r>
            </w:ins>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08" w:author="heyo" w:date="2013-07-18T13:53:00Z"/>
                <w:rFonts w:ascii="Arial" w:hAnsi="Arial" w:cs="Arial"/>
                <w:color w:val="000000"/>
                <w:sz w:val="18"/>
                <w:szCs w:val="18"/>
              </w:rPr>
            </w:pPr>
            <w:ins w:id="509" w:author="heyo" w:date="2013-07-18T13:53:00Z">
              <w:r w:rsidRPr="004250D6">
                <w:rPr>
                  <w:rFonts w:ascii="Arial" w:hAnsi="Arial" w:cs="Arial"/>
                  <w:color w:val="000000"/>
                  <w:sz w:val="18"/>
                  <w:szCs w:val="18"/>
                </w:rPr>
                <w:t>Matched</w:t>
              </w:r>
            </w:ins>
          </w:p>
        </w:tc>
      </w:tr>
      <w:tr w:rsidR="004250D6" w:rsidRPr="004250D6" w:rsidTr="004250D6">
        <w:trPr>
          <w:trHeight w:val="240"/>
          <w:ins w:id="510" w:author="heyo" w:date="2013-07-18T13:53:00Z"/>
        </w:trPr>
        <w:tc>
          <w:tcPr>
            <w:tcW w:w="26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1"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2"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3"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4"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5"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7"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8"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19"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0" w:author="heyo" w:date="2013-07-18T13:53:00Z"/>
                <w:rFonts w:ascii="Arial" w:hAnsi="Arial" w:cs="Arial"/>
                <w:color w:val="000000"/>
                <w:sz w:val="18"/>
                <w:szCs w:val="18"/>
              </w:rPr>
            </w:pPr>
          </w:p>
        </w:tc>
      </w:tr>
      <w:tr w:rsidR="004250D6" w:rsidRPr="004250D6" w:rsidTr="004250D6">
        <w:trPr>
          <w:trHeight w:val="240"/>
          <w:ins w:id="521" w:author="heyo" w:date="2013-07-18T13:53:00Z"/>
        </w:trPr>
        <w:tc>
          <w:tcPr>
            <w:tcW w:w="26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2"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3"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4"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5"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7"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8"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29"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0"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1" w:author="heyo" w:date="2013-07-18T13:53:00Z"/>
                <w:rFonts w:ascii="Arial" w:hAnsi="Arial" w:cs="Arial"/>
                <w:color w:val="000000"/>
                <w:sz w:val="18"/>
                <w:szCs w:val="18"/>
              </w:rPr>
            </w:pPr>
          </w:p>
        </w:tc>
      </w:tr>
      <w:tr w:rsidR="004250D6" w:rsidRPr="004250D6" w:rsidTr="004250D6">
        <w:trPr>
          <w:trHeight w:val="330"/>
          <w:ins w:id="532" w:author="heyo" w:date="2013-07-18T13:53:00Z"/>
        </w:trPr>
        <w:tc>
          <w:tcPr>
            <w:tcW w:w="9800" w:type="dxa"/>
            <w:gridSpan w:val="10"/>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3" w:author="heyo" w:date="2013-07-18T13:53:00Z"/>
                <w:rFonts w:ascii="Arial" w:hAnsi="Arial" w:cs="Arial"/>
                <w:b/>
                <w:bCs/>
                <w:color w:val="000000"/>
                <w:sz w:val="24"/>
                <w:szCs w:val="24"/>
              </w:rPr>
            </w:pPr>
            <w:ins w:id="534" w:author="heyo" w:date="2013-07-18T13:53:00Z">
              <w:r w:rsidRPr="004250D6">
                <w:rPr>
                  <w:rFonts w:ascii="Arial" w:hAnsi="Arial" w:cs="Arial"/>
                  <w:b/>
                  <w:bCs/>
                  <w:color w:val="000000"/>
                  <w:sz w:val="24"/>
                  <w:szCs w:val="24"/>
                </w:rPr>
                <w:t>Optional Tests</w:t>
              </w:r>
            </w:ins>
          </w:p>
        </w:tc>
      </w:tr>
      <w:tr w:rsidR="004250D6" w:rsidRPr="004250D6" w:rsidTr="004250D6">
        <w:trPr>
          <w:trHeight w:val="240"/>
          <w:ins w:id="535" w:author="heyo" w:date="2013-07-18T13:53:00Z"/>
        </w:trPr>
        <w:tc>
          <w:tcPr>
            <w:tcW w:w="26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6"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7"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8"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39"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0"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1"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2"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3"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4" w:author="heyo" w:date="2013-07-18T13:53:00Z"/>
                <w:rFonts w:ascii="Arial" w:hAnsi="Arial" w:cs="Arial"/>
                <w:color w:val="000000"/>
                <w:sz w:val="18"/>
                <w:szCs w:val="18"/>
              </w:rPr>
            </w:pPr>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5" w:author="heyo" w:date="2013-07-18T13:53:00Z"/>
                <w:rFonts w:ascii="Arial" w:hAnsi="Arial" w:cs="Arial"/>
                <w:color w:val="000000"/>
                <w:sz w:val="18"/>
                <w:szCs w:val="18"/>
              </w:rPr>
            </w:pPr>
          </w:p>
        </w:tc>
      </w:tr>
      <w:tr w:rsidR="004250D6" w:rsidRPr="004250D6" w:rsidTr="004250D6">
        <w:trPr>
          <w:trHeight w:val="240"/>
          <w:ins w:id="546" w:author="heyo" w:date="2013-07-18T13:53:00Z"/>
        </w:trPr>
        <w:tc>
          <w:tcPr>
            <w:tcW w:w="26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7" w:author="heyo" w:date="2013-07-18T13:53:00Z"/>
                <w:rFonts w:ascii="Arial" w:hAnsi="Arial" w:cs="Arial"/>
                <w:color w:val="000000"/>
                <w:sz w:val="18"/>
                <w:szCs w:val="18"/>
              </w:rPr>
            </w:pPr>
            <w:ins w:id="548" w:author="heyo" w:date="2013-07-18T13:53:00Z">
              <w:r w:rsidRPr="004250D6">
                <w:rPr>
                  <w:rFonts w:ascii="Arial" w:hAnsi="Arial" w:cs="Arial"/>
                  <w:color w:val="000000"/>
                  <w:sz w:val="18"/>
                  <w:szCs w:val="18"/>
                </w:rPr>
                <w:t> </w:t>
              </w:r>
            </w:ins>
          </w:p>
        </w:tc>
        <w:tc>
          <w:tcPr>
            <w:tcW w:w="24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49" w:author="heyo" w:date="2013-07-18T13:53:00Z"/>
                <w:rFonts w:ascii="Arial" w:hAnsi="Arial" w:cs="Arial"/>
                <w:b/>
                <w:bCs/>
                <w:color w:val="000000"/>
                <w:sz w:val="18"/>
                <w:szCs w:val="18"/>
              </w:rPr>
            </w:pPr>
            <w:ins w:id="550" w:author="heyo" w:date="2013-07-18T13:53:00Z">
              <w:r w:rsidRPr="004250D6">
                <w:rPr>
                  <w:rFonts w:ascii="Arial" w:hAnsi="Arial" w:cs="Arial"/>
                  <w:b/>
                  <w:bCs/>
                  <w:color w:val="000000"/>
                  <w:sz w:val="18"/>
                  <w:szCs w:val="18"/>
                </w:rPr>
                <w:t>LD-P HEVC 2x</w:t>
              </w:r>
            </w:ins>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51" w:author="heyo" w:date="2013-07-18T13:53:00Z"/>
                <w:rFonts w:ascii="Arial" w:hAnsi="Arial" w:cs="Arial"/>
                <w:b/>
                <w:bCs/>
                <w:color w:val="000000"/>
                <w:sz w:val="18"/>
                <w:szCs w:val="18"/>
              </w:rPr>
            </w:pPr>
            <w:ins w:id="552" w:author="heyo" w:date="2013-07-18T13:53:00Z">
              <w:r w:rsidRPr="004250D6">
                <w:rPr>
                  <w:rFonts w:ascii="Arial" w:hAnsi="Arial" w:cs="Arial"/>
                  <w:b/>
                  <w:bCs/>
                  <w:color w:val="000000"/>
                  <w:sz w:val="18"/>
                  <w:szCs w:val="18"/>
                </w:rPr>
                <w:t>LD-P HEVC 1.5x</w:t>
              </w:r>
            </w:ins>
          </w:p>
        </w:tc>
        <w:tc>
          <w:tcPr>
            <w:tcW w:w="2400" w:type="dxa"/>
            <w:gridSpan w:val="3"/>
            <w:tcBorders>
              <w:top w:val="single" w:sz="8" w:space="0" w:color="auto"/>
              <w:left w:val="nil"/>
              <w:bottom w:val="nil"/>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53" w:author="heyo" w:date="2013-07-18T13:53:00Z"/>
                <w:rFonts w:ascii="Arial" w:hAnsi="Arial" w:cs="Arial"/>
                <w:b/>
                <w:bCs/>
                <w:color w:val="000000"/>
                <w:sz w:val="18"/>
                <w:szCs w:val="18"/>
              </w:rPr>
            </w:pPr>
            <w:ins w:id="554" w:author="heyo" w:date="2013-07-18T13:53:00Z">
              <w:r w:rsidRPr="004250D6">
                <w:rPr>
                  <w:rFonts w:ascii="Arial" w:hAnsi="Arial" w:cs="Arial"/>
                  <w:b/>
                  <w:bCs/>
                  <w:color w:val="000000"/>
                  <w:sz w:val="18"/>
                  <w:szCs w:val="18"/>
                </w:rPr>
                <w:t>LD-P HEVC SNR</w:t>
              </w:r>
            </w:ins>
          </w:p>
        </w:tc>
      </w:tr>
      <w:tr w:rsidR="004250D6" w:rsidRPr="004250D6" w:rsidTr="004250D6">
        <w:trPr>
          <w:trHeight w:val="240"/>
          <w:ins w:id="555" w:author="heyo" w:date="2013-07-18T13:53:00Z"/>
        </w:trPr>
        <w:tc>
          <w:tcPr>
            <w:tcW w:w="26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56" w:author="heyo" w:date="2013-07-18T13:53:00Z"/>
                <w:rFonts w:ascii="Arial" w:hAnsi="Arial" w:cs="Arial"/>
                <w:color w:val="000000"/>
                <w:sz w:val="18"/>
                <w:szCs w:val="18"/>
              </w:rPr>
            </w:pPr>
            <w:ins w:id="557" w:author="heyo" w:date="2013-07-18T13:53:00Z">
              <w:r w:rsidRPr="004250D6">
                <w:rPr>
                  <w:rFonts w:ascii="Arial" w:hAnsi="Arial" w:cs="Arial"/>
                  <w:color w:val="000000"/>
                  <w:sz w:val="18"/>
                  <w:szCs w:val="18"/>
                </w:rPr>
                <w:t> </w:t>
              </w:r>
            </w:ins>
          </w:p>
        </w:tc>
        <w:tc>
          <w:tcPr>
            <w:tcW w:w="8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58" w:author="heyo" w:date="2013-07-18T13:53:00Z"/>
                <w:rFonts w:ascii="Arial" w:hAnsi="Arial" w:cs="Arial"/>
                <w:color w:val="000000"/>
                <w:sz w:val="18"/>
                <w:szCs w:val="18"/>
              </w:rPr>
            </w:pPr>
            <w:ins w:id="559"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60" w:author="heyo" w:date="2013-07-18T13:53:00Z"/>
                <w:rFonts w:ascii="Arial" w:hAnsi="Arial" w:cs="Arial"/>
                <w:color w:val="000000"/>
                <w:sz w:val="18"/>
                <w:szCs w:val="18"/>
              </w:rPr>
            </w:pPr>
            <w:ins w:id="561"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62" w:author="heyo" w:date="2013-07-18T13:53:00Z"/>
                <w:rFonts w:ascii="Arial" w:hAnsi="Arial" w:cs="Arial"/>
                <w:color w:val="000000"/>
                <w:sz w:val="18"/>
                <w:szCs w:val="18"/>
              </w:rPr>
            </w:pPr>
            <w:ins w:id="563" w:author="heyo" w:date="2013-07-18T13:53:00Z">
              <w:r w:rsidRPr="004250D6">
                <w:rPr>
                  <w:rFonts w:ascii="Arial" w:hAnsi="Arial" w:cs="Arial"/>
                  <w:color w:val="000000"/>
                  <w:sz w:val="18"/>
                  <w:szCs w:val="18"/>
                </w:rPr>
                <w:t>V</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64" w:author="heyo" w:date="2013-07-18T13:53:00Z"/>
                <w:rFonts w:ascii="Arial" w:hAnsi="Arial" w:cs="Arial"/>
                <w:color w:val="000000"/>
                <w:sz w:val="18"/>
                <w:szCs w:val="18"/>
              </w:rPr>
            </w:pPr>
            <w:ins w:id="565"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66" w:author="heyo" w:date="2013-07-18T13:53:00Z"/>
                <w:rFonts w:ascii="Arial" w:hAnsi="Arial" w:cs="Arial"/>
                <w:color w:val="000000"/>
                <w:sz w:val="18"/>
                <w:szCs w:val="18"/>
              </w:rPr>
            </w:pPr>
            <w:ins w:id="567"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68" w:author="heyo" w:date="2013-07-18T13:53:00Z"/>
                <w:rFonts w:ascii="Arial" w:hAnsi="Arial" w:cs="Arial"/>
                <w:color w:val="000000"/>
                <w:sz w:val="18"/>
                <w:szCs w:val="18"/>
              </w:rPr>
            </w:pPr>
            <w:ins w:id="569" w:author="heyo" w:date="2013-07-18T13:53:00Z">
              <w:r w:rsidRPr="004250D6">
                <w:rPr>
                  <w:rFonts w:ascii="Arial" w:hAnsi="Arial" w:cs="Arial"/>
                  <w:color w:val="000000"/>
                  <w:sz w:val="18"/>
                  <w:szCs w:val="18"/>
                </w:rPr>
                <w:t>V</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70" w:author="heyo" w:date="2013-07-18T13:53:00Z"/>
                <w:rFonts w:ascii="Arial" w:hAnsi="Arial" w:cs="Arial"/>
                <w:color w:val="000000"/>
                <w:sz w:val="18"/>
                <w:szCs w:val="18"/>
              </w:rPr>
            </w:pPr>
            <w:ins w:id="571" w:author="heyo" w:date="2013-07-18T13:53:00Z">
              <w:r w:rsidRPr="004250D6">
                <w:rPr>
                  <w:rFonts w:ascii="Arial" w:hAnsi="Arial" w:cs="Arial"/>
                  <w:color w:val="000000"/>
                  <w:sz w:val="18"/>
                  <w:szCs w:val="18"/>
                </w:rPr>
                <w:t>Y</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72" w:author="heyo" w:date="2013-07-18T13:53:00Z"/>
                <w:rFonts w:ascii="Arial" w:hAnsi="Arial" w:cs="Arial"/>
                <w:color w:val="000000"/>
                <w:sz w:val="18"/>
                <w:szCs w:val="18"/>
              </w:rPr>
            </w:pPr>
            <w:ins w:id="573" w:author="heyo" w:date="2013-07-18T13:53:00Z">
              <w:r w:rsidRPr="004250D6">
                <w:rPr>
                  <w:rFonts w:ascii="Arial" w:hAnsi="Arial" w:cs="Arial"/>
                  <w:color w:val="000000"/>
                  <w:sz w:val="18"/>
                  <w:szCs w:val="18"/>
                </w:rPr>
                <w:t>U</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74" w:author="heyo" w:date="2013-07-18T13:53:00Z"/>
                <w:rFonts w:ascii="Arial" w:hAnsi="Arial" w:cs="Arial"/>
                <w:color w:val="000000"/>
                <w:sz w:val="18"/>
                <w:szCs w:val="18"/>
              </w:rPr>
            </w:pPr>
            <w:ins w:id="575" w:author="heyo" w:date="2013-07-18T13:53:00Z">
              <w:r w:rsidRPr="004250D6">
                <w:rPr>
                  <w:rFonts w:ascii="Arial" w:hAnsi="Arial" w:cs="Arial"/>
                  <w:color w:val="000000"/>
                  <w:sz w:val="18"/>
                  <w:szCs w:val="18"/>
                </w:rPr>
                <w:t>V</w:t>
              </w:r>
            </w:ins>
          </w:p>
        </w:tc>
      </w:tr>
      <w:tr w:rsidR="004250D6" w:rsidRPr="004250D6" w:rsidTr="004250D6">
        <w:trPr>
          <w:trHeight w:val="240"/>
          <w:ins w:id="576"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77" w:author="heyo" w:date="2013-07-18T13:53:00Z"/>
                <w:rFonts w:ascii="Arial" w:hAnsi="Arial" w:cs="Arial"/>
                <w:color w:val="000000"/>
                <w:sz w:val="18"/>
                <w:szCs w:val="18"/>
              </w:rPr>
            </w:pPr>
            <w:ins w:id="578" w:author="heyo" w:date="2013-07-18T13:53:00Z">
              <w:r w:rsidRPr="004250D6">
                <w:rPr>
                  <w:rFonts w:ascii="Arial" w:hAnsi="Arial" w:cs="Arial"/>
                  <w:color w:val="000000"/>
                  <w:sz w:val="18"/>
                  <w:szCs w:val="18"/>
                </w:rPr>
                <w:t>Class A</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79" w:author="heyo" w:date="2013-07-18T13:53:00Z"/>
                <w:rFonts w:ascii="Arial" w:hAnsi="Arial" w:cs="Arial"/>
                <w:color w:val="000000"/>
                <w:sz w:val="18"/>
                <w:szCs w:val="18"/>
              </w:rPr>
            </w:pPr>
            <w:ins w:id="580"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81" w:author="heyo" w:date="2013-07-18T13:53:00Z"/>
                <w:rFonts w:ascii="Arial" w:hAnsi="Arial" w:cs="Arial"/>
                <w:color w:val="000000"/>
                <w:sz w:val="18"/>
                <w:szCs w:val="18"/>
              </w:rPr>
            </w:pPr>
            <w:ins w:id="582"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83" w:author="heyo" w:date="2013-07-18T13:53:00Z"/>
                <w:rFonts w:ascii="Arial" w:hAnsi="Arial" w:cs="Arial"/>
                <w:color w:val="000000"/>
                <w:sz w:val="18"/>
                <w:szCs w:val="18"/>
              </w:rPr>
            </w:pPr>
            <w:ins w:id="584"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85" w:author="heyo" w:date="2013-07-18T13:53:00Z"/>
                <w:rFonts w:ascii="Arial" w:hAnsi="Arial" w:cs="Arial"/>
                <w:color w:val="000000"/>
                <w:sz w:val="18"/>
                <w:szCs w:val="18"/>
              </w:rPr>
            </w:pPr>
            <w:ins w:id="586"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87" w:author="heyo" w:date="2013-07-18T13:53:00Z"/>
                <w:rFonts w:ascii="Arial" w:hAnsi="Arial" w:cs="Arial"/>
                <w:color w:val="000000"/>
                <w:sz w:val="18"/>
                <w:szCs w:val="18"/>
              </w:rPr>
            </w:pPr>
            <w:ins w:id="588" w:author="heyo" w:date="2013-07-18T13:53:00Z">
              <w:r w:rsidRPr="004250D6">
                <w:rPr>
                  <w:rFonts w:ascii="Arial" w:hAnsi="Arial" w:cs="Arial"/>
                  <w:color w:val="000000"/>
                  <w:sz w:val="18"/>
                  <w:szCs w:val="18"/>
                </w:rPr>
                <w:t> </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89" w:author="heyo" w:date="2013-07-18T13:53:00Z"/>
                <w:rFonts w:ascii="Arial" w:hAnsi="Arial" w:cs="Arial"/>
                <w:color w:val="000000"/>
                <w:sz w:val="18"/>
                <w:szCs w:val="18"/>
              </w:rPr>
            </w:pPr>
            <w:ins w:id="590" w:author="heyo" w:date="2013-07-18T13:53:00Z">
              <w:r w:rsidRPr="004250D6">
                <w:rPr>
                  <w:rFonts w:ascii="Arial" w:hAnsi="Arial" w:cs="Arial"/>
                  <w:color w:val="000000"/>
                  <w:sz w:val="18"/>
                  <w:szCs w:val="18"/>
                </w:rPr>
                <w:t> </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91" w:author="heyo" w:date="2013-07-18T13:53:00Z"/>
                <w:rFonts w:ascii="Arial" w:hAnsi="Arial" w:cs="Arial"/>
                <w:color w:val="000000"/>
                <w:sz w:val="18"/>
                <w:szCs w:val="18"/>
              </w:rPr>
            </w:pPr>
            <w:ins w:id="592"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93" w:author="heyo" w:date="2013-07-18T13:53:00Z"/>
                <w:rFonts w:ascii="Arial" w:hAnsi="Arial" w:cs="Arial"/>
                <w:color w:val="000000"/>
                <w:sz w:val="18"/>
                <w:szCs w:val="18"/>
              </w:rPr>
            </w:pPr>
            <w:ins w:id="594"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95" w:author="heyo" w:date="2013-07-18T13:53:00Z"/>
                <w:rFonts w:ascii="Arial" w:hAnsi="Arial" w:cs="Arial"/>
                <w:color w:val="000000"/>
                <w:sz w:val="18"/>
                <w:szCs w:val="18"/>
              </w:rPr>
            </w:pPr>
            <w:ins w:id="596" w:author="heyo" w:date="2013-07-18T13:53:00Z">
              <w:r w:rsidRPr="004250D6">
                <w:rPr>
                  <w:rFonts w:ascii="Arial" w:hAnsi="Arial" w:cs="Arial"/>
                  <w:color w:val="000000"/>
                  <w:sz w:val="18"/>
                  <w:szCs w:val="18"/>
                </w:rPr>
                <w:t>0.0%</w:t>
              </w:r>
            </w:ins>
          </w:p>
        </w:tc>
      </w:tr>
      <w:tr w:rsidR="004250D6" w:rsidRPr="004250D6" w:rsidTr="004250D6">
        <w:trPr>
          <w:trHeight w:val="240"/>
          <w:ins w:id="597"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598" w:author="heyo" w:date="2013-07-18T13:53:00Z"/>
                <w:rFonts w:ascii="Arial" w:hAnsi="Arial" w:cs="Arial"/>
                <w:color w:val="000000"/>
                <w:sz w:val="18"/>
                <w:szCs w:val="18"/>
              </w:rPr>
            </w:pPr>
            <w:ins w:id="599" w:author="heyo" w:date="2013-07-18T13:53:00Z">
              <w:r w:rsidRPr="004250D6">
                <w:rPr>
                  <w:rFonts w:ascii="Arial" w:hAnsi="Arial" w:cs="Arial"/>
                  <w:color w:val="000000"/>
                  <w:sz w:val="18"/>
                  <w:szCs w:val="18"/>
                </w:rPr>
                <w:t>Class B</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00" w:author="heyo" w:date="2013-07-18T13:53:00Z"/>
                <w:rFonts w:ascii="Arial" w:hAnsi="Arial" w:cs="Arial"/>
                <w:color w:val="000000"/>
                <w:sz w:val="18"/>
                <w:szCs w:val="18"/>
              </w:rPr>
            </w:pPr>
            <w:ins w:id="601"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02" w:author="heyo" w:date="2013-07-18T13:53:00Z"/>
                <w:rFonts w:ascii="Arial" w:hAnsi="Arial" w:cs="Arial"/>
                <w:color w:val="000000"/>
                <w:sz w:val="18"/>
                <w:szCs w:val="18"/>
              </w:rPr>
            </w:pPr>
            <w:ins w:id="603"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04" w:author="heyo" w:date="2013-07-18T13:53:00Z"/>
                <w:rFonts w:ascii="Arial" w:hAnsi="Arial" w:cs="Arial"/>
                <w:color w:val="000000"/>
                <w:sz w:val="18"/>
                <w:szCs w:val="18"/>
              </w:rPr>
            </w:pPr>
            <w:ins w:id="605" w:author="heyo" w:date="2013-07-18T13:53:00Z">
              <w:r w:rsidRPr="004250D6">
                <w:rPr>
                  <w:rFonts w:ascii="Arial" w:hAnsi="Arial" w:cs="Arial"/>
                  <w:color w:val="000000"/>
                  <w:sz w:val="18"/>
                  <w:szCs w:val="18"/>
                </w:rPr>
                <w:t>0.0%</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06" w:author="heyo" w:date="2013-07-18T13:53:00Z"/>
                <w:rFonts w:ascii="Arial" w:hAnsi="Arial" w:cs="Arial"/>
                <w:color w:val="000000"/>
                <w:sz w:val="18"/>
                <w:szCs w:val="18"/>
              </w:rPr>
            </w:pPr>
            <w:ins w:id="607"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08" w:author="heyo" w:date="2013-07-18T13:53:00Z"/>
                <w:rFonts w:ascii="Arial" w:hAnsi="Arial" w:cs="Arial"/>
                <w:color w:val="000000"/>
                <w:sz w:val="18"/>
                <w:szCs w:val="18"/>
              </w:rPr>
            </w:pPr>
            <w:ins w:id="609"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10" w:author="heyo" w:date="2013-07-18T13:53:00Z"/>
                <w:rFonts w:ascii="Arial" w:hAnsi="Arial" w:cs="Arial"/>
                <w:color w:val="000000"/>
                <w:sz w:val="18"/>
                <w:szCs w:val="18"/>
              </w:rPr>
            </w:pPr>
            <w:ins w:id="611" w:author="heyo" w:date="2013-07-18T13:53:00Z">
              <w:r w:rsidRPr="004250D6">
                <w:rPr>
                  <w:rFonts w:ascii="Arial" w:hAnsi="Arial" w:cs="Arial"/>
                  <w:color w:val="000000"/>
                  <w:sz w:val="18"/>
                  <w:szCs w:val="18"/>
                </w:rPr>
                <w:t>0.0%</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12" w:author="heyo" w:date="2013-07-18T13:53:00Z"/>
                <w:rFonts w:ascii="Arial" w:hAnsi="Arial" w:cs="Arial"/>
                <w:color w:val="000000"/>
                <w:sz w:val="18"/>
                <w:szCs w:val="18"/>
              </w:rPr>
            </w:pPr>
            <w:ins w:id="613" w:author="heyo" w:date="2013-07-18T13:53:00Z">
              <w:r w:rsidRPr="004250D6">
                <w:rPr>
                  <w:rFonts w:ascii="Arial" w:hAnsi="Arial" w:cs="Arial"/>
                  <w:color w:val="000000"/>
                  <w:sz w:val="18"/>
                  <w:szCs w:val="18"/>
                </w:rPr>
                <w:t>0.0%</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14" w:author="heyo" w:date="2013-07-18T13:53:00Z"/>
                <w:rFonts w:ascii="Arial" w:hAnsi="Arial" w:cs="Arial"/>
                <w:color w:val="000000"/>
                <w:sz w:val="18"/>
                <w:szCs w:val="18"/>
              </w:rPr>
            </w:pPr>
            <w:ins w:id="615" w:author="heyo" w:date="2013-07-18T13:53:00Z">
              <w:r w:rsidRPr="004250D6">
                <w:rPr>
                  <w:rFonts w:ascii="Arial" w:hAnsi="Arial" w:cs="Arial"/>
                  <w:color w:val="000000"/>
                  <w:sz w:val="18"/>
                  <w:szCs w:val="18"/>
                </w:rPr>
                <w:t>0.0%</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16" w:author="heyo" w:date="2013-07-18T13:53:00Z"/>
                <w:rFonts w:ascii="Arial" w:hAnsi="Arial" w:cs="Arial"/>
                <w:color w:val="000000"/>
                <w:sz w:val="18"/>
                <w:szCs w:val="18"/>
              </w:rPr>
            </w:pPr>
            <w:ins w:id="617" w:author="heyo" w:date="2013-07-18T13:53:00Z">
              <w:r w:rsidRPr="004250D6">
                <w:rPr>
                  <w:rFonts w:ascii="Arial" w:hAnsi="Arial" w:cs="Arial"/>
                  <w:color w:val="000000"/>
                  <w:sz w:val="18"/>
                  <w:szCs w:val="18"/>
                </w:rPr>
                <w:t>0.0%</w:t>
              </w:r>
            </w:ins>
          </w:p>
        </w:tc>
      </w:tr>
      <w:tr w:rsidR="004250D6" w:rsidRPr="004250D6" w:rsidTr="004250D6">
        <w:trPr>
          <w:trHeight w:val="240"/>
          <w:ins w:id="618" w:author="heyo" w:date="2013-07-18T13:53:00Z"/>
        </w:trPr>
        <w:tc>
          <w:tcPr>
            <w:tcW w:w="2600" w:type="dxa"/>
            <w:tcBorders>
              <w:top w:val="single" w:sz="8" w:space="0" w:color="auto"/>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19" w:author="heyo" w:date="2013-07-18T13:53:00Z"/>
                <w:rFonts w:ascii="Arial" w:hAnsi="Arial" w:cs="Arial"/>
                <w:b/>
                <w:bCs/>
                <w:color w:val="000000"/>
                <w:sz w:val="18"/>
                <w:szCs w:val="18"/>
              </w:rPr>
            </w:pPr>
            <w:ins w:id="620" w:author="heyo" w:date="2013-07-18T13:53:00Z">
              <w:r w:rsidRPr="004250D6">
                <w:rPr>
                  <w:rFonts w:ascii="Arial" w:hAnsi="Arial" w:cs="Arial"/>
                  <w:b/>
                  <w:bCs/>
                  <w:color w:val="000000"/>
                  <w:sz w:val="18"/>
                  <w:szCs w:val="18"/>
                </w:rPr>
                <w:t xml:space="preserve">Overall (Test </w:t>
              </w:r>
              <w:proofErr w:type="spellStart"/>
              <w:r w:rsidRPr="004250D6">
                <w:rPr>
                  <w:rFonts w:ascii="Arial" w:hAnsi="Arial" w:cs="Arial"/>
                  <w:b/>
                  <w:bCs/>
                  <w:color w:val="000000"/>
                  <w:sz w:val="18"/>
                  <w:szCs w:val="18"/>
                </w:rPr>
                <w:t>vs</w:t>
              </w:r>
              <w:proofErr w:type="spellEnd"/>
              <w:r w:rsidRPr="004250D6">
                <w:rPr>
                  <w:rFonts w:ascii="Arial" w:hAnsi="Arial" w:cs="Arial"/>
                  <w:b/>
                  <w:bCs/>
                  <w:color w:val="000000"/>
                  <w:sz w:val="18"/>
                  <w:szCs w:val="18"/>
                </w:rPr>
                <w:t xml:space="preserve"> Ref)</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21" w:author="heyo" w:date="2013-07-18T13:53:00Z"/>
                <w:rFonts w:ascii="Arial" w:hAnsi="Arial" w:cs="Arial"/>
                <w:color w:val="000000"/>
                <w:sz w:val="18"/>
                <w:szCs w:val="18"/>
              </w:rPr>
            </w:pPr>
            <w:ins w:id="622"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23" w:author="heyo" w:date="2013-07-18T13:53:00Z"/>
                <w:rFonts w:ascii="Arial" w:hAnsi="Arial" w:cs="Arial"/>
                <w:color w:val="000000"/>
                <w:sz w:val="18"/>
                <w:szCs w:val="18"/>
              </w:rPr>
            </w:pPr>
            <w:ins w:id="624"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25" w:author="heyo" w:date="2013-07-18T13:53:00Z"/>
                <w:rFonts w:ascii="Arial" w:hAnsi="Arial" w:cs="Arial"/>
                <w:color w:val="000000"/>
                <w:sz w:val="18"/>
                <w:szCs w:val="18"/>
              </w:rPr>
            </w:pPr>
            <w:ins w:id="626" w:author="heyo" w:date="2013-07-18T13:53:00Z">
              <w:r w:rsidRPr="004250D6">
                <w:rPr>
                  <w:rFonts w:ascii="Arial" w:hAnsi="Arial" w:cs="Arial"/>
                  <w:color w:val="000000"/>
                  <w:sz w:val="18"/>
                  <w:szCs w:val="18"/>
                </w:rPr>
                <w:t>0.0%</w:t>
              </w:r>
            </w:ins>
          </w:p>
        </w:tc>
        <w:tc>
          <w:tcPr>
            <w:tcW w:w="8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27" w:author="heyo" w:date="2013-07-18T13:53:00Z"/>
                <w:rFonts w:ascii="Arial" w:hAnsi="Arial" w:cs="Arial"/>
                <w:color w:val="000000"/>
                <w:sz w:val="18"/>
                <w:szCs w:val="18"/>
              </w:rPr>
            </w:pPr>
            <w:ins w:id="628"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29" w:author="heyo" w:date="2013-07-18T13:53:00Z"/>
                <w:rFonts w:ascii="Arial" w:hAnsi="Arial" w:cs="Arial"/>
                <w:color w:val="000000"/>
                <w:sz w:val="18"/>
                <w:szCs w:val="18"/>
              </w:rPr>
            </w:pPr>
            <w:ins w:id="630"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31" w:author="heyo" w:date="2013-07-18T13:53:00Z"/>
                <w:rFonts w:ascii="Arial" w:hAnsi="Arial" w:cs="Arial"/>
                <w:color w:val="000000"/>
                <w:sz w:val="18"/>
                <w:szCs w:val="18"/>
              </w:rPr>
            </w:pPr>
            <w:ins w:id="632" w:author="heyo" w:date="2013-07-18T13:53:00Z">
              <w:r w:rsidRPr="004250D6">
                <w:rPr>
                  <w:rFonts w:ascii="Arial" w:hAnsi="Arial" w:cs="Arial"/>
                  <w:color w:val="000000"/>
                  <w:sz w:val="18"/>
                  <w:szCs w:val="18"/>
                </w:rPr>
                <w:t>0.0%</w:t>
              </w:r>
            </w:ins>
          </w:p>
        </w:tc>
        <w:tc>
          <w:tcPr>
            <w:tcW w:w="800" w:type="dxa"/>
            <w:tcBorders>
              <w:top w:val="single" w:sz="8" w:space="0" w:color="auto"/>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33" w:author="heyo" w:date="2013-07-18T13:53:00Z"/>
                <w:rFonts w:ascii="Arial" w:hAnsi="Arial" w:cs="Arial"/>
                <w:color w:val="000000"/>
                <w:sz w:val="18"/>
                <w:szCs w:val="18"/>
              </w:rPr>
            </w:pPr>
            <w:ins w:id="634"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35" w:author="heyo" w:date="2013-07-18T13:53:00Z"/>
                <w:rFonts w:ascii="Arial" w:hAnsi="Arial" w:cs="Arial"/>
                <w:color w:val="000000"/>
                <w:sz w:val="18"/>
                <w:szCs w:val="18"/>
              </w:rPr>
            </w:pPr>
            <w:ins w:id="636" w:author="heyo" w:date="2013-07-18T13:53:00Z">
              <w:r w:rsidRPr="004250D6">
                <w:rPr>
                  <w:rFonts w:ascii="Arial" w:hAnsi="Arial" w:cs="Arial"/>
                  <w:color w:val="000000"/>
                  <w:sz w:val="18"/>
                  <w:szCs w:val="18"/>
                </w:rPr>
                <w:t>0.0%</w:t>
              </w:r>
            </w:ins>
          </w:p>
        </w:tc>
        <w:tc>
          <w:tcPr>
            <w:tcW w:w="800" w:type="dxa"/>
            <w:tcBorders>
              <w:top w:val="single" w:sz="8" w:space="0" w:color="auto"/>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37" w:author="heyo" w:date="2013-07-18T13:53:00Z"/>
                <w:rFonts w:ascii="Arial" w:hAnsi="Arial" w:cs="Arial"/>
                <w:color w:val="000000"/>
                <w:sz w:val="18"/>
                <w:szCs w:val="18"/>
              </w:rPr>
            </w:pPr>
            <w:ins w:id="638" w:author="heyo" w:date="2013-07-18T13:53:00Z">
              <w:r w:rsidRPr="004250D6">
                <w:rPr>
                  <w:rFonts w:ascii="Arial" w:hAnsi="Arial" w:cs="Arial"/>
                  <w:color w:val="000000"/>
                  <w:sz w:val="18"/>
                  <w:szCs w:val="18"/>
                </w:rPr>
                <w:t>0.0%</w:t>
              </w:r>
            </w:ins>
          </w:p>
        </w:tc>
      </w:tr>
      <w:tr w:rsidR="004250D6" w:rsidRPr="004250D6" w:rsidTr="004250D6">
        <w:trPr>
          <w:trHeight w:val="240"/>
          <w:ins w:id="639"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40" w:author="heyo" w:date="2013-07-18T13:53:00Z"/>
                <w:rFonts w:ascii="Arial" w:hAnsi="Arial" w:cs="Arial"/>
                <w:b/>
                <w:bCs/>
                <w:sz w:val="18"/>
                <w:szCs w:val="18"/>
              </w:rPr>
            </w:pPr>
            <w:ins w:id="641" w:author="heyo" w:date="2013-07-18T13:53:00Z">
              <w:r w:rsidRPr="004250D6">
                <w:rPr>
                  <w:rFonts w:ascii="Arial" w:hAnsi="Arial" w:cs="Arial"/>
                  <w:b/>
                  <w:bCs/>
                  <w:sz w:val="18"/>
                  <w:szCs w:val="18"/>
                </w:rPr>
                <w:t xml:space="preserve">Overall (Test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42" w:author="heyo" w:date="2013-07-18T13:53:00Z"/>
                <w:rFonts w:ascii="Arial" w:hAnsi="Arial" w:cs="Arial"/>
                <w:sz w:val="18"/>
                <w:szCs w:val="18"/>
              </w:rPr>
            </w:pPr>
            <w:ins w:id="643" w:author="heyo" w:date="2013-07-18T13:53:00Z">
              <w:r w:rsidRPr="004250D6">
                <w:rPr>
                  <w:rFonts w:ascii="Arial" w:hAnsi="Arial" w:cs="Arial"/>
                  <w:sz w:val="18"/>
                  <w:szCs w:val="18"/>
                </w:rPr>
                <w:t>26.3%</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44" w:author="heyo" w:date="2013-07-18T13:53:00Z"/>
                <w:rFonts w:ascii="Arial" w:hAnsi="Arial" w:cs="Arial"/>
                <w:sz w:val="18"/>
                <w:szCs w:val="18"/>
              </w:rPr>
            </w:pPr>
            <w:ins w:id="645" w:author="heyo" w:date="2013-07-18T13:53:00Z">
              <w:r w:rsidRPr="004250D6">
                <w:rPr>
                  <w:rFonts w:ascii="Arial" w:hAnsi="Arial" w:cs="Arial"/>
                  <w:sz w:val="18"/>
                  <w:szCs w:val="18"/>
                </w:rPr>
                <w:t>29.4%</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46" w:author="heyo" w:date="2013-07-18T13:53:00Z"/>
                <w:rFonts w:ascii="Arial" w:hAnsi="Arial" w:cs="Arial"/>
                <w:sz w:val="18"/>
                <w:szCs w:val="18"/>
              </w:rPr>
            </w:pPr>
            <w:ins w:id="647" w:author="heyo" w:date="2013-07-18T13:53:00Z">
              <w:r w:rsidRPr="004250D6">
                <w:rPr>
                  <w:rFonts w:ascii="Arial" w:hAnsi="Arial" w:cs="Arial"/>
                  <w:sz w:val="18"/>
                  <w:szCs w:val="18"/>
                </w:rPr>
                <w:t>30.9%</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48" w:author="heyo" w:date="2013-07-18T13:53:00Z"/>
                <w:rFonts w:ascii="Arial" w:hAnsi="Arial" w:cs="Arial"/>
                <w:sz w:val="18"/>
                <w:szCs w:val="18"/>
              </w:rPr>
            </w:pPr>
            <w:ins w:id="649" w:author="heyo" w:date="2013-07-18T13:53:00Z">
              <w:r w:rsidRPr="004250D6">
                <w:rPr>
                  <w:rFonts w:ascii="Arial" w:hAnsi="Arial" w:cs="Arial"/>
                  <w:sz w:val="18"/>
                  <w:szCs w:val="18"/>
                </w:rPr>
                <w:t>22.6%</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50" w:author="heyo" w:date="2013-07-18T13:53:00Z"/>
                <w:rFonts w:ascii="Arial" w:hAnsi="Arial" w:cs="Arial"/>
                <w:sz w:val="18"/>
                <w:szCs w:val="18"/>
              </w:rPr>
            </w:pPr>
            <w:ins w:id="651" w:author="heyo" w:date="2013-07-18T13:53:00Z">
              <w:r w:rsidRPr="004250D6">
                <w:rPr>
                  <w:rFonts w:ascii="Arial" w:hAnsi="Arial" w:cs="Arial"/>
                  <w:sz w:val="18"/>
                  <w:szCs w:val="18"/>
                </w:rPr>
                <w:t>22.9%</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52" w:author="heyo" w:date="2013-07-18T13:53:00Z"/>
                <w:rFonts w:ascii="Arial" w:hAnsi="Arial" w:cs="Arial"/>
                <w:sz w:val="18"/>
                <w:szCs w:val="18"/>
              </w:rPr>
            </w:pPr>
            <w:ins w:id="653" w:author="heyo" w:date="2013-07-18T13:53:00Z">
              <w:r w:rsidRPr="004250D6">
                <w:rPr>
                  <w:rFonts w:ascii="Arial" w:hAnsi="Arial" w:cs="Arial"/>
                  <w:sz w:val="18"/>
                  <w:szCs w:val="18"/>
                </w:rPr>
                <w:t>22.6%</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54" w:author="heyo" w:date="2013-07-18T13:53:00Z"/>
                <w:rFonts w:ascii="Arial" w:hAnsi="Arial" w:cs="Arial"/>
                <w:sz w:val="18"/>
                <w:szCs w:val="18"/>
              </w:rPr>
            </w:pPr>
            <w:ins w:id="655" w:author="heyo" w:date="2013-07-18T13:53:00Z">
              <w:r w:rsidRPr="004250D6">
                <w:rPr>
                  <w:rFonts w:ascii="Arial" w:hAnsi="Arial" w:cs="Arial"/>
                  <w:sz w:val="18"/>
                  <w:szCs w:val="18"/>
                </w:rPr>
                <w:t>23.2%</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56" w:author="heyo" w:date="2013-07-18T13:53:00Z"/>
                <w:rFonts w:ascii="Arial" w:hAnsi="Arial" w:cs="Arial"/>
                <w:sz w:val="18"/>
                <w:szCs w:val="18"/>
              </w:rPr>
            </w:pPr>
            <w:ins w:id="657" w:author="heyo" w:date="2013-07-18T13:53:00Z">
              <w:r w:rsidRPr="004250D6">
                <w:rPr>
                  <w:rFonts w:ascii="Arial" w:hAnsi="Arial" w:cs="Arial"/>
                  <w:sz w:val="18"/>
                  <w:szCs w:val="18"/>
                </w:rPr>
                <w:t>26.7%</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58" w:author="heyo" w:date="2013-07-18T13:53:00Z"/>
                <w:rFonts w:ascii="Arial" w:hAnsi="Arial" w:cs="Arial"/>
                <w:sz w:val="18"/>
                <w:szCs w:val="18"/>
              </w:rPr>
            </w:pPr>
            <w:ins w:id="659" w:author="heyo" w:date="2013-07-18T13:53:00Z">
              <w:r w:rsidRPr="004250D6">
                <w:rPr>
                  <w:rFonts w:ascii="Arial" w:hAnsi="Arial" w:cs="Arial"/>
                  <w:sz w:val="18"/>
                  <w:szCs w:val="18"/>
                </w:rPr>
                <w:t>31.6%</w:t>
              </w:r>
            </w:ins>
          </w:p>
        </w:tc>
      </w:tr>
      <w:tr w:rsidR="004250D6" w:rsidRPr="004250D6" w:rsidTr="004250D6">
        <w:trPr>
          <w:trHeight w:val="240"/>
          <w:ins w:id="660" w:author="heyo" w:date="2013-07-18T13:53:00Z"/>
        </w:trPr>
        <w:tc>
          <w:tcPr>
            <w:tcW w:w="2600" w:type="dxa"/>
            <w:tcBorders>
              <w:top w:val="nil"/>
              <w:left w:val="single" w:sz="8" w:space="0" w:color="auto"/>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61" w:author="heyo" w:date="2013-07-18T13:53:00Z"/>
                <w:rFonts w:ascii="Arial" w:hAnsi="Arial" w:cs="Arial"/>
                <w:b/>
                <w:bCs/>
                <w:sz w:val="18"/>
                <w:szCs w:val="18"/>
              </w:rPr>
            </w:pPr>
            <w:ins w:id="662" w:author="heyo" w:date="2013-07-18T13:53:00Z">
              <w:r w:rsidRPr="004250D6">
                <w:rPr>
                  <w:rFonts w:ascii="Arial" w:hAnsi="Arial" w:cs="Arial"/>
                  <w:b/>
                  <w:bCs/>
                  <w:sz w:val="18"/>
                  <w:szCs w:val="18"/>
                </w:rPr>
                <w:t xml:space="preserve">Overall (Ref </w:t>
              </w:r>
              <w:proofErr w:type="spellStart"/>
              <w:r w:rsidRPr="004250D6">
                <w:rPr>
                  <w:rFonts w:ascii="Arial" w:hAnsi="Arial" w:cs="Arial"/>
                  <w:b/>
                  <w:bCs/>
                  <w:sz w:val="18"/>
                  <w:szCs w:val="18"/>
                </w:rPr>
                <w:t>vs</w:t>
              </w:r>
              <w:proofErr w:type="spellEnd"/>
              <w:r w:rsidRPr="004250D6">
                <w:rPr>
                  <w:rFonts w:ascii="Arial" w:hAnsi="Arial" w:cs="Arial"/>
                  <w:b/>
                  <w:bCs/>
                  <w:sz w:val="18"/>
                  <w:szCs w:val="18"/>
                </w:rPr>
                <w:t xml:space="preserve"> single layer)</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63" w:author="heyo" w:date="2013-07-18T13:53:00Z"/>
                <w:rFonts w:ascii="Arial" w:hAnsi="Arial" w:cs="Arial"/>
                <w:sz w:val="18"/>
                <w:szCs w:val="18"/>
              </w:rPr>
            </w:pPr>
            <w:ins w:id="664" w:author="heyo" w:date="2013-07-18T13:53:00Z">
              <w:r w:rsidRPr="004250D6">
                <w:rPr>
                  <w:rFonts w:ascii="Arial" w:hAnsi="Arial" w:cs="Arial"/>
                  <w:sz w:val="18"/>
                  <w:szCs w:val="18"/>
                </w:rPr>
                <w:t>26.3%</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65" w:author="heyo" w:date="2013-07-18T13:53:00Z"/>
                <w:rFonts w:ascii="Arial" w:hAnsi="Arial" w:cs="Arial"/>
                <w:sz w:val="18"/>
                <w:szCs w:val="18"/>
              </w:rPr>
            </w:pPr>
            <w:ins w:id="666" w:author="heyo" w:date="2013-07-18T13:53:00Z">
              <w:r w:rsidRPr="004250D6">
                <w:rPr>
                  <w:rFonts w:ascii="Arial" w:hAnsi="Arial" w:cs="Arial"/>
                  <w:sz w:val="18"/>
                  <w:szCs w:val="18"/>
                </w:rPr>
                <w:t>29.4%</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67" w:author="heyo" w:date="2013-07-18T13:53:00Z"/>
                <w:rFonts w:ascii="Arial" w:hAnsi="Arial" w:cs="Arial"/>
                <w:sz w:val="18"/>
                <w:szCs w:val="18"/>
              </w:rPr>
            </w:pPr>
            <w:ins w:id="668" w:author="heyo" w:date="2013-07-18T13:53:00Z">
              <w:r w:rsidRPr="004250D6">
                <w:rPr>
                  <w:rFonts w:ascii="Arial" w:hAnsi="Arial" w:cs="Arial"/>
                  <w:sz w:val="18"/>
                  <w:szCs w:val="18"/>
                </w:rPr>
                <w:t>30.9%</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69" w:author="heyo" w:date="2013-07-18T13:53:00Z"/>
                <w:rFonts w:ascii="Arial" w:hAnsi="Arial" w:cs="Arial"/>
                <w:sz w:val="18"/>
                <w:szCs w:val="18"/>
              </w:rPr>
            </w:pPr>
            <w:ins w:id="670" w:author="heyo" w:date="2013-07-18T13:53:00Z">
              <w:r w:rsidRPr="004250D6">
                <w:rPr>
                  <w:rFonts w:ascii="Arial" w:hAnsi="Arial" w:cs="Arial"/>
                  <w:sz w:val="18"/>
                  <w:szCs w:val="18"/>
                </w:rPr>
                <w:t>22.5%</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71" w:author="heyo" w:date="2013-07-18T13:53:00Z"/>
                <w:rFonts w:ascii="Arial" w:hAnsi="Arial" w:cs="Arial"/>
                <w:sz w:val="18"/>
                <w:szCs w:val="18"/>
              </w:rPr>
            </w:pPr>
            <w:ins w:id="672" w:author="heyo" w:date="2013-07-18T13:53:00Z">
              <w:r w:rsidRPr="004250D6">
                <w:rPr>
                  <w:rFonts w:ascii="Arial" w:hAnsi="Arial" w:cs="Arial"/>
                  <w:sz w:val="18"/>
                  <w:szCs w:val="18"/>
                </w:rPr>
                <w:t>22.9%</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73" w:author="heyo" w:date="2013-07-18T13:53:00Z"/>
                <w:rFonts w:ascii="Arial" w:hAnsi="Arial" w:cs="Arial"/>
                <w:sz w:val="18"/>
                <w:szCs w:val="18"/>
              </w:rPr>
            </w:pPr>
            <w:ins w:id="674" w:author="heyo" w:date="2013-07-18T13:53:00Z">
              <w:r w:rsidRPr="004250D6">
                <w:rPr>
                  <w:rFonts w:ascii="Arial" w:hAnsi="Arial" w:cs="Arial"/>
                  <w:sz w:val="18"/>
                  <w:szCs w:val="18"/>
                </w:rPr>
                <w:t>22.5%</w:t>
              </w:r>
            </w:ins>
          </w:p>
        </w:tc>
        <w:tc>
          <w:tcPr>
            <w:tcW w:w="800" w:type="dxa"/>
            <w:tcBorders>
              <w:top w:val="nil"/>
              <w:left w:val="single" w:sz="8" w:space="0" w:color="auto"/>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75" w:author="heyo" w:date="2013-07-18T13:53:00Z"/>
                <w:rFonts w:ascii="Arial" w:hAnsi="Arial" w:cs="Arial"/>
                <w:sz w:val="18"/>
                <w:szCs w:val="18"/>
              </w:rPr>
            </w:pPr>
            <w:ins w:id="676" w:author="heyo" w:date="2013-07-18T13:53:00Z">
              <w:r w:rsidRPr="004250D6">
                <w:rPr>
                  <w:rFonts w:ascii="Arial" w:hAnsi="Arial" w:cs="Arial"/>
                  <w:sz w:val="18"/>
                  <w:szCs w:val="18"/>
                </w:rPr>
                <w:t>23.1%</w:t>
              </w:r>
            </w:ins>
          </w:p>
        </w:tc>
        <w:tc>
          <w:tcPr>
            <w:tcW w:w="800" w:type="dxa"/>
            <w:tcBorders>
              <w:top w:val="nil"/>
              <w:left w:val="nil"/>
              <w:bottom w:val="nil"/>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77" w:author="heyo" w:date="2013-07-18T13:53:00Z"/>
                <w:rFonts w:ascii="Arial" w:hAnsi="Arial" w:cs="Arial"/>
                <w:sz w:val="18"/>
                <w:szCs w:val="18"/>
              </w:rPr>
            </w:pPr>
            <w:ins w:id="678" w:author="heyo" w:date="2013-07-18T13:53:00Z">
              <w:r w:rsidRPr="004250D6">
                <w:rPr>
                  <w:rFonts w:ascii="Arial" w:hAnsi="Arial" w:cs="Arial"/>
                  <w:sz w:val="18"/>
                  <w:szCs w:val="18"/>
                </w:rPr>
                <w:t>26.7%</w:t>
              </w:r>
            </w:ins>
          </w:p>
        </w:tc>
        <w:tc>
          <w:tcPr>
            <w:tcW w:w="800" w:type="dxa"/>
            <w:tcBorders>
              <w:top w:val="nil"/>
              <w:left w:val="nil"/>
              <w:bottom w:val="nil"/>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79" w:author="heyo" w:date="2013-07-18T13:53:00Z"/>
                <w:rFonts w:ascii="Arial" w:hAnsi="Arial" w:cs="Arial"/>
                <w:sz w:val="18"/>
                <w:szCs w:val="18"/>
              </w:rPr>
            </w:pPr>
            <w:ins w:id="680" w:author="heyo" w:date="2013-07-18T13:53:00Z">
              <w:r w:rsidRPr="004250D6">
                <w:rPr>
                  <w:rFonts w:ascii="Arial" w:hAnsi="Arial" w:cs="Arial"/>
                  <w:sz w:val="18"/>
                  <w:szCs w:val="18"/>
                </w:rPr>
                <w:t>31.6%</w:t>
              </w:r>
            </w:ins>
          </w:p>
        </w:tc>
      </w:tr>
      <w:tr w:rsidR="004250D6" w:rsidRPr="004250D6" w:rsidTr="004250D6">
        <w:trPr>
          <w:trHeight w:val="240"/>
          <w:ins w:id="681" w:author="heyo" w:date="2013-07-18T13:53:00Z"/>
        </w:trPr>
        <w:tc>
          <w:tcPr>
            <w:tcW w:w="2600" w:type="dxa"/>
            <w:tcBorders>
              <w:top w:val="nil"/>
              <w:left w:val="single" w:sz="8" w:space="0" w:color="auto"/>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82" w:author="heyo" w:date="2013-07-18T13:53:00Z"/>
                <w:rFonts w:ascii="Arial" w:hAnsi="Arial" w:cs="Arial"/>
                <w:b/>
                <w:bCs/>
                <w:color w:val="7F7F7F"/>
                <w:sz w:val="18"/>
                <w:szCs w:val="18"/>
              </w:rPr>
            </w:pPr>
            <w:ins w:id="683" w:author="heyo" w:date="2013-07-18T13:53:00Z">
              <w:r w:rsidRPr="004250D6">
                <w:rPr>
                  <w:rFonts w:ascii="Arial" w:hAnsi="Arial" w:cs="Arial"/>
                  <w:b/>
                  <w:bCs/>
                  <w:color w:val="7F7F7F"/>
                  <w:sz w:val="18"/>
                  <w:szCs w:val="18"/>
                </w:rPr>
                <w:t xml:space="preserve">EL only (Test </w:t>
              </w:r>
              <w:proofErr w:type="spellStart"/>
              <w:r w:rsidRPr="004250D6">
                <w:rPr>
                  <w:rFonts w:ascii="Arial" w:hAnsi="Arial" w:cs="Arial"/>
                  <w:b/>
                  <w:bCs/>
                  <w:color w:val="7F7F7F"/>
                  <w:sz w:val="18"/>
                  <w:szCs w:val="18"/>
                </w:rPr>
                <w:t>vs</w:t>
              </w:r>
              <w:proofErr w:type="spellEnd"/>
              <w:r w:rsidRPr="004250D6">
                <w:rPr>
                  <w:rFonts w:ascii="Arial" w:hAnsi="Arial" w:cs="Arial"/>
                  <w:b/>
                  <w:bCs/>
                  <w:color w:val="7F7F7F"/>
                  <w:sz w:val="18"/>
                  <w:szCs w:val="18"/>
                </w:rPr>
                <w:t xml:space="preserve"> Ref)</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84" w:author="heyo" w:date="2013-07-18T13:53:00Z"/>
                <w:rFonts w:ascii="Arial" w:hAnsi="Arial" w:cs="Arial"/>
                <w:color w:val="7F7F7F"/>
                <w:sz w:val="18"/>
                <w:szCs w:val="18"/>
              </w:rPr>
            </w:pPr>
            <w:ins w:id="685"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86" w:author="heyo" w:date="2013-07-18T13:53:00Z"/>
                <w:rFonts w:ascii="Arial" w:hAnsi="Arial" w:cs="Arial"/>
                <w:color w:val="7F7F7F"/>
                <w:sz w:val="18"/>
                <w:szCs w:val="18"/>
              </w:rPr>
            </w:pPr>
            <w:ins w:id="687"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88" w:author="heyo" w:date="2013-07-18T13:53:00Z"/>
                <w:rFonts w:ascii="Arial" w:hAnsi="Arial" w:cs="Arial"/>
                <w:color w:val="7F7F7F"/>
                <w:sz w:val="18"/>
                <w:szCs w:val="18"/>
              </w:rPr>
            </w:pPr>
            <w:ins w:id="689"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90" w:author="heyo" w:date="2013-07-18T13:53:00Z"/>
                <w:rFonts w:ascii="Arial" w:hAnsi="Arial" w:cs="Arial"/>
                <w:color w:val="7F7F7F"/>
                <w:sz w:val="18"/>
                <w:szCs w:val="18"/>
              </w:rPr>
            </w:pPr>
            <w:ins w:id="691"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92" w:author="heyo" w:date="2013-07-18T13:53:00Z"/>
                <w:rFonts w:ascii="Arial" w:hAnsi="Arial" w:cs="Arial"/>
                <w:color w:val="7F7F7F"/>
                <w:sz w:val="18"/>
                <w:szCs w:val="18"/>
              </w:rPr>
            </w:pPr>
            <w:ins w:id="693"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94" w:author="heyo" w:date="2013-07-18T13:53:00Z"/>
                <w:rFonts w:ascii="Arial" w:hAnsi="Arial" w:cs="Arial"/>
                <w:color w:val="7F7F7F"/>
                <w:sz w:val="18"/>
                <w:szCs w:val="18"/>
              </w:rPr>
            </w:pPr>
            <w:ins w:id="695" w:author="heyo" w:date="2013-07-18T13:53:00Z">
              <w:r w:rsidRPr="004250D6">
                <w:rPr>
                  <w:rFonts w:ascii="Arial" w:hAnsi="Arial" w:cs="Arial"/>
                  <w:color w:val="7F7F7F"/>
                  <w:sz w:val="18"/>
                  <w:szCs w:val="18"/>
                </w:rPr>
                <w:t>0.1%</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96" w:author="heyo" w:date="2013-07-18T13:53:00Z"/>
                <w:rFonts w:ascii="Arial" w:hAnsi="Arial" w:cs="Arial"/>
                <w:color w:val="7F7F7F"/>
                <w:sz w:val="18"/>
                <w:szCs w:val="18"/>
              </w:rPr>
            </w:pPr>
            <w:ins w:id="697"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698" w:author="heyo" w:date="2013-07-18T13:53:00Z"/>
                <w:rFonts w:ascii="Arial" w:hAnsi="Arial" w:cs="Arial"/>
                <w:color w:val="7F7F7F"/>
                <w:sz w:val="18"/>
                <w:szCs w:val="18"/>
              </w:rPr>
            </w:pPr>
            <w:ins w:id="699" w:author="heyo" w:date="2013-07-18T13:53:00Z">
              <w:r w:rsidRPr="004250D6">
                <w:rPr>
                  <w:rFonts w:ascii="Arial" w:hAnsi="Arial" w:cs="Arial"/>
                  <w:color w:val="7F7F7F"/>
                  <w:sz w:val="18"/>
                  <w:szCs w:val="18"/>
                </w:rPr>
                <w:t>0.0%</w:t>
              </w:r>
            </w:ins>
          </w:p>
        </w:tc>
        <w:tc>
          <w:tcPr>
            <w:tcW w:w="800" w:type="dxa"/>
            <w:tcBorders>
              <w:top w:val="nil"/>
              <w:left w:val="nil"/>
              <w:bottom w:val="single" w:sz="8" w:space="0" w:color="auto"/>
              <w:right w:val="single" w:sz="8" w:space="0" w:color="auto"/>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00" w:author="heyo" w:date="2013-07-18T13:53:00Z"/>
                <w:rFonts w:ascii="Arial" w:hAnsi="Arial" w:cs="Arial"/>
                <w:color w:val="7F7F7F"/>
                <w:sz w:val="18"/>
                <w:szCs w:val="18"/>
              </w:rPr>
            </w:pPr>
            <w:ins w:id="701" w:author="heyo" w:date="2013-07-18T13:53:00Z">
              <w:r w:rsidRPr="004250D6">
                <w:rPr>
                  <w:rFonts w:ascii="Arial" w:hAnsi="Arial" w:cs="Arial"/>
                  <w:color w:val="7F7F7F"/>
                  <w:sz w:val="18"/>
                  <w:szCs w:val="18"/>
                </w:rPr>
                <w:t>0.0%</w:t>
              </w:r>
            </w:ins>
          </w:p>
        </w:tc>
      </w:tr>
      <w:tr w:rsidR="004250D6" w:rsidRPr="004250D6" w:rsidTr="004250D6">
        <w:trPr>
          <w:trHeight w:val="240"/>
          <w:ins w:id="702" w:author="heyo" w:date="2013-07-18T13:53:00Z"/>
        </w:trPr>
        <w:tc>
          <w:tcPr>
            <w:tcW w:w="2600" w:type="dxa"/>
            <w:tcBorders>
              <w:top w:val="nil"/>
              <w:left w:val="single" w:sz="8" w:space="0" w:color="auto"/>
              <w:bottom w:val="single" w:sz="8" w:space="0" w:color="auto"/>
              <w:right w:val="nil"/>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03" w:author="heyo" w:date="2013-07-18T13:53:00Z"/>
                <w:rFonts w:ascii="Arial" w:hAnsi="Arial" w:cs="Arial"/>
                <w:color w:val="000000"/>
                <w:sz w:val="18"/>
                <w:szCs w:val="18"/>
              </w:rPr>
            </w:pPr>
            <w:ins w:id="704" w:author="heyo" w:date="2013-07-18T13:53:00Z">
              <w:r w:rsidRPr="004250D6">
                <w:rPr>
                  <w:rFonts w:ascii="Arial" w:hAnsi="Arial" w:cs="Arial"/>
                  <w:color w:val="000000"/>
                  <w:sz w:val="18"/>
                  <w:szCs w:val="18"/>
                </w:rPr>
                <w:t>BL Match</w:t>
              </w:r>
            </w:ins>
          </w:p>
        </w:tc>
        <w:tc>
          <w:tcPr>
            <w:tcW w:w="24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05" w:author="heyo" w:date="2013-07-18T13:53:00Z"/>
                <w:rFonts w:ascii="Arial" w:hAnsi="Arial" w:cs="Arial"/>
                <w:color w:val="000000"/>
                <w:sz w:val="18"/>
                <w:szCs w:val="18"/>
              </w:rPr>
            </w:pPr>
            <w:ins w:id="706" w:author="heyo" w:date="2013-07-18T13:53:00Z">
              <w:r w:rsidRPr="004250D6">
                <w:rPr>
                  <w:rFonts w:ascii="Arial" w:hAnsi="Arial" w:cs="Arial"/>
                  <w:color w:val="000000"/>
                  <w:sz w:val="18"/>
                  <w:szCs w:val="18"/>
                </w:rPr>
                <w:t>Matched</w:t>
              </w:r>
            </w:ins>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07" w:author="heyo" w:date="2013-07-18T13:53:00Z"/>
                <w:rFonts w:ascii="Arial" w:hAnsi="Arial" w:cs="Arial"/>
                <w:color w:val="000000"/>
                <w:sz w:val="18"/>
                <w:szCs w:val="18"/>
              </w:rPr>
            </w:pPr>
            <w:ins w:id="708" w:author="heyo" w:date="2013-07-18T13:53:00Z">
              <w:r w:rsidRPr="004250D6">
                <w:rPr>
                  <w:rFonts w:ascii="Arial" w:hAnsi="Arial" w:cs="Arial"/>
                  <w:color w:val="000000"/>
                  <w:sz w:val="18"/>
                  <w:szCs w:val="18"/>
                </w:rPr>
                <w:t>Matched</w:t>
              </w:r>
            </w:ins>
          </w:p>
        </w:tc>
        <w:tc>
          <w:tcPr>
            <w:tcW w:w="24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250D6" w:rsidRPr="004250D6" w:rsidRDefault="004250D6" w:rsidP="004250D6">
            <w:pPr>
              <w:tabs>
                <w:tab w:val="clear" w:pos="360"/>
                <w:tab w:val="clear" w:pos="720"/>
                <w:tab w:val="clear" w:pos="1080"/>
                <w:tab w:val="clear" w:pos="1440"/>
              </w:tabs>
              <w:overflowPunct/>
              <w:autoSpaceDE/>
              <w:autoSpaceDN/>
              <w:adjustRightInd/>
              <w:spacing w:before="0"/>
              <w:jc w:val="center"/>
              <w:textAlignment w:val="auto"/>
              <w:rPr>
                <w:ins w:id="709" w:author="heyo" w:date="2013-07-18T13:53:00Z"/>
                <w:rFonts w:ascii="Arial" w:hAnsi="Arial" w:cs="Arial"/>
                <w:color w:val="000000"/>
                <w:sz w:val="18"/>
                <w:szCs w:val="18"/>
              </w:rPr>
            </w:pPr>
            <w:ins w:id="710" w:author="heyo" w:date="2013-07-18T13:53:00Z">
              <w:r w:rsidRPr="004250D6">
                <w:rPr>
                  <w:rFonts w:ascii="Arial" w:hAnsi="Arial" w:cs="Arial"/>
                  <w:color w:val="000000"/>
                  <w:sz w:val="18"/>
                  <w:szCs w:val="18"/>
                </w:rPr>
                <w:t>Matched</w:t>
              </w:r>
            </w:ins>
          </w:p>
        </w:tc>
      </w:tr>
    </w:tbl>
    <w:p w:rsidR="004250D6" w:rsidRDefault="004250D6" w:rsidP="00A12603">
      <w:pPr>
        <w:jc w:val="both"/>
        <w:rPr>
          <w:rFonts w:eastAsia="MS Mincho"/>
        </w:rPr>
      </w:pPr>
    </w:p>
    <w:p w:rsidR="00A12603" w:rsidRDefault="00A12603" w:rsidP="00A12603">
      <w:pPr>
        <w:pStyle w:val="Heading1"/>
        <w:rPr>
          <w:lang w:val="en-CA"/>
        </w:rPr>
      </w:pPr>
      <w:r>
        <w:rPr>
          <w:lang w:val="en-CA"/>
        </w:rPr>
        <w:t xml:space="preserve">APS </w:t>
      </w:r>
      <w:proofErr w:type="gramStart"/>
      <w:r>
        <w:rPr>
          <w:lang w:val="en-CA"/>
        </w:rPr>
        <w:t>Signaling</w:t>
      </w:r>
      <w:proofErr w:type="gramEnd"/>
      <w:r>
        <w:rPr>
          <w:lang w:val="en-CA"/>
        </w:rPr>
        <w:t xml:space="preserve"> for sample and motion prediction syntax elements</w:t>
      </w:r>
    </w:p>
    <w:p w:rsidR="00A12603" w:rsidRDefault="00A12603" w:rsidP="00A12603">
      <w:pPr>
        <w:rPr>
          <w:lang w:eastAsia="ko-KR"/>
        </w:rPr>
      </w:pPr>
      <w:r>
        <w:rPr>
          <w:lang w:eastAsia="ko-KR"/>
        </w:rPr>
        <w:t xml:space="preserve">For error resilience considerations, slice header is sent for every slice in the picture (unless it is a dependent slice). Because a picture may consist of multiple slices, the bit cost of slice header is more of a concern than the bit cost of other parameter sets such as SPS (Sequence parameter set) or PPS (Picture parameter set), which are usually sent less frequently. </w:t>
      </w:r>
    </w:p>
    <w:p w:rsidR="00A12603" w:rsidRDefault="00A12603" w:rsidP="00A12603">
      <w:pPr>
        <w:rPr>
          <w:lang w:eastAsia="ko-KR"/>
        </w:rPr>
      </w:pPr>
      <w:r>
        <w:rPr>
          <w:lang w:eastAsia="ko-KR"/>
        </w:rPr>
        <w:t xml:space="preserve">In SHVC WD2 G.7.4.7.1, it specifies that the variables such as </w:t>
      </w:r>
      <w:proofErr w:type="spellStart"/>
      <w:r w:rsidRPr="008170A4">
        <w:rPr>
          <w:i/>
          <w:lang w:eastAsia="ko-KR"/>
        </w:rPr>
        <w:t>NumActiveRefLayerPics</w:t>
      </w:r>
      <w:proofErr w:type="spellEnd"/>
      <w:r w:rsidRPr="008170A4">
        <w:rPr>
          <w:i/>
          <w:lang w:eastAsia="ko-KR"/>
        </w:rPr>
        <w:t xml:space="preserve">, </w:t>
      </w:r>
      <w:proofErr w:type="spellStart"/>
      <w:r w:rsidRPr="008170A4">
        <w:rPr>
          <w:i/>
          <w:lang w:eastAsia="ko-KR"/>
        </w:rPr>
        <w:t>inter_layer_pred_layer_idc</w:t>
      </w:r>
      <w:proofErr w:type="spellEnd"/>
      <w:r>
        <w:rPr>
          <w:lang w:eastAsia="ko-KR"/>
        </w:rPr>
        <w:t xml:space="preserve"> and </w:t>
      </w:r>
      <w:proofErr w:type="spellStart"/>
      <w:r w:rsidRPr="008170A4">
        <w:rPr>
          <w:i/>
          <w:lang w:eastAsia="ko-KR"/>
        </w:rPr>
        <w:t>collocated_ref_layer_idx</w:t>
      </w:r>
      <w:proofErr w:type="spellEnd"/>
      <w:r>
        <w:rPr>
          <w:lang w:eastAsia="ko-KR"/>
        </w:rPr>
        <w:t xml:space="preserve"> shall be the same for all slices of a coded picture. Instead of the slice header, it may be beneficial to signal these syntax elements, such as </w:t>
      </w:r>
      <w:proofErr w:type="spellStart"/>
      <w:r w:rsidRPr="008170A4">
        <w:rPr>
          <w:i/>
          <w:lang w:eastAsia="ko-KR"/>
        </w:rPr>
        <w:t>inter_layer_pred_enable_flag</w:t>
      </w:r>
      <w:proofErr w:type="spellEnd"/>
      <w:r w:rsidRPr="008170A4">
        <w:rPr>
          <w:i/>
          <w:lang w:eastAsia="ko-KR"/>
        </w:rPr>
        <w:t xml:space="preserve">, num_inter_layer_ref_pics_minus1, </w:t>
      </w:r>
      <w:proofErr w:type="spellStart"/>
      <w:r w:rsidRPr="008170A4">
        <w:rPr>
          <w:i/>
          <w:lang w:eastAsia="ko-KR"/>
        </w:rPr>
        <w:t>inter_layer_pred_layer_idc</w:t>
      </w:r>
      <w:proofErr w:type="spellEnd"/>
      <w:r w:rsidRPr="008170A4">
        <w:rPr>
          <w:i/>
          <w:lang w:eastAsia="ko-KR"/>
        </w:rPr>
        <w:t xml:space="preserve">, </w:t>
      </w:r>
      <w:proofErr w:type="spellStart"/>
      <w:r w:rsidRPr="008170A4">
        <w:rPr>
          <w:i/>
          <w:lang w:eastAsia="ko-KR"/>
        </w:rPr>
        <w:t>inter_layer_sample_pred_only_flag</w:t>
      </w:r>
      <w:proofErr w:type="spellEnd"/>
      <w:r w:rsidRPr="008170A4">
        <w:rPr>
          <w:i/>
          <w:lang w:eastAsia="ko-KR"/>
        </w:rPr>
        <w:t xml:space="preserve">, </w:t>
      </w:r>
      <w:proofErr w:type="spellStart"/>
      <w:r w:rsidRPr="008170A4">
        <w:rPr>
          <w:i/>
          <w:lang w:eastAsia="ko-KR"/>
        </w:rPr>
        <w:t>alt_collocated_indicate_flag</w:t>
      </w:r>
      <w:proofErr w:type="spellEnd"/>
      <w:r>
        <w:rPr>
          <w:lang w:eastAsia="ko-KR"/>
        </w:rPr>
        <w:t xml:space="preserve"> and </w:t>
      </w:r>
      <w:proofErr w:type="spellStart"/>
      <w:r w:rsidRPr="008170A4">
        <w:rPr>
          <w:i/>
          <w:lang w:eastAsia="ko-KR"/>
        </w:rPr>
        <w:t>collocated_ref_layer_idx</w:t>
      </w:r>
      <w:proofErr w:type="spellEnd"/>
      <w:r>
        <w:rPr>
          <w:lang w:eastAsia="ko-KR"/>
        </w:rPr>
        <w:t>, in APS so that the same syntax won’t be duplicated for each slices within a picture. While at the same time, APS offers the flexibility to change the sample and motion prediction dynamically on the picture level.</w:t>
      </w:r>
    </w:p>
    <w:p w:rsidR="00A12603" w:rsidRDefault="00B40C6E" w:rsidP="00A12603">
      <w:pPr>
        <w:rPr>
          <w:lang w:eastAsia="ko-KR"/>
        </w:rPr>
      </w:pPr>
      <w:r>
        <w:rPr>
          <w:lang w:eastAsia="ko-KR"/>
        </w:rPr>
        <w:fldChar w:fldCharType="begin"/>
      </w:r>
      <w:r w:rsidR="00237F4A">
        <w:rPr>
          <w:lang w:eastAsia="ko-KR"/>
        </w:rPr>
        <w:instrText xml:space="preserve"> REF _Ref361046088 \r \h </w:instrText>
      </w:r>
      <w:r>
        <w:rPr>
          <w:lang w:eastAsia="ko-KR"/>
        </w:rPr>
      </w:r>
      <w:r>
        <w:rPr>
          <w:lang w:eastAsia="ko-KR"/>
        </w:rPr>
        <w:fldChar w:fldCharType="separate"/>
      </w:r>
      <w:r w:rsidR="004250D6">
        <w:rPr>
          <w:lang w:eastAsia="ko-KR"/>
        </w:rPr>
        <w:t>Table 5</w:t>
      </w:r>
      <w:r>
        <w:rPr>
          <w:lang w:eastAsia="ko-KR"/>
        </w:rPr>
        <w:fldChar w:fldCharType="end"/>
      </w:r>
      <w:r w:rsidR="00237F4A">
        <w:rPr>
          <w:lang w:eastAsia="ko-KR"/>
        </w:rPr>
        <w:t xml:space="preserve"> and </w:t>
      </w:r>
      <w:r>
        <w:rPr>
          <w:lang w:eastAsia="ko-KR"/>
        </w:rPr>
        <w:fldChar w:fldCharType="begin"/>
      </w:r>
      <w:r w:rsidR="00237F4A">
        <w:rPr>
          <w:lang w:eastAsia="ko-KR"/>
        </w:rPr>
        <w:instrText xml:space="preserve"> REF _Ref361037790 \r \h </w:instrText>
      </w:r>
      <w:r>
        <w:rPr>
          <w:lang w:eastAsia="ko-KR"/>
        </w:rPr>
      </w:r>
      <w:r>
        <w:rPr>
          <w:lang w:eastAsia="ko-KR"/>
        </w:rPr>
        <w:fldChar w:fldCharType="separate"/>
      </w:r>
      <w:r w:rsidR="004250D6">
        <w:rPr>
          <w:lang w:eastAsia="ko-KR"/>
        </w:rPr>
        <w:t>Table 6</w:t>
      </w:r>
      <w:r>
        <w:rPr>
          <w:lang w:eastAsia="ko-KR"/>
        </w:rPr>
        <w:fldChar w:fldCharType="end"/>
      </w:r>
      <w:r w:rsidR="00237F4A">
        <w:rPr>
          <w:lang w:eastAsia="ko-KR"/>
        </w:rPr>
        <w:t xml:space="preserve"> </w:t>
      </w:r>
      <w:r w:rsidR="00A12603">
        <w:rPr>
          <w:lang w:eastAsia="ko-KR"/>
        </w:rPr>
        <w:t xml:space="preserve">are the proposed </w:t>
      </w:r>
      <w:r w:rsidR="00237F4A">
        <w:rPr>
          <w:lang w:eastAsia="ko-KR"/>
        </w:rPr>
        <w:t>APS</w:t>
      </w:r>
      <w:r w:rsidR="00A12603">
        <w:rPr>
          <w:lang w:eastAsia="ko-KR"/>
        </w:rPr>
        <w:t xml:space="preserve"> syntax table and corresponding slice header syntax.</w:t>
      </w:r>
    </w:p>
    <w:p w:rsidR="00A12603" w:rsidRPr="00A45A3F" w:rsidRDefault="00A12603" w:rsidP="004250D6">
      <w:pPr>
        <w:pStyle w:val="Annex6"/>
        <w:numPr>
          <w:ilvl w:val="0"/>
          <w:numId w:val="23"/>
        </w:numPr>
        <w:jc w:val="center"/>
      </w:pPr>
      <w:bookmarkStart w:id="711" w:name="_Ref361046088"/>
      <w:r>
        <w:lastRenderedPageBreak/>
        <w:t xml:space="preserve">Proposed </w:t>
      </w:r>
      <w:r w:rsidR="00621F2D">
        <w:t xml:space="preserve">sample and motion prediction </w:t>
      </w:r>
      <w:r w:rsidRPr="001533A7">
        <w:t>syntax</w:t>
      </w:r>
      <w:bookmarkEnd w:id="711"/>
      <w:r w:rsidR="00621F2D">
        <w:t xml:space="preserve"> in APS</w:t>
      </w: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52"/>
        <w:gridCol w:w="1386"/>
      </w:tblGrid>
      <w:tr w:rsidR="00237F64" w:rsidRPr="008E14A4" w:rsidTr="009D1485">
        <w:trPr>
          <w:cantSplit/>
          <w:jc w:val="center"/>
        </w:trPr>
        <w:tc>
          <w:tcPr>
            <w:tcW w:w="7652" w:type="dxa"/>
          </w:tcPr>
          <w:p w:rsidR="00237F64" w:rsidRPr="009B4966" w:rsidRDefault="00237F64" w:rsidP="00E63D16">
            <w:pPr>
              <w:pStyle w:val="tablesyntax"/>
              <w:rPr>
                <w:rFonts w:ascii="Times New Roman" w:hAnsi="Times New Roman"/>
                <w:kern w:val="2"/>
                <w:lang w:eastAsia="ko-KR"/>
              </w:rPr>
            </w:pPr>
            <w:proofErr w:type="spellStart"/>
            <w:r w:rsidRPr="00A135E5">
              <w:rPr>
                <w:bCs/>
              </w:rPr>
              <w:t>inter_layer_information</w:t>
            </w:r>
            <w:proofErr w:type="spellEnd"/>
            <w:r w:rsidRPr="00A135E5" w:rsidDel="009747AB">
              <w:rPr>
                <w:rFonts w:ascii="Times New Roman" w:hAnsi="Times New Roman"/>
              </w:rPr>
              <w:t xml:space="preserve"> </w:t>
            </w:r>
            <w:r w:rsidRPr="00A135E5">
              <w:rPr>
                <w:rFonts w:ascii="Times New Roman" w:hAnsi="Times New Roman"/>
              </w:rPr>
              <w:t>( ) {</w:t>
            </w:r>
          </w:p>
        </w:tc>
        <w:tc>
          <w:tcPr>
            <w:tcW w:w="1386" w:type="dxa"/>
          </w:tcPr>
          <w:p w:rsidR="00237F64" w:rsidRPr="00237F64" w:rsidRDefault="00237F64" w:rsidP="00E63D16">
            <w:pPr>
              <w:pStyle w:val="tablecell"/>
              <w:spacing w:after="0"/>
              <w:rPr>
                <w:b/>
              </w:rPr>
            </w:pPr>
            <w:r w:rsidRPr="00237F64">
              <w:rPr>
                <w:b/>
              </w:rPr>
              <w:t>Descriptor</w:t>
            </w:r>
          </w:p>
        </w:tc>
      </w:tr>
      <w:tr w:rsidR="00237F64" w:rsidRPr="008E14A4" w:rsidTr="009D1485">
        <w:trPr>
          <w:cantSplit/>
          <w:jc w:val="center"/>
        </w:trPr>
        <w:tc>
          <w:tcPr>
            <w:tcW w:w="7652" w:type="dxa"/>
          </w:tcPr>
          <w:p w:rsidR="00237F64" w:rsidRPr="009B4966" w:rsidRDefault="00237F64" w:rsidP="00E63D16">
            <w:pPr>
              <w:pStyle w:val="tablesyntax"/>
              <w:rPr>
                <w:rFonts w:ascii="Times New Roman" w:hAnsi="Times New Roman"/>
                <w:kern w:val="2"/>
                <w:lang w:eastAsia="ko-KR"/>
              </w:rPr>
            </w:pPr>
            <w:r w:rsidRPr="009B4966">
              <w:rPr>
                <w:rFonts w:ascii="Times New Roman" w:hAnsi="Times New Roman"/>
                <w:kern w:val="2"/>
                <w:lang w:eastAsia="ko-KR"/>
              </w:rPr>
              <w:tab/>
            </w:r>
            <w:r w:rsidRPr="009B4966">
              <w:rPr>
                <w:rFonts w:ascii="Times New Roman" w:hAnsi="Times New Roman"/>
                <w:kern w:val="2"/>
                <w:lang w:eastAsia="ko-KR"/>
              </w:rPr>
              <w:tab/>
            </w:r>
            <w:proofErr w:type="spellStart"/>
            <w:r w:rsidRPr="009B4966">
              <w:rPr>
                <w:rFonts w:ascii="Times New Roman" w:hAnsi="Times New Roman"/>
                <w:kern w:val="2"/>
                <w:lang w:eastAsia="ko-KR"/>
              </w:rPr>
              <w:t>NumActiveRefLayerPics</w:t>
            </w:r>
            <w:proofErr w:type="spellEnd"/>
            <w:r w:rsidRPr="009B4966">
              <w:rPr>
                <w:rFonts w:ascii="Times New Roman" w:hAnsi="Times New Roman"/>
                <w:kern w:val="2"/>
                <w:lang w:eastAsia="ko-KR"/>
              </w:rPr>
              <w:t xml:space="preserve"> = 0</w:t>
            </w:r>
          </w:p>
        </w:tc>
        <w:tc>
          <w:tcPr>
            <w:tcW w:w="1386" w:type="dxa"/>
          </w:tcPr>
          <w:p w:rsidR="00237F64" w:rsidRPr="009B4966" w:rsidRDefault="00237F64" w:rsidP="00E63D16">
            <w:pPr>
              <w:pStyle w:val="tablecell"/>
              <w:spacing w:after="0"/>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rPr>
              <w:tab/>
            </w:r>
            <w:r w:rsidRPr="009B4966">
              <w:rPr>
                <w:rFonts w:ascii="Times New Roman" w:hAnsi="Times New Roman"/>
              </w:rPr>
              <w:tab/>
            </w:r>
            <w:proofErr w:type="spellStart"/>
            <w:r w:rsidRPr="009B4966">
              <w:rPr>
                <w:rFonts w:ascii="Times New Roman" w:hAnsi="Times New Roman"/>
                <w:b/>
                <w:lang w:eastAsia="ko-KR"/>
              </w:rPr>
              <w:t>inter_layer_pred_enabled_flag</w:t>
            </w:r>
            <w:proofErr w:type="spellEnd"/>
          </w:p>
        </w:tc>
        <w:tc>
          <w:tcPr>
            <w:tcW w:w="1386" w:type="dxa"/>
          </w:tcPr>
          <w:p w:rsidR="00237F64" w:rsidRPr="009B4966" w:rsidRDefault="00237F64" w:rsidP="00E63D16">
            <w:pPr>
              <w:pStyle w:val="tablecell"/>
              <w:spacing w:after="0"/>
            </w:pPr>
            <w:r w:rsidRPr="009B4966">
              <w:t>u(1)</w:t>
            </w: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lang w:eastAsia="ko-KR"/>
              </w:rPr>
              <w:tab/>
            </w:r>
            <w:r w:rsidRPr="009B4966">
              <w:rPr>
                <w:rFonts w:ascii="Times New Roman" w:hAnsi="Times New Roman"/>
                <w:lang w:eastAsia="ko-KR"/>
              </w:rPr>
              <w:tab/>
              <w:t xml:space="preserve">if( </w:t>
            </w:r>
            <w:proofErr w:type="spellStart"/>
            <w:r w:rsidRPr="009B4966">
              <w:rPr>
                <w:rFonts w:ascii="Times New Roman" w:hAnsi="Times New Roman"/>
                <w:lang w:eastAsia="ko-KR"/>
              </w:rPr>
              <w:t>inter_layer_pred_enabled_flag</w:t>
            </w:r>
            <w:proofErr w:type="spellEnd"/>
            <w:r w:rsidRPr="009B4966">
              <w:rPr>
                <w:rFonts w:ascii="Times New Roman" w:hAnsi="Times New Roman"/>
                <w:lang w:eastAsia="ko-KR"/>
              </w:rPr>
              <w:t xml:space="preserve">  ) {</w:t>
            </w:r>
          </w:p>
        </w:tc>
        <w:tc>
          <w:tcPr>
            <w:tcW w:w="1386" w:type="dxa"/>
          </w:tcPr>
          <w:p w:rsidR="00237F64" w:rsidRPr="009B4966" w:rsidRDefault="00237F64" w:rsidP="00E63D16">
            <w:pPr>
              <w:pStyle w:val="tablecell"/>
              <w:spacing w:after="0"/>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b/>
                <w:bCs/>
              </w:rPr>
              <w:t>num_inter_layer_ref_pics_minus1</w:t>
            </w:r>
          </w:p>
        </w:tc>
        <w:tc>
          <w:tcPr>
            <w:tcW w:w="1386" w:type="dxa"/>
          </w:tcPr>
          <w:p w:rsidR="00237F64" w:rsidRPr="009B4966" w:rsidRDefault="00237F64" w:rsidP="00E63D16">
            <w:pPr>
              <w:pStyle w:val="tablecell"/>
              <w:spacing w:after="0"/>
            </w:pPr>
            <w:r w:rsidRPr="009B4966">
              <w:rPr>
                <w:lang w:eastAsia="ko-KR"/>
              </w:rPr>
              <w:t>u(v)</w:t>
            </w:r>
          </w:p>
        </w:tc>
      </w:tr>
      <w:tr w:rsidR="00237F64" w:rsidRPr="008E14A4" w:rsidTr="009D1485">
        <w:trPr>
          <w:cantSplit/>
          <w:jc w:val="center"/>
        </w:trPr>
        <w:tc>
          <w:tcPr>
            <w:tcW w:w="7652" w:type="dxa"/>
          </w:tcPr>
          <w:p w:rsidR="00237F64" w:rsidRPr="009B4966" w:rsidRDefault="00237F64" w:rsidP="00E63D16">
            <w:pPr>
              <w:pStyle w:val="tablesyntax"/>
              <w:rPr>
                <w:rFonts w:ascii="Times New Roman" w:hAnsi="Times New Roman"/>
                <w:lang w:eastAsia="ko-KR"/>
              </w:rPr>
            </w:pP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r>
            <w:proofErr w:type="spellStart"/>
            <w:r w:rsidRPr="009B4966">
              <w:rPr>
                <w:rFonts w:ascii="Times New Roman" w:hAnsi="Times New Roman"/>
                <w:lang w:eastAsia="ko-KR"/>
              </w:rPr>
              <w:t>NumActiveRefLayerPics</w:t>
            </w:r>
            <w:proofErr w:type="spellEnd"/>
            <w:r w:rsidRPr="009B4966">
              <w:rPr>
                <w:rFonts w:ascii="Times New Roman" w:hAnsi="Times New Roman"/>
                <w:lang w:eastAsia="ko-KR"/>
              </w:rPr>
              <w:t xml:space="preserve"> = num_inter_layer_ref_pics_minus1 + 1</w:t>
            </w:r>
          </w:p>
        </w:tc>
        <w:tc>
          <w:tcPr>
            <w:tcW w:w="1386" w:type="dxa"/>
          </w:tcPr>
          <w:p w:rsidR="00237F64" w:rsidRPr="009B4966" w:rsidRDefault="00237F64" w:rsidP="00E63D16">
            <w:pPr>
              <w:pStyle w:val="tablecell"/>
              <w:spacing w:after="0"/>
              <w:rPr>
                <w:lang w:eastAsia="ko-KR"/>
              </w:rPr>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t xml:space="preserve">for( </w:t>
            </w:r>
            <w:proofErr w:type="spellStart"/>
            <w:r w:rsidRPr="009B4966">
              <w:rPr>
                <w:rFonts w:ascii="Times New Roman" w:hAnsi="Times New Roman"/>
                <w:lang w:eastAsia="ko-KR"/>
              </w:rPr>
              <w:t>i</w:t>
            </w:r>
            <w:proofErr w:type="spellEnd"/>
            <w:r w:rsidRPr="009B4966">
              <w:rPr>
                <w:rFonts w:ascii="Times New Roman" w:hAnsi="Times New Roman"/>
                <w:lang w:eastAsia="ko-KR"/>
              </w:rPr>
              <w:t xml:space="preserve"> = 0; </w:t>
            </w:r>
            <w:proofErr w:type="spellStart"/>
            <w:r w:rsidRPr="009B4966">
              <w:rPr>
                <w:rFonts w:ascii="Times New Roman" w:hAnsi="Times New Roman"/>
                <w:lang w:eastAsia="ko-KR"/>
              </w:rPr>
              <w:t>i</w:t>
            </w:r>
            <w:proofErr w:type="spellEnd"/>
            <w:r w:rsidRPr="009B4966">
              <w:rPr>
                <w:rFonts w:ascii="Times New Roman" w:hAnsi="Times New Roman"/>
                <w:lang w:eastAsia="ko-KR"/>
              </w:rPr>
              <w:t xml:space="preserve"> &lt; </w:t>
            </w:r>
            <w:proofErr w:type="spellStart"/>
            <w:r w:rsidRPr="009B4966">
              <w:rPr>
                <w:rFonts w:ascii="Times New Roman" w:hAnsi="Times New Roman"/>
                <w:lang w:eastAsia="ko-KR"/>
              </w:rPr>
              <w:t>NumActiveRefLayerPics</w:t>
            </w:r>
            <w:proofErr w:type="spellEnd"/>
            <w:r w:rsidRPr="009B4966">
              <w:rPr>
                <w:rFonts w:ascii="Times New Roman" w:hAnsi="Times New Roman"/>
                <w:lang w:eastAsia="ko-KR"/>
              </w:rPr>
              <w:t xml:space="preserve">; </w:t>
            </w:r>
            <w:proofErr w:type="spellStart"/>
            <w:r w:rsidRPr="009B4966">
              <w:rPr>
                <w:rFonts w:ascii="Times New Roman" w:hAnsi="Times New Roman"/>
                <w:lang w:eastAsia="ko-KR"/>
              </w:rPr>
              <w:t>i</w:t>
            </w:r>
            <w:proofErr w:type="spellEnd"/>
            <w:r w:rsidRPr="009B4966">
              <w:rPr>
                <w:rFonts w:ascii="Times New Roman" w:hAnsi="Times New Roman"/>
                <w:lang w:eastAsia="ko-KR"/>
              </w:rPr>
              <w:t xml:space="preserve">++ ) </w:t>
            </w:r>
          </w:p>
        </w:tc>
        <w:tc>
          <w:tcPr>
            <w:tcW w:w="1386" w:type="dxa"/>
          </w:tcPr>
          <w:p w:rsidR="00237F64" w:rsidRPr="009B4966" w:rsidRDefault="00237F64" w:rsidP="00E63D16">
            <w:pPr>
              <w:pStyle w:val="tablecell"/>
              <w:spacing w:after="0"/>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b/>
                <w:bCs/>
              </w:rPr>
              <w:tab/>
            </w:r>
            <w:r w:rsidRPr="009B4966">
              <w:rPr>
                <w:rFonts w:ascii="Times New Roman" w:hAnsi="Times New Roman"/>
                <w:b/>
                <w:bCs/>
              </w:rPr>
              <w:tab/>
            </w:r>
            <w:r w:rsidRPr="009B4966">
              <w:rPr>
                <w:rFonts w:ascii="Times New Roman" w:hAnsi="Times New Roman"/>
                <w:lang w:eastAsia="ko-KR"/>
              </w:rPr>
              <w:tab/>
            </w:r>
            <w:r w:rsidRPr="009B4966">
              <w:rPr>
                <w:rFonts w:ascii="Times New Roman" w:hAnsi="Times New Roman"/>
                <w:lang w:eastAsia="ko-KR"/>
              </w:rPr>
              <w:tab/>
            </w:r>
            <w:proofErr w:type="spellStart"/>
            <w:r w:rsidRPr="009B4966">
              <w:rPr>
                <w:rFonts w:ascii="Times New Roman" w:hAnsi="Times New Roman"/>
                <w:b/>
                <w:bCs/>
              </w:rPr>
              <w:t>inter_layer_pred_layer_idc</w:t>
            </w:r>
            <w:proofErr w:type="spellEnd"/>
            <w:r w:rsidRPr="009B4966">
              <w:rPr>
                <w:rFonts w:ascii="Times New Roman" w:hAnsi="Times New Roman"/>
                <w:b/>
                <w:bCs/>
              </w:rPr>
              <w:t>[ </w:t>
            </w:r>
            <w:proofErr w:type="spellStart"/>
            <w:r w:rsidRPr="009B4966">
              <w:rPr>
                <w:rFonts w:ascii="Times New Roman" w:hAnsi="Times New Roman"/>
                <w:bCs/>
              </w:rPr>
              <w:t>i</w:t>
            </w:r>
            <w:proofErr w:type="spellEnd"/>
            <w:r w:rsidRPr="009B4966">
              <w:rPr>
                <w:rFonts w:ascii="Times New Roman" w:hAnsi="Times New Roman"/>
                <w:bCs/>
              </w:rPr>
              <w:t> ]</w:t>
            </w:r>
          </w:p>
        </w:tc>
        <w:tc>
          <w:tcPr>
            <w:tcW w:w="1386" w:type="dxa"/>
          </w:tcPr>
          <w:p w:rsidR="00237F64" w:rsidRPr="009B4966" w:rsidRDefault="00237F64" w:rsidP="00E63D16">
            <w:pPr>
              <w:pStyle w:val="tablecell"/>
              <w:spacing w:after="0"/>
            </w:pPr>
            <w:r w:rsidRPr="009B4966">
              <w:rPr>
                <w:lang w:eastAsia="ko-KR"/>
              </w:rPr>
              <w:t>u(v)</w:t>
            </w: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lang w:eastAsia="ko-KR"/>
              </w:rPr>
              <w:tab/>
            </w:r>
            <w:r w:rsidRPr="009B4966">
              <w:rPr>
                <w:rFonts w:ascii="Times New Roman" w:hAnsi="Times New Roman"/>
                <w:lang w:eastAsia="ko-KR"/>
              </w:rPr>
              <w:tab/>
              <w:t>}</w:t>
            </w:r>
          </w:p>
        </w:tc>
        <w:tc>
          <w:tcPr>
            <w:tcW w:w="1386" w:type="dxa"/>
          </w:tcPr>
          <w:p w:rsidR="00237F64" w:rsidRPr="009B4966" w:rsidRDefault="00237F64" w:rsidP="00E63D16">
            <w:pPr>
              <w:pStyle w:val="tablecell"/>
              <w:spacing w:after="0"/>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rPr>
              <w:tab/>
            </w:r>
            <w:r w:rsidRPr="009B4966">
              <w:rPr>
                <w:rFonts w:ascii="Times New Roman" w:hAnsi="Times New Roman"/>
              </w:rPr>
              <w:tab/>
              <w:t>if(</w:t>
            </w:r>
            <w:proofErr w:type="spellStart"/>
            <w:r w:rsidRPr="009B4966">
              <w:rPr>
                <w:rFonts w:ascii="Times New Roman" w:hAnsi="Times New Roman"/>
                <w:lang w:eastAsia="ko-KR"/>
              </w:rPr>
              <w:t>NumActiveRefLayerPics</w:t>
            </w:r>
            <w:proofErr w:type="spellEnd"/>
            <w:r w:rsidRPr="009B4966">
              <w:rPr>
                <w:rFonts w:ascii="Times New Roman" w:hAnsi="Times New Roman"/>
                <w:lang w:eastAsia="ko-KR"/>
              </w:rPr>
              <w:t xml:space="preserve"> &gt; 0 ) </w:t>
            </w:r>
          </w:p>
        </w:tc>
        <w:tc>
          <w:tcPr>
            <w:tcW w:w="1386" w:type="dxa"/>
          </w:tcPr>
          <w:p w:rsidR="00237F64" w:rsidRPr="009B4966" w:rsidRDefault="00237F64" w:rsidP="00E63D16">
            <w:pPr>
              <w:pStyle w:val="tablecell"/>
              <w:spacing w:after="0"/>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eastAsia="Times New Roman" w:hAnsi="Times New Roman"/>
                <w:lang w:eastAsia="zh-TW"/>
              </w:rPr>
            </w:pPr>
            <w:r w:rsidRPr="009B4966">
              <w:rPr>
                <w:rFonts w:ascii="Times New Roman" w:hAnsi="Times New Roman"/>
              </w:rPr>
              <w:tab/>
            </w:r>
            <w:r w:rsidRPr="009B4966">
              <w:rPr>
                <w:rFonts w:ascii="Times New Roman" w:hAnsi="Times New Roman"/>
              </w:rPr>
              <w:tab/>
            </w:r>
            <w:r w:rsidRPr="009B4966">
              <w:rPr>
                <w:rFonts w:ascii="Times New Roman" w:hAnsi="Times New Roman"/>
              </w:rPr>
              <w:tab/>
            </w:r>
            <w:proofErr w:type="spellStart"/>
            <w:r w:rsidRPr="009B4966">
              <w:rPr>
                <w:rFonts w:ascii="Times New Roman" w:hAnsi="Times New Roman"/>
                <w:b/>
                <w:lang w:eastAsia="ko-KR"/>
              </w:rPr>
              <w:t>inter_layer_sample_pred_only_flag</w:t>
            </w:r>
            <w:proofErr w:type="spellEnd"/>
          </w:p>
        </w:tc>
        <w:tc>
          <w:tcPr>
            <w:tcW w:w="1386" w:type="dxa"/>
          </w:tcPr>
          <w:p w:rsidR="00237F64" w:rsidRPr="009B4966" w:rsidRDefault="00237F64" w:rsidP="00E63D16">
            <w:pPr>
              <w:pStyle w:val="tablecell"/>
              <w:spacing w:after="0"/>
            </w:pPr>
            <w:r w:rsidRPr="009B4966">
              <w:t>u(1)</w:t>
            </w:r>
          </w:p>
        </w:tc>
      </w:tr>
      <w:tr w:rsidR="00237F64" w:rsidRPr="008E14A4" w:rsidTr="009D1485">
        <w:trPr>
          <w:cantSplit/>
          <w:jc w:val="center"/>
        </w:trPr>
        <w:tc>
          <w:tcPr>
            <w:tcW w:w="7652" w:type="dxa"/>
          </w:tcPr>
          <w:p w:rsidR="00237F64" w:rsidRPr="009B4966" w:rsidRDefault="00237F64" w:rsidP="00E63D16">
            <w:pPr>
              <w:pStyle w:val="tablesyntax"/>
              <w:rPr>
                <w:rFonts w:ascii="Times New Roman" w:hAnsi="Times New Roman"/>
                <w:lang w:eastAsia="ko-KR"/>
              </w:rPr>
            </w:pP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t xml:space="preserve">if( </w:t>
            </w:r>
            <w:proofErr w:type="spellStart"/>
            <w:r w:rsidRPr="009B4966">
              <w:rPr>
                <w:rFonts w:ascii="Times New Roman" w:hAnsi="Times New Roman"/>
                <w:lang w:eastAsia="ko-KR"/>
              </w:rPr>
              <w:t>nuh_layer_id</w:t>
            </w:r>
            <w:proofErr w:type="spellEnd"/>
            <w:r w:rsidRPr="009B4966">
              <w:rPr>
                <w:rFonts w:ascii="Times New Roman" w:hAnsi="Times New Roman"/>
                <w:lang w:eastAsia="ko-KR"/>
              </w:rPr>
              <w:t xml:space="preserve"> &gt; 0 </w:t>
            </w:r>
            <w:r w:rsidRPr="009B4966">
              <w:rPr>
                <w:rFonts w:ascii="Times New Roman" w:hAnsi="Times New Roman"/>
                <w:lang w:val="en-CA"/>
              </w:rPr>
              <w:t>)</w:t>
            </w:r>
          </w:p>
        </w:tc>
        <w:tc>
          <w:tcPr>
            <w:tcW w:w="1386" w:type="dxa"/>
          </w:tcPr>
          <w:p w:rsidR="00237F64" w:rsidRPr="009B4966" w:rsidRDefault="00237F64" w:rsidP="00E63D16">
            <w:pPr>
              <w:pStyle w:val="tablecell"/>
              <w:spacing w:after="0"/>
              <w:rPr>
                <w:rFonts w:eastAsia="MS Mincho"/>
                <w:lang w:eastAsia="ja-JP"/>
              </w:rPr>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hAnsi="Times New Roman"/>
                <w:lang w:eastAsia="ko-KR"/>
              </w:rPr>
            </w:pP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r>
            <w:proofErr w:type="spellStart"/>
            <w:r w:rsidRPr="009B4966">
              <w:rPr>
                <w:rFonts w:ascii="Times New Roman" w:hAnsi="Times New Roman"/>
                <w:b/>
                <w:lang w:eastAsia="ko-KR"/>
              </w:rPr>
              <w:t>alt_collocated_indication_flag</w:t>
            </w:r>
            <w:proofErr w:type="spellEnd"/>
          </w:p>
        </w:tc>
        <w:tc>
          <w:tcPr>
            <w:tcW w:w="1386" w:type="dxa"/>
          </w:tcPr>
          <w:p w:rsidR="00237F64" w:rsidRPr="009B4966" w:rsidRDefault="00237F64" w:rsidP="00E63D16">
            <w:pPr>
              <w:pStyle w:val="tablecell"/>
              <w:spacing w:after="0"/>
              <w:rPr>
                <w:rFonts w:eastAsia="MS Mincho"/>
                <w:lang w:eastAsia="ja-JP"/>
              </w:rPr>
            </w:pPr>
            <w:r w:rsidRPr="009B4966">
              <w:rPr>
                <w:rFonts w:eastAsia="MS Mincho"/>
                <w:lang w:eastAsia="ja-JP"/>
              </w:rPr>
              <w:t>u(1)</w:t>
            </w:r>
          </w:p>
        </w:tc>
      </w:tr>
      <w:tr w:rsidR="00237F64" w:rsidRPr="008E14A4" w:rsidTr="009D1485">
        <w:trPr>
          <w:cantSplit/>
          <w:jc w:val="center"/>
        </w:trPr>
        <w:tc>
          <w:tcPr>
            <w:tcW w:w="7652" w:type="dxa"/>
          </w:tcPr>
          <w:p w:rsidR="00237F64" w:rsidRPr="009B4966" w:rsidRDefault="00237F64" w:rsidP="00E63D16">
            <w:pPr>
              <w:pStyle w:val="tablesyntax"/>
              <w:rPr>
                <w:rFonts w:ascii="Times New Roman" w:hAnsi="Times New Roman"/>
                <w:lang w:eastAsia="ko-KR"/>
              </w:rPr>
            </w:pP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t xml:space="preserve">if( </w:t>
            </w:r>
            <w:proofErr w:type="spellStart"/>
            <w:r w:rsidRPr="009B4966">
              <w:rPr>
                <w:rFonts w:ascii="Times New Roman" w:hAnsi="Times New Roman"/>
                <w:lang w:eastAsia="ko-KR"/>
              </w:rPr>
              <w:t>alt_collocated_indication_flag</w:t>
            </w:r>
            <w:proofErr w:type="spellEnd"/>
            <w:r w:rsidRPr="009B4966">
              <w:rPr>
                <w:rFonts w:ascii="Times New Roman" w:hAnsi="Times New Roman"/>
                <w:lang w:eastAsia="ko-KR"/>
              </w:rPr>
              <w:t xml:space="preserve"> ) </w:t>
            </w:r>
          </w:p>
        </w:tc>
        <w:tc>
          <w:tcPr>
            <w:tcW w:w="1386" w:type="dxa"/>
          </w:tcPr>
          <w:p w:rsidR="00237F64" w:rsidRPr="009B4966" w:rsidRDefault="00237F64" w:rsidP="00E63D16">
            <w:pPr>
              <w:pStyle w:val="tablecell"/>
              <w:spacing w:after="0"/>
              <w:rPr>
                <w:rFonts w:eastAsia="MS Mincho"/>
                <w:lang w:eastAsia="ja-JP"/>
              </w:rPr>
            </w:pPr>
          </w:p>
        </w:tc>
      </w:tr>
      <w:tr w:rsidR="00237F64" w:rsidRPr="008E14A4" w:rsidTr="009D1485">
        <w:trPr>
          <w:cantSplit/>
          <w:jc w:val="center"/>
        </w:trPr>
        <w:tc>
          <w:tcPr>
            <w:tcW w:w="7652" w:type="dxa"/>
          </w:tcPr>
          <w:p w:rsidR="00237F64" w:rsidRPr="009B4966" w:rsidRDefault="00237F64" w:rsidP="00E63D16">
            <w:pPr>
              <w:pStyle w:val="tablesyntax"/>
              <w:rPr>
                <w:rFonts w:ascii="Times New Roman" w:hAnsi="Times New Roman"/>
                <w:lang w:eastAsia="ko-KR"/>
              </w:rPr>
            </w:pP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r>
            <w:r w:rsidRPr="009B4966">
              <w:rPr>
                <w:rFonts w:ascii="Times New Roman" w:hAnsi="Times New Roman"/>
                <w:lang w:eastAsia="ko-KR"/>
              </w:rPr>
              <w:tab/>
            </w:r>
            <w:proofErr w:type="spellStart"/>
            <w:r w:rsidRPr="009B4966">
              <w:rPr>
                <w:rFonts w:ascii="Times New Roman" w:hAnsi="Times New Roman"/>
                <w:b/>
                <w:lang w:eastAsia="ko-KR"/>
              </w:rPr>
              <w:t>collocated_ref_layer_idx</w:t>
            </w:r>
            <w:proofErr w:type="spellEnd"/>
          </w:p>
        </w:tc>
        <w:tc>
          <w:tcPr>
            <w:tcW w:w="1386" w:type="dxa"/>
          </w:tcPr>
          <w:p w:rsidR="00237F64" w:rsidRPr="009B4966" w:rsidRDefault="00237F64" w:rsidP="00E63D16">
            <w:pPr>
              <w:pStyle w:val="tablecell"/>
              <w:spacing w:after="0"/>
              <w:rPr>
                <w:rFonts w:eastAsia="MS Mincho"/>
                <w:lang w:eastAsia="ja-JP"/>
              </w:rPr>
            </w:pPr>
            <w:proofErr w:type="spellStart"/>
            <w:r w:rsidRPr="009B4966">
              <w:rPr>
                <w:rFonts w:eastAsia="MS Mincho"/>
                <w:lang w:eastAsia="ja-JP"/>
              </w:rPr>
              <w:t>ue</w:t>
            </w:r>
            <w:proofErr w:type="spellEnd"/>
            <w:r w:rsidRPr="009B4966">
              <w:rPr>
                <w:rFonts w:eastAsia="MS Mincho"/>
                <w:lang w:eastAsia="ja-JP"/>
              </w:rPr>
              <w:t>(v)</w:t>
            </w:r>
          </w:p>
        </w:tc>
      </w:tr>
      <w:tr w:rsidR="00237F64" w:rsidRPr="008E14A4" w:rsidTr="009D1485">
        <w:trPr>
          <w:cantSplit/>
          <w:jc w:val="center"/>
        </w:trPr>
        <w:tc>
          <w:tcPr>
            <w:tcW w:w="7652" w:type="dxa"/>
          </w:tcPr>
          <w:p w:rsidR="00237F64" w:rsidRPr="008E14A4" w:rsidRDefault="00237F64" w:rsidP="00E63D16">
            <w:pPr>
              <w:pStyle w:val="tablesyntax"/>
              <w:rPr>
                <w:rFonts w:ascii="Times New Roman" w:hAnsi="Times New Roman"/>
                <w:highlight w:val="cyan"/>
                <w:lang w:eastAsia="ko-KR"/>
              </w:rPr>
            </w:pPr>
            <w:r w:rsidRPr="002074D0">
              <w:rPr>
                <w:rFonts w:ascii="Times New Roman" w:hAnsi="Times New Roman"/>
                <w:lang w:eastAsia="ko-KR"/>
              </w:rPr>
              <w:tab/>
            </w:r>
            <w:r w:rsidRPr="002074D0">
              <w:rPr>
                <w:rFonts w:ascii="Times New Roman" w:hAnsi="Times New Roman"/>
                <w:lang w:eastAsia="ko-KR"/>
              </w:rPr>
              <w:tab/>
            </w:r>
            <w:r w:rsidRPr="002074D0">
              <w:rPr>
                <w:rFonts w:ascii="Times New Roman" w:hAnsi="Times New Roman"/>
                <w:lang w:eastAsia="ko-KR"/>
              </w:rPr>
              <w:tab/>
            </w:r>
            <w:r>
              <w:rPr>
                <w:rFonts w:ascii="Times New Roman" w:hAnsi="Times New Roman"/>
                <w:lang w:eastAsia="ko-KR"/>
              </w:rPr>
              <w:t>e</w:t>
            </w:r>
            <w:r w:rsidRPr="002074D0">
              <w:rPr>
                <w:rFonts w:ascii="Times New Roman" w:hAnsi="Times New Roman"/>
                <w:lang w:eastAsia="ko-KR"/>
              </w:rPr>
              <w:t>lse</w:t>
            </w:r>
            <w:r>
              <w:rPr>
                <w:rFonts w:ascii="Times New Roman" w:hAnsi="Times New Roman"/>
                <w:lang w:eastAsia="ko-KR"/>
              </w:rPr>
              <w:t xml:space="preserve"> {</w:t>
            </w:r>
          </w:p>
        </w:tc>
        <w:tc>
          <w:tcPr>
            <w:tcW w:w="1386" w:type="dxa"/>
          </w:tcPr>
          <w:p w:rsidR="00237F64" w:rsidRPr="008E14A4" w:rsidRDefault="00237F64" w:rsidP="00E63D16">
            <w:pPr>
              <w:pStyle w:val="tablecell"/>
              <w:spacing w:after="0"/>
              <w:rPr>
                <w:rFonts w:eastAsia="MS Mincho"/>
                <w:highlight w:val="cyan"/>
                <w:lang w:eastAsia="ja-JP"/>
              </w:rPr>
            </w:pPr>
          </w:p>
        </w:tc>
      </w:tr>
      <w:tr w:rsidR="00237F64" w:rsidRPr="008E14A4" w:rsidTr="009D1485">
        <w:trPr>
          <w:cantSplit/>
          <w:jc w:val="center"/>
        </w:trPr>
        <w:tc>
          <w:tcPr>
            <w:tcW w:w="7652" w:type="dxa"/>
          </w:tcPr>
          <w:p w:rsidR="00237F64" w:rsidRPr="008E14A4" w:rsidRDefault="00237F64" w:rsidP="00E63D1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slice_type</w:t>
            </w:r>
            <w:proofErr w:type="spellEnd"/>
            <w:r w:rsidRPr="008E14A4">
              <w:rPr>
                <w:rFonts w:ascii="Times New Roman" w:hAnsi="Times New Roman"/>
                <w:lang w:eastAsia="ko-KR"/>
              </w:rPr>
              <w:t xml:space="preserve">  = =  B )</w:t>
            </w:r>
          </w:p>
        </w:tc>
        <w:tc>
          <w:tcPr>
            <w:tcW w:w="1386" w:type="dxa"/>
          </w:tcPr>
          <w:p w:rsidR="00237F64" w:rsidRPr="008E14A4" w:rsidRDefault="00237F64" w:rsidP="00E63D16">
            <w:pPr>
              <w:pStyle w:val="tablecell"/>
              <w:spacing w:after="0"/>
              <w:rPr>
                <w:rFonts w:eastAsia="MS Mincho"/>
                <w:lang w:eastAsia="ja-JP"/>
              </w:rPr>
            </w:pPr>
          </w:p>
        </w:tc>
      </w:tr>
      <w:tr w:rsidR="00237F64" w:rsidRPr="008E14A4" w:rsidTr="009D1485">
        <w:trPr>
          <w:cantSplit/>
          <w:jc w:val="center"/>
        </w:trPr>
        <w:tc>
          <w:tcPr>
            <w:tcW w:w="7652" w:type="dxa"/>
          </w:tcPr>
          <w:p w:rsidR="00237F64" w:rsidRPr="008E14A4" w:rsidRDefault="00237F64" w:rsidP="00E63D1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collocated_from_l0_flag</w:t>
            </w:r>
          </w:p>
        </w:tc>
        <w:tc>
          <w:tcPr>
            <w:tcW w:w="1386" w:type="dxa"/>
          </w:tcPr>
          <w:p w:rsidR="00237F64" w:rsidRPr="008E14A4" w:rsidRDefault="00237F64" w:rsidP="00E63D16">
            <w:pPr>
              <w:pStyle w:val="tablecell"/>
              <w:spacing w:after="0"/>
              <w:rPr>
                <w:rFonts w:eastAsia="MS Mincho"/>
                <w:lang w:eastAsia="ja-JP"/>
              </w:rPr>
            </w:pPr>
            <w:r w:rsidRPr="008E14A4">
              <w:rPr>
                <w:lang w:eastAsia="ko-KR"/>
              </w:rPr>
              <w:t>u(1)</w:t>
            </w:r>
          </w:p>
        </w:tc>
      </w:tr>
      <w:tr w:rsidR="00237F64" w:rsidRPr="008E14A4" w:rsidTr="009D1485">
        <w:trPr>
          <w:cantSplit/>
          <w:jc w:val="center"/>
        </w:trPr>
        <w:tc>
          <w:tcPr>
            <w:tcW w:w="7652" w:type="dxa"/>
          </w:tcPr>
          <w:p w:rsidR="00237F64" w:rsidRPr="008E14A4" w:rsidRDefault="00237F64" w:rsidP="00E63D1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 collocated_from_l0_flag  &amp;&amp;  num_ref_idx_l0_active_minus1 &gt; 0 )  | |</w:t>
            </w:r>
            <w:r w:rsidRPr="008E14A4">
              <w:rPr>
                <w:rFonts w:ascii="Times New Roman" w:hAnsi="Times New Roman"/>
                <w:lang w:eastAsia="ko-KR"/>
              </w:rPr>
              <w:br/>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!collocated_from_l0_flag  &amp;&amp;  num_ref_idx_l1_active_minus1 &gt; 0 ) )</w:t>
            </w:r>
          </w:p>
        </w:tc>
        <w:tc>
          <w:tcPr>
            <w:tcW w:w="1386" w:type="dxa"/>
          </w:tcPr>
          <w:p w:rsidR="00237F64" w:rsidRPr="008E14A4" w:rsidRDefault="00237F64" w:rsidP="00E63D16">
            <w:pPr>
              <w:pStyle w:val="tablecell"/>
              <w:spacing w:after="0"/>
              <w:rPr>
                <w:rFonts w:eastAsia="MS Mincho"/>
                <w:lang w:eastAsia="ja-JP"/>
              </w:rPr>
            </w:pPr>
          </w:p>
        </w:tc>
      </w:tr>
      <w:tr w:rsidR="00237F64" w:rsidRPr="008E14A4" w:rsidTr="009D1485">
        <w:trPr>
          <w:cantSplit/>
          <w:jc w:val="center"/>
        </w:trPr>
        <w:tc>
          <w:tcPr>
            <w:tcW w:w="7652" w:type="dxa"/>
          </w:tcPr>
          <w:p w:rsidR="00237F64" w:rsidRPr="008E14A4" w:rsidRDefault="00237F64" w:rsidP="00E63D1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collocated_ref_idx</w:t>
            </w:r>
            <w:proofErr w:type="spellEnd"/>
          </w:p>
        </w:tc>
        <w:tc>
          <w:tcPr>
            <w:tcW w:w="1386" w:type="dxa"/>
          </w:tcPr>
          <w:p w:rsidR="00237F64" w:rsidRPr="008E14A4" w:rsidRDefault="00237F64" w:rsidP="00E63D16">
            <w:pPr>
              <w:pStyle w:val="tablecell"/>
              <w:spacing w:after="0"/>
              <w:rPr>
                <w:rFonts w:eastAsia="MS Mincho"/>
                <w:lang w:eastAsia="ja-JP"/>
              </w:rPr>
            </w:pPr>
            <w:proofErr w:type="spellStart"/>
            <w:r w:rsidRPr="008E14A4">
              <w:rPr>
                <w:lang w:eastAsia="ko-KR"/>
              </w:rPr>
              <w:t>ue</w:t>
            </w:r>
            <w:proofErr w:type="spellEnd"/>
            <w:r w:rsidRPr="008E14A4">
              <w:rPr>
                <w:lang w:eastAsia="ko-KR"/>
              </w:rPr>
              <w:t>(v)</w:t>
            </w:r>
          </w:p>
        </w:tc>
      </w:tr>
      <w:tr w:rsidR="00237F64" w:rsidRPr="008E14A4" w:rsidTr="009D1485">
        <w:trPr>
          <w:cantSplit/>
          <w:jc w:val="center"/>
        </w:trPr>
        <w:tc>
          <w:tcPr>
            <w:tcW w:w="7652" w:type="dxa"/>
          </w:tcPr>
          <w:p w:rsidR="00237F64" w:rsidRPr="008E14A4" w:rsidRDefault="00237F64" w:rsidP="00E63D16">
            <w:pPr>
              <w:pStyle w:val="tablesyntax"/>
              <w:rPr>
                <w:rFonts w:ascii="Times New Roman" w:hAnsi="Times New Roman"/>
                <w:lang w:eastAsia="ko-KR"/>
              </w:rPr>
            </w:pP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w:t>
            </w:r>
          </w:p>
        </w:tc>
        <w:tc>
          <w:tcPr>
            <w:tcW w:w="1386" w:type="dxa"/>
          </w:tcPr>
          <w:p w:rsidR="00237F64" w:rsidRPr="008E14A4" w:rsidRDefault="00237F64" w:rsidP="00E63D16">
            <w:pPr>
              <w:pStyle w:val="tablecell"/>
              <w:spacing w:after="0"/>
              <w:rPr>
                <w:rFonts w:eastAsia="MS Mincho"/>
                <w:lang w:eastAsia="ja-JP"/>
              </w:rPr>
            </w:pPr>
          </w:p>
        </w:tc>
      </w:tr>
      <w:tr w:rsidR="009D1485" w:rsidRPr="008E14A4" w:rsidTr="009D1485">
        <w:trPr>
          <w:cantSplit/>
          <w:jc w:val="center"/>
        </w:trPr>
        <w:tc>
          <w:tcPr>
            <w:tcW w:w="7652" w:type="dxa"/>
          </w:tcPr>
          <w:p w:rsidR="009D1485" w:rsidRDefault="009D1485" w:rsidP="00E63D16">
            <w:pPr>
              <w:pStyle w:val="tablesyntax"/>
              <w:rPr>
                <w:rFonts w:ascii="Times New Roman" w:hAnsi="Times New Roman"/>
                <w:lang w:eastAsia="ko-KR"/>
              </w:rPr>
            </w:pPr>
            <w:r>
              <w:rPr>
                <w:rFonts w:ascii="Times New Roman" w:hAnsi="Times New Roman"/>
                <w:lang w:eastAsia="ko-KR"/>
              </w:rPr>
              <w:t>}</w:t>
            </w:r>
          </w:p>
        </w:tc>
        <w:tc>
          <w:tcPr>
            <w:tcW w:w="1386" w:type="dxa"/>
          </w:tcPr>
          <w:p w:rsidR="009D1485" w:rsidRPr="008E14A4" w:rsidRDefault="009D1485" w:rsidP="00E63D16">
            <w:pPr>
              <w:pStyle w:val="tablecell"/>
              <w:spacing w:after="0"/>
              <w:rPr>
                <w:rFonts w:eastAsia="MS Mincho"/>
                <w:lang w:eastAsia="ja-JP"/>
              </w:rPr>
            </w:pPr>
          </w:p>
        </w:tc>
      </w:tr>
    </w:tbl>
    <w:p w:rsidR="00A12603" w:rsidRDefault="00A12603" w:rsidP="00A12603">
      <w:pPr>
        <w:rPr>
          <w:lang w:eastAsia="ko-KR"/>
        </w:rPr>
      </w:pPr>
      <w:r>
        <w:rPr>
          <w:lang w:eastAsia="ko-KR"/>
        </w:rPr>
        <w:t xml:space="preserve"> </w:t>
      </w:r>
    </w:p>
    <w:p w:rsidR="00A12603" w:rsidRDefault="00A12603" w:rsidP="004250D6">
      <w:pPr>
        <w:pStyle w:val="Annex5"/>
        <w:numPr>
          <w:ilvl w:val="0"/>
          <w:numId w:val="23"/>
        </w:numPr>
        <w:jc w:val="center"/>
      </w:pPr>
      <w:bookmarkStart w:id="712" w:name="_Ref361037790"/>
      <w:r>
        <w:t xml:space="preserve">Proposed </w:t>
      </w:r>
      <w:r w:rsidRPr="001533A7">
        <w:t>slice segment header syntax</w:t>
      </w:r>
      <w:bookmarkEnd w:id="712"/>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0"/>
        <w:gridCol w:w="1152"/>
      </w:tblGrid>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rPr>
            </w:pPr>
            <w:proofErr w:type="spellStart"/>
            <w:r w:rsidRPr="008E14A4">
              <w:rPr>
                <w:rFonts w:ascii="Times New Roman" w:hAnsi="Times New Roman"/>
              </w:rPr>
              <w:t>slice_segment_header</w:t>
            </w:r>
            <w:proofErr w:type="spellEnd"/>
            <w:r w:rsidRPr="008E14A4">
              <w:rPr>
                <w:rFonts w:ascii="Times New Roman" w:hAnsi="Times New Roman"/>
              </w:rPr>
              <w:t>( ) {</w:t>
            </w:r>
          </w:p>
        </w:tc>
        <w:tc>
          <w:tcPr>
            <w:tcW w:w="1152" w:type="dxa"/>
          </w:tcPr>
          <w:p w:rsidR="00A12603" w:rsidRPr="008E14A4" w:rsidRDefault="00A12603" w:rsidP="009B4966">
            <w:pPr>
              <w:pStyle w:val="tableheading"/>
              <w:spacing w:after="0"/>
            </w:pPr>
            <w:r w:rsidRPr="008E14A4">
              <w:t>Descriptor</w:t>
            </w: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rPr>
            </w:pPr>
            <w:r w:rsidRPr="008E14A4">
              <w:rPr>
                <w:rFonts w:ascii="Times New Roman" w:hAnsi="Times New Roman"/>
                <w:lang w:eastAsia="ko-KR"/>
              </w:rPr>
              <w:tab/>
            </w:r>
            <w:r>
              <w:rPr>
                <w:rFonts w:ascii="Times New Roman" w:hAnsi="Times New Roman"/>
                <w:b/>
                <w:lang w:eastAsia="ko-KR"/>
              </w:rPr>
              <w:t>...</w:t>
            </w:r>
          </w:p>
        </w:tc>
        <w:tc>
          <w:tcPr>
            <w:tcW w:w="1152" w:type="dxa"/>
          </w:tcPr>
          <w:p w:rsidR="00A12603" w:rsidRPr="008E14A4" w:rsidRDefault="00A12603" w:rsidP="009B4966">
            <w:pPr>
              <w:pStyle w:val="tableheading"/>
              <w:spacing w:after="0"/>
              <w:rPr>
                <w:b w:val="0"/>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13" w:author="heyo" w:date="2013-07-08T09:14:00Z">
              <w:r w:rsidRPr="008E14A4" w:rsidDel="00EF0A6C">
                <w:rPr>
                  <w:rFonts w:ascii="Times New Roman" w:hAnsi="Times New Roman"/>
                  <w:kern w:val="2"/>
                  <w:lang w:eastAsia="ko-KR"/>
                </w:rPr>
                <w:tab/>
              </w:r>
              <w:r w:rsidRPr="008E14A4" w:rsidDel="00EF0A6C">
                <w:rPr>
                  <w:rFonts w:ascii="Times New Roman" w:hAnsi="Times New Roman"/>
                  <w:kern w:val="2"/>
                  <w:lang w:eastAsia="ko-KR"/>
                </w:rPr>
                <w:tab/>
              </w:r>
              <w:r w:rsidRPr="008E14A4" w:rsidDel="00EF0A6C">
                <w:rPr>
                  <w:rFonts w:ascii="Times New Roman" w:hAnsi="Times New Roman"/>
                  <w:kern w:val="2"/>
                  <w:highlight w:val="cyan"/>
                  <w:lang w:eastAsia="ko-KR"/>
                </w:rPr>
                <w:delText xml:space="preserve">if( nuh_layer_id &gt; 0  &amp;&amp;  </w:delText>
              </w:r>
              <w:r w:rsidRPr="00867980" w:rsidDel="00EF0A6C">
                <w:rPr>
                  <w:highlight w:val="cyan"/>
                  <w:lang w:val="en-CA"/>
                </w:rPr>
                <w:delText>NumDirectRefLayers</w:delText>
              </w:r>
              <w:r w:rsidRPr="008E14A4" w:rsidDel="00EF0A6C">
                <w:rPr>
                  <w:rFonts w:ascii="Times New Roman" w:hAnsi="Times New Roman"/>
                  <w:kern w:val="2"/>
                  <w:highlight w:val="cyan"/>
                  <w:lang w:eastAsia="ko-KR"/>
                </w:rPr>
                <w:delText>[ nuh_layer_id ] &gt; 0 ) {</w:delText>
              </w:r>
              <w:r w:rsidRPr="008E14A4" w:rsidDel="00EF0A6C">
                <w:rPr>
                  <w:highlight w:val="cyan"/>
                  <w:lang w:eastAsia="ko-KR"/>
                </w:rPr>
                <w:delText xml:space="preserve"> </w:delText>
              </w:r>
            </w:del>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14" w:author="heyo" w:date="2013-07-08T09:14:00Z">
              <w:r w:rsidRPr="008E14A4" w:rsidDel="00EF0A6C">
                <w:rPr>
                  <w:rFonts w:ascii="Times New Roman" w:hAnsi="Times New Roman"/>
                </w:rPr>
                <w:tab/>
              </w:r>
              <w:r w:rsidRPr="008E14A4" w:rsidDel="00EF0A6C">
                <w:rPr>
                  <w:rFonts w:ascii="Times New Roman" w:hAnsi="Times New Roman"/>
                </w:rPr>
                <w:tab/>
              </w:r>
              <w:r w:rsidRPr="008E14A4" w:rsidDel="00EF0A6C">
                <w:rPr>
                  <w:rFonts w:ascii="Times New Roman" w:hAnsi="Times New Roman"/>
                </w:rPr>
                <w:tab/>
              </w:r>
              <w:r w:rsidRPr="008E14A4" w:rsidDel="00EF0A6C">
                <w:rPr>
                  <w:b/>
                  <w:highlight w:val="cyan"/>
                  <w:lang w:eastAsia="ko-KR"/>
                </w:rPr>
                <w:delText>inter_layer_pred_enabled_flag</w:delText>
              </w:r>
            </w:del>
          </w:p>
        </w:tc>
        <w:tc>
          <w:tcPr>
            <w:tcW w:w="1152" w:type="dxa"/>
          </w:tcPr>
          <w:p w:rsidR="00A12603" w:rsidRPr="008E14A4" w:rsidRDefault="00A12603" w:rsidP="009B4966">
            <w:pPr>
              <w:pStyle w:val="tablecell"/>
              <w:spacing w:after="0"/>
            </w:pPr>
            <w:del w:id="715" w:author="heyo" w:date="2013-07-08T09:14:00Z">
              <w:r w:rsidRPr="008E14A4" w:rsidDel="00EF0A6C">
                <w:rPr>
                  <w:highlight w:val="cyan"/>
                </w:rPr>
                <w:delText>u(1)</w:delText>
              </w:r>
            </w:del>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16" w:author="heyo" w:date="2013-07-08T09:14:00Z">
              <w:r w:rsidRPr="008E14A4" w:rsidDel="00EF0A6C">
                <w:rPr>
                  <w:lang w:eastAsia="ko-KR"/>
                </w:rPr>
                <w:tab/>
              </w:r>
              <w:r w:rsidRPr="008E14A4" w:rsidDel="00EF0A6C">
                <w:rPr>
                  <w:lang w:eastAsia="ko-KR"/>
                </w:rPr>
                <w:tab/>
              </w:r>
              <w:r w:rsidRPr="008E14A4" w:rsidDel="00EF0A6C">
                <w:rPr>
                  <w:lang w:eastAsia="ko-KR"/>
                </w:rPr>
                <w:tab/>
              </w:r>
              <w:r w:rsidRPr="008E14A4" w:rsidDel="00EF0A6C">
                <w:rPr>
                  <w:highlight w:val="cyan"/>
                  <w:lang w:eastAsia="ko-KR"/>
                </w:rPr>
                <w:delText>if( inter_layer_pred_enabled_flag  &amp;&amp;  NumDirectRefLayers[ nuh_layer_id ] &gt; 1) {</w:delText>
              </w:r>
            </w:del>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17" w:author="heyo" w:date="2013-07-08T09:14:00Z">
              <w:r w:rsidRPr="008E14A4" w:rsidDel="00EF0A6C">
                <w:rPr>
                  <w:lang w:eastAsia="ko-KR"/>
                </w:rPr>
                <w:tab/>
              </w:r>
              <w:r w:rsidRPr="008E14A4" w:rsidDel="00EF0A6C">
                <w:rPr>
                  <w:lang w:eastAsia="ko-KR"/>
                </w:rPr>
                <w:tab/>
              </w:r>
              <w:r w:rsidRPr="008E14A4" w:rsidDel="00EF0A6C">
                <w:rPr>
                  <w:lang w:eastAsia="ko-KR"/>
                </w:rPr>
                <w:tab/>
              </w:r>
              <w:r w:rsidRPr="008E14A4" w:rsidDel="00EF0A6C">
                <w:rPr>
                  <w:lang w:eastAsia="ko-KR"/>
                </w:rPr>
                <w:tab/>
              </w:r>
              <w:r w:rsidRPr="008E14A4" w:rsidDel="00EF0A6C">
                <w:rPr>
                  <w:highlight w:val="cyan"/>
                  <w:lang w:eastAsia="ko-KR"/>
                </w:rPr>
                <w:delText xml:space="preserve">if( !max_one_active_ref_layer_flag </w:delText>
              </w:r>
              <w:r w:rsidRPr="008E14A4" w:rsidDel="00EF0A6C">
                <w:rPr>
                  <w:highlight w:val="cyan"/>
                </w:rPr>
                <w:delText>)</w:delText>
              </w:r>
            </w:del>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18" w:author="heyo" w:date="2013-07-08T09:14:00Z">
              <w:r w:rsidRPr="008E14A4" w:rsidDel="00EF0A6C">
                <w:rPr>
                  <w:lang w:eastAsia="ko-KR"/>
                </w:rPr>
                <w:tab/>
              </w:r>
              <w:r w:rsidRPr="008E14A4" w:rsidDel="00EF0A6C">
                <w:rPr>
                  <w:lang w:eastAsia="ko-KR"/>
                </w:rPr>
                <w:tab/>
              </w:r>
              <w:r w:rsidRPr="008E14A4" w:rsidDel="00EF0A6C">
                <w:rPr>
                  <w:lang w:eastAsia="ko-KR"/>
                </w:rPr>
                <w:tab/>
              </w:r>
              <w:r w:rsidRPr="008E14A4" w:rsidDel="00EF0A6C">
                <w:rPr>
                  <w:lang w:eastAsia="ko-KR"/>
                </w:rPr>
                <w:tab/>
              </w:r>
              <w:r w:rsidRPr="008E14A4" w:rsidDel="00EF0A6C">
                <w:rPr>
                  <w:lang w:eastAsia="ko-KR"/>
                </w:rPr>
                <w:tab/>
              </w:r>
              <w:r w:rsidRPr="008E14A4" w:rsidDel="00EF0A6C">
                <w:rPr>
                  <w:b/>
                  <w:bCs/>
                  <w:highlight w:val="cyan"/>
                </w:rPr>
                <w:delText>num_inter_layer_ref_pics_minus1</w:delText>
              </w:r>
            </w:del>
          </w:p>
        </w:tc>
        <w:tc>
          <w:tcPr>
            <w:tcW w:w="1152" w:type="dxa"/>
          </w:tcPr>
          <w:p w:rsidR="00A12603" w:rsidRPr="008E14A4" w:rsidRDefault="00A12603" w:rsidP="009B4966">
            <w:pPr>
              <w:pStyle w:val="tablecell"/>
              <w:spacing w:after="0"/>
            </w:pPr>
            <w:del w:id="719" w:author="heyo" w:date="2013-07-08T09:14:00Z">
              <w:r w:rsidRPr="008E14A4" w:rsidDel="00EF0A6C">
                <w:rPr>
                  <w:highlight w:val="cyan"/>
                  <w:lang w:eastAsia="ko-KR"/>
                </w:rPr>
                <w:delText>u(v)</w:delText>
              </w:r>
            </w:del>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20"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highlight w:val="cyan"/>
                  <w:lang w:eastAsia="ko-KR"/>
                </w:rPr>
                <w:delText xml:space="preserve">for( i = 0; i &lt; NumActiveRefLayerPics; i++ ) </w:delText>
              </w:r>
            </w:del>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21" w:author="heyo" w:date="2013-07-08T09:14:00Z">
              <w:r w:rsidRPr="008E14A4" w:rsidDel="00EF0A6C">
                <w:rPr>
                  <w:rFonts w:ascii="Times New Roman" w:hAnsi="Times New Roman"/>
                  <w:b/>
                  <w:bCs/>
                </w:rPr>
                <w:tab/>
              </w:r>
              <w:r w:rsidRPr="008E14A4" w:rsidDel="00EF0A6C">
                <w:rPr>
                  <w:rFonts w:ascii="Times New Roman" w:hAnsi="Times New Roman"/>
                  <w:b/>
                  <w:bCs/>
                </w:rPr>
                <w:tab/>
              </w:r>
              <w:r w:rsidRPr="008E14A4" w:rsidDel="00EF0A6C">
                <w:rPr>
                  <w:lang w:eastAsia="ko-KR"/>
                </w:rPr>
                <w:tab/>
              </w:r>
              <w:r w:rsidRPr="008E14A4" w:rsidDel="00EF0A6C">
                <w:rPr>
                  <w:lang w:eastAsia="ko-KR"/>
                </w:rPr>
                <w:tab/>
              </w:r>
              <w:r w:rsidRPr="008E14A4" w:rsidDel="00EF0A6C">
                <w:rPr>
                  <w:lang w:eastAsia="ko-KR"/>
                </w:rPr>
                <w:tab/>
              </w:r>
              <w:r w:rsidRPr="008E14A4" w:rsidDel="00EF0A6C">
                <w:rPr>
                  <w:rFonts w:ascii="Times New Roman" w:hAnsi="Times New Roman"/>
                  <w:b/>
                  <w:bCs/>
                  <w:highlight w:val="cyan"/>
                </w:rPr>
                <w:delText>inter_layer_pred_layer_idc[ </w:delText>
              </w:r>
              <w:r w:rsidRPr="008E14A4" w:rsidDel="00EF0A6C">
                <w:rPr>
                  <w:rFonts w:ascii="Times New Roman" w:hAnsi="Times New Roman"/>
                  <w:bCs/>
                  <w:highlight w:val="cyan"/>
                </w:rPr>
                <w:delText>i ]</w:delText>
              </w:r>
            </w:del>
          </w:p>
        </w:tc>
        <w:tc>
          <w:tcPr>
            <w:tcW w:w="1152" w:type="dxa"/>
          </w:tcPr>
          <w:p w:rsidR="00A12603" w:rsidRPr="008E14A4" w:rsidRDefault="00A12603" w:rsidP="009B4966">
            <w:pPr>
              <w:pStyle w:val="tablecell"/>
              <w:spacing w:after="0"/>
            </w:pPr>
            <w:del w:id="722" w:author="heyo" w:date="2013-07-08T09:14:00Z">
              <w:r w:rsidRPr="008E14A4" w:rsidDel="00EF0A6C">
                <w:rPr>
                  <w:highlight w:val="cyan"/>
                  <w:lang w:eastAsia="ko-KR"/>
                </w:rPr>
                <w:delText>u(v)</w:delText>
              </w:r>
            </w:del>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23"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highlight w:val="cyan"/>
                  <w:lang w:eastAsia="ko-KR"/>
                </w:rPr>
                <w:delText>}</w:delText>
              </w:r>
            </w:del>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24"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highlight w:val="cyan"/>
                  <w:lang w:eastAsia="ko-KR"/>
                </w:rPr>
                <w:delText>}</w:delText>
              </w:r>
            </w:del>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25" w:author="heyo" w:date="2013-07-08T09:14:00Z">
              <w:r w:rsidRPr="008E14A4" w:rsidDel="00EF0A6C">
                <w:rPr>
                  <w:rFonts w:ascii="Times New Roman" w:hAnsi="Times New Roman"/>
                </w:rPr>
                <w:tab/>
              </w:r>
              <w:r w:rsidRPr="008E14A4" w:rsidDel="00EF0A6C">
                <w:rPr>
                  <w:rFonts w:ascii="Times New Roman" w:hAnsi="Times New Roman"/>
                </w:rPr>
                <w:tab/>
              </w:r>
              <w:r w:rsidRPr="008E14A4" w:rsidDel="00EF0A6C">
                <w:rPr>
                  <w:rFonts w:ascii="Times New Roman" w:hAnsi="Times New Roman"/>
                  <w:highlight w:val="cyan"/>
                </w:rPr>
                <w:delText xml:space="preserve">if( </w:delText>
              </w:r>
              <w:r w:rsidRPr="00867980" w:rsidDel="00EF0A6C">
                <w:rPr>
                  <w:highlight w:val="cyan"/>
                  <w:lang w:val="en-CA"/>
                </w:rPr>
                <w:delText>NumSamplePredRefLayers[ nuh_layer_id ]</w:delText>
              </w:r>
              <w:r w:rsidRPr="008E14A4" w:rsidDel="00EF0A6C">
                <w:rPr>
                  <w:rFonts w:ascii="Times New Roman" w:hAnsi="Times New Roman"/>
                  <w:highlight w:val="cyan"/>
                  <w:lang w:eastAsia="ko-KR"/>
                </w:rPr>
                <w:delText xml:space="preserve"> &gt; 0  &amp;&amp;  NumActiveRefLayerPics &gt; 0 ) </w:delText>
              </w:r>
            </w:del>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eastAsia="Times New Roman" w:hAnsi="Times New Roman"/>
                <w:lang w:eastAsia="zh-TW"/>
              </w:rPr>
            </w:pPr>
            <w:del w:id="726" w:author="heyo" w:date="2013-07-08T09:14:00Z">
              <w:r w:rsidRPr="008E14A4" w:rsidDel="00EF0A6C">
                <w:rPr>
                  <w:rFonts w:ascii="Times New Roman" w:hAnsi="Times New Roman"/>
                </w:rPr>
                <w:tab/>
              </w:r>
              <w:r w:rsidRPr="008E14A4" w:rsidDel="00EF0A6C">
                <w:rPr>
                  <w:rFonts w:ascii="Times New Roman" w:hAnsi="Times New Roman"/>
                </w:rPr>
                <w:tab/>
              </w:r>
              <w:r w:rsidRPr="008E14A4" w:rsidDel="00EF0A6C">
                <w:rPr>
                  <w:rFonts w:ascii="Times New Roman" w:hAnsi="Times New Roman"/>
                </w:rPr>
                <w:tab/>
              </w:r>
              <w:r w:rsidRPr="008E14A4" w:rsidDel="00EF0A6C">
                <w:rPr>
                  <w:b/>
                  <w:highlight w:val="cyan"/>
                  <w:lang w:eastAsia="ko-KR"/>
                </w:rPr>
                <w:delText>inter_layer_sample_pred_only_flag</w:delText>
              </w:r>
            </w:del>
          </w:p>
        </w:tc>
        <w:tc>
          <w:tcPr>
            <w:tcW w:w="1152" w:type="dxa"/>
          </w:tcPr>
          <w:p w:rsidR="00A12603" w:rsidRPr="008E14A4" w:rsidRDefault="00A12603" w:rsidP="009B4966">
            <w:pPr>
              <w:pStyle w:val="tablecell"/>
              <w:spacing w:after="0"/>
            </w:pPr>
            <w:del w:id="727" w:author="heyo" w:date="2013-07-08T09:14:00Z">
              <w:r w:rsidRPr="008E14A4" w:rsidDel="00EF0A6C">
                <w:rPr>
                  <w:highlight w:val="cyan"/>
                </w:rPr>
                <w:delText>u(1)</w:delText>
              </w:r>
            </w:del>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Pr>
                <w:rFonts w:ascii="Times New Roman" w:hAnsi="Times New Roman"/>
                <w:b/>
                <w:lang w:eastAsia="ko-KR"/>
              </w:rPr>
              <w:t>...</w:t>
            </w:r>
          </w:p>
        </w:tc>
        <w:tc>
          <w:tcPr>
            <w:tcW w:w="1152" w:type="dxa"/>
          </w:tcPr>
          <w:p w:rsidR="00A12603" w:rsidRPr="008E14A4" w:rsidRDefault="00A12603" w:rsidP="009B4966">
            <w:pPr>
              <w:pStyle w:val="tablecell"/>
              <w:spacing w:after="0"/>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r w:rsidR="002074D0">
              <w:rPr>
                <w:rFonts w:ascii="Times New Roman" w:hAnsi="Times New Roman"/>
                <w:lang w:eastAsia="ko-KR"/>
              </w:rPr>
              <w:t xml:space="preserve"> </w:t>
            </w:r>
            <w:proofErr w:type="spellStart"/>
            <w:r w:rsidR="002074D0" w:rsidRPr="002074D0">
              <w:rPr>
                <w:rFonts w:ascii="Times New Roman" w:hAnsi="Times New Roman"/>
                <w:highlight w:val="yellow"/>
                <w:lang w:eastAsia="ko-KR"/>
              </w:rPr>
              <w:t>nuh_layer_id</w:t>
            </w:r>
            <w:proofErr w:type="spellEnd"/>
            <w:r w:rsidR="002074D0" w:rsidRPr="002074D0">
              <w:rPr>
                <w:rFonts w:ascii="Times New Roman" w:hAnsi="Times New Roman"/>
                <w:highlight w:val="yellow"/>
                <w:lang w:eastAsia="ko-KR"/>
              </w:rPr>
              <w:t xml:space="preserve"> == 0 &amp;&amp;</w:t>
            </w:r>
            <w:r w:rsidR="002074D0">
              <w:rPr>
                <w:rFonts w:ascii="Times New Roman" w:hAnsi="Times New Roman"/>
                <w:lang w:eastAsia="ko-KR"/>
              </w:rPr>
              <w:t xml:space="preserve"> </w:t>
            </w:r>
            <w:proofErr w:type="spellStart"/>
            <w:r w:rsidRPr="008E14A4">
              <w:rPr>
                <w:rFonts w:ascii="Times New Roman" w:hAnsi="Times New Roman"/>
                <w:lang w:eastAsia="ko-KR"/>
              </w:rPr>
              <w:t>slice_temporal_mvp_enabled_flag</w:t>
            </w:r>
            <w:proofErr w:type="spellEnd"/>
            <w:r w:rsidRPr="008E14A4">
              <w:rPr>
                <w:rFonts w:ascii="Times New Roman" w:hAnsi="Times New Roman"/>
                <w:lang w:eastAsia="ko-KR"/>
              </w:rPr>
              <w:t xml:space="preserve"> ) {</w:t>
            </w:r>
          </w:p>
        </w:tc>
        <w:tc>
          <w:tcPr>
            <w:tcW w:w="1152" w:type="dxa"/>
          </w:tcPr>
          <w:p w:rsidR="00A12603" w:rsidRPr="008E14A4" w:rsidRDefault="00A12603" w:rsidP="009B4966">
            <w:pPr>
              <w:pStyle w:val="tablecell"/>
              <w:spacing w:after="0"/>
              <w:rPr>
                <w:rFonts w:eastAsia="MS Mincho"/>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highlight w:val="cyan"/>
                <w:lang w:eastAsia="ko-KR"/>
              </w:rPr>
            </w:pPr>
            <w:del w:id="728"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highlight w:val="cyan"/>
                  <w:lang w:eastAsia="ko-KR"/>
                </w:rPr>
                <w:delText>if( nuh_layer_id &gt; 0  &amp;&amp;</w:delText>
              </w:r>
              <w:r w:rsidRPr="00867980" w:rsidDel="00EF0A6C">
                <w:rPr>
                  <w:highlight w:val="cyan"/>
                  <w:lang w:val="en-CA"/>
                </w:rPr>
                <w:delText xml:space="preserve">  </w:delText>
              </w:r>
              <w:r w:rsidRPr="008E14A4" w:rsidDel="00EF0A6C">
                <w:rPr>
                  <w:rFonts w:eastAsia="Batang"/>
                  <w:bCs/>
                  <w:highlight w:val="cyan"/>
                  <w:lang w:eastAsia="ko-KR"/>
                </w:rPr>
                <w:delText>Num</w:delText>
              </w:r>
              <w:r w:rsidDel="00EF0A6C">
                <w:rPr>
                  <w:rFonts w:eastAsia="Batang"/>
                  <w:bCs/>
                  <w:highlight w:val="cyan"/>
                  <w:lang w:eastAsia="ko-KR"/>
                </w:rPr>
                <w:delText>Active</w:delText>
              </w:r>
              <w:r w:rsidRPr="008E14A4" w:rsidDel="00EF0A6C">
                <w:rPr>
                  <w:rFonts w:eastAsia="Batang"/>
                  <w:bCs/>
                  <w:highlight w:val="cyan"/>
                  <w:lang w:eastAsia="ko-KR"/>
                </w:rPr>
                <w:delText>MotionPredRefLayers</w:delText>
              </w:r>
              <w:r w:rsidRPr="00867980" w:rsidDel="00EF0A6C">
                <w:rPr>
                  <w:highlight w:val="cyan"/>
                  <w:lang w:val="en-CA"/>
                </w:rPr>
                <w:delText xml:space="preserve"> &gt; 0 )</w:delText>
              </w:r>
            </w:del>
          </w:p>
        </w:tc>
        <w:tc>
          <w:tcPr>
            <w:tcW w:w="1152" w:type="dxa"/>
          </w:tcPr>
          <w:p w:rsidR="00A12603" w:rsidRPr="008E14A4" w:rsidRDefault="00A12603" w:rsidP="009B4966">
            <w:pPr>
              <w:pStyle w:val="tablecell"/>
              <w:spacing w:after="0"/>
              <w:rPr>
                <w:rFonts w:eastAsia="MS Mincho"/>
                <w:highlight w:val="cyan"/>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highlight w:val="cyan"/>
                <w:lang w:eastAsia="ko-KR"/>
              </w:rPr>
            </w:pPr>
            <w:del w:id="729"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b/>
                  <w:highlight w:val="cyan"/>
                  <w:lang w:eastAsia="ko-KR"/>
                </w:rPr>
                <w:delText>alt_collocated_indication_flag</w:delText>
              </w:r>
            </w:del>
          </w:p>
        </w:tc>
        <w:tc>
          <w:tcPr>
            <w:tcW w:w="1152" w:type="dxa"/>
          </w:tcPr>
          <w:p w:rsidR="00A12603" w:rsidRPr="008E14A4" w:rsidRDefault="00A12603" w:rsidP="009B4966">
            <w:pPr>
              <w:pStyle w:val="tablecell"/>
              <w:spacing w:after="0"/>
              <w:rPr>
                <w:rFonts w:eastAsia="MS Mincho"/>
                <w:highlight w:val="cyan"/>
                <w:lang w:eastAsia="ja-JP"/>
              </w:rPr>
            </w:pPr>
            <w:del w:id="730" w:author="heyo" w:date="2013-07-08T09:14:00Z">
              <w:r w:rsidRPr="008E14A4" w:rsidDel="00EF0A6C">
                <w:rPr>
                  <w:rFonts w:eastAsia="MS Mincho"/>
                  <w:highlight w:val="cyan"/>
                  <w:lang w:eastAsia="ja-JP"/>
                </w:rPr>
                <w:delText>u(1)</w:delText>
              </w:r>
            </w:del>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highlight w:val="cyan"/>
                <w:lang w:eastAsia="ko-KR"/>
              </w:rPr>
            </w:pPr>
            <w:del w:id="731"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highlight w:val="cyan"/>
                  <w:lang w:eastAsia="ko-KR"/>
                </w:rPr>
                <w:delText xml:space="preserve">if( alt_collocated_indication_flag ) </w:delText>
              </w:r>
            </w:del>
          </w:p>
        </w:tc>
        <w:tc>
          <w:tcPr>
            <w:tcW w:w="1152" w:type="dxa"/>
          </w:tcPr>
          <w:p w:rsidR="00A12603" w:rsidRPr="008E14A4" w:rsidRDefault="00A12603" w:rsidP="009B4966">
            <w:pPr>
              <w:pStyle w:val="tablecell"/>
              <w:spacing w:after="0"/>
              <w:rPr>
                <w:rFonts w:eastAsia="MS Mincho"/>
                <w:highlight w:val="cyan"/>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highlight w:val="cyan"/>
                <w:lang w:eastAsia="ko-KR"/>
              </w:rPr>
            </w:pPr>
            <w:del w:id="732"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highlight w:val="cyan"/>
                  <w:lang w:eastAsia="ko-KR"/>
                </w:rPr>
                <w:delText xml:space="preserve">if( </w:delText>
              </w:r>
              <w:r w:rsidRPr="008E14A4" w:rsidDel="00EF0A6C">
                <w:rPr>
                  <w:rFonts w:eastAsia="Batang"/>
                  <w:bCs/>
                  <w:highlight w:val="cyan"/>
                  <w:lang w:eastAsia="ko-KR"/>
                </w:rPr>
                <w:delText>Num</w:delText>
              </w:r>
              <w:r w:rsidDel="00EF0A6C">
                <w:rPr>
                  <w:rFonts w:eastAsia="Batang"/>
                  <w:bCs/>
                  <w:highlight w:val="cyan"/>
                  <w:lang w:eastAsia="ko-KR"/>
                </w:rPr>
                <w:delText>Active</w:delText>
              </w:r>
              <w:r w:rsidRPr="008E14A4" w:rsidDel="00EF0A6C">
                <w:rPr>
                  <w:rFonts w:eastAsia="Batang"/>
                  <w:bCs/>
                  <w:highlight w:val="cyan"/>
                  <w:lang w:eastAsia="ko-KR"/>
                </w:rPr>
                <w:delText>MotionPredRefLayers</w:delText>
              </w:r>
              <w:r w:rsidRPr="00867980" w:rsidDel="00EF0A6C">
                <w:rPr>
                  <w:highlight w:val="cyan"/>
                  <w:lang w:val="en-CA"/>
                </w:rPr>
                <w:delText xml:space="preserve"> &gt; 1 )</w:delText>
              </w:r>
            </w:del>
          </w:p>
        </w:tc>
        <w:tc>
          <w:tcPr>
            <w:tcW w:w="1152" w:type="dxa"/>
          </w:tcPr>
          <w:p w:rsidR="00A12603" w:rsidRPr="008E14A4" w:rsidRDefault="00A12603" w:rsidP="009B4966">
            <w:pPr>
              <w:pStyle w:val="tablecell"/>
              <w:spacing w:after="0"/>
              <w:rPr>
                <w:rFonts w:eastAsia="MS Mincho"/>
                <w:highlight w:val="cyan"/>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highlight w:val="cyan"/>
                <w:lang w:eastAsia="ko-KR"/>
              </w:rPr>
            </w:pPr>
            <w:del w:id="733"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b/>
                  <w:highlight w:val="cyan"/>
                  <w:lang w:eastAsia="ko-KR"/>
                </w:rPr>
                <w:delText>collocated_ref_layer_idx</w:delText>
              </w:r>
            </w:del>
          </w:p>
        </w:tc>
        <w:tc>
          <w:tcPr>
            <w:tcW w:w="1152" w:type="dxa"/>
          </w:tcPr>
          <w:p w:rsidR="00A12603" w:rsidRPr="008E14A4" w:rsidRDefault="00A12603" w:rsidP="009B4966">
            <w:pPr>
              <w:pStyle w:val="tablecell"/>
              <w:spacing w:after="0"/>
              <w:rPr>
                <w:rFonts w:eastAsia="MS Mincho"/>
                <w:highlight w:val="cyan"/>
                <w:lang w:eastAsia="ja-JP"/>
              </w:rPr>
            </w:pPr>
            <w:del w:id="734" w:author="heyo" w:date="2013-07-08T09:14:00Z">
              <w:r w:rsidRPr="008E14A4" w:rsidDel="00EF0A6C">
                <w:rPr>
                  <w:rFonts w:eastAsia="MS Mincho"/>
                  <w:highlight w:val="cyan"/>
                  <w:lang w:eastAsia="ja-JP"/>
                </w:rPr>
                <w:delText>ue(v)</w:delText>
              </w:r>
            </w:del>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highlight w:val="cyan"/>
                <w:lang w:eastAsia="ko-KR"/>
              </w:rPr>
            </w:pPr>
            <w:del w:id="735" w:author="heyo" w:date="2013-07-08T09:14:00Z">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lang w:eastAsia="ko-KR"/>
                </w:rPr>
                <w:tab/>
              </w:r>
              <w:r w:rsidRPr="008E14A4" w:rsidDel="00EF0A6C">
                <w:rPr>
                  <w:rFonts w:ascii="Times New Roman" w:hAnsi="Times New Roman"/>
                  <w:highlight w:val="cyan"/>
                  <w:lang w:eastAsia="ko-KR"/>
                </w:rPr>
                <w:delText>else {</w:delText>
              </w:r>
            </w:del>
          </w:p>
        </w:tc>
        <w:tc>
          <w:tcPr>
            <w:tcW w:w="1152" w:type="dxa"/>
          </w:tcPr>
          <w:p w:rsidR="00A12603" w:rsidRPr="008E14A4" w:rsidRDefault="00A12603" w:rsidP="009B4966">
            <w:pPr>
              <w:pStyle w:val="tablecell"/>
              <w:spacing w:after="0"/>
              <w:rPr>
                <w:rFonts w:eastAsia="MS Mincho"/>
                <w:highlight w:val="cyan"/>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xml:space="preserve">if( </w:t>
            </w:r>
            <w:proofErr w:type="spellStart"/>
            <w:r w:rsidRPr="008E14A4">
              <w:rPr>
                <w:rFonts w:ascii="Times New Roman" w:hAnsi="Times New Roman"/>
                <w:lang w:eastAsia="ko-KR"/>
              </w:rPr>
              <w:t>slice_type</w:t>
            </w:r>
            <w:proofErr w:type="spellEnd"/>
            <w:r w:rsidRPr="008E14A4">
              <w:rPr>
                <w:rFonts w:ascii="Times New Roman" w:hAnsi="Times New Roman"/>
                <w:lang w:eastAsia="ko-KR"/>
              </w:rPr>
              <w:t xml:space="preserve">  = =  B )</w:t>
            </w:r>
          </w:p>
        </w:tc>
        <w:tc>
          <w:tcPr>
            <w:tcW w:w="1152" w:type="dxa"/>
          </w:tcPr>
          <w:p w:rsidR="00A12603" w:rsidRPr="008E14A4" w:rsidRDefault="00A12603" w:rsidP="009B4966">
            <w:pPr>
              <w:pStyle w:val="tablecell"/>
              <w:spacing w:after="0"/>
              <w:rPr>
                <w:rFonts w:eastAsia="MS Mincho"/>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b/>
                <w:lang w:eastAsia="ko-KR"/>
              </w:rPr>
              <w:t>collocated_from_l0_flag</w:t>
            </w:r>
          </w:p>
        </w:tc>
        <w:tc>
          <w:tcPr>
            <w:tcW w:w="1152" w:type="dxa"/>
          </w:tcPr>
          <w:p w:rsidR="00A12603" w:rsidRPr="008E14A4" w:rsidRDefault="00A12603" w:rsidP="009B4966">
            <w:pPr>
              <w:pStyle w:val="tablecell"/>
              <w:spacing w:after="0"/>
              <w:rPr>
                <w:rFonts w:eastAsia="MS Mincho"/>
                <w:lang w:eastAsia="ja-JP"/>
              </w:rPr>
            </w:pPr>
            <w:r w:rsidRPr="008E14A4">
              <w:rPr>
                <w:lang w:eastAsia="ko-KR"/>
              </w:rPr>
              <w:t>u(1)</w:t>
            </w: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if( ( collocated_from_l0_flag  &amp;&amp;  num_ref_idx_l0_active_minus1 &gt; 0 )  | |</w:t>
            </w:r>
            <w:r w:rsidRPr="008E14A4">
              <w:rPr>
                <w:rFonts w:ascii="Times New Roman" w:hAnsi="Times New Roman"/>
                <w:lang w:eastAsia="ko-KR"/>
              </w:rPr>
              <w:br/>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 !collocated_from_l0_flag  &amp;&amp;  num_ref_idx_l1_active_minus1 &gt; 0 ) )</w:t>
            </w:r>
          </w:p>
        </w:tc>
        <w:tc>
          <w:tcPr>
            <w:tcW w:w="1152" w:type="dxa"/>
          </w:tcPr>
          <w:p w:rsidR="00A12603" w:rsidRPr="008E14A4" w:rsidRDefault="00A12603" w:rsidP="009B4966">
            <w:pPr>
              <w:pStyle w:val="tablecell"/>
              <w:spacing w:after="0"/>
              <w:rPr>
                <w:rFonts w:eastAsia="MS Mincho"/>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r>
            <w:proofErr w:type="spellStart"/>
            <w:r w:rsidRPr="008E14A4">
              <w:rPr>
                <w:rFonts w:ascii="Times New Roman" w:hAnsi="Times New Roman"/>
                <w:b/>
                <w:lang w:eastAsia="ko-KR"/>
              </w:rPr>
              <w:t>collocated_ref_idx</w:t>
            </w:r>
            <w:proofErr w:type="spellEnd"/>
          </w:p>
        </w:tc>
        <w:tc>
          <w:tcPr>
            <w:tcW w:w="1152" w:type="dxa"/>
          </w:tcPr>
          <w:p w:rsidR="00A12603" w:rsidRPr="008E14A4" w:rsidRDefault="00A12603" w:rsidP="009B4966">
            <w:pPr>
              <w:pStyle w:val="tablecell"/>
              <w:spacing w:after="0"/>
              <w:rPr>
                <w:rFonts w:eastAsia="MS Mincho"/>
                <w:lang w:eastAsia="ja-JP"/>
              </w:rPr>
            </w:pPr>
            <w:proofErr w:type="spellStart"/>
            <w:r w:rsidRPr="008E14A4">
              <w:rPr>
                <w:lang w:eastAsia="ko-KR"/>
              </w:rPr>
              <w:t>ue</w:t>
            </w:r>
            <w:proofErr w:type="spellEnd"/>
            <w:r w:rsidRPr="008E14A4">
              <w:rPr>
                <w:lang w:eastAsia="ko-KR"/>
              </w:rPr>
              <w:t>(v)</w:t>
            </w: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del w:id="736" w:author="heyo" w:date="2013-07-08T09:14:00Z">
              <w:r w:rsidRPr="008E14A4" w:rsidDel="00EF0A6C">
                <w:rPr>
                  <w:rFonts w:ascii="Times New Roman" w:hAnsi="Times New Roman"/>
                  <w:color w:val="FF0000"/>
                  <w:lang w:eastAsia="ko-KR"/>
                </w:rPr>
                <w:tab/>
              </w:r>
              <w:r w:rsidRPr="008E14A4" w:rsidDel="00EF0A6C">
                <w:rPr>
                  <w:rFonts w:ascii="Times New Roman" w:hAnsi="Times New Roman"/>
                  <w:color w:val="FF0000"/>
                  <w:lang w:eastAsia="ko-KR"/>
                </w:rPr>
                <w:tab/>
              </w:r>
              <w:r w:rsidRPr="008E14A4" w:rsidDel="00EF0A6C">
                <w:rPr>
                  <w:rFonts w:ascii="Times New Roman" w:hAnsi="Times New Roman"/>
                  <w:color w:val="FF0000"/>
                  <w:lang w:eastAsia="ko-KR"/>
                </w:rPr>
                <w:tab/>
              </w:r>
              <w:r w:rsidRPr="008E14A4" w:rsidDel="00EF0A6C">
                <w:rPr>
                  <w:rFonts w:ascii="Times New Roman" w:hAnsi="Times New Roman"/>
                  <w:color w:val="FF0000"/>
                  <w:lang w:eastAsia="ko-KR"/>
                </w:rPr>
                <w:tab/>
              </w:r>
              <w:r w:rsidRPr="008E14A4" w:rsidDel="00EF0A6C">
                <w:rPr>
                  <w:rFonts w:ascii="Times New Roman" w:hAnsi="Times New Roman"/>
                  <w:highlight w:val="cyan"/>
                  <w:lang w:eastAsia="ko-KR"/>
                </w:rPr>
                <w:delText>}</w:delText>
              </w:r>
            </w:del>
          </w:p>
        </w:tc>
        <w:tc>
          <w:tcPr>
            <w:tcW w:w="1152" w:type="dxa"/>
          </w:tcPr>
          <w:p w:rsidR="00A12603" w:rsidRPr="008E14A4" w:rsidRDefault="00A12603" w:rsidP="009B4966">
            <w:pPr>
              <w:pStyle w:val="tablecell"/>
              <w:spacing w:after="0"/>
              <w:rPr>
                <w:rFonts w:eastAsia="MS Mincho"/>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sidRPr="008E14A4">
              <w:rPr>
                <w:rFonts w:ascii="Times New Roman" w:hAnsi="Times New Roman"/>
                <w:lang w:eastAsia="ko-KR"/>
              </w:rPr>
              <w:tab/>
            </w:r>
            <w:r w:rsidRPr="008E14A4">
              <w:rPr>
                <w:rFonts w:ascii="Times New Roman" w:hAnsi="Times New Roman"/>
                <w:lang w:eastAsia="ko-KR"/>
              </w:rPr>
              <w:tab/>
              <w:t>}</w:t>
            </w:r>
          </w:p>
        </w:tc>
        <w:tc>
          <w:tcPr>
            <w:tcW w:w="1152" w:type="dxa"/>
          </w:tcPr>
          <w:p w:rsidR="00A12603" w:rsidRPr="008E14A4" w:rsidRDefault="00A12603" w:rsidP="009B4966">
            <w:pPr>
              <w:pStyle w:val="tablecell"/>
              <w:spacing w:after="0"/>
              <w:rPr>
                <w:rFonts w:eastAsia="MS Mincho"/>
                <w:lang w:eastAsia="ja-JP"/>
              </w:rPr>
            </w:pPr>
          </w:p>
        </w:tc>
      </w:tr>
      <w:tr w:rsidR="00A12603" w:rsidRPr="008E14A4" w:rsidTr="009B4966">
        <w:trPr>
          <w:cantSplit/>
          <w:jc w:val="center"/>
        </w:trPr>
        <w:tc>
          <w:tcPr>
            <w:tcW w:w="7920" w:type="dxa"/>
          </w:tcPr>
          <w:p w:rsidR="00A12603" w:rsidRPr="008E14A4" w:rsidRDefault="00A12603" w:rsidP="009B4966">
            <w:pPr>
              <w:pStyle w:val="tablesyntax"/>
              <w:rPr>
                <w:rFonts w:ascii="Times New Roman" w:hAnsi="Times New Roman"/>
                <w:lang w:eastAsia="ko-KR"/>
              </w:rPr>
            </w:pPr>
            <w:r w:rsidRPr="008E14A4">
              <w:rPr>
                <w:rFonts w:ascii="Times New Roman" w:hAnsi="Times New Roman"/>
                <w:lang w:eastAsia="ko-KR"/>
              </w:rPr>
              <w:tab/>
            </w:r>
            <w:r>
              <w:rPr>
                <w:rFonts w:ascii="Times New Roman" w:hAnsi="Times New Roman"/>
                <w:b/>
                <w:lang w:eastAsia="ko-KR"/>
              </w:rPr>
              <w:t>...</w:t>
            </w:r>
          </w:p>
        </w:tc>
        <w:tc>
          <w:tcPr>
            <w:tcW w:w="1152" w:type="dxa"/>
          </w:tcPr>
          <w:p w:rsidR="00A12603" w:rsidRPr="008E14A4" w:rsidRDefault="00A12603" w:rsidP="009B4966">
            <w:pPr>
              <w:pStyle w:val="tablecell"/>
              <w:spacing w:after="0"/>
              <w:rPr>
                <w:rFonts w:eastAsia="MS Mincho"/>
                <w:lang w:eastAsia="ja-JP"/>
              </w:rPr>
            </w:pPr>
          </w:p>
        </w:tc>
      </w:tr>
      <w:tr w:rsidR="00A12603" w:rsidRPr="008E14A4" w:rsidTr="009B4966">
        <w:trPr>
          <w:cantSplit/>
          <w:jc w:val="center"/>
        </w:trPr>
        <w:tc>
          <w:tcPr>
            <w:tcW w:w="7920" w:type="dxa"/>
          </w:tcPr>
          <w:p w:rsidR="00A12603" w:rsidRPr="008E14A4" w:rsidRDefault="00A12603" w:rsidP="009B4966">
            <w:pPr>
              <w:pStyle w:val="tablesyntax"/>
              <w:keepNext w:val="0"/>
              <w:rPr>
                <w:rFonts w:ascii="Times New Roman" w:hAnsi="Times New Roman"/>
                <w:lang w:eastAsia="ko-KR"/>
              </w:rPr>
            </w:pPr>
            <w:r w:rsidRPr="008E14A4">
              <w:rPr>
                <w:rFonts w:ascii="Times New Roman" w:hAnsi="Times New Roman"/>
              </w:rPr>
              <w:t>}</w:t>
            </w:r>
          </w:p>
        </w:tc>
        <w:tc>
          <w:tcPr>
            <w:tcW w:w="1152" w:type="dxa"/>
          </w:tcPr>
          <w:p w:rsidR="00A12603" w:rsidRPr="008E14A4" w:rsidRDefault="00A12603" w:rsidP="009B4966">
            <w:pPr>
              <w:pStyle w:val="tablecell"/>
              <w:keepNext w:val="0"/>
              <w:spacing w:after="0"/>
            </w:pPr>
          </w:p>
        </w:tc>
      </w:tr>
    </w:tbl>
    <w:p w:rsidR="001F2594" w:rsidRPr="005B217D" w:rsidRDefault="001F2594" w:rsidP="00E11923">
      <w:pPr>
        <w:pStyle w:val="Heading1"/>
        <w:rPr>
          <w:lang w:val="en-CA"/>
        </w:rPr>
      </w:pPr>
      <w:r w:rsidRPr="005B217D">
        <w:rPr>
          <w:lang w:val="en-CA"/>
        </w:rPr>
        <w:lastRenderedPageBreak/>
        <w:t>Patent rights declaration</w:t>
      </w:r>
      <w:r w:rsidR="00B94B06" w:rsidRPr="005B217D">
        <w:rPr>
          <w:lang w:val="en-CA"/>
        </w:rPr>
        <w:t>(s)</w:t>
      </w:r>
    </w:p>
    <w:p w:rsidR="007F1F8B" w:rsidRPr="005B217D" w:rsidRDefault="001B4945" w:rsidP="009234A5">
      <w:pPr>
        <w:jc w:val="both"/>
        <w:rPr>
          <w:szCs w:val="22"/>
          <w:lang w:val="en-CA"/>
        </w:rPr>
      </w:pPr>
      <w:proofErr w:type="spellStart"/>
      <w:r w:rsidRPr="001B4945">
        <w:rPr>
          <w:b/>
          <w:szCs w:val="22"/>
          <w:lang w:val="en-CA"/>
        </w:rPr>
        <w:t>InterDigital</w:t>
      </w:r>
      <w:proofErr w:type="spellEnd"/>
      <w:r w:rsidRPr="001B4945">
        <w:rPr>
          <w:b/>
          <w:szCs w:val="22"/>
          <w:lang w:val="en-CA"/>
        </w:rPr>
        <w:t xml:space="preserve"> Communications, Inc.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FBE" w:rsidRDefault="00EE0FBE">
      <w:r>
        <w:separator/>
      </w:r>
    </w:p>
  </w:endnote>
  <w:endnote w:type="continuationSeparator" w:id="0">
    <w:p w:rsidR="00EE0FBE" w:rsidRDefault="00EE0F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5F5" w:rsidRDefault="00F455F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A1228">
      <w:rPr>
        <w:rStyle w:val="PageNumber"/>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2013-07-18</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FBE" w:rsidRDefault="00EE0FBE">
      <w:r>
        <w:separator/>
      </w:r>
    </w:p>
  </w:footnote>
  <w:footnote w:type="continuationSeparator" w:id="0">
    <w:p w:rsidR="00EE0FBE" w:rsidRDefault="00EE0F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C6F62"/>
    <w:multiLevelType w:val="hybridMultilevel"/>
    <w:tmpl w:val="8B164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FD46EEE0"/>
    <w:lvl w:ilvl="0">
      <w:start w:val="1"/>
      <w:numFmt w:val="decimal"/>
      <w:pStyle w:val="Heading1"/>
      <w:lvlText w:val="%1"/>
      <w:lvlJc w:val="left"/>
      <w:pPr>
        <w:ind w:left="522" w:hanging="432"/>
      </w:pPr>
      <w:rPr>
        <w:sz w:val="32"/>
        <w:szCs w:val="3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F2B4BCB"/>
    <w:multiLevelType w:val="hybridMultilevel"/>
    <w:tmpl w:val="88E076E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086F77"/>
    <w:multiLevelType w:val="hybridMultilevel"/>
    <w:tmpl w:val="D3F4F37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642103"/>
    <w:multiLevelType w:val="hybridMultilevel"/>
    <w:tmpl w:val="AA923F86"/>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DD5054"/>
    <w:multiLevelType w:val="hybridMultilevel"/>
    <w:tmpl w:val="E0D043F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AB2CE3"/>
    <w:multiLevelType w:val="hybridMultilevel"/>
    <w:tmpl w:val="58F05076"/>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AE55EB7"/>
    <w:multiLevelType w:val="hybridMultilevel"/>
    <w:tmpl w:val="988A869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A429A4"/>
    <w:multiLevelType w:val="hybridMultilevel"/>
    <w:tmpl w:val="2FC648B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24420F0"/>
    <w:multiLevelType w:val="hybridMultilevel"/>
    <w:tmpl w:val="D3120E9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nsid w:val="6E4C1C3B"/>
    <w:multiLevelType w:val="multilevel"/>
    <w:tmpl w:val="C6BE0834"/>
    <w:lvl w:ilvl="0">
      <w:start w:val="6"/>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0">
    <w:nsid w:val="6EC82F9A"/>
    <w:multiLevelType w:val="hybridMultilevel"/>
    <w:tmpl w:val="5F081C3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FA16BF"/>
    <w:multiLevelType w:val="hybridMultilevel"/>
    <w:tmpl w:val="A81CCA0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0101A5"/>
    <w:multiLevelType w:val="hybridMultilevel"/>
    <w:tmpl w:val="F4EEE5E2"/>
    <w:lvl w:ilvl="0" w:tplc="01987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A647D5"/>
    <w:multiLevelType w:val="hybridMultilevel"/>
    <w:tmpl w:val="54361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3"/>
  </w:num>
  <w:num w:numId="4">
    <w:abstractNumId w:val="10"/>
  </w:num>
  <w:num w:numId="5">
    <w:abstractNumId w:val="11"/>
  </w:num>
  <w:num w:numId="6">
    <w:abstractNumId w:val="5"/>
  </w:num>
  <w:num w:numId="7">
    <w:abstractNumId w:val="8"/>
  </w:num>
  <w:num w:numId="8">
    <w:abstractNumId w:val="5"/>
  </w:num>
  <w:num w:numId="9">
    <w:abstractNumId w:val="1"/>
  </w:num>
  <w:num w:numId="10">
    <w:abstractNumId w:val="4"/>
  </w:num>
  <w:num w:numId="11">
    <w:abstractNumId w:val="2"/>
  </w:num>
  <w:num w:numId="12">
    <w:abstractNumId w:val="19"/>
  </w:num>
  <w:num w:numId="13">
    <w:abstractNumId w:val="15"/>
  </w:num>
  <w:num w:numId="14">
    <w:abstractNumId w:val="12"/>
  </w:num>
  <w:num w:numId="15">
    <w:abstractNumId w:val="22"/>
  </w:num>
  <w:num w:numId="16">
    <w:abstractNumId w:val="9"/>
  </w:num>
  <w:num w:numId="17">
    <w:abstractNumId w:val="16"/>
  </w:num>
  <w:num w:numId="18">
    <w:abstractNumId w:val="6"/>
  </w:num>
  <w:num w:numId="19">
    <w:abstractNumId w:val="7"/>
  </w:num>
  <w:num w:numId="20">
    <w:abstractNumId w:val="17"/>
  </w:num>
  <w:num w:numId="21">
    <w:abstractNumId w:val="3"/>
  </w:num>
  <w:num w:numId="22">
    <w:abstractNumId w:val="23"/>
  </w:num>
  <w:num w:numId="23">
    <w:abstractNumId w:val="21"/>
  </w:num>
  <w:num w:numId="24">
    <w:abstractNumId w:val="14"/>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458BC"/>
    <w:rsid w:val="00045C41"/>
    <w:rsid w:val="00046C03"/>
    <w:rsid w:val="0006226F"/>
    <w:rsid w:val="0007614F"/>
    <w:rsid w:val="00076DD1"/>
    <w:rsid w:val="00087CBC"/>
    <w:rsid w:val="000B16DA"/>
    <w:rsid w:val="000B1C6B"/>
    <w:rsid w:val="000B4FF9"/>
    <w:rsid w:val="000B7B17"/>
    <w:rsid w:val="000C09AC"/>
    <w:rsid w:val="000D6BA8"/>
    <w:rsid w:val="000E00F3"/>
    <w:rsid w:val="000E7493"/>
    <w:rsid w:val="000F158C"/>
    <w:rsid w:val="0010074D"/>
    <w:rsid w:val="00102F3D"/>
    <w:rsid w:val="00124E38"/>
    <w:rsid w:val="0012580B"/>
    <w:rsid w:val="00127C7D"/>
    <w:rsid w:val="00131F90"/>
    <w:rsid w:val="0013526E"/>
    <w:rsid w:val="00151F1B"/>
    <w:rsid w:val="00164F7D"/>
    <w:rsid w:val="00171371"/>
    <w:rsid w:val="00175A24"/>
    <w:rsid w:val="00176C11"/>
    <w:rsid w:val="00187E58"/>
    <w:rsid w:val="001A118C"/>
    <w:rsid w:val="001A297E"/>
    <w:rsid w:val="001A368E"/>
    <w:rsid w:val="001A7329"/>
    <w:rsid w:val="001B4945"/>
    <w:rsid w:val="001B4E28"/>
    <w:rsid w:val="001C3525"/>
    <w:rsid w:val="001D1BD2"/>
    <w:rsid w:val="001E02BE"/>
    <w:rsid w:val="001E1489"/>
    <w:rsid w:val="001E3B37"/>
    <w:rsid w:val="001F2594"/>
    <w:rsid w:val="0020125D"/>
    <w:rsid w:val="002055A6"/>
    <w:rsid w:val="00206460"/>
    <w:rsid w:val="002069B4"/>
    <w:rsid w:val="002074D0"/>
    <w:rsid w:val="00215DFC"/>
    <w:rsid w:val="002212DF"/>
    <w:rsid w:val="00222B65"/>
    <w:rsid w:val="00222CD4"/>
    <w:rsid w:val="002264A6"/>
    <w:rsid w:val="00227BA7"/>
    <w:rsid w:val="0023011C"/>
    <w:rsid w:val="002346C0"/>
    <w:rsid w:val="00237F4A"/>
    <w:rsid w:val="00237F64"/>
    <w:rsid w:val="00263398"/>
    <w:rsid w:val="0026790B"/>
    <w:rsid w:val="00275BCF"/>
    <w:rsid w:val="00292257"/>
    <w:rsid w:val="002A54E0"/>
    <w:rsid w:val="002B1595"/>
    <w:rsid w:val="002B191D"/>
    <w:rsid w:val="002D0AF6"/>
    <w:rsid w:val="002F164D"/>
    <w:rsid w:val="00306206"/>
    <w:rsid w:val="00317D85"/>
    <w:rsid w:val="003242AF"/>
    <w:rsid w:val="00327C56"/>
    <w:rsid w:val="003315A1"/>
    <w:rsid w:val="003373EC"/>
    <w:rsid w:val="00342FF4"/>
    <w:rsid w:val="0036381B"/>
    <w:rsid w:val="003669EA"/>
    <w:rsid w:val="003706CC"/>
    <w:rsid w:val="00377710"/>
    <w:rsid w:val="003A2D8E"/>
    <w:rsid w:val="003C20E4"/>
    <w:rsid w:val="003E06D9"/>
    <w:rsid w:val="003E3005"/>
    <w:rsid w:val="003E6F90"/>
    <w:rsid w:val="003F5D0F"/>
    <w:rsid w:val="004074EB"/>
    <w:rsid w:val="00414101"/>
    <w:rsid w:val="004250D6"/>
    <w:rsid w:val="00433DDB"/>
    <w:rsid w:val="00437619"/>
    <w:rsid w:val="004A11A2"/>
    <w:rsid w:val="004A2A63"/>
    <w:rsid w:val="004B210C"/>
    <w:rsid w:val="004B3F86"/>
    <w:rsid w:val="004C36CD"/>
    <w:rsid w:val="004C73C6"/>
    <w:rsid w:val="004D405F"/>
    <w:rsid w:val="004E4F4F"/>
    <w:rsid w:val="004E6789"/>
    <w:rsid w:val="004F15E4"/>
    <w:rsid w:val="004F1DA4"/>
    <w:rsid w:val="004F5FF9"/>
    <w:rsid w:val="004F61E3"/>
    <w:rsid w:val="00502E10"/>
    <w:rsid w:val="0051015C"/>
    <w:rsid w:val="00516CF1"/>
    <w:rsid w:val="00531AE9"/>
    <w:rsid w:val="00550A66"/>
    <w:rsid w:val="0056621C"/>
    <w:rsid w:val="00567EC7"/>
    <w:rsid w:val="00570013"/>
    <w:rsid w:val="005801A2"/>
    <w:rsid w:val="00585970"/>
    <w:rsid w:val="005952A5"/>
    <w:rsid w:val="005A33A1"/>
    <w:rsid w:val="005A5062"/>
    <w:rsid w:val="005B217D"/>
    <w:rsid w:val="005B584B"/>
    <w:rsid w:val="005C385F"/>
    <w:rsid w:val="005E1AC6"/>
    <w:rsid w:val="005E6A07"/>
    <w:rsid w:val="005F6F1B"/>
    <w:rsid w:val="00617FA5"/>
    <w:rsid w:val="00621F2D"/>
    <w:rsid w:val="00624B33"/>
    <w:rsid w:val="00625569"/>
    <w:rsid w:val="00630AA2"/>
    <w:rsid w:val="00637ED3"/>
    <w:rsid w:val="00646707"/>
    <w:rsid w:val="00662430"/>
    <w:rsid w:val="00662E58"/>
    <w:rsid w:val="00664DCF"/>
    <w:rsid w:val="006A0FCC"/>
    <w:rsid w:val="006B068F"/>
    <w:rsid w:val="006C5D39"/>
    <w:rsid w:val="006E2810"/>
    <w:rsid w:val="006E5417"/>
    <w:rsid w:val="006F342B"/>
    <w:rsid w:val="00712F60"/>
    <w:rsid w:val="00720913"/>
    <w:rsid w:val="00720E3B"/>
    <w:rsid w:val="00745F6B"/>
    <w:rsid w:val="00755457"/>
    <w:rsid w:val="0075585E"/>
    <w:rsid w:val="0076088C"/>
    <w:rsid w:val="00764058"/>
    <w:rsid w:val="00770571"/>
    <w:rsid w:val="007723D5"/>
    <w:rsid w:val="007768FF"/>
    <w:rsid w:val="007824D3"/>
    <w:rsid w:val="00795F31"/>
    <w:rsid w:val="00796EE3"/>
    <w:rsid w:val="007A7D29"/>
    <w:rsid w:val="007B4AB8"/>
    <w:rsid w:val="007C62A8"/>
    <w:rsid w:val="007F1F8B"/>
    <w:rsid w:val="007F67A1"/>
    <w:rsid w:val="00811C05"/>
    <w:rsid w:val="008206C8"/>
    <w:rsid w:val="0086387C"/>
    <w:rsid w:val="00874A6C"/>
    <w:rsid w:val="00876C65"/>
    <w:rsid w:val="008A4B4C"/>
    <w:rsid w:val="008C239F"/>
    <w:rsid w:val="008E480C"/>
    <w:rsid w:val="00907757"/>
    <w:rsid w:val="009212B0"/>
    <w:rsid w:val="009234A5"/>
    <w:rsid w:val="00924507"/>
    <w:rsid w:val="00924C99"/>
    <w:rsid w:val="00927CB5"/>
    <w:rsid w:val="009336F7"/>
    <w:rsid w:val="009374A7"/>
    <w:rsid w:val="00947616"/>
    <w:rsid w:val="0098551D"/>
    <w:rsid w:val="0099518F"/>
    <w:rsid w:val="009A523D"/>
    <w:rsid w:val="009B39E5"/>
    <w:rsid w:val="009B4966"/>
    <w:rsid w:val="009D1485"/>
    <w:rsid w:val="009D63B3"/>
    <w:rsid w:val="009F496B"/>
    <w:rsid w:val="00A01439"/>
    <w:rsid w:val="00A02E61"/>
    <w:rsid w:val="00A05CFF"/>
    <w:rsid w:val="00A12603"/>
    <w:rsid w:val="00A45A3F"/>
    <w:rsid w:val="00A51C51"/>
    <w:rsid w:val="00A56B97"/>
    <w:rsid w:val="00A6093D"/>
    <w:rsid w:val="00A76A6D"/>
    <w:rsid w:val="00A83253"/>
    <w:rsid w:val="00AA6E84"/>
    <w:rsid w:val="00AB1772"/>
    <w:rsid w:val="00AC07F2"/>
    <w:rsid w:val="00AC21A3"/>
    <w:rsid w:val="00AC4A28"/>
    <w:rsid w:val="00AE341B"/>
    <w:rsid w:val="00AE6261"/>
    <w:rsid w:val="00B07CA7"/>
    <w:rsid w:val="00B1279A"/>
    <w:rsid w:val="00B24A62"/>
    <w:rsid w:val="00B40C6E"/>
    <w:rsid w:val="00B4194A"/>
    <w:rsid w:val="00B5222E"/>
    <w:rsid w:val="00B53179"/>
    <w:rsid w:val="00B61C96"/>
    <w:rsid w:val="00B73A2A"/>
    <w:rsid w:val="00B94B06"/>
    <w:rsid w:val="00B94C28"/>
    <w:rsid w:val="00BB07BB"/>
    <w:rsid w:val="00BC10BA"/>
    <w:rsid w:val="00BC4521"/>
    <w:rsid w:val="00BC4F47"/>
    <w:rsid w:val="00BC5AFD"/>
    <w:rsid w:val="00BD3A5F"/>
    <w:rsid w:val="00BD6D19"/>
    <w:rsid w:val="00C04F43"/>
    <w:rsid w:val="00C0609D"/>
    <w:rsid w:val="00C115AB"/>
    <w:rsid w:val="00C30249"/>
    <w:rsid w:val="00C3415D"/>
    <w:rsid w:val="00C3723B"/>
    <w:rsid w:val="00C40220"/>
    <w:rsid w:val="00C606C9"/>
    <w:rsid w:val="00C66B4D"/>
    <w:rsid w:val="00C80288"/>
    <w:rsid w:val="00C84003"/>
    <w:rsid w:val="00C90650"/>
    <w:rsid w:val="00C961AA"/>
    <w:rsid w:val="00C97D78"/>
    <w:rsid w:val="00C97FAB"/>
    <w:rsid w:val="00CC2AAE"/>
    <w:rsid w:val="00CC5A42"/>
    <w:rsid w:val="00CD0EAB"/>
    <w:rsid w:val="00CF34DB"/>
    <w:rsid w:val="00CF558F"/>
    <w:rsid w:val="00D073E2"/>
    <w:rsid w:val="00D446EC"/>
    <w:rsid w:val="00D45981"/>
    <w:rsid w:val="00D51BF0"/>
    <w:rsid w:val="00D55942"/>
    <w:rsid w:val="00D66578"/>
    <w:rsid w:val="00D807BF"/>
    <w:rsid w:val="00D82FCC"/>
    <w:rsid w:val="00DA17FC"/>
    <w:rsid w:val="00DA440B"/>
    <w:rsid w:val="00DA7887"/>
    <w:rsid w:val="00DB2C26"/>
    <w:rsid w:val="00DE6B43"/>
    <w:rsid w:val="00E0561C"/>
    <w:rsid w:val="00E102AC"/>
    <w:rsid w:val="00E11923"/>
    <w:rsid w:val="00E262D4"/>
    <w:rsid w:val="00E36250"/>
    <w:rsid w:val="00E54511"/>
    <w:rsid w:val="00E61DAC"/>
    <w:rsid w:val="00E63D16"/>
    <w:rsid w:val="00E72B80"/>
    <w:rsid w:val="00E75FE3"/>
    <w:rsid w:val="00E86C4C"/>
    <w:rsid w:val="00EA218D"/>
    <w:rsid w:val="00EB2EE9"/>
    <w:rsid w:val="00EB7AB1"/>
    <w:rsid w:val="00ED5DE6"/>
    <w:rsid w:val="00EE0FBE"/>
    <w:rsid w:val="00EE1625"/>
    <w:rsid w:val="00EE48FB"/>
    <w:rsid w:val="00EF0A6C"/>
    <w:rsid w:val="00EF2911"/>
    <w:rsid w:val="00EF48CC"/>
    <w:rsid w:val="00F247DA"/>
    <w:rsid w:val="00F37C6F"/>
    <w:rsid w:val="00F455F5"/>
    <w:rsid w:val="00F671AD"/>
    <w:rsid w:val="00F73032"/>
    <w:rsid w:val="00F848FC"/>
    <w:rsid w:val="00F9282A"/>
    <w:rsid w:val="00F95199"/>
    <w:rsid w:val="00F96BAD"/>
    <w:rsid w:val="00FA1228"/>
    <w:rsid w:val="00FA139D"/>
    <w:rsid w:val="00FA64E0"/>
    <w:rsid w:val="00FB0E84"/>
    <w:rsid w:val="00FD01C2"/>
    <w:rsid w:val="00FF0CE3"/>
    <w:rsid w:val="00FF0F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40C6E"/>
    <w:pPr>
      <w:tabs>
        <w:tab w:val="center" w:pos="4320"/>
        <w:tab w:val="right" w:pos="8640"/>
      </w:tabs>
    </w:pPr>
  </w:style>
  <w:style w:type="paragraph" w:styleId="Footer">
    <w:name w:val="footer"/>
    <w:basedOn w:val="Normal"/>
    <w:rsid w:val="00B40C6E"/>
    <w:pPr>
      <w:tabs>
        <w:tab w:val="center" w:pos="4320"/>
        <w:tab w:val="right" w:pos="8640"/>
      </w:tabs>
    </w:pPr>
  </w:style>
  <w:style w:type="character" w:styleId="PageNumber">
    <w:name w:val="page number"/>
    <w:basedOn w:val="DefaultParagraphFont"/>
    <w:rsid w:val="00B40C6E"/>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Annex4">
    <w:name w:val="Annex 4"/>
    <w:basedOn w:val="Normal"/>
    <w:next w:val="Normal"/>
    <w:rsid w:val="00C66B4D"/>
    <w:pPr>
      <w:keepNext/>
      <w:numPr>
        <w:ilvl w:val="3"/>
        <w:numId w:val="12"/>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Normal"/>
    <w:rsid w:val="00C66B4D"/>
    <w:pPr>
      <w:numPr>
        <w:ilvl w:val="4"/>
      </w:numPr>
      <w:outlineLvl w:val="4"/>
    </w:pPr>
  </w:style>
  <w:style w:type="paragraph" w:customStyle="1" w:styleId="Annex6">
    <w:name w:val="Annex 6"/>
    <w:basedOn w:val="Annex5"/>
    <w:next w:val="Normal"/>
    <w:rsid w:val="00C66B4D"/>
    <w:pPr>
      <w:numPr>
        <w:ilvl w:val="5"/>
      </w:numPr>
      <w:outlineLvl w:val="5"/>
    </w:pPr>
  </w:style>
  <w:style w:type="paragraph" w:customStyle="1" w:styleId="tableheading">
    <w:name w:val="table heading"/>
    <w:basedOn w:val="Normal"/>
    <w:rsid w:val="00795F3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795F3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795F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95F31"/>
    <w:rPr>
      <w:rFonts w:ascii="Times" w:eastAsia="Malgun Gothic" w:hAnsi="Times"/>
      <w:lang w:val="en-GB"/>
    </w:rPr>
  </w:style>
  <w:style w:type="table" w:styleId="TableGrid">
    <w:name w:val="Table Grid"/>
    <w:basedOn w:val="TableNormal"/>
    <w:rsid w:val="007554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
    <w:name w:val="3N"/>
    <w:basedOn w:val="Normal"/>
    <w:link w:val="3NChar"/>
    <w:qFormat/>
    <w:rsid w:val="009D63B3"/>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9D63B3"/>
    <w:rPr>
      <w:rFonts w:eastAsia="Malgun Gothic"/>
      <w:lang w:val="en-GB"/>
    </w:rPr>
  </w:style>
  <w:style w:type="paragraph" w:styleId="ListParagraph">
    <w:name w:val="List Paragraph"/>
    <w:basedOn w:val="Normal"/>
    <w:uiPriority w:val="34"/>
    <w:qFormat/>
    <w:rsid w:val="004F1DA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rPr>
  </w:style>
  <w:style w:type="character" w:styleId="CommentReference">
    <w:name w:val="annotation reference"/>
    <w:basedOn w:val="DefaultParagraphFont"/>
    <w:rsid w:val="00ED5DE6"/>
    <w:rPr>
      <w:sz w:val="16"/>
      <w:szCs w:val="16"/>
    </w:rPr>
  </w:style>
  <w:style w:type="paragraph" w:styleId="CommentText">
    <w:name w:val="annotation text"/>
    <w:basedOn w:val="Normal"/>
    <w:link w:val="CommentTextChar"/>
    <w:rsid w:val="00ED5DE6"/>
    <w:rPr>
      <w:sz w:val="20"/>
    </w:rPr>
  </w:style>
  <w:style w:type="character" w:customStyle="1" w:styleId="CommentTextChar">
    <w:name w:val="Comment Text Char"/>
    <w:basedOn w:val="DefaultParagraphFont"/>
    <w:link w:val="CommentText"/>
    <w:rsid w:val="00ED5DE6"/>
  </w:style>
  <w:style w:type="paragraph" w:styleId="CommentSubject">
    <w:name w:val="annotation subject"/>
    <w:basedOn w:val="CommentText"/>
    <w:next w:val="CommentText"/>
    <w:link w:val="CommentSubjectChar"/>
    <w:rsid w:val="00ED5DE6"/>
    <w:rPr>
      <w:b/>
      <w:bCs/>
    </w:rPr>
  </w:style>
  <w:style w:type="character" w:customStyle="1" w:styleId="CommentSubjectChar">
    <w:name w:val="Comment Subject Char"/>
    <w:basedOn w:val="CommentTextChar"/>
    <w:link w:val="CommentSubject"/>
    <w:rsid w:val="00ED5DE6"/>
    <w:rPr>
      <w:b/>
      <w:bCs/>
    </w:rPr>
  </w:style>
</w:styles>
</file>

<file path=word/webSettings.xml><?xml version="1.0" encoding="utf-8"?>
<w:webSettings xmlns:r="http://schemas.openxmlformats.org/officeDocument/2006/relationships" xmlns:w="http://schemas.openxmlformats.org/wordprocessingml/2006/main">
  <w:divs>
    <w:div w:id="652954778">
      <w:bodyDiv w:val="1"/>
      <w:marLeft w:val="0"/>
      <w:marRight w:val="0"/>
      <w:marTop w:val="0"/>
      <w:marBottom w:val="0"/>
      <w:divBdr>
        <w:top w:val="none" w:sz="0" w:space="0" w:color="auto"/>
        <w:left w:val="none" w:sz="0" w:space="0" w:color="auto"/>
        <w:bottom w:val="none" w:sz="0" w:space="0" w:color="auto"/>
        <w:right w:val="none" w:sz="0" w:space="0" w:color="auto"/>
      </w:divBdr>
    </w:div>
    <w:div w:id="1252663821">
      <w:bodyDiv w:val="1"/>
      <w:marLeft w:val="0"/>
      <w:marRight w:val="0"/>
      <w:marTop w:val="0"/>
      <w:marBottom w:val="0"/>
      <w:divBdr>
        <w:top w:val="none" w:sz="0" w:space="0" w:color="auto"/>
        <w:left w:val="none" w:sz="0" w:space="0" w:color="auto"/>
        <w:bottom w:val="none" w:sz="0" w:space="0" w:color="auto"/>
        <w:right w:val="none" w:sz="0" w:space="0" w:color="auto"/>
      </w:divBdr>
    </w:div>
    <w:div w:id="1387024918">
      <w:bodyDiv w:val="1"/>
      <w:marLeft w:val="0"/>
      <w:marRight w:val="0"/>
      <w:marTop w:val="0"/>
      <w:marBottom w:val="0"/>
      <w:divBdr>
        <w:top w:val="none" w:sz="0" w:space="0" w:color="auto"/>
        <w:left w:val="none" w:sz="0" w:space="0" w:color="auto"/>
        <w:bottom w:val="none" w:sz="0" w:space="0" w:color="auto"/>
        <w:right w:val="none" w:sz="0" w:space="0" w:color="auto"/>
      </w:divBdr>
    </w:div>
    <w:div w:id="143347782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3548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2641175-5522-4DF1-B00E-1D43138A4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2441</Words>
  <Characters>13920</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16329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heyo</cp:lastModifiedBy>
  <cp:revision>4</cp:revision>
  <dcterms:created xsi:type="dcterms:W3CDTF">2013-07-18T20:04:00Z</dcterms:created>
  <dcterms:modified xsi:type="dcterms:W3CDTF">2013-07-18T21:07:00Z</dcterms:modified>
</cp:coreProperties>
</file>