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A1A04" w:rsidRPr="008334B0" w:rsidTr="0047549C">
        <w:tc>
          <w:tcPr>
            <w:tcW w:w="6408" w:type="dxa"/>
          </w:tcPr>
          <w:p w:rsidR="00AA1A04" w:rsidRPr="008334B0" w:rsidRDefault="00966468" w:rsidP="0047549C">
            <w:pPr>
              <w:tabs>
                <w:tab w:val="left" w:pos="7200"/>
              </w:tabs>
              <w:spacing w:before="0"/>
              <w:rPr>
                <w:b/>
                <w:szCs w:val="22"/>
                <w:lang w:val="en-CA"/>
              </w:rPr>
            </w:pPr>
            <w:r w:rsidRPr="00966468">
              <w:rPr>
                <w:b/>
                <w:szCs w:val="22"/>
                <w:lang w:val="en-CA"/>
              </w:rPr>
              <w:pict>
                <v:group id="_x0000_s1052" style="position:absolute;margin-left:-4.15pt;margin-top:-27.5pt;width:23.3pt;height:24.6pt;z-index:251656704" coordorigin="9,2" coordsize="466,492">
                  <v:line id="_x0000_s1053" style="position:absolute" from="9,9" to="10,489" strokecolor="white" strokeweight="36e-5mm"/>
                  <v:line id="_x0000_s1054" style="position:absolute" from="9,493" to="474,494" strokecolor="white" strokeweight="36e-5mm"/>
                  <v:line id="_x0000_s1055" style="position:absolute;flip:y" from="474,9" to="475,493" strokecolor="white" strokeweight="36e-5mm"/>
                  <v:line id="_x0000_s1056" style="position:absolute;flip:x" from="9,9" to="471,10" strokecolor="white" strokeweight="36e-5mm"/>
                  <v:line id="_x0000_s1057" style="position:absolute" from="9,9" to="10,10" strokecolor="white" strokeweight="36e-5mm"/>
                  <v:shape id="_x0000_s1058"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59"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0"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1"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2"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3"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4"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5"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6"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7"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8"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69"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0"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1"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2" style="position:absolute;left:68;top:181;width:65;height:143" coordsize="65,143" path="m56,124r,2l56,126r,4l65,130r,13l,143,,130r10,l10,126r,l10,126r3,l13,15r-3,l10,15r,l10,15,,15,,,65,r,15l56,15r,l56,15r,109xe" stroked="f">
                    <v:path arrowok="t"/>
                  </v:shape>
                  <v:shape id="_x0000_s1073"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4"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5"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E233F2">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pic:spPr>
                      </pic:pic>
                    </a:graphicData>
                  </a:graphic>
                </wp:anchor>
              </w:drawing>
            </w:r>
            <w:r w:rsidR="00E233F2">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pic:spPr>
                      </pic:pic>
                    </a:graphicData>
                  </a:graphic>
                </wp:anchor>
              </w:drawing>
            </w:r>
            <w:r w:rsidR="00AA1A04" w:rsidRPr="008334B0">
              <w:rPr>
                <w:b/>
                <w:szCs w:val="22"/>
                <w:lang w:val="en-CA"/>
              </w:rPr>
              <w:t>Joint Collaborative Team on Video Coding (JCT-VC)</w:t>
            </w:r>
          </w:p>
          <w:p w:rsidR="00AA1A04" w:rsidRPr="008334B0" w:rsidRDefault="00AA1A04" w:rsidP="0047549C">
            <w:pPr>
              <w:tabs>
                <w:tab w:val="left" w:pos="7200"/>
              </w:tabs>
              <w:spacing w:before="0"/>
              <w:rPr>
                <w:b/>
                <w:szCs w:val="22"/>
                <w:lang w:val="en-CA"/>
              </w:rPr>
            </w:pPr>
            <w:r w:rsidRPr="008334B0">
              <w:rPr>
                <w:b/>
                <w:szCs w:val="22"/>
                <w:lang w:val="en-CA"/>
              </w:rPr>
              <w:t>of ITU-T SG 16 WP 3 and ISO/IEC JTC 1/SC 29/WG 11</w:t>
            </w:r>
          </w:p>
          <w:p w:rsidR="00AA1A04" w:rsidRPr="008334B0" w:rsidRDefault="00AA1A04" w:rsidP="0047549C">
            <w:pPr>
              <w:tabs>
                <w:tab w:val="left" w:pos="7200"/>
              </w:tabs>
              <w:spacing w:before="0"/>
              <w:rPr>
                <w:b/>
                <w:szCs w:val="22"/>
                <w:lang w:val="en-CA"/>
              </w:rPr>
            </w:pPr>
            <w:r w:rsidRPr="008334B0">
              <w:rPr>
                <w:szCs w:val="22"/>
                <w:lang w:val="en-CA"/>
              </w:rPr>
              <w:t>14th Meeting: Vienna, AT, 25 July – 2 Aug. 2013</w:t>
            </w:r>
          </w:p>
        </w:tc>
        <w:tc>
          <w:tcPr>
            <w:tcW w:w="3168" w:type="dxa"/>
          </w:tcPr>
          <w:p w:rsidR="00AA1A04" w:rsidRPr="008334B0" w:rsidRDefault="00AA1A04" w:rsidP="009912D6">
            <w:pPr>
              <w:tabs>
                <w:tab w:val="left" w:pos="7200"/>
              </w:tabs>
              <w:rPr>
                <w:u w:val="single"/>
                <w:lang w:val="en-CA"/>
              </w:rPr>
            </w:pPr>
            <w:r w:rsidRPr="008334B0">
              <w:rPr>
                <w:lang w:val="en-CA"/>
              </w:rPr>
              <w:t>Document: JCTVC-N</w:t>
            </w:r>
            <w:r w:rsidR="009912D6">
              <w:rPr>
                <w:u w:val="single"/>
                <w:lang w:val="en-CA"/>
              </w:rPr>
              <w:t>0185</w:t>
            </w:r>
            <w:ins w:id="0" w:author="xiuxx" w:date="2013-07-27T02:29:00Z">
              <w:r w:rsidR="00B47958">
                <w:rPr>
                  <w:u w:val="single"/>
                  <w:lang w:val="en-CA"/>
                </w:rPr>
                <w:t>-r1</w:t>
              </w:r>
            </w:ins>
          </w:p>
        </w:tc>
      </w:tr>
    </w:tbl>
    <w:p w:rsidR="00AA1A04" w:rsidRPr="005B217D" w:rsidRDefault="00AA1A04" w:rsidP="00AA1A04">
      <w:pPr>
        <w:spacing w:before="0"/>
        <w:rPr>
          <w:lang w:val="en-CA"/>
        </w:rPr>
      </w:pPr>
    </w:p>
    <w:tbl>
      <w:tblPr>
        <w:tblW w:w="0" w:type="auto"/>
        <w:tblLayout w:type="fixed"/>
        <w:tblLook w:val="0000"/>
      </w:tblPr>
      <w:tblGrid>
        <w:gridCol w:w="1458"/>
        <w:gridCol w:w="4050"/>
        <w:gridCol w:w="900"/>
        <w:gridCol w:w="3168"/>
      </w:tblGrid>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Title:</w:t>
            </w:r>
          </w:p>
        </w:tc>
        <w:tc>
          <w:tcPr>
            <w:tcW w:w="8118" w:type="dxa"/>
            <w:gridSpan w:val="3"/>
          </w:tcPr>
          <w:p w:rsidR="00AA1A04" w:rsidRPr="008334B0" w:rsidRDefault="00AA1A04" w:rsidP="0047549C">
            <w:pPr>
              <w:spacing w:before="60" w:after="60"/>
              <w:rPr>
                <w:b/>
                <w:szCs w:val="22"/>
                <w:lang w:val="en-CA"/>
              </w:rPr>
            </w:pPr>
            <w:r>
              <w:rPr>
                <w:b/>
                <w:szCs w:val="22"/>
                <w:lang w:val="en-CA"/>
              </w:rPr>
              <w:t>On low-delay checking process for SHVC</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Status:</w:t>
            </w:r>
          </w:p>
        </w:tc>
        <w:tc>
          <w:tcPr>
            <w:tcW w:w="8118" w:type="dxa"/>
            <w:gridSpan w:val="3"/>
          </w:tcPr>
          <w:p w:rsidR="00AA1A04" w:rsidRPr="008334B0" w:rsidRDefault="00AA1A04" w:rsidP="0047549C">
            <w:pPr>
              <w:spacing w:before="60" w:after="60"/>
              <w:rPr>
                <w:szCs w:val="22"/>
                <w:lang w:val="en-CA"/>
              </w:rPr>
            </w:pPr>
            <w:r>
              <w:rPr>
                <w:szCs w:val="22"/>
                <w:lang w:val="en-CA"/>
              </w:rPr>
              <w:t>Input Document</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Purpose:</w:t>
            </w:r>
          </w:p>
        </w:tc>
        <w:tc>
          <w:tcPr>
            <w:tcW w:w="8118" w:type="dxa"/>
            <w:gridSpan w:val="3"/>
          </w:tcPr>
          <w:p w:rsidR="00AA1A04" w:rsidRPr="008334B0" w:rsidRDefault="00AA1A04" w:rsidP="0047549C">
            <w:pPr>
              <w:spacing w:before="60" w:after="60"/>
              <w:rPr>
                <w:szCs w:val="22"/>
                <w:lang w:val="en-CA"/>
              </w:rPr>
            </w:pPr>
            <w:r>
              <w:rPr>
                <w:szCs w:val="22"/>
                <w:lang w:val="en-CA"/>
              </w:rPr>
              <w:t>Proposal</w:t>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AA1A04" w:rsidRDefault="00AA1A04" w:rsidP="0047549C">
            <w:pPr>
              <w:spacing w:before="60" w:after="60"/>
              <w:rPr>
                <w:szCs w:val="22"/>
                <w:lang w:val="en-CA"/>
              </w:rPr>
            </w:pPr>
            <w:r>
              <w:rPr>
                <w:szCs w:val="22"/>
                <w:lang w:val="en-CA"/>
              </w:rPr>
              <w:t>Xiaoyu Xiu, Yan Ye, Yuwen He, Yong He</w:t>
            </w:r>
          </w:p>
          <w:p w:rsidR="00AA1A04" w:rsidRDefault="00AA1A04" w:rsidP="0047549C">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AA1A04" w:rsidRDefault="00AA1A04" w:rsidP="0047549C">
            <w:pPr>
              <w:spacing w:before="60" w:after="60"/>
              <w:rPr>
                <w:szCs w:val="22"/>
                <w:lang w:val="en-CA" w:eastAsia="zh-CN"/>
              </w:rPr>
            </w:pPr>
            <w:r w:rsidRPr="00CD5749">
              <w:rPr>
                <w:rFonts w:hint="eastAsia"/>
                <w:szCs w:val="22"/>
                <w:lang w:val="en-CA" w:eastAsia="zh-CN"/>
              </w:rPr>
              <w:t xml:space="preserve">Yongbing Lin, Xiaozhen Zheng, Xu Chen, Jianhua Zheng </w:t>
            </w:r>
          </w:p>
          <w:p w:rsidR="00AA1A04" w:rsidRPr="008334B0" w:rsidRDefault="00AA1A04" w:rsidP="0047549C">
            <w:pPr>
              <w:spacing w:before="60" w:after="60"/>
              <w:rPr>
                <w:szCs w:val="22"/>
                <w:lang w:val="en-CA"/>
              </w:rPr>
            </w:pPr>
            <w:r w:rsidRPr="00CD5749">
              <w:rPr>
                <w:rFonts w:hint="eastAsia"/>
                <w:szCs w:val="22"/>
                <w:lang w:val="en-CA" w:eastAsia="zh-CN"/>
              </w:rPr>
              <w:t>No. 156, Rd. Bei</w:t>
            </w:r>
            <w:r>
              <w:rPr>
                <w:rFonts w:hint="eastAsia"/>
                <w:szCs w:val="22"/>
                <w:lang w:val="en-CA" w:eastAsia="zh-CN"/>
              </w:rPr>
              <w:t>-</w:t>
            </w:r>
            <w:r w:rsidRPr="00CD5749">
              <w:rPr>
                <w:rFonts w:hint="eastAsia"/>
                <w:szCs w:val="22"/>
                <w:lang w:val="en-CA" w:eastAsia="zh-CN"/>
              </w:rPr>
              <w:t>qing</w:t>
            </w:r>
            <w:r w:rsidRPr="00CD5749">
              <w:rPr>
                <w:szCs w:val="22"/>
                <w:lang w:val="en-CA"/>
              </w:rPr>
              <w:br/>
            </w:r>
            <w:r w:rsidRPr="00CD5749">
              <w:rPr>
                <w:rFonts w:hint="eastAsia"/>
                <w:szCs w:val="22"/>
                <w:lang w:val="en-CA" w:eastAsia="zh-CN"/>
              </w:rPr>
              <w:t>Hai</w:t>
            </w:r>
            <w:r>
              <w:rPr>
                <w:rFonts w:hint="eastAsia"/>
                <w:szCs w:val="22"/>
                <w:lang w:val="en-CA" w:eastAsia="zh-CN"/>
              </w:rPr>
              <w:t>-</w:t>
            </w:r>
            <w:r w:rsidRPr="00CD5749">
              <w:rPr>
                <w:rFonts w:hint="eastAsia"/>
                <w:szCs w:val="22"/>
                <w:lang w:val="en-CA" w:eastAsia="zh-CN"/>
              </w:rPr>
              <w:t>dian district 100095</w:t>
            </w:r>
            <w:r w:rsidRPr="00CD5749">
              <w:rPr>
                <w:szCs w:val="22"/>
                <w:lang w:val="en-CA"/>
              </w:rPr>
              <w:br/>
            </w:r>
            <w:r w:rsidRPr="00CD5749">
              <w:rPr>
                <w:rFonts w:hint="eastAsia"/>
                <w:szCs w:val="22"/>
                <w:lang w:val="en-CA" w:eastAsia="zh-CN"/>
              </w:rPr>
              <w:t>Beijing, China</w:t>
            </w:r>
          </w:p>
        </w:tc>
        <w:tc>
          <w:tcPr>
            <w:tcW w:w="900" w:type="dxa"/>
          </w:tcPr>
          <w:p w:rsidR="00AA1A04" w:rsidRPr="008334B0" w:rsidRDefault="00AA1A04" w:rsidP="0047549C">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AA1A04" w:rsidRDefault="00AA1A04" w:rsidP="0047549C">
            <w:pPr>
              <w:spacing w:before="60" w:after="60"/>
            </w:pPr>
            <w:r w:rsidRPr="008334B0">
              <w:rPr>
                <w:szCs w:val="22"/>
                <w:lang w:val="en-CA"/>
              </w:rPr>
              <w:br/>
            </w:r>
            <w:r>
              <w:rPr>
                <w:szCs w:val="22"/>
                <w:lang w:val="en-CA"/>
              </w:rPr>
              <w:t>1-858-210-4830</w:t>
            </w:r>
            <w:r w:rsidRPr="005B217D">
              <w:rPr>
                <w:szCs w:val="22"/>
                <w:lang w:val="en-CA"/>
              </w:rPr>
              <w:br/>
            </w:r>
            <w:hyperlink r:id="rId9" w:history="1">
              <w:r w:rsidRPr="00AD2196">
                <w:rPr>
                  <w:rStyle w:val="Hyperlink"/>
                  <w:szCs w:val="22"/>
                  <w:lang w:val="en-CA"/>
                </w:rPr>
                <w:t>Xiaoyu.Xiu@InterDigital.com</w:t>
              </w:r>
            </w:hyperlink>
          </w:p>
          <w:p w:rsidR="00AA1A04" w:rsidRPr="008334B0" w:rsidRDefault="00AA1A04" w:rsidP="002019C9">
            <w:pPr>
              <w:spacing w:before="60" w:after="60"/>
              <w:rPr>
                <w:szCs w:val="22"/>
                <w:lang w:val="en-CA"/>
              </w:rPr>
            </w:pPr>
            <w:r w:rsidRPr="00CD5749">
              <w:rPr>
                <w:rFonts w:hint="eastAsia"/>
                <w:szCs w:val="22"/>
                <w:lang w:val="en-CA" w:eastAsia="zh-CN"/>
              </w:rPr>
              <w:t>86</w:t>
            </w:r>
            <w:r w:rsidR="002019C9">
              <w:rPr>
                <w:szCs w:val="22"/>
                <w:lang w:val="en-CA" w:eastAsia="zh-CN"/>
              </w:rPr>
              <w:t>-</w:t>
            </w:r>
            <w:r w:rsidRPr="00CD5749">
              <w:rPr>
                <w:rFonts w:hint="eastAsia"/>
                <w:szCs w:val="22"/>
                <w:lang w:val="en-CA" w:eastAsia="zh-CN"/>
              </w:rPr>
              <w:t>10</w:t>
            </w:r>
            <w:r w:rsidR="002019C9">
              <w:rPr>
                <w:szCs w:val="22"/>
                <w:lang w:val="en-CA" w:eastAsia="zh-CN"/>
              </w:rPr>
              <w:t>-</w:t>
            </w:r>
            <w:r w:rsidRPr="00CD5749">
              <w:rPr>
                <w:rFonts w:hint="eastAsia"/>
                <w:szCs w:val="22"/>
                <w:lang w:val="en-CA" w:eastAsia="zh-CN"/>
              </w:rPr>
              <w:t>60612372</w:t>
            </w:r>
            <w:r w:rsidRPr="00CD5749">
              <w:rPr>
                <w:szCs w:val="22"/>
                <w:lang w:val="en-CA"/>
              </w:rPr>
              <w:br/>
            </w:r>
            <w:hyperlink r:id="rId10" w:history="1">
              <w:r w:rsidRPr="00CD5749">
                <w:rPr>
                  <w:rStyle w:val="Hyperlink"/>
                  <w:rFonts w:hint="eastAsia"/>
                  <w:szCs w:val="22"/>
                  <w:lang w:val="en-CA" w:eastAsia="zh-CN"/>
                </w:rPr>
                <w:t>yblin@huawei.com</w:t>
              </w:r>
            </w:hyperlink>
            <w:r w:rsidRPr="00CD5749">
              <w:rPr>
                <w:szCs w:val="22"/>
                <w:lang w:val="en-CA"/>
              </w:rPr>
              <w:br/>
            </w:r>
          </w:p>
        </w:tc>
      </w:tr>
      <w:tr w:rsidR="00AA1A04" w:rsidRPr="008334B0" w:rsidTr="0047549C">
        <w:tc>
          <w:tcPr>
            <w:tcW w:w="1458" w:type="dxa"/>
          </w:tcPr>
          <w:p w:rsidR="00AA1A04" w:rsidRPr="008334B0" w:rsidRDefault="00AA1A04" w:rsidP="0047549C">
            <w:pPr>
              <w:spacing w:before="60" w:after="60"/>
              <w:rPr>
                <w:i/>
                <w:szCs w:val="22"/>
                <w:lang w:val="en-CA"/>
              </w:rPr>
            </w:pPr>
            <w:r w:rsidRPr="008334B0">
              <w:rPr>
                <w:i/>
                <w:szCs w:val="22"/>
                <w:lang w:val="en-CA"/>
              </w:rPr>
              <w:t>Source:</w:t>
            </w:r>
          </w:p>
        </w:tc>
        <w:tc>
          <w:tcPr>
            <w:tcW w:w="8118" w:type="dxa"/>
            <w:gridSpan w:val="3"/>
          </w:tcPr>
          <w:p w:rsidR="00AA1A04" w:rsidRPr="008334B0" w:rsidRDefault="00AA1A04" w:rsidP="0047549C">
            <w:pPr>
              <w:spacing w:before="60" w:after="60"/>
              <w:rPr>
                <w:szCs w:val="22"/>
                <w:lang w:val="en-CA"/>
              </w:rPr>
            </w:pPr>
            <w:r>
              <w:rPr>
                <w:szCs w:val="22"/>
                <w:lang w:val="en-CA"/>
              </w:rPr>
              <w:t xml:space="preserve">InterDigital Communications, Inc., </w:t>
            </w:r>
            <w:r w:rsidRPr="00CD5749">
              <w:rPr>
                <w:rFonts w:hint="eastAsia"/>
                <w:szCs w:val="22"/>
                <w:lang w:val="en-CA" w:eastAsia="zh-CN"/>
              </w:rPr>
              <w:t>HiSilicon Technologies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63D2F" w:rsidRDefault="00D63D2F" w:rsidP="009234A5">
      <w:pPr>
        <w:jc w:val="both"/>
        <w:rPr>
          <w:szCs w:val="22"/>
          <w:lang w:val="en-CA"/>
        </w:rPr>
      </w:pPr>
      <w:r>
        <w:rPr>
          <w:szCs w:val="22"/>
          <w:lang w:val="en-CA"/>
        </w:rPr>
        <w:t>In this contribution, the low-delay checking process in SHVC Test Model (SHM2.0) is modified to reportedly improve the efficiency of temporal motion vector prediction (TMVP) for enhancement layer (EL) coding. More specifically, the low-delay flag is set to true if the inter-layer prediction (ILP) picture is</w:t>
      </w:r>
      <w:r w:rsidR="00A57095">
        <w:rPr>
          <w:szCs w:val="22"/>
          <w:lang w:val="en-CA"/>
        </w:rPr>
        <w:t xml:space="preserve"> used as the co-located picture for EL TMVP derivation, such that </w:t>
      </w:r>
      <w:r w:rsidR="00A57095">
        <w:t xml:space="preserve">the motion vector (MV) of the co-located </w:t>
      </w:r>
      <w:r w:rsidR="000E42B9">
        <w:t>prediction unit (PU)</w:t>
      </w:r>
      <w:r w:rsidR="005E1D34">
        <w:t xml:space="preserve"> </w:t>
      </w:r>
      <w:r w:rsidR="00A57095">
        <w:t>always</w:t>
      </w:r>
      <w:r w:rsidR="000E42B9">
        <w:t xml:space="preserve"> come</w:t>
      </w:r>
      <w:r w:rsidR="005E1D34">
        <w:t>s</w:t>
      </w:r>
      <w:r w:rsidR="000E42B9">
        <w:t xml:space="preserve"> from the same reference picture list of the target MV of the current PU for better TMVP prediction. The proposed modification is a slice-level change as the low-delay flag is determined per slice and</w:t>
      </w:r>
      <w:r w:rsidR="00695D7C">
        <w:t xml:space="preserve"> referred to by all the PUs of a coded picture</w:t>
      </w:r>
      <w:r w:rsidR="000E42B9">
        <w:t>.</w:t>
      </w:r>
      <w:r>
        <w:rPr>
          <w:szCs w:val="22"/>
          <w:lang w:val="en-CA"/>
        </w:rPr>
        <w:t xml:space="preserve"> </w:t>
      </w:r>
      <w:r w:rsidR="005E1D34">
        <w:rPr>
          <w:rFonts w:cs="Arial"/>
        </w:rPr>
        <w:t>Experimental results show that the proposed change reportedly achieves 0.4%, 0.4% and 0.5% BD-rate savings on average for 2x, 1.5x and SNR scalability in RA configuration, compared to the anchors of SHM2.0.</w:t>
      </w:r>
    </w:p>
    <w:p w:rsidR="00745F6B" w:rsidRPr="005B217D" w:rsidRDefault="00745F6B" w:rsidP="00E11923">
      <w:pPr>
        <w:pStyle w:val="Heading1"/>
        <w:rPr>
          <w:lang w:val="en-CA"/>
        </w:rPr>
      </w:pPr>
      <w:r w:rsidRPr="005B217D">
        <w:rPr>
          <w:lang w:val="en-CA"/>
        </w:rPr>
        <w:t>Introduction</w:t>
      </w:r>
    </w:p>
    <w:p w:rsidR="001F2594" w:rsidRDefault="00654D22" w:rsidP="009234A5">
      <w:pPr>
        <w:jc w:val="both"/>
        <w:rPr>
          <w:szCs w:val="22"/>
          <w:lang w:val="en-CA"/>
        </w:rPr>
      </w:pPr>
      <w:r>
        <w:rPr>
          <w:szCs w:val="22"/>
          <w:lang w:val="en-CA"/>
        </w:rPr>
        <w:t>The current SHVC solution is built upon the reference index based framework where the ILP picture (up-sampled if necessary) generated from the base layer (BL) is used as one additional reference picture along with the temporal reference pictures to predict the current EL picture [1]. The reference index is signalled to indicate whether the current PU is predicted from the ILP picture, or</w:t>
      </w:r>
      <w:r w:rsidR="00723BEF">
        <w:rPr>
          <w:szCs w:val="22"/>
          <w:lang w:val="en-CA"/>
        </w:rPr>
        <w:t xml:space="preserve"> the</w:t>
      </w:r>
      <w:r>
        <w:rPr>
          <w:szCs w:val="22"/>
          <w:lang w:val="en-CA"/>
        </w:rPr>
        <w:t xml:space="preserve"> temporal reference pictures, or the combination of both. Moreover</w:t>
      </w:r>
      <w:r w:rsidR="007C5D9D">
        <w:rPr>
          <w:szCs w:val="22"/>
          <w:lang w:val="en-CA"/>
        </w:rPr>
        <w:t>,</w:t>
      </w:r>
      <w:r>
        <w:rPr>
          <w:szCs w:val="22"/>
          <w:lang w:val="en-CA"/>
        </w:rPr>
        <w:t xml:space="preserve"> the inter-layer motion</w:t>
      </w:r>
      <w:r w:rsidR="007C5D9D">
        <w:rPr>
          <w:szCs w:val="22"/>
          <w:lang w:val="en-CA"/>
        </w:rPr>
        <w:t xml:space="preserve"> </w:t>
      </w:r>
      <w:r>
        <w:rPr>
          <w:szCs w:val="22"/>
          <w:lang w:val="en-CA"/>
        </w:rPr>
        <w:t>prediction is enabled by setting the ILP picture as the co-located picture for the EL TMVP derivation</w:t>
      </w:r>
      <w:r w:rsidR="007C5D9D">
        <w:rPr>
          <w:szCs w:val="22"/>
          <w:lang w:val="en-CA"/>
        </w:rPr>
        <w:t>. The</w:t>
      </w:r>
      <w:r>
        <w:rPr>
          <w:szCs w:val="22"/>
          <w:lang w:val="en-CA"/>
        </w:rPr>
        <w:t xml:space="preserve"> motion information of the ILP picture is obtained from the motion field of the BL picture based on the motion field mapping process [2, 3].</w:t>
      </w:r>
    </w:p>
    <w:p w:rsidR="00A0422A" w:rsidRDefault="005C0A74" w:rsidP="009234A5">
      <w:pPr>
        <w:jc w:val="both"/>
        <w:rPr>
          <w:lang w:eastAsia="ko-KR"/>
        </w:rPr>
      </w:pPr>
      <w:r>
        <w:rPr>
          <w:szCs w:val="22"/>
          <w:lang w:val="en-CA"/>
        </w:rPr>
        <w:t>In reference index based SHVC, the TMVP candidate is derived in the same way as in HEVC [4].</w:t>
      </w:r>
      <w:r w:rsidR="00A45C7F">
        <w:rPr>
          <w:szCs w:val="22"/>
          <w:lang w:val="en-CA"/>
        </w:rPr>
        <w:t xml:space="preserve"> Figure 1 illustrates EL TMVP derivation process</w:t>
      </w:r>
      <w:r w:rsidR="000424EB">
        <w:rPr>
          <w:szCs w:val="22"/>
          <w:lang w:val="en-CA"/>
        </w:rPr>
        <w:t xml:space="preserve"> in SHVC</w:t>
      </w:r>
      <w:r w:rsidR="00723BEF">
        <w:rPr>
          <w:szCs w:val="22"/>
          <w:lang w:val="en-CA"/>
        </w:rPr>
        <w:t>,</w:t>
      </w:r>
      <w:r w:rsidR="00A45C7F">
        <w:rPr>
          <w:szCs w:val="22"/>
          <w:lang w:val="en-CA"/>
        </w:rPr>
        <w:t xml:space="preserve"> when the ILP picture is selected as the co-located picture.</w:t>
      </w:r>
      <w:r w:rsidR="00C10EAA">
        <w:rPr>
          <w:szCs w:val="22"/>
          <w:lang w:val="en-CA"/>
        </w:rPr>
        <w:t xml:space="preserve"> Given the </w:t>
      </w:r>
      <w:r w:rsidR="002F1501">
        <w:rPr>
          <w:szCs w:val="22"/>
          <w:lang w:val="en-CA"/>
        </w:rPr>
        <w:t xml:space="preserve">mapped </w:t>
      </w:r>
      <w:r w:rsidR="00C10EAA">
        <w:rPr>
          <w:szCs w:val="22"/>
          <w:lang w:val="en-CA"/>
        </w:rPr>
        <w:t>motion information of the ILP picture</w:t>
      </w:r>
      <w:r w:rsidR="002F1501">
        <w:rPr>
          <w:szCs w:val="22"/>
          <w:lang w:val="en-CA"/>
        </w:rPr>
        <w:t xml:space="preserve">, </w:t>
      </w:r>
      <w:r w:rsidR="002F1501">
        <w:rPr>
          <w:lang w:eastAsia="ko-KR"/>
        </w:rPr>
        <w:t>the MV (</w:t>
      </w:r>
      <w:r w:rsidR="002F1501" w:rsidRPr="008641DF">
        <w:rPr>
          <w:i/>
          <w:lang w:eastAsia="ko-KR"/>
        </w:rPr>
        <w:t>mvCol</w:t>
      </w:r>
      <w:r w:rsidR="002F1501">
        <w:rPr>
          <w:lang w:eastAsia="ko-KR"/>
        </w:rPr>
        <w:t>) of the co-located PU (</w:t>
      </w:r>
      <w:r w:rsidR="002F1501" w:rsidRPr="006A12D6">
        <w:rPr>
          <w:i/>
          <w:lang w:eastAsia="ko-KR"/>
        </w:rPr>
        <w:t>colPU</w:t>
      </w:r>
      <w:r w:rsidR="002F1501" w:rsidRPr="002F1501">
        <w:rPr>
          <w:lang w:eastAsia="ko-KR"/>
        </w:rPr>
        <w:t>)</w:t>
      </w:r>
      <w:r w:rsidR="002F1501">
        <w:rPr>
          <w:i/>
          <w:lang w:eastAsia="ko-KR"/>
        </w:rPr>
        <w:t xml:space="preserve"> </w:t>
      </w:r>
      <w:r w:rsidR="002F1501">
        <w:rPr>
          <w:lang w:eastAsia="ko-KR"/>
        </w:rPr>
        <w:t xml:space="preserve">is used to predict </w:t>
      </w:r>
      <w:r w:rsidR="002F1501">
        <w:rPr>
          <w:szCs w:val="22"/>
          <w:lang w:val="en-CA"/>
        </w:rPr>
        <w:t xml:space="preserve">the </w:t>
      </w:r>
      <w:r w:rsidR="002F1501">
        <w:rPr>
          <w:lang w:eastAsia="ko-KR"/>
        </w:rPr>
        <w:t>MV (</w:t>
      </w:r>
      <w:r w:rsidR="002F1501" w:rsidRPr="006A12D6">
        <w:rPr>
          <w:i/>
          <w:lang w:eastAsia="ko-KR"/>
        </w:rPr>
        <w:t>mvLX</w:t>
      </w:r>
      <w:r w:rsidR="002F1501">
        <w:rPr>
          <w:lang w:eastAsia="ko-KR"/>
        </w:rPr>
        <w:t xml:space="preserve">) of the current PU </w:t>
      </w:r>
      <w:r w:rsidR="002F1501" w:rsidRPr="006A12D6">
        <w:rPr>
          <w:i/>
          <w:lang w:eastAsia="ko-KR"/>
        </w:rPr>
        <w:t>currPU</w:t>
      </w:r>
      <w:r w:rsidR="002F1501">
        <w:rPr>
          <w:lang w:eastAsia="ko-KR"/>
        </w:rPr>
        <w:t>.</w:t>
      </w:r>
      <w:r w:rsidR="0021174C">
        <w:rPr>
          <w:lang w:eastAsia="ko-KR"/>
        </w:rPr>
        <w:t xml:space="preserve">  If </w:t>
      </w:r>
      <w:r w:rsidR="002F1501" w:rsidRPr="006A12D6">
        <w:rPr>
          <w:i/>
          <w:lang w:eastAsia="ko-KR"/>
        </w:rPr>
        <w:t>colPU</w:t>
      </w:r>
      <w:r w:rsidR="002F1501">
        <w:rPr>
          <w:lang w:eastAsia="ko-KR"/>
        </w:rPr>
        <w:t xml:space="preserve"> is a bi-predicted PU, there could be two MVs of the co-located PU, i.e., </w:t>
      </w:r>
      <w:r w:rsidR="0021174C">
        <w:rPr>
          <w:lang w:eastAsia="ko-KR"/>
        </w:rPr>
        <w:t>the forward MV from the reference list L0 and the backward MV (</w:t>
      </w:r>
      <w:r w:rsidR="0021174C" w:rsidRPr="008641DF">
        <w:rPr>
          <w:i/>
          <w:lang w:eastAsia="ko-KR"/>
        </w:rPr>
        <w:t>mvCol</w:t>
      </w:r>
      <w:r w:rsidR="0021174C">
        <w:rPr>
          <w:i/>
          <w:lang w:eastAsia="ko-KR"/>
        </w:rPr>
        <w:t>’</w:t>
      </w:r>
      <w:r w:rsidR="0021174C">
        <w:rPr>
          <w:lang w:eastAsia="ko-KR"/>
        </w:rPr>
        <w:t>) from the reference list L1</w:t>
      </w:r>
      <w:r w:rsidR="002F1501">
        <w:rPr>
          <w:lang w:eastAsia="ko-KR"/>
        </w:rPr>
        <w:t xml:space="preserve">, available to predict </w:t>
      </w:r>
      <w:r w:rsidR="002F1501" w:rsidRPr="008641DF">
        <w:rPr>
          <w:i/>
          <w:lang w:eastAsia="ko-KR"/>
        </w:rPr>
        <w:t>mvCol</w:t>
      </w:r>
      <w:r w:rsidR="002F1501">
        <w:rPr>
          <w:lang w:eastAsia="ko-KR"/>
        </w:rPr>
        <w:t xml:space="preserve">. </w:t>
      </w:r>
      <w:r w:rsidR="0021174C">
        <w:rPr>
          <w:lang w:eastAsia="ko-KR"/>
        </w:rPr>
        <w:t xml:space="preserve">And, the reference list </w:t>
      </w:r>
      <w:r w:rsidR="0021174C" w:rsidRPr="00703B00">
        <w:rPr>
          <w:i/>
          <w:lang w:eastAsia="ko-KR"/>
        </w:rPr>
        <w:t>listCol</w:t>
      </w:r>
      <w:r w:rsidR="0021174C" w:rsidRPr="0021174C">
        <w:rPr>
          <w:lang w:eastAsia="ko-KR"/>
        </w:rPr>
        <w:t xml:space="preserve"> </w:t>
      </w:r>
      <w:r w:rsidR="0021174C">
        <w:rPr>
          <w:lang w:eastAsia="ko-KR"/>
        </w:rPr>
        <w:t xml:space="preserve">used to derive TMVP candidate is determined based on the target reference list </w:t>
      </w:r>
      <w:r w:rsidR="0021174C" w:rsidRPr="00DA0F6C">
        <w:rPr>
          <w:i/>
          <w:lang w:eastAsia="ko-KR"/>
        </w:rPr>
        <w:t>LX</w:t>
      </w:r>
      <w:r w:rsidR="0021174C">
        <w:rPr>
          <w:lang w:eastAsia="ko-KR"/>
        </w:rPr>
        <w:t xml:space="preserve"> of </w:t>
      </w:r>
      <w:r w:rsidR="0021174C" w:rsidRPr="00DA0F6C">
        <w:rPr>
          <w:i/>
          <w:lang w:eastAsia="ko-KR"/>
        </w:rPr>
        <w:t>currPU</w:t>
      </w:r>
      <w:r w:rsidR="00FA2E0D">
        <w:rPr>
          <w:lang w:eastAsia="ko-KR"/>
        </w:rPr>
        <w:t>, the low-delay flag and the reference picture list where the co-locate</w:t>
      </w:r>
      <w:r w:rsidR="00CF21B1">
        <w:rPr>
          <w:lang w:eastAsia="ko-KR"/>
        </w:rPr>
        <w:t>d</w:t>
      </w:r>
      <w:r w:rsidR="00FA2E0D">
        <w:rPr>
          <w:lang w:eastAsia="ko-KR"/>
        </w:rPr>
        <w:t xml:space="preserve"> picture is from, i.e., collocated_from_l0 _flag [1, 4]. More specifically, if low-delay flag is equal to true, </w:t>
      </w:r>
      <w:r w:rsidR="00FA2E0D" w:rsidRPr="00703B00">
        <w:rPr>
          <w:i/>
          <w:lang w:eastAsia="ko-KR"/>
        </w:rPr>
        <w:t>listCol</w:t>
      </w:r>
      <w:r w:rsidR="00FA2E0D">
        <w:rPr>
          <w:lang w:eastAsia="ko-KR"/>
        </w:rPr>
        <w:t xml:space="preserve"> is set equal to </w:t>
      </w:r>
      <w:r w:rsidR="00FA2E0D" w:rsidRPr="00DA0F6C">
        <w:rPr>
          <w:i/>
          <w:lang w:eastAsia="ko-KR"/>
        </w:rPr>
        <w:t>LX</w:t>
      </w:r>
      <w:r w:rsidR="00FA2E0D">
        <w:rPr>
          <w:lang w:eastAsia="ko-KR"/>
        </w:rPr>
        <w:t xml:space="preserve">; otherwise, </w:t>
      </w:r>
      <w:r w:rsidR="00FA2E0D" w:rsidRPr="00703B00">
        <w:rPr>
          <w:i/>
          <w:lang w:eastAsia="ko-KR"/>
        </w:rPr>
        <w:t>listCol</w:t>
      </w:r>
      <w:r w:rsidR="00FA2E0D">
        <w:rPr>
          <w:lang w:eastAsia="ko-KR"/>
        </w:rPr>
        <w:t xml:space="preserve"> is set equal to</w:t>
      </w:r>
      <w:r w:rsidR="00EC0149">
        <w:rPr>
          <w:lang w:eastAsia="ko-KR"/>
        </w:rPr>
        <w:t xml:space="preserve"> the reference picture list indicated by collocated_from_l0_flag</w:t>
      </w:r>
      <w:r w:rsidR="007E253A">
        <w:rPr>
          <w:lang w:eastAsia="ko-KR"/>
        </w:rPr>
        <w:t xml:space="preserve"> which is signaled in slice segment </w:t>
      </w:r>
      <w:r w:rsidR="007E253A">
        <w:rPr>
          <w:lang w:eastAsia="ko-KR"/>
        </w:rPr>
        <w:lastRenderedPageBreak/>
        <w:t>header</w:t>
      </w:r>
      <w:r w:rsidR="00FA2E0D">
        <w:rPr>
          <w:lang w:eastAsia="ko-KR"/>
        </w:rPr>
        <w:t>.</w:t>
      </w:r>
      <w:r w:rsidR="00EC0149">
        <w:rPr>
          <w:lang w:eastAsia="ko-KR"/>
        </w:rPr>
        <w:t xml:space="preserve"> </w:t>
      </w:r>
      <w:r w:rsidR="00A0422A">
        <w:rPr>
          <w:rFonts w:cs="Arial"/>
          <w:szCs w:val="22"/>
        </w:rPr>
        <w:t xml:space="preserve">Note that although </w:t>
      </w:r>
      <w:r w:rsidR="00A0422A" w:rsidRPr="00DD2452">
        <w:rPr>
          <w:rFonts w:cs="Arial"/>
          <w:i/>
          <w:szCs w:val="22"/>
        </w:rPr>
        <w:t>listCol</w:t>
      </w:r>
      <w:r w:rsidR="00A0422A">
        <w:rPr>
          <w:rFonts w:cs="Arial"/>
          <w:szCs w:val="22"/>
        </w:rPr>
        <w:t xml:space="preserve"> is assumed to be equal to </w:t>
      </w:r>
      <w:r w:rsidR="00A0422A" w:rsidRPr="00DD2452">
        <w:rPr>
          <w:rFonts w:cs="Arial"/>
          <w:i/>
          <w:szCs w:val="22"/>
        </w:rPr>
        <w:t>LX</w:t>
      </w:r>
      <w:r w:rsidR="00A0422A">
        <w:rPr>
          <w:rFonts w:cs="Arial"/>
          <w:szCs w:val="22"/>
        </w:rPr>
        <w:t xml:space="preserve"> in Figure 1, they may represent different reference lists in practice.</w:t>
      </w:r>
    </w:p>
    <w:p w:rsidR="005C0A74" w:rsidRDefault="00EC0149" w:rsidP="009234A5">
      <w:pPr>
        <w:jc w:val="both"/>
        <w:rPr>
          <w:lang w:eastAsia="ko-KR"/>
        </w:rPr>
      </w:pPr>
      <w:r>
        <w:rPr>
          <w:lang w:eastAsia="ko-KR"/>
        </w:rPr>
        <w:t>In</w:t>
      </w:r>
      <w:r w:rsidR="00CF21B1">
        <w:rPr>
          <w:lang w:eastAsia="ko-KR"/>
        </w:rPr>
        <w:t xml:space="preserve"> both SHVC and HEVC</w:t>
      </w:r>
      <w:r>
        <w:rPr>
          <w:lang w:eastAsia="ko-KR"/>
        </w:rPr>
        <w:t>, the low-delay flag</w:t>
      </w:r>
      <w:r w:rsidR="007E253A">
        <w:rPr>
          <w:lang w:eastAsia="ko-KR"/>
        </w:rPr>
        <w:t xml:space="preserve"> is set to indicate if the POCs of all the reference pictures of the current picture are less than or equal to its own POC. The low-delay flag</w:t>
      </w:r>
      <w:r>
        <w:rPr>
          <w:lang w:eastAsia="ko-KR"/>
        </w:rPr>
        <w:t xml:space="preserve"> is </w:t>
      </w:r>
      <w:r w:rsidR="00301401">
        <w:rPr>
          <w:lang w:eastAsia="ko-KR"/>
        </w:rPr>
        <w:t>set</w:t>
      </w:r>
      <w:r w:rsidR="007E253A">
        <w:rPr>
          <w:lang w:eastAsia="ko-KR"/>
        </w:rPr>
        <w:t xml:space="preserve"> before encoding/decoding a slice</w:t>
      </w:r>
      <w:r>
        <w:rPr>
          <w:lang w:eastAsia="ko-KR"/>
        </w:rPr>
        <w:t xml:space="preserve"> and referred to by the TMVP derivation processes of all the PUs in the same slice.</w:t>
      </w:r>
    </w:p>
    <w:p w:rsidR="008E701B" w:rsidRDefault="008E701B" w:rsidP="009234A5">
      <w:pPr>
        <w:jc w:val="both"/>
        <w:rPr>
          <w:lang w:eastAsia="ko-KR"/>
        </w:rPr>
      </w:pPr>
    </w:p>
    <w:p w:rsidR="008E701B" w:rsidRDefault="00E233F2" w:rsidP="008E701B">
      <w:pPr>
        <w:rPr>
          <w:szCs w:val="22"/>
        </w:rPr>
      </w:pPr>
      <w:r>
        <w:rPr>
          <w:noProof/>
          <w:szCs w:val="22"/>
        </w:rPr>
        <w:drawing>
          <wp:inline distT="0" distB="0" distL="0" distR="0">
            <wp:extent cx="5943600" cy="3132455"/>
            <wp:effectExtent l="0" t="0" r="0" b="0"/>
            <wp:docPr id="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525000" cy="5019675"/>
                      <a:chOff x="-561975" y="752475"/>
                      <a:chExt cx="9525000" cy="5019675"/>
                    </a:xfrm>
                  </a:grpSpPr>
                  <a:sp>
                    <a:nvSpPr>
                      <a:cNvPr id="4" name="Flowchart: Data 3"/>
                      <a:cNvSpPr/>
                    </a:nvSpPr>
                    <a:spPr>
                      <a:xfrm rot="5400000">
                        <a:off x="3629025" y="3619500"/>
                        <a:ext cx="1905000" cy="1371600"/>
                      </a:xfrm>
                      <a:prstGeom prst="flowChartInputOutput">
                        <a:avLst/>
                      </a:prstGeom>
                      <a:solidFill>
                        <a:schemeClr val="tx2">
                          <a:lumMod val="20000"/>
                          <a:lumOff val="8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Flowchart: Data 4"/>
                      <a:cNvSpPr/>
                    </a:nvSpPr>
                    <a:spPr>
                      <a:xfrm rot="5400000">
                        <a:off x="1962150" y="3648075"/>
                        <a:ext cx="1905000" cy="1371600"/>
                      </a:xfrm>
                      <a:prstGeom prst="flowChartInputOutput">
                        <a:avLst/>
                      </a:prstGeom>
                      <a:solidFill>
                        <a:schemeClr val="accent2">
                          <a:lumMod val="20000"/>
                          <a:lumOff val="8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Flowchart: Data 5"/>
                      <a:cNvSpPr/>
                    </a:nvSpPr>
                    <a:spPr>
                      <a:xfrm rot="5400000">
                        <a:off x="266700" y="3648075"/>
                        <a:ext cx="1905000" cy="1371600"/>
                      </a:xfrm>
                      <a:prstGeom prst="flowChartInputOutpu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Flowchart: Data 6"/>
                      <a:cNvSpPr/>
                    </a:nvSpPr>
                    <a:spPr>
                      <a:xfrm rot="5400000">
                        <a:off x="3629025" y="1066800"/>
                        <a:ext cx="1905000" cy="1371600"/>
                      </a:xfrm>
                      <a:prstGeom prst="flowChartInputOutput">
                        <a:avLst/>
                      </a:prstGeom>
                      <a:solidFill>
                        <a:schemeClr val="tx2">
                          <a:lumMod val="20000"/>
                          <a:lumOff val="8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Flowchart: Data 7"/>
                      <a:cNvSpPr/>
                    </a:nvSpPr>
                    <a:spPr>
                      <a:xfrm rot="5400000">
                        <a:off x="1962150" y="1095375"/>
                        <a:ext cx="1905000" cy="1371600"/>
                      </a:xfrm>
                      <a:prstGeom prst="flowChartInputOutput">
                        <a:avLst/>
                      </a:prstGeom>
                      <a:solidFill>
                        <a:schemeClr val="accent2">
                          <a:lumMod val="20000"/>
                          <a:lumOff val="8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Flowchart: Data 8"/>
                      <a:cNvSpPr/>
                    </a:nvSpPr>
                    <a:spPr>
                      <a:xfrm rot="5400000">
                        <a:off x="266700" y="1095375"/>
                        <a:ext cx="1905000" cy="1371600"/>
                      </a:xfrm>
                      <a:prstGeom prst="flowChartInputOutput">
                        <a:avLst/>
                      </a:prstGeom>
                      <a:solidFill>
                        <a:schemeClr val="accent3">
                          <a:lumMod val="40000"/>
                          <a:lumOff val="60000"/>
                        </a:schemeClr>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Flowchart: Data 9"/>
                      <a:cNvSpPr/>
                    </a:nvSpPr>
                    <a:spPr>
                      <a:xfrm rot="5400000">
                        <a:off x="4238625" y="3933825"/>
                        <a:ext cx="228600" cy="190500"/>
                      </a:xfrm>
                      <a:prstGeom prst="flowChartInputOutpu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Flowchart: Data 10"/>
                      <a:cNvSpPr/>
                    </a:nvSpPr>
                    <a:spPr>
                      <a:xfrm rot="5400000">
                        <a:off x="2619375" y="4286250"/>
                        <a:ext cx="228600" cy="190500"/>
                      </a:xfrm>
                      <a:prstGeom prst="flowChartInputOutput">
                        <a:avLst/>
                      </a:prstGeom>
                      <a:solidFill>
                        <a:schemeClr val="accent3">
                          <a:lumMod val="50000"/>
                        </a:schemeClr>
                      </a:solidFill>
                      <a:ln>
                        <a:solidFill>
                          <a:schemeClr val="accent3">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3" name="Straight Arrow Connector 12"/>
                      <a:cNvCxnSpPr>
                        <a:stCxn id="10" idx="4"/>
                        <a:endCxn id="11" idx="1"/>
                      </a:cNvCxnSpPr>
                    </a:nvCxnSpPr>
                    <a:spPr>
                      <a:xfrm rot="10800000" flipV="1">
                        <a:off x="2828925" y="4029074"/>
                        <a:ext cx="1428750" cy="352425"/>
                      </a:xfrm>
                      <a:prstGeom prst="straightConnector1">
                        <a:avLst/>
                      </a:prstGeom>
                      <a:ln w="28575">
                        <a:solidFill>
                          <a:schemeClr val="accent3">
                            <a:lumMod val="50000"/>
                          </a:schemeClr>
                        </a:solidFill>
                        <a:tailEnd type="arrow"/>
                      </a:ln>
                    </a:spPr>
                    <a:style>
                      <a:lnRef idx="1">
                        <a:schemeClr val="accent1"/>
                      </a:lnRef>
                      <a:fillRef idx="0">
                        <a:schemeClr val="accent1"/>
                      </a:fillRef>
                      <a:effectRef idx="0">
                        <a:schemeClr val="accent1"/>
                      </a:effectRef>
                      <a:fontRef idx="minor">
                        <a:schemeClr val="tx1"/>
                      </a:fontRef>
                    </a:style>
                  </a:cxnSp>
                  <a:sp>
                    <a:nvSpPr>
                      <a:cNvPr id="14" name="Flowchart: Data 13"/>
                      <a:cNvSpPr/>
                    </a:nvSpPr>
                    <a:spPr>
                      <a:xfrm rot="5400000">
                        <a:off x="4238625" y="1276350"/>
                        <a:ext cx="228600" cy="190500"/>
                      </a:xfrm>
                      <a:prstGeom prst="flowChartInputOutput">
                        <a:avLst/>
                      </a:prstGeom>
                      <a:solidFill>
                        <a:srgbClr val="FF0000"/>
                      </a:solidFill>
                      <a:ln>
                        <a:solidFill>
                          <a:srgbClr val="FF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 name="Straight Arrow Connector 15"/>
                      <a:cNvCxnSpPr>
                        <a:stCxn id="14" idx="4"/>
                        <a:endCxn id="15" idx="0"/>
                      </a:cNvCxnSpPr>
                    </a:nvCxnSpPr>
                    <a:spPr>
                      <a:xfrm rot="10800000" flipV="1">
                        <a:off x="2628901" y="1371600"/>
                        <a:ext cx="1628775" cy="137160"/>
                      </a:xfrm>
                      <a:prstGeom prst="straightConnector1">
                        <a:avLst/>
                      </a:prstGeom>
                      <a:ln w="28575">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24" name="Rectangle 23"/>
                      <a:cNvSpPr/>
                    </a:nvSpPr>
                    <a:spPr>
                      <a:xfrm>
                        <a:off x="3971925" y="41243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currPU</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ectangle 24"/>
                      <a:cNvSpPr/>
                    </a:nvSpPr>
                    <a:spPr>
                      <a:xfrm>
                        <a:off x="3971925" y="14478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colPU</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ectangle 25"/>
                      <a:cNvSpPr/>
                    </a:nvSpPr>
                    <a:spPr>
                      <a:xfrm>
                        <a:off x="2867025" y="38862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mvLX</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Rectangle 26"/>
                      <a:cNvSpPr/>
                    </a:nvSpPr>
                    <a:spPr>
                      <a:xfrm>
                        <a:off x="2514600" y="16002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mvCol</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Rectangle 27"/>
                      <a:cNvSpPr/>
                    </a:nvSpPr>
                    <a:spPr>
                      <a:xfrm>
                        <a:off x="3800475" y="5095875"/>
                        <a:ext cx="1524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dirty="0" smtClean="0">
                              <a:solidFill>
                                <a:schemeClr val="tx1"/>
                              </a:solidFill>
                            </a:rPr>
                            <a:t>current picture</a:t>
                          </a:r>
                          <a:r>
                            <a:rPr lang="en-US" dirty="0" smtClean="0">
                              <a:solidFill>
                                <a:schemeClr val="tx1"/>
                              </a:solidFill>
                            </a:rPr>
                            <a:t> </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Rectangle 28"/>
                      <a:cNvSpPr/>
                    </a:nvSpPr>
                    <a:spPr>
                      <a:xfrm>
                        <a:off x="3838575" y="2667000"/>
                        <a:ext cx="1524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dirty="0" smtClean="0">
                              <a:solidFill>
                                <a:schemeClr val="tx1"/>
                              </a:solidFill>
                            </a:rPr>
                            <a:t>co-located picture</a:t>
                          </a:r>
                          <a:r>
                            <a:rPr lang="en-US" dirty="0" smtClean="0">
                              <a:solidFill>
                                <a:schemeClr val="tx1"/>
                              </a:solidFill>
                            </a:rPr>
                            <a:t> </a:t>
                          </a:r>
                          <a:endParaRPr lang="en-US"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Rectangle 29"/>
                      <a:cNvSpPr/>
                    </a:nvSpPr>
                    <a:spPr>
                      <a:xfrm>
                        <a:off x="3276600" y="23241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04800" y="752475"/>
                        <a:ext cx="3505200" cy="2057400"/>
                      </a:xfrm>
                      <a:prstGeom prst="rect">
                        <a:avLst/>
                      </a:prstGeom>
                      <a:noFill/>
                      <a:ln w="22225">
                        <a:solidFill>
                          <a:schemeClr val="tx1"/>
                        </a:solidFill>
                        <a:prstDash val="lg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Flowchart: Data 35"/>
                      <a:cNvSpPr/>
                    </a:nvSpPr>
                    <a:spPr>
                      <a:xfrm rot="5400000">
                        <a:off x="7058025" y="1104900"/>
                        <a:ext cx="1905000" cy="1371600"/>
                      </a:xfrm>
                      <a:prstGeom prst="flowChartInputOutput">
                        <a:avLst/>
                      </a:prstGeom>
                      <a:solidFill>
                        <a:schemeClr val="accent5"/>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Flowchart: Data 36"/>
                      <a:cNvSpPr/>
                    </a:nvSpPr>
                    <a:spPr>
                      <a:xfrm rot="5400000">
                        <a:off x="5362575" y="1104900"/>
                        <a:ext cx="1905000" cy="1371600"/>
                      </a:xfrm>
                      <a:prstGeom prst="flowChartInputOutput">
                        <a:avLst/>
                      </a:prstGeom>
                      <a:solidFill>
                        <a:schemeClr val="accent6"/>
                      </a:solidFill>
                      <a:ln>
                        <a:prstDash val="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Flowchart: Data 37"/>
                      <a:cNvSpPr/>
                    </a:nvSpPr>
                    <a:spPr>
                      <a:xfrm rot="5400000">
                        <a:off x="7124700" y="3638550"/>
                        <a:ext cx="1905000" cy="1371600"/>
                      </a:xfrm>
                      <a:prstGeom prst="flowChartInputOutput">
                        <a:avLst/>
                      </a:prstGeom>
                      <a:solidFill>
                        <a:schemeClr val="accent5"/>
                      </a:solidFill>
                      <a:ln>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Flowchart: Data 38"/>
                      <a:cNvSpPr/>
                    </a:nvSpPr>
                    <a:spPr>
                      <a:xfrm rot="5400000">
                        <a:off x="5429250" y="3638550"/>
                        <a:ext cx="1905000" cy="1371600"/>
                      </a:xfrm>
                      <a:prstGeom prst="flowChartInputOutput">
                        <a:avLst/>
                      </a:prstGeom>
                      <a:solidFill>
                        <a:schemeClr val="accent6"/>
                      </a:solidFill>
                      <a:ln>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Flowchart: Data 14"/>
                      <a:cNvSpPr/>
                    </a:nvSpPr>
                    <a:spPr>
                      <a:xfrm rot="5400000">
                        <a:off x="2419350" y="1390650"/>
                        <a:ext cx="228600" cy="190500"/>
                      </a:xfrm>
                      <a:prstGeom prst="flowChartInputOutput">
                        <a:avLst/>
                      </a:prstGeom>
                      <a:solidFill>
                        <a:srgbClr val="FF0000"/>
                      </a:solidFill>
                      <a:ln>
                        <a:solidFill>
                          <a:srgbClr val="FF0000"/>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Rectangle 48"/>
                      <a:cNvSpPr/>
                    </a:nvSpPr>
                    <a:spPr>
                      <a:xfrm>
                        <a:off x="5429250" y="762000"/>
                        <a:ext cx="3505200" cy="2057400"/>
                      </a:xfrm>
                      <a:prstGeom prst="rect">
                        <a:avLst/>
                      </a:prstGeom>
                      <a:noFill/>
                      <a:ln w="22225">
                        <a:solidFill>
                          <a:schemeClr val="tx1"/>
                        </a:solidFill>
                        <a:prstDash val="lgDash"/>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Rectangle 49"/>
                      <a:cNvSpPr/>
                    </a:nvSpPr>
                    <a:spPr>
                      <a:xfrm>
                        <a:off x="304800" y="3305175"/>
                        <a:ext cx="3505200" cy="2057400"/>
                      </a:xfrm>
                      <a:prstGeom prst="rect">
                        <a:avLst/>
                      </a:prstGeom>
                      <a:noFill/>
                      <a:ln w="22225">
                        <a:solidFill>
                          <a:schemeClr val="tx1"/>
                        </a:solidFill>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Rectangle 50"/>
                      <a:cNvSpPr/>
                    </a:nvSpPr>
                    <a:spPr>
                      <a:xfrm>
                        <a:off x="5457825" y="3305175"/>
                        <a:ext cx="3505200" cy="2057400"/>
                      </a:xfrm>
                      <a:prstGeom prst="rect">
                        <a:avLst/>
                      </a:prstGeom>
                      <a:noFill/>
                      <a:ln w="22225">
                        <a:solidFill>
                          <a:schemeClr val="tx1"/>
                        </a:solidFill>
                        <a:prstDash val="solid"/>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2" name="Rectangle 51"/>
                      <a:cNvSpPr/>
                    </a:nvSpPr>
                    <a:spPr>
                      <a:xfrm>
                        <a:off x="28575" y="24479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Rectangle 52"/>
                      <a:cNvSpPr/>
                    </a:nvSpPr>
                    <a:spPr>
                      <a:xfrm>
                        <a:off x="5181600" y="244792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Rectangle 53"/>
                      <a:cNvSpPr/>
                    </a:nvSpPr>
                    <a:spPr>
                      <a:xfrm>
                        <a:off x="28575" y="50101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Rectangle 54"/>
                      <a:cNvSpPr/>
                    </a:nvSpPr>
                    <a:spPr>
                      <a:xfrm>
                        <a:off x="5181600" y="50101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Rectangle 55"/>
                      <a:cNvSpPr/>
                    </a:nvSpPr>
                    <a:spPr>
                      <a:xfrm>
                        <a:off x="32766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Rectangle 56"/>
                      <a:cNvSpPr/>
                    </a:nvSpPr>
                    <a:spPr>
                      <a:xfrm>
                        <a:off x="1581150" y="23145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Rectangle 57"/>
                      <a:cNvSpPr/>
                    </a:nvSpPr>
                    <a:spPr>
                      <a:xfrm>
                        <a:off x="15621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Rectangle 58"/>
                      <a:cNvSpPr/>
                    </a:nvSpPr>
                    <a:spPr>
                      <a:xfrm>
                        <a:off x="6686550" y="23241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Rectangle 59"/>
                      <a:cNvSpPr/>
                    </a:nvSpPr>
                    <a:spPr>
                      <a:xfrm>
                        <a:off x="8362950" y="23145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Rectangle 60"/>
                      <a:cNvSpPr/>
                    </a:nvSpPr>
                    <a:spPr>
                      <a:xfrm>
                        <a:off x="6743700" y="4876800"/>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r0</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Rectangle 61"/>
                      <a:cNvSpPr/>
                    </a:nvSpPr>
                    <a:spPr>
                      <a:xfrm>
                        <a:off x="8420100" y="4867275"/>
                        <a:ext cx="3810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r1</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561975" y="2771775"/>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listCol</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4" name="Rectangle 63"/>
                      <a:cNvSpPr/>
                    </a:nvSpPr>
                    <a:spPr>
                      <a:xfrm>
                        <a:off x="-390525" y="531495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smtClean="0">
                              <a:solidFill>
                                <a:schemeClr val="tx1"/>
                              </a:solidFill>
                            </a:rPr>
                            <a:t>LX</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5" name="Freeform 64"/>
                      <a:cNvSpPr/>
                    </a:nvSpPr>
                    <a:spPr>
                      <a:xfrm rot="20462972">
                        <a:off x="143348" y="2871009"/>
                        <a:ext cx="800100" cy="77788"/>
                      </a:xfrm>
                      <a:custGeom>
                        <a:avLst/>
                        <a:gdLst>
                          <a:gd name="connsiteX0" fmla="*/ 0 w 800100"/>
                          <a:gd name="connsiteY0" fmla="*/ 9525 h 230188"/>
                          <a:gd name="connsiteX1" fmla="*/ 409575 w 800100"/>
                          <a:gd name="connsiteY1" fmla="*/ 228600 h 230188"/>
                          <a:gd name="connsiteX2" fmla="*/ 800100 w 800100"/>
                          <a:gd name="connsiteY2" fmla="*/ 0 h 230188"/>
                          <a:gd name="connsiteX3" fmla="*/ 800100 w 800100"/>
                          <a:gd name="connsiteY3" fmla="*/ 0 h 230188"/>
                        </a:gdLst>
                        <a:ahLst/>
                        <a:cxnLst>
                          <a:cxn ang="0">
                            <a:pos x="connsiteX0" y="connsiteY0"/>
                          </a:cxn>
                          <a:cxn ang="0">
                            <a:pos x="connsiteX1" y="connsiteY1"/>
                          </a:cxn>
                          <a:cxn ang="0">
                            <a:pos x="connsiteX2" y="connsiteY2"/>
                          </a:cxn>
                          <a:cxn ang="0">
                            <a:pos x="connsiteX3" y="connsiteY3"/>
                          </a:cxn>
                        </a:cxnLst>
                        <a:rect l="l" t="t" r="r" b="b"/>
                        <a:pathLst>
                          <a:path w="800100" h="230188">
                            <a:moveTo>
                              <a:pt x="0" y="9525"/>
                            </a:moveTo>
                            <a:cubicBezTo>
                              <a:pt x="138112" y="119856"/>
                              <a:pt x="276225" y="230188"/>
                              <a:pt x="409575" y="228600"/>
                            </a:cubicBezTo>
                            <a:cubicBezTo>
                              <a:pt x="542925" y="227013"/>
                              <a:pt x="800100" y="0"/>
                              <a:pt x="800100" y="0"/>
                            </a:cubicBezTo>
                            <a:lnTo>
                              <a:pt x="800100" y="0"/>
                            </a:lnTo>
                          </a:path>
                        </a:pathLst>
                      </a:custGeom>
                      <a:ln w="19050">
                        <a:solidFill>
                          <a:schemeClr val="tx1"/>
                        </a:solidFill>
                        <a:tailEnd type="triangle"/>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66" name="Freeform 65"/>
                      <a:cNvSpPr/>
                    </a:nvSpPr>
                    <a:spPr>
                      <a:xfrm rot="20462972">
                        <a:off x="143349" y="5404659"/>
                        <a:ext cx="800100" cy="77788"/>
                      </a:xfrm>
                      <a:custGeom>
                        <a:avLst/>
                        <a:gdLst>
                          <a:gd name="connsiteX0" fmla="*/ 0 w 800100"/>
                          <a:gd name="connsiteY0" fmla="*/ 9525 h 230188"/>
                          <a:gd name="connsiteX1" fmla="*/ 409575 w 800100"/>
                          <a:gd name="connsiteY1" fmla="*/ 228600 h 230188"/>
                          <a:gd name="connsiteX2" fmla="*/ 800100 w 800100"/>
                          <a:gd name="connsiteY2" fmla="*/ 0 h 230188"/>
                          <a:gd name="connsiteX3" fmla="*/ 800100 w 800100"/>
                          <a:gd name="connsiteY3" fmla="*/ 0 h 230188"/>
                        </a:gdLst>
                        <a:ahLst/>
                        <a:cxnLst>
                          <a:cxn ang="0">
                            <a:pos x="connsiteX0" y="connsiteY0"/>
                          </a:cxn>
                          <a:cxn ang="0">
                            <a:pos x="connsiteX1" y="connsiteY1"/>
                          </a:cxn>
                          <a:cxn ang="0">
                            <a:pos x="connsiteX2" y="connsiteY2"/>
                          </a:cxn>
                          <a:cxn ang="0">
                            <a:pos x="connsiteX3" y="connsiteY3"/>
                          </a:cxn>
                        </a:cxnLst>
                        <a:rect l="l" t="t" r="r" b="b"/>
                        <a:pathLst>
                          <a:path w="800100" h="230188">
                            <a:moveTo>
                              <a:pt x="0" y="9525"/>
                            </a:moveTo>
                            <a:cubicBezTo>
                              <a:pt x="138112" y="119856"/>
                              <a:pt x="276225" y="230188"/>
                              <a:pt x="409575" y="228600"/>
                            </a:cubicBezTo>
                            <a:cubicBezTo>
                              <a:pt x="542925" y="227013"/>
                              <a:pt x="800100" y="0"/>
                              <a:pt x="800100" y="0"/>
                            </a:cubicBezTo>
                            <a:lnTo>
                              <a:pt x="800100" y="0"/>
                            </a:lnTo>
                          </a:path>
                        </a:pathLst>
                      </a:custGeom>
                      <a:ln w="19050">
                        <a:solidFill>
                          <a:schemeClr val="tx1"/>
                        </a:solidFill>
                        <a:tailEnd type="triangle"/>
                      </a:ln>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a:p>
                      </a:txBody>
                      <a:useSpRect/>
                    </a:txSp>
                    <a:style>
                      <a:lnRef idx="1">
                        <a:schemeClr val="accent1"/>
                      </a:lnRef>
                      <a:fillRef idx="0">
                        <a:schemeClr val="accent1"/>
                      </a:fillRef>
                      <a:effectRef idx="0">
                        <a:schemeClr val="accent1"/>
                      </a:effectRef>
                      <a:fontRef idx="minor">
                        <a:schemeClr val="tx1"/>
                      </a:fontRef>
                    </a:style>
                  </a:sp>
                  <a:sp>
                    <a:nvSpPr>
                      <a:cNvPr id="68" name="Flowchart: Data 67"/>
                      <a:cNvSpPr/>
                    </a:nvSpPr>
                    <a:spPr>
                      <a:xfrm rot="5400000">
                        <a:off x="7600950" y="2000250"/>
                        <a:ext cx="228600" cy="190500"/>
                      </a:xfrm>
                      <a:prstGeom prst="flowChartInputOutput">
                        <a:avLst/>
                      </a:prstGeom>
                      <a:solidFill>
                        <a:schemeClr val="accent4">
                          <a:lumMod val="75000"/>
                        </a:schemeClr>
                      </a:solidFill>
                      <a:ln>
                        <a:solidFill>
                          <a:schemeClr val="accent4">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9" name="Straight Arrow Connector 68"/>
                      <a:cNvCxnSpPr>
                        <a:stCxn id="14" idx="0"/>
                        <a:endCxn id="68" idx="3"/>
                      </a:cNvCxnSpPr>
                    </a:nvCxnSpPr>
                    <a:spPr>
                      <a:xfrm>
                        <a:off x="4448175" y="1394460"/>
                        <a:ext cx="3171825" cy="678180"/>
                      </a:xfrm>
                      <a:prstGeom prst="straightConnector1">
                        <a:avLst/>
                      </a:prstGeom>
                      <a:ln w="28575">
                        <a:solidFill>
                          <a:schemeClr val="accent4">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72" name="Rectangle 71"/>
                      <a:cNvSpPr/>
                    </a:nvSpPr>
                    <a:spPr>
                      <a:xfrm>
                        <a:off x="5943600" y="1371600"/>
                        <a:ext cx="838200" cy="457200"/>
                      </a:xfrm>
                      <a:prstGeom prst="rect">
                        <a:avLst/>
                      </a:prstGeom>
                      <a:noFill/>
                      <a:ln>
                        <a:noFill/>
                      </a:ln>
                    </a:spPr>
                    <a:txSp>
                      <a:txBody>
                        <a:bodyPr rtlCol="0" anchor="ctr">
                          <a:norm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i="1" dirty="0" err="1" smtClean="0">
                              <a:solidFill>
                                <a:schemeClr val="tx1"/>
                              </a:solidFill>
                            </a:rPr>
                            <a:t>mvCol</a:t>
                          </a:r>
                          <a:r>
                            <a:rPr lang="en-US" sz="1400" b="1" i="1" dirty="0" smtClean="0">
                              <a:solidFill>
                                <a:schemeClr val="tx1"/>
                              </a:solidFill>
                            </a:rPr>
                            <a:t>’</a:t>
                          </a:r>
                          <a:endParaRPr lang="en-US" sz="1400" b="1" dirty="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8E701B" w:rsidRPr="00FA2E0D" w:rsidRDefault="008E701B" w:rsidP="008E701B">
      <w:pPr>
        <w:jc w:val="center"/>
        <w:rPr>
          <w:szCs w:val="22"/>
          <w:lang w:val="en-CA"/>
        </w:rPr>
      </w:pPr>
      <w:r>
        <w:rPr>
          <w:lang w:eastAsia="ko-KR"/>
        </w:rPr>
        <w:t>Figure 1. EL TMVP derivation when ILP picture is used as the co-located picture</w:t>
      </w:r>
    </w:p>
    <w:p w:rsidR="0076644D" w:rsidRDefault="0076644D" w:rsidP="00E11923">
      <w:pPr>
        <w:pStyle w:val="Heading1"/>
        <w:rPr>
          <w:lang w:val="en-CA"/>
        </w:rPr>
      </w:pPr>
      <w:r>
        <w:rPr>
          <w:lang w:val="en-CA"/>
        </w:rPr>
        <w:t>Proposed method</w:t>
      </w:r>
    </w:p>
    <w:p w:rsidR="00301401" w:rsidRDefault="0076644D" w:rsidP="00301401">
      <w:pPr>
        <w:jc w:val="both"/>
        <w:rPr>
          <w:lang w:eastAsia="ko-KR"/>
        </w:rPr>
      </w:pPr>
      <w:r w:rsidRPr="0076644D">
        <w:rPr>
          <w:szCs w:val="22"/>
          <w:lang w:val="en-CA"/>
        </w:rPr>
        <w:t xml:space="preserve">As shown in Figure 1, when the ILP picture is selected as the co-located picture for EL TMVP, the temporal reference pictures of </w:t>
      </w:r>
      <w:r w:rsidR="002367EE">
        <w:rPr>
          <w:szCs w:val="22"/>
          <w:lang w:val="en-CA"/>
        </w:rPr>
        <w:t xml:space="preserve">the </w:t>
      </w:r>
      <w:r w:rsidRPr="0076644D">
        <w:rPr>
          <w:szCs w:val="22"/>
          <w:lang w:val="en-CA"/>
        </w:rPr>
        <w:t xml:space="preserve">current picture in both lists L0 and L1 have exactly the same POCs as that of the ILP picture. This is true when the BL and the EL have the same prediction structure, which is the common case for most applications. In this case, </w:t>
      </w:r>
      <w:r>
        <w:rPr>
          <w:szCs w:val="22"/>
          <w:lang w:val="en-CA"/>
        </w:rPr>
        <w:t xml:space="preserve">a better TMVP prediction efficiency could be expected </w:t>
      </w:r>
      <w:r w:rsidRPr="0076644D">
        <w:rPr>
          <w:szCs w:val="22"/>
          <w:lang w:val="en-CA"/>
        </w:rPr>
        <w:t xml:space="preserve">if </w:t>
      </w:r>
      <w:r w:rsidRPr="0076644D">
        <w:rPr>
          <w:i/>
          <w:szCs w:val="22"/>
          <w:lang w:val="en-CA"/>
        </w:rPr>
        <w:t>currPU</w:t>
      </w:r>
      <w:r w:rsidRPr="0076644D">
        <w:rPr>
          <w:szCs w:val="22"/>
          <w:lang w:val="en-CA"/>
        </w:rPr>
        <w:t xml:space="preserve"> and </w:t>
      </w:r>
      <w:r w:rsidRPr="0076644D">
        <w:rPr>
          <w:i/>
          <w:szCs w:val="22"/>
          <w:lang w:val="en-CA"/>
        </w:rPr>
        <w:t>colPU</w:t>
      </w:r>
      <w:r w:rsidRPr="0076644D">
        <w:rPr>
          <w:szCs w:val="22"/>
          <w:lang w:val="en-CA"/>
        </w:rPr>
        <w:t xml:space="preserve"> use the same reference list (i.e., </w:t>
      </w:r>
      <w:r w:rsidRPr="0076644D">
        <w:rPr>
          <w:i/>
          <w:szCs w:val="22"/>
          <w:lang w:val="en-CA"/>
        </w:rPr>
        <w:t>listCol</w:t>
      </w:r>
      <w:r w:rsidRPr="0076644D">
        <w:rPr>
          <w:szCs w:val="22"/>
          <w:lang w:val="en-CA"/>
        </w:rPr>
        <w:t xml:space="preserve"> = </w:t>
      </w:r>
      <w:r w:rsidRPr="0076644D">
        <w:rPr>
          <w:i/>
          <w:szCs w:val="22"/>
          <w:lang w:val="en-CA"/>
        </w:rPr>
        <w:t>LX</w:t>
      </w:r>
      <w:r w:rsidRPr="0076644D">
        <w:rPr>
          <w:szCs w:val="22"/>
          <w:lang w:val="en-CA"/>
        </w:rPr>
        <w:t>),</w:t>
      </w:r>
      <w:r>
        <w:rPr>
          <w:szCs w:val="22"/>
          <w:lang w:val="en-CA"/>
        </w:rPr>
        <w:t xml:space="preserve"> given the strong correlation</w:t>
      </w:r>
      <w:r w:rsidR="00301401">
        <w:rPr>
          <w:szCs w:val="22"/>
          <w:lang w:val="en-CA"/>
        </w:rPr>
        <w:t xml:space="preserve"> between </w:t>
      </w:r>
      <w:r w:rsidR="00301401" w:rsidRPr="008641DF">
        <w:rPr>
          <w:i/>
          <w:lang w:eastAsia="ko-KR"/>
        </w:rPr>
        <w:t>mvCol</w:t>
      </w:r>
      <w:r w:rsidR="00301401">
        <w:rPr>
          <w:lang w:eastAsia="ko-KR"/>
        </w:rPr>
        <w:t xml:space="preserve"> and </w:t>
      </w:r>
      <w:r w:rsidR="00301401" w:rsidRPr="006A12D6">
        <w:rPr>
          <w:i/>
          <w:lang w:eastAsia="ko-KR"/>
        </w:rPr>
        <w:t>mvLX</w:t>
      </w:r>
      <w:r w:rsidR="00301401">
        <w:rPr>
          <w:lang w:eastAsia="ko-KR"/>
        </w:rPr>
        <w:t xml:space="preserve"> which come from the same reference picture list. Therefore,</w:t>
      </w:r>
      <w:r w:rsidR="00314BAF">
        <w:rPr>
          <w:lang w:eastAsia="ko-KR"/>
        </w:rPr>
        <w:t xml:space="preserve"> in this contribution,</w:t>
      </w:r>
      <w:r w:rsidR="00301401">
        <w:rPr>
          <w:lang w:eastAsia="ko-KR"/>
        </w:rPr>
        <w:t xml:space="preserve"> it is proposed to set the low-delay flag to be always true when the ILP picture is selected as the co-located picture of EL TMVP derivation process.</w:t>
      </w:r>
    </w:p>
    <w:p w:rsidR="00024E7D" w:rsidRDefault="00301401" w:rsidP="002367EE">
      <w:pPr>
        <w:jc w:val="both"/>
        <w:rPr>
          <w:lang w:eastAsia="ko-KR"/>
        </w:rPr>
      </w:pPr>
      <w:r>
        <w:rPr>
          <w:lang w:eastAsia="ko-KR"/>
        </w:rPr>
        <w:t>The proposed modification is</w:t>
      </w:r>
      <w:r w:rsidR="00012F3A">
        <w:rPr>
          <w:lang w:eastAsia="ko-KR"/>
        </w:rPr>
        <w:t xml:space="preserve"> a</w:t>
      </w:r>
      <w:r>
        <w:rPr>
          <w:lang w:eastAsia="ko-KR"/>
        </w:rPr>
        <w:t xml:space="preserve"> high-level change given that</w:t>
      </w:r>
      <w:r w:rsidR="007A05A9">
        <w:rPr>
          <w:lang w:eastAsia="ko-KR"/>
        </w:rPr>
        <w:t xml:space="preserve"> the low-delay is</w:t>
      </w:r>
      <w:r w:rsidR="00314BAF">
        <w:rPr>
          <w:lang w:eastAsia="ko-KR"/>
        </w:rPr>
        <w:t xml:space="preserve"> determined</w:t>
      </w:r>
      <w:r w:rsidR="007A05A9">
        <w:rPr>
          <w:lang w:eastAsia="ko-KR"/>
        </w:rPr>
        <w:t xml:space="preserve"> at slice-level and does not change throughout the encoding/decoding of a slice. Therefore, the proposed change</w:t>
      </w:r>
      <w:r w:rsidR="005137BB">
        <w:rPr>
          <w:lang w:eastAsia="ko-KR"/>
        </w:rPr>
        <w:t xml:space="preserve"> does fulfill the spirit of the current</w:t>
      </w:r>
      <w:r w:rsidR="002367EE">
        <w:rPr>
          <w:lang w:eastAsia="ko-KR"/>
        </w:rPr>
        <w:t xml:space="preserve"> </w:t>
      </w:r>
      <w:r w:rsidR="005137BB">
        <w:rPr>
          <w:lang w:eastAsia="ko-KR"/>
        </w:rPr>
        <w:t>design</w:t>
      </w:r>
      <w:r w:rsidR="002367EE">
        <w:rPr>
          <w:lang w:eastAsia="ko-KR"/>
        </w:rPr>
        <w:t xml:space="preserve"> of reference index based SHVC</w:t>
      </w:r>
      <w:r w:rsidR="005137BB">
        <w:rPr>
          <w:lang w:eastAsia="ko-KR"/>
        </w:rPr>
        <w:t xml:space="preserve"> that is targeted at</w:t>
      </w:r>
      <w:r w:rsidR="002367EE">
        <w:rPr>
          <w:lang w:eastAsia="ko-KR"/>
        </w:rPr>
        <w:t xml:space="preserve"> not changing the operations lower than slice-level encoding/decoding of single-layer HEVC.</w:t>
      </w:r>
    </w:p>
    <w:p w:rsidR="00024E7D" w:rsidRDefault="00024E7D" w:rsidP="00301401">
      <w:pPr>
        <w:pStyle w:val="Heading1"/>
        <w:jc w:val="both"/>
        <w:rPr>
          <w:lang w:eastAsia="ko-KR"/>
        </w:rPr>
      </w:pPr>
      <w:r w:rsidRPr="00024E7D">
        <w:rPr>
          <w:lang w:val="en-CA"/>
        </w:rPr>
        <w:t>Experimental results</w:t>
      </w:r>
    </w:p>
    <w:p w:rsidR="0098345C" w:rsidRDefault="00024E7D" w:rsidP="00301401">
      <w:pPr>
        <w:jc w:val="both"/>
        <w:rPr>
          <w:lang w:eastAsia="ko-KR"/>
        </w:rPr>
      </w:pPr>
      <w:r>
        <w:rPr>
          <w:lang w:eastAsia="ko-KR"/>
        </w:rPr>
        <w:t>The proposed change is implemented based on SHM2.0 and tested under the common test conditions specified in [5]</w:t>
      </w:r>
      <w:r w:rsidRPr="00F16D25">
        <w:rPr>
          <w:lang w:eastAsia="ko-KR"/>
        </w:rPr>
        <w:t>.</w:t>
      </w:r>
      <w:r>
        <w:rPr>
          <w:lang w:eastAsia="ko-KR"/>
        </w:rPr>
        <w:t xml:space="preserve"> The results of reference index based SHM2.0 are used as anchor for BD-rate calculation.</w:t>
      </w:r>
      <w:r w:rsidR="00B91BA0">
        <w:rPr>
          <w:lang w:eastAsia="ko-KR"/>
        </w:rPr>
        <w:t xml:space="preserve"> Both the encoding time and the decoding time are obtained a heterogeneous cluster system.</w:t>
      </w:r>
    </w:p>
    <w:p w:rsidR="00192832" w:rsidRDefault="0098345C" w:rsidP="00301401">
      <w:pPr>
        <w:jc w:val="both"/>
        <w:rPr>
          <w:lang w:eastAsia="ko-KR"/>
        </w:rPr>
      </w:pPr>
      <w:r>
        <w:rPr>
          <w:lang w:eastAsia="ko-KR"/>
        </w:rPr>
        <w:t>Given that the low-delay flag remains to be true for AI, LDP and LDB configurations (the POCs of all the reference pictures are always smaller or equal to the POC of the current picture), the proposed modification only influence</w:t>
      </w:r>
      <w:r w:rsidR="003E6D97">
        <w:rPr>
          <w:lang w:eastAsia="ko-KR"/>
        </w:rPr>
        <w:t>s the performance of</w:t>
      </w:r>
      <w:r>
        <w:rPr>
          <w:lang w:eastAsia="ko-KR"/>
        </w:rPr>
        <w:t xml:space="preserve"> RA configuration.</w:t>
      </w:r>
      <w:r w:rsidR="00192832">
        <w:rPr>
          <w:lang w:eastAsia="ko-KR"/>
        </w:rPr>
        <w:t xml:space="preserve"> </w:t>
      </w:r>
      <w:r w:rsidR="00192832" w:rsidRPr="006E43D9">
        <w:rPr>
          <w:lang w:eastAsia="ko-KR"/>
        </w:rPr>
        <w:t>Experimental results</w:t>
      </w:r>
      <w:r w:rsidR="00192832">
        <w:rPr>
          <w:lang w:eastAsia="ko-KR"/>
        </w:rPr>
        <w:t xml:space="preserve"> under RA configuration</w:t>
      </w:r>
      <w:r w:rsidR="00192832" w:rsidRPr="006E43D9">
        <w:rPr>
          <w:lang w:eastAsia="ko-KR"/>
        </w:rPr>
        <w:t xml:space="preserve"> show that the proposed</w:t>
      </w:r>
      <w:r w:rsidR="00192832">
        <w:rPr>
          <w:lang w:eastAsia="ko-KR"/>
        </w:rPr>
        <w:t xml:space="preserve"> low-delay flag modification</w:t>
      </w:r>
      <w:r w:rsidR="00192832" w:rsidRPr="006E43D9">
        <w:rPr>
          <w:lang w:eastAsia="ko-KR"/>
        </w:rPr>
        <w:t xml:space="preserve"> reportedly achieve</w:t>
      </w:r>
      <w:r w:rsidR="00192832">
        <w:rPr>
          <w:lang w:eastAsia="ko-KR"/>
        </w:rPr>
        <w:t xml:space="preserve"> 0.4%, 0.4% and </w:t>
      </w:r>
      <w:r w:rsidR="00192832">
        <w:rPr>
          <w:lang w:eastAsia="ko-KR"/>
        </w:rPr>
        <w:lastRenderedPageBreak/>
        <w:t xml:space="preserve">0.5% luma </w:t>
      </w:r>
      <w:r w:rsidR="00192832" w:rsidRPr="006E43D9">
        <w:rPr>
          <w:lang w:eastAsia="ko-KR"/>
        </w:rPr>
        <w:t>BD-rate savings for</w:t>
      </w:r>
      <w:r w:rsidR="00192832">
        <w:rPr>
          <w:lang w:eastAsia="ko-KR"/>
        </w:rPr>
        <w:t xml:space="preserve"> 2x, 1.5x and SNR scalability</w:t>
      </w:r>
      <w:r w:rsidR="00192832" w:rsidRPr="006E43D9">
        <w:rPr>
          <w:lang w:eastAsia="ko-KR"/>
        </w:rPr>
        <w:t>, respectively</w:t>
      </w:r>
      <w:r w:rsidR="00CC240B">
        <w:rPr>
          <w:lang w:eastAsia="ko-KR"/>
        </w:rPr>
        <w:t>.</w:t>
      </w:r>
      <w:r w:rsidR="00192832" w:rsidRPr="006E43D9">
        <w:rPr>
          <w:lang w:eastAsia="ko-KR"/>
        </w:rPr>
        <w:t xml:space="preserve"> When</w:t>
      </w:r>
      <w:r w:rsidR="00C54547">
        <w:rPr>
          <w:lang w:eastAsia="ko-KR"/>
        </w:rPr>
        <w:t xml:space="preserve"> considering chroma components</w:t>
      </w:r>
      <w:r w:rsidR="00192832" w:rsidRPr="006E43D9">
        <w:rPr>
          <w:lang w:eastAsia="ko-KR"/>
        </w:rPr>
        <w:t>, the corresponding</w:t>
      </w:r>
      <w:r w:rsidR="00CC240B">
        <w:rPr>
          <w:lang w:eastAsia="ko-KR"/>
        </w:rPr>
        <w:t xml:space="preserve"> average</w:t>
      </w:r>
      <w:r w:rsidR="00192832" w:rsidRPr="006E43D9">
        <w:rPr>
          <w:lang w:eastAsia="ko-KR"/>
        </w:rPr>
        <w:t xml:space="preserve"> BD-rate savings are</w:t>
      </w:r>
      <w:r w:rsidR="00C54547">
        <w:rPr>
          <w:lang w:eastAsia="ko-KR"/>
        </w:rPr>
        <w:t xml:space="preserve"> about</w:t>
      </w:r>
      <w:r w:rsidR="00192832">
        <w:rPr>
          <w:lang w:eastAsia="ko-KR"/>
        </w:rPr>
        <w:t xml:space="preserve"> 0.6%, </w:t>
      </w:r>
      <w:r w:rsidR="00C54547">
        <w:rPr>
          <w:lang w:eastAsia="ko-KR"/>
        </w:rPr>
        <w:t>0.7</w:t>
      </w:r>
      <w:r w:rsidR="00192832">
        <w:rPr>
          <w:lang w:eastAsia="ko-KR"/>
        </w:rPr>
        <w:t xml:space="preserve">% and </w:t>
      </w:r>
      <w:r w:rsidR="00C54547">
        <w:rPr>
          <w:lang w:eastAsia="ko-KR"/>
        </w:rPr>
        <w:t>0.9</w:t>
      </w:r>
      <w:r w:rsidR="00192832">
        <w:rPr>
          <w:lang w:eastAsia="ko-KR"/>
        </w:rPr>
        <w:t xml:space="preserve">% </w:t>
      </w:r>
      <w:r w:rsidR="00192832" w:rsidRPr="006E43D9">
        <w:rPr>
          <w:lang w:eastAsia="ko-KR"/>
        </w:rPr>
        <w:t>respectively.</w:t>
      </w:r>
    </w:p>
    <w:p w:rsidR="00192832" w:rsidRDefault="0098345C" w:rsidP="00301401">
      <w:pPr>
        <w:jc w:val="both"/>
        <w:rPr>
          <w:lang w:eastAsia="ko-KR"/>
        </w:rPr>
      </w:pPr>
      <w:r>
        <w:rPr>
          <w:lang w:eastAsia="ko-KR"/>
        </w:rPr>
        <w:t xml:space="preserve"> </w:t>
      </w:r>
    </w:p>
    <w:tbl>
      <w:tblPr>
        <w:tblW w:w="10880" w:type="dxa"/>
        <w:tblInd w:w="-753" w:type="dxa"/>
        <w:tblLook w:val="04A0"/>
      </w:tblPr>
      <w:tblGrid>
        <w:gridCol w:w="2600"/>
        <w:gridCol w:w="926"/>
        <w:gridCol w:w="908"/>
        <w:gridCol w:w="926"/>
        <w:gridCol w:w="926"/>
        <w:gridCol w:w="908"/>
        <w:gridCol w:w="926"/>
        <w:gridCol w:w="926"/>
        <w:gridCol w:w="908"/>
        <w:gridCol w:w="926"/>
      </w:tblGrid>
      <w:tr w:rsidR="00192832" w:rsidRPr="00192832" w:rsidTr="00192832">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27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2x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RA HEVC SNR</w:t>
            </w:r>
          </w:p>
        </w:tc>
      </w:tr>
      <w:tr w:rsidR="00192832" w:rsidRPr="00192832" w:rsidTr="00192832">
        <w:trPr>
          <w:trHeight w:val="240"/>
        </w:trPr>
        <w:tc>
          <w:tcPr>
            <w:tcW w:w="2600"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Y</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U</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V</w:t>
            </w:r>
          </w:p>
        </w:tc>
      </w:tr>
      <w:tr w:rsidR="00192832" w:rsidRPr="00192832" w:rsidTr="0019283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Class A</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-0.3%</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 </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-0.8%</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-0.9%</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Class B</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w:t>
            </w:r>
          </w:p>
        </w:tc>
      </w:tr>
      <w:tr w:rsidR="00192832" w:rsidRPr="00192832" w:rsidTr="0019283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192832">
              <w:rPr>
                <w:rFonts w:ascii="Arial" w:hAnsi="Arial" w:cs="Arial"/>
                <w:b/>
                <w:bCs/>
                <w:color w:val="000000"/>
                <w:sz w:val="18"/>
                <w:szCs w:val="18"/>
              </w:rPr>
              <w:t>Overall (Test vs Ref)</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-0.6%</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-0.4%</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-0.7%</w:t>
            </w:r>
          </w:p>
        </w:tc>
        <w:tc>
          <w:tcPr>
            <w:tcW w:w="926" w:type="dxa"/>
            <w:tcBorders>
              <w:top w:val="single" w:sz="8" w:space="0" w:color="auto"/>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-0.5%</w:t>
            </w:r>
          </w:p>
        </w:tc>
        <w:tc>
          <w:tcPr>
            <w:tcW w:w="908" w:type="dxa"/>
            <w:tcBorders>
              <w:top w:val="single" w:sz="8" w:space="0" w:color="auto"/>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-0.9%</w:t>
            </w:r>
          </w:p>
        </w:tc>
        <w:tc>
          <w:tcPr>
            <w:tcW w:w="926" w:type="dxa"/>
            <w:tcBorders>
              <w:top w:val="single" w:sz="8" w:space="0" w:color="auto"/>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192832">
              <w:rPr>
                <w:rFonts w:ascii="Arial" w:hAnsi="Arial" w:cs="Arial"/>
                <w:b/>
                <w:bCs/>
                <w:sz w:val="18"/>
                <w:szCs w:val="18"/>
              </w:rPr>
              <w:t>Overall (Test vs single layer)</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18.7%</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32.4%</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31.1%</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15.7%</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28.0%</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28.2%</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13.9%</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30.9%</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32.8%</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192832">
              <w:rPr>
                <w:rFonts w:ascii="Arial" w:hAnsi="Arial" w:cs="Arial"/>
                <w:b/>
                <w:bCs/>
                <w:sz w:val="18"/>
                <w:szCs w:val="18"/>
              </w:rPr>
              <w:t>Overall (Ref vs single layer)</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19.2%</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33.3%</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32.0%</w:t>
            </w:r>
          </w:p>
        </w:tc>
        <w:tc>
          <w:tcPr>
            <w:tcW w:w="926" w:type="dxa"/>
            <w:tcBorders>
              <w:top w:val="nil"/>
              <w:left w:val="single" w:sz="8" w:space="0" w:color="auto"/>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16.2%</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28.8%</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29.1%</w:t>
            </w:r>
          </w:p>
        </w:tc>
        <w:tc>
          <w:tcPr>
            <w:tcW w:w="926"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14.4%</w:t>
            </w:r>
          </w:p>
        </w:tc>
        <w:tc>
          <w:tcPr>
            <w:tcW w:w="908" w:type="dxa"/>
            <w:tcBorders>
              <w:top w:val="nil"/>
              <w:left w:val="nil"/>
              <w:bottom w:val="nil"/>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32.1%</w:t>
            </w:r>
          </w:p>
        </w:tc>
        <w:tc>
          <w:tcPr>
            <w:tcW w:w="926" w:type="dxa"/>
            <w:tcBorders>
              <w:top w:val="nil"/>
              <w:left w:val="nil"/>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192832">
              <w:rPr>
                <w:rFonts w:ascii="Arial" w:hAnsi="Arial" w:cs="Arial"/>
                <w:sz w:val="18"/>
                <w:szCs w:val="18"/>
              </w:rPr>
              <w:t>34.1%</w:t>
            </w:r>
          </w:p>
        </w:tc>
      </w:tr>
      <w:tr w:rsidR="00192832" w:rsidRPr="00192832" w:rsidTr="0019283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192832">
              <w:rPr>
                <w:rFonts w:ascii="Arial" w:hAnsi="Arial" w:cs="Arial"/>
                <w:b/>
                <w:bCs/>
                <w:color w:val="7F7F7F"/>
                <w:sz w:val="18"/>
                <w:szCs w:val="18"/>
              </w:rPr>
              <w:t>EL only (Test vs Ref)</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-0.6%</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-0.6%</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-0.9%</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-1.0%</w:t>
            </w:r>
          </w:p>
        </w:tc>
        <w:tc>
          <w:tcPr>
            <w:tcW w:w="926"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-0.7%</w:t>
            </w:r>
          </w:p>
        </w:tc>
        <w:tc>
          <w:tcPr>
            <w:tcW w:w="908" w:type="dxa"/>
            <w:tcBorders>
              <w:top w:val="nil"/>
              <w:left w:val="nil"/>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-1.2%</w:t>
            </w:r>
          </w:p>
        </w:tc>
        <w:tc>
          <w:tcPr>
            <w:tcW w:w="926" w:type="dxa"/>
            <w:tcBorders>
              <w:top w:val="nil"/>
              <w:left w:val="nil"/>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192832">
              <w:rPr>
                <w:rFonts w:ascii="Arial" w:hAnsi="Arial" w:cs="Arial"/>
                <w:color w:val="7F7F7F"/>
                <w:sz w:val="18"/>
                <w:szCs w:val="18"/>
              </w:rPr>
              <w:t>-1.3%</w:t>
            </w:r>
          </w:p>
        </w:tc>
      </w:tr>
      <w:tr w:rsidR="00192832" w:rsidRPr="00192832" w:rsidTr="0019283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Enc Time[%]</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111.5%</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116.9%</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120.4%</w:t>
            </w:r>
          </w:p>
        </w:tc>
      </w:tr>
      <w:tr w:rsidR="00192832" w:rsidRPr="00192832" w:rsidTr="0019283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Dec Time[%]</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107.7%</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115.7%</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119.7%</w:t>
            </w:r>
          </w:p>
        </w:tc>
      </w:tr>
      <w:tr w:rsidR="00192832" w:rsidRPr="00192832" w:rsidTr="0019283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Enc Mem[%]</w:t>
            </w:r>
          </w:p>
        </w:tc>
        <w:tc>
          <w:tcPr>
            <w:tcW w:w="27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#DIV/0!</w:t>
            </w:r>
          </w:p>
        </w:tc>
      </w:tr>
      <w:tr w:rsidR="00192832" w:rsidRPr="00192832" w:rsidTr="0019283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BL Match</w:t>
            </w:r>
          </w:p>
        </w:tc>
        <w:tc>
          <w:tcPr>
            <w:tcW w:w="27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92832" w:rsidRPr="00192832" w:rsidRDefault="00192832" w:rsidP="0019283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192832">
              <w:rPr>
                <w:rFonts w:ascii="Arial" w:hAnsi="Arial" w:cs="Arial"/>
                <w:color w:val="000000"/>
                <w:sz w:val="18"/>
                <w:szCs w:val="18"/>
              </w:rPr>
              <w:t>Matched</w:t>
            </w:r>
          </w:p>
        </w:tc>
      </w:tr>
    </w:tbl>
    <w:p w:rsidR="00C1338C" w:rsidRDefault="00C1338C" w:rsidP="00C1338C">
      <w:pPr>
        <w:pStyle w:val="Heading1"/>
        <w:ind w:left="432" w:hanging="432"/>
        <w:rPr>
          <w:lang w:val="en-CA"/>
        </w:rPr>
      </w:pPr>
      <w:r>
        <w:rPr>
          <w:lang w:val="en-CA"/>
        </w:rPr>
        <w:t>Conclusion</w:t>
      </w:r>
    </w:p>
    <w:p w:rsidR="00C1338C" w:rsidRDefault="00C1338C" w:rsidP="00301401">
      <w:pPr>
        <w:jc w:val="both"/>
        <w:rPr>
          <w:lang w:eastAsia="ko-KR"/>
        </w:rPr>
      </w:pPr>
      <w:r>
        <w:rPr>
          <w:szCs w:val="22"/>
          <w:lang w:val="en-CA"/>
        </w:rPr>
        <w:t xml:space="preserve">In this contribution, the low-delay checking process in reference index based SHVC is modified by setting the low-delay flag to true if ILP picture is used as the co-located picture for EL TMVP derivation. The proposed modification of the low-delay flag is carried out at the slice-level and referred to by the TMVP process of all the PUs in the same slice. </w:t>
      </w:r>
      <w:r>
        <w:rPr>
          <w:rFonts w:cs="Arial"/>
        </w:rPr>
        <w:t>Experimental results show that the proposed change reportedly achieves 0.4%, 0.4% and 0.5% BD-rate savings on average for 2x, 1.5x and SNR scalability in RA configuration, compared to SHM2.0 anchors.</w:t>
      </w:r>
    </w:p>
    <w:p w:rsidR="001F2594" w:rsidRPr="00301401" w:rsidRDefault="00301401" w:rsidP="00301401">
      <w:pPr>
        <w:pStyle w:val="Heading1"/>
        <w:ind w:left="432" w:hanging="432"/>
        <w:jc w:val="both"/>
        <w:rPr>
          <w:lang w:val="en-CA"/>
        </w:rPr>
      </w:pPr>
      <w:r w:rsidRPr="00301401">
        <w:rPr>
          <w:lang w:val="en-CA"/>
        </w:rPr>
        <w:t>Patent rights declaration(s)</w:t>
      </w:r>
    </w:p>
    <w:p w:rsidR="00342FF4" w:rsidRDefault="0096516D" w:rsidP="009234A5">
      <w:pPr>
        <w:jc w:val="both"/>
        <w:rPr>
          <w:b/>
          <w:szCs w:val="22"/>
          <w:lang w:val="en-CA"/>
        </w:rPr>
      </w:pPr>
      <w:r>
        <w:rPr>
          <w:b/>
          <w:szCs w:val="22"/>
          <w:lang w:val="en-CA"/>
        </w:rPr>
        <w:t>InterDigital Communications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524431" w:rsidRPr="005B217D" w:rsidRDefault="0096516D" w:rsidP="009234A5">
      <w:pPr>
        <w:jc w:val="both"/>
        <w:rPr>
          <w:szCs w:val="22"/>
          <w:lang w:val="en-CA"/>
        </w:rPr>
      </w:pPr>
      <w:r>
        <w:rPr>
          <w:b/>
          <w:szCs w:val="22"/>
          <w:lang w:val="en-CA"/>
        </w:rPr>
        <w:t xml:space="preserve">HiSilicon Technologies and Huawei Technologies </w:t>
      </w:r>
      <w:r w:rsidR="00524431"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654D22" w:rsidRDefault="00654D22" w:rsidP="00654D22">
      <w:pPr>
        <w:pStyle w:val="Heading1"/>
        <w:numPr>
          <w:ilvl w:val="0"/>
          <w:numId w:val="0"/>
        </w:numPr>
        <w:jc w:val="both"/>
        <w:rPr>
          <w:b w:val="0"/>
          <w:szCs w:val="22"/>
          <w:lang w:val="en-CA"/>
        </w:rPr>
      </w:pPr>
      <w:bookmarkStart w:id="1" w:name="_Toc258950902"/>
      <w:bookmarkStart w:id="2" w:name="_Toc336854407"/>
      <w:r w:rsidRPr="00855F5E">
        <w:rPr>
          <w:rFonts w:hint="eastAsia"/>
        </w:rPr>
        <w:t>References</w:t>
      </w:r>
      <w:bookmarkEnd w:id="1"/>
      <w:bookmarkEnd w:id="2"/>
    </w:p>
    <w:p w:rsidR="00452127" w:rsidRDefault="00654D22" w:rsidP="00654D22">
      <w:pPr>
        <w:numPr>
          <w:ilvl w:val="0"/>
          <w:numId w:val="12"/>
        </w:numPr>
        <w:ind w:left="360"/>
        <w:jc w:val="both"/>
        <w:rPr>
          <w:szCs w:val="22"/>
          <w:lang w:val="en-CA"/>
        </w:rPr>
      </w:pPr>
      <w:bookmarkStart w:id="3" w:name="_Ref345192800"/>
      <w:r>
        <w:rPr>
          <w:szCs w:val="22"/>
          <w:lang w:val="en-CA"/>
        </w:rPr>
        <w:t>J. Chen</w:t>
      </w:r>
      <w:r w:rsidRPr="00026FBC">
        <w:rPr>
          <w:szCs w:val="22"/>
          <w:lang w:val="en-CA"/>
        </w:rPr>
        <w:t xml:space="preserve">, </w:t>
      </w:r>
      <w:r>
        <w:rPr>
          <w:szCs w:val="22"/>
          <w:lang w:val="en-CA"/>
        </w:rPr>
        <w:t>J. Boyce</w:t>
      </w:r>
      <w:r w:rsidRPr="00026FBC">
        <w:rPr>
          <w:szCs w:val="22"/>
          <w:lang w:val="en-CA"/>
        </w:rPr>
        <w:t xml:space="preserve">, </w:t>
      </w:r>
      <w:r>
        <w:rPr>
          <w:szCs w:val="22"/>
          <w:lang w:val="en-CA"/>
        </w:rPr>
        <w:t>Y. Ye</w:t>
      </w:r>
      <w:r w:rsidRPr="00026FBC">
        <w:rPr>
          <w:szCs w:val="22"/>
          <w:lang w:val="en-CA"/>
        </w:rPr>
        <w:t xml:space="preserve"> and </w:t>
      </w:r>
      <w:r>
        <w:rPr>
          <w:szCs w:val="22"/>
          <w:lang w:val="en-CA"/>
        </w:rPr>
        <w:t>M. M. Hannuksela</w:t>
      </w:r>
      <w:r w:rsidRPr="00026FBC">
        <w:rPr>
          <w:szCs w:val="22"/>
          <w:lang w:val="en-CA"/>
        </w:rPr>
        <w:t>, “</w:t>
      </w:r>
      <w:r>
        <w:rPr>
          <w:szCs w:val="22"/>
          <w:lang w:val="en-CA"/>
        </w:rPr>
        <w:t>SHVC Working Draft 2</w:t>
      </w:r>
      <w:r w:rsidRPr="00026FBC">
        <w:rPr>
          <w:szCs w:val="22"/>
          <w:lang w:val="en-CA"/>
        </w:rPr>
        <w:t>”, JCTVC document</w:t>
      </w:r>
      <w:r>
        <w:rPr>
          <w:szCs w:val="22"/>
          <w:lang w:val="en-CA"/>
        </w:rPr>
        <w:t xml:space="preserve"> JCTVC-M1008</w:t>
      </w:r>
      <w:r w:rsidRPr="00026FBC">
        <w:rPr>
          <w:szCs w:val="22"/>
          <w:lang w:val="en-CA"/>
        </w:rPr>
        <w:t xml:space="preserve">, </w:t>
      </w:r>
      <w:r>
        <w:rPr>
          <w:szCs w:val="22"/>
          <w:lang w:val="en-CA"/>
        </w:rPr>
        <w:t>Incheon</w:t>
      </w:r>
      <w:r w:rsidRPr="00026FBC">
        <w:rPr>
          <w:szCs w:val="22"/>
          <w:lang w:val="en-CA"/>
        </w:rPr>
        <w:t xml:space="preserve">, </w:t>
      </w:r>
      <w:r>
        <w:rPr>
          <w:szCs w:val="22"/>
          <w:lang w:val="en-CA"/>
        </w:rPr>
        <w:t>Korea</w:t>
      </w:r>
      <w:r w:rsidRPr="00026FBC">
        <w:rPr>
          <w:szCs w:val="22"/>
          <w:lang w:val="en-CA"/>
        </w:rPr>
        <w:t xml:space="preserve">, </w:t>
      </w:r>
      <w:r>
        <w:rPr>
          <w:szCs w:val="22"/>
          <w:lang w:val="en-CA"/>
        </w:rPr>
        <w:t>April</w:t>
      </w:r>
      <w:r w:rsidR="00452127">
        <w:rPr>
          <w:szCs w:val="22"/>
          <w:lang w:val="en-CA"/>
        </w:rPr>
        <w:t>,</w:t>
      </w:r>
      <w:r w:rsidRPr="00026FBC">
        <w:rPr>
          <w:szCs w:val="22"/>
          <w:lang w:val="en-CA"/>
        </w:rPr>
        <w:t xml:space="preserve"> 2013</w:t>
      </w:r>
      <w:bookmarkEnd w:id="3"/>
      <w:r>
        <w:rPr>
          <w:szCs w:val="22"/>
          <w:lang w:val="en-CA"/>
        </w:rPr>
        <w:t>.</w:t>
      </w:r>
    </w:p>
    <w:p w:rsidR="00452127" w:rsidRDefault="00452127" w:rsidP="00452127">
      <w:pPr>
        <w:numPr>
          <w:ilvl w:val="0"/>
          <w:numId w:val="12"/>
        </w:numPr>
        <w:ind w:left="360"/>
        <w:jc w:val="both"/>
        <w:rPr>
          <w:szCs w:val="22"/>
          <w:lang w:val="en-CA"/>
        </w:rPr>
      </w:pPr>
      <w:r>
        <w:rPr>
          <w:szCs w:val="22"/>
          <w:lang w:val="en-CA"/>
        </w:rPr>
        <w:t>X. Xiu, Y. He, Y. He and Y. Ye,</w:t>
      </w:r>
      <w:r w:rsidRPr="007A4573">
        <w:rPr>
          <w:szCs w:val="22"/>
          <w:lang w:val="en-CA"/>
        </w:rPr>
        <w:t xml:space="preserve"> </w:t>
      </w:r>
      <w:r>
        <w:rPr>
          <w:szCs w:val="22"/>
          <w:lang w:val="en-CA"/>
        </w:rPr>
        <w:t>“</w:t>
      </w:r>
      <w:r w:rsidRPr="00354054">
        <w:rPr>
          <w:szCs w:val="22"/>
          <w:lang w:val="en-CA"/>
        </w:rPr>
        <w:t>TE C5: Motion field mapping</w:t>
      </w:r>
      <w:r>
        <w:rPr>
          <w:szCs w:val="22"/>
          <w:lang w:val="en-CA"/>
        </w:rPr>
        <w:t xml:space="preserve">”, JCTVC document </w:t>
      </w:r>
      <w:r w:rsidRPr="007A4573">
        <w:rPr>
          <w:szCs w:val="22"/>
          <w:lang w:val="en-CA"/>
        </w:rPr>
        <w:t>JCTVC-</w:t>
      </w:r>
      <w:r>
        <w:rPr>
          <w:szCs w:val="22"/>
          <w:lang w:val="en-CA"/>
        </w:rPr>
        <w:t>L0052, Geneva, Switzerland, January, 2013</w:t>
      </w:r>
      <w:r w:rsidRPr="007A4573">
        <w:rPr>
          <w:szCs w:val="22"/>
          <w:lang w:val="en-CA"/>
        </w:rPr>
        <w:t>.</w:t>
      </w:r>
    </w:p>
    <w:p w:rsidR="005C0A74" w:rsidRDefault="00452127" w:rsidP="00654D22">
      <w:pPr>
        <w:numPr>
          <w:ilvl w:val="0"/>
          <w:numId w:val="12"/>
        </w:numPr>
        <w:ind w:left="360"/>
        <w:jc w:val="both"/>
        <w:rPr>
          <w:szCs w:val="22"/>
          <w:lang w:val="en-CA"/>
        </w:rPr>
      </w:pPr>
      <w:r w:rsidRPr="00452127">
        <w:rPr>
          <w:szCs w:val="22"/>
          <w:lang w:val="en-CA"/>
        </w:rPr>
        <w:t>J. Chen, V. Seregin, L. Guo and M. Karczewicz, “Non-TE5: on motion mapping in SHVC”, JCTVC document JCTVC-L0336, Geneva, Switzerland, January, 2013.</w:t>
      </w:r>
    </w:p>
    <w:p w:rsidR="002B0884" w:rsidRPr="002B0884" w:rsidRDefault="005C0A74" w:rsidP="00654D22">
      <w:pPr>
        <w:numPr>
          <w:ilvl w:val="0"/>
          <w:numId w:val="12"/>
        </w:numPr>
        <w:ind w:left="360"/>
        <w:jc w:val="both"/>
        <w:rPr>
          <w:szCs w:val="22"/>
          <w:lang w:val="en-CA"/>
        </w:rPr>
      </w:pPr>
      <w:bookmarkStart w:id="4" w:name="_Ref305686033"/>
      <w:bookmarkStart w:id="5" w:name="_Ref295304050"/>
      <w:r w:rsidRPr="003B7B93">
        <w:t>B. Bross, W-J. Han, J-R. Ohm, G. J. Sullivan, High Efficiency Video Coding (HEVC) Text Specification Draft</w:t>
      </w:r>
      <w:r>
        <w:t xml:space="preserve"> 10</w:t>
      </w:r>
      <w:r w:rsidRPr="003B7B93">
        <w:t xml:space="preserve">. </w:t>
      </w:r>
      <w:r>
        <w:t>JCTVC document</w:t>
      </w:r>
      <w:r w:rsidRPr="003B7B93">
        <w:t xml:space="preserve"> JCTVC-</w:t>
      </w:r>
      <w:r>
        <w:t>L1003</w:t>
      </w:r>
      <w:bookmarkEnd w:id="4"/>
      <w:r w:rsidRPr="005C0A74">
        <w:rPr>
          <w:szCs w:val="22"/>
          <w:lang w:val="en-CA"/>
        </w:rPr>
        <w:t>, Geneva, Switzerland, January, 2013</w:t>
      </w:r>
      <w:r w:rsidRPr="003B7B93">
        <w:t>.</w:t>
      </w:r>
      <w:bookmarkEnd w:id="5"/>
    </w:p>
    <w:p w:rsidR="00E04FFD" w:rsidRDefault="002B0884" w:rsidP="00654D22">
      <w:pPr>
        <w:numPr>
          <w:ilvl w:val="0"/>
          <w:numId w:val="12"/>
        </w:numPr>
        <w:ind w:left="360"/>
        <w:jc w:val="both"/>
        <w:rPr>
          <w:szCs w:val="22"/>
          <w:lang w:val="en-CA"/>
        </w:rPr>
      </w:pPr>
      <w:r>
        <w:rPr>
          <w:szCs w:val="22"/>
          <w:lang w:val="en-CA"/>
        </w:rPr>
        <w:t>X. Li, J. Boyce, P. Onno and Y. Ye, “</w:t>
      </w:r>
      <w:r w:rsidRPr="00476472">
        <w:rPr>
          <w:szCs w:val="22"/>
          <w:lang w:val="en-CA"/>
        </w:rPr>
        <w:t>Common Test Conditions and Software Reference Configurations for the Scalable Test Model</w:t>
      </w:r>
      <w:r>
        <w:rPr>
          <w:szCs w:val="22"/>
          <w:lang w:val="en-CA"/>
        </w:rPr>
        <w:t>”, JCTVC document JCTVC-M1009,</w:t>
      </w:r>
      <w:r w:rsidR="00C21E38" w:rsidRPr="00026FBC">
        <w:rPr>
          <w:szCs w:val="22"/>
          <w:lang w:val="en-CA"/>
        </w:rPr>
        <w:t xml:space="preserve"> </w:t>
      </w:r>
      <w:r w:rsidR="00C21E38">
        <w:rPr>
          <w:szCs w:val="22"/>
          <w:lang w:val="en-CA"/>
        </w:rPr>
        <w:t>Incheon</w:t>
      </w:r>
      <w:r w:rsidR="00C21E38" w:rsidRPr="00026FBC">
        <w:rPr>
          <w:szCs w:val="22"/>
          <w:lang w:val="en-CA"/>
        </w:rPr>
        <w:t xml:space="preserve">, </w:t>
      </w:r>
      <w:r w:rsidR="00C21E38">
        <w:rPr>
          <w:szCs w:val="22"/>
          <w:lang w:val="en-CA"/>
        </w:rPr>
        <w:t>Korea</w:t>
      </w:r>
      <w:r w:rsidR="00C21E38" w:rsidRPr="00026FBC">
        <w:rPr>
          <w:szCs w:val="22"/>
          <w:lang w:val="en-CA"/>
        </w:rPr>
        <w:t xml:space="preserve">, </w:t>
      </w:r>
      <w:r w:rsidR="00C21E38">
        <w:rPr>
          <w:szCs w:val="22"/>
          <w:lang w:val="en-CA"/>
        </w:rPr>
        <w:t>April,</w:t>
      </w:r>
      <w:r w:rsidR="00C21E38" w:rsidRPr="00026FBC">
        <w:rPr>
          <w:szCs w:val="22"/>
          <w:lang w:val="en-CA"/>
        </w:rPr>
        <w:t xml:space="preserve"> 2013</w:t>
      </w:r>
      <w:r w:rsidR="00C21E38">
        <w:rPr>
          <w:szCs w:val="22"/>
          <w:lang w:val="en-CA"/>
        </w:rPr>
        <w:t>.</w:t>
      </w:r>
    </w:p>
    <w:p w:rsidR="00E04FFD" w:rsidRDefault="00E04FFD" w:rsidP="00E04FFD">
      <w:pPr>
        <w:pStyle w:val="Heading1"/>
        <w:numPr>
          <w:ilvl w:val="0"/>
          <w:numId w:val="0"/>
        </w:numPr>
        <w:jc w:val="center"/>
        <w:rPr>
          <w:lang w:val="en-CA"/>
        </w:rPr>
      </w:pPr>
      <w:proofErr w:type="gramStart"/>
      <w:r>
        <w:rPr>
          <w:lang w:val="en-CA"/>
        </w:rPr>
        <w:lastRenderedPageBreak/>
        <w:t>Appendix.</w:t>
      </w:r>
      <w:proofErr w:type="gramEnd"/>
      <w:r>
        <w:rPr>
          <w:lang w:val="en-CA"/>
        </w:rPr>
        <w:t xml:space="preserve"> Proposed text changes</w:t>
      </w:r>
    </w:p>
    <w:p w:rsidR="007F1F8B" w:rsidRDefault="00E04FFD" w:rsidP="00E04FFD">
      <w:pPr>
        <w:jc w:val="both"/>
      </w:pPr>
      <w:r w:rsidRPr="00E04FFD">
        <w:rPr>
          <w:szCs w:val="22"/>
          <w:lang w:val="en-CA"/>
        </w:rPr>
        <w:t>The specification text changes of the proposed</w:t>
      </w:r>
      <w:r>
        <w:rPr>
          <w:szCs w:val="22"/>
          <w:lang w:val="en-CA"/>
        </w:rPr>
        <w:t xml:space="preserve"> low-delay flag</w:t>
      </w:r>
      <w:r w:rsidR="00EA61FD">
        <w:rPr>
          <w:szCs w:val="22"/>
          <w:lang w:val="en-CA"/>
        </w:rPr>
        <w:t xml:space="preserve"> modification</w:t>
      </w:r>
      <w:r w:rsidRPr="00E04FFD">
        <w:rPr>
          <w:szCs w:val="22"/>
          <w:lang w:val="en-CA"/>
        </w:rPr>
        <w:t xml:space="preserve"> are provided in this section.</w:t>
      </w:r>
      <w:r>
        <w:rPr>
          <w:szCs w:val="22"/>
          <w:lang w:val="en-CA"/>
        </w:rPr>
        <w:t xml:space="preserve"> </w:t>
      </w:r>
      <w:r>
        <w:t>All the changes are made based on SHVC working draft 2[1] and HEVC text specification draft 10 [4]</w:t>
      </w:r>
      <w:r w:rsidR="00BF5A9E">
        <w:t xml:space="preserve">, with newly added text highlighted in </w:t>
      </w:r>
      <w:r w:rsidR="00BF5A9E" w:rsidRPr="00BF5A9E">
        <w:rPr>
          <w:highlight w:val="yellow"/>
        </w:rPr>
        <w:t>yellow</w:t>
      </w:r>
      <w:r>
        <w:t xml:space="preserve">. </w:t>
      </w:r>
      <w:r w:rsidR="00EA61FD">
        <w:t xml:space="preserve">There are </w:t>
      </w:r>
      <w:del w:id="6" w:author="xiuxx" w:date="2013-07-27T00:40:00Z">
        <w:r w:rsidR="00EA61FD" w:rsidDel="006D05AA">
          <w:delText xml:space="preserve">two </w:delText>
        </w:r>
      </w:del>
      <w:ins w:id="7" w:author="xiuxx" w:date="2013-07-27T00:40:00Z">
        <w:r w:rsidR="006D05AA">
          <w:t xml:space="preserve">three </w:t>
        </w:r>
      </w:ins>
      <w:r w:rsidR="00EA61FD">
        <w:t>different methods of incorporating the proposed change into the current SHVC working draft.</w:t>
      </w:r>
    </w:p>
    <w:p w:rsidR="00EA61FD" w:rsidRDefault="00EA61FD" w:rsidP="00EA61FD">
      <w:pPr>
        <w:rPr>
          <w:sz w:val="36"/>
          <w:szCs w:val="36"/>
          <w:u w:val="single"/>
        </w:rPr>
      </w:pPr>
      <w:r>
        <w:rPr>
          <w:sz w:val="36"/>
          <w:szCs w:val="36"/>
          <w:u w:val="single"/>
        </w:rPr>
        <w:t>Method one:</w:t>
      </w:r>
    </w:p>
    <w:p w:rsidR="00E37940" w:rsidRPr="001533A7" w:rsidRDefault="00E37940" w:rsidP="00E37940">
      <w:pPr>
        <w:pStyle w:val="3H4"/>
        <w:numPr>
          <w:ilvl w:val="0"/>
          <w:numId w:val="0"/>
        </w:numPr>
      </w:pPr>
      <w:r w:rsidRPr="001533A7">
        <w:t>G.8.5.3.2.7 Derivation process for temporal luma motion vector prediction</w:t>
      </w:r>
    </w:p>
    <w:p w:rsidR="00E37940" w:rsidRPr="008E14A4" w:rsidRDefault="00E37940" w:rsidP="00E37940">
      <w:pPr>
        <w:keepNext/>
        <w:rPr>
          <w:lang w:eastAsia="ko-KR"/>
        </w:rPr>
      </w:pPr>
      <w:r w:rsidRPr="008E14A4">
        <w:rPr>
          <w:lang w:eastAsia="ko-KR"/>
        </w:rPr>
        <w:t>Inputs to this process are:</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lang w:eastAsia="ko-KR"/>
        </w:rPr>
        <w:t>a luma location ( xPb, yPb ) specifying the top-left sample of the current luma prediction block relative to the top-left luma sample of the current picture,</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t>two variables nPbW and nPbH specifying the width and the height of the luma prediction block,</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a reference index refIdxLX, with X being 0 or 1.</w:t>
      </w:r>
    </w:p>
    <w:p w:rsidR="00E37940" w:rsidRPr="008E14A4" w:rsidRDefault="00E37940" w:rsidP="00E37940">
      <w:pPr>
        <w:rPr>
          <w:lang w:eastAsia="ko-KR"/>
        </w:rPr>
      </w:pPr>
      <w:r w:rsidRPr="008E14A4">
        <w:rPr>
          <w:lang w:eastAsia="ko-KR"/>
        </w:rPr>
        <w:t>Outputs of this process are:</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the motion vector prediction mvLXCol,</w:t>
      </w:r>
    </w:p>
    <w:p w:rsidR="00E37940" w:rsidRPr="008E14A4" w:rsidRDefault="00E37940" w:rsidP="00E37940">
      <w:pPr>
        <w:numPr>
          <w:ilvl w:val="0"/>
          <w:numId w:val="13"/>
        </w:numPr>
        <w:tabs>
          <w:tab w:val="clear" w:pos="360"/>
          <w:tab w:val="clear" w:pos="720"/>
          <w:tab w:val="clear" w:pos="1080"/>
          <w:tab w:val="clear" w:pos="1440"/>
          <w:tab w:val="left" w:pos="1191"/>
          <w:tab w:val="left" w:pos="1588"/>
          <w:tab w:val="left" w:pos="1985"/>
        </w:tabs>
        <w:jc w:val="both"/>
        <w:rPr>
          <w:lang w:eastAsia="ko-KR"/>
        </w:rPr>
      </w:pPr>
      <w:r w:rsidRPr="008E14A4">
        <w:rPr>
          <w:lang w:eastAsia="ko-KR"/>
        </w:rPr>
        <w:t>the availability flag availableFlagLXCol.</w:t>
      </w:r>
    </w:p>
    <w:p w:rsidR="00E37940" w:rsidRPr="008E14A4" w:rsidRDefault="00E37940" w:rsidP="00E37940">
      <w:pPr>
        <w:rPr>
          <w:rFonts w:eastAsia="MS Mincho"/>
          <w:lang w:eastAsia="ja-JP"/>
        </w:rPr>
      </w:pPr>
      <w:r w:rsidRPr="008E14A4">
        <w:rPr>
          <w:lang w:eastAsia="ko-KR"/>
        </w:rPr>
        <w:t>The variable currPb specifies the current luma prediction block at luma location ( xPb, yPb ).</w:t>
      </w:r>
    </w:p>
    <w:p w:rsidR="00E37940" w:rsidRPr="008E14A4" w:rsidRDefault="00E37940" w:rsidP="00E37940">
      <w:pPr>
        <w:rPr>
          <w:rFonts w:eastAsia="MS Mincho"/>
          <w:lang w:eastAsia="ja-JP"/>
        </w:rPr>
      </w:pPr>
      <w:r w:rsidRPr="008E14A4">
        <w:rPr>
          <w:rFonts w:eastAsia="MS Mincho"/>
          <w:lang w:eastAsia="ja-JP"/>
        </w:rPr>
        <w:t>T</w:t>
      </w:r>
      <w:r w:rsidRPr="008E14A4">
        <w:rPr>
          <w:lang w:eastAsia="ko-KR"/>
        </w:rPr>
        <w:t>he variables mvLXCol and availableFlagLXCol are derived as follows:</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rFonts w:eastAsia="MS Mincho"/>
          <w:lang w:eastAsia="ja-JP"/>
        </w:rPr>
        <w:t xml:space="preserve">If </w:t>
      </w:r>
      <w:r w:rsidRPr="008E14A4">
        <w:rPr>
          <w:lang w:eastAsia="ko-KR"/>
        </w:rPr>
        <w:t xml:space="preserve">slice_temporal_mvp_enabled_flag is equal to 0, both components of </w:t>
      </w:r>
      <w:r w:rsidRPr="008E14A4">
        <w:t>mvLX</w:t>
      </w:r>
      <w:r w:rsidRPr="008E14A4">
        <w:rPr>
          <w:lang w:eastAsia="ko-KR"/>
        </w:rPr>
        <w:t>Col are set equal to 0 and availableFlagLXCol is set equal to 0.</w:t>
      </w:r>
    </w:p>
    <w:p w:rsidR="00E37940" w:rsidRPr="008E14A4" w:rsidRDefault="00E37940" w:rsidP="00E37940">
      <w:pPr>
        <w:numPr>
          <w:ilvl w:val="0"/>
          <w:numId w:val="13"/>
        </w:numPr>
        <w:tabs>
          <w:tab w:val="clear" w:pos="360"/>
          <w:tab w:val="clear" w:pos="720"/>
          <w:tab w:val="clear" w:pos="1080"/>
          <w:tab w:val="clear" w:pos="1440"/>
          <w:tab w:val="left" w:pos="794"/>
          <w:tab w:val="left" w:pos="1191"/>
          <w:tab w:val="left" w:pos="1588"/>
          <w:tab w:val="left" w:pos="1985"/>
        </w:tabs>
        <w:jc w:val="both"/>
        <w:rPr>
          <w:lang w:eastAsia="ko-KR"/>
        </w:rPr>
      </w:pPr>
      <w:r w:rsidRPr="008E14A4">
        <w:rPr>
          <w:rFonts w:eastAsia="MS Mincho"/>
          <w:lang w:eastAsia="ja-JP"/>
        </w:rPr>
        <w:t>Otherwise, t</w:t>
      </w:r>
      <w:r w:rsidRPr="008E14A4">
        <w:rPr>
          <w:lang w:eastAsia="ko-KR"/>
        </w:rPr>
        <w:t>he following ordered steps apply:</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ind w:left="810"/>
        <w:jc w:val="both"/>
        <w:rPr>
          <w:lang w:eastAsia="ko-KR"/>
        </w:rPr>
      </w:pPr>
      <w:r w:rsidRPr="008E14A4">
        <w:rPr>
          <w:lang w:eastAsia="ko-KR"/>
        </w:rPr>
        <w:t xml:space="preserve">Depending on the values of </w:t>
      </w:r>
      <w:r w:rsidRPr="008E14A4">
        <w:rPr>
          <w:highlight w:val="cyan"/>
          <w:lang w:eastAsia="ko-KR"/>
        </w:rPr>
        <w:t>alt_collocated_indication_flag, collocated_ref_layer_idx,</w:t>
      </w:r>
      <w:r w:rsidRPr="008E14A4">
        <w:rPr>
          <w:color w:val="FF0000"/>
          <w:highlight w:val="cyan"/>
          <w:lang w:eastAsia="ko-KR"/>
        </w:rPr>
        <w:t xml:space="preserve"> </w:t>
      </w:r>
      <w:r w:rsidRPr="008E14A4">
        <w:rPr>
          <w:lang w:eastAsia="ko-KR"/>
        </w:rPr>
        <w:t>slice_type, collocated_from_l0_flag, and collocated_ref_idx, the</w:t>
      </w:r>
      <w:r w:rsidRPr="008E14A4">
        <w:t xml:space="preserve"> </w:t>
      </w:r>
      <w:r w:rsidRPr="008E14A4">
        <w:rPr>
          <w:lang w:eastAsia="ko-KR"/>
        </w:rPr>
        <w:t xml:space="preserve">variable </w:t>
      </w:r>
      <w:r w:rsidRPr="008E14A4">
        <w:t>co</w:t>
      </w:r>
      <w:r w:rsidRPr="008E14A4">
        <w:rPr>
          <w:lang w:eastAsia="ko-KR"/>
        </w:rPr>
        <w:t>lPic, specifying the collocated picture, is derived as follows:</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highlight w:val="cyan"/>
          <w:lang w:eastAsia="ko-KR"/>
        </w:rPr>
      </w:pPr>
      <w:r w:rsidRPr="008E14A4">
        <w:rPr>
          <w:highlight w:val="cyan"/>
          <w:lang w:eastAsia="ko-KR"/>
        </w:rPr>
        <w:t xml:space="preserve">If alt_collocated_indication_flag is equal to 1, colPic is set equal to the picture in the current access unit with nuh_layer_id equal to </w:t>
      </w:r>
      <w:r>
        <w:rPr>
          <w:highlight w:val="cyan"/>
          <w:lang w:eastAsia="ko-KR"/>
        </w:rPr>
        <w:t>Active</w:t>
      </w:r>
      <w:r w:rsidRPr="008E14A4">
        <w:rPr>
          <w:highlight w:val="cyan"/>
          <w:lang w:eastAsia="ko-KR"/>
        </w:rPr>
        <w:t xml:space="preserve">MotionPredRefLayerId[ collocated_ref_layer_idx ]. </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lang w:eastAsia="ko-KR"/>
        </w:rPr>
      </w:pPr>
      <w:r w:rsidRPr="008E14A4">
        <w:rPr>
          <w:lang w:eastAsia="ko-KR"/>
        </w:rPr>
        <w:t>Otherwise, if slice_type is equal to B and collocated_from_l0_flag is equal to 0, colPic is set equal to RefPicList1[ collocated_ref_idx ].</w:t>
      </w:r>
    </w:p>
    <w:p w:rsidR="00E37940" w:rsidRPr="008E14A4" w:rsidRDefault="00E37940" w:rsidP="00E37940">
      <w:pPr>
        <w:numPr>
          <w:ilvl w:val="0"/>
          <w:numId w:val="14"/>
        </w:numPr>
        <w:tabs>
          <w:tab w:val="clear" w:pos="360"/>
          <w:tab w:val="clear" w:pos="720"/>
          <w:tab w:val="clear" w:pos="1080"/>
          <w:tab w:val="clear" w:pos="1440"/>
          <w:tab w:val="left" w:pos="1260"/>
          <w:tab w:val="left" w:pos="1588"/>
          <w:tab w:val="left" w:pos="1985"/>
        </w:tabs>
        <w:ind w:left="1260"/>
        <w:jc w:val="both"/>
        <w:rPr>
          <w:lang w:eastAsia="ko-KR"/>
        </w:rPr>
      </w:pPr>
      <w:r w:rsidRPr="008E14A4">
        <w:rPr>
          <w:lang w:eastAsia="ko-KR"/>
        </w:rPr>
        <w:t>Otherwise (</w:t>
      </w:r>
      <w:r w:rsidRPr="008E14A4">
        <w:t xml:space="preserve">slice_type is equal to B and </w:t>
      </w:r>
      <w:r w:rsidRPr="008E14A4">
        <w:rPr>
          <w:lang w:eastAsia="ko-KR"/>
        </w:rPr>
        <w:t>collocated_from_l0_flag</w:t>
      </w:r>
      <w:r w:rsidRPr="008E14A4">
        <w:t xml:space="preserve"> is equal to 1</w:t>
      </w:r>
      <w:r w:rsidRPr="008E14A4">
        <w:rPr>
          <w:lang w:eastAsia="ko-KR"/>
        </w:rPr>
        <w:t xml:space="preserve"> or slice_type is equal to P), </w:t>
      </w:r>
      <w:r w:rsidRPr="008E14A4">
        <w:t>co</w:t>
      </w:r>
      <w:r w:rsidRPr="008E14A4">
        <w:rPr>
          <w:lang w:eastAsia="ko-KR"/>
        </w:rPr>
        <w:t>lPic is set equal to RefPicList0[ collocated_ref_idx ].</w:t>
      </w:r>
    </w:p>
    <w:p w:rsidR="00E37940" w:rsidRPr="00E37940" w:rsidRDefault="00CC5F1D" w:rsidP="00E37940">
      <w:pPr>
        <w:numPr>
          <w:ilvl w:val="0"/>
          <w:numId w:val="20"/>
        </w:numPr>
        <w:tabs>
          <w:tab w:val="clear" w:pos="360"/>
          <w:tab w:val="clear" w:pos="720"/>
          <w:tab w:val="clear" w:pos="1080"/>
          <w:tab w:val="clear" w:pos="1440"/>
          <w:tab w:val="left" w:pos="810"/>
          <w:tab w:val="left" w:pos="1191"/>
          <w:tab w:val="left" w:pos="1588"/>
          <w:tab w:val="left" w:pos="1985"/>
        </w:tabs>
        <w:jc w:val="both"/>
        <w:rPr>
          <w:highlight w:val="cyan"/>
          <w:lang w:eastAsia="ko-KR"/>
        </w:rPr>
      </w:pPr>
      <w:r w:rsidRPr="00CC5F1D">
        <w:rPr>
          <w:highlight w:val="cyan"/>
          <w:lang w:eastAsia="ko-KR"/>
        </w:rPr>
        <w:t xml:space="preserve">If </w:t>
      </w:r>
      <w:r w:rsidRPr="00CC5F1D">
        <w:rPr>
          <w:rFonts w:eastAsia="Malgun Gothic"/>
          <w:noProof/>
          <w:sz w:val="20"/>
          <w:highlight w:val="cyan"/>
          <w:lang w:val="en-GB"/>
        </w:rPr>
        <w:t xml:space="preserve">DiffPicOrderCnt( colPic, currPic ) is equal to 0, </w:t>
      </w:r>
      <w:r w:rsidR="00E37940">
        <w:rPr>
          <w:rFonts w:eastAsia="Malgun Gothic"/>
          <w:noProof/>
          <w:sz w:val="20"/>
          <w:highlight w:val="cyan"/>
          <w:lang w:val="en-GB"/>
        </w:rPr>
        <w:t>t</w:t>
      </w:r>
      <w:r w:rsidRPr="00CC5F1D">
        <w:rPr>
          <w:highlight w:val="cyan"/>
          <w:lang w:eastAsia="ko-KR"/>
        </w:rPr>
        <w:t>he value of collocate_from_l0_flag is set to</w:t>
      </w:r>
      <w:r w:rsidR="00E37940">
        <w:rPr>
          <w:highlight w:val="cyan"/>
          <w:lang w:eastAsia="ko-KR"/>
        </w:rPr>
        <w:t xml:space="preserve"> </w:t>
      </w:r>
      <w:r w:rsidR="00E233F2">
        <w:rPr>
          <w:highlight w:val="cyan"/>
          <w:lang w:eastAsia="ko-KR"/>
        </w:rPr>
        <w:t xml:space="preserve">X, with </w:t>
      </w:r>
      <w:r w:rsidR="00E37940">
        <w:rPr>
          <w:highlight w:val="cyan"/>
          <w:lang w:eastAsia="ko-KR"/>
        </w:rPr>
        <w:t>X indicat</w:t>
      </w:r>
      <w:r w:rsidR="00E233F2">
        <w:rPr>
          <w:highlight w:val="cyan"/>
          <w:lang w:eastAsia="ko-KR"/>
        </w:rPr>
        <w:t>ing the list represent</w:t>
      </w:r>
      <w:r w:rsidR="00E37940">
        <w:rPr>
          <w:highlight w:val="cyan"/>
          <w:lang w:eastAsia="ko-KR"/>
        </w:rPr>
        <w:t xml:space="preserve">ed by </w:t>
      </w:r>
      <w:proofErr w:type="spellStart"/>
      <w:r w:rsidR="00E37940">
        <w:rPr>
          <w:highlight w:val="cyan"/>
          <w:lang w:eastAsia="ko-KR"/>
        </w:rPr>
        <w:t>refIdxLX</w:t>
      </w:r>
      <w:proofErr w:type="spellEnd"/>
      <w:r w:rsidR="00E37940">
        <w:rPr>
          <w:highlight w:val="cyan"/>
          <w:lang w:eastAsia="ko-KR"/>
        </w:rPr>
        <w:t>.</w:t>
      </w:r>
      <w:r w:rsidRPr="00CC5F1D">
        <w:rPr>
          <w:highlight w:val="cyan"/>
          <w:lang w:eastAsia="ko-KR"/>
        </w:rPr>
        <w:t xml:space="preserve"> </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jc w:val="both"/>
        <w:rPr>
          <w:lang w:eastAsia="ko-KR"/>
        </w:rPr>
      </w:pPr>
      <w:r w:rsidRPr="008E14A4">
        <w:rPr>
          <w:lang w:eastAsia="ko-KR"/>
        </w:rPr>
        <w:t>The bottom right collocated motion vector is derived as follows:</w:t>
      </w:r>
    </w:p>
    <w:p w:rsidR="00E37940" w:rsidRPr="008E14A4" w:rsidRDefault="00E37940" w:rsidP="00E37940">
      <w:pPr>
        <w:pStyle w:val="Equation"/>
        <w:tabs>
          <w:tab w:val="clear" w:pos="4849"/>
        </w:tabs>
        <w:ind w:left="1588"/>
        <w:rPr>
          <w:szCs w:val="20"/>
          <w:lang w:eastAsia="ko-KR"/>
        </w:rPr>
      </w:pPr>
      <w:r w:rsidRPr="008E14A4">
        <w:rPr>
          <w:szCs w:val="20"/>
          <w:lang w:eastAsia="ko-KR"/>
        </w:rPr>
        <w:t>xColBr = xPb + nPbW</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966468" w:rsidRPr="00B964C4">
        <w:rPr>
          <w:szCs w:val="20"/>
          <w:highlight w:val="yellow"/>
        </w:rPr>
        <w:fldChar w:fldCharType="begin"/>
      </w:r>
      <w:r w:rsidRPr="00B964C4">
        <w:rPr>
          <w:szCs w:val="20"/>
          <w:highlight w:val="yellow"/>
        </w:rPr>
        <w:instrText xml:space="preserve"> SEQ Equation \* ARABIC </w:instrText>
      </w:r>
      <w:r w:rsidR="00966468" w:rsidRPr="00B964C4">
        <w:rPr>
          <w:szCs w:val="20"/>
          <w:highlight w:val="yellow"/>
        </w:rPr>
        <w:fldChar w:fldCharType="separate"/>
      </w:r>
      <w:r>
        <w:rPr>
          <w:noProof/>
          <w:szCs w:val="20"/>
          <w:highlight w:val="yellow"/>
        </w:rPr>
        <w:t>57</w:t>
      </w:r>
      <w:r w:rsidR="00966468" w:rsidRPr="00B964C4">
        <w:rPr>
          <w:szCs w:val="20"/>
          <w:highlight w:val="yellow"/>
        </w:rPr>
        <w:fldChar w:fldCharType="end"/>
      </w:r>
      <w:r w:rsidRPr="00920F0C">
        <w:rPr>
          <w:highlight w:val="yellow"/>
        </w:rPr>
        <w:t>)</w:t>
      </w:r>
    </w:p>
    <w:p w:rsidR="00E37940" w:rsidRPr="008E14A4" w:rsidRDefault="00E37940" w:rsidP="00E37940">
      <w:pPr>
        <w:pStyle w:val="Equation"/>
        <w:tabs>
          <w:tab w:val="clear" w:pos="4849"/>
        </w:tabs>
        <w:ind w:left="1588"/>
        <w:rPr>
          <w:szCs w:val="20"/>
          <w:lang w:eastAsia="ko-KR"/>
        </w:rPr>
      </w:pPr>
      <w:r w:rsidRPr="008E14A4">
        <w:rPr>
          <w:szCs w:val="20"/>
          <w:lang w:eastAsia="ko-KR"/>
        </w:rPr>
        <w:t>yColBr = yPb + nPbH</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966468" w:rsidRPr="00B964C4">
        <w:rPr>
          <w:szCs w:val="20"/>
          <w:highlight w:val="yellow"/>
        </w:rPr>
        <w:fldChar w:fldCharType="begin"/>
      </w:r>
      <w:r w:rsidRPr="00B964C4">
        <w:rPr>
          <w:szCs w:val="20"/>
          <w:highlight w:val="yellow"/>
        </w:rPr>
        <w:instrText xml:space="preserve"> SEQ Equation \* ARABIC </w:instrText>
      </w:r>
      <w:r w:rsidR="00966468" w:rsidRPr="00B964C4">
        <w:rPr>
          <w:szCs w:val="20"/>
          <w:highlight w:val="yellow"/>
        </w:rPr>
        <w:fldChar w:fldCharType="separate"/>
      </w:r>
      <w:r>
        <w:rPr>
          <w:noProof/>
          <w:szCs w:val="20"/>
          <w:highlight w:val="yellow"/>
        </w:rPr>
        <w:t>58</w:t>
      </w:r>
      <w:r w:rsidR="00966468" w:rsidRPr="00B964C4">
        <w:rPr>
          <w:szCs w:val="20"/>
          <w:highlight w:val="yellow"/>
        </w:rPr>
        <w:fldChar w:fldCharType="end"/>
      </w:r>
      <w:r w:rsidRPr="00920F0C">
        <w:rPr>
          <w:highlight w:val="yellow"/>
        </w:rPr>
        <w:t>)</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If yPb  &gt;&gt;  CtbLog2SizeY is equal to yColBr  &gt;&gt;  CtbLog2SizeY, yColBr is less than pic_height_in_luma_samples, and xColBr is less than pic_width_in_luma_samples, the following applies:</w:t>
      </w:r>
    </w:p>
    <w:p w:rsidR="00E37940" w:rsidRPr="008E14A4" w:rsidRDefault="00E37940" w:rsidP="00E37940">
      <w:pPr>
        <w:numPr>
          <w:ilvl w:val="0"/>
          <w:numId w:val="14"/>
        </w:numPr>
        <w:tabs>
          <w:tab w:val="clear" w:pos="360"/>
          <w:tab w:val="clear" w:pos="720"/>
          <w:tab w:val="clear" w:pos="805"/>
          <w:tab w:val="clear" w:pos="1080"/>
          <w:tab w:val="clear" w:pos="1440"/>
          <w:tab w:val="left" w:pos="1620"/>
          <w:tab w:val="left" w:pos="1985"/>
        </w:tabs>
        <w:ind w:left="1620" w:hanging="360"/>
        <w:jc w:val="both"/>
        <w:rPr>
          <w:lang w:eastAsia="ko-KR"/>
        </w:rPr>
      </w:pPr>
      <w:r w:rsidRPr="008E14A4">
        <w:rPr>
          <w:lang w:eastAsia="ko-KR"/>
        </w:rPr>
        <w:t>The variable colPb specifies the luma prediction block covering the modified location given by ( ( xColBr  &gt;&gt;  4 )  &lt;&lt;  4, ( yColBr  &gt;&gt;  4 )  &lt;&lt;  4 ) inside the collocated picture specified by colPic.</w:t>
      </w:r>
    </w:p>
    <w:p w:rsidR="00E37940" w:rsidRPr="008E14A4" w:rsidRDefault="00E37940" w:rsidP="00E37940">
      <w:pPr>
        <w:numPr>
          <w:ilvl w:val="0"/>
          <w:numId w:val="14"/>
        </w:numPr>
        <w:tabs>
          <w:tab w:val="clear" w:pos="360"/>
          <w:tab w:val="clear" w:pos="720"/>
          <w:tab w:val="clear" w:pos="805"/>
          <w:tab w:val="clear" w:pos="1080"/>
          <w:tab w:val="clear" w:pos="1440"/>
          <w:tab w:val="left" w:pos="1620"/>
          <w:tab w:val="left" w:pos="1985"/>
        </w:tabs>
        <w:ind w:left="1620" w:hanging="360"/>
        <w:jc w:val="both"/>
        <w:rPr>
          <w:lang w:eastAsia="ko-KR"/>
        </w:rPr>
      </w:pPr>
      <w:r w:rsidRPr="008E14A4">
        <w:rPr>
          <w:lang w:eastAsia="ko-KR"/>
        </w:rPr>
        <w:lastRenderedPageBreak/>
        <w:t>The luma location ( xColPb, yColPb ) is set equal to the top-left sample of the collocated luma prediction block specified by colPb relative to the top-left luma sample of the collocated picture specified by colPic.</w:t>
      </w:r>
    </w:p>
    <w:p w:rsidR="00E37940" w:rsidRPr="008E14A4" w:rsidRDefault="00E37940" w:rsidP="00E37940">
      <w:pPr>
        <w:numPr>
          <w:ilvl w:val="0"/>
          <w:numId w:val="14"/>
        </w:numPr>
        <w:tabs>
          <w:tab w:val="clear" w:pos="360"/>
          <w:tab w:val="clear" w:pos="720"/>
          <w:tab w:val="clear" w:pos="1080"/>
          <w:tab w:val="clear" w:pos="1440"/>
          <w:tab w:val="left" w:pos="1620"/>
          <w:tab w:val="left" w:pos="1985"/>
        </w:tabs>
        <w:jc w:val="both"/>
        <w:rPr>
          <w:lang w:eastAsia="ko-KR"/>
        </w:rPr>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Otherwise, both components of mvLXCol are set equal to 0 and availableFlagLXCol is set equal to 0.</w:t>
      </w:r>
    </w:p>
    <w:p w:rsidR="00E37940" w:rsidRPr="008E14A4" w:rsidRDefault="00E37940" w:rsidP="00E37940">
      <w:pPr>
        <w:numPr>
          <w:ilvl w:val="0"/>
          <w:numId w:val="20"/>
        </w:numPr>
        <w:tabs>
          <w:tab w:val="clear" w:pos="360"/>
          <w:tab w:val="clear" w:pos="720"/>
          <w:tab w:val="clear" w:pos="1080"/>
          <w:tab w:val="clear" w:pos="1440"/>
          <w:tab w:val="left" w:pos="810"/>
          <w:tab w:val="left" w:pos="1191"/>
          <w:tab w:val="left" w:pos="1588"/>
          <w:tab w:val="left" w:pos="1985"/>
        </w:tabs>
        <w:jc w:val="both"/>
        <w:rPr>
          <w:lang w:eastAsia="ko-KR"/>
        </w:rPr>
      </w:pPr>
      <w:r w:rsidRPr="008E14A4">
        <w:rPr>
          <w:lang w:eastAsia="ko-KR"/>
        </w:rPr>
        <w:t>When availableFlagLXCol is equal to 0, the central collocated motion vector is derived as follows:</w:t>
      </w:r>
    </w:p>
    <w:p w:rsidR="00E37940" w:rsidRPr="008E14A4" w:rsidRDefault="00E37940" w:rsidP="00E37940">
      <w:pPr>
        <w:pStyle w:val="Equation"/>
        <w:tabs>
          <w:tab w:val="clear" w:pos="4849"/>
        </w:tabs>
        <w:ind w:left="1588"/>
        <w:rPr>
          <w:szCs w:val="20"/>
          <w:lang w:eastAsia="ko-KR"/>
        </w:rPr>
      </w:pPr>
      <w:r w:rsidRPr="008E14A4">
        <w:rPr>
          <w:szCs w:val="20"/>
          <w:lang w:eastAsia="ko-KR"/>
        </w:rPr>
        <w:t>xColCtr = xPb + ( nPbW  &gt;&gt;  1 )</w:t>
      </w:r>
      <w:r w:rsidRPr="008E14A4">
        <w:rPr>
          <w:szCs w:val="20"/>
          <w:lang w:eastAsia="ko-KR"/>
        </w:rPr>
        <w:tab/>
      </w:r>
      <w:r w:rsidRPr="00EC3CC2">
        <w:rPr>
          <w:noProof/>
          <w:szCs w:val="20"/>
          <w:highlight w:val="yellow"/>
          <w:lang w:eastAsia="ko-KR"/>
        </w:rPr>
        <w:t>(</w:t>
      </w:r>
      <w:r>
        <w:rPr>
          <w:noProof/>
          <w:szCs w:val="20"/>
          <w:highlight w:val="yellow"/>
        </w:rPr>
        <w:t>G</w:t>
      </w:r>
      <w:r w:rsidRPr="00EC3CC2">
        <w:rPr>
          <w:noProof/>
          <w:szCs w:val="20"/>
          <w:highlight w:val="yellow"/>
          <w:lang w:eastAsia="ko-KR"/>
        </w:rPr>
        <w:noBreakHyphen/>
      </w:r>
      <w:r w:rsidR="00966468" w:rsidRPr="00B964C4">
        <w:rPr>
          <w:szCs w:val="20"/>
          <w:highlight w:val="yellow"/>
        </w:rPr>
        <w:fldChar w:fldCharType="begin"/>
      </w:r>
      <w:r w:rsidRPr="00B964C4">
        <w:rPr>
          <w:szCs w:val="20"/>
          <w:highlight w:val="yellow"/>
        </w:rPr>
        <w:instrText xml:space="preserve"> SEQ Equation \* ARABIC </w:instrText>
      </w:r>
      <w:r w:rsidR="00966468" w:rsidRPr="00B964C4">
        <w:rPr>
          <w:szCs w:val="20"/>
          <w:highlight w:val="yellow"/>
        </w:rPr>
        <w:fldChar w:fldCharType="separate"/>
      </w:r>
      <w:r>
        <w:rPr>
          <w:noProof/>
          <w:szCs w:val="20"/>
          <w:highlight w:val="yellow"/>
        </w:rPr>
        <w:t>59</w:t>
      </w:r>
      <w:r w:rsidR="00966468" w:rsidRPr="00B964C4">
        <w:rPr>
          <w:szCs w:val="20"/>
          <w:highlight w:val="yellow"/>
        </w:rPr>
        <w:fldChar w:fldCharType="end"/>
      </w:r>
      <w:r w:rsidRPr="00920F0C">
        <w:rPr>
          <w:highlight w:val="yellow"/>
        </w:rPr>
        <w:t>)</w:t>
      </w:r>
    </w:p>
    <w:p w:rsidR="00E37940" w:rsidRPr="008E14A4" w:rsidRDefault="00E37940" w:rsidP="00E37940">
      <w:pPr>
        <w:pStyle w:val="Equation"/>
        <w:tabs>
          <w:tab w:val="clear" w:pos="4849"/>
        </w:tabs>
        <w:ind w:left="1588"/>
        <w:rPr>
          <w:szCs w:val="20"/>
          <w:lang w:eastAsia="ko-KR"/>
        </w:rPr>
      </w:pPr>
      <w:r w:rsidRPr="008E14A4">
        <w:rPr>
          <w:szCs w:val="20"/>
          <w:lang w:eastAsia="ko-KR"/>
        </w:rPr>
        <w:t>yColCtr = yPb + ( nPbH  &gt;&gt;  1 )</w:t>
      </w:r>
      <w:r w:rsidRPr="008E14A4">
        <w:rPr>
          <w:szCs w:val="20"/>
          <w:lang w:eastAsia="ko-KR"/>
        </w:rPr>
        <w:tab/>
      </w:r>
      <w:r w:rsidRPr="00EC3CC2">
        <w:rPr>
          <w:noProof/>
          <w:szCs w:val="20"/>
          <w:highlight w:val="yellow"/>
          <w:lang w:eastAsia="ko-KR"/>
        </w:rPr>
        <w:t>(</w:t>
      </w:r>
      <w:r>
        <w:rPr>
          <w:noProof/>
          <w:szCs w:val="20"/>
          <w:highlight w:val="yellow"/>
          <w:lang w:eastAsia="ko-KR"/>
        </w:rPr>
        <w:t>G</w:t>
      </w:r>
      <w:r w:rsidRPr="00EC3CC2">
        <w:rPr>
          <w:noProof/>
          <w:szCs w:val="20"/>
          <w:highlight w:val="yellow"/>
          <w:lang w:eastAsia="ko-KR"/>
        </w:rPr>
        <w:noBreakHyphen/>
      </w:r>
      <w:r w:rsidR="00966468" w:rsidRPr="00B964C4">
        <w:rPr>
          <w:szCs w:val="20"/>
          <w:highlight w:val="yellow"/>
        </w:rPr>
        <w:fldChar w:fldCharType="begin"/>
      </w:r>
      <w:r w:rsidRPr="00B964C4">
        <w:rPr>
          <w:szCs w:val="20"/>
          <w:highlight w:val="yellow"/>
        </w:rPr>
        <w:instrText xml:space="preserve"> SEQ Equation \* ARABIC </w:instrText>
      </w:r>
      <w:r w:rsidR="00966468" w:rsidRPr="00B964C4">
        <w:rPr>
          <w:szCs w:val="20"/>
          <w:highlight w:val="yellow"/>
        </w:rPr>
        <w:fldChar w:fldCharType="separate"/>
      </w:r>
      <w:r>
        <w:rPr>
          <w:noProof/>
          <w:szCs w:val="20"/>
          <w:highlight w:val="yellow"/>
        </w:rPr>
        <w:t>60</w:t>
      </w:r>
      <w:r w:rsidR="00966468" w:rsidRPr="00B964C4">
        <w:rPr>
          <w:szCs w:val="20"/>
          <w:highlight w:val="yellow"/>
        </w:rPr>
        <w:fldChar w:fldCharType="end"/>
      </w:r>
      <w:r w:rsidRPr="00920F0C">
        <w:rPr>
          <w:highlight w:val="yellow"/>
        </w:rPr>
        <w:t>)</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The variable colPb specifies the luma prediction block covering the modified location given by ( ( xColCtr  &gt;&gt;  4 )  &lt;&lt;  4, ( yColCtr  &gt;&gt;  4 )  &lt;&lt;  4 ) inside the colPic.</w:t>
      </w:r>
    </w:p>
    <w:p w:rsidR="00E37940" w:rsidRPr="008E14A4" w:rsidRDefault="00E37940" w:rsidP="00E37940">
      <w:pPr>
        <w:numPr>
          <w:ilvl w:val="0"/>
          <w:numId w:val="14"/>
        </w:numPr>
        <w:tabs>
          <w:tab w:val="clear" w:pos="360"/>
          <w:tab w:val="clear" w:pos="720"/>
          <w:tab w:val="clear" w:pos="805"/>
          <w:tab w:val="clear" w:pos="1080"/>
          <w:tab w:val="clear" w:pos="1440"/>
          <w:tab w:val="left" w:pos="1260"/>
          <w:tab w:val="left" w:pos="1588"/>
          <w:tab w:val="left" w:pos="1985"/>
        </w:tabs>
        <w:ind w:left="1260"/>
        <w:jc w:val="both"/>
        <w:rPr>
          <w:lang w:eastAsia="ko-KR"/>
        </w:rPr>
      </w:pPr>
      <w:r w:rsidRPr="008E14A4">
        <w:rPr>
          <w:lang w:eastAsia="ko-KR"/>
        </w:rPr>
        <w:t>The luma location ( xColPb, yColPb ) is set equal to the top-left sample of the collocated luma prediction block specified by colPb relative to the top-left luma sample of the collocated picture specified by colPic.</w:t>
      </w:r>
    </w:p>
    <w:p w:rsidR="00E37940" w:rsidRPr="00920F0C" w:rsidRDefault="00E37940" w:rsidP="00E37940">
      <w:pPr>
        <w:numPr>
          <w:ilvl w:val="0"/>
          <w:numId w:val="14"/>
        </w:numPr>
        <w:tabs>
          <w:tab w:val="clear" w:pos="360"/>
          <w:tab w:val="clear" w:pos="720"/>
          <w:tab w:val="clear" w:pos="1080"/>
          <w:tab w:val="clear" w:pos="1440"/>
          <w:tab w:val="left" w:pos="1260"/>
          <w:tab w:val="left" w:pos="1588"/>
          <w:tab w:val="left" w:pos="1985"/>
        </w:tabs>
        <w:jc w:val="both"/>
        <w:rPr>
          <w:lang w:val="en-CA"/>
        </w:rPr>
      </w:pPr>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p>
    <w:p w:rsidR="00EA61FD" w:rsidRPr="00F153F1" w:rsidDel="00E37940" w:rsidRDefault="00EA61FD" w:rsidP="00EA61FD">
      <w:pPr>
        <w:pStyle w:val="Heading3"/>
        <w:numPr>
          <w:ilvl w:val="0"/>
          <w:numId w:val="0"/>
        </w:numPr>
        <w:rPr>
          <w:del w:id="8" w:author="Yan Ye" w:date="2013-07-25T17:29:00Z"/>
          <w:noProof/>
          <w:lang w:val="en-GB"/>
        </w:rPr>
      </w:pPr>
      <w:del w:id="9" w:author="Yan Ye" w:date="2013-07-25T17:29:00Z">
        <w:r w:rsidDel="00E37940">
          <w:rPr>
            <w:noProof/>
            <w:lang w:val="en-GB"/>
          </w:rPr>
          <w:delText xml:space="preserve">8.5.3.2.8 </w:delText>
        </w:r>
        <w:r w:rsidRPr="00F153F1" w:rsidDel="00E37940">
          <w:rPr>
            <w:noProof/>
            <w:lang w:val="en-GB"/>
          </w:rPr>
          <w:delText>Derivation process for collocated motion vectors</w:delText>
        </w:r>
      </w:del>
    </w:p>
    <w:p w:rsidR="00EA61FD" w:rsidRPr="000E368A" w:rsidDel="00E37940" w:rsidRDefault="00EA61FD" w:rsidP="00EA61FD">
      <w:pPr>
        <w:keepNext/>
        <w:keepLines/>
        <w:tabs>
          <w:tab w:val="left" w:pos="794"/>
          <w:tab w:val="left" w:pos="1191"/>
          <w:tab w:val="left" w:pos="1588"/>
          <w:tab w:val="left" w:pos="1985"/>
        </w:tabs>
        <w:jc w:val="both"/>
        <w:rPr>
          <w:del w:id="10" w:author="Yan Ye" w:date="2013-07-25T17:29:00Z"/>
          <w:rFonts w:eastAsia="Malgun Gothic"/>
          <w:noProof/>
          <w:sz w:val="20"/>
          <w:lang w:val="en-GB"/>
        </w:rPr>
      </w:pPr>
      <w:del w:id="11" w:author="Yan Ye" w:date="2013-07-25T17:29:00Z">
        <w:r w:rsidRPr="000E368A" w:rsidDel="00E37940">
          <w:rPr>
            <w:rFonts w:eastAsia="Malgun Gothic"/>
            <w:noProof/>
            <w:sz w:val="20"/>
            <w:lang w:val="en-GB"/>
          </w:rPr>
          <w:delText>Inputs to this process are:</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12" w:author="Yan Ye" w:date="2013-07-25T17:29:00Z"/>
          <w:noProof/>
          <w:sz w:val="20"/>
          <w:lang w:eastAsia="ko-KR"/>
        </w:rPr>
      </w:pPr>
      <w:del w:id="13" w:author="Yan Ye" w:date="2013-07-25T17:29:00Z">
        <w:r w:rsidRPr="00F153F1" w:rsidDel="00E37940">
          <w:rPr>
            <w:noProof/>
            <w:sz w:val="20"/>
            <w:lang w:eastAsia="ko-KR"/>
          </w:rPr>
          <w:delText>a variable currPb specifying the current prediction block,</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14" w:author="Yan Ye" w:date="2013-07-25T17:29:00Z"/>
          <w:noProof/>
          <w:sz w:val="20"/>
          <w:lang w:eastAsia="ko-KR"/>
        </w:rPr>
      </w:pPr>
      <w:del w:id="15" w:author="Yan Ye" w:date="2013-07-25T17:29:00Z">
        <w:r w:rsidRPr="00F153F1" w:rsidDel="00E37940">
          <w:rPr>
            <w:noProof/>
            <w:sz w:val="20"/>
            <w:lang w:eastAsia="ko-KR"/>
          </w:rPr>
          <w:delText>a variable colPic specifying the collocated picture,</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16" w:author="Yan Ye" w:date="2013-07-25T17:29:00Z"/>
          <w:noProof/>
          <w:sz w:val="20"/>
          <w:lang w:eastAsia="ko-KR"/>
        </w:rPr>
      </w:pPr>
      <w:del w:id="17" w:author="Yan Ye" w:date="2013-07-25T17:29:00Z">
        <w:r w:rsidRPr="00F153F1" w:rsidDel="00E37940">
          <w:rPr>
            <w:noProof/>
            <w:sz w:val="20"/>
            <w:lang w:eastAsia="ko-KR"/>
          </w:rPr>
          <w:delText>a variable colPb specifying the collocated prediction block inside the collocated picture specified by colPic,</w:delText>
        </w:r>
      </w:del>
    </w:p>
    <w:p w:rsidR="00EA61FD" w:rsidRPr="00F153F1" w:rsidDel="00E37940" w:rsidRDefault="00EA61FD" w:rsidP="00EA61FD">
      <w:pPr>
        <w:numPr>
          <w:ilvl w:val="0"/>
          <w:numId w:val="13"/>
        </w:numPr>
        <w:tabs>
          <w:tab w:val="clear" w:pos="360"/>
          <w:tab w:val="clear" w:pos="720"/>
          <w:tab w:val="clear" w:pos="1080"/>
          <w:tab w:val="clear" w:pos="1440"/>
          <w:tab w:val="left" w:pos="794"/>
          <w:tab w:val="left" w:pos="1191"/>
          <w:tab w:val="left" w:pos="1588"/>
          <w:tab w:val="left" w:pos="1985"/>
        </w:tabs>
        <w:jc w:val="both"/>
        <w:rPr>
          <w:del w:id="18" w:author="Yan Ye" w:date="2013-07-25T17:29:00Z"/>
          <w:noProof/>
          <w:sz w:val="20"/>
          <w:lang w:eastAsia="ko-KR"/>
        </w:rPr>
      </w:pPr>
      <w:del w:id="19" w:author="Yan Ye" w:date="2013-07-25T17:29:00Z">
        <w:r w:rsidRPr="00F153F1" w:rsidDel="00E37940">
          <w:rPr>
            <w:noProof/>
            <w:sz w:val="20"/>
            <w:lang w:eastAsia="ko-KR"/>
          </w:rPr>
          <w:delText>a luma location ( xColPb, yColPb ) specifying the top-left sample of the collocated luma prediction block specified by colPb relative to the top-left luma sample of the collocated picture specified by colPic,</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0" w:author="Yan Ye" w:date="2013-07-25T17:29:00Z"/>
          <w:noProof/>
          <w:sz w:val="20"/>
          <w:lang w:eastAsia="ko-KR"/>
        </w:rPr>
      </w:pPr>
      <w:del w:id="21" w:author="Yan Ye" w:date="2013-07-25T17:29:00Z">
        <w:r w:rsidRPr="00F153F1" w:rsidDel="00E37940">
          <w:rPr>
            <w:noProof/>
            <w:sz w:val="20"/>
            <w:lang w:eastAsia="ko-KR"/>
          </w:rPr>
          <w:delText>a reference index refIdxLX, with X being 0 or 1.</w:delText>
        </w:r>
      </w:del>
    </w:p>
    <w:p w:rsidR="00EA61FD" w:rsidRPr="00B959D2" w:rsidDel="00E37940" w:rsidRDefault="00EA61FD" w:rsidP="00EA61FD">
      <w:pPr>
        <w:keepNext/>
        <w:keepLines/>
        <w:tabs>
          <w:tab w:val="left" w:pos="794"/>
          <w:tab w:val="left" w:pos="1191"/>
          <w:tab w:val="left" w:pos="1588"/>
          <w:tab w:val="left" w:pos="1985"/>
        </w:tabs>
        <w:jc w:val="both"/>
        <w:rPr>
          <w:del w:id="22" w:author="Yan Ye" w:date="2013-07-25T17:29:00Z"/>
          <w:rFonts w:eastAsia="Malgun Gothic"/>
          <w:noProof/>
          <w:sz w:val="20"/>
          <w:lang w:val="en-GB"/>
        </w:rPr>
      </w:pPr>
      <w:del w:id="23" w:author="Yan Ye" w:date="2013-07-25T17:29:00Z">
        <w:r w:rsidRPr="00B959D2" w:rsidDel="00E37940">
          <w:rPr>
            <w:rFonts w:eastAsia="Malgun Gothic"/>
            <w:noProof/>
            <w:sz w:val="20"/>
            <w:lang w:val="en-GB"/>
          </w:rPr>
          <w:delText>Outputs of this process are:</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4" w:author="Yan Ye" w:date="2013-07-25T17:29:00Z"/>
          <w:noProof/>
          <w:sz w:val="20"/>
          <w:lang w:eastAsia="ko-KR"/>
        </w:rPr>
      </w:pPr>
      <w:del w:id="25" w:author="Yan Ye" w:date="2013-07-25T17:29:00Z">
        <w:r w:rsidRPr="00F153F1" w:rsidDel="00E37940">
          <w:rPr>
            <w:noProof/>
            <w:sz w:val="20"/>
            <w:lang w:eastAsia="ko-KR"/>
          </w:rPr>
          <w:delText>the motion vector prediction mvLXCol,</w:delText>
        </w:r>
      </w:del>
    </w:p>
    <w:p w:rsidR="00EA61FD" w:rsidRPr="00F153F1" w:rsidDel="00E37940" w:rsidRDefault="00EA61FD" w:rsidP="00EA61FD">
      <w:pPr>
        <w:numPr>
          <w:ilvl w:val="0"/>
          <w:numId w:val="13"/>
        </w:numPr>
        <w:tabs>
          <w:tab w:val="clear" w:pos="360"/>
          <w:tab w:val="clear" w:pos="720"/>
          <w:tab w:val="clear" w:pos="1080"/>
          <w:tab w:val="clear" w:pos="1440"/>
          <w:tab w:val="left" w:pos="1191"/>
          <w:tab w:val="left" w:pos="1588"/>
          <w:tab w:val="left" w:pos="1985"/>
        </w:tabs>
        <w:jc w:val="both"/>
        <w:rPr>
          <w:del w:id="26" w:author="Yan Ye" w:date="2013-07-25T17:29:00Z"/>
          <w:noProof/>
          <w:sz w:val="20"/>
          <w:lang w:eastAsia="ko-KR"/>
        </w:rPr>
      </w:pPr>
      <w:del w:id="27" w:author="Yan Ye" w:date="2013-07-25T17:29:00Z">
        <w:r w:rsidRPr="00F153F1" w:rsidDel="00E37940">
          <w:rPr>
            <w:noProof/>
            <w:sz w:val="20"/>
            <w:lang w:eastAsia="ko-KR"/>
          </w:rPr>
          <w:delText>the availability flag availableFlagLXCol.</w:delText>
        </w:r>
      </w:del>
    </w:p>
    <w:p w:rsidR="00EA61FD" w:rsidRPr="00F153F1" w:rsidDel="00E37940" w:rsidRDefault="00EA61FD" w:rsidP="00EA61FD">
      <w:pPr>
        <w:rPr>
          <w:del w:id="28" w:author="Yan Ye" w:date="2013-07-25T17:29:00Z"/>
          <w:noProof/>
          <w:sz w:val="20"/>
          <w:lang w:eastAsia="ko-KR"/>
        </w:rPr>
      </w:pPr>
      <w:del w:id="29" w:author="Yan Ye" w:date="2013-07-25T17:29:00Z">
        <w:r w:rsidRPr="00F153F1" w:rsidDel="00E37940">
          <w:rPr>
            <w:noProof/>
            <w:sz w:val="20"/>
            <w:lang w:eastAsia="ko-KR"/>
          </w:rPr>
          <w:delText>The variable currPic specifies the current picture.</w:delText>
        </w:r>
      </w:del>
    </w:p>
    <w:p w:rsidR="00EA61FD" w:rsidRPr="00F153F1" w:rsidDel="00E37940" w:rsidRDefault="00EA61FD" w:rsidP="00EA61FD">
      <w:pPr>
        <w:rPr>
          <w:del w:id="30" w:author="Yan Ye" w:date="2013-07-25T17:29:00Z"/>
          <w:noProof/>
          <w:sz w:val="20"/>
          <w:lang w:eastAsia="ko-KR"/>
        </w:rPr>
      </w:pPr>
      <w:del w:id="31" w:author="Yan Ye" w:date="2013-07-25T17:29:00Z">
        <w:r w:rsidRPr="00F153F1" w:rsidDel="00E37940">
          <w:rPr>
            <w:noProof/>
            <w:sz w:val="20"/>
            <w:lang w:eastAsia="ko-KR"/>
          </w:rPr>
          <w:delText>The arrays p</w:delText>
        </w:r>
        <w:r w:rsidRPr="00F153F1" w:rsidDel="00E37940">
          <w:rPr>
            <w:noProof/>
            <w:sz w:val="20"/>
          </w:rPr>
          <w:delText xml:space="preserve">redFlagLXCol[ x ][ y ], mvLXCol[ x ][ y ], and refIdxLXCol[ x ][ y ] are set equal to the corresponding arrays of the collocated picture specified by colPic, PredFlagLX[ x ][ y ], MvLX[ x ][ y ], and RefIdxLX[ x ][ y ], </w:delText>
        </w:r>
        <w:r w:rsidRPr="00F153F1" w:rsidDel="00E37940">
          <w:rPr>
            <w:noProof/>
            <w:sz w:val="20"/>
            <w:lang w:eastAsia="ko-KR"/>
          </w:rPr>
          <w:delText>respectively, with X being the value of X this process is invoked for.</w:delText>
        </w:r>
      </w:del>
    </w:p>
    <w:p w:rsidR="00EA61FD" w:rsidRPr="00F153F1" w:rsidDel="00E37940" w:rsidRDefault="00EA61FD" w:rsidP="00EA61FD">
      <w:pPr>
        <w:rPr>
          <w:del w:id="32" w:author="Yan Ye" w:date="2013-07-25T17:29:00Z"/>
          <w:noProof/>
          <w:sz w:val="20"/>
          <w:lang w:eastAsia="ko-KR"/>
        </w:rPr>
      </w:pPr>
      <w:del w:id="33" w:author="Yan Ye" w:date="2013-07-25T17:29:00Z">
        <w:r w:rsidRPr="00F153F1" w:rsidDel="00E37940">
          <w:rPr>
            <w:noProof/>
            <w:sz w:val="20"/>
            <w:lang w:eastAsia="ko-KR"/>
          </w:rPr>
          <w:delText>The variables mvLXCol and availableFlagLXCol are derived as follows:</w:delText>
        </w:r>
      </w:del>
    </w:p>
    <w:p w:rsidR="00EA61FD" w:rsidRPr="00F153F1" w:rsidDel="00E37940" w:rsidRDefault="00EA61FD" w:rsidP="00EA61FD">
      <w:pPr>
        <w:numPr>
          <w:ilvl w:val="0"/>
          <w:numId w:val="14"/>
        </w:numPr>
        <w:tabs>
          <w:tab w:val="clear" w:pos="720"/>
          <w:tab w:val="clear" w:pos="805"/>
          <w:tab w:val="clear" w:pos="1080"/>
          <w:tab w:val="clear" w:pos="1440"/>
          <w:tab w:val="left" w:pos="1588"/>
          <w:tab w:val="left" w:pos="1985"/>
        </w:tabs>
        <w:ind w:left="360" w:hanging="360"/>
        <w:jc w:val="both"/>
        <w:rPr>
          <w:del w:id="34" w:author="Yan Ye" w:date="2013-07-25T17:29:00Z"/>
          <w:noProof/>
          <w:sz w:val="20"/>
          <w:lang w:eastAsia="ko-KR"/>
        </w:rPr>
      </w:pPr>
      <w:del w:id="35" w:author="Yan Ye" w:date="2013-07-25T17:29:00Z">
        <w:r w:rsidRPr="00F153F1" w:rsidDel="00E37940">
          <w:rPr>
            <w:noProof/>
            <w:sz w:val="20"/>
            <w:lang w:eastAsia="ko-KR"/>
          </w:rPr>
          <w:delText xml:space="preserve">If colPb is coded in an intra prediction mode, both components of </w:delText>
        </w:r>
        <w:r w:rsidRPr="00F153F1" w:rsidDel="00E37940">
          <w:rPr>
            <w:noProof/>
            <w:sz w:val="20"/>
          </w:rPr>
          <w:delText>mvLX</w:delText>
        </w:r>
        <w:r w:rsidRPr="00F153F1" w:rsidDel="00E37940">
          <w:rPr>
            <w:noProof/>
            <w:sz w:val="20"/>
            <w:lang w:eastAsia="ko-KR"/>
          </w:rPr>
          <w:delText>Col are set equal to 0 and availableFlagLXCol is set equal to 0.</w:delText>
        </w:r>
      </w:del>
    </w:p>
    <w:p w:rsidR="00EA61FD" w:rsidRPr="00F153F1" w:rsidDel="00E37940" w:rsidRDefault="00EA61FD" w:rsidP="00EA61FD">
      <w:pPr>
        <w:numPr>
          <w:ilvl w:val="0"/>
          <w:numId w:val="14"/>
        </w:numPr>
        <w:tabs>
          <w:tab w:val="clear" w:pos="720"/>
          <w:tab w:val="clear" w:pos="805"/>
          <w:tab w:val="clear" w:pos="1080"/>
          <w:tab w:val="clear" w:pos="1440"/>
          <w:tab w:val="left" w:pos="1588"/>
          <w:tab w:val="left" w:pos="1985"/>
        </w:tabs>
        <w:ind w:left="360" w:hanging="360"/>
        <w:jc w:val="both"/>
        <w:rPr>
          <w:del w:id="36" w:author="Yan Ye" w:date="2013-07-25T17:29:00Z"/>
          <w:noProof/>
          <w:sz w:val="20"/>
          <w:lang w:eastAsia="ko-KR"/>
        </w:rPr>
      </w:pPr>
      <w:del w:id="37" w:author="Yan Ye" w:date="2013-07-25T17:29:00Z">
        <w:r w:rsidRPr="00F153F1" w:rsidDel="00E37940">
          <w:rPr>
            <w:noProof/>
            <w:sz w:val="20"/>
            <w:lang w:eastAsia="ko-KR"/>
          </w:rPr>
          <w:delText>Otherwise, the motion vector mvCol, the reference index refIdxCol, and the reference list identifier listCol are derived as follows:</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38" w:author="Yan Ye" w:date="2013-07-25T17:29:00Z"/>
          <w:noProof/>
          <w:sz w:val="20"/>
        </w:rPr>
      </w:pPr>
      <w:del w:id="39" w:author="Yan Ye" w:date="2013-07-25T17:29:00Z">
        <w:r w:rsidRPr="00F153F1" w:rsidDel="00E37940">
          <w:rPr>
            <w:noProof/>
            <w:sz w:val="20"/>
          </w:rPr>
          <w:delText>If predFlagL0Col[ xColPb ][ yColPb ] is equal to 0, mvCol, refIdxCol, and listCol are set equal to mvL1Col[ xColPb ][ yColPb ], refIdxL1Col[ xColPb ][ yColPb ], and L1, respectively.</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40" w:author="Yan Ye" w:date="2013-07-25T17:29:00Z"/>
          <w:noProof/>
          <w:sz w:val="20"/>
          <w:lang w:eastAsia="ko-KR"/>
        </w:rPr>
      </w:pPr>
      <w:del w:id="41" w:author="Yan Ye" w:date="2013-07-25T17:29:00Z">
        <w:r w:rsidRPr="00F153F1" w:rsidDel="00E37940">
          <w:rPr>
            <w:noProof/>
            <w:sz w:val="20"/>
          </w:rPr>
          <w:lastRenderedPageBreak/>
          <w:delText xml:space="preserve">Otherwise, if predFlagL0Col[ xColPb ][ yColPb ] is equal to 1 and </w:delText>
        </w:r>
        <w:r w:rsidRPr="00F153F1" w:rsidDel="00E37940">
          <w:rPr>
            <w:noProof/>
            <w:sz w:val="20"/>
            <w:lang w:eastAsia="ko-KR"/>
          </w:rPr>
          <w:delText>predFlagL1Col[ xColPb ][ yColPb ] is equal to 0, mvCol, refIdxCol, and listCol are set equal to mvL0Col[ xColPb ][ yColPb ], refIdxL0Col[ xColPb ][ yColPb ], and L0, respectively.</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42" w:author="Yan Ye" w:date="2013-07-25T17:29:00Z"/>
          <w:noProof/>
          <w:sz w:val="20"/>
          <w:lang w:eastAsia="ko-KR"/>
        </w:rPr>
      </w:pPr>
      <w:del w:id="43" w:author="Yan Ye" w:date="2013-07-25T17:29:00Z">
        <w:r w:rsidRPr="00F153F1" w:rsidDel="00E37940">
          <w:rPr>
            <w:noProof/>
            <w:sz w:val="20"/>
            <w:lang w:eastAsia="ko-KR"/>
          </w:rPr>
          <w:delText>Otherwise (</w:delText>
        </w:r>
        <w:r w:rsidRPr="00F153F1" w:rsidDel="00E37940">
          <w:rPr>
            <w:noProof/>
            <w:sz w:val="20"/>
          </w:rPr>
          <w:delText xml:space="preserve">predFlagL0Col[ xColPb ][ yColPb ] is equal to 1 and </w:delText>
        </w:r>
        <w:r w:rsidRPr="00F153F1" w:rsidDel="00E37940">
          <w:rPr>
            <w:noProof/>
            <w:sz w:val="20"/>
            <w:lang w:eastAsia="ko-KR"/>
          </w:rPr>
          <w:delText>predFlagL1Col[ xColPb ][ yColPb ] is equal to 1), the following assignments are made:</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44" w:author="Yan Ye" w:date="2013-07-25T17:29:00Z"/>
          <w:noProof/>
          <w:sz w:val="20"/>
          <w:lang w:eastAsia="ko-KR"/>
        </w:rPr>
      </w:pPr>
      <w:del w:id="45" w:author="Yan Ye" w:date="2013-07-25T17:29:00Z">
        <w:r w:rsidRPr="00C056D4" w:rsidDel="00E37940">
          <w:rPr>
            <w:noProof/>
            <w:sz w:val="20"/>
            <w:lang w:eastAsia="ko-KR"/>
          </w:rPr>
          <w:delText>If DiffPicOrderCnt( aPic, currPic ) is less than or equal to 0 for every picture aPic in every reference picture list of the current slice</w:delText>
        </w:r>
        <w:r w:rsidDel="00E37940">
          <w:rPr>
            <w:noProof/>
            <w:sz w:val="20"/>
            <w:lang w:eastAsia="ko-KR"/>
          </w:rPr>
          <w:delText xml:space="preserve">, </w:delText>
        </w:r>
        <w:r w:rsidRPr="00C056D4" w:rsidDel="00E37940">
          <w:rPr>
            <w:noProof/>
            <w:sz w:val="20"/>
            <w:highlight w:val="yellow"/>
            <w:lang w:eastAsia="ko-KR"/>
          </w:rPr>
          <w:delText xml:space="preserve">or </w:delText>
        </w:r>
        <w:r w:rsidRPr="00C056D4" w:rsidDel="00E37940">
          <w:rPr>
            <w:rFonts w:eastAsia="Malgun Gothic"/>
            <w:noProof/>
            <w:sz w:val="20"/>
            <w:highlight w:val="yellow"/>
            <w:lang w:val="en-GB"/>
          </w:rPr>
          <w:delText xml:space="preserve">if </w:delText>
        </w:r>
        <w:r w:rsidR="0031165A" w:rsidDel="00E37940">
          <w:rPr>
            <w:rFonts w:eastAsia="Malgun Gothic"/>
            <w:noProof/>
            <w:sz w:val="20"/>
            <w:highlight w:val="yellow"/>
            <w:lang w:val="en-GB"/>
          </w:rPr>
          <w:delText>DiffPicOrderCnt( colPic, currPic )</w:delText>
        </w:r>
        <w:r w:rsidR="00012D8D" w:rsidDel="00E37940">
          <w:rPr>
            <w:rFonts w:eastAsia="Malgun Gothic"/>
            <w:noProof/>
            <w:sz w:val="20"/>
            <w:highlight w:val="yellow"/>
            <w:lang w:val="en-GB"/>
          </w:rPr>
          <w:delText xml:space="preserve"> is equal to 0</w:delText>
        </w:r>
        <w:r w:rsidRPr="00C056D4" w:rsidDel="00E37940">
          <w:rPr>
            <w:noProof/>
            <w:sz w:val="20"/>
            <w:highlight w:val="yellow"/>
            <w:lang w:eastAsia="ko-KR"/>
          </w:rPr>
          <w:delText>,</w:delText>
        </w:r>
        <w:r w:rsidRPr="00F153F1" w:rsidDel="00E37940">
          <w:rPr>
            <w:noProof/>
            <w:sz w:val="20"/>
            <w:lang w:eastAsia="ko-KR"/>
          </w:rPr>
          <w:delText xml:space="preserve"> mvCol, refIdxCol, and listCol are set equal to mvLXCol[ xColPb ][ yColPb ], refIdxLXCol[ xColPb ][ yColPb ] and LX, respectively.</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46" w:author="Yan Ye" w:date="2013-07-25T17:29:00Z"/>
          <w:noProof/>
          <w:sz w:val="20"/>
          <w:lang w:eastAsia="ko-KR"/>
        </w:rPr>
      </w:pPr>
      <w:del w:id="47" w:author="Yan Ye" w:date="2013-07-25T17:29:00Z">
        <w:r w:rsidRPr="00F153F1" w:rsidDel="00E37940">
          <w:rPr>
            <w:noProof/>
            <w:sz w:val="20"/>
            <w:lang w:eastAsia="ko-KR"/>
          </w:rPr>
          <w:delText>Otherwise, mvCol, refIdxCol, and listCol are set equal to mvLNCol[ xColPb ][ yColPb ], refIdxLNCol[ xColPb ][ yColPb ], and LN, respectively, with N being the value of collocated_from_l0_flag.</w:delText>
        </w:r>
      </w:del>
    </w:p>
    <w:p w:rsidR="00EA61FD" w:rsidRPr="00F153F1" w:rsidDel="00E37940" w:rsidRDefault="00EA61FD" w:rsidP="00EA61FD">
      <w:pPr>
        <w:ind w:left="360"/>
        <w:rPr>
          <w:del w:id="48" w:author="Yan Ye" w:date="2013-07-25T17:29:00Z"/>
          <w:noProof/>
          <w:sz w:val="20"/>
          <w:lang w:eastAsia="ko-KR"/>
        </w:rPr>
      </w:pPr>
      <w:del w:id="49" w:author="Yan Ye" w:date="2013-07-25T17:29:00Z">
        <w:r w:rsidRPr="00F153F1" w:rsidDel="00E37940">
          <w:rPr>
            <w:noProof/>
            <w:sz w:val="20"/>
            <w:lang w:eastAsia="ko-KR"/>
          </w:rPr>
          <w:delText>and mvLXCol and availableFlagLXCol are derived as follows:</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50" w:author="Yan Ye" w:date="2013-07-25T17:29:00Z"/>
          <w:noProof/>
          <w:sz w:val="20"/>
          <w:lang w:eastAsia="ko-KR"/>
        </w:rPr>
      </w:pPr>
      <w:del w:id="51" w:author="Yan Ye" w:date="2013-07-25T17:29:00Z">
        <w:r w:rsidRPr="00F153F1" w:rsidDel="00E37940">
          <w:rPr>
            <w:noProof/>
            <w:sz w:val="20"/>
            <w:lang w:eastAsia="ko-KR"/>
          </w:rPr>
          <w:delText xml:space="preserve">If LongTermRefPic( currPic, currPb, refIdxLX, LX ) is not equal to LongTermRefPic( colPic, colPb, refIdxCol, listCol ), both components of mvLXCol are set equal to 0 and availableFlagLXCol is set equal to 0. </w:delText>
        </w:r>
      </w:del>
    </w:p>
    <w:p w:rsidR="00EA61FD" w:rsidRPr="00F153F1" w:rsidDel="00E37940" w:rsidRDefault="00EA61FD" w:rsidP="00EA61FD">
      <w:pPr>
        <w:numPr>
          <w:ilvl w:val="1"/>
          <w:numId w:val="15"/>
        </w:numPr>
        <w:tabs>
          <w:tab w:val="clear" w:pos="360"/>
          <w:tab w:val="clear" w:pos="800"/>
          <w:tab w:val="clear" w:pos="1080"/>
          <w:tab w:val="clear" w:pos="1440"/>
          <w:tab w:val="left" w:pos="1985"/>
        </w:tabs>
        <w:ind w:left="720" w:hanging="360"/>
        <w:jc w:val="both"/>
        <w:rPr>
          <w:del w:id="52" w:author="Yan Ye" w:date="2013-07-25T17:29:00Z"/>
          <w:noProof/>
          <w:sz w:val="20"/>
          <w:lang w:eastAsia="ko-KR"/>
        </w:rPr>
      </w:pPr>
      <w:del w:id="53" w:author="Yan Ye" w:date="2013-07-25T17:29:00Z">
        <w:r w:rsidRPr="00F153F1" w:rsidDel="00E37940">
          <w:rPr>
            <w:noProof/>
            <w:sz w:val="20"/>
            <w:lang w:eastAsia="ko-KR"/>
          </w:rPr>
          <w:delText>Otherwise, the variable availableFlagLXCol is set equal to 1, refPicListCol[ refIdxCol ] is set to be the picture with reference index refIdxCol in the reference picture list listCol of the slice containing prediction block currPb in the picture colPic, and the following applies:</w:delText>
        </w:r>
      </w:del>
    </w:p>
    <w:p w:rsidR="00EA61FD" w:rsidRPr="00F153F1" w:rsidDel="00E37940" w:rsidRDefault="00EA61FD" w:rsidP="00EA61FD">
      <w:pPr>
        <w:pStyle w:val="Equation"/>
        <w:tabs>
          <w:tab w:val="clear" w:pos="4849"/>
        </w:tabs>
        <w:ind w:left="1588"/>
        <w:rPr>
          <w:del w:id="54" w:author="Yan Ye" w:date="2013-07-25T17:29:00Z"/>
          <w:noProof/>
          <w:szCs w:val="20"/>
          <w:lang w:eastAsia="ko-KR"/>
        </w:rPr>
      </w:pPr>
      <w:del w:id="55" w:author="Yan Ye" w:date="2013-07-25T17:29:00Z">
        <w:r w:rsidRPr="00F153F1" w:rsidDel="00E37940">
          <w:rPr>
            <w:noProof/>
            <w:szCs w:val="20"/>
          </w:rPr>
          <w:delText>colPocDiff = DiffPicOrderCnt( colPic, </w:delText>
        </w:r>
        <w:r w:rsidRPr="00F153F1" w:rsidDel="00E37940">
          <w:rPr>
            <w:noProof/>
            <w:szCs w:val="20"/>
            <w:lang w:eastAsia="ko-KR"/>
          </w:rPr>
          <w:delText>refPicListCol[ refIdxCol ]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177</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56" w:author="Yan Ye" w:date="2013-07-25T17:29:00Z"/>
          <w:noProof/>
          <w:szCs w:val="20"/>
          <w:lang w:eastAsia="ko-KR"/>
        </w:rPr>
      </w:pPr>
      <w:del w:id="57" w:author="Yan Ye" w:date="2013-07-25T17:29:00Z">
        <w:r w:rsidRPr="00F153F1" w:rsidDel="00E37940">
          <w:rPr>
            <w:noProof/>
            <w:szCs w:val="20"/>
            <w:lang w:eastAsia="ko-KR"/>
          </w:rPr>
          <w:delText>currPocDiff = DiffPicOrderCnt( currPic, RefPicListX[ refIdxLX ]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178</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58" w:author="Yan Ye" w:date="2013-07-25T17:29:00Z"/>
          <w:noProof/>
          <w:sz w:val="20"/>
        </w:rPr>
      </w:pPr>
      <w:del w:id="59" w:author="Yan Ye" w:date="2013-07-25T17:29:00Z">
        <w:r w:rsidRPr="00F153F1" w:rsidDel="00E37940">
          <w:rPr>
            <w:noProof/>
            <w:sz w:val="20"/>
          </w:rPr>
          <w:delText xml:space="preserve">If RefPicListX[ refIdxLX ] is a long-term reference picture, or colPocDiff is equal to </w:delText>
        </w:r>
        <w:r w:rsidRPr="00F153F1" w:rsidDel="00E37940">
          <w:rPr>
            <w:noProof/>
            <w:sz w:val="20"/>
            <w:lang w:eastAsia="ko-KR"/>
          </w:rPr>
          <w:delText>currPocDiff</w:delText>
        </w:r>
        <w:r w:rsidRPr="00F153F1" w:rsidDel="00E37940">
          <w:rPr>
            <w:noProof/>
            <w:sz w:val="20"/>
          </w:rPr>
          <w:delText>,</w:delText>
        </w:r>
        <w:r w:rsidRPr="00F153F1" w:rsidDel="00E37940">
          <w:rPr>
            <w:noProof/>
            <w:sz w:val="20"/>
            <w:lang w:eastAsia="ko-KR"/>
          </w:rPr>
          <w:delText xml:space="preserve"> mvLXCol is derived as follows:</w:delText>
        </w:r>
      </w:del>
    </w:p>
    <w:p w:rsidR="00EA61FD" w:rsidRPr="00F153F1" w:rsidDel="00E37940" w:rsidRDefault="00EA61FD" w:rsidP="00EA61FD">
      <w:pPr>
        <w:pStyle w:val="Equation"/>
        <w:tabs>
          <w:tab w:val="clear" w:pos="4849"/>
        </w:tabs>
        <w:ind w:left="1588"/>
        <w:rPr>
          <w:del w:id="60" w:author="Yan Ye" w:date="2013-07-25T17:29:00Z"/>
          <w:noProof/>
          <w:szCs w:val="20"/>
          <w:lang w:eastAsia="ko-KR"/>
        </w:rPr>
      </w:pPr>
      <w:del w:id="61" w:author="Yan Ye" w:date="2013-07-25T17:29:00Z">
        <w:r w:rsidRPr="00F153F1" w:rsidDel="00E37940">
          <w:rPr>
            <w:noProof/>
            <w:szCs w:val="20"/>
            <w:lang w:eastAsia="ko-KR"/>
          </w:rPr>
          <w:delText>mvLXCol = mvCol</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179</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numPr>
          <w:ilvl w:val="3"/>
          <w:numId w:val="16"/>
        </w:numPr>
        <w:tabs>
          <w:tab w:val="clear" w:pos="360"/>
          <w:tab w:val="clear" w:pos="720"/>
          <w:tab w:val="clear" w:pos="1440"/>
          <w:tab w:val="clear" w:pos="1600"/>
          <w:tab w:val="num" w:pos="1080"/>
        </w:tabs>
        <w:ind w:left="1080" w:hanging="360"/>
        <w:jc w:val="both"/>
        <w:rPr>
          <w:del w:id="62" w:author="Yan Ye" w:date="2013-07-25T17:29:00Z"/>
          <w:noProof/>
          <w:sz w:val="20"/>
        </w:rPr>
      </w:pPr>
      <w:del w:id="63" w:author="Yan Ye" w:date="2013-07-25T17:29:00Z">
        <w:r w:rsidRPr="00F153F1" w:rsidDel="00E37940">
          <w:rPr>
            <w:noProof/>
            <w:sz w:val="20"/>
          </w:rPr>
          <w:delText>Otherwise, mvLXCol is derived as a scaled version of the motion vector mvCol as follows:</w:delText>
        </w:r>
      </w:del>
    </w:p>
    <w:p w:rsidR="00EA61FD" w:rsidRPr="00F153F1" w:rsidDel="00E37940" w:rsidRDefault="00EA61FD" w:rsidP="00EA61FD">
      <w:pPr>
        <w:pStyle w:val="Equation"/>
        <w:tabs>
          <w:tab w:val="clear" w:pos="4849"/>
        </w:tabs>
        <w:ind w:left="1588"/>
        <w:rPr>
          <w:del w:id="64" w:author="Yan Ye" w:date="2013-07-25T17:29:00Z"/>
          <w:noProof/>
          <w:szCs w:val="20"/>
          <w:lang w:eastAsia="ko-KR"/>
        </w:rPr>
      </w:pPr>
      <w:del w:id="65" w:author="Yan Ye" w:date="2013-07-25T17:29:00Z">
        <w:r w:rsidRPr="00F153F1" w:rsidDel="00E37940">
          <w:rPr>
            <w:noProof/>
            <w:szCs w:val="20"/>
            <w:lang w:eastAsia="ko-KR"/>
          </w:rPr>
          <w:delText>tx = ( 16384 + ( Abs( td )  &gt;&gt;  1 ) ) / td</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180</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66" w:author="Yan Ye" w:date="2013-07-25T17:29:00Z"/>
          <w:noProof/>
          <w:szCs w:val="20"/>
          <w:lang w:eastAsia="ko-KR"/>
        </w:rPr>
      </w:pPr>
      <w:del w:id="67" w:author="Yan Ye" w:date="2013-07-25T17:29:00Z">
        <w:r w:rsidRPr="00F153F1" w:rsidDel="00E37940">
          <w:rPr>
            <w:noProof/>
            <w:szCs w:val="20"/>
            <w:lang w:eastAsia="ko-KR"/>
          </w:rPr>
          <w:delText>distScaleFactor = Clip3( −4096, 4095, ( tb * tx + 32 )  &gt;&gt;  6 )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181</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 w:val="left" w:pos="1890"/>
          <w:tab w:val="left" w:pos="2250"/>
          <w:tab w:val="left" w:pos="2610"/>
          <w:tab w:val="left" w:pos="2880"/>
        </w:tabs>
        <w:ind w:left="1588"/>
        <w:rPr>
          <w:del w:id="68" w:author="Yan Ye" w:date="2013-07-25T17:29:00Z"/>
          <w:noProof/>
          <w:szCs w:val="20"/>
          <w:lang w:eastAsia="ko-KR"/>
        </w:rPr>
      </w:pPr>
      <w:del w:id="69" w:author="Yan Ye" w:date="2013-07-25T17:29:00Z">
        <w:r w:rsidRPr="00F153F1" w:rsidDel="00E37940">
          <w:rPr>
            <w:noProof/>
            <w:szCs w:val="20"/>
            <w:lang w:eastAsia="ko-KR"/>
          </w:rPr>
          <w:delText>mvLXCol =  Clip3(</w:delText>
        </w:r>
        <w:r w:rsidRPr="00F153F1" w:rsidDel="00E37940">
          <w:rPr>
            <w:rFonts w:eastAsia="MS Mincho"/>
            <w:noProof/>
            <w:szCs w:val="20"/>
            <w:lang w:eastAsia="ja-JP"/>
          </w:rPr>
          <w:delText> </w:delText>
        </w:r>
        <w:r w:rsidRPr="00F153F1" w:rsidDel="00E37940">
          <w:rPr>
            <w:noProof/>
            <w:szCs w:val="20"/>
            <w:lang w:eastAsia="ko-KR"/>
          </w:rPr>
          <w:delText>−32768, 32767, Sign( distScaleFactor * mvCol ) * </w:delText>
        </w:r>
        <w:r w:rsidRPr="00F153F1" w:rsidDel="00E37940">
          <w:rPr>
            <w:noProof/>
            <w:szCs w:val="20"/>
            <w:lang w:eastAsia="ko-KR"/>
          </w:rPr>
          <w:br/>
        </w:r>
        <w:r w:rsidRPr="00F153F1" w:rsidDel="00E37940">
          <w:rPr>
            <w:noProof/>
            <w:szCs w:val="20"/>
            <w:lang w:eastAsia="ko-KR"/>
          </w:rPr>
          <w:tab/>
        </w:r>
        <w:r w:rsidRPr="00F153F1" w:rsidDel="00E37940">
          <w:rPr>
            <w:noProof/>
            <w:szCs w:val="20"/>
            <w:lang w:eastAsia="ko-KR"/>
          </w:rPr>
          <w:tab/>
        </w:r>
        <w:r w:rsidRPr="00F153F1" w:rsidDel="00E37940">
          <w:rPr>
            <w:noProof/>
            <w:szCs w:val="20"/>
            <w:lang w:eastAsia="ko-KR"/>
          </w:rPr>
          <w:tab/>
        </w:r>
        <w:r w:rsidRPr="00F153F1" w:rsidDel="00E37940">
          <w:rPr>
            <w:noProof/>
            <w:szCs w:val="20"/>
            <w:lang w:eastAsia="ko-KR"/>
          </w:rPr>
          <w:tab/>
          <w:delText>( ( Abs( distScaleFactor * mvCol ) + 127 )  &gt;&gt;  8 )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182</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ind w:left="1200"/>
        <w:rPr>
          <w:del w:id="70" w:author="Yan Ye" w:date="2013-07-25T17:29:00Z"/>
          <w:noProof/>
          <w:sz w:val="20"/>
        </w:rPr>
      </w:pPr>
      <w:del w:id="71" w:author="Yan Ye" w:date="2013-07-25T17:29:00Z">
        <w:r w:rsidRPr="00F153F1" w:rsidDel="00E37940">
          <w:rPr>
            <w:noProof/>
            <w:sz w:val="20"/>
          </w:rPr>
          <w:delText>where td and tb are derived as follows:</w:delText>
        </w:r>
      </w:del>
    </w:p>
    <w:p w:rsidR="00EA61FD" w:rsidRPr="00F153F1" w:rsidDel="00E37940" w:rsidRDefault="00EA61FD" w:rsidP="00EA61FD">
      <w:pPr>
        <w:pStyle w:val="Equation"/>
        <w:tabs>
          <w:tab w:val="clear" w:pos="4849"/>
        </w:tabs>
        <w:ind w:left="1588"/>
        <w:rPr>
          <w:del w:id="72" w:author="Yan Ye" w:date="2013-07-25T17:29:00Z"/>
          <w:noProof/>
          <w:szCs w:val="20"/>
          <w:lang w:eastAsia="ko-KR"/>
        </w:rPr>
      </w:pPr>
      <w:del w:id="73" w:author="Yan Ye" w:date="2013-07-25T17:29:00Z">
        <w:r w:rsidRPr="00F153F1" w:rsidDel="00E37940">
          <w:rPr>
            <w:noProof/>
            <w:szCs w:val="20"/>
            <w:lang w:eastAsia="ko-KR"/>
          </w:rPr>
          <w:delText>td = Clip3( −128, 127, colPocDiff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183</w:delText>
        </w:r>
        <w:r w:rsidR="00966468" w:rsidRPr="00F153F1" w:rsidDel="00E37940">
          <w:rPr>
            <w:noProof/>
            <w:lang w:eastAsia="ko-KR"/>
          </w:rPr>
          <w:fldChar w:fldCharType="end"/>
        </w:r>
        <w:r w:rsidRPr="00F153F1" w:rsidDel="00E37940">
          <w:rPr>
            <w:noProof/>
            <w:szCs w:val="20"/>
            <w:lang w:eastAsia="ko-KR"/>
          </w:rPr>
          <w:delText>)</w:delText>
        </w:r>
      </w:del>
    </w:p>
    <w:p w:rsidR="00EA61FD" w:rsidRPr="00F153F1" w:rsidDel="00E37940" w:rsidRDefault="00EA61FD" w:rsidP="00EA61FD">
      <w:pPr>
        <w:pStyle w:val="Equation"/>
        <w:tabs>
          <w:tab w:val="clear" w:pos="4849"/>
        </w:tabs>
        <w:ind w:left="1588"/>
        <w:rPr>
          <w:del w:id="74" w:author="Yan Ye" w:date="2013-07-25T17:29:00Z"/>
          <w:noProof/>
          <w:szCs w:val="20"/>
          <w:lang w:eastAsia="ko-KR"/>
        </w:rPr>
      </w:pPr>
      <w:del w:id="75" w:author="Yan Ye" w:date="2013-07-25T17:29:00Z">
        <w:r w:rsidRPr="00F153F1" w:rsidDel="00E37940">
          <w:rPr>
            <w:noProof/>
            <w:szCs w:val="20"/>
            <w:lang w:eastAsia="ko-KR"/>
          </w:rPr>
          <w:delText>tb = Clip3( −128, 127, currPocDiff )</w:delText>
        </w:r>
        <w:r w:rsidRPr="00F153F1" w:rsidDel="00E37940">
          <w:rPr>
            <w:noProof/>
            <w:szCs w:val="20"/>
            <w:lang w:eastAsia="ko-KR"/>
          </w:rPr>
          <w:tab/>
          <w:delText>(</w:delText>
        </w:r>
        <w:r w:rsidR="00966468" w:rsidRPr="00F153F1" w:rsidDel="00E37940">
          <w:rPr>
            <w:noProof/>
            <w:lang w:eastAsia="ko-KR"/>
          </w:rPr>
          <w:fldChar w:fldCharType="begin" w:fldLock="1"/>
        </w:r>
        <w:r w:rsidRPr="00F153F1" w:rsidDel="00E37940">
          <w:rPr>
            <w:noProof/>
            <w:szCs w:val="20"/>
            <w:lang w:eastAsia="ko-KR"/>
          </w:rPr>
          <w:delInstrText xml:space="preserve"> STYLEREF 1 \s </w:delInstrText>
        </w:r>
        <w:r w:rsidR="00966468" w:rsidRPr="00F153F1" w:rsidDel="00E37940">
          <w:rPr>
            <w:noProof/>
            <w:lang w:eastAsia="ko-KR"/>
          </w:rPr>
          <w:fldChar w:fldCharType="separate"/>
        </w:r>
        <w:r w:rsidRPr="00F153F1" w:rsidDel="00E37940">
          <w:rPr>
            <w:noProof/>
            <w:szCs w:val="20"/>
            <w:lang w:eastAsia="ko-KR"/>
          </w:rPr>
          <w:delText>8</w:delText>
        </w:r>
        <w:r w:rsidR="00966468" w:rsidRPr="00F153F1" w:rsidDel="00E37940">
          <w:rPr>
            <w:noProof/>
            <w:lang w:eastAsia="ko-KR"/>
          </w:rPr>
          <w:fldChar w:fldCharType="end"/>
        </w:r>
        <w:r w:rsidRPr="00F153F1" w:rsidDel="00E37940">
          <w:rPr>
            <w:noProof/>
            <w:szCs w:val="20"/>
            <w:lang w:eastAsia="ko-KR"/>
          </w:rPr>
          <w:noBreakHyphen/>
        </w:r>
        <w:r w:rsidR="00966468" w:rsidRPr="00F153F1" w:rsidDel="00E37940">
          <w:rPr>
            <w:noProof/>
            <w:lang w:eastAsia="ko-KR"/>
          </w:rPr>
          <w:fldChar w:fldCharType="begin" w:fldLock="1"/>
        </w:r>
        <w:r w:rsidRPr="00F153F1" w:rsidDel="00E37940">
          <w:rPr>
            <w:noProof/>
            <w:szCs w:val="20"/>
            <w:lang w:eastAsia="ko-KR"/>
          </w:rPr>
          <w:delInstrText xml:space="preserve"> SEQ Equation \* ARABIC \s 1 </w:delInstrText>
        </w:r>
        <w:r w:rsidR="00966468" w:rsidRPr="00F153F1" w:rsidDel="00E37940">
          <w:rPr>
            <w:noProof/>
            <w:lang w:eastAsia="ko-KR"/>
          </w:rPr>
          <w:fldChar w:fldCharType="separate"/>
        </w:r>
        <w:r w:rsidRPr="00F153F1" w:rsidDel="00E37940">
          <w:rPr>
            <w:noProof/>
            <w:szCs w:val="20"/>
            <w:lang w:eastAsia="ko-KR"/>
          </w:rPr>
          <w:delText>184</w:delText>
        </w:r>
        <w:r w:rsidR="00966468" w:rsidRPr="00F153F1" w:rsidDel="00E37940">
          <w:rPr>
            <w:noProof/>
            <w:lang w:eastAsia="ko-KR"/>
          </w:rPr>
          <w:fldChar w:fldCharType="end"/>
        </w:r>
        <w:r w:rsidRPr="00F153F1" w:rsidDel="00E37940">
          <w:rPr>
            <w:noProof/>
            <w:szCs w:val="20"/>
            <w:lang w:eastAsia="ko-KR"/>
          </w:rPr>
          <w:delText>)</w:delText>
        </w:r>
      </w:del>
    </w:p>
    <w:p w:rsidR="00EA61FD" w:rsidRDefault="00EA61FD" w:rsidP="00E04FFD">
      <w:pPr>
        <w:jc w:val="both"/>
        <w:rPr>
          <w:szCs w:val="22"/>
          <w:lang w:val="en-CA"/>
        </w:rPr>
      </w:pPr>
    </w:p>
    <w:p w:rsidR="00D92C95" w:rsidRDefault="00D92C95" w:rsidP="00D92C95">
      <w:pPr>
        <w:rPr>
          <w:sz w:val="36"/>
          <w:szCs w:val="36"/>
          <w:u w:val="single"/>
        </w:rPr>
      </w:pPr>
      <w:r w:rsidRPr="00D70B59">
        <w:rPr>
          <w:sz w:val="36"/>
          <w:szCs w:val="36"/>
          <w:u w:val="single"/>
        </w:rPr>
        <w:t xml:space="preserve">Method </w:t>
      </w:r>
      <w:r>
        <w:rPr>
          <w:sz w:val="36"/>
          <w:szCs w:val="36"/>
          <w:u w:val="single"/>
        </w:rPr>
        <w:t>two</w:t>
      </w:r>
      <w:r w:rsidRPr="00D70B59">
        <w:rPr>
          <w:sz w:val="36"/>
          <w:szCs w:val="36"/>
          <w:u w:val="single"/>
        </w:rPr>
        <w:t>:</w:t>
      </w:r>
    </w:p>
    <w:p w:rsidR="00D92C95" w:rsidRDefault="00D92C95" w:rsidP="00D92C95">
      <w:pPr>
        <w:jc w:val="both"/>
        <w:rPr>
          <w:sz w:val="20"/>
        </w:rPr>
      </w:pPr>
      <w:r>
        <w:rPr>
          <w:szCs w:val="22"/>
          <w:lang w:val="en-CA"/>
        </w:rPr>
        <w:t>The second method enables the proposed low-delay checking process by following the same way of</w:t>
      </w:r>
      <w:r w:rsidR="00587181">
        <w:rPr>
          <w:szCs w:val="22"/>
          <w:lang w:val="en-CA"/>
        </w:rPr>
        <w:t xml:space="preserve"> current</w:t>
      </w:r>
      <w:r>
        <w:rPr>
          <w:szCs w:val="22"/>
          <w:lang w:val="en-CA"/>
        </w:rPr>
        <w:t xml:space="preserve"> SHM2.0 implementation. More specially, the method firstly sets the low-delay flag</w:t>
      </w:r>
      <w:r w:rsidR="00587181">
        <w:rPr>
          <w:szCs w:val="22"/>
          <w:lang w:val="en-CA"/>
        </w:rPr>
        <w:t xml:space="preserve"> </w:t>
      </w:r>
      <w:r>
        <w:rPr>
          <w:szCs w:val="22"/>
          <w:lang w:val="en-CA"/>
        </w:rPr>
        <w:t>prior to the decoding process of each slice</w:t>
      </w:r>
      <w:r w:rsidR="00743C38">
        <w:rPr>
          <w:szCs w:val="22"/>
          <w:lang w:val="en-CA"/>
        </w:rPr>
        <w:t>. Then, the low-delay flag is referred to by the TMVP derivation process when decoding the blocks in that slice.</w:t>
      </w:r>
    </w:p>
    <w:p w:rsidR="00D92C95" w:rsidRPr="00D92C95" w:rsidRDefault="00D92C95" w:rsidP="00D92C95">
      <w:pPr>
        <w:pStyle w:val="Heading2"/>
        <w:numPr>
          <w:ilvl w:val="0"/>
          <w:numId w:val="0"/>
        </w:numPr>
        <w:tabs>
          <w:tab w:val="left" w:pos="794"/>
          <w:tab w:val="left" w:pos="1191"/>
          <w:tab w:val="left" w:pos="1588"/>
          <w:tab w:val="left" w:pos="1985"/>
        </w:tabs>
        <w:spacing w:before="313"/>
        <w:jc w:val="both"/>
        <w:rPr>
          <w:i w:val="0"/>
          <w:noProof/>
          <w:sz w:val="26"/>
          <w:szCs w:val="26"/>
        </w:rPr>
      </w:pPr>
      <w:r w:rsidRPr="00D92C95">
        <w:rPr>
          <w:i w:val="0"/>
          <w:noProof/>
          <w:sz w:val="26"/>
          <w:szCs w:val="26"/>
        </w:rPr>
        <w:t>8.1 General decoding process</w:t>
      </w:r>
    </w:p>
    <w:p w:rsidR="00D92C95" w:rsidRPr="00763EC3" w:rsidRDefault="00D92C95" w:rsidP="00D92C95">
      <w:pPr>
        <w:rPr>
          <w:noProof/>
          <w:sz w:val="20"/>
        </w:rPr>
      </w:pPr>
      <w:r w:rsidRPr="00763EC3">
        <w:rPr>
          <w:noProof/>
          <w:sz w:val="20"/>
        </w:rPr>
        <w:t xml:space="preserve">Input to this process is a bitstream. </w:t>
      </w:r>
      <w:r w:rsidRPr="00D92C95">
        <w:rPr>
          <w:noProof/>
          <w:sz w:val="18"/>
        </w:rPr>
        <w:t>Output of this process is a list of decoded pictures.</w:t>
      </w:r>
    </w:p>
    <w:p w:rsidR="00D92C95" w:rsidRPr="00763EC3" w:rsidRDefault="00D92C95" w:rsidP="00D92C95">
      <w:pPr>
        <w:rPr>
          <w:noProof/>
          <w:sz w:val="20"/>
        </w:rPr>
      </w:pPr>
      <w:r w:rsidRPr="00763EC3">
        <w:rPr>
          <w:noProof/>
          <w:sz w:val="20"/>
          <w:lang w:val="en-CA"/>
        </w:rPr>
        <w:t xml:space="preserve">The layer identifier list TargetDecLayerIdList, which specifies the </w:t>
      </w:r>
      <w:r w:rsidRPr="00763EC3">
        <w:rPr>
          <w:noProof/>
          <w:sz w:val="20"/>
        </w:rPr>
        <w:t>list of nuh_layer_id values, in increasing order of nuh_layer_id values, of the NAL units to be decoded, is specified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If some external means, not specified in this Specification, is available to set </w:t>
      </w:r>
      <w:r w:rsidRPr="00763EC3">
        <w:rPr>
          <w:noProof/>
          <w:sz w:val="20"/>
          <w:lang w:val="en-CA"/>
        </w:rPr>
        <w:t>TargetDecLayerIdList,</w:t>
      </w:r>
      <w:r w:rsidRPr="00763EC3">
        <w:rPr>
          <w:noProof/>
          <w:sz w:val="20"/>
        </w:rPr>
        <w:t xml:space="preserve"> </w:t>
      </w:r>
      <w:r w:rsidRPr="00763EC3">
        <w:rPr>
          <w:noProof/>
          <w:sz w:val="20"/>
          <w:lang w:val="en-CA"/>
        </w:rPr>
        <w:t>TargetDecLayerIdList</w:t>
      </w:r>
      <w:r w:rsidRPr="00763EC3">
        <w:rPr>
          <w:noProof/>
          <w:sz w:val="20"/>
        </w:rPr>
        <w:t xml:space="preserve"> is set by the external means.</w:t>
      </w:r>
    </w:p>
    <w:p w:rsidR="00D92C95" w:rsidRPr="00763EC3" w:rsidRDefault="00D92C95" w:rsidP="00D92C95">
      <w:pPr>
        <w:tabs>
          <w:tab w:val="left" w:pos="400"/>
        </w:tabs>
        <w:ind w:left="400" w:hanging="400"/>
        <w:rPr>
          <w:noProof/>
          <w:sz w:val="20"/>
        </w:rPr>
      </w:pPr>
      <w:r w:rsidRPr="00763EC3">
        <w:rPr>
          <w:noProof/>
          <w:sz w:val="20"/>
        </w:rPr>
        <w:lastRenderedPageBreak/>
        <w:t>–</w:t>
      </w:r>
      <w:r w:rsidRPr="00763EC3">
        <w:rPr>
          <w:noProof/>
          <w:sz w:val="20"/>
        </w:rPr>
        <w:tab/>
        <w:t xml:space="preserve">Otherwise, if the decoding process is invoked in a bitstream conformance test as specified in subclause </w:t>
      </w:r>
      <w:fldSimple w:instr=" REF _Ref343023252 \r \h  \* MERGEFORMAT " w:fldLock="1">
        <w:r w:rsidRPr="00763EC3">
          <w:rPr>
            <w:noProof/>
            <w:sz w:val="20"/>
          </w:rPr>
          <w:t>C.1</w:t>
        </w:r>
      </w:fldSimple>
      <w:r w:rsidRPr="00763EC3">
        <w:rPr>
          <w:noProof/>
          <w:sz w:val="20"/>
        </w:rPr>
        <w:t xml:space="preserve">, </w:t>
      </w:r>
      <w:r w:rsidRPr="00763EC3">
        <w:rPr>
          <w:noProof/>
          <w:sz w:val="20"/>
          <w:lang w:val="en-CA"/>
        </w:rPr>
        <w:t>TargetDecLayerIdList</w:t>
      </w:r>
      <w:r w:rsidRPr="00763EC3">
        <w:rPr>
          <w:noProof/>
          <w:sz w:val="20"/>
        </w:rPr>
        <w:t xml:space="preserve"> is set as specified in subclause </w:t>
      </w:r>
      <w:fldSimple w:instr=" REF _Ref343023252 \r \h  \* MERGEFORMAT " w:fldLock="1">
        <w:r w:rsidRPr="00763EC3">
          <w:rPr>
            <w:noProof/>
            <w:sz w:val="20"/>
          </w:rPr>
          <w:t>C.1</w:t>
        </w:r>
      </w:fldSimple>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Otherwise, </w:t>
      </w:r>
      <w:r w:rsidRPr="00763EC3">
        <w:rPr>
          <w:noProof/>
          <w:sz w:val="20"/>
          <w:lang w:val="en-CA"/>
        </w:rPr>
        <w:t>TargetDecLayerIdList</w:t>
      </w:r>
      <w:r w:rsidRPr="00763EC3">
        <w:rPr>
          <w:noProof/>
          <w:sz w:val="20"/>
        </w:rPr>
        <w:t xml:space="preserve"> contains only one nuh_layer_id value that is equal to 0.</w:t>
      </w:r>
    </w:p>
    <w:p w:rsidR="00D92C95" w:rsidRPr="00763EC3" w:rsidRDefault="00D92C95" w:rsidP="00D92C95">
      <w:pPr>
        <w:rPr>
          <w:noProof/>
          <w:sz w:val="20"/>
        </w:rPr>
      </w:pPr>
      <w:r w:rsidRPr="00763EC3">
        <w:rPr>
          <w:noProof/>
          <w:sz w:val="20"/>
        </w:rPr>
        <w:t>The variable HighestTid, which identifies the highest temporal sub-layer to be decoded, is specified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some external means, not specified in this Specification, is available to set HighestTid, HighestTid is set by the external means.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 xml:space="preserve">Otherwise, if the decoding process is invoked in a bitstream conformance test as specified in subclause </w:t>
      </w:r>
      <w:fldSimple w:instr=" REF _Ref343023252 \r \h  \* MERGEFORMAT " w:fldLock="1">
        <w:r w:rsidRPr="00763EC3">
          <w:rPr>
            <w:noProof/>
            <w:sz w:val="20"/>
          </w:rPr>
          <w:t>C.1</w:t>
        </w:r>
      </w:fldSimple>
      <w:r w:rsidRPr="00763EC3">
        <w:rPr>
          <w:noProof/>
          <w:sz w:val="20"/>
        </w:rPr>
        <w:t xml:space="preserve">, HighestTid is set as specified in subclause </w:t>
      </w:r>
      <w:fldSimple w:instr=" REF _Ref343023252 \r \h  \* MERGEFORMAT " w:fldLock="1">
        <w:r w:rsidRPr="00763EC3">
          <w:rPr>
            <w:noProof/>
            <w:sz w:val="20"/>
          </w:rPr>
          <w:t>C.1</w:t>
        </w:r>
      </w:fldSimple>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HighestTid is set equal to sps_max_sub_layers_minus1.</w:t>
      </w:r>
    </w:p>
    <w:p w:rsidR="00D92C95" w:rsidRPr="00763EC3" w:rsidRDefault="00D92C95" w:rsidP="00D92C95">
      <w:pPr>
        <w:rPr>
          <w:noProof/>
          <w:sz w:val="20"/>
        </w:rPr>
      </w:pPr>
      <w:r w:rsidRPr="00763EC3">
        <w:rPr>
          <w:noProof/>
          <w:sz w:val="20"/>
        </w:rPr>
        <w:t xml:space="preserve">The sub-bitstream extraction process as specified in clause </w:t>
      </w:r>
      <w:fldSimple w:instr=" REF _Ref170892294 \r \h  \* MERGEFORMAT " w:fldLock="1">
        <w:r w:rsidRPr="00763EC3">
          <w:rPr>
            <w:noProof/>
            <w:sz w:val="20"/>
          </w:rPr>
          <w:t>10</w:t>
        </w:r>
      </w:fldSimple>
      <w:r w:rsidRPr="00763EC3">
        <w:rPr>
          <w:noProof/>
          <w:sz w:val="20"/>
        </w:rPr>
        <w:t xml:space="preserve"> is applied with the bitstream, HighestTid, and </w:t>
      </w:r>
      <w:r w:rsidRPr="00763EC3">
        <w:rPr>
          <w:noProof/>
          <w:sz w:val="20"/>
          <w:lang w:val="en-CA"/>
        </w:rPr>
        <w:t>TargetDecLayerIdList</w:t>
      </w:r>
      <w:r w:rsidRPr="00763EC3">
        <w:rPr>
          <w:noProof/>
          <w:sz w:val="20"/>
        </w:rPr>
        <w:t xml:space="preserve"> as inputs, and the output is assigned to a bitstream referred to as BitstreamToDecode.</w:t>
      </w:r>
    </w:p>
    <w:p w:rsidR="00D92C95" w:rsidRPr="00763EC3" w:rsidRDefault="00D92C95" w:rsidP="00D92C95">
      <w:pPr>
        <w:rPr>
          <w:noProof/>
          <w:sz w:val="20"/>
        </w:rPr>
      </w:pPr>
      <w:r w:rsidRPr="00763EC3">
        <w:rPr>
          <w:noProof/>
          <w:sz w:val="20"/>
        </w:rPr>
        <w:t>The decoding processes specified in the remainder of this subclause apply to each coded picture, referred to as the current picture and denoted by the variable CurrPic, in BitstreamToDecode.</w:t>
      </w:r>
    </w:p>
    <w:p w:rsidR="00D92C95" w:rsidRPr="00763EC3" w:rsidRDefault="00D92C95" w:rsidP="00D92C95">
      <w:pPr>
        <w:rPr>
          <w:noProof/>
          <w:sz w:val="20"/>
        </w:rPr>
      </w:pPr>
      <w:r w:rsidRPr="00763EC3">
        <w:rPr>
          <w:noProof/>
          <w:sz w:val="20"/>
        </w:rPr>
        <w:t>Depending on the value of chroma_format_idc, the number of sample arrays of the current picture is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chroma_format_idc is equal to 0, the current picture consists of 1 sample array S</w:t>
      </w:r>
      <w:r w:rsidRPr="00763EC3">
        <w:rPr>
          <w:noProof/>
          <w:sz w:val="20"/>
          <w:vertAlign w:val="subscript"/>
        </w:rPr>
        <w:t>L</w:t>
      </w:r>
      <w:r w:rsidRPr="00763EC3">
        <w:rPr>
          <w:noProof/>
          <w:sz w:val="20"/>
        </w:rPr>
        <w: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(chroma_format_idc is not equal to 0), the current picture consists of 3 sample arrays S</w:t>
      </w:r>
      <w:r w:rsidRPr="00763EC3">
        <w:rPr>
          <w:noProof/>
          <w:sz w:val="20"/>
          <w:vertAlign w:val="subscript"/>
        </w:rPr>
        <w:t>L</w:t>
      </w:r>
      <w:r w:rsidRPr="00763EC3">
        <w:rPr>
          <w:noProof/>
          <w:sz w:val="20"/>
        </w:rPr>
        <w:t>, S</w:t>
      </w:r>
      <w:r w:rsidRPr="00763EC3">
        <w:rPr>
          <w:noProof/>
          <w:sz w:val="20"/>
          <w:vertAlign w:val="subscript"/>
        </w:rPr>
        <w:t>Cb</w:t>
      </w:r>
      <w:r w:rsidRPr="00763EC3">
        <w:rPr>
          <w:noProof/>
          <w:sz w:val="20"/>
        </w:rPr>
        <w:t>, S</w:t>
      </w:r>
      <w:r w:rsidRPr="00763EC3">
        <w:rPr>
          <w:noProof/>
          <w:sz w:val="20"/>
          <w:vertAlign w:val="subscript"/>
        </w:rPr>
        <w:t>Cr</w:t>
      </w:r>
      <w:r w:rsidRPr="00763EC3">
        <w:rPr>
          <w:noProof/>
          <w:sz w:val="20"/>
        </w:rPr>
        <w:t>.</w:t>
      </w:r>
    </w:p>
    <w:p w:rsidR="00D92C95" w:rsidRPr="00763EC3" w:rsidRDefault="00D92C95" w:rsidP="00D92C95">
      <w:pPr>
        <w:rPr>
          <w:noProof/>
          <w:sz w:val="20"/>
        </w:rPr>
      </w:pPr>
      <w:r w:rsidRPr="00763EC3">
        <w:rPr>
          <w:noProof/>
          <w:sz w:val="20"/>
        </w:rPr>
        <w:t>The decoding process for the current picture takes as inputs the syntax elements and upper-case variables from clause </w:t>
      </w:r>
      <w:fldSimple w:instr=" REF _Ref326740334 \r \h  \* MERGEFORMAT " w:fldLock="1">
        <w:r w:rsidRPr="00763EC3">
          <w:rPr>
            <w:noProof/>
            <w:sz w:val="20"/>
          </w:rPr>
          <w:t>7</w:t>
        </w:r>
      </w:fldSimple>
      <w:r w:rsidRPr="00763EC3">
        <w:rPr>
          <w:noProof/>
          <w:sz w:val="20"/>
        </w:rPr>
        <w:t>. When interpreting the semantics of each syntax element in each NAL unit, the term "the bitstream" (or part thereof, e.g. a CVS of the bitstream) refers to BitstreamToDecode (or part thereof).</w:t>
      </w:r>
    </w:p>
    <w:p w:rsidR="00D92C95" w:rsidRPr="00763EC3" w:rsidRDefault="00D92C95" w:rsidP="00D92C95">
      <w:pPr>
        <w:rPr>
          <w:noProof/>
          <w:sz w:val="20"/>
        </w:rPr>
      </w:pPr>
      <w:r w:rsidRPr="00763EC3">
        <w:rPr>
          <w:noProof/>
          <w:sz w:val="20"/>
        </w:rPr>
        <w:t>The decoding process is specified such that all decoders will produce numerically identical cropped decoded</w:t>
      </w:r>
      <w:r w:rsidRPr="00763EC3" w:rsidDel="0012678E">
        <w:rPr>
          <w:noProof/>
          <w:sz w:val="20"/>
        </w:rPr>
        <w:t xml:space="preserve"> </w:t>
      </w:r>
      <w:r w:rsidRPr="00763EC3">
        <w:rPr>
          <w:noProof/>
          <w:sz w:val="20"/>
        </w:rPr>
        <w:t>pictures. Any decoding process that produces identical cropped decoded</w:t>
      </w:r>
      <w:r w:rsidRPr="00763EC3" w:rsidDel="0012678E">
        <w:rPr>
          <w:noProof/>
          <w:sz w:val="20"/>
        </w:rPr>
        <w:t xml:space="preserve"> </w:t>
      </w:r>
      <w:r w:rsidRPr="00763EC3">
        <w:rPr>
          <w:noProof/>
          <w:sz w:val="20"/>
        </w:rPr>
        <w:t>pictures to those produced by the process described herein (with the correct output order or output timing, as specified) conforms to the decoding process requirements of this Specification.</w:t>
      </w:r>
    </w:p>
    <w:p w:rsidR="00D92C95" w:rsidRPr="00763EC3" w:rsidRDefault="00D92C95" w:rsidP="00D92C95">
      <w:pPr>
        <w:rPr>
          <w:noProof/>
          <w:sz w:val="20"/>
        </w:rPr>
      </w:pPr>
      <w:r w:rsidRPr="00763EC3">
        <w:rPr>
          <w:noProof/>
          <w:sz w:val="20"/>
        </w:rPr>
        <w:t>When the current picture is a BLA picture that has nal_unit_type equal to BLA_W_LP or is a CRA picture, the following applies: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some external means not specified in this Specification is available to set the variable UseAltCpbParamsFlag to a value, UseAltCpbParamsFlag is set equal to the value provided by the external means.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the value of UseAltCpbParamsFlag is set equal to 0.</w:t>
      </w:r>
    </w:p>
    <w:p w:rsidR="00D92C95" w:rsidRPr="00763EC3" w:rsidRDefault="00D92C95" w:rsidP="00D92C95">
      <w:pPr>
        <w:rPr>
          <w:noProof/>
          <w:sz w:val="20"/>
        </w:rPr>
      </w:pPr>
      <w:r w:rsidRPr="00763EC3">
        <w:rPr>
          <w:noProof/>
          <w:sz w:val="20"/>
        </w:rPr>
        <w:t>When the current picture is an IRAP picture, the following applies: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the current picture is an IDR picture, a BLA picture, the first picture in the bitstream in decoding order, or the first picture that follows an end of sequence NAL unit in decoding order, the variable NoRaslOutputFlag is set equal to 1.</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the variable HandleCraAsBlaFlag is set equal to 0 and the variable NoRaslOutputFlag is set equal to 0.</w:t>
      </w:r>
    </w:p>
    <w:p w:rsidR="00D92C95" w:rsidRPr="00763EC3" w:rsidRDefault="00D92C95" w:rsidP="00D92C95">
      <w:pPr>
        <w:rPr>
          <w:noProof/>
          <w:sz w:val="20"/>
        </w:rPr>
      </w:pPr>
      <w:r w:rsidRPr="00763EC3">
        <w:rPr>
          <w:noProof/>
          <w:sz w:val="20"/>
        </w:rPr>
        <w:t>Depending on the value of separate_colour_plane_flag, the decoding process is structured as follows:</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If separate_colour_plane_flag is equal to 0, the decoding process is invoked a single time with the current picture being the output.</w:t>
      </w:r>
    </w:p>
    <w:p w:rsidR="00D92C95" w:rsidRPr="00763EC3" w:rsidRDefault="00D92C95" w:rsidP="00D92C95">
      <w:pPr>
        <w:tabs>
          <w:tab w:val="left" w:pos="400"/>
        </w:tabs>
        <w:ind w:left="400" w:hanging="400"/>
        <w:rPr>
          <w:noProof/>
          <w:sz w:val="20"/>
        </w:rPr>
      </w:pPr>
      <w:r w:rsidRPr="00763EC3">
        <w:rPr>
          <w:noProof/>
          <w:sz w:val="20"/>
        </w:rPr>
        <w:t>–</w:t>
      </w:r>
      <w:r w:rsidRPr="00763EC3">
        <w:rPr>
          <w:noProof/>
          <w:sz w:val="20"/>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63EC3">
        <w:rPr>
          <w:noProof/>
          <w:sz w:val="20"/>
          <w:vertAlign w:val="subscript"/>
        </w:rPr>
        <w:t>L</w:t>
      </w:r>
      <w:r w:rsidRPr="00763EC3">
        <w:rPr>
          <w:noProof/>
          <w:sz w:val="20"/>
        </w:rPr>
        <w:t>, S</w:t>
      </w:r>
      <w:r w:rsidRPr="00763EC3">
        <w:rPr>
          <w:noProof/>
          <w:sz w:val="20"/>
          <w:vertAlign w:val="subscript"/>
        </w:rPr>
        <w:t>Cb</w:t>
      </w:r>
      <w:r w:rsidRPr="00763EC3">
        <w:rPr>
          <w:noProof/>
          <w:sz w:val="20"/>
        </w:rPr>
        <w:t>, and S</w:t>
      </w:r>
      <w:r w:rsidRPr="00763EC3">
        <w:rPr>
          <w:noProof/>
          <w:sz w:val="20"/>
          <w:vertAlign w:val="subscript"/>
        </w:rPr>
        <w:t>Cr</w:t>
      </w:r>
      <w:r w:rsidRPr="00763EC3">
        <w:rPr>
          <w:noProof/>
          <w:sz w:val="20"/>
        </w:rPr>
        <w:t>, respectively.</w:t>
      </w:r>
    </w:p>
    <w:p w:rsidR="00D92C95" w:rsidRPr="00763EC3" w:rsidRDefault="00D92C95" w:rsidP="00D92C95">
      <w:pPr>
        <w:pStyle w:val="Note1"/>
        <w:rPr>
          <w:noProof/>
          <w:sz w:val="20"/>
          <w:szCs w:val="20"/>
        </w:rPr>
      </w:pPr>
      <w:r w:rsidRPr="00763EC3">
        <w:rPr>
          <w:noProof/>
          <w:sz w:val="20"/>
          <w:szCs w:val="20"/>
        </w:rPr>
        <w:lastRenderedPageBreak/>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D92C95" w:rsidRPr="00763EC3" w:rsidRDefault="00D92C95" w:rsidP="00D92C95">
      <w:pPr>
        <w:rPr>
          <w:noProof/>
          <w:sz w:val="20"/>
        </w:rPr>
      </w:pPr>
      <w:r w:rsidRPr="00763EC3">
        <w:rPr>
          <w:noProof/>
          <w:sz w:val="20"/>
        </w:rPr>
        <w:t>The decoding process operates as follows for the current picture CurrPic:</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The decoding of NAL units is specified in subclause </w:t>
      </w:r>
      <w:fldSimple w:instr=" REF _Ref24436508 \r \h  \* MERGEFORMAT " w:fldLock="1">
        <w:r w:rsidRPr="00763EC3">
          <w:rPr>
            <w:noProof/>
            <w:sz w:val="20"/>
          </w:rPr>
          <w:t>8.2</w:t>
        </w:r>
      </w:fldSimple>
      <w:r w:rsidRPr="00763EC3">
        <w:rPr>
          <w:noProof/>
          <w:sz w:val="20"/>
        </w:rPr>
        <w:t>.</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The processes in subclause </w:t>
      </w:r>
      <w:fldSimple w:instr=" REF _Ref24436509 \r \h  \* MERGEFORMAT " w:fldLock="1">
        <w:r w:rsidRPr="00763EC3">
          <w:rPr>
            <w:noProof/>
            <w:sz w:val="20"/>
          </w:rPr>
          <w:t>8.3</w:t>
        </w:r>
      </w:fldSimple>
      <w:r w:rsidRPr="00763EC3">
        <w:rPr>
          <w:noProof/>
          <w:sz w:val="20"/>
        </w:rPr>
        <w:t xml:space="preserve"> specify the following decoding processes using syntax elements in the slice segment layer and above:</w:t>
      </w:r>
    </w:p>
    <w:p w:rsidR="00D92C95" w:rsidRPr="00763EC3" w:rsidRDefault="00D92C95" w:rsidP="00D92C95">
      <w:pPr>
        <w:tabs>
          <w:tab w:val="left" w:pos="1200"/>
        </w:tabs>
        <w:ind w:left="1228" w:hanging="434"/>
        <w:rPr>
          <w:noProof/>
          <w:sz w:val="20"/>
        </w:rPr>
      </w:pPr>
      <w:r w:rsidRPr="00763EC3">
        <w:rPr>
          <w:noProof/>
          <w:sz w:val="20"/>
        </w:rPr>
        <w:t>–</w:t>
      </w:r>
      <w:r w:rsidRPr="00763EC3">
        <w:rPr>
          <w:noProof/>
          <w:sz w:val="20"/>
        </w:rPr>
        <w:tab/>
        <w:t>Variables and functions relating to picture order count are derived in subclause </w:t>
      </w:r>
      <w:fldSimple w:instr=" REF _Ref36860709 \r \h  \* MERGEFORMAT " w:fldLock="1">
        <w:r w:rsidRPr="00763EC3">
          <w:rPr>
            <w:noProof/>
            <w:sz w:val="20"/>
          </w:rPr>
          <w:t>8.3.1</w:t>
        </w:r>
      </w:fldSimple>
      <w:r w:rsidRPr="00763EC3">
        <w:rPr>
          <w:noProof/>
          <w:sz w:val="20"/>
        </w:rPr>
        <w:t>. This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The decoding process for RPS in subclause </w:t>
      </w:r>
      <w:fldSimple w:instr=" REF _Ref305961533 \r \h  \* MERGEFORMAT " w:fldLock="1">
        <w:r w:rsidRPr="00763EC3">
          <w:rPr>
            <w:noProof/>
            <w:sz w:val="20"/>
          </w:rPr>
          <w:t>8.3.2</w:t>
        </w:r>
      </w:fldSimple>
      <w:r w:rsidRPr="00763EC3">
        <w:rPr>
          <w:noProof/>
          <w:sz w:val="20"/>
        </w:rPr>
        <w:t xml:space="preserve"> is invoked, wherein reference pictures may be marked as "unused for reference" </w:t>
      </w:r>
      <w:r w:rsidRPr="00763EC3">
        <w:rPr>
          <w:sz w:val="20"/>
        </w:rPr>
        <w:t>or "used for long-term reference". This</w:t>
      </w:r>
      <w:r w:rsidRPr="00763EC3">
        <w:rPr>
          <w:noProof/>
          <w:sz w:val="20"/>
        </w:rPr>
        <w:t xml:space="preserve">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When the current picture is a BLA picture or is a CRA picture with NoRaslOutputFlag equal to 1, the decoding process for generating unavailable reference pictures specified in subclause </w:t>
      </w:r>
      <w:fldSimple w:instr=" REF _Ref316823342 \r \h  \* MERGEFORMAT " w:fldLock="1">
        <w:r w:rsidRPr="00763EC3">
          <w:rPr>
            <w:noProof/>
            <w:sz w:val="20"/>
          </w:rPr>
          <w:t>8.3.3</w:t>
        </w:r>
      </w:fldSimple>
      <w:r w:rsidRPr="00763EC3">
        <w:rPr>
          <w:noProof/>
          <w:sz w:val="20"/>
        </w:rPr>
        <w:t xml:space="preserve"> is invoked, which needs to be invoked only for the first slice segment of a picture.</w:t>
      </w:r>
    </w:p>
    <w:p w:rsidR="00D92C95" w:rsidRPr="00763EC3" w:rsidRDefault="00D92C95" w:rsidP="00D92C95">
      <w:pPr>
        <w:ind w:left="1228" w:hanging="434"/>
        <w:rPr>
          <w:noProof/>
          <w:sz w:val="20"/>
        </w:rPr>
      </w:pPr>
      <w:r w:rsidRPr="00763EC3">
        <w:rPr>
          <w:noProof/>
          <w:sz w:val="20"/>
        </w:rPr>
        <w:t>–</w:t>
      </w:r>
      <w:r w:rsidRPr="00763EC3">
        <w:rPr>
          <w:noProof/>
          <w:sz w:val="20"/>
        </w:rPr>
        <w:tab/>
        <w:t>PicOutputFlag is set as follows:</w:t>
      </w:r>
    </w:p>
    <w:p w:rsidR="00D92C95" w:rsidRPr="00763EC3" w:rsidRDefault="00D92C95" w:rsidP="00D92C95">
      <w:pPr>
        <w:ind w:left="1625" w:hanging="434"/>
        <w:rPr>
          <w:noProof/>
          <w:sz w:val="20"/>
        </w:rPr>
      </w:pPr>
      <w:r w:rsidRPr="00763EC3">
        <w:rPr>
          <w:noProof/>
          <w:sz w:val="20"/>
        </w:rPr>
        <w:t>–</w:t>
      </w:r>
      <w:r w:rsidRPr="00763EC3">
        <w:rPr>
          <w:noProof/>
          <w:sz w:val="20"/>
        </w:rPr>
        <w:tab/>
        <w:t>If the current picture is a RASL picture and NoRaslOutputFlag of the associated IRAP picture is equal to 1, PicOutputFlag is set equal to 0.</w:t>
      </w:r>
    </w:p>
    <w:p w:rsidR="00D92C95" w:rsidRPr="00763EC3" w:rsidRDefault="00D92C95" w:rsidP="00D92C95">
      <w:pPr>
        <w:ind w:left="1625" w:hanging="434"/>
        <w:rPr>
          <w:noProof/>
          <w:sz w:val="20"/>
        </w:rPr>
      </w:pPr>
      <w:r w:rsidRPr="00763EC3">
        <w:rPr>
          <w:noProof/>
          <w:sz w:val="20"/>
        </w:rPr>
        <w:t>–</w:t>
      </w:r>
      <w:r w:rsidRPr="00763EC3">
        <w:rPr>
          <w:noProof/>
          <w:sz w:val="20"/>
        </w:rPr>
        <w:tab/>
        <w:t>Otherwise, PicOutputFlag is set equal to pic_output_flag.</w:t>
      </w:r>
    </w:p>
    <w:p w:rsidR="00D92C95" w:rsidRDefault="00D92C95" w:rsidP="00D92C95">
      <w:pPr>
        <w:ind w:left="1228" w:hanging="434"/>
        <w:rPr>
          <w:noProof/>
          <w:sz w:val="20"/>
        </w:rPr>
      </w:pPr>
      <w:r w:rsidRPr="00763EC3">
        <w:rPr>
          <w:noProof/>
          <w:sz w:val="20"/>
        </w:rPr>
        <w:t>–</w:t>
      </w:r>
      <w:r w:rsidRPr="00763EC3">
        <w:rPr>
          <w:noProof/>
          <w:sz w:val="20"/>
        </w:rPr>
        <w:tab/>
        <w:t>At the beginning of the decoding process for each P or B slice, the decoding process for reference picture lists construction specified in subclause </w:t>
      </w:r>
      <w:fldSimple w:instr=" REF _Ref327286745 \r \h  \* MERGEFORMAT " w:fldLock="1">
        <w:r w:rsidRPr="00763EC3">
          <w:rPr>
            <w:noProof/>
            <w:sz w:val="20"/>
          </w:rPr>
          <w:t>8.3.4</w:t>
        </w:r>
      </w:fldSimple>
      <w:r w:rsidRPr="00763EC3">
        <w:rPr>
          <w:noProof/>
          <w:sz w:val="20"/>
        </w:rPr>
        <w:t xml:space="preserve"> is invoked for derivation of reference picture list 0 (RefPicList0) and, when decoding a B slice, reference picture list 1 (RefPicList1).</w:t>
      </w:r>
    </w:p>
    <w:p w:rsidR="00D92C95" w:rsidRPr="0084668D" w:rsidRDefault="00D92C95" w:rsidP="00D92C95">
      <w:pPr>
        <w:ind w:left="1228" w:hanging="434"/>
        <w:rPr>
          <w:noProof/>
          <w:sz w:val="20"/>
        </w:rPr>
      </w:pPr>
      <w:r w:rsidRPr="0084668D">
        <w:rPr>
          <w:noProof/>
          <w:sz w:val="20"/>
          <w:highlight w:val="yellow"/>
        </w:rPr>
        <w:t>–</w:t>
      </w:r>
      <w:r w:rsidRPr="0084668D">
        <w:rPr>
          <w:noProof/>
          <w:sz w:val="20"/>
          <w:highlight w:val="yellow"/>
        </w:rPr>
        <w:tab/>
        <w:t>The process as specified in subclause 8.3.5 is invoked to set the variable</w:t>
      </w:r>
      <w:r w:rsidR="008468E3">
        <w:rPr>
          <w:noProof/>
          <w:sz w:val="20"/>
          <w:highlight w:val="yellow"/>
        </w:rPr>
        <w:t>s colPic and</w:t>
      </w:r>
      <w:r w:rsidRPr="0084668D">
        <w:rPr>
          <w:noProof/>
          <w:sz w:val="20"/>
          <w:highlight w:val="yellow"/>
        </w:rPr>
        <w:t xml:space="preserve"> LowDelayFlag.</w:t>
      </w:r>
    </w:p>
    <w:p w:rsidR="00D92C95" w:rsidRPr="00763EC3"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The processes in subclauses </w:t>
      </w:r>
      <w:fldSimple w:instr=" REF _Ref81364253 \r \h  \* MERGEFORMAT " w:fldLock="1">
        <w:r w:rsidRPr="00763EC3">
          <w:rPr>
            <w:noProof/>
            <w:sz w:val="20"/>
          </w:rPr>
          <w:t>8.4</w:t>
        </w:r>
      </w:fldSimple>
      <w:r w:rsidRPr="00763EC3">
        <w:rPr>
          <w:noProof/>
          <w:sz w:val="20"/>
        </w:rPr>
        <w:t xml:space="preserve">, </w:t>
      </w:r>
      <w:fldSimple w:instr=" REF _Ref314760643 \r \h  \* MERGEFORMAT " w:fldLock="1">
        <w:r w:rsidRPr="00763EC3">
          <w:rPr>
            <w:noProof/>
            <w:sz w:val="20"/>
          </w:rPr>
          <w:t>8.5</w:t>
        </w:r>
      </w:fldSimple>
      <w:r w:rsidRPr="00763EC3">
        <w:rPr>
          <w:noProof/>
          <w:sz w:val="20"/>
        </w:rPr>
        <w:t xml:space="preserve">, </w:t>
      </w:r>
      <w:fldSimple w:instr=" REF _Ref314760652 \r \h  \* MERGEFORMAT " w:fldLock="1">
        <w:r w:rsidRPr="00763EC3">
          <w:rPr>
            <w:noProof/>
            <w:sz w:val="20"/>
          </w:rPr>
          <w:t>8.6</w:t>
        </w:r>
      </w:fldSimple>
      <w:r w:rsidRPr="00763EC3">
        <w:rPr>
          <w:noProof/>
          <w:sz w:val="20"/>
        </w:rPr>
        <w:t xml:space="preserve">, and </w:t>
      </w:r>
      <w:fldSimple w:instr=" REF _Ref287257988 \r \h  \* MERGEFORMAT " w:fldLock="1">
        <w:r w:rsidRPr="00763EC3">
          <w:rPr>
            <w:noProof/>
            <w:sz w:val="20"/>
          </w:rPr>
          <w:t>8.7</w:t>
        </w:r>
      </w:fldSimple>
      <w:r w:rsidRPr="00763EC3">
        <w:rPr>
          <w:noProof/>
          <w:sz w:val="20"/>
        </w:rPr>
        <w:t xml:space="preserve">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forms a partitioning of the picture.</w:t>
      </w:r>
    </w:p>
    <w:p w:rsidR="00D92C95" w:rsidRPr="0084668D" w:rsidRDefault="00D92C95" w:rsidP="00D92C95">
      <w:pPr>
        <w:numPr>
          <w:ilvl w:val="0"/>
          <w:numId w:val="18"/>
        </w:numPr>
        <w:tabs>
          <w:tab w:val="clear" w:pos="360"/>
          <w:tab w:val="clear" w:pos="720"/>
          <w:tab w:val="clear" w:pos="757"/>
          <w:tab w:val="clear" w:pos="1080"/>
          <w:tab w:val="clear" w:pos="1440"/>
          <w:tab w:val="left" w:pos="700"/>
          <w:tab w:val="left" w:pos="1191"/>
          <w:tab w:val="left" w:pos="1588"/>
          <w:tab w:val="left" w:pos="1985"/>
          <w:tab w:val="num" w:pos="2500"/>
        </w:tabs>
        <w:ind w:left="700"/>
        <w:jc w:val="both"/>
        <w:rPr>
          <w:noProof/>
          <w:sz w:val="20"/>
        </w:rPr>
      </w:pPr>
      <w:r w:rsidRPr="00763EC3">
        <w:rPr>
          <w:noProof/>
          <w:sz w:val="20"/>
        </w:rPr>
        <w:t>After all slices of the current picture have been decoded, the decoded picture is marked as "used for short-term reference".</w:t>
      </w:r>
    </w:p>
    <w:p w:rsidR="00D92C95" w:rsidRPr="00B959D2" w:rsidRDefault="00D92C95" w:rsidP="00D92C95">
      <w:pPr>
        <w:pStyle w:val="Heading3"/>
        <w:numPr>
          <w:ilvl w:val="0"/>
          <w:numId w:val="0"/>
        </w:numPr>
        <w:rPr>
          <w:noProof/>
          <w:highlight w:val="yellow"/>
          <w:lang w:val="en-GB"/>
        </w:rPr>
      </w:pPr>
      <w:r w:rsidRPr="00B959D2">
        <w:rPr>
          <w:noProof/>
          <w:highlight w:val="yellow"/>
          <w:lang w:val="en-GB"/>
        </w:rPr>
        <w:lastRenderedPageBreak/>
        <w:t>8.3.5 Decoding process for setting</w:t>
      </w:r>
      <w:r w:rsidR="008468E3">
        <w:rPr>
          <w:noProof/>
          <w:highlight w:val="yellow"/>
          <w:lang w:val="en-GB"/>
        </w:rPr>
        <w:t xml:space="preserve"> </w:t>
      </w:r>
      <w:r w:rsidR="00012D8D">
        <w:rPr>
          <w:noProof/>
          <w:highlight w:val="yellow"/>
          <w:lang w:val="en-GB"/>
        </w:rPr>
        <w:t xml:space="preserve">collocated picture and </w:t>
      </w:r>
      <w:r w:rsidRPr="00B959D2">
        <w:rPr>
          <w:noProof/>
          <w:highlight w:val="yellow"/>
          <w:lang w:val="en-GB"/>
        </w:rPr>
        <w:t>low-delay flag</w:t>
      </w:r>
    </w:p>
    <w:p w:rsidR="00D92C95" w:rsidRPr="00B959D2"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Inputs to this process are reference picture list RefPicList0 and RefPicList1 when decoding a B slice.</w:t>
      </w:r>
    </w:p>
    <w:p w:rsidR="00012D8D"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 xml:space="preserve">Output of this process </w:t>
      </w:r>
      <w:r w:rsidR="00012D8D">
        <w:rPr>
          <w:rFonts w:eastAsia="Malgun Gothic"/>
          <w:noProof/>
          <w:sz w:val="20"/>
          <w:highlight w:val="yellow"/>
          <w:lang w:val="en-GB"/>
        </w:rPr>
        <w:t>are:</w:t>
      </w:r>
    </w:p>
    <w:p w:rsid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Pr>
          <w:rFonts w:eastAsia="Malgun Gothic"/>
          <w:noProof/>
          <w:sz w:val="20"/>
          <w:highlight w:val="yellow"/>
          <w:lang w:val="en-GB"/>
        </w:rPr>
        <w:t>The variable colPic specifying the collocated picture of the current slice.</w:t>
      </w:r>
    </w:p>
    <w:p w:rsidR="00D92C95" w:rsidRPr="00B959D2"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Pr>
          <w:rFonts w:eastAsia="Malgun Gothic"/>
          <w:noProof/>
          <w:sz w:val="20"/>
          <w:highlight w:val="yellow"/>
          <w:lang w:val="en-GB"/>
        </w:rPr>
        <w:t>The</w:t>
      </w:r>
      <w:r w:rsidR="00D92C95">
        <w:rPr>
          <w:rFonts w:eastAsia="Malgun Gothic"/>
          <w:noProof/>
          <w:sz w:val="20"/>
          <w:highlight w:val="yellow"/>
          <w:lang w:val="en-GB"/>
        </w:rPr>
        <w:t xml:space="preserve"> variable</w:t>
      </w:r>
      <w:r w:rsidR="00D92C95" w:rsidRPr="00B959D2">
        <w:rPr>
          <w:rFonts w:eastAsia="Malgun Gothic"/>
          <w:noProof/>
          <w:sz w:val="20"/>
          <w:highlight w:val="yellow"/>
          <w:lang w:val="en-GB"/>
        </w:rPr>
        <w:t xml:space="preserve"> LowDelayFlag.</w:t>
      </w:r>
    </w:p>
    <w:p w:rsidR="00D92C95"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This process is invoked per slice, after the decoding process of reference picture list construction but prior to decoding any coding unit.</w:t>
      </w:r>
    </w:p>
    <w:p w:rsidR="00012D8D" w:rsidRPr="00012D8D" w:rsidRDefault="00012D8D" w:rsidP="00012D8D">
      <w:pPr>
        <w:keepNext/>
        <w:keepLines/>
        <w:tabs>
          <w:tab w:val="left" w:pos="810"/>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Depending on the values of alt_collocated_indication_flag, collocated_ref_layer_idx, slice_type, collocated_from_l0_flag, and collocated_ref_idx, the variable colPic, specifying the collocated picture, is derived as follows:</w:t>
      </w:r>
    </w:p>
    <w:p w:rsidR="00012D8D" w:rsidRP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 xml:space="preserve">If alt_collocated_indication_flag is equal to 1, colPic is set equal to the picture in the current access unit with nuh_layer_id equal to ActiveMotionPredRefLayerId[ collocated_ref_layer_idx ]. </w:t>
      </w:r>
    </w:p>
    <w:p w:rsidR="00012D8D" w:rsidRPr="00012D8D"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Otherwise, if slice_type is equal to B and collocated_from_l0_flag is equal to 0, colPic is set equal to RefPicList1[ collocated_ref_idx ].</w:t>
      </w:r>
    </w:p>
    <w:p w:rsidR="00012D8D" w:rsidRPr="00B959D2" w:rsidRDefault="00012D8D" w:rsidP="00012D8D">
      <w:pPr>
        <w:keepNext/>
        <w:keepLines/>
        <w:numPr>
          <w:ilvl w:val="0"/>
          <w:numId w:val="19"/>
        </w:numPr>
        <w:tabs>
          <w:tab w:val="left" w:pos="794"/>
          <w:tab w:val="left" w:pos="1191"/>
          <w:tab w:val="left" w:pos="1588"/>
          <w:tab w:val="left" w:pos="1985"/>
        </w:tabs>
        <w:jc w:val="both"/>
        <w:rPr>
          <w:rFonts w:eastAsia="Malgun Gothic"/>
          <w:noProof/>
          <w:sz w:val="20"/>
          <w:highlight w:val="yellow"/>
          <w:lang w:val="en-GB"/>
        </w:rPr>
      </w:pPr>
      <w:r w:rsidRPr="00012D8D">
        <w:rPr>
          <w:rFonts w:eastAsia="Malgun Gothic"/>
          <w:noProof/>
          <w:sz w:val="20"/>
          <w:highlight w:val="yellow"/>
          <w:lang w:val="en-GB"/>
        </w:rPr>
        <w:t>Otherwise (slice_type is equal to B and collocated_from_l0_flag is equal to 1 or slice_type is equal to P), colPic is set equal to RefPicList0[ collocated_ref_idx ].</w:t>
      </w:r>
    </w:p>
    <w:p w:rsidR="00D92C95" w:rsidRPr="00C056D4" w:rsidRDefault="00D92C95" w:rsidP="00D92C95">
      <w:pPr>
        <w:keepNext/>
        <w:keepLines/>
        <w:tabs>
          <w:tab w:val="left" w:pos="794"/>
          <w:tab w:val="left" w:pos="1191"/>
          <w:tab w:val="left" w:pos="1588"/>
          <w:tab w:val="left" w:pos="1985"/>
        </w:tabs>
        <w:jc w:val="both"/>
        <w:rPr>
          <w:rFonts w:eastAsia="Malgun Gothic"/>
          <w:noProof/>
          <w:sz w:val="20"/>
          <w:highlight w:val="yellow"/>
          <w:lang w:val="en-GB"/>
        </w:rPr>
      </w:pPr>
      <w:r w:rsidRPr="00B959D2">
        <w:rPr>
          <w:rFonts w:eastAsia="Malgun Gothic"/>
          <w:noProof/>
          <w:sz w:val="20"/>
          <w:highlight w:val="yellow"/>
          <w:lang w:val="en-GB"/>
        </w:rPr>
        <w:t xml:space="preserve">Depending on the picture order counts of the reference pictures </w:t>
      </w:r>
      <w:r w:rsidRPr="00C056D4">
        <w:rPr>
          <w:rFonts w:eastAsia="Malgun Gothic"/>
          <w:noProof/>
          <w:sz w:val="20"/>
          <w:highlight w:val="yellow"/>
          <w:lang w:val="en-GB"/>
        </w:rPr>
        <w:t>and</w:t>
      </w:r>
      <w:r w:rsidR="00012D8D">
        <w:rPr>
          <w:rFonts w:eastAsia="Malgun Gothic"/>
          <w:noProof/>
          <w:sz w:val="20"/>
          <w:highlight w:val="yellow"/>
          <w:lang w:val="en-GB"/>
        </w:rPr>
        <w:t xml:space="preserve"> colPic</w:t>
      </w:r>
      <w:r w:rsidRPr="00C056D4">
        <w:rPr>
          <w:rFonts w:eastAsia="Malgun Gothic"/>
          <w:noProof/>
          <w:sz w:val="20"/>
          <w:highlight w:val="yellow"/>
          <w:lang w:val="en-GB"/>
        </w:rPr>
        <w:t>, the variable LowDelayFlag is derived as follows:</w:t>
      </w:r>
    </w:p>
    <w:p w:rsidR="00D92C95" w:rsidRPr="00C056D4" w:rsidRDefault="00D92C95"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highlight w:val="yellow"/>
          <w:lang w:val="en-GB"/>
        </w:rPr>
      </w:pPr>
      <w:r w:rsidRPr="00C056D4">
        <w:rPr>
          <w:rFonts w:ascii="Times New Roman" w:eastAsia="Malgun Gothic" w:hAnsi="Times New Roman"/>
          <w:noProof/>
          <w:sz w:val="20"/>
          <w:szCs w:val="20"/>
          <w:highlight w:val="yellow"/>
          <w:lang w:val="en-GB"/>
        </w:rPr>
        <w:t>If</w:t>
      </w:r>
      <w:r w:rsidR="00012D8D">
        <w:rPr>
          <w:rFonts w:ascii="Times New Roman" w:eastAsia="Malgun Gothic" w:hAnsi="Times New Roman"/>
          <w:noProof/>
          <w:sz w:val="20"/>
          <w:szCs w:val="20"/>
          <w:highlight w:val="yellow"/>
          <w:lang w:val="en-GB"/>
        </w:rPr>
        <w:t xml:space="preserve"> DiffPicOrderCnt( colPic, currPic ) is equal to 0</w:t>
      </w:r>
      <w:r w:rsidRPr="00C056D4">
        <w:rPr>
          <w:rFonts w:ascii="Times New Roman" w:eastAsia="Malgun Gothic" w:hAnsi="Times New Roman"/>
          <w:noProof/>
          <w:sz w:val="20"/>
          <w:szCs w:val="20"/>
          <w:highlight w:val="yellow"/>
          <w:lang w:val="en-GB"/>
        </w:rPr>
        <w:t>, LowDelayFlag is set equal to 1.</w:t>
      </w:r>
    </w:p>
    <w:p w:rsidR="00D92C95" w:rsidRPr="00C056D4" w:rsidRDefault="00587181"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highlight w:val="yellow"/>
          <w:lang w:val="en-GB"/>
        </w:rPr>
      </w:pPr>
      <w:r w:rsidRPr="00587181">
        <w:rPr>
          <w:rFonts w:ascii="Times New Roman" w:eastAsia="Malgun Gothic" w:hAnsi="Times New Roman"/>
          <w:noProof/>
          <w:sz w:val="20"/>
          <w:szCs w:val="20"/>
          <w:highlight w:val="yellow"/>
          <w:lang w:val="en-GB"/>
        </w:rPr>
        <w:t>Otherwise, if DiffPicOrderCnt( aPic, currPic ) is less than or equal to 0 for each reference picture aPic in RefPicList0 and RefPicList1 of current slice, LowDelayFlag is set equal to 1.</w:t>
      </w:r>
    </w:p>
    <w:p w:rsidR="00D92C95" w:rsidRDefault="00D92C95" w:rsidP="00D92C95">
      <w:pPr>
        <w:pStyle w:val="ListParagraph"/>
        <w:keepNext/>
        <w:keepLines/>
        <w:numPr>
          <w:ilvl w:val="0"/>
          <w:numId w:val="17"/>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noProof/>
          <w:sz w:val="20"/>
          <w:szCs w:val="20"/>
          <w:lang w:val="en-GB"/>
        </w:rPr>
      </w:pPr>
      <w:r w:rsidRPr="00587181">
        <w:rPr>
          <w:rFonts w:ascii="Times New Roman" w:eastAsia="Malgun Gothic" w:hAnsi="Times New Roman"/>
          <w:noProof/>
          <w:sz w:val="20"/>
          <w:szCs w:val="20"/>
          <w:highlight w:val="yellow"/>
          <w:lang w:val="en-GB"/>
        </w:rPr>
        <w:t>Otherwise, LowDelayFlag is set equal to 0.</w:t>
      </w:r>
    </w:p>
    <w:p w:rsidR="00015D31" w:rsidRDefault="00015D31" w:rsidP="00015D31">
      <w:pPr>
        <w:pStyle w:val="ListParagraph"/>
        <w:keepNext/>
        <w:keepLines/>
        <w:tabs>
          <w:tab w:val="left" w:pos="794"/>
          <w:tab w:val="left" w:pos="1191"/>
          <w:tab w:val="left" w:pos="1588"/>
          <w:tab w:val="left" w:pos="1985"/>
        </w:tabs>
        <w:overflowPunct w:val="0"/>
        <w:autoSpaceDE w:val="0"/>
        <w:autoSpaceDN w:val="0"/>
        <w:adjustRightInd w:val="0"/>
        <w:spacing w:before="136" w:after="0" w:line="240" w:lineRule="auto"/>
        <w:ind w:left="0"/>
        <w:jc w:val="both"/>
        <w:textAlignment w:val="baseline"/>
        <w:rPr>
          <w:rFonts w:ascii="Times New Roman" w:eastAsia="Malgun Gothic" w:hAnsi="Times New Roman"/>
          <w:noProof/>
          <w:sz w:val="20"/>
          <w:szCs w:val="20"/>
          <w:lang w:val="en-GB"/>
        </w:rPr>
      </w:pPr>
    </w:p>
    <w:p w:rsidR="00015D31" w:rsidRPr="00015D31" w:rsidRDefault="00015D31" w:rsidP="00015D31">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noProof/>
          <w:lang w:val="en-GB"/>
        </w:rPr>
      </w:pPr>
      <w:bookmarkStart w:id="76" w:name="_Ref300570067"/>
      <w:r w:rsidRPr="00015D31">
        <w:rPr>
          <w:i w:val="0"/>
          <w:noProof/>
          <w:lang w:val="en-GB"/>
        </w:rPr>
        <w:t>8.5.3.2.7 Derivation process for temporal luma motion vector prediction</w:t>
      </w:r>
      <w:bookmarkEnd w:id="76"/>
    </w:p>
    <w:p w:rsidR="00015D31" w:rsidRPr="00943A5F" w:rsidRDefault="00015D31" w:rsidP="00015D31">
      <w:pPr>
        <w:keepNext/>
        <w:rPr>
          <w:noProof/>
          <w:lang w:eastAsia="ko-KR"/>
        </w:rPr>
      </w:pPr>
      <w:r w:rsidRPr="00943A5F">
        <w:rPr>
          <w:noProof/>
          <w:lang w:eastAsia="ko-KR"/>
        </w:rPr>
        <w:t>Inputs to this process are</w:t>
      </w:r>
      <w:r>
        <w:rPr>
          <w:noProof/>
          <w:lang w:eastAsia="ko-KR"/>
        </w:rPr>
        <w:t>:</w:t>
      </w:r>
    </w:p>
    <w:p w:rsidR="00015D31" w:rsidRPr="00943A5F"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943A5F">
        <w:rPr>
          <w:noProof/>
          <w:lang w:eastAsia="ko-KR"/>
        </w:rPr>
        <w:t>a luma location ( xP</w:t>
      </w:r>
      <w:r>
        <w:rPr>
          <w:noProof/>
          <w:lang w:eastAsia="ko-KR"/>
        </w:rPr>
        <w:t>b</w:t>
      </w:r>
      <w:r w:rsidRPr="00943A5F">
        <w:rPr>
          <w:noProof/>
          <w:lang w:eastAsia="ko-KR"/>
        </w:rPr>
        <w:t>, yP</w:t>
      </w:r>
      <w:r>
        <w:rPr>
          <w:noProof/>
          <w:lang w:eastAsia="ko-KR"/>
        </w:rPr>
        <w:t>b</w:t>
      </w:r>
      <w:r w:rsidRPr="00943A5F">
        <w:rPr>
          <w:noProof/>
          <w:lang w:eastAsia="ko-KR"/>
        </w:rPr>
        <w:t> ) specifying the top-left sample of the current luma prediction block relative to the top-left luma sample of the current picture,</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Pr>
          <w:noProof/>
        </w:rPr>
        <w:t xml:space="preserve">two </w:t>
      </w:r>
      <w:r w:rsidRPr="00943A5F">
        <w:rPr>
          <w:noProof/>
        </w:rPr>
        <w:t>variables nPbW and nPbH</w:t>
      </w:r>
      <w:r>
        <w:rPr>
          <w:noProof/>
        </w:rPr>
        <w:t xml:space="preserve"> </w:t>
      </w:r>
      <w:r w:rsidRPr="00943A5F">
        <w:rPr>
          <w:noProof/>
        </w:rPr>
        <w:t>specifying the width and the height of the luma prediction block,</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a reference index refIdxLX</w:t>
      </w:r>
      <w:r>
        <w:rPr>
          <w:noProof/>
          <w:lang w:eastAsia="ko-KR"/>
        </w:rPr>
        <w:t>,</w:t>
      </w:r>
      <w:r w:rsidRPr="00943A5F">
        <w:rPr>
          <w:noProof/>
          <w:lang w:eastAsia="ko-KR"/>
        </w:rPr>
        <w:t xml:space="preserve"> with X being 0 or 1.</w:t>
      </w:r>
    </w:p>
    <w:p w:rsidR="00015D31" w:rsidRPr="00943A5F" w:rsidRDefault="00015D31" w:rsidP="00015D31">
      <w:pPr>
        <w:rPr>
          <w:noProof/>
          <w:lang w:eastAsia="ko-KR"/>
        </w:rPr>
      </w:pPr>
      <w:r w:rsidRPr="00943A5F">
        <w:rPr>
          <w:noProof/>
          <w:lang w:eastAsia="ko-KR"/>
        </w:rPr>
        <w:t>Outputs of this process are</w:t>
      </w:r>
      <w:r>
        <w:rPr>
          <w:noProof/>
          <w:lang w:eastAsia="ko-KR"/>
        </w:rPr>
        <w:t>:</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the motion vector prediction mvLXCol,</w:t>
      </w:r>
    </w:p>
    <w:p w:rsidR="00015D31" w:rsidRPr="00943A5F" w:rsidRDefault="00015D31" w:rsidP="00015D31">
      <w:pPr>
        <w:numPr>
          <w:ilvl w:val="0"/>
          <w:numId w:val="13"/>
        </w:numPr>
        <w:tabs>
          <w:tab w:val="clear" w:pos="360"/>
          <w:tab w:val="clear" w:pos="720"/>
          <w:tab w:val="clear" w:pos="1080"/>
          <w:tab w:val="clear" w:pos="1440"/>
          <w:tab w:val="left" w:pos="1191"/>
          <w:tab w:val="left" w:pos="1588"/>
          <w:tab w:val="left" w:pos="1985"/>
        </w:tabs>
        <w:jc w:val="both"/>
        <w:rPr>
          <w:noProof/>
          <w:lang w:eastAsia="ko-KR"/>
        </w:rPr>
      </w:pPr>
      <w:r w:rsidRPr="00943A5F">
        <w:rPr>
          <w:noProof/>
          <w:lang w:eastAsia="ko-KR"/>
        </w:rPr>
        <w:t>the availability flag availableFlagLXCol.</w:t>
      </w:r>
    </w:p>
    <w:p w:rsidR="00015D31" w:rsidRDefault="00015D31" w:rsidP="00015D31">
      <w:pPr>
        <w:rPr>
          <w:rFonts w:eastAsia="MS Mincho"/>
          <w:noProof/>
          <w:lang w:eastAsia="ja-JP"/>
        </w:rPr>
      </w:pPr>
      <w:r>
        <w:rPr>
          <w:noProof/>
          <w:lang w:eastAsia="ko-KR"/>
        </w:rPr>
        <w:t>The variable currPb specifies the current luma prediction block at luma location ( xPb, yPb ).</w:t>
      </w:r>
    </w:p>
    <w:p w:rsidR="00015D31" w:rsidRPr="00374B74" w:rsidRDefault="00015D31" w:rsidP="00015D31">
      <w:pPr>
        <w:rPr>
          <w:rFonts w:eastAsia="MS Mincho"/>
          <w:noProof/>
          <w:lang w:eastAsia="ja-JP"/>
        </w:rPr>
      </w:pPr>
      <w:r>
        <w:rPr>
          <w:rFonts w:eastAsia="MS Mincho"/>
          <w:noProof/>
          <w:lang w:eastAsia="ja-JP"/>
        </w:rPr>
        <w:t>T</w:t>
      </w:r>
      <w:r w:rsidRPr="00374B74">
        <w:rPr>
          <w:noProof/>
          <w:lang w:eastAsia="ko-KR"/>
        </w:rPr>
        <w:t>he variables mvLXCol and availableFlagLXCol are derived</w:t>
      </w:r>
      <w:r>
        <w:rPr>
          <w:noProof/>
          <w:lang w:eastAsia="ko-KR"/>
        </w:rPr>
        <w:t xml:space="preserve"> as follows:</w:t>
      </w:r>
    </w:p>
    <w:p w:rsidR="00015D31" w:rsidRPr="00374B74"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374B74">
        <w:rPr>
          <w:rFonts w:eastAsia="MS Mincho"/>
          <w:noProof/>
          <w:lang w:eastAsia="ja-JP"/>
        </w:rPr>
        <w:t xml:space="preserve">If </w:t>
      </w:r>
      <w:r w:rsidRPr="00374B74">
        <w:rPr>
          <w:noProof/>
          <w:lang w:eastAsia="ko-KR"/>
        </w:rPr>
        <w:t>slice_temporal_mvp_enable</w:t>
      </w:r>
      <w:r>
        <w:rPr>
          <w:noProof/>
          <w:lang w:eastAsia="ko-KR"/>
        </w:rPr>
        <w:t>d</w:t>
      </w:r>
      <w:r w:rsidRPr="00374B74">
        <w:rPr>
          <w:noProof/>
          <w:lang w:eastAsia="ko-KR"/>
        </w:rPr>
        <w:t xml:space="preserve">_flag is equal to 0, both components of </w:t>
      </w:r>
      <w:r w:rsidRPr="00374B74">
        <w:rPr>
          <w:noProof/>
        </w:rPr>
        <w:t>mvLX</w:t>
      </w:r>
      <w:r w:rsidRPr="00374B74">
        <w:rPr>
          <w:noProof/>
          <w:lang w:eastAsia="ko-KR"/>
        </w:rPr>
        <w:t>Col are set equal to</w:t>
      </w:r>
      <w:r>
        <w:rPr>
          <w:noProof/>
          <w:lang w:eastAsia="ko-KR"/>
        </w:rPr>
        <w:t xml:space="preserve"> </w:t>
      </w:r>
      <w:r w:rsidRPr="00374B74">
        <w:rPr>
          <w:noProof/>
          <w:lang w:eastAsia="ko-KR"/>
        </w:rPr>
        <w:t>0 and availableFlagLXCol is set equal to 0.</w:t>
      </w:r>
    </w:p>
    <w:p w:rsidR="00015D31" w:rsidRPr="00374B74" w:rsidRDefault="00015D31" w:rsidP="00015D31">
      <w:pPr>
        <w:numPr>
          <w:ilvl w:val="0"/>
          <w:numId w:val="13"/>
        </w:numPr>
        <w:tabs>
          <w:tab w:val="clear" w:pos="360"/>
          <w:tab w:val="clear" w:pos="720"/>
          <w:tab w:val="clear" w:pos="1080"/>
          <w:tab w:val="clear" w:pos="1440"/>
          <w:tab w:val="left" w:pos="794"/>
          <w:tab w:val="left" w:pos="1191"/>
          <w:tab w:val="left" w:pos="1588"/>
          <w:tab w:val="left" w:pos="1985"/>
        </w:tabs>
        <w:jc w:val="both"/>
        <w:rPr>
          <w:noProof/>
          <w:lang w:eastAsia="ko-KR"/>
        </w:rPr>
      </w:pPr>
      <w:r w:rsidRPr="00374B74">
        <w:rPr>
          <w:rFonts w:eastAsia="MS Mincho"/>
          <w:noProof/>
          <w:lang w:eastAsia="ja-JP"/>
        </w:rPr>
        <w:t>Otherwise, t</w:t>
      </w:r>
      <w:r w:rsidRPr="00374B74">
        <w:rPr>
          <w:noProof/>
          <w:lang w:eastAsia="ko-KR"/>
        </w:rPr>
        <w:t xml:space="preserve">he following ordered </w:t>
      </w:r>
      <w:r>
        <w:rPr>
          <w:noProof/>
          <w:lang w:eastAsia="ko-KR"/>
        </w:rPr>
        <w:t>steps apply:</w:t>
      </w:r>
    </w:p>
    <w:p w:rsidR="00015D31" w:rsidRPr="00015D31"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ind w:left="810"/>
        <w:jc w:val="both"/>
        <w:rPr>
          <w:strike/>
          <w:noProof/>
          <w:highlight w:val="yellow"/>
          <w:lang w:eastAsia="ko-KR"/>
        </w:rPr>
      </w:pPr>
      <w:r w:rsidRPr="00015D31">
        <w:rPr>
          <w:strike/>
          <w:noProof/>
          <w:highlight w:val="yellow"/>
          <w:lang w:eastAsia="ko-KR"/>
        </w:rPr>
        <w:t>Depending on the values of slice_type, collocated_from_l0_flag, and collocated_ref_idx, the</w:t>
      </w:r>
      <w:r w:rsidRPr="00015D31">
        <w:rPr>
          <w:strike/>
          <w:noProof/>
          <w:highlight w:val="yellow"/>
        </w:rPr>
        <w:t xml:space="preserve"> </w:t>
      </w:r>
      <w:r w:rsidRPr="00015D31">
        <w:rPr>
          <w:strike/>
          <w:noProof/>
          <w:highlight w:val="yellow"/>
          <w:lang w:eastAsia="ko-KR"/>
        </w:rPr>
        <w:t xml:space="preserve">variable </w:t>
      </w:r>
      <w:r w:rsidRPr="00015D31">
        <w:rPr>
          <w:strike/>
          <w:noProof/>
          <w:highlight w:val="yellow"/>
        </w:rPr>
        <w:t>co</w:t>
      </w:r>
      <w:r w:rsidRPr="00015D31">
        <w:rPr>
          <w:strike/>
          <w:noProof/>
          <w:highlight w:val="yellow"/>
          <w:lang w:eastAsia="ko-KR"/>
        </w:rPr>
        <w:t>lPic, specifying the collocated picture, is derived as follows:</w:t>
      </w:r>
    </w:p>
    <w:p w:rsidR="00015D31" w:rsidRPr="00015D31"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strike/>
          <w:noProof/>
          <w:highlight w:val="yellow"/>
          <w:lang w:eastAsia="ko-KR"/>
        </w:rPr>
      </w:pPr>
      <w:r w:rsidRPr="00015D31">
        <w:rPr>
          <w:strike/>
          <w:noProof/>
          <w:highlight w:val="yellow"/>
          <w:lang w:eastAsia="ko-KR"/>
        </w:rPr>
        <w:t>If slice_type is equal to B and collocated_from_l0_flag is equal to 0, colPic is set equal to RefPicList1[ collocated_ref_idx ].</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015D31">
        <w:rPr>
          <w:strike/>
          <w:noProof/>
          <w:highlight w:val="yellow"/>
          <w:lang w:eastAsia="ko-KR"/>
        </w:rPr>
        <w:t>Otherwise (</w:t>
      </w:r>
      <w:r w:rsidRPr="00015D31">
        <w:rPr>
          <w:strike/>
          <w:noProof/>
          <w:highlight w:val="yellow"/>
        </w:rPr>
        <w:t xml:space="preserve">slice_type is equal to B and </w:t>
      </w:r>
      <w:r w:rsidRPr="00015D31">
        <w:rPr>
          <w:strike/>
          <w:noProof/>
          <w:highlight w:val="yellow"/>
          <w:lang w:eastAsia="ko-KR"/>
        </w:rPr>
        <w:t>collocated_from_l0_flag</w:t>
      </w:r>
      <w:r w:rsidRPr="00015D31">
        <w:rPr>
          <w:strike/>
          <w:noProof/>
          <w:highlight w:val="yellow"/>
        </w:rPr>
        <w:t xml:space="preserve"> is equal to 1</w:t>
      </w:r>
      <w:r w:rsidRPr="00015D31">
        <w:rPr>
          <w:strike/>
          <w:noProof/>
          <w:highlight w:val="yellow"/>
          <w:lang w:eastAsia="ko-KR"/>
        </w:rPr>
        <w:t xml:space="preserve"> or slice_type is equal to P), </w:t>
      </w:r>
      <w:r w:rsidRPr="00015D31">
        <w:rPr>
          <w:strike/>
          <w:noProof/>
          <w:highlight w:val="yellow"/>
        </w:rPr>
        <w:t>co</w:t>
      </w:r>
      <w:r w:rsidRPr="00015D31">
        <w:rPr>
          <w:strike/>
          <w:noProof/>
          <w:highlight w:val="yellow"/>
          <w:lang w:eastAsia="ko-KR"/>
        </w:rPr>
        <w:t>lPic is set equal to RefPicList0[ collocated_ref_idx ].</w:t>
      </w:r>
    </w:p>
    <w:p w:rsidR="00015D31" w:rsidRPr="00943A5F"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jc w:val="both"/>
        <w:rPr>
          <w:noProof/>
          <w:lang w:eastAsia="ko-KR"/>
        </w:rPr>
      </w:pPr>
      <w:r w:rsidRPr="00943A5F">
        <w:rPr>
          <w:noProof/>
          <w:lang w:eastAsia="ko-KR"/>
        </w:rPr>
        <w:lastRenderedPageBreak/>
        <w:t xml:space="preserve">The </w:t>
      </w:r>
      <w:r w:rsidRPr="00063F9E">
        <w:rPr>
          <w:noProof/>
          <w:lang w:eastAsia="ko-KR"/>
        </w:rPr>
        <w:t>bottom right collocated motion vector</w:t>
      </w:r>
      <w:r w:rsidRPr="00943A5F">
        <w:rPr>
          <w:noProof/>
          <w:lang w:eastAsia="ko-KR"/>
        </w:rPr>
        <w:t xml:space="preserve"> is derived as follows</w:t>
      </w:r>
      <w:r>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x</w:t>
      </w:r>
      <w:r>
        <w:rPr>
          <w:noProof/>
          <w:lang w:eastAsia="ko-KR"/>
        </w:rPr>
        <w:t>ColBr</w:t>
      </w:r>
      <w:r w:rsidRPr="00943A5F">
        <w:rPr>
          <w:noProof/>
          <w:lang w:eastAsia="ko-KR"/>
        </w:rPr>
        <w:t> = xP</w:t>
      </w:r>
      <w:r>
        <w:rPr>
          <w:noProof/>
          <w:lang w:eastAsia="ko-KR"/>
        </w:rPr>
        <w:t>b</w:t>
      </w:r>
      <w:r w:rsidRPr="00943A5F">
        <w:rPr>
          <w:noProof/>
          <w:lang w:eastAsia="ko-KR"/>
        </w:rPr>
        <w:t> + nPbW</w:t>
      </w:r>
      <w:r w:rsidRPr="00943A5F">
        <w:rPr>
          <w:noProof/>
          <w:lang w:eastAsia="ko-KR"/>
        </w:rPr>
        <w:tab/>
        <w:t>(</w:t>
      </w:r>
      <w:r w:rsidR="00966468" w:rsidRPr="00943A5F">
        <w:rPr>
          <w:noProof/>
          <w:lang w:eastAsia="ko-KR"/>
        </w:rPr>
        <w:fldChar w:fldCharType="begin" w:fldLock="1"/>
      </w:r>
      <w:r w:rsidRPr="00943A5F">
        <w:rPr>
          <w:noProof/>
          <w:lang w:eastAsia="ko-KR"/>
        </w:rPr>
        <w:instrText xml:space="preserve"> STYLEREF 1 \s </w:instrText>
      </w:r>
      <w:r w:rsidR="00966468" w:rsidRPr="00943A5F">
        <w:rPr>
          <w:noProof/>
          <w:lang w:eastAsia="ko-KR"/>
        </w:rPr>
        <w:fldChar w:fldCharType="separate"/>
      </w:r>
      <w:r>
        <w:rPr>
          <w:noProof/>
          <w:lang w:eastAsia="ko-KR"/>
        </w:rPr>
        <w:t>8</w:t>
      </w:r>
      <w:r w:rsidR="00966468" w:rsidRPr="00943A5F">
        <w:rPr>
          <w:noProof/>
          <w:lang w:eastAsia="ko-KR"/>
        </w:rPr>
        <w:fldChar w:fldCharType="end"/>
      </w:r>
      <w:r w:rsidRPr="00943A5F">
        <w:rPr>
          <w:noProof/>
          <w:lang w:eastAsia="ko-KR"/>
        </w:rPr>
        <w:noBreakHyphen/>
      </w:r>
      <w:r w:rsidR="00966468" w:rsidRPr="00943A5F">
        <w:rPr>
          <w:noProof/>
          <w:lang w:eastAsia="ko-KR"/>
        </w:rPr>
        <w:fldChar w:fldCharType="begin" w:fldLock="1"/>
      </w:r>
      <w:r w:rsidRPr="00943A5F">
        <w:rPr>
          <w:noProof/>
          <w:lang w:eastAsia="ko-KR"/>
        </w:rPr>
        <w:instrText xml:space="preserve"> SEQ Equation \* ARABIC \s 1 </w:instrText>
      </w:r>
      <w:r w:rsidR="00966468" w:rsidRPr="00943A5F">
        <w:rPr>
          <w:noProof/>
          <w:lang w:eastAsia="ko-KR"/>
        </w:rPr>
        <w:fldChar w:fldCharType="separate"/>
      </w:r>
      <w:r>
        <w:rPr>
          <w:noProof/>
          <w:lang w:eastAsia="ko-KR"/>
        </w:rPr>
        <w:t>173</w:t>
      </w:r>
      <w:r w:rsidR="00966468" w:rsidRPr="00943A5F">
        <w:rPr>
          <w:noProof/>
          <w:lang w:eastAsia="ko-KR"/>
        </w:rPr>
        <w:fldChar w:fldCharType="end"/>
      </w:r>
      <w:r w:rsidRPr="00943A5F">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y</w:t>
      </w:r>
      <w:r>
        <w:rPr>
          <w:noProof/>
          <w:lang w:eastAsia="ko-KR"/>
        </w:rPr>
        <w:t>ColBr</w:t>
      </w:r>
      <w:r w:rsidRPr="00943A5F">
        <w:rPr>
          <w:noProof/>
          <w:lang w:eastAsia="ko-KR"/>
        </w:rPr>
        <w:t> = yP</w:t>
      </w:r>
      <w:r>
        <w:rPr>
          <w:noProof/>
          <w:lang w:eastAsia="ko-KR"/>
        </w:rPr>
        <w:t>b</w:t>
      </w:r>
      <w:r w:rsidRPr="00943A5F">
        <w:rPr>
          <w:noProof/>
          <w:lang w:eastAsia="ko-KR"/>
        </w:rPr>
        <w:t> + nPbH</w:t>
      </w:r>
      <w:r w:rsidRPr="00943A5F">
        <w:rPr>
          <w:noProof/>
          <w:lang w:eastAsia="ko-KR"/>
        </w:rPr>
        <w:tab/>
        <w:t>(</w:t>
      </w:r>
      <w:r w:rsidR="00966468" w:rsidRPr="00943A5F">
        <w:rPr>
          <w:noProof/>
          <w:lang w:eastAsia="ko-KR"/>
        </w:rPr>
        <w:fldChar w:fldCharType="begin" w:fldLock="1"/>
      </w:r>
      <w:r w:rsidRPr="00943A5F">
        <w:rPr>
          <w:noProof/>
          <w:lang w:eastAsia="ko-KR"/>
        </w:rPr>
        <w:instrText xml:space="preserve"> STYLEREF 1 \s </w:instrText>
      </w:r>
      <w:r w:rsidR="00966468" w:rsidRPr="00943A5F">
        <w:rPr>
          <w:noProof/>
          <w:lang w:eastAsia="ko-KR"/>
        </w:rPr>
        <w:fldChar w:fldCharType="separate"/>
      </w:r>
      <w:r>
        <w:rPr>
          <w:noProof/>
          <w:lang w:eastAsia="ko-KR"/>
        </w:rPr>
        <w:t>8</w:t>
      </w:r>
      <w:r w:rsidR="00966468" w:rsidRPr="00943A5F">
        <w:rPr>
          <w:noProof/>
          <w:lang w:eastAsia="ko-KR"/>
        </w:rPr>
        <w:fldChar w:fldCharType="end"/>
      </w:r>
      <w:r w:rsidRPr="00943A5F">
        <w:rPr>
          <w:noProof/>
          <w:lang w:eastAsia="ko-KR"/>
        </w:rPr>
        <w:noBreakHyphen/>
      </w:r>
      <w:r w:rsidR="00966468" w:rsidRPr="00943A5F">
        <w:rPr>
          <w:noProof/>
          <w:lang w:eastAsia="ko-KR"/>
        </w:rPr>
        <w:fldChar w:fldCharType="begin" w:fldLock="1"/>
      </w:r>
      <w:r w:rsidRPr="00943A5F">
        <w:rPr>
          <w:noProof/>
          <w:lang w:eastAsia="ko-KR"/>
        </w:rPr>
        <w:instrText xml:space="preserve"> SEQ Equation \* ARABIC \s 1 </w:instrText>
      </w:r>
      <w:r w:rsidR="00966468" w:rsidRPr="00943A5F">
        <w:rPr>
          <w:noProof/>
          <w:lang w:eastAsia="ko-KR"/>
        </w:rPr>
        <w:fldChar w:fldCharType="separate"/>
      </w:r>
      <w:r>
        <w:rPr>
          <w:noProof/>
          <w:lang w:eastAsia="ko-KR"/>
        </w:rPr>
        <w:t>174</w:t>
      </w:r>
      <w:r w:rsidR="00966468" w:rsidRPr="00943A5F">
        <w:rPr>
          <w:noProof/>
          <w:lang w:eastAsia="ko-KR"/>
        </w:rPr>
        <w:fldChar w:fldCharType="end"/>
      </w:r>
      <w:r w:rsidRPr="00943A5F">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If yP</w:t>
      </w:r>
      <w:r>
        <w:rPr>
          <w:noProof/>
          <w:lang w:eastAsia="ko-KR"/>
        </w:rPr>
        <w:t>b  </w:t>
      </w:r>
      <w:r w:rsidRPr="00943A5F">
        <w:rPr>
          <w:noProof/>
          <w:lang w:eastAsia="ko-KR"/>
        </w:rPr>
        <w:t>&gt;&gt;</w:t>
      </w:r>
      <w:r>
        <w:rPr>
          <w:noProof/>
          <w:lang w:eastAsia="ko-KR"/>
        </w:rPr>
        <w:t>  CtbLog2SizeY</w:t>
      </w:r>
      <w:r w:rsidRPr="00943A5F">
        <w:rPr>
          <w:noProof/>
          <w:lang w:eastAsia="ko-KR"/>
        </w:rPr>
        <w:t xml:space="preserve"> is equal to y</w:t>
      </w:r>
      <w:r>
        <w:rPr>
          <w:noProof/>
          <w:lang w:eastAsia="ko-KR"/>
        </w:rPr>
        <w:t>ColBr  </w:t>
      </w:r>
      <w:r w:rsidRPr="00943A5F">
        <w:rPr>
          <w:noProof/>
          <w:lang w:eastAsia="ko-KR"/>
        </w:rPr>
        <w:t>&gt;&gt;</w:t>
      </w:r>
      <w:r>
        <w:rPr>
          <w:noProof/>
          <w:lang w:eastAsia="ko-KR"/>
        </w:rPr>
        <w:t>  CtbLog2SizeY, yColBr</w:t>
      </w:r>
      <w:r w:rsidRPr="00AA5C46">
        <w:rPr>
          <w:noProof/>
          <w:lang w:eastAsia="ko-KR"/>
        </w:rPr>
        <w:t xml:space="preserve"> is less than pic_</w:t>
      </w:r>
      <w:r>
        <w:rPr>
          <w:noProof/>
          <w:lang w:eastAsia="ko-KR"/>
        </w:rPr>
        <w:t>height</w:t>
      </w:r>
      <w:r w:rsidRPr="00AA5C46">
        <w:rPr>
          <w:noProof/>
          <w:lang w:eastAsia="ko-KR"/>
        </w:rPr>
        <w:t>_in_luma_samples</w:t>
      </w:r>
      <w:r w:rsidRPr="00943A5F">
        <w:rPr>
          <w:noProof/>
          <w:lang w:eastAsia="ko-KR"/>
        </w:rPr>
        <w:t xml:space="preserve">, </w:t>
      </w:r>
      <w:r w:rsidRPr="00AA5C46">
        <w:rPr>
          <w:noProof/>
          <w:lang w:eastAsia="ko-KR"/>
        </w:rPr>
        <w:t>and x</w:t>
      </w:r>
      <w:r>
        <w:rPr>
          <w:noProof/>
          <w:lang w:eastAsia="ko-KR"/>
        </w:rPr>
        <w:t>ColBr</w:t>
      </w:r>
      <w:r w:rsidRPr="00AA5C46">
        <w:rPr>
          <w:noProof/>
          <w:lang w:eastAsia="ko-KR"/>
        </w:rPr>
        <w:t xml:space="preserve"> is less than pic_width_in_luma_samples, the </w:t>
      </w:r>
      <w:r>
        <w:rPr>
          <w:noProof/>
          <w:lang w:eastAsia="ko-KR"/>
        </w:rPr>
        <w:t>following applies:</w:t>
      </w:r>
    </w:p>
    <w:p w:rsidR="00015D31" w:rsidRPr="00943A5F"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T</w:t>
      </w:r>
      <w:r w:rsidRPr="00943A5F">
        <w:rPr>
          <w:noProof/>
          <w:lang w:eastAsia="ko-KR"/>
        </w:rPr>
        <w:t xml:space="preserve">he variable colPb </w:t>
      </w:r>
      <w:r>
        <w:rPr>
          <w:noProof/>
          <w:lang w:eastAsia="ko-KR"/>
        </w:rPr>
        <w:t>specifies</w:t>
      </w:r>
      <w:r w:rsidRPr="00943A5F">
        <w:rPr>
          <w:noProof/>
          <w:lang w:eastAsia="ko-KR"/>
        </w:rPr>
        <w:t xml:space="preserve"> the luma prediction block covering the modified location given by ( ( x</w:t>
      </w:r>
      <w:r>
        <w:rPr>
          <w:noProof/>
          <w:lang w:eastAsia="ko-KR"/>
        </w:rPr>
        <w:t>ColBr</w:t>
      </w:r>
      <w:r w:rsidRPr="00943A5F">
        <w:rPr>
          <w:noProof/>
          <w:lang w:eastAsia="ko-KR"/>
        </w:rPr>
        <w:t>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&lt;&lt;  </w:t>
      </w:r>
      <w:r w:rsidRPr="00943A5F">
        <w:rPr>
          <w:noProof/>
          <w:lang w:eastAsia="ko-KR"/>
        </w:rPr>
        <w:t>4, ( y</w:t>
      </w:r>
      <w:r>
        <w:rPr>
          <w:noProof/>
          <w:lang w:eastAsia="ko-KR"/>
        </w:rPr>
        <w:t>ColBr</w:t>
      </w:r>
      <w:r w:rsidRPr="00943A5F">
        <w:rPr>
          <w:noProof/>
          <w:lang w:eastAsia="ko-KR"/>
        </w:rPr>
        <w:t>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w:t>
      </w:r>
      <w:r w:rsidRPr="00943A5F">
        <w:rPr>
          <w:noProof/>
          <w:lang w:eastAsia="ko-KR"/>
        </w:rPr>
        <w:t> &lt;&lt;</w:t>
      </w:r>
      <w:r>
        <w:rPr>
          <w:noProof/>
          <w:lang w:eastAsia="ko-KR"/>
        </w:rPr>
        <w:t> </w:t>
      </w:r>
      <w:r w:rsidRPr="00943A5F">
        <w:rPr>
          <w:noProof/>
          <w:lang w:eastAsia="ko-KR"/>
        </w:rPr>
        <w:t xml:space="preserve"> 4 ) inside the </w:t>
      </w:r>
      <w:r>
        <w:rPr>
          <w:noProof/>
          <w:lang w:eastAsia="ko-KR"/>
        </w:rPr>
        <w:t xml:space="preserve">collocated picture specified by </w:t>
      </w:r>
      <w:r w:rsidRPr="00943A5F">
        <w:rPr>
          <w:noProof/>
          <w:lang w:eastAsia="ko-KR"/>
        </w:rPr>
        <w:t>colPic.</w:t>
      </w:r>
    </w:p>
    <w:p w:rsidR="00015D31"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 xml:space="preserve">The luma location </w:t>
      </w:r>
      <w:r w:rsidRPr="00C00CB8">
        <w:rPr>
          <w:noProof/>
          <w:lang w:eastAsia="ko-KR"/>
        </w:rPr>
        <w:t>( xCol</w:t>
      </w:r>
      <w:r>
        <w:rPr>
          <w:noProof/>
          <w:lang w:eastAsia="ko-KR"/>
        </w:rPr>
        <w:t>Pb</w:t>
      </w:r>
      <w:r w:rsidRPr="00C00CB8">
        <w:rPr>
          <w:noProof/>
          <w:lang w:eastAsia="ko-KR"/>
        </w:rPr>
        <w:t>, yCol</w:t>
      </w:r>
      <w:r>
        <w:rPr>
          <w:noProof/>
          <w:lang w:eastAsia="ko-KR"/>
        </w:rPr>
        <w:t>Pb</w:t>
      </w:r>
      <w:r w:rsidRPr="00C00CB8">
        <w:rPr>
          <w:noProof/>
          <w:lang w:eastAsia="ko-KR"/>
        </w:rPr>
        <w:t xml:space="preserve"> ) is set equal to the top-left sample of the </w:t>
      </w:r>
      <w:r>
        <w:rPr>
          <w:noProof/>
          <w:lang w:eastAsia="ko-KR"/>
        </w:rPr>
        <w:t xml:space="preserve">collocated luma prediction block specified by </w:t>
      </w:r>
      <w:r w:rsidRPr="00C00CB8">
        <w:rPr>
          <w:noProof/>
          <w:lang w:eastAsia="ko-KR"/>
        </w:rPr>
        <w:t xml:space="preserve">colPb relative to the top-left luma sample of the </w:t>
      </w:r>
      <w:r>
        <w:rPr>
          <w:noProof/>
          <w:lang w:eastAsia="ko-KR"/>
        </w:rPr>
        <w:t xml:space="preserve">collocated picture specified by </w:t>
      </w:r>
      <w:r w:rsidRPr="00C00CB8">
        <w:rPr>
          <w:noProof/>
          <w:lang w:eastAsia="ko-KR"/>
        </w:rPr>
        <w:t>colPic</w:t>
      </w:r>
      <w:r>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620"/>
          <w:tab w:val="left" w:pos="1985"/>
        </w:tabs>
        <w:ind w:left="1620" w:hanging="360"/>
        <w:jc w:val="both"/>
        <w:rPr>
          <w:noProof/>
          <w:lang w:eastAsia="ko-KR"/>
        </w:rPr>
      </w:pPr>
      <w:r>
        <w:rPr>
          <w:noProof/>
          <w:lang w:eastAsia="ko-KR"/>
        </w:rPr>
        <w:t>T</w:t>
      </w:r>
      <w:r w:rsidRPr="00C00CB8">
        <w:rPr>
          <w:noProof/>
          <w:lang w:eastAsia="ko-KR"/>
        </w:rPr>
        <w:t xml:space="preserve">he derivation process for collocated motion vectors </w:t>
      </w:r>
      <w:r>
        <w:rPr>
          <w:noProof/>
          <w:lang w:eastAsia="ko-KR"/>
        </w:rPr>
        <w:t xml:space="preserve">as specified </w:t>
      </w:r>
      <w:r w:rsidRPr="00C00CB8">
        <w:rPr>
          <w:noProof/>
          <w:lang w:eastAsia="ko-KR"/>
        </w:rPr>
        <w:t>in subclause</w:t>
      </w:r>
      <w:r>
        <w:rPr>
          <w:noProof/>
          <w:lang w:eastAsia="ko-KR"/>
        </w:rPr>
        <w:t> </w:t>
      </w:r>
      <w:r w:rsidR="00966468">
        <w:rPr>
          <w:noProof/>
          <w:lang w:eastAsia="ko-KR"/>
        </w:rPr>
        <w:fldChar w:fldCharType="begin" w:fldLock="1"/>
      </w:r>
      <w:r>
        <w:rPr>
          <w:noProof/>
          <w:lang w:eastAsia="ko-KR"/>
        </w:rPr>
        <w:instrText xml:space="preserve"> REF _Ref342330774 \r \h </w:instrText>
      </w:r>
      <w:r w:rsidR="00966468">
        <w:rPr>
          <w:noProof/>
          <w:lang w:eastAsia="ko-KR"/>
        </w:rPr>
      </w:r>
      <w:r w:rsidR="00966468">
        <w:rPr>
          <w:noProof/>
          <w:lang w:eastAsia="ko-KR"/>
        </w:rPr>
        <w:fldChar w:fldCharType="separate"/>
      </w:r>
      <w:r>
        <w:rPr>
          <w:noProof/>
          <w:lang w:eastAsia="ko-KR"/>
        </w:rPr>
        <w:t>8.5.3.2.8</w:t>
      </w:r>
      <w:r w:rsidR="00966468">
        <w:rPr>
          <w:noProof/>
          <w:lang w:eastAsia="ko-KR"/>
        </w:rPr>
        <w:fldChar w:fldCharType="end"/>
      </w:r>
      <w:r w:rsidRPr="00C00CB8">
        <w:rPr>
          <w:noProof/>
          <w:lang w:eastAsia="ko-KR"/>
        </w:rPr>
        <w:t xml:space="preserve"> is invoked </w:t>
      </w:r>
      <w:r>
        <w:rPr>
          <w:noProof/>
          <w:lang w:eastAsia="ko-KR"/>
        </w:rPr>
        <w:t>with currPb, colPic, colPb, ( xColPb, </w:t>
      </w:r>
      <w:r w:rsidRPr="00C00CB8">
        <w:rPr>
          <w:noProof/>
          <w:lang w:eastAsia="ko-KR"/>
        </w:rPr>
        <w:t>yCol</w:t>
      </w:r>
      <w:r>
        <w:rPr>
          <w:noProof/>
          <w:lang w:eastAsia="ko-KR"/>
        </w:rPr>
        <w:t>Pb </w:t>
      </w:r>
      <w:r w:rsidRPr="00C00CB8">
        <w:rPr>
          <w:noProof/>
          <w:lang w:eastAsia="ko-KR"/>
        </w:rPr>
        <w:t>)</w:t>
      </w:r>
      <w:r>
        <w:rPr>
          <w:noProof/>
          <w:lang w:eastAsia="ko-KR"/>
        </w:rPr>
        <w:t>, and refIdxLX</w:t>
      </w:r>
      <w:r w:rsidRPr="00C00CB8">
        <w:rPr>
          <w:noProof/>
          <w:lang w:eastAsia="ko-KR"/>
        </w:rPr>
        <w:t xml:space="preserve"> as inputs</w:t>
      </w:r>
      <w:r>
        <w:rPr>
          <w:noProof/>
          <w:lang w:eastAsia="ko-KR"/>
        </w:rPr>
        <w:t>,</w:t>
      </w:r>
      <w:r w:rsidRPr="00C00CB8">
        <w:rPr>
          <w:noProof/>
          <w:lang w:eastAsia="ko-KR"/>
        </w:rPr>
        <w:t xml:space="preserve"> and the output </w:t>
      </w:r>
      <w:r>
        <w:rPr>
          <w:noProof/>
          <w:lang w:eastAsia="ko-KR"/>
        </w:rPr>
        <w:t>is</w:t>
      </w:r>
      <w:r w:rsidRPr="00C00CB8">
        <w:rPr>
          <w:noProof/>
          <w:lang w:eastAsia="ko-KR"/>
        </w:rPr>
        <w:t xml:space="preserve"> </w:t>
      </w:r>
      <w:r>
        <w:rPr>
          <w:noProof/>
          <w:lang w:eastAsia="ko-KR"/>
        </w:rPr>
        <w:t xml:space="preserve">assigned to </w:t>
      </w:r>
      <w:r w:rsidRPr="00C00CB8">
        <w:rPr>
          <w:noProof/>
          <w:lang w:eastAsia="ko-KR"/>
        </w:rPr>
        <w:t>mvLXCol and availableFlagLXCol</w:t>
      </w:r>
      <w:r>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 xml:space="preserve">Otherwise, </w:t>
      </w:r>
      <w:r w:rsidRPr="00C00CB8">
        <w:rPr>
          <w:noProof/>
          <w:lang w:eastAsia="ko-KR"/>
        </w:rPr>
        <w:t>both components of mvLXCol are set equal to 0 and availableFlagLXCol is set equal to 0</w:t>
      </w:r>
      <w:r w:rsidRPr="00943A5F">
        <w:rPr>
          <w:noProof/>
          <w:lang w:eastAsia="ko-KR"/>
        </w:rPr>
        <w:t>.</w:t>
      </w:r>
    </w:p>
    <w:p w:rsidR="00015D31" w:rsidRPr="00943A5F" w:rsidRDefault="00015D31" w:rsidP="00015D31">
      <w:pPr>
        <w:numPr>
          <w:ilvl w:val="0"/>
          <w:numId w:val="20"/>
        </w:numPr>
        <w:tabs>
          <w:tab w:val="clear" w:pos="360"/>
          <w:tab w:val="clear" w:pos="720"/>
          <w:tab w:val="clear" w:pos="1080"/>
          <w:tab w:val="clear" w:pos="1440"/>
          <w:tab w:val="left" w:pos="810"/>
          <w:tab w:val="left" w:pos="1191"/>
          <w:tab w:val="left" w:pos="1588"/>
          <w:tab w:val="left" w:pos="1985"/>
        </w:tabs>
        <w:jc w:val="both"/>
        <w:rPr>
          <w:noProof/>
          <w:lang w:eastAsia="ko-KR"/>
        </w:rPr>
      </w:pPr>
      <w:r w:rsidRPr="00943A5F">
        <w:rPr>
          <w:noProof/>
          <w:lang w:eastAsia="ko-KR"/>
        </w:rPr>
        <w:t xml:space="preserve">When </w:t>
      </w:r>
      <w:r w:rsidRPr="008715D4">
        <w:rPr>
          <w:noProof/>
          <w:lang w:eastAsia="ko-KR"/>
        </w:rPr>
        <w:t xml:space="preserve">availableFlagLXCol is equal to 0, the central collocated motion vector is derived </w:t>
      </w:r>
      <w:r>
        <w:rPr>
          <w:noProof/>
          <w:lang w:eastAsia="ko-KR"/>
        </w:rPr>
        <w:t>as follows:</w:t>
      </w:r>
    </w:p>
    <w:p w:rsidR="00015D31" w:rsidRPr="00943A5F" w:rsidRDefault="00015D31" w:rsidP="00015D31">
      <w:pPr>
        <w:pStyle w:val="Equation"/>
        <w:tabs>
          <w:tab w:val="clear" w:pos="4849"/>
        </w:tabs>
        <w:ind w:left="1588"/>
        <w:rPr>
          <w:noProof/>
          <w:lang w:eastAsia="ko-KR"/>
        </w:rPr>
      </w:pPr>
      <w:r w:rsidRPr="00943A5F">
        <w:rPr>
          <w:noProof/>
          <w:lang w:eastAsia="ko-KR"/>
        </w:rPr>
        <w:t>x</w:t>
      </w:r>
      <w:r>
        <w:rPr>
          <w:noProof/>
          <w:lang w:eastAsia="ko-KR"/>
        </w:rPr>
        <w:t>Col</w:t>
      </w:r>
      <w:r w:rsidRPr="00943A5F">
        <w:rPr>
          <w:noProof/>
          <w:lang w:eastAsia="ko-KR"/>
        </w:rPr>
        <w:t>Ctr = xP</w:t>
      </w:r>
      <w:r>
        <w:rPr>
          <w:noProof/>
          <w:lang w:eastAsia="ko-KR"/>
        </w:rPr>
        <w:t>b</w:t>
      </w:r>
      <w:r w:rsidRPr="00943A5F">
        <w:rPr>
          <w:noProof/>
          <w:lang w:eastAsia="ko-KR"/>
        </w:rPr>
        <w:t> + ( nPbW </w:t>
      </w:r>
      <w:r>
        <w:rPr>
          <w:noProof/>
          <w:lang w:eastAsia="ko-KR"/>
        </w:rPr>
        <w:t> </w:t>
      </w:r>
      <w:r w:rsidRPr="00943A5F">
        <w:rPr>
          <w:noProof/>
          <w:lang w:eastAsia="ko-KR"/>
        </w:rPr>
        <w:t>&gt;&gt;</w:t>
      </w:r>
      <w:r>
        <w:rPr>
          <w:noProof/>
          <w:lang w:eastAsia="ko-KR"/>
        </w:rPr>
        <w:t> </w:t>
      </w:r>
      <w:r w:rsidRPr="00943A5F">
        <w:rPr>
          <w:noProof/>
          <w:lang w:eastAsia="ko-KR"/>
        </w:rPr>
        <w:t> 1 )</w:t>
      </w:r>
      <w:r w:rsidRPr="00943A5F">
        <w:rPr>
          <w:noProof/>
          <w:lang w:eastAsia="ko-KR"/>
        </w:rPr>
        <w:tab/>
        <w:t>(</w:t>
      </w:r>
      <w:r w:rsidR="00966468" w:rsidRPr="00943A5F">
        <w:rPr>
          <w:noProof/>
          <w:lang w:eastAsia="ko-KR"/>
        </w:rPr>
        <w:fldChar w:fldCharType="begin" w:fldLock="1"/>
      </w:r>
      <w:r w:rsidRPr="00943A5F">
        <w:rPr>
          <w:noProof/>
          <w:lang w:eastAsia="ko-KR"/>
        </w:rPr>
        <w:instrText xml:space="preserve"> STYLEREF 1 \s </w:instrText>
      </w:r>
      <w:r w:rsidR="00966468" w:rsidRPr="00943A5F">
        <w:rPr>
          <w:noProof/>
          <w:lang w:eastAsia="ko-KR"/>
        </w:rPr>
        <w:fldChar w:fldCharType="separate"/>
      </w:r>
      <w:r>
        <w:rPr>
          <w:noProof/>
          <w:lang w:eastAsia="ko-KR"/>
        </w:rPr>
        <w:t>8</w:t>
      </w:r>
      <w:r w:rsidR="00966468" w:rsidRPr="00943A5F">
        <w:rPr>
          <w:noProof/>
          <w:lang w:eastAsia="ko-KR"/>
        </w:rPr>
        <w:fldChar w:fldCharType="end"/>
      </w:r>
      <w:r w:rsidRPr="00943A5F">
        <w:rPr>
          <w:noProof/>
          <w:lang w:eastAsia="ko-KR"/>
        </w:rPr>
        <w:noBreakHyphen/>
      </w:r>
      <w:r w:rsidR="00966468" w:rsidRPr="00943A5F">
        <w:rPr>
          <w:noProof/>
          <w:lang w:eastAsia="ko-KR"/>
        </w:rPr>
        <w:fldChar w:fldCharType="begin" w:fldLock="1"/>
      </w:r>
      <w:r w:rsidRPr="00943A5F">
        <w:rPr>
          <w:noProof/>
          <w:lang w:eastAsia="ko-KR"/>
        </w:rPr>
        <w:instrText xml:space="preserve"> SEQ Equation \* ARABIC \s 1 </w:instrText>
      </w:r>
      <w:r w:rsidR="00966468" w:rsidRPr="00943A5F">
        <w:rPr>
          <w:noProof/>
          <w:lang w:eastAsia="ko-KR"/>
        </w:rPr>
        <w:fldChar w:fldCharType="separate"/>
      </w:r>
      <w:r>
        <w:rPr>
          <w:noProof/>
          <w:lang w:eastAsia="ko-KR"/>
        </w:rPr>
        <w:t>175</w:t>
      </w:r>
      <w:r w:rsidR="00966468" w:rsidRPr="00943A5F">
        <w:rPr>
          <w:noProof/>
          <w:lang w:eastAsia="ko-KR"/>
        </w:rPr>
        <w:fldChar w:fldCharType="end"/>
      </w:r>
      <w:r w:rsidRPr="00943A5F">
        <w:rPr>
          <w:noProof/>
          <w:lang w:eastAsia="ko-KR"/>
        </w:rPr>
        <w:t>)</w:t>
      </w:r>
    </w:p>
    <w:p w:rsidR="00015D31" w:rsidRPr="00943A5F" w:rsidRDefault="00015D31" w:rsidP="00015D31">
      <w:pPr>
        <w:pStyle w:val="Equation"/>
        <w:tabs>
          <w:tab w:val="clear" w:pos="4849"/>
        </w:tabs>
        <w:ind w:left="1588"/>
        <w:rPr>
          <w:noProof/>
          <w:lang w:eastAsia="ko-KR"/>
        </w:rPr>
      </w:pPr>
      <w:r w:rsidRPr="00943A5F">
        <w:rPr>
          <w:noProof/>
          <w:lang w:eastAsia="ko-KR"/>
        </w:rPr>
        <w:t>y</w:t>
      </w:r>
      <w:r>
        <w:rPr>
          <w:noProof/>
          <w:lang w:eastAsia="ko-KR"/>
        </w:rPr>
        <w:t>Col</w:t>
      </w:r>
      <w:r w:rsidRPr="00943A5F">
        <w:rPr>
          <w:noProof/>
          <w:lang w:eastAsia="ko-KR"/>
        </w:rPr>
        <w:t>Ctr = yP</w:t>
      </w:r>
      <w:r>
        <w:rPr>
          <w:noProof/>
          <w:lang w:eastAsia="ko-KR"/>
        </w:rPr>
        <w:t>b</w:t>
      </w:r>
      <w:r w:rsidRPr="00943A5F">
        <w:rPr>
          <w:noProof/>
          <w:lang w:eastAsia="ko-KR"/>
        </w:rPr>
        <w:t> + ( nPbH </w:t>
      </w:r>
      <w:r>
        <w:rPr>
          <w:noProof/>
          <w:lang w:eastAsia="ko-KR"/>
        </w:rPr>
        <w:t> </w:t>
      </w:r>
      <w:r w:rsidRPr="00943A5F">
        <w:rPr>
          <w:noProof/>
          <w:lang w:eastAsia="ko-KR"/>
        </w:rPr>
        <w:t>&gt;&gt;</w:t>
      </w:r>
      <w:r>
        <w:rPr>
          <w:noProof/>
          <w:lang w:eastAsia="ko-KR"/>
        </w:rPr>
        <w:t> </w:t>
      </w:r>
      <w:r w:rsidRPr="00943A5F">
        <w:rPr>
          <w:noProof/>
          <w:lang w:eastAsia="ko-KR"/>
        </w:rPr>
        <w:t> 1 )</w:t>
      </w:r>
      <w:r w:rsidRPr="00943A5F">
        <w:rPr>
          <w:noProof/>
          <w:lang w:eastAsia="ko-KR"/>
        </w:rPr>
        <w:tab/>
        <w:t>(</w:t>
      </w:r>
      <w:r w:rsidR="00966468" w:rsidRPr="00943A5F">
        <w:rPr>
          <w:noProof/>
          <w:lang w:eastAsia="ko-KR"/>
        </w:rPr>
        <w:fldChar w:fldCharType="begin" w:fldLock="1"/>
      </w:r>
      <w:r w:rsidRPr="00943A5F">
        <w:rPr>
          <w:noProof/>
          <w:lang w:eastAsia="ko-KR"/>
        </w:rPr>
        <w:instrText xml:space="preserve"> STYLEREF 1 \s </w:instrText>
      </w:r>
      <w:r w:rsidR="00966468" w:rsidRPr="00943A5F">
        <w:rPr>
          <w:noProof/>
          <w:lang w:eastAsia="ko-KR"/>
        </w:rPr>
        <w:fldChar w:fldCharType="separate"/>
      </w:r>
      <w:r>
        <w:rPr>
          <w:noProof/>
          <w:lang w:eastAsia="ko-KR"/>
        </w:rPr>
        <w:t>8</w:t>
      </w:r>
      <w:r w:rsidR="00966468" w:rsidRPr="00943A5F">
        <w:rPr>
          <w:noProof/>
          <w:lang w:eastAsia="ko-KR"/>
        </w:rPr>
        <w:fldChar w:fldCharType="end"/>
      </w:r>
      <w:r w:rsidRPr="00943A5F">
        <w:rPr>
          <w:noProof/>
          <w:lang w:eastAsia="ko-KR"/>
        </w:rPr>
        <w:noBreakHyphen/>
      </w:r>
      <w:r w:rsidR="00966468" w:rsidRPr="00943A5F">
        <w:rPr>
          <w:noProof/>
          <w:lang w:eastAsia="ko-KR"/>
        </w:rPr>
        <w:fldChar w:fldCharType="begin" w:fldLock="1"/>
      </w:r>
      <w:r w:rsidRPr="00943A5F">
        <w:rPr>
          <w:noProof/>
          <w:lang w:eastAsia="ko-KR"/>
        </w:rPr>
        <w:instrText xml:space="preserve"> SEQ Equation \* ARABIC \s 1 </w:instrText>
      </w:r>
      <w:r w:rsidR="00966468" w:rsidRPr="00943A5F">
        <w:rPr>
          <w:noProof/>
          <w:lang w:eastAsia="ko-KR"/>
        </w:rPr>
        <w:fldChar w:fldCharType="separate"/>
      </w:r>
      <w:r>
        <w:rPr>
          <w:noProof/>
          <w:lang w:eastAsia="ko-KR"/>
        </w:rPr>
        <w:t>176</w:t>
      </w:r>
      <w:r w:rsidR="00966468" w:rsidRPr="00943A5F">
        <w:rPr>
          <w:noProof/>
          <w:lang w:eastAsia="ko-KR"/>
        </w:rPr>
        <w:fldChar w:fldCharType="end"/>
      </w:r>
      <w:r w:rsidRPr="00943A5F">
        <w:rPr>
          <w:noProof/>
          <w:lang w:eastAsia="ko-KR"/>
        </w:rPr>
        <w:t>)</w:t>
      </w:r>
    </w:p>
    <w:p w:rsidR="00015D31" w:rsidRPr="00943A5F"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sidRPr="00943A5F">
        <w:rPr>
          <w:noProof/>
          <w:lang w:eastAsia="ko-KR"/>
        </w:rPr>
        <w:t xml:space="preserve">The variable colPb </w:t>
      </w:r>
      <w:r>
        <w:rPr>
          <w:noProof/>
          <w:lang w:eastAsia="ko-KR"/>
        </w:rPr>
        <w:t>specifies</w:t>
      </w:r>
      <w:r w:rsidRPr="00943A5F">
        <w:rPr>
          <w:noProof/>
          <w:lang w:eastAsia="ko-KR"/>
        </w:rPr>
        <w:t xml:space="preserve"> the luma prediction block covering the modified location given by ( ( x</w:t>
      </w:r>
      <w:r>
        <w:rPr>
          <w:noProof/>
          <w:lang w:eastAsia="ko-KR"/>
        </w:rPr>
        <w:t>Col</w:t>
      </w:r>
      <w:r w:rsidRPr="00943A5F">
        <w:rPr>
          <w:noProof/>
          <w:lang w:eastAsia="ko-KR"/>
        </w:rPr>
        <w:t>Ctr </w:t>
      </w:r>
      <w:r>
        <w:rPr>
          <w:noProof/>
          <w:lang w:eastAsia="ko-KR"/>
        </w:rPr>
        <w:t> </w:t>
      </w:r>
      <w:r w:rsidRPr="00943A5F">
        <w:rPr>
          <w:noProof/>
          <w:lang w:eastAsia="ko-KR"/>
        </w:rPr>
        <w:t>&gt;&gt;</w:t>
      </w:r>
      <w:r>
        <w:rPr>
          <w:noProof/>
          <w:lang w:eastAsia="ko-KR"/>
        </w:rPr>
        <w:t> </w:t>
      </w:r>
      <w:r w:rsidRPr="00943A5F">
        <w:rPr>
          <w:noProof/>
          <w:lang w:eastAsia="ko-KR"/>
        </w:rPr>
        <w:t> 4 )</w:t>
      </w:r>
      <w:r>
        <w:rPr>
          <w:noProof/>
          <w:lang w:eastAsia="ko-KR"/>
        </w:rPr>
        <w:t> </w:t>
      </w:r>
      <w:r w:rsidRPr="00943A5F">
        <w:rPr>
          <w:noProof/>
          <w:lang w:eastAsia="ko-KR"/>
        </w:rPr>
        <w:t> &lt;&lt;</w:t>
      </w:r>
      <w:r>
        <w:rPr>
          <w:noProof/>
          <w:lang w:eastAsia="ko-KR"/>
        </w:rPr>
        <w:t> </w:t>
      </w:r>
      <w:r w:rsidRPr="00943A5F">
        <w:rPr>
          <w:noProof/>
          <w:lang w:eastAsia="ko-KR"/>
        </w:rPr>
        <w:t> 4, ( y</w:t>
      </w:r>
      <w:r>
        <w:rPr>
          <w:noProof/>
          <w:lang w:eastAsia="ko-KR"/>
        </w:rPr>
        <w:t>Col</w:t>
      </w:r>
      <w:r w:rsidRPr="00943A5F">
        <w:rPr>
          <w:noProof/>
          <w:lang w:eastAsia="ko-KR"/>
        </w:rPr>
        <w:t>Ctr</w:t>
      </w:r>
      <w:r>
        <w:rPr>
          <w:noProof/>
          <w:lang w:eastAsia="ko-KR"/>
        </w:rPr>
        <w:t> </w:t>
      </w:r>
      <w:r w:rsidRPr="00943A5F">
        <w:rPr>
          <w:noProof/>
          <w:lang w:eastAsia="ko-KR"/>
        </w:rPr>
        <w:t> &gt;&gt; </w:t>
      </w:r>
      <w:r>
        <w:rPr>
          <w:noProof/>
          <w:lang w:eastAsia="ko-KR"/>
        </w:rPr>
        <w:t> </w:t>
      </w:r>
      <w:r w:rsidRPr="00943A5F">
        <w:rPr>
          <w:noProof/>
          <w:lang w:eastAsia="ko-KR"/>
        </w:rPr>
        <w:t>4 )</w:t>
      </w:r>
      <w:r>
        <w:rPr>
          <w:noProof/>
          <w:lang w:eastAsia="ko-KR"/>
        </w:rPr>
        <w:t> </w:t>
      </w:r>
      <w:r w:rsidRPr="00943A5F">
        <w:rPr>
          <w:noProof/>
          <w:lang w:eastAsia="ko-KR"/>
        </w:rPr>
        <w:t> &lt;&lt;</w:t>
      </w:r>
      <w:r>
        <w:rPr>
          <w:noProof/>
          <w:lang w:eastAsia="ko-KR"/>
        </w:rPr>
        <w:t> </w:t>
      </w:r>
      <w:r w:rsidRPr="00943A5F">
        <w:rPr>
          <w:noProof/>
          <w:lang w:eastAsia="ko-KR"/>
        </w:rPr>
        <w:t> 4 ) inside the colPic.</w:t>
      </w:r>
    </w:p>
    <w:p w:rsidR="00015D31" w:rsidRDefault="00015D31" w:rsidP="00015D31">
      <w:pPr>
        <w:numPr>
          <w:ilvl w:val="0"/>
          <w:numId w:val="14"/>
        </w:numPr>
        <w:tabs>
          <w:tab w:val="clear" w:pos="360"/>
          <w:tab w:val="clear" w:pos="720"/>
          <w:tab w:val="clear" w:pos="805"/>
          <w:tab w:val="clear" w:pos="1080"/>
          <w:tab w:val="clear" w:pos="1440"/>
          <w:tab w:val="left" w:pos="1260"/>
          <w:tab w:val="left" w:pos="1588"/>
          <w:tab w:val="left" w:pos="1985"/>
        </w:tabs>
        <w:ind w:left="1260"/>
        <w:jc w:val="both"/>
        <w:rPr>
          <w:noProof/>
          <w:lang w:eastAsia="ko-KR"/>
        </w:rPr>
      </w:pPr>
      <w:r>
        <w:rPr>
          <w:noProof/>
          <w:lang w:eastAsia="ko-KR"/>
        </w:rPr>
        <w:t xml:space="preserve">The luma location </w:t>
      </w:r>
      <w:r w:rsidRPr="00C00CB8">
        <w:rPr>
          <w:noProof/>
          <w:lang w:eastAsia="ko-KR"/>
        </w:rPr>
        <w:t>( xCol</w:t>
      </w:r>
      <w:r>
        <w:rPr>
          <w:noProof/>
          <w:lang w:eastAsia="ko-KR"/>
        </w:rPr>
        <w:t>Pb</w:t>
      </w:r>
      <w:r w:rsidRPr="00C00CB8">
        <w:rPr>
          <w:noProof/>
          <w:lang w:eastAsia="ko-KR"/>
        </w:rPr>
        <w:t>, yCol</w:t>
      </w:r>
      <w:r>
        <w:rPr>
          <w:noProof/>
          <w:lang w:eastAsia="ko-KR"/>
        </w:rPr>
        <w:t>Pb</w:t>
      </w:r>
      <w:r w:rsidRPr="00C00CB8">
        <w:rPr>
          <w:noProof/>
          <w:lang w:eastAsia="ko-KR"/>
        </w:rPr>
        <w:t xml:space="preserve"> ) is set equal to the top-left sample </w:t>
      </w:r>
      <w:r>
        <w:rPr>
          <w:noProof/>
          <w:lang w:eastAsia="ko-KR"/>
        </w:rPr>
        <w:t xml:space="preserve">of the collocated luma prediction block specified by </w:t>
      </w:r>
      <w:r w:rsidRPr="00C00CB8">
        <w:rPr>
          <w:noProof/>
          <w:lang w:eastAsia="ko-KR"/>
        </w:rPr>
        <w:t xml:space="preserve">colPb relative to the top-left luma sample of the </w:t>
      </w:r>
      <w:r>
        <w:rPr>
          <w:noProof/>
          <w:lang w:eastAsia="ko-KR"/>
        </w:rPr>
        <w:t xml:space="preserve">collocated picture specified by </w:t>
      </w:r>
      <w:r w:rsidRPr="00C00CB8">
        <w:rPr>
          <w:noProof/>
          <w:lang w:eastAsia="ko-KR"/>
        </w:rPr>
        <w:t>colPic</w:t>
      </w:r>
      <w:r>
        <w:rPr>
          <w:noProof/>
          <w:lang w:eastAsia="ko-KR"/>
        </w:rPr>
        <w:t>.</w:t>
      </w:r>
    </w:p>
    <w:p w:rsidR="00015D31" w:rsidRPr="00587181" w:rsidRDefault="00015D31" w:rsidP="00015D31">
      <w:pPr>
        <w:pStyle w:val="ListParagraph"/>
        <w:keepNext/>
        <w:keepLines/>
        <w:tabs>
          <w:tab w:val="left" w:pos="794"/>
          <w:tab w:val="left" w:pos="1191"/>
          <w:tab w:val="left" w:pos="1588"/>
          <w:tab w:val="left" w:pos="1985"/>
        </w:tabs>
        <w:overflowPunct w:val="0"/>
        <w:autoSpaceDE w:val="0"/>
        <w:autoSpaceDN w:val="0"/>
        <w:adjustRightInd w:val="0"/>
        <w:spacing w:before="136" w:after="0" w:line="240" w:lineRule="auto"/>
        <w:ind w:left="0"/>
        <w:jc w:val="both"/>
        <w:textAlignment w:val="baseline"/>
        <w:rPr>
          <w:rFonts w:ascii="Times New Roman" w:eastAsia="Malgun Gothic" w:hAnsi="Times New Roman"/>
          <w:noProof/>
          <w:sz w:val="20"/>
          <w:szCs w:val="20"/>
          <w:lang w:val="en-GB"/>
        </w:rPr>
      </w:pPr>
      <w:r>
        <w:rPr>
          <w:noProof/>
          <w:lang w:eastAsia="ko-KR"/>
        </w:rPr>
        <w:t>T</w:t>
      </w:r>
      <w:r w:rsidRPr="00C00CB8">
        <w:rPr>
          <w:noProof/>
          <w:lang w:eastAsia="ko-KR"/>
        </w:rPr>
        <w:t xml:space="preserve">he derivation process for collocated motion vectors </w:t>
      </w:r>
      <w:r>
        <w:rPr>
          <w:noProof/>
          <w:lang w:eastAsia="ko-KR"/>
        </w:rPr>
        <w:t xml:space="preserve">as specified </w:t>
      </w:r>
      <w:r w:rsidRPr="00C00CB8">
        <w:rPr>
          <w:noProof/>
          <w:lang w:eastAsia="ko-KR"/>
        </w:rPr>
        <w:t>in subclause</w:t>
      </w:r>
      <w:r>
        <w:rPr>
          <w:noProof/>
          <w:lang w:eastAsia="ko-KR"/>
        </w:rPr>
        <w:t> </w:t>
      </w:r>
      <w:r w:rsidR="00966468">
        <w:rPr>
          <w:noProof/>
          <w:lang w:eastAsia="ko-KR"/>
        </w:rPr>
        <w:fldChar w:fldCharType="begin" w:fldLock="1"/>
      </w:r>
      <w:r>
        <w:rPr>
          <w:noProof/>
          <w:lang w:eastAsia="ko-KR"/>
        </w:rPr>
        <w:instrText xml:space="preserve"> REF _Ref342330774 \r \h </w:instrText>
      </w:r>
      <w:r w:rsidR="00966468">
        <w:rPr>
          <w:noProof/>
          <w:lang w:eastAsia="ko-KR"/>
        </w:rPr>
      </w:r>
      <w:r w:rsidR="00966468">
        <w:rPr>
          <w:noProof/>
          <w:lang w:eastAsia="ko-KR"/>
        </w:rPr>
        <w:fldChar w:fldCharType="separate"/>
      </w:r>
      <w:r>
        <w:rPr>
          <w:noProof/>
          <w:lang w:eastAsia="ko-KR"/>
        </w:rPr>
        <w:t>8.5.3.2.8</w:t>
      </w:r>
      <w:r w:rsidR="00966468">
        <w:rPr>
          <w:noProof/>
          <w:lang w:eastAsia="ko-KR"/>
        </w:rPr>
        <w:fldChar w:fldCharType="end"/>
      </w:r>
      <w:r w:rsidRPr="00C00CB8">
        <w:rPr>
          <w:noProof/>
          <w:lang w:eastAsia="ko-KR"/>
        </w:rPr>
        <w:t xml:space="preserve"> is invoked </w:t>
      </w:r>
      <w:r>
        <w:rPr>
          <w:noProof/>
          <w:lang w:eastAsia="ko-KR"/>
        </w:rPr>
        <w:t>with currPb, colPic,</w:t>
      </w:r>
      <w:r w:rsidRPr="00C00CB8">
        <w:rPr>
          <w:noProof/>
          <w:lang w:eastAsia="ko-KR"/>
        </w:rPr>
        <w:t xml:space="preserve"> colPb, </w:t>
      </w:r>
      <w:r>
        <w:rPr>
          <w:noProof/>
          <w:lang w:eastAsia="ko-KR"/>
        </w:rPr>
        <w:t>( xColPb, </w:t>
      </w:r>
      <w:r w:rsidRPr="00C00CB8">
        <w:rPr>
          <w:noProof/>
          <w:lang w:eastAsia="ko-KR"/>
        </w:rPr>
        <w:t>yCol</w:t>
      </w:r>
      <w:r>
        <w:rPr>
          <w:noProof/>
          <w:lang w:eastAsia="ko-KR"/>
        </w:rPr>
        <w:t>Pb </w:t>
      </w:r>
      <w:r w:rsidRPr="00C00CB8">
        <w:rPr>
          <w:noProof/>
          <w:lang w:eastAsia="ko-KR"/>
        </w:rPr>
        <w:t>)</w:t>
      </w:r>
      <w:r>
        <w:rPr>
          <w:noProof/>
          <w:lang w:eastAsia="ko-KR"/>
        </w:rPr>
        <w:t>, and refIdxLX</w:t>
      </w:r>
      <w:r w:rsidRPr="00C00CB8">
        <w:rPr>
          <w:noProof/>
          <w:lang w:eastAsia="ko-KR"/>
        </w:rPr>
        <w:t xml:space="preserve"> as inputs</w:t>
      </w:r>
      <w:r>
        <w:rPr>
          <w:noProof/>
          <w:lang w:eastAsia="ko-KR"/>
        </w:rPr>
        <w:t>,</w:t>
      </w:r>
      <w:r w:rsidRPr="00C00CB8">
        <w:rPr>
          <w:noProof/>
          <w:lang w:eastAsia="ko-KR"/>
        </w:rPr>
        <w:t xml:space="preserve"> and the output </w:t>
      </w:r>
      <w:r>
        <w:rPr>
          <w:noProof/>
          <w:lang w:eastAsia="ko-KR"/>
        </w:rPr>
        <w:t>is</w:t>
      </w:r>
      <w:r w:rsidRPr="00C00CB8">
        <w:rPr>
          <w:noProof/>
          <w:lang w:eastAsia="ko-KR"/>
        </w:rPr>
        <w:t xml:space="preserve"> </w:t>
      </w:r>
      <w:r>
        <w:rPr>
          <w:noProof/>
          <w:lang w:eastAsia="ko-KR"/>
        </w:rPr>
        <w:t xml:space="preserve">assigned to </w:t>
      </w:r>
      <w:r w:rsidRPr="00C00CB8">
        <w:rPr>
          <w:noProof/>
          <w:lang w:eastAsia="ko-KR"/>
        </w:rPr>
        <w:t>mvLXCol and availableFlagLXCol</w:t>
      </w:r>
      <w:r>
        <w:rPr>
          <w:noProof/>
          <w:lang w:eastAsia="ko-KR"/>
        </w:rPr>
        <w:t>.</w:t>
      </w:r>
    </w:p>
    <w:p w:rsidR="00D92C95" w:rsidRPr="00F153F1" w:rsidRDefault="00D92C95" w:rsidP="00D92C95">
      <w:pPr>
        <w:pStyle w:val="Heading3"/>
        <w:numPr>
          <w:ilvl w:val="0"/>
          <w:numId w:val="0"/>
        </w:numPr>
        <w:rPr>
          <w:noProof/>
          <w:lang w:val="en-GB"/>
        </w:rPr>
      </w:pPr>
      <w:bookmarkStart w:id="77" w:name="_Ref342330774"/>
      <w:r>
        <w:rPr>
          <w:noProof/>
          <w:lang w:val="en-GB"/>
        </w:rPr>
        <w:t xml:space="preserve">8.5.3.2.8 </w:t>
      </w:r>
      <w:r w:rsidRPr="00F153F1">
        <w:rPr>
          <w:noProof/>
          <w:lang w:val="en-GB"/>
        </w:rPr>
        <w:t>Derivation process for collocated motion vectors</w:t>
      </w:r>
      <w:bookmarkEnd w:id="77"/>
    </w:p>
    <w:p w:rsidR="00D92C95" w:rsidRPr="000E368A" w:rsidRDefault="00D92C95" w:rsidP="00D92C95">
      <w:pPr>
        <w:keepNext/>
        <w:keepLines/>
        <w:tabs>
          <w:tab w:val="left" w:pos="794"/>
          <w:tab w:val="left" w:pos="1191"/>
          <w:tab w:val="left" w:pos="1588"/>
          <w:tab w:val="left" w:pos="1985"/>
        </w:tabs>
        <w:jc w:val="both"/>
        <w:rPr>
          <w:rFonts w:eastAsia="Malgun Gothic"/>
          <w:noProof/>
          <w:sz w:val="20"/>
          <w:lang w:val="en-GB"/>
        </w:rPr>
      </w:pPr>
      <w:r w:rsidRPr="000E368A">
        <w:rPr>
          <w:rFonts w:eastAsia="Malgun Gothic"/>
          <w:noProof/>
          <w:sz w:val="20"/>
          <w:lang w:val="en-GB"/>
        </w:rPr>
        <w:t>Inputs to this process are:</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currPb specifying the current prediction block,</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colPic specifying the collocated picture,</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variable colPb specifying the collocated prediction block inside the collocated picture specified by colPic,</w:t>
      </w:r>
    </w:p>
    <w:p w:rsidR="00D92C95" w:rsidRPr="00F153F1" w:rsidRDefault="00D92C95" w:rsidP="00D92C95">
      <w:pPr>
        <w:numPr>
          <w:ilvl w:val="0"/>
          <w:numId w:val="13"/>
        </w:numPr>
        <w:tabs>
          <w:tab w:val="clear" w:pos="360"/>
          <w:tab w:val="clear" w:pos="720"/>
          <w:tab w:val="clear" w:pos="1080"/>
          <w:tab w:val="clear" w:pos="1440"/>
          <w:tab w:val="left" w:pos="794"/>
          <w:tab w:val="left" w:pos="1191"/>
          <w:tab w:val="left" w:pos="1588"/>
          <w:tab w:val="left" w:pos="1985"/>
        </w:tabs>
        <w:jc w:val="both"/>
        <w:rPr>
          <w:noProof/>
          <w:sz w:val="20"/>
          <w:lang w:eastAsia="ko-KR"/>
        </w:rPr>
      </w:pPr>
      <w:r w:rsidRPr="00F153F1">
        <w:rPr>
          <w:noProof/>
          <w:sz w:val="20"/>
          <w:lang w:eastAsia="ko-KR"/>
        </w:rPr>
        <w:t>a luma location ( xColPb, yColPb ) specifying the top-left sample of the collocated luma prediction block specified by colPb relative to the top-left luma sample of the collocated picture specified by colPic,</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t>a reference index refIdxLX, with X being 0 or 1.</w:t>
      </w:r>
    </w:p>
    <w:p w:rsidR="00D92C95" w:rsidRPr="00B959D2" w:rsidRDefault="00D92C95" w:rsidP="00D92C95">
      <w:pPr>
        <w:keepNext/>
        <w:keepLines/>
        <w:tabs>
          <w:tab w:val="left" w:pos="794"/>
          <w:tab w:val="left" w:pos="1191"/>
          <w:tab w:val="left" w:pos="1588"/>
          <w:tab w:val="left" w:pos="1985"/>
        </w:tabs>
        <w:jc w:val="both"/>
        <w:rPr>
          <w:rFonts w:eastAsia="Malgun Gothic"/>
          <w:noProof/>
          <w:sz w:val="20"/>
          <w:lang w:val="en-GB"/>
        </w:rPr>
      </w:pPr>
      <w:r w:rsidRPr="00B959D2">
        <w:rPr>
          <w:rFonts w:eastAsia="Malgun Gothic"/>
          <w:noProof/>
          <w:sz w:val="20"/>
          <w:lang w:val="en-GB"/>
        </w:rPr>
        <w:t>Outputs of this process are:</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t>the motion vector prediction mvLXCol,</w:t>
      </w:r>
    </w:p>
    <w:p w:rsidR="00D92C95" w:rsidRPr="00F153F1" w:rsidRDefault="00D92C95" w:rsidP="00D92C95">
      <w:pPr>
        <w:numPr>
          <w:ilvl w:val="0"/>
          <w:numId w:val="13"/>
        </w:numPr>
        <w:tabs>
          <w:tab w:val="clear" w:pos="360"/>
          <w:tab w:val="clear" w:pos="720"/>
          <w:tab w:val="clear" w:pos="1080"/>
          <w:tab w:val="clear" w:pos="1440"/>
          <w:tab w:val="left" w:pos="1191"/>
          <w:tab w:val="left" w:pos="1588"/>
          <w:tab w:val="left" w:pos="1985"/>
        </w:tabs>
        <w:jc w:val="both"/>
        <w:rPr>
          <w:noProof/>
          <w:sz w:val="20"/>
          <w:lang w:eastAsia="ko-KR"/>
        </w:rPr>
      </w:pPr>
      <w:r w:rsidRPr="00F153F1">
        <w:rPr>
          <w:noProof/>
          <w:sz w:val="20"/>
          <w:lang w:eastAsia="ko-KR"/>
        </w:rPr>
        <w:t>the availability flag availableFlagLXCol.</w:t>
      </w:r>
    </w:p>
    <w:p w:rsidR="00D92C95" w:rsidRPr="00F153F1" w:rsidRDefault="00D92C95" w:rsidP="00D92C95">
      <w:pPr>
        <w:rPr>
          <w:noProof/>
          <w:sz w:val="20"/>
          <w:lang w:eastAsia="ko-KR"/>
        </w:rPr>
      </w:pPr>
      <w:r w:rsidRPr="00F153F1">
        <w:rPr>
          <w:noProof/>
          <w:sz w:val="20"/>
          <w:lang w:eastAsia="ko-KR"/>
        </w:rPr>
        <w:t>The variable currPic specifies the current picture.</w:t>
      </w:r>
    </w:p>
    <w:p w:rsidR="00D92C95" w:rsidRPr="00F153F1" w:rsidRDefault="00D92C95" w:rsidP="00D92C95">
      <w:pPr>
        <w:rPr>
          <w:noProof/>
          <w:sz w:val="20"/>
          <w:lang w:eastAsia="ko-KR"/>
        </w:rPr>
      </w:pPr>
      <w:r w:rsidRPr="00F153F1">
        <w:rPr>
          <w:noProof/>
          <w:sz w:val="20"/>
          <w:lang w:eastAsia="ko-KR"/>
        </w:rPr>
        <w:lastRenderedPageBreak/>
        <w:t>The arrays p</w:t>
      </w:r>
      <w:r w:rsidRPr="00F153F1">
        <w:rPr>
          <w:noProof/>
          <w:sz w:val="20"/>
        </w:rPr>
        <w:t xml:space="preserve">redFlagLXCol[ x ][ y ], mvLXCol[ x ][ y ], and refIdxLXCol[ x ][ y ] are set equal to the corresponding arrays of the collocated picture specified by colPic, PredFlagLX[ x ][ y ], MvLX[ x ][ y ], and RefIdxLX[ x ][ y ], </w:t>
      </w:r>
      <w:r w:rsidRPr="00F153F1">
        <w:rPr>
          <w:noProof/>
          <w:sz w:val="20"/>
          <w:lang w:eastAsia="ko-KR"/>
        </w:rPr>
        <w:t>respectively, with X being the value of X this process is invoked for.</w:t>
      </w:r>
    </w:p>
    <w:p w:rsidR="00D92C95" w:rsidRPr="00F153F1" w:rsidRDefault="00D92C95" w:rsidP="00D92C95">
      <w:pPr>
        <w:rPr>
          <w:noProof/>
          <w:sz w:val="20"/>
          <w:lang w:eastAsia="ko-KR"/>
        </w:rPr>
      </w:pPr>
      <w:r w:rsidRPr="00F153F1">
        <w:rPr>
          <w:noProof/>
          <w:sz w:val="20"/>
          <w:lang w:eastAsia="ko-KR"/>
        </w:rPr>
        <w:t>The variables mvLXCol and availableFlagLXCol are derived as follows:</w:t>
      </w:r>
    </w:p>
    <w:p w:rsidR="00D92C95" w:rsidRPr="00F153F1" w:rsidRDefault="00D92C95" w:rsidP="00D92C95">
      <w:pPr>
        <w:numPr>
          <w:ilvl w:val="0"/>
          <w:numId w:val="14"/>
        </w:numPr>
        <w:tabs>
          <w:tab w:val="clear" w:pos="720"/>
          <w:tab w:val="clear" w:pos="805"/>
          <w:tab w:val="clear" w:pos="1080"/>
          <w:tab w:val="clear" w:pos="1440"/>
          <w:tab w:val="left" w:pos="1588"/>
          <w:tab w:val="left" w:pos="1985"/>
        </w:tabs>
        <w:ind w:left="360" w:hanging="360"/>
        <w:jc w:val="both"/>
        <w:rPr>
          <w:noProof/>
          <w:sz w:val="20"/>
          <w:lang w:eastAsia="ko-KR"/>
        </w:rPr>
      </w:pPr>
      <w:r w:rsidRPr="00F153F1">
        <w:rPr>
          <w:noProof/>
          <w:sz w:val="20"/>
          <w:lang w:eastAsia="ko-KR"/>
        </w:rPr>
        <w:t xml:space="preserve">If colPb is coded in an intra prediction mode, both components of </w:t>
      </w:r>
      <w:r w:rsidRPr="00F153F1">
        <w:rPr>
          <w:noProof/>
          <w:sz w:val="20"/>
        </w:rPr>
        <w:t>mvLX</w:t>
      </w:r>
      <w:r w:rsidRPr="00F153F1">
        <w:rPr>
          <w:noProof/>
          <w:sz w:val="20"/>
          <w:lang w:eastAsia="ko-KR"/>
        </w:rPr>
        <w:t>Col are set equal to 0 and availableFlagLXCol is set equal to 0.</w:t>
      </w:r>
    </w:p>
    <w:p w:rsidR="00D92C95" w:rsidRPr="00F153F1" w:rsidRDefault="00D92C95" w:rsidP="00D92C95">
      <w:pPr>
        <w:numPr>
          <w:ilvl w:val="0"/>
          <w:numId w:val="14"/>
        </w:numPr>
        <w:tabs>
          <w:tab w:val="clear" w:pos="720"/>
          <w:tab w:val="clear" w:pos="805"/>
          <w:tab w:val="clear" w:pos="1080"/>
          <w:tab w:val="clear" w:pos="1440"/>
          <w:tab w:val="left" w:pos="1588"/>
          <w:tab w:val="left" w:pos="1985"/>
        </w:tabs>
        <w:ind w:left="360" w:hanging="360"/>
        <w:jc w:val="both"/>
        <w:rPr>
          <w:noProof/>
          <w:sz w:val="20"/>
          <w:lang w:eastAsia="ko-KR"/>
        </w:rPr>
      </w:pPr>
      <w:r w:rsidRPr="00F153F1">
        <w:rPr>
          <w:noProof/>
          <w:sz w:val="20"/>
          <w:lang w:eastAsia="ko-KR"/>
        </w:rPr>
        <w:t>Otherwise, the motion vector mvCol, the reference index refIdxCol, and the reference list identifier listCol are derived as follows:</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rPr>
      </w:pPr>
      <w:r w:rsidRPr="00F153F1">
        <w:rPr>
          <w:noProof/>
          <w:sz w:val="20"/>
        </w:rPr>
        <w:t>If predFlagL0Col[ xColPb ][ yColPb ] is equal to 0, mvCol, refIdxCol, and listCol are set equal to mvL1Col[ xColPb ][ yColPb ], refIdxL1Col[ xColPb ][ yColPb ], and L1, respectively.</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rPr>
        <w:t xml:space="preserve">Otherwise, if predFlagL0Col[ xColPb ][ yColPb ] is equal to 1 and </w:t>
      </w:r>
      <w:r w:rsidRPr="00F153F1">
        <w:rPr>
          <w:noProof/>
          <w:sz w:val="20"/>
          <w:lang w:eastAsia="ko-KR"/>
        </w:rPr>
        <w:t>predFlagL1Col[ xColPb ][ yColPb ] is equal to 0, mvCol, refIdxCol, and listCol are set equal to mvL0Col[ xColPb ][ yColPb ], refIdxL0Col[ xColPb ][ yColPb ], and L0, respectively.</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Otherwise (</w:t>
      </w:r>
      <w:r w:rsidRPr="00F153F1">
        <w:rPr>
          <w:noProof/>
          <w:sz w:val="20"/>
        </w:rPr>
        <w:t xml:space="preserve">predFlagL0Col[ xColPb ][ yColPb ] is equal to 1 and </w:t>
      </w:r>
      <w:r w:rsidRPr="00F153F1">
        <w:rPr>
          <w:noProof/>
          <w:sz w:val="20"/>
          <w:lang w:eastAsia="ko-KR"/>
        </w:rPr>
        <w:t>predFlagL1Col[ xColPb ][ yColPb ] is equal to 1), the following assignments are made:</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lang w:eastAsia="ko-KR"/>
        </w:rPr>
      </w:pPr>
      <w:r w:rsidRPr="00B959D2">
        <w:rPr>
          <w:strike/>
          <w:noProof/>
          <w:sz w:val="20"/>
          <w:highlight w:val="yellow"/>
          <w:lang w:eastAsia="ko-KR"/>
        </w:rPr>
        <w:t>If DiffPicOrderCnt( aPic, currPic ) is less than or equal to 0 for every picture aPic in every reference picture list of the current slice</w:t>
      </w:r>
      <w:r w:rsidRPr="00B959D2">
        <w:rPr>
          <w:noProof/>
          <w:sz w:val="20"/>
          <w:highlight w:val="yellow"/>
          <w:lang w:eastAsia="ko-KR"/>
        </w:rPr>
        <w:t>If LowDelayFlag is equal to 1</w:t>
      </w:r>
      <w:r w:rsidRPr="00F153F1">
        <w:rPr>
          <w:noProof/>
          <w:sz w:val="20"/>
          <w:lang w:eastAsia="ko-KR"/>
        </w:rPr>
        <w:t>, mvCol, refIdxCol, and listCol are set equal to mvLXCol[ xColPb ][ yColPb ], refIdxLXCol[ xColPb ][ yColPb ] and LX, respectively.</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lang w:eastAsia="ko-KR"/>
        </w:rPr>
      </w:pPr>
      <w:r w:rsidRPr="00F153F1">
        <w:rPr>
          <w:noProof/>
          <w:sz w:val="20"/>
          <w:lang w:eastAsia="ko-KR"/>
        </w:rPr>
        <w:t>Otherwise, mvCol, refIdxCol, and listCol are set equal to mvLNCol[ xColPb ][ yColPb ], refIdxLNCol[ xColPb ][ yColPb ], and LN, respectively, with N being the value of collocated_from_l0_flag.</w:t>
      </w:r>
    </w:p>
    <w:p w:rsidR="00D92C95" w:rsidRPr="00F153F1" w:rsidRDefault="00D92C95" w:rsidP="00D92C95">
      <w:pPr>
        <w:ind w:left="360"/>
        <w:rPr>
          <w:noProof/>
          <w:sz w:val="20"/>
          <w:lang w:eastAsia="ko-KR"/>
        </w:rPr>
      </w:pPr>
      <w:r w:rsidRPr="00F153F1">
        <w:rPr>
          <w:noProof/>
          <w:sz w:val="20"/>
          <w:lang w:eastAsia="ko-KR"/>
        </w:rPr>
        <w:t>and mvLXCol and availableFlagLXCol are derived as follows:</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 xml:space="preserve">If LongTermRefPic( currPic, currPb, refIdxLX, LX ) is not equal to LongTermRefPic( colPic, colPb, refIdxCol, listCol ), both components of mvLXCol are set equal to 0 and availableFlagLXCol is set equal to 0. </w:t>
      </w:r>
    </w:p>
    <w:p w:rsidR="00D92C95" w:rsidRPr="00F153F1" w:rsidRDefault="00D92C95" w:rsidP="00D92C95">
      <w:pPr>
        <w:numPr>
          <w:ilvl w:val="1"/>
          <w:numId w:val="15"/>
        </w:numPr>
        <w:tabs>
          <w:tab w:val="clear" w:pos="360"/>
          <w:tab w:val="clear" w:pos="800"/>
          <w:tab w:val="clear" w:pos="1080"/>
          <w:tab w:val="clear" w:pos="1440"/>
          <w:tab w:val="left" w:pos="1985"/>
        </w:tabs>
        <w:ind w:left="720" w:hanging="360"/>
        <w:jc w:val="both"/>
        <w:rPr>
          <w:noProof/>
          <w:sz w:val="20"/>
          <w:lang w:eastAsia="ko-KR"/>
        </w:rPr>
      </w:pPr>
      <w:r w:rsidRPr="00F153F1">
        <w:rPr>
          <w:noProof/>
          <w:sz w:val="20"/>
          <w:lang w:eastAsia="ko-KR"/>
        </w:rPr>
        <w:t>Otherwise, the variable availableFlagLXCol is set equal to 1, refPicListCol[ refIdxCol ] is set to be the picture with reference index refIdxCol in the reference picture list listCol of the slice containing prediction block currPb in the picture colPic, and the following applies:</w:t>
      </w:r>
    </w:p>
    <w:p w:rsidR="00D92C95" w:rsidRPr="00F153F1" w:rsidRDefault="00D92C95" w:rsidP="00D92C95">
      <w:pPr>
        <w:pStyle w:val="Equation"/>
        <w:tabs>
          <w:tab w:val="clear" w:pos="4849"/>
        </w:tabs>
        <w:ind w:left="1588"/>
        <w:rPr>
          <w:noProof/>
          <w:szCs w:val="20"/>
          <w:lang w:eastAsia="ko-KR"/>
        </w:rPr>
      </w:pPr>
      <w:r w:rsidRPr="00F153F1">
        <w:rPr>
          <w:noProof/>
          <w:szCs w:val="20"/>
        </w:rPr>
        <w:t>colPocDiff = DiffPicOrderCnt( colPic, </w:t>
      </w:r>
      <w:r w:rsidRPr="00F153F1">
        <w:rPr>
          <w:noProof/>
          <w:szCs w:val="20"/>
          <w:lang w:eastAsia="ko-KR"/>
        </w:rPr>
        <w:t>refPicListCol[ refIdxCol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177</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currPocDiff = DiffPicOrderCnt( currPic, RefPicListX[ refIdxLX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178</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rPr>
      </w:pPr>
      <w:r w:rsidRPr="00F153F1">
        <w:rPr>
          <w:noProof/>
          <w:sz w:val="20"/>
        </w:rPr>
        <w:t xml:space="preserve">If RefPicListX[ refIdxLX ] is a long-term reference picture, or colPocDiff is equal to </w:t>
      </w:r>
      <w:r w:rsidRPr="00F153F1">
        <w:rPr>
          <w:noProof/>
          <w:sz w:val="20"/>
          <w:lang w:eastAsia="ko-KR"/>
        </w:rPr>
        <w:t>currPocDiff</w:t>
      </w:r>
      <w:r w:rsidRPr="00F153F1">
        <w:rPr>
          <w:noProof/>
          <w:sz w:val="20"/>
        </w:rPr>
        <w:t>,</w:t>
      </w:r>
      <w:r w:rsidRPr="00F153F1">
        <w:rPr>
          <w:noProof/>
          <w:sz w:val="20"/>
          <w:lang w:eastAsia="ko-KR"/>
        </w:rPr>
        <w:t xml:space="preserve"> mvLXCol is derived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mvLXCol = mvCol</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179</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numPr>
          <w:ilvl w:val="3"/>
          <w:numId w:val="16"/>
        </w:numPr>
        <w:tabs>
          <w:tab w:val="clear" w:pos="360"/>
          <w:tab w:val="clear" w:pos="720"/>
          <w:tab w:val="clear" w:pos="1440"/>
          <w:tab w:val="clear" w:pos="1600"/>
          <w:tab w:val="num" w:pos="1080"/>
        </w:tabs>
        <w:ind w:left="1080" w:hanging="360"/>
        <w:jc w:val="both"/>
        <w:rPr>
          <w:noProof/>
          <w:sz w:val="20"/>
        </w:rPr>
      </w:pPr>
      <w:r w:rsidRPr="00F153F1">
        <w:rPr>
          <w:noProof/>
          <w:sz w:val="20"/>
        </w:rPr>
        <w:t>Otherwise, mvLXCol is derived as a scaled version of the motion vector mvCol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tx = ( 16384 + ( Abs( td )  &gt;&gt;  1 ) ) / td</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180</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distScaleFactor = Clip3( −4096, 4095, ( tb * tx + 32 )  &gt;&gt;  6 )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181</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pStyle w:val="Equation"/>
        <w:tabs>
          <w:tab w:val="clear" w:pos="4849"/>
          <w:tab w:val="left" w:pos="1890"/>
          <w:tab w:val="left" w:pos="2250"/>
          <w:tab w:val="left" w:pos="2610"/>
          <w:tab w:val="left" w:pos="2880"/>
        </w:tabs>
        <w:ind w:left="1588"/>
        <w:rPr>
          <w:noProof/>
          <w:szCs w:val="20"/>
          <w:lang w:eastAsia="ko-KR"/>
        </w:rPr>
      </w:pPr>
      <w:r w:rsidRPr="00F153F1">
        <w:rPr>
          <w:noProof/>
          <w:szCs w:val="20"/>
          <w:lang w:eastAsia="ko-KR"/>
        </w:rPr>
        <w:t>mvLXCol =  Clip3(</w:t>
      </w:r>
      <w:r w:rsidRPr="00F153F1">
        <w:rPr>
          <w:rFonts w:eastAsia="MS Mincho"/>
          <w:noProof/>
          <w:szCs w:val="20"/>
          <w:lang w:eastAsia="ja-JP"/>
        </w:rPr>
        <w:t> </w:t>
      </w:r>
      <w:r w:rsidRPr="00F153F1">
        <w:rPr>
          <w:noProof/>
          <w:szCs w:val="20"/>
          <w:lang w:eastAsia="ko-KR"/>
        </w:rPr>
        <w:t>−32768, 32767, Sign( distScaleFactor * mvCol ) * </w:t>
      </w:r>
      <w:r w:rsidRPr="00F153F1">
        <w:rPr>
          <w:noProof/>
          <w:szCs w:val="20"/>
          <w:lang w:eastAsia="ko-KR"/>
        </w:rPr>
        <w:br/>
      </w:r>
      <w:r w:rsidRPr="00F153F1">
        <w:rPr>
          <w:noProof/>
          <w:szCs w:val="20"/>
          <w:lang w:eastAsia="ko-KR"/>
        </w:rPr>
        <w:tab/>
      </w:r>
      <w:r w:rsidRPr="00F153F1">
        <w:rPr>
          <w:noProof/>
          <w:szCs w:val="20"/>
          <w:lang w:eastAsia="ko-KR"/>
        </w:rPr>
        <w:tab/>
      </w:r>
      <w:r w:rsidRPr="00F153F1">
        <w:rPr>
          <w:noProof/>
          <w:szCs w:val="20"/>
          <w:lang w:eastAsia="ko-KR"/>
        </w:rPr>
        <w:tab/>
      </w:r>
      <w:r w:rsidRPr="00F153F1">
        <w:rPr>
          <w:noProof/>
          <w:szCs w:val="20"/>
          <w:lang w:eastAsia="ko-KR"/>
        </w:rPr>
        <w:tab/>
        <w:t>( ( Abs( distScaleFactor * mvCol ) + 127 )  &gt;&gt;  8 )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182</w:t>
      </w:r>
      <w:r w:rsidR="00966468" w:rsidRPr="00F153F1">
        <w:rPr>
          <w:noProof/>
          <w:szCs w:val="20"/>
          <w:lang w:eastAsia="ko-KR"/>
        </w:rPr>
        <w:fldChar w:fldCharType="end"/>
      </w:r>
      <w:r w:rsidRPr="00F153F1">
        <w:rPr>
          <w:noProof/>
          <w:szCs w:val="20"/>
          <w:lang w:eastAsia="ko-KR"/>
        </w:rPr>
        <w:t>)</w:t>
      </w:r>
    </w:p>
    <w:p w:rsidR="00D92C95" w:rsidRPr="00F153F1" w:rsidRDefault="00D92C95" w:rsidP="00D92C95">
      <w:pPr>
        <w:ind w:left="1200"/>
        <w:rPr>
          <w:noProof/>
          <w:sz w:val="20"/>
        </w:rPr>
      </w:pPr>
      <w:r w:rsidRPr="00F153F1">
        <w:rPr>
          <w:noProof/>
          <w:sz w:val="20"/>
        </w:rPr>
        <w:t>where td and tb are derived as follows:</w:t>
      </w:r>
    </w:p>
    <w:p w:rsidR="00D92C95" w:rsidRPr="00F153F1" w:rsidRDefault="00D92C95" w:rsidP="00D92C95">
      <w:pPr>
        <w:pStyle w:val="Equation"/>
        <w:tabs>
          <w:tab w:val="clear" w:pos="4849"/>
        </w:tabs>
        <w:ind w:left="1588"/>
        <w:rPr>
          <w:noProof/>
          <w:szCs w:val="20"/>
          <w:lang w:eastAsia="ko-KR"/>
        </w:rPr>
      </w:pPr>
      <w:r w:rsidRPr="00F153F1">
        <w:rPr>
          <w:noProof/>
          <w:szCs w:val="20"/>
          <w:lang w:eastAsia="ko-KR"/>
        </w:rPr>
        <w:t>td = Clip3( −128, 127, colPocDiff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183</w:t>
      </w:r>
      <w:r w:rsidR="00966468" w:rsidRPr="00F153F1">
        <w:rPr>
          <w:noProof/>
          <w:szCs w:val="20"/>
          <w:lang w:eastAsia="ko-KR"/>
        </w:rPr>
        <w:fldChar w:fldCharType="end"/>
      </w:r>
      <w:r w:rsidRPr="00F153F1">
        <w:rPr>
          <w:noProof/>
          <w:szCs w:val="20"/>
          <w:lang w:eastAsia="ko-KR"/>
        </w:rPr>
        <w:t>)</w:t>
      </w:r>
    </w:p>
    <w:p w:rsidR="00D92C95" w:rsidRPr="00697451" w:rsidRDefault="00D92C95" w:rsidP="00D92C95">
      <w:pPr>
        <w:pStyle w:val="Equation"/>
        <w:tabs>
          <w:tab w:val="clear" w:pos="4849"/>
        </w:tabs>
        <w:ind w:left="1588"/>
        <w:rPr>
          <w:noProof/>
          <w:szCs w:val="20"/>
        </w:rPr>
      </w:pPr>
      <w:r w:rsidRPr="00F153F1">
        <w:rPr>
          <w:noProof/>
          <w:szCs w:val="20"/>
          <w:lang w:eastAsia="ko-KR"/>
        </w:rPr>
        <w:t>tb = Clip3( −128, 127, currPocDiff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184</w:t>
      </w:r>
      <w:r w:rsidR="00966468" w:rsidRPr="00F153F1">
        <w:rPr>
          <w:noProof/>
          <w:szCs w:val="20"/>
          <w:lang w:eastAsia="ko-KR"/>
        </w:rPr>
        <w:fldChar w:fldCharType="end"/>
      </w:r>
      <w:r w:rsidRPr="00F153F1">
        <w:rPr>
          <w:noProof/>
          <w:szCs w:val="20"/>
          <w:lang w:eastAsia="ko-KR"/>
        </w:rPr>
        <w:t>)</w:t>
      </w:r>
    </w:p>
    <w:p w:rsidR="00D92C95" w:rsidRDefault="00D92C95" w:rsidP="00E04FFD">
      <w:pPr>
        <w:jc w:val="both"/>
        <w:rPr>
          <w:szCs w:val="22"/>
          <w:lang w:val="en-CA"/>
        </w:rPr>
      </w:pPr>
    </w:p>
    <w:p w:rsidR="00506C41" w:rsidRDefault="00506C41" w:rsidP="00E04FFD">
      <w:pPr>
        <w:jc w:val="both"/>
        <w:rPr>
          <w:szCs w:val="22"/>
          <w:lang w:val="en-CA"/>
        </w:rPr>
      </w:pPr>
    </w:p>
    <w:p w:rsidR="00506C41" w:rsidRDefault="00506C41" w:rsidP="00E04FFD">
      <w:pPr>
        <w:jc w:val="both"/>
        <w:rPr>
          <w:szCs w:val="22"/>
          <w:lang w:val="en-CA"/>
        </w:rPr>
      </w:pPr>
    </w:p>
    <w:p w:rsidR="00C9391A" w:rsidRDefault="00C9391A" w:rsidP="00506C41">
      <w:pPr>
        <w:jc w:val="both"/>
        <w:rPr>
          <w:szCs w:val="22"/>
          <w:lang w:val="en-CA"/>
        </w:rPr>
      </w:pPr>
    </w:p>
    <w:p w:rsidR="006E5283" w:rsidRDefault="006E5283" w:rsidP="006E5283">
      <w:pPr>
        <w:rPr>
          <w:ins w:id="78" w:author="xiuxx" w:date="2013-07-27T01:12:00Z"/>
          <w:sz w:val="36"/>
          <w:szCs w:val="36"/>
          <w:u w:val="single"/>
        </w:rPr>
      </w:pPr>
      <w:ins w:id="79" w:author="xiuxx" w:date="2013-07-27T01:12:00Z">
        <w:r>
          <w:rPr>
            <w:sz w:val="36"/>
            <w:szCs w:val="36"/>
            <w:u w:val="single"/>
          </w:rPr>
          <w:lastRenderedPageBreak/>
          <w:t>Method three:</w:t>
        </w:r>
      </w:ins>
    </w:p>
    <w:p w:rsidR="006E5283" w:rsidRDefault="006E5283" w:rsidP="006E5283">
      <w:pPr>
        <w:jc w:val="both"/>
        <w:rPr>
          <w:ins w:id="80" w:author="xiuxx" w:date="2013-07-27T01:12:00Z"/>
          <w:szCs w:val="22"/>
          <w:lang w:val="en-CA"/>
        </w:rPr>
      </w:pPr>
      <w:ins w:id="81" w:author="xiuxx" w:date="2013-07-27T01:12:00Z">
        <w:r w:rsidRPr="00BF5A9E">
          <w:rPr>
            <w:szCs w:val="22"/>
            <w:lang w:val="en-CA"/>
          </w:rPr>
          <w:t xml:space="preserve">This method directly changes the reference picture list selection of </w:t>
        </w:r>
        <w:r>
          <w:rPr>
            <w:szCs w:val="22"/>
            <w:lang w:val="en-CA"/>
          </w:rPr>
          <w:t xml:space="preserve">EL </w:t>
        </w:r>
        <w:r w:rsidRPr="00BF5A9E">
          <w:rPr>
            <w:szCs w:val="22"/>
            <w:lang w:val="en-CA"/>
          </w:rPr>
          <w:t>TMVP derivation process when ILP picture is enabled as the co-located picture</w:t>
        </w:r>
        <w:r>
          <w:rPr>
            <w:szCs w:val="22"/>
            <w:lang w:val="en-CA"/>
          </w:rPr>
          <w:t xml:space="preserve"> for EL TMVP</w:t>
        </w:r>
        <w:r w:rsidRPr="00BF5A9E">
          <w:rPr>
            <w:szCs w:val="22"/>
            <w:lang w:val="en-CA"/>
          </w:rPr>
          <w:t>. This method has the minimal text changes to enable the proposed low-delay flag modification</w:t>
        </w:r>
        <w:r>
          <w:rPr>
            <w:szCs w:val="22"/>
            <w:lang w:val="en-CA"/>
          </w:rPr>
          <w:t>.</w:t>
        </w:r>
      </w:ins>
    </w:p>
    <w:p w:rsidR="006E5283" w:rsidRPr="00F153F1" w:rsidRDefault="006E5283" w:rsidP="006E5283">
      <w:pPr>
        <w:pStyle w:val="Heading3"/>
        <w:numPr>
          <w:ilvl w:val="0"/>
          <w:numId w:val="0"/>
        </w:numPr>
        <w:rPr>
          <w:ins w:id="82" w:author="xiuxx" w:date="2013-07-27T01:12:00Z"/>
          <w:noProof/>
          <w:lang w:val="en-GB"/>
        </w:rPr>
      </w:pPr>
      <w:ins w:id="83" w:author="xiuxx" w:date="2013-07-27T01:12:00Z">
        <w:r>
          <w:rPr>
            <w:noProof/>
            <w:lang w:val="en-GB"/>
          </w:rPr>
          <w:t xml:space="preserve">8.5.3.2.8 </w:t>
        </w:r>
        <w:r w:rsidRPr="00F153F1">
          <w:rPr>
            <w:noProof/>
            <w:lang w:val="en-GB"/>
          </w:rPr>
          <w:t>Derivation process for collocated motion vectors</w:t>
        </w:r>
      </w:ins>
    </w:p>
    <w:p w:rsidR="006E5283" w:rsidRPr="000E368A" w:rsidRDefault="006E5283" w:rsidP="006E5283">
      <w:pPr>
        <w:keepNext/>
        <w:keepLines/>
        <w:tabs>
          <w:tab w:val="left" w:pos="794"/>
          <w:tab w:val="left" w:pos="1191"/>
          <w:tab w:val="left" w:pos="1588"/>
          <w:tab w:val="left" w:pos="1985"/>
        </w:tabs>
        <w:jc w:val="both"/>
        <w:rPr>
          <w:ins w:id="84" w:author="xiuxx" w:date="2013-07-27T01:12:00Z"/>
          <w:rFonts w:eastAsia="Malgun Gothic"/>
          <w:noProof/>
          <w:sz w:val="20"/>
          <w:lang w:val="en-GB"/>
        </w:rPr>
      </w:pPr>
      <w:ins w:id="85" w:author="xiuxx" w:date="2013-07-27T01:12:00Z">
        <w:r w:rsidRPr="000E368A">
          <w:rPr>
            <w:rFonts w:eastAsia="Malgun Gothic"/>
            <w:noProof/>
            <w:sz w:val="20"/>
            <w:lang w:val="en-GB"/>
          </w:rPr>
          <w:t>Inputs to this process are:</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86" w:author="xiuxx" w:date="2013-07-27T01:12:00Z"/>
          <w:noProof/>
          <w:sz w:val="20"/>
          <w:lang w:eastAsia="ko-KR"/>
        </w:rPr>
      </w:pPr>
      <w:ins w:id="87" w:author="xiuxx" w:date="2013-07-27T01:12:00Z">
        <w:r w:rsidRPr="00F153F1">
          <w:rPr>
            <w:noProof/>
            <w:sz w:val="20"/>
            <w:lang w:eastAsia="ko-KR"/>
          </w:rPr>
          <w:t>a variable currPb specifying the current prediction block,</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88" w:author="xiuxx" w:date="2013-07-27T01:12:00Z"/>
          <w:noProof/>
          <w:sz w:val="20"/>
          <w:lang w:eastAsia="ko-KR"/>
        </w:rPr>
      </w:pPr>
      <w:ins w:id="89" w:author="xiuxx" w:date="2013-07-27T01:12:00Z">
        <w:r w:rsidRPr="00F153F1">
          <w:rPr>
            <w:noProof/>
            <w:sz w:val="20"/>
            <w:lang w:eastAsia="ko-KR"/>
          </w:rPr>
          <w:t>a variable colPic specifying the collocated picture,</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90" w:author="xiuxx" w:date="2013-07-27T01:12:00Z"/>
          <w:noProof/>
          <w:sz w:val="20"/>
          <w:lang w:eastAsia="ko-KR"/>
        </w:rPr>
      </w:pPr>
      <w:ins w:id="91" w:author="xiuxx" w:date="2013-07-27T01:12:00Z">
        <w:r w:rsidRPr="00F153F1">
          <w:rPr>
            <w:noProof/>
            <w:sz w:val="20"/>
            <w:lang w:eastAsia="ko-KR"/>
          </w:rPr>
          <w:t>a variable colPb specifying the collocated prediction block inside the collocated picture specified by colPic,</w:t>
        </w:r>
      </w:ins>
    </w:p>
    <w:p w:rsidR="006E5283" w:rsidRPr="00F153F1" w:rsidRDefault="006E5283" w:rsidP="006E5283">
      <w:pPr>
        <w:numPr>
          <w:ilvl w:val="0"/>
          <w:numId w:val="13"/>
        </w:numPr>
        <w:tabs>
          <w:tab w:val="clear" w:pos="360"/>
          <w:tab w:val="clear" w:pos="720"/>
          <w:tab w:val="clear" w:pos="1080"/>
          <w:tab w:val="clear" w:pos="1440"/>
          <w:tab w:val="left" w:pos="794"/>
          <w:tab w:val="left" w:pos="1191"/>
          <w:tab w:val="left" w:pos="1588"/>
          <w:tab w:val="left" w:pos="1985"/>
        </w:tabs>
        <w:jc w:val="both"/>
        <w:rPr>
          <w:ins w:id="92" w:author="xiuxx" w:date="2013-07-27T01:12:00Z"/>
          <w:noProof/>
          <w:sz w:val="20"/>
          <w:lang w:eastAsia="ko-KR"/>
        </w:rPr>
      </w:pPr>
      <w:ins w:id="93" w:author="xiuxx" w:date="2013-07-27T01:12:00Z">
        <w:r w:rsidRPr="00F153F1">
          <w:rPr>
            <w:noProof/>
            <w:sz w:val="20"/>
            <w:lang w:eastAsia="ko-KR"/>
          </w:rPr>
          <w:t>a luma location ( xColPb, yColPb ) specifying the top-left sample of the collocated luma prediction block specified by colPb relative to the top-left luma sample of the collocated picture specified by colPic,</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94" w:author="xiuxx" w:date="2013-07-27T01:12:00Z"/>
          <w:noProof/>
          <w:sz w:val="20"/>
          <w:lang w:eastAsia="ko-KR"/>
        </w:rPr>
      </w:pPr>
      <w:ins w:id="95" w:author="xiuxx" w:date="2013-07-27T01:12:00Z">
        <w:r w:rsidRPr="00F153F1">
          <w:rPr>
            <w:noProof/>
            <w:sz w:val="20"/>
            <w:lang w:eastAsia="ko-KR"/>
          </w:rPr>
          <w:t>a reference index refIdxLX, with X being 0 or 1.</w:t>
        </w:r>
      </w:ins>
    </w:p>
    <w:p w:rsidR="006E5283" w:rsidRPr="00B959D2" w:rsidRDefault="006E5283" w:rsidP="006E5283">
      <w:pPr>
        <w:keepNext/>
        <w:keepLines/>
        <w:tabs>
          <w:tab w:val="left" w:pos="794"/>
          <w:tab w:val="left" w:pos="1191"/>
          <w:tab w:val="left" w:pos="1588"/>
          <w:tab w:val="left" w:pos="1985"/>
        </w:tabs>
        <w:jc w:val="both"/>
        <w:rPr>
          <w:ins w:id="96" w:author="xiuxx" w:date="2013-07-27T01:12:00Z"/>
          <w:rFonts w:eastAsia="Malgun Gothic"/>
          <w:noProof/>
          <w:sz w:val="20"/>
          <w:lang w:val="en-GB"/>
        </w:rPr>
      </w:pPr>
      <w:ins w:id="97" w:author="xiuxx" w:date="2013-07-27T01:12:00Z">
        <w:r w:rsidRPr="00B959D2">
          <w:rPr>
            <w:rFonts w:eastAsia="Malgun Gothic"/>
            <w:noProof/>
            <w:sz w:val="20"/>
            <w:lang w:val="en-GB"/>
          </w:rPr>
          <w:t>Outputs of this process are:</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98" w:author="xiuxx" w:date="2013-07-27T01:12:00Z"/>
          <w:noProof/>
          <w:sz w:val="20"/>
          <w:lang w:eastAsia="ko-KR"/>
        </w:rPr>
      </w:pPr>
      <w:ins w:id="99" w:author="xiuxx" w:date="2013-07-27T01:12:00Z">
        <w:r w:rsidRPr="00F153F1">
          <w:rPr>
            <w:noProof/>
            <w:sz w:val="20"/>
            <w:lang w:eastAsia="ko-KR"/>
          </w:rPr>
          <w:t>the motion vector prediction mvLXCol,</w:t>
        </w:r>
      </w:ins>
    </w:p>
    <w:p w:rsidR="006E5283" w:rsidRPr="00F153F1" w:rsidRDefault="006E5283" w:rsidP="006E5283">
      <w:pPr>
        <w:numPr>
          <w:ilvl w:val="0"/>
          <w:numId w:val="13"/>
        </w:numPr>
        <w:tabs>
          <w:tab w:val="clear" w:pos="360"/>
          <w:tab w:val="clear" w:pos="720"/>
          <w:tab w:val="clear" w:pos="1080"/>
          <w:tab w:val="clear" w:pos="1440"/>
          <w:tab w:val="left" w:pos="1191"/>
          <w:tab w:val="left" w:pos="1588"/>
          <w:tab w:val="left" w:pos="1985"/>
        </w:tabs>
        <w:jc w:val="both"/>
        <w:rPr>
          <w:ins w:id="100" w:author="xiuxx" w:date="2013-07-27T01:12:00Z"/>
          <w:noProof/>
          <w:sz w:val="20"/>
          <w:lang w:eastAsia="ko-KR"/>
        </w:rPr>
      </w:pPr>
      <w:ins w:id="101" w:author="xiuxx" w:date="2013-07-27T01:12:00Z">
        <w:r w:rsidRPr="00F153F1">
          <w:rPr>
            <w:noProof/>
            <w:sz w:val="20"/>
            <w:lang w:eastAsia="ko-KR"/>
          </w:rPr>
          <w:t>the availability flag availableFlagLXCol.</w:t>
        </w:r>
      </w:ins>
    </w:p>
    <w:p w:rsidR="006E5283" w:rsidRPr="00F153F1" w:rsidRDefault="006E5283" w:rsidP="006E5283">
      <w:pPr>
        <w:rPr>
          <w:ins w:id="102" w:author="xiuxx" w:date="2013-07-27T01:12:00Z"/>
          <w:noProof/>
          <w:sz w:val="20"/>
          <w:lang w:eastAsia="ko-KR"/>
        </w:rPr>
      </w:pPr>
      <w:ins w:id="103" w:author="xiuxx" w:date="2013-07-27T01:12:00Z">
        <w:r w:rsidRPr="00F153F1">
          <w:rPr>
            <w:noProof/>
            <w:sz w:val="20"/>
            <w:lang w:eastAsia="ko-KR"/>
          </w:rPr>
          <w:t>The variable currPic specifies the current picture.</w:t>
        </w:r>
      </w:ins>
    </w:p>
    <w:p w:rsidR="006E5283" w:rsidRPr="00F153F1" w:rsidRDefault="006E5283" w:rsidP="006E5283">
      <w:pPr>
        <w:rPr>
          <w:ins w:id="104" w:author="xiuxx" w:date="2013-07-27T01:12:00Z"/>
          <w:noProof/>
          <w:sz w:val="20"/>
          <w:lang w:eastAsia="ko-KR"/>
        </w:rPr>
      </w:pPr>
      <w:ins w:id="105" w:author="xiuxx" w:date="2013-07-27T01:12:00Z">
        <w:r w:rsidRPr="00F153F1">
          <w:rPr>
            <w:noProof/>
            <w:sz w:val="20"/>
            <w:lang w:eastAsia="ko-KR"/>
          </w:rPr>
          <w:t>The arrays p</w:t>
        </w:r>
        <w:r w:rsidRPr="00F153F1">
          <w:rPr>
            <w:noProof/>
            <w:sz w:val="20"/>
          </w:rPr>
          <w:t xml:space="preserve">redFlagLXCol[ x ][ y ], mvLXCol[ x ][ y ], and refIdxLXCol[ x ][ y ] are set equal to the corresponding arrays of the collocated picture specified by colPic, PredFlagLX[ x ][ y ], MvLX[ x ][ y ], and RefIdxLX[ x ][ y ], </w:t>
        </w:r>
        <w:r w:rsidRPr="00F153F1">
          <w:rPr>
            <w:noProof/>
            <w:sz w:val="20"/>
            <w:lang w:eastAsia="ko-KR"/>
          </w:rPr>
          <w:t>respectively, with X being the value of X this process is invoked for.</w:t>
        </w:r>
      </w:ins>
    </w:p>
    <w:p w:rsidR="006E5283" w:rsidRPr="00F153F1" w:rsidRDefault="006E5283" w:rsidP="006E5283">
      <w:pPr>
        <w:rPr>
          <w:ins w:id="106" w:author="xiuxx" w:date="2013-07-27T01:12:00Z"/>
          <w:noProof/>
          <w:sz w:val="20"/>
          <w:lang w:eastAsia="ko-KR"/>
        </w:rPr>
      </w:pPr>
      <w:ins w:id="107" w:author="xiuxx" w:date="2013-07-27T01:12:00Z">
        <w:r w:rsidRPr="00F153F1">
          <w:rPr>
            <w:noProof/>
            <w:sz w:val="20"/>
            <w:lang w:eastAsia="ko-KR"/>
          </w:rPr>
          <w:t>The variables mvLXCol and availableFlagLXCol are derived as follows:</w:t>
        </w:r>
      </w:ins>
    </w:p>
    <w:p w:rsidR="006E5283" w:rsidRPr="00F153F1" w:rsidRDefault="006E5283" w:rsidP="006E5283">
      <w:pPr>
        <w:numPr>
          <w:ilvl w:val="0"/>
          <w:numId w:val="14"/>
        </w:numPr>
        <w:tabs>
          <w:tab w:val="clear" w:pos="720"/>
          <w:tab w:val="clear" w:pos="805"/>
          <w:tab w:val="clear" w:pos="1080"/>
          <w:tab w:val="clear" w:pos="1440"/>
          <w:tab w:val="left" w:pos="1588"/>
          <w:tab w:val="left" w:pos="1985"/>
        </w:tabs>
        <w:ind w:left="360" w:hanging="360"/>
        <w:jc w:val="both"/>
        <w:rPr>
          <w:ins w:id="108" w:author="xiuxx" w:date="2013-07-27T01:12:00Z"/>
          <w:noProof/>
          <w:sz w:val="20"/>
          <w:lang w:eastAsia="ko-KR"/>
        </w:rPr>
      </w:pPr>
      <w:ins w:id="109" w:author="xiuxx" w:date="2013-07-27T01:12:00Z">
        <w:r w:rsidRPr="00F153F1">
          <w:rPr>
            <w:noProof/>
            <w:sz w:val="20"/>
            <w:lang w:eastAsia="ko-KR"/>
          </w:rPr>
          <w:t xml:space="preserve">If colPb is coded in an intra prediction mode, both components of </w:t>
        </w:r>
        <w:r w:rsidRPr="00F153F1">
          <w:rPr>
            <w:noProof/>
            <w:sz w:val="20"/>
          </w:rPr>
          <w:t>mvLX</w:t>
        </w:r>
        <w:r w:rsidRPr="00F153F1">
          <w:rPr>
            <w:noProof/>
            <w:sz w:val="20"/>
            <w:lang w:eastAsia="ko-KR"/>
          </w:rPr>
          <w:t>Col are set equal to 0 and availableFlagLXCol is set equal to 0.</w:t>
        </w:r>
      </w:ins>
    </w:p>
    <w:p w:rsidR="006E5283" w:rsidRPr="00F153F1" w:rsidRDefault="006E5283" w:rsidP="006E5283">
      <w:pPr>
        <w:numPr>
          <w:ilvl w:val="0"/>
          <w:numId w:val="14"/>
        </w:numPr>
        <w:tabs>
          <w:tab w:val="clear" w:pos="720"/>
          <w:tab w:val="clear" w:pos="805"/>
          <w:tab w:val="clear" w:pos="1080"/>
          <w:tab w:val="clear" w:pos="1440"/>
          <w:tab w:val="left" w:pos="1588"/>
          <w:tab w:val="left" w:pos="1985"/>
        </w:tabs>
        <w:ind w:left="360" w:hanging="360"/>
        <w:jc w:val="both"/>
        <w:rPr>
          <w:ins w:id="110" w:author="xiuxx" w:date="2013-07-27T01:12:00Z"/>
          <w:noProof/>
          <w:sz w:val="20"/>
          <w:lang w:eastAsia="ko-KR"/>
        </w:rPr>
      </w:pPr>
      <w:ins w:id="111" w:author="xiuxx" w:date="2013-07-27T01:12:00Z">
        <w:r w:rsidRPr="00F153F1">
          <w:rPr>
            <w:noProof/>
            <w:sz w:val="20"/>
            <w:lang w:eastAsia="ko-KR"/>
          </w:rPr>
          <w:t>Otherwise, the motion vector mvCol, the reference index refIdxCol, and the reference list identifier listCol are derived as follows:</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112" w:author="xiuxx" w:date="2013-07-27T01:12:00Z"/>
          <w:noProof/>
          <w:sz w:val="20"/>
        </w:rPr>
      </w:pPr>
      <w:ins w:id="113" w:author="xiuxx" w:date="2013-07-27T01:12:00Z">
        <w:r w:rsidRPr="00F153F1">
          <w:rPr>
            <w:noProof/>
            <w:sz w:val="20"/>
          </w:rPr>
          <w:t>If predFlagL0Col[ xColPb ][ yColPb ] is equal to 0, mvCol, refIdxCol, and listCol are set equal to mvL1Col[ xColPb ][ yColPb ], refIdxL1Col[ xColPb ][ yColPb ], and L1, respectively.</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114" w:author="xiuxx" w:date="2013-07-27T01:12:00Z"/>
          <w:noProof/>
          <w:sz w:val="20"/>
          <w:lang w:eastAsia="ko-KR"/>
        </w:rPr>
      </w:pPr>
      <w:ins w:id="115" w:author="xiuxx" w:date="2013-07-27T01:12:00Z">
        <w:r w:rsidRPr="00F153F1">
          <w:rPr>
            <w:noProof/>
            <w:sz w:val="20"/>
          </w:rPr>
          <w:t xml:space="preserve">Otherwise, if predFlagL0Col[ xColPb ][ yColPb ] is equal to 1 and </w:t>
        </w:r>
        <w:r w:rsidRPr="00F153F1">
          <w:rPr>
            <w:noProof/>
            <w:sz w:val="20"/>
            <w:lang w:eastAsia="ko-KR"/>
          </w:rPr>
          <w:t>predFlagL1Col[ xColPb ][ yColPb ] is equal to 0, mvCol, refIdxCol, and listCol are set equal to mvL0Col[ xColPb ][ yColPb ], refIdxL0Col[ xColPb ][ yColPb ], and L0, respectively.</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116" w:author="xiuxx" w:date="2013-07-27T01:12:00Z"/>
          <w:noProof/>
          <w:sz w:val="20"/>
          <w:lang w:eastAsia="ko-KR"/>
        </w:rPr>
      </w:pPr>
      <w:ins w:id="117" w:author="xiuxx" w:date="2013-07-27T01:12:00Z">
        <w:r w:rsidRPr="00F153F1">
          <w:rPr>
            <w:noProof/>
            <w:sz w:val="20"/>
            <w:lang w:eastAsia="ko-KR"/>
          </w:rPr>
          <w:t>Otherwise (</w:t>
        </w:r>
        <w:r w:rsidRPr="00F153F1">
          <w:rPr>
            <w:noProof/>
            <w:sz w:val="20"/>
          </w:rPr>
          <w:t xml:space="preserve">predFlagL0Col[ xColPb ][ yColPb ] is equal to 1 and </w:t>
        </w:r>
        <w:r w:rsidRPr="00F153F1">
          <w:rPr>
            <w:noProof/>
            <w:sz w:val="20"/>
            <w:lang w:eastAsia="ko-KR"/>
          </w:rPr>
          <w:t>predFlagL1Col[ xColPb ][ yColPb ] is equal to 1), the following assignments are made:</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118" w:author="xiuxx" w:date="2013-07-27T01:12:00Z"/>
          <w:noProof/>
          <w:sz w:val="20"/>
          <w:lang w:eastAsia="ko-KR"/>
        </w:rPr>
      </w:pPr>
      <w:ins w:id="119" w:author="xiuxx" w:date="2013-07-27T01:12:00Z">
        <w:r w:rsidRPr="00C056D4">
          <w:rPr>
            <w:noProof/>
            <w:sz w:val="20"/>
            <w:lang w:eastAsia="ko-KR"/>
          </w:rPr>
          <w:t>If DiffPicOrderCnt( aPic, currPic ) is less than or equal to 0 for every picture aPic in every reference picture list of the current slice</w:t>
        </w:r>
        <w:r>
          <w:rPr>
            <w:noProof/>
            <w:sz w:val="20"/>
            <w:lang w:eastAsia="ko-KR"/>
          </w:rPr>
          <w:t xml:space="preserve">, </w:t>
        </w:r>
        <w:r w:rsidRPr="00C056D4">
          <w:rPr>
            <w:noProof/>
            <w:sz w:val="20"/>
            <w:highlight w:val="yellow"/>
            <w:lang w:eastAsia="ko-KR"/>
          </w:rPr>
          <w:t xml:space="preserve">or </w:t>
        </w:r>
        <w:r w:rsidRPr="00C056D4">
          <w:rPr>
            <w:rFonts w:eastAsia="Malgun Gothic"/>
            <w:noProof/>
            <w:sz w:val="20"/>
            <w:highlight w:val="yellow"/>
            <w:lang w:val="en-GB"/>
          </w:rPr>
          <w:t xml:space="preserve">if </w:t>
        </w:r>
        <w:r>
          <w:rPr>
            <w:rFonts w:eastAsia="Malgun Gothic"/>
            <w:noProof/>
            <w:sz w:val="20"/>
            <w:highlight w:val="yellow"/>
            <w:lang w:val="en-GB"/>
          </w:rPr>
          <w:t>DiffPicOrderCnt( colPic, currPic ) is equal to 0</w:t>
        </w:r>
        <w:r w:rsidRPr="00C056D4">
          <w:rPr>
            <w:noProof/>
            <w:sz w:val="20"/>
            <w:highlight w:val="yellow"/>
            <w:lang w:eastAsia="ko-KR"/>
          </w:rPr>
          <w:t>,</w:t>
        </w:r>
        <w:r w:rsidRPr="00F153F1">
          <w:rPr>
            <w:noProof/>
            <w:sz w:val="20"/>
            <w:lang w:eastAsia="ko-KR"/>
          </w:rPr>
          <w:t xml:space="preserve"> mvCol, refIdxCol, and listCol are set equal to mvLXCol[ xColPb ][ yColPb ], refIdxLXCol[ xColPb ][ yColPb ] and LX, respectively.</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120" w:author="xiuxx" w:date="2013-07-27T01:12:00Z"/>
          <w:noProof/>
          <w:sz w:val="20"/>
          <w:lang w:eastAsia="ko-KR"/>
        </w:rPr>
      </w:pPr>
      <w:ins w:id="121" w:author="xiuxx" w:date="2013-07-27T01:12:00Z">
        <w:r w:rsidRPr="00F153F1">
          <w:rPr>
            <w:noProof/>
            <w:sz w:val="20"/>
            <w:lang w:eastAsia="ko-KR"/>
          </w:rPr>
          <w:t>Otherwise, mvCol, refIdxCol, and listCol are set equal to mvLNCol[ xColPb ][ yColPb ], refIdxLNCol[ xColPb ][ yColPb ], and LN, respectively, with N being the value of collocated_from_l0_flag.</w:t>
        </w:r>
      </w:ins>
    </w:p>
    <w:p w:rsidR="006E5283" w:rsidRPr="00F153F1" w:rsidRDefault="006E5283" w:rsidP="006E5283">
      <w:pPr>
        <w:ind w:left="360"/>
        <w:rPr>
          <w:ins w:id="122" w:author="xiuxx" w:date="2013-07-27T01:12:00Z"/>
          <w:noProof/>
          <w:sz w:val="20"/>
          <w:lang w:eastAsia="ko-KR"/>
        </w:rPr>
      </w:pPr>
      <w:ins w:id="123" w:author="xiuxx" w:date="2013-07-27T01:12:00Z">
        <w:r w:rsidRPr="00F153F1">
          <w:rPr>
            <w:noProof/>
            <w:sz w:val="20"/>
            <w:lang w:eastAsia="ko-KR"/>
          </w:rPr>
          <w:t>and mvLXCol and availableFlagLXCol are derived as follows:</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124" w:author="xiuxx" w:date="2013-07-27T01:12:00Z"/>
          <w:noProof/>
          <w:sz w:val="20"/>
          <w:lang w:eastAsia="ko-KR"/>
        </w:rPr>
      </w:pPr>
      <w:ins w:id="125" w:author="xiuxx" w:date="2013-07-27T01:12:00Z">
        <w:r w:rsidRPr="00F153F1">
          <w:rPr>
            <w:noProof/>
            <w:sz w:val="20"/>
            <w:lang w:eastAsia="ko-KR"/>
          </w:rPr>
          <w:t xml:space="preserve">If LongTermRefPic( currPic, currPb, refIdxLX, LX ) is not equal to LongTermRefPic( colPic, colPb, refIdxCol, listCol ), both components of mvLXCol are set equal to 0 and availableFlagLXCol is set equal to 0. </w:t>
        </w:r>
      </w:ins>
    </w:p>
    <w:p w:rsidR="006E5283" w:rsidRPr="00F153F1" w:rsidRDefault="006E5283" w:rsidP="006E5283">
      <w:pPr>
        <w:numPr>
          <w:ilvl w:val="1"/>
          <w:numId w:val="15"/>
        </w:numPr>
        <w:tabs>
          <w:tab w:val="clear" w:pos="360"/>
          <w:tab w:val="clear" w:pos="800"/>
          <w:tab w:val="clear" w:pos="1080"/>
          <w:tab w:val="clear" w:pos="1440"/>
          <w:tab w:val="left" w:pos="1985"/>
        </w:tabs>
        <w:ind w:left="720" w:hanging="360"/>
        <w:jc w:val="both"/>
        <w:rPr>
          <w:ins w:id="126" w:author="xiuxx" w:date="2013-07-27T01:12:00Z"/>
          <w:noProof/>
          <w:sz w:val="20"/>
          <w:lang w:eastAsia="ko-KR"/>
        </w:rPr>
      </w:pPr>
      <w:ins w:id="127" w:author="xiuxx" w:date="2013-07-27T01:12:00Z">
        <w:r w:rsidRPr="00F153F1">
          <w:rPr>
            <w:noProof/>
            <w:sz w:val="20"/>
            <w:lang w:eastAsia="ko-KR"/>
          </w:rPr>
          <w:t>Otherwise, the variable availableFlagLXCol is set equal to 1, refPicListCol[ refIdxCol ] is set to be the picture with reference index refIdxCol in the reference picture list listCol of the slice containing prediction block currPb in the picture colPic, and the following applies:</w:t>
        </w:r>
      </w:ins>
    </w:p>
    <w:p w:rsidR="006E5283" w:rsidRPr="00F153F1" w:rsidRDefault="006E5283" w:rsidP="006E5283">
      <w:pPr>
        <w:pStyle w:val="Equation"/>
        <w:tabs>
          <w:tab w:val="clear" w:pos="4849"/>
        </w:tabs>
        <w:ind w:left="1588"/>
        <w:rPr>
          <w:ins w:id="128" w:author="xiuxx" w:date="2013-07-27T01:12:00Z"/>
          <w:noProof/>
          <w:szCs w:val="20"/>
          <w:lang w:eastAsia="ko-KR"/>
        </w:rPr>
      </w:pPr>
      <w:ins w:id="129" w:author="xiuxx" w:date="2013-07-27T01:12:00Z">
        <w:r w:rsidRPr="00F153F1">
          <w:rPr>
            <w:noProof/>
            <w:szCs w:val="20"/>
          </w:rPr>
          <w:lastRenderedPageBreak/>
          <w:t>colPocDiff = DiffPicOrderCnt( colPic, </w:t>
        </w:r>
        <w:r w:rsidRPr="00F153F1">
          <w:rPr>
            <w:noProof/>
            <w:szCs w:val="20"/>
            <w:lang w:eastAsia="ko-KR"/>
          </w:rPr>
          <w:t>refPicListCol[ refIdxCol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177</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130" w:author="xiuxx" w:date="2013-07-27T01:12:00Z"/>
          <w:noProof/>
          <w:szCs w:val="20"/>
          <w:lang w:eastAsia="ko-KR"/>
        </w:rPr>
      </w:pPr>
      <w:ins w:id="131" w:author="xiuxx" w:date="2013-07-27T01:12:00Z">
        <w:r w:rsidRPr="00F153F1">
          <w:rPr>
            <w:noProof/>
            <w:szCs w:val="20"/>
            <w:lang w:eastAsia="ko-KR"/>
          </w:rPr>
          <w:t>currPocDiff = DiffPicOrderCnt( currPic, RefPicListX[ refIdxLX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178</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132" w:author="xiuxx" w:date="2013-07-27T01:12:00Z"/>
          <w:noProof/>
          <w:sz w:val="20"/>
        </w:rPr>
      </w:pPr>
      <w:ins w:id="133" w:author="xiuxx" w:date="2013-07-27T01:12:00Z">
        <w:r w:rsidRPr="00F153F1">
          <w:rPr>
            <w:noProof/>
            <w:sz w:val="20"/>
          </w:rPr>
          <w:t xml:space="preserve">If RefPicListX[ refIdxLX ] is a long-term reference picture, or colPocDiff is equal to </w:t>
        </w:r>
        <w:r w:rsidRPr="00F153F1">
          <w:rPr>
            <w:noProof/>
            <w:sz w:val="20"/>
            <w:lang w:eastAsia="ko-KR"/>
          </w:rPr>
          <w:t>currPocDiff</w:t>
        </w:r>
        <w:r w:rsidRPr="00F153F1">
          <w:rPr>
            <w:noProof/>
            <w:sz w:val="20"/>
          </w:rPr>
          <w:t>,</w:t>
        </w:r>
        <w:r w:rsidRPr="00F153F1">
          <w:rPr>
            <w:noProof/>
            <w:sz w:val="20"/>
            <w:lang w:eastAsia="ko-KR"/>
          </w:rPr>
          <w:t xml:space="preserve"> mvLXCol is derived as follows:</w:t>
        </w:r>
      </w:ins>
    </w:p>
    <w:p w:rsidR="006E5283" w:rsidRPr="00F153F1" w:rsidRDefault="006E5283" w:rsidP="006E5283">
      <w:pPr>
        <w:pStyle w:val="Equation"/>
        <w:tabs>
          <w:tab w:val="clear" w:pos="4849"/>
        </w:tabs>
        <w:ind w:left="1588"/>
        <w:rPr>
          <w:ins w:id="134" w:author="xiuxx" w:date="2013-07-27T01:12:00Z"/>
          <w:noProof/>
          <w:szCs w:val="20"/>
          <w:lang w:eastAsia="ko-KR"/>
        </w:rPr>
      </w:pPr>
      <w:ins w:id="135" w:author="xiuxx" w:date="2013-07-27T01:12:00Z">
        <w:r w:rsidRPr="00F153F1">
          <w:rPr>
            <w:noProof/>
            <w:szCs w:val="20"/>
            <w:lang w:eastAsia="ko-KR"/>
          </w:rPr>
          <w:t>mvLXCol = mvCol</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179</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numPr>
          <w:ilvl w:val="3"/>
          <w:numId w:val="16"/>
        </w:numPr>
        <w:tabs>
          <w:tab w:val="clear" w:pos="360"/>
          <w:tab w:val="clear" w:pos="720"/>
          <w:tab w:val="clear" w:pos="1440"/>
          <w:tab w:val="clear" w:pos="1600"/>
          <w:tab w:val="num" w:pos="1080"/>
        </w:tabs>
        <w:ind w:left="1080" w:hanging="360"/>
        <w:jc w:val="both"/>
        <w:rPr>
          <w:ins w:id="136" w:author="xiuxx" w:date="2013-07-27T01:12:00Z"/>
          <w:noProof/>
          <w:sz w:val="20"/>
        </w:rPr>
      </w:pPr>
      <w:ins w:id="137" w:author="xiuxx" w:date="2013-07-27T01:12:00Z">
        <w:r w:rsidRPr="00F153F1">
          <w:rPr>
            <w:noProof/>
            <w:sz w:val="20"/>
          </w:rPr>
          <w:t>Otherwise, mvLXCol is derived as a scaled version of the motion vector mvCol as follows:</w:t>
        </w:r>
      </w:ins>
    </w:p>
    <w:p w:rsidR="006E5283" w:rsidRPr="00F153F1" w:rsidRDefault="006E5283" w:rsidP="006E5283">
      <w:pPr>
        <w:pStyle w:val="Equation"/>
        <w:tabs>
          <w:tab w:val="clear" w:pos="4849"/>
        </w:tabs>
        <w:ind w:left="1588"/>
        <w:rPr>
          <w:ins w:id="138" w:author="xiuxx" w:date="2013-07-27T01:12:00Z"/>
          <w:noProof/>
          <w:szCs w:val="20"/>
          <w:lang w:eastAsia="ko-KR"/>
        </w:rPr>
      </w:pPr>
      <w:ins w:id="139" w:author="xiuxx" w:date="2013-07-27T01:12:00Z">
        <w:r w:rsidRPr="00F153F1">
          <w:rPr>
            <w:noProof/>
            <w:szCs w:val="20"/>
            <w:lang w:eastAsia="ko-KR"/>
          </w:rPr>
          <w:t>tx = ( 16384 + ( Abs( td )  &gt;&gt;  1 ) ) / td</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180</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140" w:author="xiuxx" w:date="2013-07-27T01:12:00Z"/>
          <w:noProof/>
          <w:szCs w:val="20"/>
          <w:lang w:eastAsia="ko-KR"/>
        </w:rPr>
      </w:pPr>
      <w:ins w:id="141" w:author="xiuxx" w:date="2013-07-27T01:12:00Z">
        <w:r w:rsidRPr="00F153F1">
          <w:rPr>
            <w:noProof/>
            <w:szCs w:val="20"/>
            <w:lang w:eastAsia="ko-KR"/>
          </w:rPr>
          <w:t>distScaleFactor = Clip3( −4096, 4095, ( tb * tx + 32 )  &gt;&gt;  6 )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181</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 w:val="left" w:pos="1890"/>
          <w:tab w:val="left" w:pos="2250"/>
          <w:tab w:val="left" w:pos="2610"/>
          <w:tab w:val="left" w:pos="2880"/>
        </w:tabs>
        <w:ind w:left="1588"/>
        <w:rPr>
          <w:ins w:id="142" w:author="xiuxx" w:date="2013-07-27T01:12:00Z"/>
          <w:noProof/>
          <w:szCs w:val="20"/>
          <w:lang w:eastAsia="ko-KR"/>
        </w:rPr>
      </w:pPr>
      <w:ins w:id="143" w:author="xiuxx" w:date="2013-07-27T01:12:00Z">
        <w:r w:rsidRPr="00F153F1">
          <w:rPr>
            <w:noProof/>
            <w:szCs w:val="20"/>
            <w:lang w:eastAsia="ko-KR"/>
          </w:rPr>
          <w:t>mvLXCol =  Clip3(</w:t>
        </w:r>
        <w:r w:rsidRPr="00F153F1">
          <w:rPr>
            <w:rFonts w:eastAsia="MS Mincho"/>
            <w:noProof/>
            <w:szCs w:val="20"/>
            <w:lang w:eastAsia="ja-JP"/>
          </w:rPr>
          <w:t> </w:t>
        </w:r>
        <w:r w:rsidRPr="00F153F1">
          <w:rPr>
            <w:noProof/>
            <w:szCs w:val="20"/>
            <w:lang w:eastAsia="ko-KR"/>
          </w:rPr>
          <w:t>−32768, 32767, Sign( distScaleFactor * mvCol ) * </w:t>
        </w:r>
        <w:r w:rsidRPr="00F153F1">
          <w:rPr>
            <w:noProof/>
            <w:szCs w:val="20"/>
            <w:lang w:eastAsia="ko-KR"/>
          </w:rPr>
          <w:br/>
        </w:r>
        <w:r w:rsidRPr="00F153F1">
          <w:rPr>
            <w:noProof/>
            <w:szCs w:val="20"/>
            <w:lang w:eastAsia="ko-KR"/>
          </w:rPr>
          <w:tab/>
        </w:r>
        <w:r w:rsidRPr="00F153F1">
          <w:rPr>
            <w:noProof/>
            <w:szCs w:val="20"/>
            <w:lang w:eastAsia="ko-KR"/>
          </w:rPr>
          <w:tab/>
        </w:r>
        <w:r w:rsidRPr="00F153F1">
          <w:rPr>
            <w:noProof/>
            <w:szCs w:val="20"/>
            <w:lang w:eastAsia="ko-KR"/>
          </w:rPr>
          <w:tab/>
        </w:r>
        <w:r w:rsidRPr="00F153F1">
          <w:rPr>
            <w:noProof/>
            <w:szCs w:val="20"/>
            <w:lang w:eastAsia="ko-KR"/>
          </w:rPr>
          <w:tab/>
          <w:t>( ( Abs( distScaleFactor * mvCol ) + 127 )  &gt;&gt;  8 )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182</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ind w:left="1200"/>
        <w:rPr>
          <w:ins w:id="144" w:author="xiuxx" w:date="2013-07-27T01:12:00Z"/>
          <w:noProof/>
          <w:sz w:val="20"/>
        </w:rPr>
      </w:pPr>
      <w:ins w:id="145" w:author="xiuxx" w:date="2013-07-27T01:12:00Z">
        <w:r w:rsidRPr="00F153F1">
          <w:rPr>
            <w:noProof/>
            <w:sz w:val="20"/>
          </w:rPr>
          <w:t>where td and tb are derived as follows:</w:t>
        </w:r>
      </w:ins>
    </w:p>
    <w:p w:rsidR="006E5283" w:rsidRPr="00F153F1" w:rsidRDefault="006E5283" w:rsidP="006E5283">
      <w:pPr>
        <w:pStyle w:val="Equation"/>
        <w:tabs>
          <w:tab w:val="clear" w:pos="4849"/>
        </w:tabs>
        <w:ind w:left="1588"/>
        <w:rPr>
          <w:ins w:id="146" w:author="xiuxx" w:date="2013-07-27T01:12:00Z"/>
          <w:noProof/>
          <w:szCs w:val="20"/>
          <w:lang w:eastAsia="ko-KR"/>
        </w:rPr>
      </w:pPr>
      <w:ins w:id="147" w:author="xiuxx" w:date="2013-07-27T01:12:00Z">
        <w:r w:rsidRPr="00F153F1">
          <w:rPr>
            <w:noProof/>
            <w:szCs w:val="20"/>
            <w:lang w:eastAsia="ko-KR"/>
          </w:rPr>
          <w:t>td = Clip3( −128, 127, colPocDiff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183</w:t>
        </w:r>
        <w:r w:rsidR="00966468" w:rsidRPr="00F153F1">
          <w:rPr>
            <w:noProof/>
            <w:szCs w:val="20"/>
            <w:lang w:eastAsia="ko-KR"/>
          </w:rPr>
          <w:fldChar w:fldCharType="end"/>
        </w:r>
        <w:r w:rsidRPr="00F153F1">
          <w:rPr>
            <w:noProof/>
            <w:szCs w:val="20"/>
            <w:lang w:eastAsia="ko-KR"/>
          </w:rPr>
          <w:t>)</w:t>
        </w:r>
      </w:ins>
    </w:p>
    <w:p w:rsidR="006E5283" w:rsidRPr="00F153F1" w:rsidRDefault="006E5283" w:rsidP="006E5283">
      <w:pPr>
        <w:pStyle w:val="Equation"/>
        <w:tabs>
          <w:tab w:val="clear" w:pos="4849"/>
        </w:tabs>
        <w:ind w:left="1588"/>
        <w:rPr>
          <w:ins w:id="148" w:author="xiuxx" w:date="2013-07-27T01:12:00Z"/>
          <w:noProof/>
          <w:szCs w:val="20"/>
          <w:lang w:eastAsia="ko-KR"/>
        </w:rPr>
      </w:pPr>
      <w:ins w:id="149" w:author="xiuxx" w:date="2013-07-27T01:12:00Z">
        <w:r w:rsidRPr="00F153F1">
          <w:rPr>
            <w:noProof/>
            <w:szCs w:val="20"/>
            <w:lang w:eastAsia="ko-KR"/>
          </w:rPr>
          <w:t>tb = Clip3( −128, 127, currPocDiff )</w:t>
        </w:r>
        <w:r w:rsidRPr="00F153F1">
          <w:rPr>
            <w:noProof/>
            <w:szCs w:val="20"/>
            <w:lang w:eastAsia="ko-KR"/>
          </w:rPr>
          <w:tab/>
          <w:t>(</w:t>
        </w:r>
        <w:r w:rsidR="00966468" w:rsidRPr="00F153F1">
          <w:rPr>
            <w:noProof/>
            <w:szCs w:val="20"/>
            <w:lang w:eastAsia="ko-KR"/>
          </w:rPr>
          <w:fldChar w:fldCharType="begin" w:fldLock="1"/>
        </w:r>
        <w:r w:rsidRPr="00F153F1">
          <w:rPr>
            <w:noProof/>
            <w:szCs w:val="20"/>
            <w:lang w:eastAsia="ko-KR"/>
          </w:rPr>
          <w:instrText xml:space="preserve"> STYLEREF 1 \s </w:instrText>
        </w:r>
        <w:r w:rsidR="00966468" w:rsidRPr="00F153F1">
          <w:rPr>
            <w:noProof/>
            <w:szCs w:val="20"/>
            <w:lang w:eastAsia="ko-KR"/>
          </w:rPr>
          <w:fldChar w:fldCharType="separate"/>
        </w:r>
        <w:r w:rsidRPr="00F153F1">
          <w:rPr>
            <w:noProof/>
            <w:szCs w:val="20"/>
            <w:lang w:eastAsia="ko-KR"/>
          </w:rPr>
          <w:t>8</w:t>
        </w:r>
        <w:r w:rsidR="00966468" w:rsidRPr="00F153F1">
          <w:rPr>
            <w:noProof/>
            <w:szCs w:val="20"/>
            <w:lang w:eastAsia="ko-KR"/>
          </w:rPr>
          <w:fldChar w:fldCharType="end"/>
        </w:r>
        <w:r w:rsidRPr="00F153F1">
          <w:rPr>
            <w:noProof/>
            <w:szCs w:val="20"/>
            <w:lang w:eastAsia="ko-KR"/>
          </w:rPr>
          <w:noBreakHyphen/>
        </w:r>
        <w:r w:rsidR="00966468" w:rsidRPr="00F153F1">
          <w:rPr>
            <w:noProof/>
            <w:szCs w:val="20"/>
            <w:lang w:eastAsia="ko-KR"/>
          </w:rPr>
          <w:fldChar w:fldCharType="begin" w:fldLock="1"/>
        </w:r>
        <w:r w:rsidRPr="00F153F1">
          <w:rPr>
            <w:noProof/>
            <w:szCs w:val="20"/>
            <w:lang w:eastAsia="ko-KR"/>
          </w:rPr>
          <w:instrText xml:space="preserve"> SEQ Equation \* ARABIC \s 1 </w:instrText>
        </w:r>
        <w:r w:rsidR="00966468" w:rsidRPr="00F153F1">
          <w:rPr>
            <w:noProof/>
            <w:szCs w:val="20"/>
            <w:lang w:eastAsia="ko-KR"/>
          </w:rPr>
          <w:fldChar w:fldCharType="separate"/>
        </w:r>
        <w:r w:rsidRPr="00F153F1">
          <w:rPr>
            <w:noProof/>
            <w:szCs w:val="20"/>
            <w:lang w:eastAsia="ko-KR"/>
          </w:rPr>
          <w:t>184</w:t>
        </w:r>
        <w:r w:rsidR="00966468" w:rsidRPr="00F153F1">
          <w:rPr>
            <w:noProof/>
            <w:szCs w:val="20"/>
            <w:lang w:eastAsia="ko-KR"/>
          </w:rPr>
          <w:fldChar w:fldCharType="end"/>
        </w:r>
        <w:r w:rsidRPr="00F153F1">
          <w:rPr>
            <w:noProof/>
            <w:szCs w:val="20"/>
            <w:lang w:eastAsia="ko-KR"/>
          </w:rPr>
          <w:t>)</w:t>
        </w:r>
      </w:ins>
    </w:p>
    <w:p w:rsidR="006E5283" w:rsidRPr="005C0A74" w:rsidRDefault="006E5283" w:rsidP="00506C41">
      <w:pPr>
        <w:jc w:val="both"/>
        <w:rPr>
          <w:szCs w:val="22"/>
          <w:lang w:val="en-CA"/>
        </w:rPr>
      </w:pPr>
    </w:p>
    <w:sectPr w:rsidR="006E5283" w:rsidRPr="005C0A74"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864" w:rsidRDefault="004A5864">
      <w:r>
        <w:separator/>
      </w:r>
    </w:p>
  </w:endnote>
  <w:endnote w:type="continuationSeparator" w:id="0">
    <w:p w:rsidR="004A5864" w:rsidRDefault="004A58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29D77CFB" w:usb2="00000012" w:usb3="00000000" w:csb0="0008008D"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91A" w:rsidRDefault="00C9391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66468">
      <w:rPr>
        <w:rStyle w:val="PageNumber"/>
      </w:rPr>
      <w:fldChar w:fldCharType="begin"/>
    </w:r>
    <w:r>
      <w:rPr>
        <w:rStyle w:val="PageNumber"/>
      </w:rPr>
      <w:instrText xml:space="preserve"> PAGE </w:instrText>
    </w:r>
    <w:r w:rsidR="00966468">
      <w:rPr>
        <w:rStyle w:val="PageNumber"/>
      </w:rPr>
      <w:fldChar w:fldCharType="separate"/>
    </w:r>
    <w:r w:rsidR="00B47958">
      <w:rPr>
        <w:rStyle w:val="PageNumber"/>
        <w:noProof/>
      </w:rPr>
      <w:t>1</w:t>
    </w:r>
    <w:r w:rsidR="00966468">
      <w:rPr>
        <w:rStyle w:val="PageNumber"/>
      </w:rPr>
      <w:fldChar w:fldCharType="end"/>
    </w:r>
    <w:r>
      <w:rPr>
        <w:rStyle w:val="PageNumber"/>
      </w:rPr>
      <w:tab/>
      <w:t xml:space="preserve">Date Saved: </w:t>
    </w:r>
    <w:r w:rsidR="00966468">
      <w:rPr>
        <w:rStyle w:val="PageNumber"/>
      </w:rPr>
      <w:fldChar w:fldCharType="begin"/>
    </w:r>
    <w:r>
      <w:rPr>
        <w:rStyle w:val="PageNumber"/>
      </w:rPr>
      <w:instrText xml:space="preserve"> SAVEDATE  \@ "yyyy-MM-dd"  \* MERGEFORMAT </w:instrText>
    </w:r>
    <w:r w:rsidR="00966468">
      <w:rPr>
        <w:rStyle w:val="PageNumber"/>
      </w:rPr>
      <w:fldChar w:fldCharType="separate"/>
    </w:r>
    <w:ins w:id="150" w:author="xiuxx" w:date="2013-07-27T02:29:00Z">
      <w:r w:rsidR="00B47958">
        <w:rPr>
          <w:rStyle w:val="PageNumber"/>
          <w:noProof/>
        </w:rPr>
        <w:t>2013-07-27</w:t>
      </w:r>
    </w:ins>
    <w:del w:id="151" w:author="xiuxx" w:date="2013-07-27T02:29:00Z">
      <w:r w:rsidDel="00B47958">
        <w:rPr>
          <w:rStyle w:val="PageNumber"/>
          <w:noProof/>
        </w:rPr>
        <w:delText>2013-07-26</w:delText>
      </w:r>
    </w:del>
    <w:r w:rsidR="0096646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864" w:rsidRDefault="004A5864">
      <w:r>
        <w:separator/>
      </w:r>
    </w:p>
  </w:footnote>
  <w:footnote w:type="continuationSeparator" w:id="0">
    <w:p w:rsidR="004A5864" w:rsidRDefault="004A58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
    <w:nsid w:val="31431D2F"/>
    <w:multiLevelType w:val="hybridMultilevel"/>
    <w:tmpl w:val="A86A7074"/>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587FC7"/>
    <w:multiLevelType w:val="hybridMultilevel"/>
    <w:tmpl w:val="96CEDA6E"/>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12">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6"/>
  </w:num>
  <w:num w:numId="4">
    <w:abstractNumId w:val="13"/>
  </w:num>
  <w:num w:numId="5">
    <w:abstractNumId w:val="14"/>
  </w:num>
  <w:num w:numId="6">
    <w:abstractNumId w:val="6"/>
  </w:num>
  <w:num w:numId="7">
    <w:abstractNumId w:val="10"/>
  </w:num>
  <w:num w:numId="8">
    <w:abstractNumId w:val="6"/>
  </w:num>
  <w:num w:numId="9">
    <w:abstractNumId w:val="1"/>
  </w:num>
  <w:num w:numId="10">
    <w:abstractNumId w:val="5"/>
  </w:num>
  <w:num w:numId="11">
    <w:abstractNumId w:val="2"/>
  </w:num>
  <w:num w:numId="12">
    <w:abstractNumId w:val="20"/>
  </w:num>
  <w:num w:numId="13">
    <w:abstractNumId w:val="18"/>
  </w:num>
  <w:num w:numId="14">
    <w:abstractNumId w:val="7"/>
  </w:num>
  <w:num w:numId="15">
    <w:abstractNumId w:val="12"/>
  </w:num>
  <w:num w:numId="16">
    <w:abstractNumId w:val="15"/>
  </w:num>
  <w:num w:numId="17">
    <w:abstractNumId w:val="9"/>
  </w:num>
  <w:num w:numId="18">
    <w:abstractNumId w:val="17"/>
  </w:num>
  <w:num w:numId="19">
    <w:abstractNumId w:val="8"/>
  </w:num>
  <w:num w:numId="20">
    <w:abstractNumId w:val="3"/>
  </w:num>
  <w:num w:numId="21">
    <w:abstractNumId w:val="4"/>
  </w:num>
  <w:num w:numId="22">
    <w:abstractNumId w:val="1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12D8D"/>
    <w:rsid w:val="00012F3A"/>
    <w:rsid w:val="00015D31"/>
    <w:rsid w:val="00024685"/>
    <w:rsid w:val="00024E7D"/>
    <w:rsid w:val="000424EB"/>
    <w:rsid w:val="000458BC"/>
    <w:rsid w:val="00045C41"/>
    <w:rsid w:val="00046C03"/>
    <w:rsid w:val="0007614F"/>
    <w:rsid w:val="000B1C6B"/>
    <w:rsid w:val="000B4FF9"/>
    <w:rsid w:val="000C09AC"/>
    <w:rsid w:val="000E00F3"/>
    <w:rsid w:val="000E42B9"/>
    <w:rsid w:val="000F158C"/>
    <w:rsid w:val="00102F3D"/>
    <w:rsid w:val="00124E38"/>
    <w:rsid w:val="0012580B"/>
    <w:rsid w:val="00131F90"/>
    <w:rsid w:val="0013526E"/>
    <w:rsid w:val="00171371"/>
    <w:rsid w:val="00174C3C"/>
    <w:rsid w:val="00175A24"/>
    <w:rsid w:val="00187E58"/>
    <w:rsid w:val="00192832"/>
    <w:rsid w:val="001A297E"/>
    <w:rsid w:val="001A368E"/>
    <w:rsid w:val="001A7329"/>
    <w:rsid w:val="001B1A0B"/>
    <w:rsid w:val="001B4E28"/>
    <w:rsid w:val="001C3525"/>
    <w:rsid w:val="001D1BD2"/>
    <w:rsid w:val="001E02BE"/>
    <w:rsid w:val="001E3B37"/>
    <w:rsid w:val="001F2594"/>
    <w:rsid w:val="002019C9"/>
    <w:rsid w:val="002055A6"/>
    <w:rsid w:val="00206460"/>
    <w:rsid w:val="002069B4"/>
    <w:rsid w:val="0021174C"/>
    <w:rsid w:val="00215DFC"/>
    <w:rsid w:val="002212DF"/>
    <w:rsid w:val="00222CD4"/>
    <w:rsid w:val="002264A6"/>
    <w:rsid w:val="00227BA7"/>
    <w:rsid w:val="0023011C"/>
    <w:rsid w:val="002367EE"/>
    <w:rsid w:val="00243848"/>
    <w:rsid w:val="00263398"/>
    <w:rsid w:val="002708D5"/>
    <w:rsid w:val="00275BCF"/>
    <w:rsid w:val="00292257"/>
    <w:rsid w:val="002A54E0"/>
    <w:rsid w:val="002B0884"/>
    <w:rsid w:val="002B1595"/>
    <w:rsid w:val="002B191D"/>
    <w:rsid w:val="002D0AF6"/>
    <w:rsid w:val="002F1501"/>
    <w:rsid w:val="002F164D"/>
    <w:rsid w:val="00301401"/>
    <w:rsid w:val="00306206"/>
    <w:rsid w:val="0031165A"/>
    <w:rsid w:val="00314BAF"/>
    <w:rsid w:val="00317D85"/>
    <w:rsid w:val="00327C56"/>
    <w:rsid w:val="003315A1"/>
    <w:rsid w:val="003373EC"/>
    <w:rsid w:val="00342FF4"/>
    <w:rsid w:val="00362A6F"/>
    <w:rsid w:val="003669EA"/>
    <w:rsid w:val="003706CC"/>
    <w:rsid w:val="00377710"/>
    <w:rsid w:val="003A2D8E"/>
    <w:rsid w:val="003C20E4"/>
    <w:rsid w:val="003E6D97"/>
    <w:rsid w:val="003E6F90"/>
    <w:rsid w:val="003F5D0F"/>
    <w:rsid w:val="00414101"/>
    <w:rsid w:val="00433DDB"/>
    <w:rsid w:val="00437619"/>
    <w:rsid w:val="00452127"/>
    <w:rsid w:val="0047549C"/>
    <w:rsid w:val="00487358"/>
    <w:rsid w:val="004A2A63"/>
    <w:rsid w:val="004A5864"/>
    <w:rsid w:val="004B210C"/>
    <w:rsid w:val="004D405F"/>
    <w:rsid w:val="004E4F4F"/>
    <w:rsid w:val="004E6789"/>
    <w:rsid w:val="004F61E3"/>
    <w:rsid w:val="00502E10"/>
    <w:rsid w:val="00506C41"/>
    <w:rsid w:val="0051015C"/>
    <w:rsid w:val="005137BB"/>
    <w:rsid w:val="00516CF1"/>
    <w:rsid w:val="00524431"/>
    <w:rsid w:val="00531AE9"/>
    <w:rsid w:val="00550A66"/>
    <w:rsid w:val="00567EC7"/>
    <w:rsid w:val="00570013"/>
    <w:rsid w:val="005801A2"/>
    <w:rsid w:val="00587181"/>
    <w:rsid w:val="005952A5"/>
    <w:rsid w:val="005A33A1"/>
    <w:rsid w:val="005B217D"/>
    <w:rsid w:val="005C0A74"/>
    <w:rsid w:val="005C385F"/>
    <w:rsid w:val="005E1AC6"/>
    <w:rsid w:val="005E1D34"/>
    <w:rsid w:val="005F6F1B"/>
    <w:rsid w:val="00624B33"/>
    <w:rsid w:val="00630AA2"/>
    <w:rsid w:val="00646707"/>
    <w:rsid w:val="00654D22"/>
    <w:rsid w:val="00662E58"/>
    <w:rsid w:val="00664DCF"/>
    <w:rsid w:val="00695D7C"/>
    <w:rsid w:val="006C2740"/>
    <w:rsid w:val="006C5D39"/>
    <w:rsid w:val="006D05AA"/>
    <w:rsid w:val="006E260D"/>
    <w:rsid w:val="006E2810"/>
    <w:rsid w:val="006E5283"/>
    <w:rsid w:val="006E5417"/>
    <w:rsid w:val="00700F6E"/>
    <w:rsid w:val="00712F60"/>
    <w:rsid w:val="00720E3B"/>
    <w:rsid w:val="00723BEF"/>
    <w:rsid w:val="00743C38"/>
    <w:rsid w:val="00745F6B"/>
    <w:rsid w:val="0075585E"/>
    <w:rsid w:val="0076644D"/>
    <w:rsid w:val="00770571"/>
    <w:rsid w:val="007768FF"/>
    <w:rsid w:val="00781038"/>
    <w:rsid w:val="007824D3"/>
    <w:rsid w:val="00796EE3"/>
    <w:rsid w:val="00797BEC"/>
    <w:rsid w:val="007A05A9"/>
    <w:rsid w:val="007A7D29"/>
    <w:rsid w:val="007B4AB8"/>
    <w:rsid w:val="007C5D9D"/>
    <w:rsid w:val="007E253A"/>
    <w:rsid w:val="007F1F8B"/>
    <w:rsid w:val="007F67A1"/>
    <w:rsid w:val="00811C05"/>
    <w:rsid w:val="008206C8"/>
    <w:rsid w:val="008468E3"/>
    <w:rsid w:val="0086387C"/>
    <w:rsid w:val="00874A6C"/>
    <w:rsid w:val="00876C65"/>
    <w:rsid w:val="008A4B4C"/>
    <w:rsid w:val="008C239F"/>
    <w:rsid w:val="008E480C"/>
    <w:rsid w:val="008E701B"/>
    <w:rsid w:val="00907757"/>
    <w:rsid w:val="009212B0"/>
    <w:rsid w:val="009234A5"/>
    <w:rsid w:val="009336F7"/>
    <w:rsid w:val="009374A7"/>
    <w:rsid w:val="0096516D"/>
    <w:rsid w:val="00966468"/>
    <w:rsid w:val="0098345C"/>
    <w:rsid w:val="0098551D"/>
    <w:rsid w:val="009879A4"/>
    <w:rsid w:val="009912D6"/>
    <w:rsid w:val="0099518F"/>
    <w:rsid w:val="009A523D"/>
    <w:rsid w:val="009F496B"/>
    <w:rsid w:val="00A01439"/>
    <w:rsid w:val="00A02E61"/>
    <w:rsid w:val="00A0422A"/>
    <w:rsid w:val="00A05CFF"/>
    <w:rsid w:val="00A41BE7"/>
    <w:rsid w:val="00A45C7F"/>
    <w:rsid w:val="00A56B97"/>
    <w:rsid w:val="00A57095"/>
    <w:rsid w:val="00A6093D"/>
    <w:rsid w:val="00A76A6D"/>
    <w:rsid w:val="00A83253"/>
    <w:rsid w:val="00AA1A04"/>
    <w:rsid w:val="00AA6E84"/>
    <w:rsid w:val="00AE341B"/>
    <w:rsid w:val="00B07CA7"/>
    <w:rsid w:val="00B1279A"/>
    <w:rsid w:val="00B4194A"/>
    <w:rsid w:val="00B47958"/>
    <w:rsid w:val="00B5222E"/>
    <w:rsid w:val="00B53179"/>
    <w:rsid w:val="00B61C96"/>
    <w:rsid w:val="00B73A2A"/>
    <w:rsid w:val="00B91BA0"/>
    <w:rsid w:val="00B94478"/>
    <w:rsid w:val="00B94B06"/>
    <w:rsid w:val="00B94C28"/>
    <w:rsid w:val="00BC10BA"/>
    <w:rsid w:val="00BC5AFD"/>
    <w:rsid w:val="00BF5A9E"/>
    <w:rsid w:val="00C04F43"/>
    <w:rsid w:val="00C0609D"/>
    <w:rsid w:val="00C10EAA"/>
    <w:rsid w:val="00C115AB"/>
    <w:rsid w:val="00C1338C"/>
    <w:rsid w:val="00C21E38"/>
    <w:rsid w:val="00C30249"/>
    <w:rsid w:val="00C3723B"/>
    <w:rsid w:val="00C54547"/>
    <w:rsid w:val="00C606C9"/>
    <w:rsid w:val="00C672CF"/>
    <w:rsid w:val="00C80288"/>
    <w:rsid w:val="00C84003"/>
    <w:rsid w:val="00C8747A"/>
    <w:rsid w:val="00C90650"/>
    <w:rsid w:val="00C9391A"/>
    <w:rsid w:val="00C97D78"/>
    <w:rsid w:val="00CB4396"/>
    <w:rsid w:val="00CC240B"/>
    <w:rsid w:val="00CC2AAE"/>
    <w:rsid w:val="00CC5A42"/>
    <w:rsid w:val="00CC5F1D"/>
    <w:rsid w:val="00CD0EAB"/>
    <w:rsid w:val="00CF21B1"/>
    <w:rsid w:val="00CF34DB"/>
    <w:rsid w:val="00CF558F"/>
    <w:rsid w:val="00D058CC"/>
    <w:rsid w:val="00D073E2"/>
    <w:rsid w:val="00D446EC"/>
    <w:rsid w:val="00D51BF0"/>
    <w:rsid w:val="00D55942"/>
    <w:rsid w:val="00D63D2F"/>
    <w:rsid w:val="00D807BF"/>
    <w:rsid w:val="00D82FCC"/>
    <w:rsid w:val="00D92C95"/>
    <w:rsid w:val="00DA17FC"/>
    <w:rsid w:val="00DA7887"/>
    <w:rsid w:val="00DB2C26"/>
    <w:rsid w:val="00DE6B43"/>
    <w:rsid w:val="00E04FFD"/>
    <w:rsid w:val="00E11923"/>
    <w:rsid w:val="00E233F2"/>
    <w:rsid w:val="00E262D4"/>
    <w:rsid w:val="00E36250"/>
    <w:rsid w:val="00E37940"/>
    <w:rsid w:val="00E54511"/>
    <w:rsid w:val="00E600AA"/>
    <w:rsid w:val="00E61DAC"/>
    <w:rsid w:val="00E72B80"/>
    <w:rsid w:val="00E75FE3"/>
    <w:rsid w:val="00E86C4C"/>
    <w:rsid w:val="00EA61FD"/>
    <w:rsid w:val="00EB7AB1"/>
    <w:rsid w:val="00EC0149"/>
    <w:rsid w:val="00EF48CC"/>
    <w:rsid w:val="00F30041"/>
    <w:rsid w:val="00F710FB"/>
    <w:rsid w:val="00F73032"/>
    <w:rsid w:val="00F82D1A"/>
    <w:rsid w:val="00F848FC"/>
    <w:rsid w:val="00F91FC7"/>
    <w:rsid w:val="00F9282A"/>
    <w:rsid w:val="00F96BAD"/>
    <w:rsid w:val="00FA139D"/>
    <w:rsid w:val="00FA2E0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5F1D"/>
    <w:pPr>
      <w:tabs>
        <w:tab w:val="center" w:pos="4320"/>
        <w:tab w:val="right" w:pos="8640"/>
      </w:tabs>
    </w:pPr>
  </w:style>
  <w:style w:type="paragraph" w:styleId="Footer">
    <w:name w:val="footer"/>
    <w:basedOn w:val="Normal"/>
    <w:rsid w:val="00CC5F1D"/>
    <w:pPr>
      <w:tabs>
        <w:tab w:val="center" w:pos="4320"/>
        <w:tab w:val="right" w:pos="8640"/>
      </w:tabs>
    </w:pPr>
  </w:style>
  <w:style w:type="character" w:styleId="PageNumber">
    <w:name w:val="page number"/>
    <w:basedOn w:val="DefaultParagraphFont"/>
    <w:rsid w:val="00CC5F1D"/>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61FD"/>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styleId="ListParagraph">
    <w:name w:val="List Paragraph"/>
    <w:basedOn w:val="Normal"/>
    <w:uiPriority w:val="34"/>
    <w:qFormat/>
    <w:rsid w:val="00D92C95"/>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Note1">
    <w:name w:val="Note 1"/>
    <w:basedOn w:val="Normal"/>
    <w:qFormat/>
    <w:rsid w:val="00D92C95"/>
    <w:pPr>
      <w:tabs>
        <w:tab w:val="clear" w:pos="360"/>
        <w:tab w:val="clear" w:pos="720"/>
        <w:tab w:val="clear" w:pos="1080"/>
        <w:tab w:val="clear" w:pos="1440"/>
      </w:tabs>
      <w:spacing w:before="60"/>
      <w:ind w:left="288"/>
      <w:jc w:val="both"/>
    </w:pPr>
    <w:rPr>
      <w:rFonts w:eastAsia="Malgun Gothic"/>
      <w:sz w:val="18"/>
      <w:szCs w:val="18"/>
      <w:lang w:val="en-GB"/>
    </w:rPr>
  </w:style>
  <w:style w:type="paragraph" w:styleId="TOC6">
    <w:name w:val="toc 6"/>
    <w:basedOn w:val="TOC3"/>
    <w:autoRedefine/>
    <w:uiPriority w:val="39"/>
    <w:rsid w:val="00015D31"/>
    <w:pPr>
      <w:tabs>
        <w:tab w:val="right" w:leader="dot" w:pos="9629"/>
        <w:tab w:val="left" w:pos="13500"/>
      </w:tabs>
      <w:spacing w:before="0"/>
      <w:ind w:left="2098" w:hanging="1106"/>
    </w:pPr>
    <w:rPr>
      <w:rFonts w:eastAsia="Malgun Gothic"/>
      <w:sz w:val="20"/>
      <w:lang w:val="en-GB"/>
    </w:rPr>
  </w:style>
  <w:style w:type="paragraph" w:styleId="TOC3">
    <w:name w:val="toc 3"/>
    <w:basedOn w:val="Normal"/>
    <w:next w:val="Normal"/>
    <w:autoRedefine/>
    <w:rsid w:val="00015D31"/>
    <w:pPr>
      <w:tabs>
        <w:tab w:val="clear" w:pos="360"/>
        <w:tab w:val="clear" w:pos="720"/>
        <w:tab w:val="clear" w:pos="1080"/>
        <w:tab w:val="clear" w:pos="1440"/>
      </w:tabs>
      <w:ind w:left="440"/>
    </w:pPr>
  </w:style>
  <w:style w:type="paragraph" w:customStyle="1" w:styleId="3H5">
    <w:name w:val="3H5"/>
    <w:basedOn w:val="Normal"/>
    <w:qFormat/>
    <w:rsid w:val="00E37940"/>
    <w:pPr>
      <w:keepNext/>
      <w:keepLines/>
      <w:numPr>
        <w:ilvl w:val="5"/>
        <w:numId w:val="22"/>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eastAsia="zh-CN"/>
    </w:rPr>
  </w:style>
  <w:style w:type="paragraph" w:customStyle="1" w:styleId="3H0">
    <w:name w:val="3H0"/>
    <w:next w:val="Normal"/>
    <w:qFormat/>
    <w:rsid w:val="00E37940"/>
    <w:pPr>
      <w:keepNext/>
      <w:keepLines/>
      <w:numPr>
        <w:numId w:val="22"/>
      </w:numPr>
      <w:spacing w:before="313"/>
      <w:jc w:val="both"/>
      <w:outlineLvl w:val="1"/>
    </w:pPr>
    <w:rPr>
      <w:rFonts w:eastAsia="Malgun Gothic"/>
      <w:b/>
      <w:sz w:val="22"/>
      <w:lang w:val="en-GB" w:eastAsia="zh-CN"/>
    </w:rPr>
  </w:style>
  <w:style w:type="paragraph" w:customStyle="1" w:styleId="3H1">
    <w:name w:val="3H1"/>
    <w:basedOn w:val="3H0"/>
    <w:next w:val="Normal"/>
    <w:qFormat/>
    <w:rsid w:val="00E37940"/>
    <w:pPr>
      <w:numPr>
        <w:ilvl w:val="1"/>
      </w:numPr>
      <w:spacing w:before="181"/>
      <w:outlineLvl w:val="2"/>
    </w:pPr>
    <w:rPr>
      <w:sz w:val="20"/>
    </w:rPr>
  </w:style>
  <w:style w:type="paragraph" w:customStyle="1" w:styleId="3H2">
    <w:name w:val="3H2"/>
    <w:basedOn w:val="3H1"/>
    <w:next w:val="Normal"/>
    <w:qFormat/>
    <w:rsid w:val="00E37940"/>
    <w:pPr>
      <w:numPr>
        <w:ilvl w:val="2"/>
      </w:numPr>
      <w:outlineLvl w:val="3"/>
    </w:pPr>
  </w:style>
  <w:style w:type="paragraph" w:customStyle="1" w:styleId="3H3">
    <w:name w:val="3H3"/>
    <w:basedOn w:val="3H2"/>
    <w:next w:val="Normal"/>
    <w:qFormat/>
    <w:rsid w:val="00E37940"/>
    <w:pPr>
      <w:numPr>
        <w:ilvl w:val="3"/>
      </w:numPr>
      <w:outlineLvl w:val="4"/>
    </w:pPr>
  </w:style>
  <w:style w:type="paragraph" w:customStyle="1" w:styleId="3H4">
    <w:name w:val="3H4"/>
    <w:basedOn w:val="3H3"/>
    <w:next w:val="Normal"/>
    <w:link w:val="3H4Char"/>
    <w:qFormat/>
    <w:rsid w:val="00E37940"/>
    <w:pPr>
      <w:numPr>
        <w:ilvl w:val="4"/>
      </w:numPr>
      <w:outlineLvl w:val="5"/>
    </w:pPr>
  </w:style>
  <w:style w:type="character" w:customStyle="1" w:styleId="3H4Char">
    <w:name w:val="3H4 Char"/>
    <w:link w:val="3H4"/>
    <w:rsid w:val="00E37940"/>
    <w:rPr>
      <w:rFonts w:eastAsia="Malgun Gothic"/>
      <w:b/>
      <w:lang w:val="en-GB" w:eastAsia="zh-CN"/>
    </w:rPr>
  </w:style>
</w:styles>
</file>

<file path=word/webSettings.xml><?xml version="1.0" encoding="utf-8"?>
<w:webSettings xmlns:r="http://schemas.openxmlformats.org/officeDocument/2006/relationships" xmlns:w="http://schemas.openxmlformats.org/wordprocessingml/2006/main">
  <w:divs>
    <w:div w:id="379288244">
      <w:bodyDiv w:val="1"/>
      <w:marLeft w:val="0"/>
      <w:marRight w:val="0"/>
      <w:marTop w:val="0"/>
      <w:marBottom w:val="0"/>
      <w:divBdr>
        <w:top w:val="none" w:sz="0" w:space="0" w:color="auto"/>
        <w:left w:val="none" w:sz="0" w:space="0" w:color="auto"/>
        <w:bottom w:val="none" w:sz="0" w:space="0" w:color="auto"/>
        <w:right w:val="none" w:sz="0" w:space="0" w:color="auto"/>
      </w:divBdr>
    </w:div>
    <w:div w:id="725377091">
      <w:bodyDiv w:val="1"/>
      <w:marLeft w:val="0"/>
      <w:marRight w:val="0"/>
      <w:marTop w:val="0"/>
      <w:marBottom w:val="0"/>
      <w:divBdr>
        <w:top w:val="none" w:sz="0" w:space="0" w:color="auto"/>
        <w:left w:val="none" w:sz="0" w:space="0" w:color="auto"/>
        <w:bottom w:val="none" w:sz="0" w:space="0" w:color="auto"/>
        <w:right w:val="none" w:sz="0" w:space="0" w:color="auto"/>
      </w:divBdr>
    </w:div>
    <w:div w:id="16840451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yblin@huawei.com" TargetMode="External"/><Relationship Id="rId4" Type="http://schemas.openxmlformats.org/officeDocument/2006/relationships/webSettings" Target="webSettings.xml"/><Relationship Id="rId9" Type="http://schemas.openxmlformats.org/officeDocument/2006/relationships/hyperlink" Target="mailto:Xiaoyu.Xiu@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13</Pages>
  <Words>5848</Words>
  <Characters>33336</Characters>
  <Application>Microsoft Office Word</Application>
  <DocSecurity>0</DocSecurity>
  <Lines>277</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39106</CharactersWithSpaces>
  <SharedDoc>false</SharedDoc>
  <HLinks>
    <vt:vector size="12" baseType="variant">
      <vt:variant>
        <vt:i4>3407881</vt:i4>
      </vt:variant>
      <vt:variant>
        <vt:i4>3</vt:i4>
      </vt:variant>
      <vt:variant>
        <vt:i4>0</vt:i4>
      </vt:variant>
      <vt:variant>
        <vt:i4>5</vt:i4>
      </vt:variant>
      <vt:variant>
        <vt:lpwstr>mailto:yblin@huawei.com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xiuxx</cp:lastModifiedBy>
  <cp:revision>8</cp:revision>
  <cp:lastPrinted>2013-07-26T00:35:00Z</cp:lastPrinted>
  <dcterms:created xsi:type="dcterms:W3CDTF">2013-07-26T07:01:00Z</dcterms:created>
  <dcterms:modified xsi:type="dcterms:W3CDTF">2013-07-27T09:29:00Z</dcterms:modified>
</cp:coreProperties>
</file>