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FC2F6A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FC2F6A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C2F6A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A40F47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40F47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C2F6A">
              <w:rPr>
                <w:b/>
                <w:szCs w:val="22"/>
                <w:lang w:val="en-CA"/>
              </w:rPr>
              <w:t xml:space="preserve">Joint </w:t>
            </w:r>
            <w:r w:rsidR="006C5D39" w:rsidRPr="00FC2F6A">
              <w:rPr>
                <w:b/>
                <w:szCs w:val="22"/>
                <w:lang w:val="en-CA"/>
              </w:rPr>
              <w:t>Collaborative</w:t>
            </w:r>
            <w:r w:rsidR="00E61DAC" w:rsidRPr="00FC2F6A">
              <w:rPr>
                <w:b/>
                <w:szCs w:val="22"/>
                <w:lang w:val="en-CA"/>
              </w:rPr>
              <w:t xml:space="preserve"> Team </w:t>
            </w:r>
            <w:r w:rsidR="006C5D39" w:rsidRPr="00FC2F6A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FC2F6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C2F6A">
              <w:rPr>
                <w:b/>
                <w:szCs w:val="22"/>
                <w:lang w:val="en-CA"/>
              </w:rPr>
              <w:t xml:space="preserve">of </w:t>
            </w:r>
            <w:r w:rsidR="007F1F8B" w:rsidRPr="00FC2F6A">
              <w:rPr>
                <w:b/>
                <w:szCs w:val="22"/>
                <w:lang w:val="en-CA"/>
              </w:rPr>
              <w:t>ITU-T SG</w:t>
            </w:r>
            <w:r w:rsidR="005E1AC6" w:rsidRPr="00FC2F6A">
              <w:rPr>
                <w:b/>
                <w:szCs w:val="22"/>
                <w:lang w:val="en-CA"/>
              </w:rPr>
              <w:t> </w:t>
            </w:r>
            <w:r w:rsidR="007F1F8B" w:rsidRPr="00FC2F6A">
              <w:rPr>
                <w:b/>
                <w:szCs w:val="22"/>
                <w:lang w:val="en-CA"/>
              </w:rPr>
              <w:t>16 WP</w:t>
            </w:r>
            <w:r w:rsidR="005E1AC6" w:rsidRPr="00FC2F6A">
              <w:rPr>
                <w:b/>
                <w:szCs w:val="22"/>
                <w:lang w:val="en-CA"/>
              </w:rPr>
              <w:t> </w:t>
            </w:r>
            <w:r w:rsidR="007F1F8B" w:rsidRPr="00FC2F6A">
              <w:rPr>
                <w:b/>
                <w:szCs w:val="22"/>
                <w:lang w:val="en-CA"/>
              </w:rPr>
              <w:t>3 and ISO/IEC JTC</w:t>
            </w:r>
            <w:r w:rsidR="005E1AC6" w:rsidRPr="00FC2F6A">
              <w:rPr>
                <w:b/>
                <w:szCs w:val="22"/>
                <w:lang w:val="en-CA"/>
              </w:rPr>
              <w:t> </w:t>
            </w:r>
            <w:r w:rsidR="007F1F8B" w:rsidRPr="00FC2F6A">
              <w:rPr>
                <w:b/>
                <w:szCs w:val="22"/>
                <w:lang w:val="en-CA"/>
              </w:rPr>
              <w:t>1/SC</w:t>
            </w:r>
            <w:r w:rsidR="005E1AC6" w:rsidRPr="00FC2F6A">
              <w:rPr>
                <w:b/>
                <w:szCs w:val="22"/>
                <w:lang w:val="en-CA"/>
              </w:rPr>
              <w:t> </w:t>
            </w:r>
            <w:r w:rsidR="007F1F8B" w:rsidRPr="00FC2F6A">
              <w:rPr>
                <w:b/>
                <w:szCs w:val="22"/>
                <w:lang w:val="en-CA"/>
              </w:rPr>
              <w:t>29/WG</w:t>
            </w:r>
            <w:r w:rsidR="005E1AC6" w:rsidRPr="00FC2F6A">
              <w:rPr>
                <w:b/>
                <w:szCs w:val="22"/>
                <w:lang w:val="en-CA"/>
              </w:rPr>
              <w:t> </w:t>
            </w:r>
            <w:r w:rsidR="007F1F8B" w:rsidRPr="00FC2F6A">
              <w:rPr>
                <w:b/>
                <w:szCs w:val="22"/>
                <w:lang w:val="en-CA"/>
              </w:rPr>
              <w:t>11</w:t>
            </w:r>
          </w:p>
          <w:p w:rsidR="00E61DAC" w:rsidRPr="00FC2F6A" w:rsidRDefault="000B4FF9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C2F6A">
              <w:rPr>
                <w:szCs w:val="22"/>
                <w:lang w:val="en-CA"/>
              </w:rPr>
              <w:t>1</w:t>
            </w:r>
            <w:r w:rsidR="00FA139D" w:rsidRPr="00FC2F6A">
              <w:rPr>
                <w:szCs w:val="22"/>
                <w:lang w:val="en-CA"/>
              </w:rPr>
              <w:t>4</w:t>
            </w:r>
            <w:r w:rsidR="00630AA2" w:rsidRPr="00FC2F6A">
              <w:rPr>
                <w:szCs w:val="22"/>
                <w:lang w:val="en-CA"/>
              </w:rPr>
              <w:t>th</w:t>
            </w:r>
            <w:r w:rsidR="00E61DAC" w:rsidRPr="00FC2F6A">
              <w:rPr>
                <w:szCs w:val="22"/>
                <w:lang w:val="en-CA"/>
              </w:rPr>
              <w:t xml:space="preserve"> Meeting: </w:t>
            </w:r>
            <w:r w:rsidR="00FA139D" w:rsidRPr="00FC2F6A">
              <w:rPr>
                <w:szCs w:val="22"/>
                <w:lang w:val="en-CA"/>
              </w:rPr>
              <w:t>Vienna</w:t>
            </w:r>
            <w:r w:rsidR="00B4194A" w:rsidRPr="00FC2F6A">
              <w:rPr>
                <w:szCs w:val="22"/>
                <w:lang w:val="en-CA"/>
              </w:rPr>
              <w:t xml:space="preserve">, </w:t>
            </w:r>
            <w:r w:rsidR="00FA139D" w:rsidRPr="00FC2F6A">
              <w:rPr>
                <w:szCs w:val="22"/>
                <w:lang w:val="en-CA"/>
              </w:rPr>
              <w:t>AT</w:t>
            </w:r>
            <w:r w:rsidR="00B4194A" w:rsidRPr="00FC2F6A">
              <w:rPr>
                <w:szCs w:val="22"/>
                <w:lang w:val="en-CA"/>
              </w:rPr>
              <w:t xml:space="preserve">, </w:t>
            </w:r>
            <w:r w:rsidR="00FA139D" w:rsidRPr="00FC2F6A">
              <w:rPr>
                <w:szCs w:val="22"/>
                <w:lang w:val="en-CA"/>
              </w:rPr>
              <w:t>25 July – 2 Aug. 2013</w:t>
            </w:r>
          </w:p>
        </w:tc>
        <w:tc>
          <w:tcPr>
            <w:tcW w:w="3168" w:type="dxa"/>
          </w:tcPr>
          <w:p w:rsidR="008A4B4C" w:rsidRPr="00FC2F6A" w:rsidRDefault="00E61DAC" w:rsidP="00067305">
            <w:pPr>
              <w:tabs>
                <w:tab w:val="left" w:pos="7200"/>
              </w:tabs>
              <w:rPr>
                <w:rFonts w:hint="eastAsia"/>
                <w:u w:val="single"/>
                <w:lang w:val="en-CA" w:eastAsia="ko-KR"/>
              </w:rPr>
            </w:pPr>
            <w:r w:rsidRPr="00FC2F6A">
              <w:rPr>
                <w:lang w:val="en-CA"/>
              </w:rPr>
              <w:t>Document</w:t>
            </w:r>
            <w:r w:rsidR="006C5D39" w:rsidRPr="00FC2F6A">
              <w:rPr>
                <w:lang w:val="en-CA"/>
              </w:rPr>
              <w:t>: JC</w:t>
            </w:r>
            <w:r w:rsidRPr="00FC2F6A">
              <w:rPr>
                <w:lang w:val="en-CA"/>
              </w:rPr>
              <w:t>T</w:t>
            </w:r>
            <w:r w:rsidR="006C5D39" w:rsidRPr="00FC2F6A">
              <w:rPr>
                <w:lang w:val="en-CA"/>
              </w:rPr>
              <w:t>VC</w:t>
            </w:r>
            <w:r w:rsidRPr="00FC2F6A">
              <w:rPr>
                <w:lang w:val="en-CA"/>
              </w:rPr>
              <w:t>-</w:t>
            </w:r>
            <w:r w:rsidR="00FA139D" w:rsidRPr="00FC2F6A">
              <w:rPr>
                <w:lang w:val="en-CA"/>
              </w:rPr>
              <w:t>N</w:t>
            </w:r>
            <w:r w:rsidR="005856EA" w:rsidRPr="00FC2F6A">
              <w:rPr>
                <w:rFonts w:hint="eastAsia"/>
                <w:u w:val="single"/>
                <w:lang w:val="en-CA" w:eastAsia="ko-KR"/>
              </w:rPr>
              <w:t>0157</w:t>
            </w:r>
            <w:ins w:id="0" w:author="jungwon" w:date="2013-08-01T17:52:00Z">
              <w:r w:rsidR="004643D7">
                <w:rPr>
                  <w:rFonts w:hint="eastAsia"/>
                  <w:u w:val="single"/>
                  <w:lang w:val="en-CA" w:eastAsia="ko-KR"/>
                </w:rPr>
                <w:t>r1</w:t>
              </w:r>
            </w:ins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2F628F" w:rsidRPr="00FC2F6A" w:rsidTr="002A303E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2F628F" w:rsidRPr="00FC2F6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C2F6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2F628F" w:rsidRPr="00FC2F6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C2F6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2F628F" w:rsidRPr="00FC2F6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C2F6A">
              <w:rPr>
                <w:szCs w:val="22"/>
                <w:lang w:val="en-CA"/>
              </w:rPr>
              <w:t>5th Meeting: Vienna, AT, 27 July – 2 Aug. 2013</w:t>
            </w:r>
          </w:p>
        </w:tc>
        <w:tc>
          <w:tcPr>
            <w:tcW w:w="3168" w:type="dxa"/>
          </w:tcPr>
          <w:p w:rsidR="002F628F" w:rsidRPr="00FC2F6A" w:rsidRDefault="002F628F" w:rsidP="00CA272B">
            <w:pPr>
              <w:tabs>
                <w:tab w:val="left" w:pos="7200"/>
              </w:tabs>
              <w:rPr>
                <w:rFonts w:hint="eastAsia"/>
                <w:u w:val="single"/>
                <w:lang w:val="en-CA" w:eastAsia="ko-KR"/>
              </w:rPr>
            </w:pPr>
            <w:r w:rsidRPr="00FC2F6A">
              <w:rPr>
                <w:lang w:val="en-CA"/>
              </w:rPr>
              <w:t>Document: JCT3V</w:t>
            </w:r>
            <w:r w:rsidRPr="002C5FD1">
              <w:rPr>
                <w:lang w:val="en-CA"/>
              </w:rPr>
              <w:t>-E</w:t>
            </w:r>
            <w:ins w:id="1" w:author="Kang" w:date="2013-07-16T15:40:00Z">
              <w:r w:rsidR="00461ADB" w:rsidRPr="002C5FD1">
                <w:rPr>
                  <w:rFonts w:hint="eastAsia"/>
                  <w:u w:val="single"/>
                  <w:lang w:val="en-CA" w:eastAsia="ko-KR"/>
                </w:rPr>
                <w:t>0076</w:t>
              </w:r>
            </w:ins>
            <w:ins w:id="2" w:author="jungwon" w:date="2013-08-01T16:53:00Z">
              <w:r w:rsidR="00067305">
                <w:rPr>
                  <w:rFonts w:hint="eastAsia"/>
                  <w:u w:val="single"/>
                  <w:lang w:val="en-CA" w:eastAsia="ko-KR"/>
                </w:rPr>
                <w:t>r1</w:t>
              </w:r>
            </w:ins>
            <w:del w:id="3" w:author="Kang" w:date="2013-07-16T15:40:00Z">
              <w:r w:rsidR="00CA272B" w:rsidRPr="002C5FD1" w:rsidDel="00461ADB">
                <w:rPr>
                  <w:u w:val="single"/>
                  <w:lang w:val="en-CA"/>
                </w:rPr>
                <w:delText>zzzz</w:delText>
              </w:r>
            </w:del>
          </w:p>
        </w:tc>
      </w:tr>
    </w:tbl>
    <w:p w:rsidR="002F628F" w:rsidRPr="005B217D" w:rsidRDefault="002F628F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FC2F6A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FC2F6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C2F6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C2F6A" w:rsidRDefault="00071656">
            <w:pPr>
              <w:spacing w:before="60" w:after="60"/>
              <w:rPr>
                <w:b/>
                <w:szCs w:val="22"/>
                <w:lang w:val="en-CA"/>
              </w:rPr>
            </w:pPr>
            <w:r w:rsidRPr="00FC2F6A">
              <w:rPr>
                <w:rFonts w:hint="eastAsia"/>
                <w:b/>
                <w:szCs w:val="22"/>
                <w:lang w:val="en-CA" w:eastAsia="ko-KR"/>
              </w:rPr>
              <w:t>MV-HEVC/SHVC HLS: On signalling of sps_max_sub_layers_minus1</w:t>
            </w:r>
          </w:p>
        </w:tc>
      </w:tr>
      <w:tr w:rsidR="00E61DAC" w:rsidRPr="00FC2F6A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FC2F6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C2F6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C2F6A" w:rsidRDefault="00E61DAC" w:rsidP="00690052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 w:rsidRPr="00FC2F6A">
              <w:rPr>
                <w:szCs w:val="22"/>
                <w:lang w:val="en-CA"/>
              </w:rPr>
              <w:t xml:space="preserve">Input Document to </w:t>
            </w:r>
            <w:r w:rsidR="00AE341B" w:rsidRPr="00FC2F6A">
              <w:rPr>
                <w:szCs w:val="22"/>
                <w:lang w:val="en-CA"/>
              </w:rPr>
              <w:t>JCT-VC</w:t>
            </w:r>
            <w:r w:rsidRPr="00FC2F6A">
              <w:rPr>
                <w:szCs w:val="22"/>
                <w:lang w:val="en-CA"/>
              </w:rPr>
              <w:t xml:space="preserve"> </w:t>
            </w:r>
            <w:r w:rsidR="00690052" w:rsidRPr="00FC2F6A">
              <w:rPr>
                <w:szCs w:val="22"/>
                <w:lang w:val="en-CA"/>
              </w:rPr>
              <w:t>and JCT-3V</w:t>
            </w:r>
          </w:p>
        </w:tc>
      </w:tr>
      <w:tr w:rsidR="00E61DAC" w:rsidRPr="00FC2F6A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FC2F6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C2F6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C2F6A" w:rsidRDefault="00E61DAC" w:rsidP="005E1AC6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 w:rsidRPr="00FC2F6A">
              <w:rPr>
                <w:szCs w:val="22"/>
                <w:lang w:val="en-CA"/>
              </w:rPr>
              <w:t>Proposal</w:t>
            </w:r>
          </w:p>
        </w:tc>
      </w:tr>
      <w:tr w:rsidR="00E61DAC" w:rsidRPr="00FC2F6A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FC2F6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C2F6A">
              <w:rPr>
                <w:i/>
                <w:szCs w:val="22"/>
                <w:lang w:val="en-CA"/>
              </w:rPr>
              <w:t>Author(s) or</w:t>
            </w:r>
            <w:r w:rsidRPr="00FC2F6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FC2F6A" w:rsidRDefault="00071656" w:rsidP="00213875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 w:rsidRPr="00FC2F6A">
              <w:rPr>
                <w:rFonts w:hint="eastAsia"/>
                <w:szCs w:val="22"/>
                <w:lang w:val="en-CA" w:eastAsia="ko-KR"/>
              </w:rPr>
              <w:t>Jung Won Kang</w:t>
            </w:r>
            <w:r w:rsidR="00213875" w:rsidRPr="00FC2F6A">
              <w:rPr>
                <w:szCs w:val="22"/>
                <w:lang w:val="en-CA" w:eastAsia="ko-KR"/>
              </w:rPr>
              <w:br/>
            </w:r>
            <w:r w:rsidR="00E61DAC" w:rsidRPr="00FC2F6A">
              <w:rPr>
                <w:szCs w:val="22"/>
                <w:lang w:val="en-CA"/>
              </w:rPr>
              <w:br/>
            </w:r>
            <w:proofErr w:type="spellStart"/>
            <w:r w:rsidR="00213875" w:rsidRPr="00FC2F6A">
              <w:rPr>
                <w:rFonts w:hint="eastAsia"/>
                <w:szCs w:val="22"/>
                <w:lang w:val="en-CA" w:eastAsia="ko-KR"/>
              </w:rPr>
              <w:t>Hahyun</w:t>
            </w:r>
            <w:proofErr w:type="spellEnd"/>
            <w:r w:rsidR="00213875" w:rsidRPr="00FC2F6A">
              <w:rPr>
                <w:rFonts w:hint="eastAsia"/>
                <w:szCs w:val="22"/>
                <w:lang w:val="en-CA" w:eastAsia="ko-KR"/>
              </w:rPr>
              <w:t xml:space="preserve"> Lee</w:t>
            </w:r>
            <w:r w:rsidR="00213875" w:rsidRPr="00FC2F6A">
              <w:rPr>
                <w:szCs w:val="22"/>
                <w:lang w:val="en-CA"/>
              </w:rPr>
              <w:br/>
            </w:r>
            <w:proofErr w:type="spellStart"/>
            <w:r w:rsidR="00213875" w:rsidRPr="00FC2F6A">
              <w:rPr>
                <w:rFonts w:hint="eastAsia"/>
                <w:szCs w:val="22"/>
                <w:lang w:val="en-CA" w:eastAsia="ko-KR"/>
              </w:rPr>
              <w:t>Jinho</w:t>
            </w:r>
            <w:proofErr w:type="spellEnd"/>
            <w:r w:rsidR="00213875" w:rsidRPr="00FC2F6A">
              <w:rPr>
                <w:rFonts w:hint="eastAsia"/>
                <w:szCs w:val="22"/>
                <w:lang w:val="en-CA" w:eastAsia="ko-KR"/>
              </w:rPr>
              <w:t xml:space="preserve"> Lee</w:t>
            </w:r>
            <w:r w:rsidR="00E61DAC" w:rsidRPr="00FC2F6A">
              <w:rPr>
                <w:szCs w:val="22"/>
                <w:lang w:val="en-CA"/>
              </w:rPr>
              <w:br/>
            </w:r>
            <w:r w:rsidR="00213875" w:rsidRPr="00FC2F6A">
              <w:rPr>
                <w:rFonts w:hint="eastAsia"/>
                <w:szCs w:val="22"/>
                <w:lang w:val="en-CA" w:eastAsia="ko-KR"/>
              </w:rPr>
              <w:t xml:space="preserve">Jin </w:t>
            </w:r>
            <w:proofErr w:type="spellStart"/>
            <w:r w:rsidR="00213875" w:rsidRPr="00FC2F6A">
              <w:rPr>
                <w:rFonts w:hint="eastAsia"/>
                <w:szCs w:val="22"/>
                <w:lang w:val="en-CA" w:eastAsia="ko-KR"/>
              </w:rPr>
              <w:t>Soo</w:t>
            </w:r>
            <w:proofErr w:type="spellEnd"/>
            <w:r w:rsidR="00213875" w:rsidRPr="00FC2F6A">
              <w:rPr>
                <w:rFonts w:hint="eastAsia"/>
                <w:szCs w:val="22"/>
                <w:lang w:val="en-CA" w:eastAsia="ko-KR"/>
              </w:rPr>
              <w:t xml:space="preserve"> Choi</w:t>
            </w:r>
          </w:p>
        </w:tc>
        <w:tc>
          <w:tcPr>
            <w:tcW w:w="900" w:type="dxa"/>
          </w:tcPr>
          <w:p w:rsidR="00E61DAC" w:rsidRPr="00FC2F6A" w:rsidRDefault="00E61DAC">
            <w:pPr>
              <w:spacing w:before="60" w:after="60"/>
              <w:rPr>
                <w:szCs w:val="22"/>
                <w:lang w:val="en-CA"/>
              </w:rPr>
            </w:pPr>
            <w:r w:rsidRPr="00FC2F6A">
              <w:rPr>
                <w:szCs w:val="22"/>
                <w:lang w:val="en-CA"/>
              </w:rPr>
              <w:t>Tel:</w:t>
            </w:r>
            <w:r w:rsidRPr="00FC2F6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13875" w:rsidRPr="00FC2F6A" w:rsidRDefault="00071656" w:rsidP="00213875">
            <w:pPr>
              <w:spacing w:before="60" w:after="60"/>
              <w:rPr>
                <w:szCs w:val="22"/>
                <w:lang w:val="en-CA"/>
              </w:rPr>
            </w:pPr>
            <w:r w:rsidRPr="00FC2F6A">
              <w:rPr>
                <w:rFonts w:hint="eastAsia"/>
                <w:szCs w:val="22"/>
                <w:lang w:val="en-CA" w:eastAsia="ko-KR"/>
              </w:rPr>
              <w:t>+82-42-860-5137</w:t>
            </w:r>
            <w:r w:rsidR="00E61DAC" w:rsidRPr="00FC2F6A">
              <w:rPr>
                <w:szCs w:val="22"/>
                <w:lang w:val="en-CA"/>
              </w:rPr>
              <w:br/>
            </w:r>
            <w:hyperlink r:id="rId9" w:history="1">
              <w:r w:rsidR="00213875" w:rsidRPr="00FC2F6A">
                <w:rPr>
                  <w:rStyle w:val="a6"/>
                  <w:rFonts w:hint="eastAsia"/>
                  <w:szCs w:val="22"/>
                  <w:lang w:val="en-CA" w:eastAsia="ko-KR"/>
                </w:rPr>
                <w:t>jungwon@etri.re.kr</w:t>
              </w:r>
            </w:hyperlink>
            <w:r w:rsidR="00213875" w:rsidRPr="00FC2F6A">
              <w:rPr>
                <w:rFonts w:hint="eastAsia"/>
                <w:szCs w:val="22"/>
                <w:lang w:val="en-CA" w:eastAsia="ko-KR"/>
              </w:rPr>
              <w:br/>
            </w:r>
            <w:hyperlink r:id="rId10" w:history="1">
              <w:r w:rsidR="00213875" w:rsidRPr="00FC2F6A">
                <w:rPr>
                  <w:rStyle w:val="a6"/>
                  <w:rFonts w:hint="eastAsia"/>
                  <w:szCs w:val="22"/>
                  <w:lang w:val="en-CA" w:eastAsia="ko-KR"/>
                </w:rPr>
                <w:t>hanilee@etri.re.kr</w:t>
              </w:r>
            </w:hyperlink>
            <w:r w:rsidR="00213875" w:rsidRPr="00FC2F6A">
              <w:rPr>
                <w:szCs w:val="22"/>
                <w:lang w:val="en-CA" w:eastAsia="ko-KR"/>
              </w:rPr>
              <w:br/>
            </w:r>
            <w:hyperlink r:id="rId11" w:history="1">
              <w:r w:rsidR="00213875" w:rsidRPr="00FC2F6A">
                <w:rPr>
                  <w:rStyle w:val="a6"/>
                  <w:rFonts w:hint="eastAsia"/>
                  <w:szCs w:val="22"/>
                  <w:lang w:val="en-CA" w:eastAsia="ko-KR"/>
                </w:rPr>
                <w:t>jinosoul@etri.re.kr</w:t>
              </w:r>
            </w:hyperlink>
            <w:r w:rsidR="00213875" w:rsidRPr="00FC2F6A">
              <w:rPr>
                <w:rFonts w:hint="eastAsia"/>
                <w:szCs w:val="22"/>
                <w:lang w:val="en-CA" w:eastAsia="ko-KR"/>
              </w:rPr>
              <w:br/>
            </w:r>
            <w:hyperlink r:id="rId12" w:history="1">
              <w:r w:rsidR="006B2037" w:rsidRPr="00FC2F6A">
                <w:rPr>
                  <w:rStyle w:val="a6"/>
                  <w:rFonts w:hint="eastAsia"/>
                  <w:szCs w:val="22"/>
                  <w:lang w:val="en-CA" w:eastAsia="ko-KR"/>
                </w:rPr>
                <w:t>jschoi@etri.re.kr</w:t>
              </w:r>
            </w:hyperlink>
          </w:p>
        </w:tc>
      </w:tr>
      <w:tr w:rsidR="00E61DAC" w:rsidRPr="00FC2F6A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FC2F6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C2F6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FC2F6A" w:rsidRDefault="00213875">
            <w:pPr>
              <w:spacing w:before="60" w:after="60"/>
              <w:rPr>
                <w:szCs w:val="22"/>
                <w:lang w:val="en-CA"/>
              </w:rPr>
            </w:pPr>
            <w:r w:rsidRPr="00FC2F6A">
              <w:rPr>
                <w:rFonts w:hint="eastAsia"/>
                <w:szCs w:val="22"/>
                <w:lang w:eastAsia="ko-KR"/>
              </w:rPr>
              <w:t xml:space="preserve">ETRI (Electronics and Telecommunications </w:t>
            </w:r>
            <w:r w:rsidRPr="00FC2F6A">
              <w:rPr>
                <w:szCs w:val="22"/>
                <w:lang w:eastAsia="ko-KR"/>
              </w:rPr>
              <w:t>Research</w:t>
            </w:r>
            <w:r w:rsidRPr="00FC2F6A">
              <w:rPr>
                <w:rFonts w:hint="eastAsia"/>
                <w:szCs w:val="22"/>
                <w:lang w:eastAsia="ko-KR"/>
              </w:rPr>
              <w:t xml:space="preserve"> Institute)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B17DD" w:rsidRDefault="00272C30" w:rsidP="00272C30">
      <w:pPr>
        <w:rPr>
          <w:ins w:id="4" w:author="jungwon" w:date="2013-08-01T17:49:00Z"/>
          <w:rFonts w:hint="eastAsia"/>
          <w:szCs w:val="22"/>
          <w:lang w:val="en-CA" w:eastAsia="ko-KR"/>
        </w:rPr>
      </w:pPr>
      <w:r>
        <w:rPr>
          <w:rFonts w:hint="eastAsia"/>
          <w:lang w:val="en-CA" w:eastAsia="ko-KR"/>
        </w:rPr>
        <w:t xml:space="preserve">In this document, it is asserted that there are parsing dependency between VPS and SPS and unnecessary signalling of </w:t>
      </w:r>
      <w:r>
        <w:rPr>
          <w:rFonts w:hint="eastAsia"/>
          <w:szCs w:val="22"/>
          <w:lang w:val="en-CA" w:eastAsia="ko-KR"/>
        </w:rPr>
        <w:t xml:space="preserve">sps_max_dec_pic_buffering_minus1, </w:t>
      </w:r>
      <w:proofErr w:type="spellStart"/>
      <w:r>
        <w:rPr>
          <w:rFonts w:hint="eastAsia"/>
          <w:szCs w:val="22"/>
          <w:lang w:val="en-CA" w:eastAsia="ko-KR"/>
        </w:rPr>
        <w:t>sps_max_num_reorder_pics</w:t>
      </w:r>
      <w:proofErr w:type="spellEnd"/>
      <w:r>
        <w:rPr>
          <w:rFonts w:hint="eastAsia"/>
          <w:szCs w:val="22"/>
          <w:lang w:val="en-CA" w:eastAsia="ko-KR"/>
        </w:rPr>
        <w:t>, and sps_max_latency_increase_plus1</w:t>
      </w:r>
      <w:r>
        <w:rPr>
          <w:rFonts w:hint="eastAsia"/>
          <w:lang w:val="en-CA" w:eastAsia="ko-KR"/>
        </w:rPr>
        <w:t xml:space="preserve"> parameters since sps_max_sub_layers_minus1 is signalled only when </w:t>
      </w:r>
      <w:proofErr w:type="spellStart"/>
      <w:r>
        <w:rPr>
          <w:rFonts w:hint="eastAsia"/>
          <w:lang w:val="en-CA" w:eastAsia="ko-KR"/>
        </w:rPr>
        <w:t>nuh_layer_id</w:t>
      </w:r>
      <w:proofErr w:type="spellEnd"/>
      <w:r>
        <w:rPr>
          <w:rFonts w:hint="eastAsia"/>
          <w:lang w:val="en-CA" w:eastAsia="ko-KR"/>
        </w:rPr>
        <w:t xml:space="preserve"> is equal to 0 and is inferred to be equal to vps_max_sub_layers_minus1 in VPS extension. The document proposes signalling of </w:t>
      </w:r>
      <w:r>
        <w:rPr>
          <w:rFonts w:hint="eastAsia"/>
          <w:szCs w:val="22"/>
          <w:lang w:val="en-CA" w:eastAsia="ko-KR"/>
        </w:rPr>
        <w:t xml:space="preserve">maximum number of temporal sub-layer for each layer, and sps_max_dec_pic_buffering_minus1, </w:t>
      </w:r>
      <w:proofErr w:type="spellStart"/>
      <w:r>
        <w:rPr>
          <w:rFonts w:hint="eastAsia"/>
          <w:szCs w:val="22"/>
          <w:lang w:val="en-CA" w:eastAsia="ko-KR"/>
        </w:rPr>
        <w:t>sps_max_num_reorder_pics</w:t>
      </w:r>
      <w:proofErr w:type="spellEnd"/>
      <w:r>
        <w:rPr>
          <w:rFonts w:hint="eastAsia"/>
          <w:szCs w:val="22"/>
          <w:lang w:val="en-CA" w:eastAsia="ko-KR"/>
        </w:rPr>
        <w:t>, and sps_max_latency_increase_plus1 parameters for sub-layers of each layer in VPS extension.</w:t>
      </w:r>
    </w:p>
    <w:p w:rsidR="006F47BC" w:rsidRDefault="006F47BC" w:rsidP="00272C30">
      <w:pPr>
        <w:rPr>
          <w:lang w:val="en-CA"/>
        </w:rPr>
      </w:pPr>
      <w:proofErr w:type="gramStart"/>
      <w:ins w:id="5" w:author="jungwon" w:date="2013-08-01T17:49:00Z">
        <w:r>
          <w:rPr>
            <w:rFonts w:hint="eastAsia"/>
            <w:szCs w:val="22"/>
            <w:lang w:val="en-CA" w:eastAsia="ko-KR"/>
          </w:rPr>
          <w:t>In revision 2, max.</w:t>
        </w:r>
        <w:proofErr w:type="gramEnd"/>
        <w:r>
          <w:rPr>
            <w:rFonts w:hint="eastAsia"/>
            <w:szCs w:val="22"/>
            <w:lang w:val="en-CA" w:eastAsia="ko-KR"/>
          </w:rPr>
          <w:t xml:space="preserve"> DPB size derivation process</w:t>
        </w:r>
      </w:ins>
      <w:ins w:id="6" w:author="jungwon" w:date="2013-08-01T17:50:00Z">
        <w:r w:rsidR="00123539">
          <w:rPr>
            <w:rFonts w:hint="eastAsia"/>
            <w:szCs w:val="22"/>
            <w:lang w:val="en-CA" w:eastAsia="ko-KR"/>
          </w:rPr>
          <w:t xml:space="preserve"> for each layer in </w:t>
        </w:r>
        <w:proofErr w:type="gramStart"/>
        <w:r w:rsidR="00123539">
          <w:rPr>
            <w:rFonts w:hint="eastAsia"/>
            <w:szCs w:val="22"/>
            <w:lang w:val="en-CA" w:eastAsia="ko-KR"/>
          </w:rPr>
          <w:t>a</w:t>
        </w:r>
        <w:proofErr w:type="gramEnd"/>
        <w:r w:rsidR="00123539">
          <w:rPr>
            <w:rFonts w:hint="eastAsia"/>
            <w:szCs w:val="22"/>
            <w:lang w:val="en-CA" w:eastAsia="ko-KR"/>
          </w:rPr>
          <w:t xml:space="preserve"> output layer set</w:t>
        </w:r>
      </w:ins>
      <w:ins w:id="7" w:author="jungwon" w:date="2013-08-01T17:49:00Z">
        <w:r>
          <w:rPr>
            <w:rFonts w:hint="eastAsia"/>
            <w:szCs w:val="22"/>
            <w:lang w:val="en-CA" w:eastAsia="ko-KR"/>
          </w:rPr>
          <w:t xml:space="preserve"> is de</w:t>
        </w:r>
      </w:ins>
      <w:ins w:id="8" w:author="jungwon" w:date="2013-08-01T17:50:00Z">
        <w:r>
          <w:rPr>
            <w:rFonts w:hint="eastAsia"/>
            <w:szCs w:val="22"/>
            <w:lang w:val="en-CA" w:eastAsia="ko-KR"/>
          </w:rPr>
          <w:t>scribed.</w:t>
        </w:r>
      </w:ins>
    </w:p>
    <w:p w:rsidR="00745F6B" w:rsidRPr="005B217D" w:rsidRDefault="00272C30" w:rsidP="00E11923">
      <w:pPr>
        <w:pStyle w:val="1"/>
        <w:rPr>
          <w:lang w:val="en-CA"/>
        </w:rPr>
      </w:pPr>
      <w:r>
        <w:rPr>
          <w:lang w:val="en-CA"/>
        </w:rPr>
        <w:t>Problem Statement</w:t>
      </w:r>
    </w:p>
    <w:p w:rsidR="00272C30" w:rsidRDefault="00272C30" w:rsidP="00272C30">
      <w:pPr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In the current SHVC as well as MV-HEVC draft text, sps_max_sub_layers_minus1 is signalled only when </w:t>
      </w:r>
      <w:proofErr w:type="spellStart"/>
      <w:r>
        <w:rPr>
          <w:rFonts w:hint="eastAsia"/>
          <w:szCs w:val="22"/>
          <w:lang w:val="en-CA" w:eastAsia="ko-KR"/>
        </w:rPr>
        <w:t>nuh_layer_id</w:t>
      </w:r>
      <w:proofErr w:type="spellEnd"/>
      <w:r>
        <w:rPr>
          <w:rFonts w:hint="eastAsia"/>
          <w:szCs w:val="22"/>
          <w:lang w:val="en-CA" w:eastAsia="ko-KR"/>
        </w:rPr>
        <w:t xml:space="preserve"> is equal to 0.When sps_max_sub_layers_minus1 is not present in SPS which is the case of </w:t>
      </w:r>
      <w:proofErr w:type="spellStart"/>
      <w:r>
        <w:rPr>
          <w:rFonts w:hint="eastAsia"/>
          <w:szCs w:val="22"/>
          <w:lang w:val="en-CA" w:eastAsia="ko-KR"/>
        </w:rPr>
        <w:t>nuh_layer_id</w:t>
      </w:r>
      <w:proofErr w:type="spellEnd"/>
      <w:r>
        <w:rPr>
          <w:rFonts w:hint="eastAsia"/>
          <w:szCs w:val="22"/>
          <w:lang w:val="en-CA" w:eastAsia="ko-KR"/>
        </w:rPr>
        <w:t xml:space="preserve"> &gt; 0, sps_max_sub_layers_minus1 is inferred to be equal to vps_max_sub_layers_minus1 signalled in VPS. This introduces parsing dependency between VPS and SPS and may cause unnecessary signalling of sps_max_dec_pic_buffering_</w:t>
      </w:r>
      <w:proofErr w:type="gramStart"/>
      <w:r>
        <w:rPr>
          <w:rFonts w:hint="eastAsia"/>
          <w:szCs w:val="22"/>
          <w:lang w:val="en-CA" w:eastAsia="ko-KR"/>
        </w:rPr>
        <w:t>minus1[</w:t>
      </w:r>
      <w:proofErr w:type="spellStart"/>
      <w:proofErr w:type="gramEnd"/>
      <w:r>
        <w:rPr>
          <w:rFonts w:hint="eastAsia"/>
          <w:szCs w:val="22"/>
          <w:lang w:val="en-CA" w:eastAsia="ko-KR"/>
        </w:rPr>
        <w:t>i</w:t>
      </w:r>
      <w:proofErr w:type="spellEnd"/>
      <w:r>
        <w:rPr>
          <w:rFonts w:hint="eastAsia"/>
          <w:szCs w:val="22"/>
          <w:lang w:val="en-CA" w:eastAsia="ko-KR"/>
        </w:rPr>
        <w:t xml:space="preserve">], </w:t>
      </w:r>
      <w:proofErr w:type="spellStart"/>
      <w:r>
        <w:rPr>
          <w:rFonts w:hint="eastAsia"/>
          <w:szCs w:val="22"/>
          <w:lang w:val="en-CA" w:eastAsia="ko-KR"/>
        </w:rPr>
        <w:t>sps_max_num_reorder_pics</w:t>
      </w:r>
      <w:proofErr w:type="spellEnd"/>
      <w:r>
        <w:rPr>
          <w:rFonts w:hint="eastAsia"/>
          <w:szCs w:val="22"/>
          <w:lang w:val="en-CA" w:eastAsia="ko-KR"/>
        </w:rPr>
        <w:t>[</w:t>
      </w:r>
      <w:proofErr w:type="spellStart"/>
      <w:r>
        <w:rPr>
          <w:rFonts w:hint="eastAsia"/>
          <w:szCs w:val="22"/>
          <w:lang w:val="en-CA" w:eastAsia="ko-KR"/>
        </w:rPr>
        <w:t>i</w:t>
      </w:r>
      <w:proofErr w:type="spellEnd"/>
      <w:r>
        <w:rPr>
          <w:rFonts w:hint="eastAsia"/>
          <w:szCs w:val="22"/>
          <w:lang w:val="en-CA" w:eastAsia="ko-KR"/>
        </w:rPr>
        <w:t>], and sps_max_latency_increase_plus1[</w:t>
      </w:r>
      <w:proofErr w:type="spellStart"/>
      <w:r>
        <w:rPr>
          <w:rFonts w:hint="eastAsia"/>
          <w:szCs w:val="22"/>
          <w:lang w:val="en-CA" w:eastAsia="ko-KR"/>
        </w:rPr>
        <w:t>i</w:t>
      </w:r>
      <w:proofErr w:type="spellEnd"/>
      <w:r>
        <w:rPr>
          <w:rFonts w:hint="eastAsia"/>
          <w:szCs w:val="22"/>
          <w:lang w:val="en-CA" w:eastAsia="ko-KR"/>
        </w:rPr>
        <w:t>].</w:t>
      </w:r>
    </w:p>
    <w:p w:rsidR="00272C30" w:rsidRDefault="00272C30" w:rsidP="00272C30">
      <w:pPr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First, on parsing dependency, sps_max_dec_pic_buffering_</w:t>
      </w:r>
      <w:proofErr w:type="gramStart"/>
      <w:r>
        <w:rPr>
          <w:rFonts w:hint="eastAsia"/>
          <w:szCs w:val="22"/>
          <w:lang w:val="en-CA" w:eastAsia="ko-KR"/>
        </w:rPr>
        <w:t>minus1[</w:t>
      </w:r>
      <w:proofErr w:type="spellStart"/>
      <w:proofErr w:type="gramEnd"/>
      <w:r>
        <w:rPr>
          <w:rFonts w:hint="eastAsia"/>
          <w:szCs w:val="22"/>
          <w:lang w:val="en-CA" w:eastAsia="ko-KR"/>
        </w:rPr>
        <w:t>i</w:t>
      </w:r>
      <w:proofErr w:type="spellEnd"/>
      <w:r>
        <w:rPr>
          <w:rFonts w:hint="eastAsia"/>
          <w:szCs w:val="22"/>
          <w:lang w:val="en-CA" w:eastAsia="ko-KR"/>
        </w:rPr>
        <w:t xml:space="preserve">], </w:t>
      </w:r>
      <w:proofErr w:type="spellStart"/>
      <w:r>
        <w:rPr>
          <w:rFonts w:hint="eastAsia"/>
          <w:szCs w:val="22"/>
          <w:lang w:val="en-CA" w:eastAsia="ko-KR"/>
        </w:rPr>
        <w:t>sps_max_num_reorder_pics</w:t>
      </w:r>
      <w:proofErr w:type="spellEnd"/>
      <w:r>
        <w:rPr>
          <w:rFonts w:hint="eastAsia"/>
          <w:szCs w:val="22"/>
          <w:lang w:val="en-CA" w:eastAsia="ko-KR"/>
        </w:rPr>
        <w:t>[</w:t>
      </w:r>
      <w:proofErr w:type="spellStart"/>
      <w:r>
        <w:rPr>
          <w:rFonts w:hint="eastAsia"/>
          <w:szCs w:val="22"/>
          <w:lang w:val="en-CA" w:eastAsia="ko-KR"/>
        </w:rPr>
        <w:t>i</w:t>
      </w:r>
      <w:proofErr w:type="spellEnd"/>
      <w:r>
        <w:rPr>
          <w:rFonts w:hint="eastAsia"/>
          <w:szCs w:val="22"/>
          <w:lang w:val="en-CA" w:eastAsia="ko-KR"/>
        </w:rPr>
        <w:t>], and sps_max_latency_increase_plus1[</w:t>
      </w:r>
      <w:proofErr w:type="spellStart"/>
      <w:r>
        <w:rPr>
          <w:rFonts w:hint="eastAsia"/>
          <w:szCs w:val="22"/>
          <w:lang w:val="en-CA" w:eastAsia="ko-KR"/>
        </w:rPr>
        <w:t>i</w:t>
      </w:r>
      <w:proofErr w:type="spellEnd"/>
      <w:r>
        <w:rPr>
          <w:rFonts w:hint="eastAsia"/>
          <w:szCs w:val="22"/>
          <w:lang w:val="en-CA" w:eastAsia="ko-KR"/>
        </w:rPr>
        <w:t xml:space="preserve">] are signalled for </w:t>
      </w:r>
      <w:proofErr w:type="spellStart"/>
      <w:r>
        <w:rPr>
          <w:rFonts w:hint="eastAsia"/>
          <w:szCs w:val="22"/>
          <w:lang w:val="en-CA" w:eastAsia="ko-KR"/>
        </w:rPr>
        <w:t>i</w:t>
      </w:r>
      <w:proofErr w:type="spellEnd"/>
      <w:r>
        <w:rPr>
          <w:rFonts w:hint="eastAsia"/>
          <w:szCs w:val="22"/>
          <w:lang w:val="en-CA" w:eastAsia="ko-KR"/>
        </w:rPr>
        <w:t xml:space="preserve"> in the range of 0 to sps_max_sub_layers_minus1 which is inferred to be equal to vps_max_sub_layers_minus1 when </w:t>
      </w:r>
      <w:proofErr w:type="spellStart"/>
      <w:r>
        <w:rPr>
          <w:rFonts w:hint="eastAsia"/>
          <w:szCs w:val="22"/>
          <w:lang w:val="en-CA" w:eastAsia="ko-KR"/>
        </w:rPr>
        <w:t>nuh_layer_id</w:t>
      </w:r>
      <w:proofErr w:type="spellEnd"/>
      <w:r>
        <w:rPr>
          <w:rFonts w:hint="eastAsia"/>
          <w:szCs w:val="22"/>
          <w:lang w:val="en-CA" w:eastAsia="ko-KR"/>
        </w:rPr>
        <w:t xml:space="preserve"> of the SPS is greater than 0. This introduces parsing dependency between VPS and SPS.</w:t>
      </w:r>
    </w:p>
    <w:p w:rsidR="001F2594" w:rsidRDefault="00272C30" w:rsidP="00272C30">
      <w:pPr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Second, since vps_max_sub_layers_minus1 + 1 is the </w:t>
      </w:r>
      <w:r>
        <w:rPr>
          <w:szCs w:val="22"/>
          <w:lang w:val="en-CA" w:eastAsia="ko-KR"/>
        </w:rPr>
        <w:t>maximum</w:t>
      </w:r>
      <w:r>
        <w:rPr>
          <w:rFonts w:hint="eastAsia"/>
          <w:szCs w:val="22"/>
          <w:lang w:val="en-CA" w:eastAsia="ko-KR"/>
        </w:rPr>
        <w:t xml:space="preserve"> number of temporal sub-layers in the </w:t>
      </w:r>
      <w:proofErr w:type="spellStart"/>
      <w:r>
        <w:rPr>
          <w:rFonts w:hint="eastAsia"/>
          <w:szCs w:val="22"/>
          <w:lang w:val="en-CA" w:eastAsia="ko-KR"/>
        </w:rPr>
        <w:t>bitstream</w:t>
      </w:r>
      <w:proofErr w:type="spellEnd"/>
      <w:r>
        <w:rPr>
          <w:rFonts w:hint="eastAsia"/>
          <w:szCs w:val="22"/>
          <w:lang w:val="en-CA" w:eastAsia="ko-KR"/>
        </w:rPr>
        <w:t xml:space="preserve"> and frame rate for each layers could be different in SHVC as decided at the 13th JCT-VC meeting, actual maximum number of temporal sub-layers for each layer could be less than vps_max_sub_layers_minus1+1. Therefore, sps_max_dec_pic_buffering_</w:t>
      </w:r>
      <w:proofErr w:type="gramStart"/>
      <w:r>
        <w:rPr>
          <w:rFonts w:hint="eastAsia"/>
          <w:szCs w:val="22"/>
          <w:lang w:val="en-CA" w:eastAsia="ko-KR"/>
        </w:rPr>
        <w:t>minus1[</w:t>
      </w:r>
      <w:proofErr w:type="spellStart"/>
      <w:proofErr w:type="gramEnd"/>
      <w:r>
        <w:rPr>
          <w:rFonts w:hint="eastAsia"/>
          <w:szCs w:val="22"/>
          <w:lang w:val="en-CA" w:eastAsia="ko-KR"/>
        </w:rPr>
        <w:t>i</w:t>
      </w:r>
      <w:proofErr w:type="spellEnd"/>
      <w:r>
        <w:rPr>
          <w:rFonts w:hint="eastAsia"/>
          <w:szCs w:val="22"/>
          <w:lang w:val="en-CA" w:eastAsia="ko-KR"/>
        </w:rPr>
        <w:t xml:space="preserve">], </w:t>
      </w:r>
      <w:proofErr w:type="spellStart"/>
      <w:r>
        <w:rPr>
          <w:rFonts w:hint="eastAsia"/>
          <w:szCs w:val="22"/>
          <w:lang w:val="en-CA" w:eastAsia="ko-KR"/>
        </w:rPr>
        <w:t>sps_max_num_reorder_pics</w:t>
      </w:r>
      <w:proofErr w:type="spellEnd"/>
      <w:r>
        <w:rPr>
          <w:rFonts w:hint="eastAsia"/>
          <w:szCs w:val="22"/>
          <w:lang w:val="en-CA" w:eastAsia="ko-KR"/>
        </w:rPr>
        <w:t>[</w:t>
      </w:r>
      <w:proofErr w:type="spellStart"/>
      <w:r>
        <w:rPr>
          <w:rFonts w:hint="eastAsia"/>
          <w:szCs w:val="22"/>
          <w:lang w:val="en-CA" w:eastAsia="ko-KR"/>
        </w:rPr>
        <w:t>i</w:t>
      </w:r>
      <w:proofErr w:type="spellEnd"/>
      <w:r>
        <w:rPr>
          <w:rFonts w:hint="eastAsia"/>
          <w:szCs w:val="22"/>
          <w:lang w:val="en-CA" w:eastAsia="ko-KR"/>
        </w:rPr>
        <w:t>], and sps_max_latency_increase_plus1[</w:t>
      </w:r>
      <w:proofErr w:type="spellStart"/>
      <w:r>
        <w:rPr>
          <w:rFonts w:hint="eastAsia"/>
          <w:szCs w:val="22"/>
          <w:lang w:val="en-CA" w:eastAsia="ko-KR"/>
        </w:rPr>
        <w:t>i</w:t>
      </w:r>
      <w:proofErr w:type="spellEnd"/>
      <w:r>
        <w:rPr>
          <w:rFonts w:hint="eastAsia"/>
          <w:szCs w:val="22"/>
          <w:lang w:val="en-CA" w:eastAsia="ko-KR"/>
        </w:rPr>
        <w:t xml:space="preserve">] should be signalled for </w:t>
      </w:r>
      <w:proofErr w:type="spellStart"/>
      <w:r>
        <w:rPr>
          <w:rFonts w:hint="eastAsia"/>
          <w:szCs w:val="22"/>
          <w:lang w:val="en-CA" w:eastAsia="ko-KR"/>
        </w:rPr>
        <w:t>i</w:t>
      </w:r>
      <w:proofErr w:type="spellEnd"/>
      <w:r>
        <w:rPr>
          <w:rFonts w:hint="eastAsia"/>
          <w:szCs w:val="22"/>
          <w:lang w:val="en-CA" w:eastAsia="ko-KR"/>
        </w:rPr>
        <w:t xml:space="preserve"> in the range of 0 to the maximum number of temporal sub-layer of the layer having </w:t>
      </w:r>
      <w:proofErr w:type="spellStart"/>
      <w:r>
        <w:rPr>
          <w:rFonts w:hint="eastAsia"/>
          <w:szCs w:val="22"/>
          <w:lang w:val="en-CA" w:eastAsia="ko-KR"/>
        </w:rPr>
        <w:t>nuh_layer_id</w:t>
      </w:r>
      <w:proofErr w:type="spellEnd"/>
      <w:r>
        <w:rPr>
          <w:rFonts w:hint="eastAsia"/>
          <w:szCs w:val="22"/>
          <w:lang w:val="en-CA" w:eastAsia="ko-KR"/>
        </w:rPr>
        <w:t xml:space="preserve"> of the SPS not vps_max_sub_layers_minus1.</w:t>
      </w:r>
    </w:p>
    <w:p w:rsidR="00272C30" w:rsidRDefault="00272C30" w:rsidP="00272C30">
      <w:pPr>
        <w:jc w:val="both"/>
        <w:rPr>
          <w:rFonts w:hint="eastAsia"/>
          <w:szCs w:val="22"/>
          <w:lang w:val="en-CA" w:eastAsia="ko-KR"/>
        </w:rPr>
      </w:pPr>
    </w:p>
    <w:p w:rsidR="00272C30" w:rsidRDefault="00272C30" w:rsidP="00272C30">
      <w:pPr>
        <w:numPr>
          <w:ilvl w:val="0"/>
          <w:numId w:val="12"/>
        </w:numPr>
        <w:spacing w:after="140"/>
        <w:ind w:left="871" w:hangingChars="363" w:hanging="871"/>
        <w:jc w:val="both"/>
        <w:rPr>
          <w:rFonts w:hint="eastAsia"/>
          <w:b/>
          <w:sz w:val="24"/>
          <w:szCs w:val="22"/>
          <w:lang w:val="en-CA" w:eastAsia="ko-KR"/>
        </w:rPr>
      </w:pPr>
      <w:r w:rsidRPr="005B2187">
        <w:rPr>
          <w:b/>
          <w:sz w:val="24"/>
          <w:szCs w:val="22"/>
          <w:lang w:val="en-CA" w:eastAsia="ko-KR"/>
        </w:rPr>
        <w:lastRenderedPageBreak/>
        <w:t>S</w:t>
      </w:r>
      <w:r w:rsidRPr="005B2187">
        <w:rPr>
          <w:rFonts w:hint="eastAsia"/>
          <w:b/>
          <w:sz w:val="24"/>
          <w:szCs w:val="22"/>
          <w:lang w:val="en-CA" w:eastAsia="ko-KR"/>
        </w:rPr>
        <w:t>yntax table in SHVC draft text 2 and MV-HEVC draft text 4: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1"/>
      </w:tblGrid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8E14A4">
              <w:rPr>
                <w:rFonts w:ascii="Times New Roman" w:hAnsi="Times New Roman"/>
              </w:rPr>
              <w:t>seq_parameter_set_rbsp</w:t>
            </w:r>
            <w:proofErr w:type="spellEnd"/>
            <w:r w:rsidRPr="008E14A4">
              <w:rPr>
                <w:rFonts w:ascii="Times New Roman" w:hAnsi="Times New Roman"/>
              </w:rPr>
              <w:t>( ) {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heading"/>
            </w:pPr>
            <w:r w:rsidRPr="008E14A4">
              <w:t>Descriptor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  <w:b/>
              </w:rPr>
            </w:pPr>
            <w:r w:rsidRPr="008E14A4">
              <w:rPr>
                <w:rFonts w:ascii="Times New Roman" w:hAnsi="Times New Roman"/>
                <w:b/>
              </w:rPr>
              <w:tab/>
            </w:r>
            <w:proofErr w:type="spellStart"/>
            <w:r w:rsidRPr="008E14A4">
              <w:rPr>
                <w:rFonts w:ascii="Times New Roman" w:hAnsi="Times New Roman"/>
                <w:b/>
              </w:rPr>
              <w:t>sps_</w:t>
            </w:r>
            <w:r w:rsidRPr="008E14A4">
              <w:rPr>
                <w:rFonts w:ascii="Times New Roman" w:hAnsi="Times New Roman"/>
                <w:b/>
                <w:bCs/>
              </w:rPr>
              <w:t>video_parameter_set_id</w:t>
            </w:r>
            <w:proofErr w:type="spellEnd"/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  <w:r w:rsidRPr="008E14A4">
              <w:t>u(4)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  <w:highlight w:val="cyan"/>
              </w:rPr>
            </w:pPr>
            <w:r w:rsidRPr="008E14A4">
              <w:rPr>
                <w:rFonts w:ascii="Times New Roman" w:hAnsi="Times New Roman"/>
                <w:highlight w:val="cyan"/>
              </w:rPr>
              <w:tab/>
              <w:t xml:space="preserve">if( </w:t>
            </w:r>
            <w:proofErr w:type="spellStart"/>
            <w:r w:rsidRPr="008E14A4">
              <w:rPr>
                <w:rFonts w:ascii="Times New Roman" w:hAnsi="Times New Roman"/>
                <w:highlight w:val="cyan"/>
              </w:rPr>
              <w:t>nuh_layer_id</w:t>
            </w:r>
            <w:proofErr w:type="spellEnd"/>
            <w:r w:rsidRPr="008E14A4">
              <w:rPr>
                <w:rFonts w:ascii="Times New Roman" w:hAnsi="Times New Roman"/>
                <w:highlight w:val="cyan"/>
              </w:rPr>
              <w:t xml:space="preserve">  = =  0 ) {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  <w:rPr>
                <w:lang w:eastAsia="ko-KR"/>
              </w:rPr>
            </w:pP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  <w:b/>
              </w:rPr>
            </w:pPr>
            <w:r w:rsidRPr="008E14A4">
              <w:rPr>
                <w:rFonts w:ascii="Times New Roman" w:hAnsi="Times New Roman"/>
                <w:b/>
              </w:rPr>
              <w:tab/>
            </w:r>
            <w:r w:rsidRPr="008E14A4">
              <w:rPr>
                <w:rFonts w:ascii="Times New Roman" w:hAnsi="Times New Roman"/>
                <w:b/>
              </w:rPr>
              <w:tab/>
              <w:t>sps_max_sub_layers_minus1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  <w:r w:rsidRPr="008E14A4">
              <w:rPr>
                <w:lang w:eastAsia="ko-KR"/>
              </w:rPr>
              <w:t>u(3)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  <w:b/>
              </w:rPr>
            </w:pPr>
            <w:r w:rsidRPr="008E14A4">
              <w:rPr>
                <w:rFonts w:ascii="Times New Roman" w:hAnsi="Times New Roman"/>
                <w:b/>
              </w:rPr>
              <w:tab/>
            </w:r>
            <w:r w:rsidRPr="008E14A4">
              <w:rPr>
                <w:rFonts w:ascii="Times New Roman" w:hAnsi="Times New Roman"/>
                <w:b/>
              </w:rPr>
              <w:tab/>
            </w:r>
            <w:proofErr w:type="spellStart"/>
            <w:r w:rsidRPr="008E14A4">
              <w:rPr>
                <w:rFonts w:ascii="Times New Roman" w:hAnsi="Times New Roman"/>
                <w:b/>
              </w:rPr>
              <w:t>sps_temporal_id_nesting_flag</w:t>
            </w:r>
            <w:proofErr w:type="spellEnd"/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  <w:rPr>
                <w:lang w:eastAsia="ko-KR"/>
              </w:rPr>
            </w:pPr>
            <w:r w:rsidRPr="008E14A4">
              <w:rPr>
                <w:lang w:eastAsia="ko-KR"/>
              </w:rPr>
              <w:t>u(1)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  <w:b/>
              </w:rPr>
            </w:pPr>
            <w:r w:rsidRPr="008E14A4">
              <w:rPr>
                <w:rFonts w:ascii="Times New Roman" w:hAnsi="Times New Roman"/>
                <w:b/>
              </w:rPr>
              <w:tab/>
            </w:r>
            <w:r w:rsidRPr="008E14A4">
              <w:rPr>
                <w:rFonts w:ascii="Times New Roman" w:hAnsi="Times New Roman"/>
                <w:b/>
              </w:rPr>
              <w:tab/>
            </w:r>
            <w:proofErr w:type="spellStart"/>
            <w:r w:rsidRPr="00216037">
              <w:rPr>
                <w:rFonts w:ascii="Times New Roman" w:hAnsi="Times New Roman"/>
              </w:rPr>
              <w:t>profile_tier_level</w:t>
            </w:r>
            <w:proofErr w:type="spellEnd"/>
            <w:r w:rsidRPr="00216037">
              <w:rPr>
                <w:rFonts w:ascii="Times New Roman" w:hAnsi="Times New Roman"/>
              </w:rPr>
              <w:t>( 1, sps</w:t>
            </w:r>
            <w:r w:rsidRPr="008E14A4">
              <w:rPr>
                <w:rFonts w:ascii="Times New Roman" w:hAnsi="Times New Roman"/>
              </w:rPr>
              <w:t>_max_sub_layers_minus1 )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</w:rPr>
            </w:pPr>
            <w:r w:rsidRPr="008E14A4">
              <w:rPr>
                <w:rFonts w:ascii="Times New Roman" w:hAnsi="Times New Roman"/>
                <w:b/>
              </w:rPr>
              <w:tab/>
            </w:r>
            <w:r w:rsidRPr="008E14A4">
              <w:rPr>
                <w:rFonts w:ascii="Times New Roman" w:hAnsi="Times New Roman"/>
              </w:rPr>
              <w:t>}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 w:hint="eastAsia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ko-KR"/>
              </w:rPr>
              <w:t>…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  <w:b/>
              </w:rPr>
            </w:pPr>
            <w:r w:rsidRPr="008E14A4">
              <w:rPr>
                <w:rFonts w:ascii="Times New Roman" w:hAnsi="Times New Roman"/>
                <w:b/>
              </w:rPr>
              <w:tab/>
            </w:r>
            <w:proofErr w:type="spellStart"/>
            <w:r w:rsidRPr="008E14A4">
              <w:rPr>
                <w:rFonts w:ascii="Times New Roman" w:hAnsi="Times New Roman"/>
                <w:b/>
              </w:rPr>
              <w:t>sps_sub_layer_ordering_info_present_flag</w:t>
            </w:r>
            <w:proofErr w:type="spellEnd"/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  <w:r w:rsidRPr="008E14A4">
              <w:t>u(1)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  <w:b/>
              </w:rPr>
            </w:pPr>
            <w:r w:rsidRPr="008E14A4">
              <w:rPr>
                <w:rFonts w:ascii="Times New Roman" w:hAnsi="Times New Roman"/>
              </w:rPr>
              <w:tab/>
              <w:t xml:space="preserve">for( </w:t>
            </w:r>
            <w:proofErr w:type="spellStart"/>
            <w:r w:rsidRPr="008E14A4">
              <w:rPr>
                <w:rFonts w:ascii="Times New Roman" w:hAnsi="Times New Roman"/>
              </w:rPr>
              <w:t>i</w:t>
            </w:r>
            <w:proofErr w:type="spellEnd"/>
            <w:r w:rsidRPr="008E14A4">
              <w:rPr>
                <w:rFonts w:ascii="Times New Roman" w:hAnsi="Times New Roman"/>
              </w:rPr>
              <w:t xml:space="preserve"> = ( </w:t>
            </w:r>
            <w:proofErr w:type="spellStart"/>
            <w:r w:rsidRPr="008E14A4">
              <w:rPr>
                <w:rFonts w:ascii="Times New Roman" w:hAnsi="Times New Roman"/>
              </w:rPr>
              <w:t>sps_sub_layer_ordering_info_present_flag</w:t>
            </w:r>
            <w:proofErr w:type="spellEnd"/>
            <w:r w:rsidRPr="008E14A4">
              <w:rPr>
                <w:rFonts w:ascii="Times New Roman" w:hAnsi="Times New Roman"/>
              </w:rPr>
              <w:t xml:space="preserve"> ? 0 : sps_max_sub_layers_minus1 );</w:t>
            </w:r>
            <w:r w:rsidRPr="008E14A4">
              <w:rPr>
                <w:rFonts w:ascii="Times New Roman" w:hAnsi="Times New Roman"/>
              </w:rPr>
              <w:br/>
            </w:r>
            <w:r w:rsidRPr="008E14A4">
              <w:rPr>
                <w:rFonts w:ascii="Times New Roman" w:hAnsi="Times New Roman"/>
              </w:rPr>
              <w:tab/>
            </w:r>
            <w:r w:rsidRPr="008E14A4">
              <w:rPr>
                <w:rFonts w:ascii="Times New Roman" w:hAnsi="Times New Roman"/>
              </w:rPr>
              <w:tab/>
            </w:r>
            <w:r w:rsidRPr="008E14A4">
              <w:rPr>
                <w:rFonts w:ascii="Times New Roman" w:hAnsi="Times New Roman"/>
              </w:rPr>
              <w:tab/>
            </w:r>
            <w:proofErr w:type="spellStart"/>
            <w:r w:rsidRPr="008E14A4">
              <w:rPr>
                <w:rFonts w:ascii="Times New Roman" w:hAnsi="Times New Roman"/>
              </w:rPr>
              <w:t>i</w:t>
            </w:r>
            <w:proofErr w:type="spellEnd"/>
            <w:r w:rsidRPr="008E14A4">
              <w:rPr>
                <w:rFonts w:ascii="Times New Roman" w:hAnsi="Times New Roman"/>
              </w:rPr>
              <w:t xml:space="preserve">  &lt;=  </w:t>
            </w:r>
            <w:r w:rsidRPr="00D65625">
              <w:rPr>
                <w:rFonts w:ascii="Times New Roman" w:hAnsi="Times New Roman"/>
                <w:highlight w:val="cyan"/>
              </w:rPr>
              <w:t>sps_max_sub_layers_minus1</w:t>
            </w:r>
            <w:r w:rsidRPr="008E14A4">
              <w:rPr>
                <w:rFonts w:ascii="Times New Roman" w:hAnsi="Times New Roman"/>
              </w:rPr>
              <w:t xml:space="preserve">; </w:t>
            </w:r>
            <w:proofErr w:type="spellStart"/>
            <w:r w:rsidRPr="008E14A4">
              <w:rPr>
                <w:rFonts w:ascii="Times New Roman" w:hAnsi="Times New Roman"/>
              </w:rPr>
              <w:t>i</w:t>
            </w:r>
            <w:proofErr w:type="spellEnd"/>
            <w:r w:rsidRPr="008E14A4">
              <w:rPr>
                <w:rFonts w:ascii="Times New Roman" w:hAnsi="Times New Roman"/>
              </w:rPr>
              <w:t>++ ) {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  <w:b/>
              </w:rPr>
            </w:pPr>
            <w:r w:rsidRPr="008E14A4">
              <w:rPr>
                <w:rFonts w:ascii="Times New Roman" w:hAnsi="Times New Roman"/>
                <w:b/>
              </w:rPr>
              <w:tab/>
            </w:r>
            <w:r w:rsidRPr="008E14A4">
              <w:rPr>
                <w:rFonts w:ascii="Times New Roman" w:hAnsi="Times New Roman"/>
                <w:b/>
              </w:rPr>
              <w:tab/>
              <w:t>sps_max_dec_pic_buffering_minus1</w:t>
            </w:r>
            <w:r w:rsidRPr="008E14A4">
              <w:rPr>
                <w:rFonts w:ascii="Times New Roman" w:hAnsi="Times New Roman"/>
              </w:rPr>
              <w:t>[ </w:t>
            </w:r>
            <w:proofErr w:type="spellStart"/>
            <w:r w:rsidRPr="008E14A4">
              <w:rPr>
                <w:rFonts w:ascii="Times New Roman" w:hAnsi="Times New Roman"/>
              </w:rPr>
              <w:t>i</w:t>
            </w:r>
            <w:proofErr w:type="spellEnd"/>
            <w:r w:rsidRPr="008E14A4">
              <w:rPr>
                <w:rFonts w:ascii="Times New Roman" w:hAnsi="Times New Roman"/>
              </w:rPr>
              <w:t> ]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  <w:proofErr w:type="spellStart"/>
            <w:r w:rsidRPr="008E14A4">
              <w:t>ue</w:t>
            </w:r>
            <w:proofErr w:type="spellEnd"/>
            <w:r w:rsidRPr="008E14A4">
              <w:t>(v)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  <w:b/>
              </w:rPr>
            </w:pPr>
            <w:r w:rsidRPr="008E14A4">
              <w:rPr>
                <w:rFonts w:ascii="Times New Roman" w:hAnsi="Times New Roman"/>
                <w:b/>
              </w:rPr>
              <w:tab/>
            </w:r>
            <w:r w:rsidRPr="008E14A4">
              <w:rPr>
                <w:rFonts w:ascii="Times New Roman" w:hAnsi="Times New Roman"/>
                <w:b/>
              </w:rPr>
              <w:tab/>
            </w:r>
            <w:proofErr w:type="spellStart"/>
            <w:r w:rsidRPr="008E14A4">
              <w:rPr>
                <w:rFonts w:ascii="Times New Roman" w:hAnsi="Times New Roman"/>
                <w:b/>
              </w:rPr>
              <w:t>sps_max_num_reorder_pics</w:t>
            </w:r>
            <w:proofErr w:type="spellEnd"/>
            <w:r w:rsidRPr="008E14A4">
              <w:rPr>
                <w:rFonts w:ascii="Times New Roman" w:hAnsi="Times New Roman"/>
              </w:rPr>
              <w:t>[ </w:t>
            </w:r>
            <w:proofErr w:type="spellStart"/>
            <w:r w:rsidRPr="008E14A4">
              <w:rPr>
                <w:rFonts w:ascii="Times New Roman" w:hAnsi="Times New Roman"/>
              </w:rPr>
              <w:t>i</w:t>
            </w:r>
            <w:proofErr w:type="spellEnd"/>
            <w:r w:rsidRPr="008E14A4">
              <w:rPr>
                <w:rFonts w:ascii="Times New Roman" w:hAnsi="Times New Roman"/>
              </w:rPr>
              <w:t> ]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  <w:proofErr w:type="spellStart"/>
            <w:r w:rsidRPr="008E14A4">
              <w:t>ue</w:t>
            </w:r>
            <w:proofErr w:type="spellEnd"/>
            <w:r w:rsidRPr="008E14A4">
              <w:t>(v)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  <w:b/>
              </w:rPr>
            </w:pPr>
            <w:r w:rsidRPr="008E14A4">
              <w:rPr>
                <w:rFonts w:ascii="Times New Roman" w:hAnsi="Times New Roman"/>
                <w:b/>
              </w:rPr>
              <w:tab/>
            </w:r>
            <w:r w:rsidRPr="008E14A4">
              <w:rPr>
                <w:rFonts w:ascii="Times New Roman" w:hAnsi="Times New Roman"/>
                <w:b/>
              </w:rPr>
              <w:tab/>
              <w:t>sps_max_latency_increase_plus1</w:t>
            </w:r>
            <w:r w:rsidRPr="008E14A4">
              <w:rPr>
                <w:rFonts w:ascii="Times New Roman" w:hAnsi="Times New Roman"/>
              </w:rPr>
              <w:t>[ </w:t>
            </w:r>
            <w:proofErr w:type="spellStart"/>
            <w:r w:rsidRPr="008E14A4">
              <w:rPr>
                <w:rFonts w:ascii="Times New Roman" w:hAnsi="Times New Roman"/>
              </w:rPr>
              <w:t>i</w:t>
            </w:r>
            <w:proofErr w:type="spellEnd"/>
            <w:r w:rsidRPr="008E14A4">
              <w:rPr>
                <w:rFonts w:ascii="Times New Roman" w:hAnsi="Times New Roman"/>
              </w:rPr>
              <w:t> ]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  <w:proofErr w:type="spellStart"/>
            <w:r w:rsidRPr="008E14A4">
              <w:t>ue</w:t>
            </w:r>
            <w:proofErr w:type="spellEnd"/>
            <w:r w:rsidRPr="008E14A4">
              <w:t>(v)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</w:rPr>
            </w:pPr>
            <w:r w:rsidRPr="008E14A4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rPr>
                <w:rFonts w:ascii="Times New Roman" w:hAnsi="Times New Roman"/>
                <w:b/>
              </w:rPr>
            </w:pP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</w:pP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8E14A4" w:rsidRDefault="00272C30" w:rsidP="00FC2F6A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8E14A4">
              <w:rPr>
                <w:rFonts w:ascii="Times New Roman" w:hAnsi="Times New Roman"/>
              </w:rPr>
              <w:t>}</w:t>
            </w:r>
          </w:p>
        </w:tc>
        <w:tc>
          <w:tcPr>
            <w:tcW w:w="1151" w:type="dxa"/>
          </w:tcPr>
          <w:p w:rsidR="00272C30" w:rsidRPr="008E14A4" w:rsidRDefault="00272C30" w:rsidP="00FC2F6A">
            <w:pPr>
              <w:pStyle w:val="tablecell"/>
              <w:keepNext w:val="0"/>
            </w:pPr>
          </w:p>
        </w:tc>
      </w:tr>
    </w:tbl>
    <w:p w:rsidR="00272C30" w:rsidRDefault="00272C30" w:rsidP="00272C30">
      <w:pPr>
        <w:jc w:val="both"/>
        <w:rPr>
          <w:rFonts w:hint="eastAsia"/>
          <w:szCs w:val="22"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1"/>
      </w:tblGrid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lang w:val="en-CA"/>
              </w:rPr>
            </w:pPr>
            <w:proofErr w:type="spellStart"/>
            <w:r w:rsidRPr="001533A7">
              <w:rPr>
                <w:rFonts w:ascii="Times New Roman" w:hAnsi="Times New Roman"/>
                <w:lang w:val="en-CA"/>
              </w:rPr>
              <w:t>video_parameter_set_rbsp</w:t>
            </w:r>
            <w:proofErr w:type="spellEnd"/>
            <w:r w:rsidRPr="001533A7">
              <w:rPr>
                <w:rFonts w:ascii="Times New Roman" w:hAnsi="Times New Roman"/>
                <w:lang w:val="en-CA"/>
              </w:rPr>
              <w:t>( ) {</w:t>
            </w:r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heading"/>
              <w:rPr>
                <w:lang w:val="en-CA"/>
              </w:rPr>
            </w:pPr>
            <w:r w:rsidRPr="001533A7">
              <w:rPr>
                <w:lang w:val="en-CA"/>
              </w:rPr>
              <w:t>Descriptor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lang w:val="en-CA"/>
              </w:rPr>
              <w:tab/>
            </w:r>
            <w:proofErr w:type="spellStart"/>
            <w:r w:rsidRPr="001533A7">
              <w:rPr>
                <w:rFonts w:ascii="Times New Roman" w:hAnsi="Times New Roman"/>
                <w:b/>
                <w:lang w:val="en-CA"/>
              </w:rPr>
              <w:t>vps_video_parameter_set_id</w:t>
            </w:r>
            <w:proofErr w:type="spellEnd"/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  <w:r w:rsidRPr="001533A7">
              <w:rPr>
                <w:lang w:val="en-CA"/>
              </w:rPr>
              <w:t>u(4)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lang w:val="en-CA"/>
              </w:rPr>
              <w:tab/>
            </w:r>
            <w:r w:rsidRPr="001533A7">
              <w:rPr>
                <w:rFonts w:ascii="Times New Roman" w:hAnsi="Times New Roman"/>
                <w:b/>
                <w:lang w:val="en-CA"/>
              </w:rPr>
              <w:t>vps_reserved_three_2bits</w:t>
            </w:r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  <w:r w:rsidRPr="001533A7">
              <w:rPr>
                <w:lang w:val="en-CA"/>
              </w:rPr>
              <w:t>u(2)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lang w:val="en-CA"/>
              </w:rPr>
              <w:tab/>
            </w:r>
            <w:r w:rsidRPr="001533A7">
              <w:rPr>
                <w:rFonts w:ascii="Times New Roman" w:hAnsi="Times New Roman"/>
                <w:b/>
                <w:lang w:val="en-CA"/>
              </w:rPr>
              <w:t>vps_max_layers_minus1</w:t>
            </w:r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  <w:r w:rsidRPr="001533A7">
              <w:rPr>
                <w:lang w:val="en-CA"/>
              </w:rPr>
              <w:t>u(6)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b/>
                <w:lang w:val="en-CA"/>
              </w:rPr>
              <w:tab/>
            </w:r>
            <w:r w:rsidRPr="0049426F">
              <w:rPr>
                <w:rFonts w:ascii="Times New Roman" w:hAnsi="Times New Roman"/>
                <w:b/>
                <w:highlight w:val="cyan"/>
                <w:lang w:val="en-CA"/>
              </w:rPr>
              <w:t>vps_max_sub_layers_minus1</w:t>
            </w:r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  <w:r w:rsidRPr="001533A7">
              <w:rPr>
                <w:lang w:val="en-CA"/>
              </w:rPr>
              <w:t>u(3)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b/>
                <w:lang w:val="en-CA"/>
              </w:rPr>
              <w:tab/>
            </w:r>
            <w:proofErr w:type="spellStart"/>
            <w:r w:rsidRPr="001533A7">
              <w:rPr>
                <w:rFonts w:ascii="Times New Roman" w:hAnsi="Times New Roman"/>
                <w:b/>
                <w:lang w:val="en-CA"/>
              </w:rPr>
              <w:t>vps_temporal_id_nesting_flag</w:t>
            </w:r>
            <w:proofErr w:type="spellEnd"/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  <w:r w:rsidRPr="001533A7">
              <w:rPr>
                <w:lang w:val="en-CA"/>
              </w:rPr>
              <w:t>u(1)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b/>
                <w:lang w:val="en-CA"/>
              </w:rPr>
              <w:tab/>
            </w:r>
            <w:proofErr w:type="spellStart"/>
            <w:r w:rsidRPr="00236B94">
              <w:rPr>
                <w:rFonts w:ascii="Times New Roman" w:hAnsi="Times New Roman"/>
                <w:b/>
                <w:lang w:val="en-CA"/>
              </w:rPr>
              <w:t>vps_extension_offset</w:t>
            </w:r>
            <w:proofErr w:type="spellEnd"/>
            <w:r w:rsidRPr="00236B94">
              <w:rPr>
                <w:rFonts w:ascii="Times New Roman" w:hAnsi="Times New Roman"/>
                <w:lang w:val="en-CA"/>
              </w:rPr>
              <w:t xml:space="preserve"> </w:t>
            </w:r>
            <w:r w:rsidRPr="00236B94">
              <w:rPr>
                <w:rFonts w:ascii="Times New Roman" w:hAnsi="Times New Roman"/>
                <w:b/>
                <w:lang w:val="en-CA"/>
              </w:rPr>
              <w:t>//</w:t>
            </w:r>
            <w:r w:rsidRPr="00236B94">
              <w:rPr>
                <w:rFonts w:ascii="Times New Roman" w:hAnsi="Times New Roman"/>
              </w:rPr>
              <w:t>vps</w:t>
            </w:r>
            <w:r w:rsidRPr="008E14A4">
              <w:rPr>
                <w:rFonts w:ascii="Times New Roman" w:hAnsi="Times New Roman"/>
              </w:rPr>
              <w:t>_reserved_0xffff_16bits</w:t>
            </w:r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  <w:r w:rsidRPr="001533A7">
              <w:rPr>
                <w:lang w:val="en-CA"/>
              </w:rPr>
              <w:t>u(16)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lang w:val="en-CA"/>
              </w:rPr>
              <w:tab/>
            </w:r>
            <w:proofErr w:type="spellStart"/>
            <w:r w:rsidRPr="001533A7">
              <w:rPr>
                <w:rFonts w:ascii="Times New Roman" w:hAnsi="Times New Roman"/>
                <w:lang w:val="en-CA"/>
              </w:rPr>
              <w:t>profile_tier_level</w:t>
            </w:r>
            <w:proofErr w:type="spellEnd"/>
            <w:r w:rsidRPr="001533A7">
              <w:rPr>
                <w:rFonts w:ascii="Times New Roman" w:hAnsi="Times New Roman"/>
                <w:lang w:val="en-CA"/>
              </w:rPr>
              <w:t>( 1, vps_max_sub_layers_minus1 )</w:t>
            </w:r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lang w:val="en-CA"/>
              </w:rPr>
              <w:tab/>
            </w:r>
            <w:proofErr w:type="spellStart"/>
            <w:r w:rsidRPr="001533A7">
              <w:rPr>
                <w:rFonts w:ascii="Times New Roman" w:hAnsi="Times New Roman"/>
                <w:b/>
                <w:lang w:val="en-CA"/>
              </w:rPr>
              <w:t>vps_sub_layer_ordering_info_present_flag</w:t>
            </w:r>
            <w:proofErr w:type="spellEnd"/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  <w:r w:rsidRPr="001533A7">
              <w:rPr>
                <w:lang w:val="en-CA"/>
              </w:rPr>
              <w:t>u(1)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lang w:val="en-CA"/>
              </w:rPr>
              <w:tab/>
              <w:t xml:space="preserve">for( </w:t>
            </w:r>
            <w:proofErr w:type="spellStart"/>
            <w:r w:rsidRPr="001533A7">
              <w:rPr>
                <w:rFonts w:ascii="Times New Roman" w:hAnsi="Times New Roman"/>
                <w:lang w:val="en-CA"/>
              </w:rPr>
              <w:t>i</w:t>
            </w:r>
            <w:proofErr w:type="spellEnd"/>
            <w:r w:rsidRPr="001533A7">
              <w:rPr>
                <w:rFonts w:ascii="Times New Roman" w:hAnsi="Times New Roman"/>
                <w:lang w:val="en-CA"/>
              </w:rPr>
              <w:t xml:space="preserve"> = ( </w:t>
            </w:r>
            <w:proofErr w:type="spellStart"/>
            <w:r w:rsidRPr="001533A7">
              <w:rPr>
                <w:rFonts w:ascii="Times New Roman" w:hAnsi="Times New Roman"/>
                <w:lang w:val="en-CA"/>
              </w:rPr>
              <w:t>vps_sub_layer_ordering_info_present_flag</w:t>
            </w:r>
            <w:proofErr w:type="spellEnd"/>
            <w:r w:rsidRPr="001533A7">
              <w:rPr>
                <w:rFonts w:ascii="Times New Roman" w:hAnsi="Times New Roman"/>
                <w:lang w:val="en-CA"/>
              </w:rPr>
              <w:t xml:space="preserve"> ? 0 : vps_max_sub_layers_minus1 );</w:t>
            </w:r>
            <w:r w:rsidRPr="001533A7">
              <w:rPr>
                <w:rFonts w:ascii="Times New Roman" w:hAnsi="Times New Roman"/>
                <w:lang w:val="en-CA"/>
              </w:rPr>
              <w:br/>
            </w:r>
            <w:r w:rsidRPr="001533A7">
              <w:rPr>
                <w:rFonts w:ascii="Times New Roman" w:hAnsi="Times New Roman"/>
                <w:lang w:val="en-CA"/>
              </w:rPr>
              <w:tab/>
            </w:r>
            <w:r w:rsidRPr="001533A7">
              <w:rPr>
                <w:rFonts w:ascii="Times New Roman" w:hAnsi="Times New Roman"/>
                <w:lang w:val="en-CA"/>
              </w:rPr>
              <w:tab/>
            </w:r>
            <w:r w:rsidRPr="001533A7">
              <w:rPr>
                <w:rFonts w:ascii="Times New Roman" w:hAnsi="Times New Roman"/>
                <w:lang w:val="en-CA"/>
              </w:rPr>
              <w:tab/>
            </w:r>
            <w:proofErr w:type="spellStart"/>
            <w:r w:rsidRPr="001533A7">
              <w:rPr>
                <w:rFonts w:ascii="Times New Roman" w:hAnsi="Times New Roman"/>
                <w:lang w:val="en-CA"/>
              </w:rPr>
              <w:t>i</w:t>
            </w:r>
            <w:proofErr w:type="spellEnd"/>
            <w:r w:rsidRPr="001533A7">
              <w:rPr>
                <w:rFonts w:ascii="Times New Roman" w:hAnsi="Times New Roman"/>
                <w:lang w:val="en-CA"/>
              </w:rPr>
              <w:t xml:space="preserve">  &lt;=  vps_max_sub_layers_minus1; </w:t>
            </w:r>
            <w:proofErr w:type="spellStart"/>
            <w:r w:rsidRPr="001533A7">
              <w:rPr>
                <w:rFonts w:ascii="Times New Roman" w:hAnsi="Times New Roman"/>
                <w:lang w:val="en-CA"/>
              </w:rPr>
              <w:t>i</w:t>
            </w:r>
            <w:proofErr w:type="spellEnd"/>
            <w:r w:rsidRPr="001533A7">
              <w:rPr>
                <w:rFonts w:ascii="Times New Roman" w:hAnsi="Times New Roman"/>
                <w:lang w:val="en-CA"/>
              </w:rPr>
              <w:t>++ ) {</w:t>
            </w:r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lang w:val="en-CA"/>
              </w:rPr>
            </w:pPr>
            <w:r w:rsidRPr="001533A7">
              <w:rPr>
                <w:rFonts w:ascii="Times New Roman" w:hAnsi="Times New Roman"/>
                <w:b/>
                <w:lang w:val="en-CA"/>
              </w:rPr>
              <w:tab/>
            </w:r>
            <w:r w:rsidRPr="001533A7">
              <w:rPr>
                <w:rFonts w:ascii="Times New Roman" w:hAnsi="Times New Roman"/>
                <w:b/>
                <w:lang w:val="en-CA"/>
              </w:rPr>
              <w:tab/>
              <w:t>vps_max_dec_pic_buffering_minus1</w:t>
            </w:r>
            <w:r w:rsidRPr="001533A7">
              <w:rPr>
                <w:rFonts w:ascii="Times New Roman" w:hAnsi="Times New Roman"/>
                <w:lang w:val="en-CA"/>
              </w:rPr>
              <w:t>[ </w:t>
            </w:r>
            <w:proofErr w:type="spellStart"/>
            <w:r w:rsidRPr="001533A7">
              <w:rPr>
                <w:rFonts w:ascii="Times New Roman" w:hAnsi="Times New Roman"/>
                <w:lang w:val="en-CA"/>
              </w:rPr>
              <w:t>i</w:t>
            </w:r>
            <w:proofErr w:type="spellEnd"/>
            <w:r w:rsidRPr="001533A7">
              <w:rPr>
                <w:rFonts w:ascii="Times New Roman" w:hAnsi="Times New Roman"/>
                <w:lang w:val="en-CA"/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  <w:proofErr w:type="spellStart"/>
            <w:r w:rsidRPr="001533A7">
              <w:rPr>
                <w:lang w:val="en-CA"/>
              </w:rPr>
              <w:t>ue</w:t>
            </w:r>
            <w:proofErr w:type="spellEnd"/>
            <w:r w:rsidRPr="001533A7">
              <w:rPr>
                <w:lang w:val="en-CA"/>
              </w:rPr>
              <w:t>(v)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b/>
                <w:lang w:val="en-CA"/>
              </w:rPr>
              <w:tab/>
            </w:r>
            <w:r w:rsidRPr="001533A7">
              <w:rPr>
                <w:rFonts w:ascii="Times New Roman" w:hAnsi="Times New Roman"/>
                <w:b/>
                <w:lang w:val="en-CA"/>
              </w:rPr>
              <w:tab/>
            </w:r>
            <w:proofErr w:type="spellStart"/>
            <w:r w:rsidRPr="001533A7">
              <w:rPr>
                <w:rFonts w:ascii="Times New Roman" w:hAnsi="Times New Roman"/>
                <w:b/>
                <w:lang w:val="en-CA"/>
              </w:rPr>
              <w:t>vps_max_num_reorder_pics</w:t>
            </w:r>
            <w:proofErr w:type="spellEnd"/>
            <w:r w:rsidRPr="001533A7">
              <w:rPr>
                <w:rFonts w:ascii="Times New Roman" w:hAnsi="Times New Roman"/>
                <w:lang w:val="en-CA"/>
              </w:rPr>
              <w:t>[ </w:t>
            </w:r>
            <w:proofErr w:type="spellStart"/>
            <w:r w:rsidRPr="001533A7">
              <w:rPr>
                <w:rFonts w:ascii="Times New Roman" w:hAnsi="Times New Roman"/>
                <w:lang w:val="en-CA"/>
              </w:rPr>
              <w:t>i</w:t>
            </w:r>
            <w:proofErr w:type="spellEnd"/>
            <w:r w:rsidRPr="001533A7">
              <w:rPr>
                <w:rFonts w:ascii="Times New Roman" w:hAnsi="Times New Roman"/>
                <w:lang w:val="en-CA"/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  <w:proofErr w:type="spellStart"/>
            <w:r w:rsidRPr="001533A7">
              <w:rPr>
                <w:lang w:val="en-CA"/>
              </w:rPr>
              <w:t>ue</w:t>
            </w:r>
            <w:proofErr w:type="spellEnd"/>
            <w:r w:rsidRPr="001533A7">
              <w:rPr>
                <w:lang w:val="en-CA"/>
              </w:rPr>
              <w:t>(v)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b/>
                <w:lang w:val="en-CA"/>
              </w:rPr>
              <w:tab/>
            </w:r>
            <w:r w:rsidRPr="001533A7">
              <w:rPr>
                <w:rFonts w:ascii="Times New Roman" w:hAnsi="Times New Roman"/>
                <w:b/>
                <w:lang w:val="en-CA"/>
              </w:rPr>
              <w:tab/>
              <w:t>vps_max_latency_increase_plus1</w:t>
            </w:r>
            <w:r w:rsidRPr="001533A7">
              <w:rPr>
                <w:rFonts w:ascii="Times New Roman" w:hAnsi="Times New Roman"/>
                <w:lang w:val="en-CA"/>
              </w:rPr>
              <w:t>[ </w:t>
            </w:r>
            <w:proofErr w:type="spellStart"/>
            <w:r w:rsidRPr="001533A7">
              <w:rPr>
                <w:rFonts w:ascii="Times New Roman" w:hAnsi="Times New Roman"/>
                <w:lang w:val="en-CA"/>
              </w:rPr>
              <w:t>i</w:t>
            </w:r>
            <w:proofErr w:type="spellEnd"/>
            <w:r w:rsidRPr="001533A7">
              <w:rPr>
                <w:rFonts w:ascii="Times New Roman" w:hAnsi="Times New Roman"/>
                <w:lang w:val="en-CA"/>
              </w:rPr>
              <w:t> ]</w:t>
            </w:r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  <w:proofErr w:type="spellStart"/>
            <w:r w:rsidRPr="001533A7">
              <w:rPr>
                <w:lang w:val="en-CA"/>
              </w:rPr>
              <w:t>ue</w:t>
            </w:r>
            <w:proofErr w:type="spellEnd"/>
            <w:r w:rsidRPr="001533A7">
              <w:rPr>
                <w:lang w:val="en-CA"/>
              </w:rPr>
              <w:t>(v)</w:t>
            </w: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b/>
                <w:lang w:val="en-CA"/>
              </w:rPr>
            </w:pPr>
            <w:r w:rsidRPr="001533A7">
              <w:rPr>
                <w:rFonts w:ascii="Times New Roman" w:hAnsi="Times New Roman"/>
                <w:lang w:val="en-CA"/>
              </w:rPr>
              <w:tab/>
              <w:t>}</w:t>
            </w:r>
          </w:p>
        </w:tc>
        <w:tc>
          <w:tcPr>
            <w:tcW w:w="1151" w:type="dxa"/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 w:hint="eastAsia"/>
                <w:b/>
                <w:lang w:val="en-CA" w:eastAsia="ko-KR"/>
              </w:rPr>
            </w:pPr>
            <w:r>
              <w:rPr>
                <w:rFonts w:ascii="Times New Roman" w:hAnsi="Times New Roman"/>
                <w:b/>
                <w:lang w:val="en-CA" w:eastAsia="ko-KR"/>
              </w:rPr>
              <w:t>…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</w:p>
        </w:tc>
      </w:tr>
      <w:tr w:rsidR="00272C30" w:rsidRPr="00FC2F6A" w:rsidTr="00FC2F6A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30" w:rsidRPr="001533A7" w:rsidRDefault="00272C30" w:rsidP="00FC2F6A">
            <w:pPr>
              <w:pStyle w:val="tablesyntax"/>
              <w:rPr>
                <w:rFonts w:ascii="Times New Roman" w:hAnsi="Times New Roman"/>
                <w:lang w:val="en-CA"/>
              </w:rPr>
            </w:pPr>
            <w:r w:rsidRPr="001533A7">
              <w:rPr>
                <w:rFonts w:ascii="Times New Roman" w:hAnsi="Times New Roman"/>
                <w:lang w:val="en-CA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30" w:rsidRPr="001533A7" w:rsidRDefault="00272C30" w:rsidP="00FC2F6A">
            <w:pPr>
              <w:pStyle w:val="tablecell"/>
              <w:rPr>
                <w:lang w:val="en-CA"/>
              </w:rPr>
            </w:pPr>
          </w:p>
        </w:tc>
      </w:tr>
    </w:tbl>
    <w:p w:rsidR="00272C30" w:rsidRPr="005B217D" w:rsidRDefault="00272C30" w:rsidP="00272C30">
      <w:pPr>
        <w:jc w:val="both"/>
        <w:rPr>
          <w:rFonts w:hint="eastAsia"/>
          <w:szCs w:val="22"/>
          <w:lang w:val="en-CA" w:eastAsia="ko-KR"/>
        </w:rPr>
      </w:pPr>
    </w:p>
    <w:p w:rsidR="00272C30" w:rsidRDefault="00272C30" w:rsidP="00E11923">
      <w:pPr>
        <w:pStyle w:val="1"/>
        <w:rPr>
          <w:rFonts w:hint="eastAsia"/>
          <w:lang w:val="en-CA" w:eastAsia="ko-KR"/>
        </w:rPr>
      </w:pPr>
      <w:r>
        <w:rPr>
          <w:rFonts w:hint="eastAsia"/>
          <w:lang w:val="en-CA" w:eastAsia="ko-KR"/>
        </w:rPr>
        <w:t>Proposal</w:t>
      </w:r>
    </w:p>
    <w:p w:rsidR="00272C30" w:rsidRDefault="00272C30" w:rsidP="00272C30">
      <w:pPr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lang w:val="en-CA" w:eastAsia="ko-KR"/>
        </w:rPr>
        <w:t xml:space="preserve">To avoid parsing dependency and unnecessary signalling of </w:t>
      </w:r>
      <w:r>
        <w:rPr>
          <w:rFonts w:hint="eastAsia"/>
          <w:szCs w:val="22"/>
          <w:lang w:val="en-CA" w:eastAsia="ko-KR"/>
        </w:rPr>
        <w:t xml:space="preserve">sps_max_dec_pic_buffering_minus1, </w:t>
      </w:r>
      <w:proofErr w:type="spellStart"/>
      <w:r>
        <w:rPr>
          <w:rFonts w:hint="eastAsia"/>
          <w:szCs w:val="22"/>
          <w:lang w:val="en-CA" w:eastAsia="ko-KR"/>
        </w:rPr>
        <w:t>sps_max_num_reorder_pics</w:t>
      </w:r>
      <w:proofErr w:type="spellEnd"/>
      <w:r>
        <w:rPr>
          <w:rFonts w:hint="eastAsia"/>
          <w:szCs w:val="22"/>
          <w:lang w:val="en-CA" w:eastAsia="ko-KR"/>
        </w:rPr>
        <w:t xml:space="preserve">, and sps_max_latency_increase_plus1 parameters, it is proposed to signal maximum number of temporal sub-layer for each layer, and sps_max_dec_pic_buffering_minus1, </w:t>
      </w:r>
      <w:proofErr w:type="spellStart"/>
      <w:r>
        <w:rPr>
          <w:rFonts w:hint="eastAsia"/>
          <w:szCs w:val="22"/>
          <w:lang w:val="en-CA" w:eastAsia="ko-KR"/>
        </w:rPr>
        <w:t>sps_max_num_reorder_pics</w:t>
      </w:r>
      <w:proofErr w:type="spellEnd"/>
      <w:r>
        <w:rPr>
          <w:rFonts w:hint="eastAsia"/>
          <w:szCs w:val="22"/>
          <w:lang w:val="en-CA" w:eastAsia="ko-KR"/>
        </w:rPr>
        <w:t xml:space="preserve">, and sps_max_latency_increase_plus1 parameters for sub-layers of each layer in VPS extension. Signalling these </w:t>
      </w:r>
      <w:r>
        <w:rPr>
          <w:szCs w:val="22"/>
          <w:lang w:val="en-CA" w:eastAsia="ko-KR"/>
        </w:rPr>
        <w:t>syntax</w:t>
      </w:r>
      <w:r>
        <w:rPr>
          <w:rFonts w:hint="eastAsia"/>
          <w:szCs w:val="22"/>
          <w:lang w:val="en-CA" w:eastAsia="ko-KR"/>
        </w:rPr>
        <w:t xml:space="preserve"> elements which are DPB related parameters in VPS extension can help in session negotiation.</w:t>
      </w:r>
    </w:p>
    <w:p w:rsidR="00272C30" w:rsidRDefault="00272C30" w:rsidP="00272C30">
      <w:pPr>
        <w:rPr>
          <w:rFonts w:hint="eastAsia"/>
          <w:lang w:val="en-CA" w:eastAsia="ko-KR"/>
        </w:rPr>
      </w:pPr>
    </w:p>
    <w:p w:rsidR="00272C30" w:rsidRPr="00F9099E" w:rsidRDefault="00272C30" w:rsidP="00272C30">
      <w:pPr>
        <w:numPr>
          <w:ilvl w:val="0"/>
          <w:numId w:val="12"/>
        </w:numPr>
        <w:spacing w:after="140"/>
        <w:ind w:left="871" w:hangingChars="363" w:hanging="871"/>
        <w:jc w:val="both"/>
        <w:rPr>
          <w:rFonts w:eastAsia="바탕" w:hint="eastAsia"/>
          <w:b/>
          <w:bCs/>
          <w:sz w:val="20"/>
          <w:lang w:val="en-CA" w:eastAsia="ko-KR"/>
        </w:rPr>
      </w:pPr>
      <w:r w:rsidRPr="00F9099E">
        <w:rPr>
          <w:rFonts w:hint="eastAsia"/>
          <w:b/>
          <w:sz w:val="24"/>
          <w:szCs w:val="22"/>
          <w:lang w:val="en-CA" w:eastAsia="ko-KR"/>
        </w:rPr>
        <w:lastRenderedPageBreak/>
        <w:t>Proposed syntax and semantics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72"/>
        <w:gridCol w:w="988"/>
      </w:tblGrid>
      <w:tr w:rsidR="00272C30" w:rsidRPr="00FC2F6A" w:rsidTr="00FC2F6A">
        <w:trPr>
          <w:trHeight w:val="283"/>
          <w:jc w:val="center"/>
        </w:trPr>
        <w:tc>
          <w:tcPr>
            <w:tcW w:w="8072" w:type="dxa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CA"/>
              </w:rPr>
            </w:pPr>
            <w:proofErr w:type="spellStart"/>
            <w:r w:rsidRPr="00FC2F6A">
              <w:rPr>
                <w:lang w:val="en-CA"/>
              </w:rPr>
              <w:t>vps_extension</w:t>
            </w:r>
            <w:proofErr w:type="spellEnd"/>
            <w:r w:rsidRPr="00FC2F6A">
              <w:rPr>
                <w:lang w:val="en-CA"/>
              </w:rPr>
              <w:t>( ) {</w:t>
            </w:r>
          </w:p>
        </w:tc>
        <w:tc>
          <w:tcPr>
            <w:tcW w:w="988" w:type="dxa"/>
          </w:tcPr>
          <w:p w:rsidR="00272C30" w:rsidRPr="00FC2F6A" w:rsidRDefault="00272C30" w:rsidP="00FC2F6A">
            <w:pPr>
              <w:spacing w:before="0" w:after="60"/>
              <w:rPr>
                <w:lang w:val="en-CA"/>
              </w:rPr>
            </w:pPr>
            <w:r w:rsidRPr="00FC2F6A">
              <w:rPr>
                <w:lang w:val="en-CA"/>
              </w:rPr>
              <w:t>Descriptor</w:t>
            </w: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hint="eastAsia"/>
                <w:lang w:val="en-CA" w:eastAsia="ko-KR"/>
              </w:rPr>
            </w:pPr>
            <w:r w:rsidRPr="00FC2F6A">
              <w:rPr>
                <w:lang w:val="en-CA"/>
              </w:rPr>
              <w:tab/>
            </w:r>
            <w:r w:rsidRPr="00FC2F6A">
              <w:rPr>
                <w:lang w:val="en-CA" w:eastAsia="ko-KR"/>
              </w:rPr>
              <w:t>…</w:t>
            </w:r>
          </w:p>
        </w:tc>
        <w:tc>
          <w:tcPr>
            <w:tcW w:w="988" w:type="dxa"/>
          </w:tcPr>
          <w:p w:rsidR="00272C30" w:rsidRPr="00FC2F6A" w:rsidRDefault="00272C30" w:rsidP="00FC2F6A">
            <w:pPr>
              <w:spacing w:before="0" w:after="60"/>
              <w:rPr>
                <w:lang w:val="en-CA"/>
              </w:rPr>
            </w:pP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ind w:firstLineChars="100" w:firstLine="22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highlight w:val="yellow"/>
                <w:lang w:val="en-CA"/>
              </w:rPr>
              <w:t xml:space="preserve">for( 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 xml:space="preserve"> = 1; 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 xml:space="preserve"> &lt;= vps_max_layers_minus1; 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 xml:space="preserve"> ++ ) {</w:t>
            </w:r>
          </w:p>
        </w:tc>
        <w:tc>
          <w:tcPr>
            <w:tcW w:w="988" w:type="dxa"/>
          </w:tcPr>
          <w:p w:rsidR="00272C30" w:rsidRPr="00FC2F6A" w:rsidRDefault="00272C30" w:rsidP="00FC2F6A">
            <w:pPr>
              <w:spacing w:before="0" w:after="60"/>
              <w:rPr>
                <w:highlight w:val="yellow"/>
                <w:lang w:val="en-CA"/>
              </w:rPr>
            </w:pP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/>
              <w:ind w:firstLineChars="200" w:firstLine="440"/>
              <w:rPr>
                <w:rFonts w:hint="eastAsia"/>
                <w:highlight w:val="yellow"/>
                <w:lang w:val="en-CA" w:eastAsia="ko-KR"/>
              </w:rPr>
            </w:pPr>
            <w:proofErr w:type="spellStart"/>
            <w:r w:rsidRPr="00FC2F6A">
              <w:rPr>
                <w:rFonts w:hint="eastAsia"/>
                <w:b/>
                <w:highlight w:val="yellow"/>
                <w:lang w:val="en-CA" w:eastAsia="ko-KR"/>
              </w:rPr>
              <w:t>max_sub_layers_vps_prediction_flag</w:t>
            </w:r>
            <w:proofErr w:type="spellEnd"/>
            <w:r w:rsidRPr="00FC2F6A">
              <w:rPr>
                <w:rFonts w:hint="eastAsia"/>
                <w:highlight w:val="yellow"/>
                <w:lang w:val="en-CA" w:eastAsia="ko-KR"/>
              </w:rPr>
              <w:t>[</w:t>
            </w:r>
            <w:proofErr w:type="spellStart"/>
            <w:r w:rsidRPr="00FC2F6A">
              <w:rPr>
                <w:rFonts w:hint="eastAsia"/>
                <w:highlight w:val="yellow"/>
                <w:lang w:val="en-CA" w:eastAsia="ko-KR"/>
              </w:rPr>
              <w:t>i</w:t>
            </w:r>
            <w:proofErr w:type="spellEnd"/>
            <w:r w:rsidRPr="00FC2F6A">
              <w:rPr>
                <w:rFonts w:hint="eastAsia"/>
                <w:highlight w:val="yellow"/>
                <w:lang w:val="en-CA" w:eastAsia="ko-KR"/>
              </w:rPr>
              <w:t>]</w:t>
            </w:r>
          </w:p>
        </w:tc>
        <w:tc>
          <w:tcPr>
            <w:tcW w:w="988" w:type="dxa"/>
            <w:vAlign w:val="center"/>
          </w:tcPr>
          <w:p w:rsidR="00272C30" w:rsidRPr="00FC2F6A" w:rsidRDefault="00272C30" w:rsidP="00FC2F6A">
            <w:pPr>
              <w:spacing w:before="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rFonts w:hint="eastAsia"/>
                <w:highlight w:val="yellow"/>
                <w:lang w:val="en-CA" w:eastAsia="ko-KR"/>
              </w:rPr>
              <w:t>u(1)</w:t>
            </w: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both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rFonts w:hint="eastAsia"/>
                <w:highlight w:val="yellow"/>
                <w:lang w:val="en-CA" w:eastAsia="ko-KR"/>
              </w:rPr>
              <w:t xml:space="preserve">    if(!</w:t>
            </w:r>
            <w:proofErr w:type="spellStart"/>
            <w:r w:rsidRPr="00FC2F6A">
              <w:rPr>
                <w:rFonts w:hint="eastAsia"/>
                <w:highlight w:val="yellow"/>
                <w:lang w:val="en-CA" w:eastAsia="ko-KR"/>
              </w:rPr>
              <w:t>max_sub_layers_vps_prediction_flag</w:t>
            </w:r>
            <w:proofErr w:type="spellEnd"/>
            <w:r w:rsidRPr="00FC2F6A">
              <w:rPr>
                <w:rFonts w:hint="eastAsia"/>
                <w:highlight w:val="yellow"/>
                <w:lang w:val="en-CA" w:eastAsia="ko-KR"/>
              </w:rPr>
              <w:t>[</w:t>
            </w:r>
            <w:proofErr w:type="spellStart"/>
            <w:r w:rsidRPr="00FC2F6A">
              <w:rPr>
                <w:rFonts w:hint="eastAsia"/>
                <w:highlight w:val="yellow"/>
                <w:lang w:val="en-CA" w:eastAsia="ko-KR"/>
              </w:rPr>
              <w:t>i</w:t>
            </w:r>
            <w:proofErr w:type="spellEnd"/>
            <w:r w:rsidRPr="00FC2F6A">
              <w:rPr>
                <w:rFonts w:hint="eastAsia"/>
                <w:highlight w:val="yellow"/>
                <w:lang w:val="en-CA" w:eastAsia="ko-KR"/>
              </w:rPr>
              <w:t>])</w:t>
            </w:r>
          </w:p>
        </w:tc>
        <w:tc>
          <w:tcPr>
            <w:tcW w:w="988" w:type="dxa"/>
          </w:tcPr>
          <w:p w:rsidR="00272C30" w:rsidRPr="00FC2F6A" w:rsidRDefault="00272C30" w:rsidP="00FC2F6A">
            <w:pPr>
              <w:spacing w:before="0" w:after="60"/>
              <w:rPr>
                <w:highlight w:val="yellow"/>
                <w:lang w:val="en-CA"/>
              </w:rPr>
            </w:pP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ind w:firstLineChars="350" w:firstLine="77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b/>
                <w:bCs/>
                <w:highlight w:val="yellow"/>
                <w:lang w:val="en-CA"/>
              </w:rPr>
              <w:t>max_sub_layers_</w:t>
            </w:r>
            <w:r w:rsidRPr="00FC2F6A">
              <w:rPr>
                <w:rFonts w:hint="eastAsia"/>
                <w:b/>
                <w:bCs/>
                <w:highlight w:val="yellow"/>
                <w:lang w:val="en-CA" w:eastAsia="ko-KR"/>
              </w:rPr>
              <w:t>vps_</w:t>
            </w:r>
            <w:r w:rsidRPr="00FC2F6A">
              <w:rPr>
                <w:b/>
                <w:bCs/>
                <w:highlight w:val="yellow"/>
                <w:lang w:val="en-CA"/>
              </w:rPr>
              <w:t>minus1</w:t>
            </w:r>
            <w:r w:rsidRPr="00FC2F6A">
              <w:rPr>
                <w:highlight w:val="yellow"/>
                <w:lang w:val="en-CA"/>
              </w:rPr>
              <w:t>[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>]</w:t>
            </w:r>
          </w:p>
        </w:tc>
        <w:tc>
          <w:tcPr>
            <w:tcW w:w="988" w:type="dxa"/>
          </w:tcPr>
          <w:p w:rsidR="00272C30" w:rsidRPr="00FC2F6A" w:rsidRDefault="00272C30" w:rsidP="00FC2F6A">
            <w:pPr>
              <w:spacing w:before="0" w:after="60"/>
              <w:rPr>
                <w:highlight w:val="yellow"/>
                <w:lang w:val="en-CA"/>
              </w:rPr>
            </w:pPr>
            <w:r w:rsidRPr="00FC2F6A">
              <w:rPr>
                <w:rFonts w:hint="eastAsia"/>
                <w:highlight w:val="yellow"/>
                <w:lang w:val="en-CA" w:eastAsia="ko-KR"/>
              </w:rPr>
              <w:t>u(3)</w:t>
            </w: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/>
              <w:rPr>
                <w:rFonts w:hint="eastAsia"/>
                <w:highlight w:val="yellow"/>
                <w:lang w:eastAsia="ko-KR"/>
              </w:rPr>
            </w:pPr>
            <w:r w:rsidRPr="00FC2F6A">
              <w:rPr>
                <w:rFonts w:hint="eastAsia"/>
                <w:highlight w:val="yellow"/>
                <w:lang w:eastAsia="ko-KR"/>
              </w:rPr>
              <w:t xml:space="preserve">  }</w:t>
            </w:r>
          </w:p>
        </w:tc>
        <w:tc>
          <w:tcPr>
            <w:tcW w:w="988" w:type="dxa"/>
            <w:vAlign w:val="center"/>
          </w:tcPr>
          <w:p w:rsidR="00272C30" w:rsidRPr="00FC2F6A" w:rsidRDefault="00272C30" w:rsidP="00FC2F6A">
            <w:pPr>
              <w:spacing w:before="0"/>
              <w:rPr>
                <w:rFonts w:hint="eastAsia"/>
                <w:highlight w:val="yellow"/>
                <w:lang w:val="en-CA" w:eastAsia="ko-KR"/>
              </w:rPr>
            </w:pP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rFonts w:hint="eastAsia"/>
                <w:highlight w:val="yellow"/>
                <w:lang w:val="en-CA" w:eastAsia="ko-KR"/>
              </w:rPr>
              <w:t xml:space="preserve">  </w:t>
            </w:r>
            <w:r w:rsidRPr="00FC2F6A">
              <w:rPr>
                <w:highlight w:val="yellow"/>
                <w:lang w:val="en-CA"/>
              </w:rPr>
              <w:t xml:space="preserve">for( 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 xml:space="preserve"> = 1; 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 xml:space="preserve"> &lt;= vps_max_layers_minus1; 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 xml:space="preserve"> ++ ) {</w:t>
            </w:r>
          </w:p>
        </w:tc>
        <w:tc>
          <w:tcPr>
            <w:tcW w:w="988" w:type="dxa"/>
            <w:vAlign w:val="center"/>
          </w:tcPr>
          <w:p w:rsidR="00272C30" w:rsidRPr="00FC2F6A" w:rsidRDefault="00272C30" w:rsidP="00FC2F6A">
            <w:pPr>
              <w:spacing w:before="0"/>
              <w:rPr>
                <w:rFonts w:hint="eastAsia"/>
                <w:highlight w:val="yellow"/>
                <w:lang w:val="en-CA" w:eastAsia="ko-KR"/>
              </w:rPr>
            </w:pP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ind w:leftChars="200" w:left="660" w:hangingChars="100" w:hanging="220"/>
              <w:rPr>
                <w:rFonts w:hint="eastAsia"/>
                <w:highlight w:val="yellow"/>
                <w:lang w:eastAsia="ko-KR"/>
              </w:rPr>
            </w:pPr>
            <w:r w:rsidRPr="00FC2F6A">
              <w:rPr>
                <w:rFonts w:hint="eastAsia"/>
                <w:highlight w:val="yellow"/>
                <w:lang w:eastAsia="ko-KR"/>
              </w:rPr>
              <w:t>if(</w:t>
            </w:r>
            <w:proofErr w:type="spellStart"/>
            <w:r w:rsidRPr="00FC2F6A">
              <w:rPr>
                <w:rFonts w:hint="eastAsia"/>
                <w:highlight w:val="yellow"/>
                <w:lang w:eastAsia="ko-KR"/>
              </w:rPr>
              <w:t>max_sub_layers_vps_prediction_flag</w:t>
            </w:r>
            <w:proofErr w:type="spellEnd"/>
            <w:r w:rsidRPr="00FC2F6A">
              <w:rPr>
                <w:rFonts w:hint="eastAsia"/>
                <w:highlight w:val="yellow"/>
                <w:lang w:eastAsia="ko-KR"/>
              </w:rPr>
              <w:t>[</w:t>
            </w:r>
            <w:proofErr w:type="spellStart"/>
            <w:r w:rsidRPr="00FC2F6A">
              <w:rPr>
                <w:rFonts w:hint="eastAsia"/>
                <w:highlight w:val="yellow"/>
                <w:lang w:eastAsia="ko-KR"/>
              </w:rPr>
              <w:t>i</w:t>
            </w:r>
            <w:proofErr w:type="spellEnd"/>
            <w:r w:rsidRPr="00FC2F6A">
              <w:rPr>
                <w:rFonts w:hint="eastAsia"/>
                <w:highlight w:val="yellow"/>
                <w:lang w:eastAsia="ko-KR"/>
              </w:rPr>
              <w:t>])</w:t>
            </w:r>
          </w:p>
        </w:tc>
        <w:tc>
          <w:tcPr>
            <w:tcW w:w="988" w:type="dxa"/>
            <w:vAlign w:val="center"/>
          </w:tcPr>
          <w:p w:rsidR="00272C30" w:rsidRPr="00FC2F6A" w:rsidRDefault="00272C30" w:rsidP="00FC2F6A">
            <w:pPr>
              <w:spacing w:before="0"/>
              <w:rPr>
                <w:rFonts w:hint="eastAsia"/>
                <w:highlight w:val="yellow"/>
                <w:lang w:val="en-CA" w:eastAsia="ko-KR"/>
              </w:rPr>
            </w:pP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ind w:firstLineChars="200" w:firstLine="44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rFonts w:hint="eastAsia"/>
                <w:highlight w:val="yellow"/>
                <w:lang w:val="en-CA" w:eastAsia="ko-KR"/>
              </w:rPr>
              <w:t xml:space="preserve">  </w:t>
            </w:r>
            <w:proofErr w:type="spellStart"/>
            <w:r w:rsidRPr="00FC2F6A">
              <w:rPr>
                <w:rFonts w:hint="eastAsia"/>
                <w:b/>
                <w:bCs/>
                <w:highlight w:val="yellow"/>
                <w:lang w:val="en-CA" w:eastAsia="ko-KR"/>
              </w:rPr>
              <w:t>sub_layer_ordering_info_vps_prediction_flag</w:t>
            </w:r>
            <w:proofErr w:type="spellEnd"/>
            <w:r w:rsidRPr="00FC2F6A">
              <w:rPr>
                <w:highlight w:val="yellow"/>
                <w:lang w:val="en-CA"/>
              </w:rPr>
              <w:t>[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>]</w:t>
            </w:r>
          </w:p>
        </w:tc>
        <w:tc>
          <w:tcPr>
            <w:tcW w:w="988" w:type="dxa"/>
            <w:vAlign w:val="center"/>
          </w:tcPr>
          <w:p w:rsidR="00272C30" w:rsidRPr="00FC2F6A" w:rsidRDefault="00272C30" w:rsidP="00FC2F6A">
            <w:pPr>
              <w:spacing w:before="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rFonts w:hint="eastAsia"/>
                <w:highlight w:val="yellow"/>
                <w:lang w:val="en-CA" w:eastAsia="ko-KR"/>
              </w:rPr>
              <w:t>u(1)</w:t>
            </w:r>
          </w:p>
        </w:tc>
      </w:tr>
      <w:tr w:rsidR="00272C30" w:rsidRPr="00FC2F6A" w:rsidDel="002947E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ind w:leftChars="200" w:left="660" w:hangingChars="100" w:hanging="220"/>
              <w:rPr>
                <w:rFonts w:hint="eastAsia"/>
                <w:highlight w:val="yellow"/>
                <w:lang w:eastAsia="ko-KR"/>
              </w:rPr>
            </w:pPr>
            <w:r w:rsidRPr="00FC2F6A">
              <w:rPr>
                <w:rFonts w:hint="eastAsia"/>
                <w:highlight w:val="yellow"/>
                <w:lang w:eastAsia="ko-KR"/>
              </w:rPr>
              <w:t>if(!</w:t>
            </w:r>
            <w:proofErr w:type="spellStart"/>
            <w:r w:rsidRPr="00FC2F6A">
              <w:rPr>
                <w:rFonts w:hint="eastAsia"/>
                <w:highlight w:val="yellow"/>
                <w:lang w:eastAsia="ko-KR"/>
              </w:rPr>
              <w:t>sub_layer_ordering_info_vps_prediction_flag</w:t>
            </w:r>
            <w:proofErr w:type="spellEnd"/>
            <w:r w:rsidRPr="00FC2F6A">
              <w:rPr>
                <w:rFonts w:hint="eastAsia"/>
                <w:highlight w:val="yellow"/>
                <w:lang w:eastAsia="ko-KR"/>
              </w:rPr>
              <w:t>[</w:t>
            </w:r>
            <w:proofErr w:type="spellStart"/>
            <w:r w:rsidRPr="00FC2F6A">
              <w:rPr>
                <w:rFonts w:hint="eastAsia"/>
                <w:highlight w:val="yellow"/>
                <w:lang w:eastAsia="ko-KR"/>
              </w:rPr>
              <w:t>i</w:t>
            </w:r>
            <w:proofErr w:type="spellEnd"/>
            <w:r w:rsidRPr="00FC2F6A">
              <w:rPr>
                <w:rFonts w:hint="eastAsia"/>
                <w:highlight w:val="yellow"/>
                <w:lang w:eastAsia="ko-KR"/>
              </w:rPr>
              <w:t>])</w:t>
            </w:r>
          </w:p>
        </w:tc>
        <w:tc>
          <w:tcPr>
            <w:tcW w:w="988" w:type="dxa"/>
            <w:vAlign w:val="center"/>
          </w:tcPr>
          <w:p w:rsidR="00272C30" w:rsidRPr="00FC2F6A" w:rsidRDefault="00272C30" w:rsidP="00FC2F6A">
            <w:pPr>
              <w:spacing w:before="0"/>
              <w:rPr>
                <w:rFonts w:hint="eastAsia"/>
                <w:highlight w:val="yellow"/>
                <w:lang w:val="en-CA" w:eastAsia="ko-KR"/>
              </w:rPr>
            </w:pPr>
          </w:p>
        </w:tc>
      </w:tr>
      <w:tr w:rsidR="00272C30" w:rsidRPr="00FC2F6A" w:rsidDel="002947E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ind w:firstLineChars="300" w:firstLine="660"/>
              <w:rPr>
                <w:rFonts w:hint="eastAsia"/>
                <w:highlight w:val="yellow"/>
                <w:lang w:val="en-CA" w:eastAsia="ko-KR"/>
              </w:rPr>
            </w:pPr>
            <w:proofErr w:type="spellStart"/>
            <w:r w:rsidRPr="00FC2F6A">
              <w:rPr>
                <w:b/>
                <w:bCs/>
                <w:highlight w:val="yellow"/>
                <w:lang w:val="en-CA"/>
              </w:rPr>
              <w:t>sub_layer_ordering_info_</w:t>
            </w:r>
            <w:r w:rsidRPr="00FC2F6A">
              <w:rPr>
                <w:rFonts w:hint="eastAsia"/>
                <w:b/>
                <w:bCs/>
                <w:highlight w:val="yellow"/>
                <w:lang w:val="en-CA" w:eastAsia="ko-KR"/>
              </w:rPr>
              <w:t>vps_</w:t>
            </w:r>
            <w:r w:rsidRPr="00FC2F6A">
              <w:rPr>
                <w:b/>
                <w:bCs/>
                <w:highlight w:val="yellow"/>
                <w:lang w:val="en-CA"/>
              </w:rPr>
              <w:t>present_flag</w:t>
            </w:r>
            <w:proofErr w:type="spellEnd"/>
            <w:r w:rsidRPr="00FC2F6A">
              <w:rPr>
                <w:highlight w:val="yellow"/>
                <w:lang w:val="en-CA"/>
              </w:rPr>
              <w:t>[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>]</w:t>
            </w:r>
          </w:p>
        </w:tc>
        <w:tc>
          <w:tcPr>
            <w:tcW w:w="988" w:type="dxa"/>
            <w:vAlign w:val="center"/>
          </w:tcPr>
          <w:p w:rsidR="00272C30" w:rsidRPr="00FC2F6A" w:rsidRDefault="00272C30" w:rsidP="00FC2F6A">
            <w:pPr>
              <w:spacing w:before="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rFonts w:hint="eastAsia"/>
                <w:highlight w:val="yellow"/>
                <w:lang w:val="en-CA" w:eastAsia="ko-KR"/>
              </w:rPr>
              <w:t>u(1)</w:t>
            </w:r>
          </w:p>
        </w:tc>
      </w:tr>
      <w:tr w:rsidR="00272C30" w:rsidRPr="00FC2F6A" w:rsidDel="002947E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ind w:leftChars="272" w:left="818" w:hangingChars="100" w:hanging="22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highlight w:val="yellow"/>
                <w:lang w:val="en-CA"/>
              </w:rPr>
              <w:t xml:space="preserve">for( j = ( </w:t>
            </w:r>
            <w:proofErr w:type="spellStart"/>
            <w:r w:rsidRPr="00FC2F6A">
              <w:rPr>
                <w:highlight w:val="yellow"/>
                <w:lang w:val="en-CA"/>
              </w:rPr>
              <w:t>sub_layer_ordering_info_</w:t>
            </w:r>
            <w:r w:rsidRPr="00FC2F6A">
              <w:rPr>
                <w:rFonts w:hint="eastAsia"/>
                <w:highlight w:val="yellow"/>
                <w:lang w:val="en-CA" w:eastAsia="ko-KR"/>
              </w:rPr>
              <w:t>vps_</w:t>
            </w:r>
            <w:r w:rsidRPr="00FC2F6A">
              <w:rPr>
                <w:highlight w:val="yellow"/>
                <w:lang w:val="en-CA"/>
              </w:rPr>
              <w:t>present_flag</w:t>
            </w:r>
            <w:proofErr w:type="spellEnd"/>
            <w:r w:rsidRPr="00FC2F6A">
              <w:rPr>
                <w:highlight w:val="yellow"/>
                <w:lang w:val="en-CA"/>
              </w:rPr>
              <w:t>[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>] ? 0 : max_sub_layers_</w:t>
            </w:r>
            <w:r w:rsidRPr="00FC2F6A">
              <w:rPr>
                <w:rFonts w:hint="eastAsia"/>
                <w:highlight w:val="yellow"/>
                <w:lang w:val="en-CA" w:eastAsia="ko-KR"/>
              </w:rPr>
              <w:t>vps_</w:t>
            </w:r>
            <w:r w:rsidRPr="00FC2F6A">
              <w:rPr>
                <w:highlight w:val="yellow"/>
                <w:lang w:val="en-CA"/>
              </w:rPr>
              <w:t>minus1[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>] ); j &lt;= max_sub_layers_</w:t>
            </w:r>
            <w:r w:rsidRPr="00FC2F6A">
              <w:rPr>
                <w:rFonts w:hint="eastAsia"/>
                <w:highlight w:val="yellow"/>
                <w:lang w:val="en-CA" w:eastAsia="ko-KR"/>
              </w:rPr>
              <w:t>vps_</w:t>
            </w:r>
            <w:r w:rsidRPr="00FC2F6A">
              <w:rPr>
                <w:highlight w:val="yellow"/>
                <w:lang w:val="en-CA"/>
              </w:rPr>
              <w:t>minus1[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 xml:space="preserve">]; 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>++ ) {</w:t>
            </w:r>
          </w:p>
        </w:tc>
        <w:tc>
          <w:tcPr>
            <w:tcW w:w="988" w:type="dxa"/>
            <w:vAlign w:val="center"/>
          </w:tcPr>
          <w:p w:rsidR="00272C30" w:rsidRPr="00FC2F6A" w:rsidRDefault="00272C30" w:rsidP="00FC2F6A">
            <w:pPr>
              <w:spacing w:before="0"/>
              <w:rPr>
                <w:rFonts w:hint="eastAsia"/>
                <w:highlight w:val="yellow"/>
                <w:lang w:val="en-CA" w:eastAsia="ko-KR"/>
              </w:rPr>
            </w:pPr>
          </w:p>
        </w:tc>
      </w:tr>
      <w:tr w:rsidR="00272C30" w:rsidRPr="00FC2F6A" w:rsidDel="002947E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ind w:firstLineChars="400" w:firstLine="88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b/>
                <w:bCs/>
                <w:highlight w:val="yellow"/>
                <w:lang w:val="en-CA"/>
              </w:rPr>
              <w:t>max_dec_pic_buffering_minus1</w:t>
            </w:r>
            <w:r w:rsidRPr="00FC2F6A">
              <w:rPr>
                <w:highlight w:val="yellow"/>
                <w:lang w:val="en-CA"/>
              </w:rPr>
              <w:t>[ 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> ][ j ]</w:t>
            </w:r>
          </w:p>
        </w:tc>
        <w:tc>
          <w:tcPr>
            <w:tcW w:w="988" w:type="dxa"/>
            <w:vAlign w:val="center"/>
          </w:tcPr>
          <w:p w:rsidR="00272C30" w:rsidRPr="00FC2F6A" w:rsidRDefault="00272C30" w:rsidP="00FC2F6A">
            <w:pPr>
              <w:spacing w:before="0"/>
              <w:rPr>
                <w:highlight w:val="yellow"/>
                <w:lang w:val="en-CA"/>
              </w:rPr>
            </w:pPr>
            <w:proofErr w:type="spellStart"/>
            <w:r w:rsidRPr="00FC2F6A">
              <w:rPr>
                <w:rFonts w:hint="eastAsia"/>
                <w:highlight w:val="yellow"/>
                <w:lang w:val="en-CA" w:eastAsia="ko-KR"/>
              </w:rPr>
              <w:t>ue</w:t>
            </w:r>
            <w:proofErr w:type="spellEnd"/>
            <w:r w:rsidRPr="00FC2F6A">
              <w:rPr>
                <w:rFonts w:hint="eastAsia"/>
                <w:highlight w:val="yellow"/>
                <w:lang w:val="en-CA" w:eastAsia="ko-KR"/>
              </w:rPr>
              <w:t>(v)</w:t>
            </w: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Del="002947E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ind w:firstLineChars="400" w:firstLine="880"/>
              <w:rPr>
                <w:rFonts w:hint="eastAsia"/>
                <w:highlight w:val="yellow"/>
                <w:lang w:val="en-CA" w:eastAsia="ko-KR"/>
              </w:rPr>
            </w:pPr>
            <w:proofErr w:type="spellStart"/>
            <w:r w:rsidRPr="00FC2F6A">
              <w:rPr>
                <w:b/>
                <w:bCs/>
                <w:highlight w:val="yellow"/>
                <w:lang w:val="en-CA"/>
              </w:rPr>
              <w:t>max_num_reorder_pics</w:t>
            </w:r>
            <w:proofErr w:type="spellEnd"/>
            <w:r w:rsidRPr="00FC2F6A">
              <w:rPr>
                <w:highlight w:val="yellow"/>
                <w:lang w:val="en-CA"/>
              </w:rPr>
              <w:t>[ 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> ][ j ]</w:t>
            </w:r>
          </w:p>
        </w:tc>
        <w:tc>
          <w:tcPr>
            <w:tcW w:w="988" w:type="dxa"/>
            <w:vAlign w:val="center"/>
          </w:tcPr>
          <w:p w:rsidR="00272C30" w:rsidRPr="00FC2F6A" w:rsidDel="002947EA" w:rsidRDefault="00272C30" w:rsidP="00FC2F6A">
            <w:pPr>
              <w:spacing w:before="0"/>
              <w:rPr>
                <w:highlight w:val="yellow"/>
                <w:lang w:val="en-CA"/>
              </w:rPr>
            </w:pPr>
            <w:proofErr w:type="spellStart"/>
            <w:r w:rsidRPr="00FC2F6A">
              <w:rPr>
                <w:rFonts w:hint="eastAsia"/>
                <w:highlight w:val="yellow"/>
                <w:lang w:val="en-CA" w:eastAsia="ko-KR"/>
              </w:rPr>
              <w:t>ue</w:t>
            </w:r>
            <w:proofErr w:type="spellEnd"/>
            <w:r w:rsidRPr="00FC2F6A">
              <w:rPr>
                <w:rFonts w:hint="eastAsia"/>
                <w:highlight w:val="yellow"/>
                <w:lang w:val="en-CA" w:eastAsia="ko-KR"/>
              </w:rPr>
              <w:t>(v)</w:t>
            </w: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ind w:firstLineChars="400" w:firstLine="88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b/>
                <w:bCs/>
                <w:highlight w:val="yellow"/>
                <w:lang w:val="en-CA"/>
              </w:rPr>
              <w:t>max_latency_increase_plus1</w:t>
            </w:r>
            <w:r w:rsidRPr="00FC2F6A">
              <w:rPr>
                <w:highlight w:val="yellow"/>
                <w:lang w:val="en-CA"/>
              </w:rPr>
              <w:t>[ </w:t>
            </w:r>
            <w:proofErr w:type="spellStart"/>
            <w:r w:rsidRPr="00FC2F6A">
              <w:rPr>
                <w:highlight w:val="yellow"/>
                <w:lang w:val="en-CA"/>
              </w:rPr>
              <w:t>i</w:t>
            </w:r>
            <w:proofErr w:type="spellEnd"/>
            <w:r w:rsidRPr="00FC2F6A">
              <w:rPr>
                <w:highlight w:val="yellow"/>
                <w:lang w:val="en-CA"/>
              </w:rPr>
              <w:t> ][ j</w:t>
            </w:r>
            <w:r w:rsidRPr="00FC2F6A">
              <w:rPr>
                <w:rFonts w:hint="eastAsia"/>
                <w:highlight w:val="yellow"/>
                <w:lang w:val="en-CA" w:eastAsia="ko-KR"/>
              </w:rPr>
              <w:t>]</w:t>
            </w:r>
          </w:p>
        </w:tc>
        <w:tc>
          <w:tcPr>
            <w:tcW w:w="988" w:type="dxa"/>
            <w:vAlign w:val="center"/>
          </w:tcPr>
          <w:p w:rsidR="00272C30" w:rsidRPr="00FC2F6A" w:rsidDel="002947EA" w:rsidRDefault="00272C30" w:rsidP="00FC2F6A">
            <w:pPr>
              <w:spacing w:before="0"/>
              <w:rPr>
                <w:highlight w:val="yellow"/>
                <w:lang w:val="en-CA"/>
              </w:rPr>
            </w:pPr>
            <w:proofErr w:type="spellStart"/>
            <w:r w:rsidRPr="00FC2F6A">
              <w:rPr>
                <w:rFonts w:hint="eastAsia"/>
                <w:highlight w:val="yellow"/>
                <w:lang w:val="en-CA" w:eastAsia="ko-KR"/>
              </w:rPr>
              <w:t>ue</w:t>
            </w:r>
            <w:proofErr w:type="spellEnd"/>
            <w:r w:rsidRPr="00FC2F6A">
              <w:rPr>
                <w:rFonts w:hint="eastAsia"/>
                <w:highlight w:val="yellow"/>
                <w:lang w:val="en-CA" w:eastAsia="ko-KR"/>
              </w:rPr>
              <w:t>(v)</w:t>
            </w: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ind w:firstLineChars="300" w:firstLine="66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highlight w:val="yellow"/>
                <w:lang w:val="en-CA"/>
              </w:rPr>
              <w:t>}</w:t>
            </w:r>
          </w:p>
        </w:tc>
        <w:tc>
          <w:tcPr>
            <w:tcW w:w="988" w:type="dxa"/>
          </w:tcPr>
          <w:p w:rsidR="00272C30" w:rsidRPr="00FC2F6A" w:rsidRDefault="00272C30" w:rsidP="00FC2F6A">
            <w:pPr>
              <w:spacing w:before="0" w:after="60"/>
              <w:rPr>
                <w:highlight w:val="yellow"/>
                <w:lang w:val="en-CA"/>
              </w:rPr>
            </w:pP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rFonts w:hint="eastAsia"/>
                <w:highlight w:val="yellow"/>
                <w:lang w:val="en-CA" w:eastAsia="ko-KR"/>
              </w:rPr>
              <w:t xml:space="preserve">    }</w:t>
            </w:r>
          </w:p>
        </w:tc>
        <w:tc>
          <w:tcPr>
            <w:tcW w:w="988" w:type="dxa"/>
          </w:tcPr>
          <w:p w:rsidR="00272C30" w:rsidRPr="00FC2F6A" w:rsidRDefault="00272C30" w:rsidP="00FC2F6A">
            <w:pPr>
              <w:spacing w:before="0" w:after="60"/>
              <w:rPr>
                <w:highlight w:val="yellow"/>
                <w:lang w:val="en-CA"/>
              </w:rPr>
            </w:pP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vAlign w:val="center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hint="eastAsia"/>
                <w:highlight w:val="yellow"/>
                <w:lang w:val="en-CA" w:eastAsia="ko-KR"/>
              </w:rPr>
            </w:pPr>
            <w:r w:rsidRPr="00FC2F6A">
              <w:rPr>
                <w:rFonts w:hint="eastAsia"/>
                <w:highlight w:val="yellow"/>
                <w:lang w:val="en-CA" w:eastAsia="ko-KR"/>
              </w:rPr>
              <w:t xml:space="preserve"> }</w:t>
            </w:r>
          </w:p>
        </w:tc>
        <w:tc>
          <w:tcPr>
            <w:tcW w:w="988" w:type="dxa"/>
            <w:vAlign w:val="center"/>
          </w:tcPr>
          <w:p w:rsidR="00272C30" w:rsidRPr="00FC2F6A" w:rsidRDefault="00272C30" w:rsidP="00FC2F6A">
            <w:pPr>
              <w:spacing w:before="0"/>
              <w:rPr>
                <w:highlight w:val="yellow"/>
                <w:lang w:val="en-CA"/>
              </w:rPr>
            </w:pP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rPr>
                <w:rFonts w:hint="eastAsia"/>
                <w:b/>
                <w:lang w:val="en-CA" w:eastAsia="ko-KR"/>
              </w:rPr>
            </w:pPr>
            <w:r w:rsidRPr="00FC2F6A">
              <w:tab/>
            </w:r>
            <w:r w:rsidRPr="00FC2F6A">
              <w:rPr>
                <w:lang w:eastAsia="ko-KR"/>
              </w:rPr>
              <w:t>…</w:t>
            </w:r>
          </w:p>
        </w:tc>
        <w:tc>
          <w:tcPr>
            <w:tcW w:w="988" w:type="dxa"/>
          </w:tcPr>
          <w:p w:rsidR="00272C30" w:rsidRPr="00FC2F6A" w:rsidRDefault="00272C30" w:rsidP="00FC2F6A">
            <w:pPr>
              <w:spacing w:before="0" w:after="60"/>
              <w:rPr>
                <w:lang w:val="en-CA"/>
              </w:rPr>
            </w:pPr>
          </w:p>
        </w:tc>
      </w:tr>
      <w:tr w:rsidR="00272C30" w:rsidRPr="00FC2F6A" w:rsidTr="00FC2F6A">
        <w:trPr>
          <w:trHeight w:val="283"/>
          <w:jc w:val="center"/>
        </w:trPr>
        <w:tc>
          <w:tcPr>
            <w:tcW w:w="8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30" w:rsidRPr="00FC2F6A" w:rsidRDefault="00272C30" w:rsidP="00FC2F6A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CA"/>
              </w:rPr>
            </w:pPr>
            <w:r w:rsidRPr="00FC2F6A">
              <w:rPr>
                <w:lang w:val="en-CA"/>
              </w:rPr>
              <w:t>}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30" w:rsidRPr="00FC2F6A" w:rsidRDefault="00272C30" w:rsidP="00FC2F6A">
            <w:pPr>
              <w:spacing w:before="0" w:after="60"/>
              <w:rPr>
                <w:lang w:val="en-CA"/>
              </w:rPr>
            </w:pPr>
          </w:p>
        </w:tc>
      </w:tr>
    </w:tbl>
    <w:p w:rsidR="00272C30" w:rsidRPr="00BE5F5E" w:rsidRDefault="00272C30" w:rsidP="00272C30">
      <w:pPr>
        <w:rPr>
          <w:rFonts w:hint="eastAsia"/>
          <w:lang w:val="en-CA" w:eastAsia="ko-KR"/>
        </w:rPr>
      </w:pPr>
    </w:p>
    <w:p w:rsidR="00272C30" w:rsidRDefault="00272C30" w:rsidP="00272C30">
      <w:pPr>
        <w:jc w:val="both"/>
        <w:rPr>
          <w:rFonts w:eastAsia="바탕" w:hint="eastAsia"/>
          <w:bCs/>
          <w:sz w:val="20"/>
          <w:highlight w:val="yellow"/>
          <w:lang w:val="en-CA" w:eastAsia="ko-KR"/>
        </w:rPr>
      </w:pPr>
      <w:proofErr w:type="spellStart"/>
      <w:r>
        <w:rPr>
          <w:rFonts w:eastAsia="바탕" w:hint="eastAsia"/>
          <w:b/>
          <w:bCs/>
          <w:sz w:val="20"/>
          <w:highlight w:val="yellow"/>
          <w:lang w:val="en-CA" w:eastAsia="ko-KR"/>
        </w:rPr>
        <w:t>max_sub_layers_vps_prediction_flag</w:t>
      </w:r>
      <w:proofErr w:type="spellEnd"/>
      <w:r w:rsidRPr="00AB0BC0">
        <w:rPr>
          <w:rFonts w:eastAsia="바탕" w:hint="eastAsia"/>
          <w:bCs/>
          <w:sz w:val="20"/>
          <w:highlight w:val="yellow"/>
          <w:lang w:val="en-CA" w:eastAsia="ko-KR"/>
        </w:rPr>
        <w:t>[</w:t>
      </w:r>
      <w:proofErr w:type="spellStart"/>
      <w:r w:rsidRPr="00AB0BC0"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 w:rsidRPr="00AB0BC0">
        <w:rPr>
          <w:rFonts w:eastAsia="바탕" w:hint="eastAsia"/>
          <w:bCs/>
          <w:sz w:val="20"/>
          <w:highlight w:val="yellow"/>
          <w:lang w:val="en-CA" w:eastAsia="ko-KR"/>
        </w:rPr>
        <w:t>]</w:t>
      </w:r>
      <w:r>
        <w:rPr>
          <w:rFonts w:eastAsia="바탕" w:hint="eastAsia"/>
          <w:b/>
          <w:bCs/>
          <w:sz w:val="20"/>
          <w:highlight w:val="yellow"/>
          <w:lang w:val="en-CA" w:eastAsia="ko-KR"/>
        </w:rPr>
        <w:t xml:space="preserve"> </w:t>
      </w:r>
      <w:r w:rsidRPr="00EE750F">
        <w:rPr>
          <w:rFonts w:eastAsia="바탕"/>
          <w:bCs/>
          <w:sz w:val="20"/>
          <w:highlight w:val="yellow"/>
          <w:lang w:val="en-CA" w:eastAsia="ko-KR"/>
        </w:rPr>
        <w:t xml:space="preserve">equal to </w:t>
      </w:r>
      <w:r>
        <w:rPr>
          <w:rFonts w:eastAsia="바탕"/>
          <w:bCs/>
          <w:sz w:val="20"/>
          <w:highlight w:val="yellow"/>
          <w:lang w:val="en-CA" w:eastAsia="ko-KR"/>
        </w:rPr>
        <w:t>1</w:t>
      </w:r>
      <w:r w:rsidRPr="00EE750F">
        <w:rPr>
          <w:rFonts w:eastAsia="바탕"/>
          <w:bCs/>
          <w:sz w:val="20"/>
          <w:highlight w:val="yellow"/>
          <w:lang w:val="en-CA" w:eastAsia="ko-KR"/>
        </w:rPr>
        <w:t xml:space="preserve"> specifies that </w:t>
      </w:r>
      <w:r>
        <w:rPr>
          <w:rFonts w:eastAsia="바탕" w:hint="eastAsia"/>
          <w:bCs/>
          <w:sz w:val="20"/>
          <w:highlight w:val="yellow"/>
          <w:lang w:val="en-CA" w:eastAsia="ko-KR"/>
        </w:rPr>
        <w:t>max_sub_layers_vps_</w:t>
      </w:r>
      <w:proofErr w:type="gramStart"/>
      <w:r>
        <w:rPr>
          <w:rFonts w:eastAsia="바탕" w:hint="eastAsia"/>
          <w:bCs/>
          <w:sz w:val="20"/>
          <w:highlight w:val="yellow"/>
          <w:lang w:val="en-CA" w:eastAsia="ko-KR"/>
        </w:rPr>
        <w:t>minus1[</w:t>
      </w:r>
      <w:proofErr w:type="spellStart"/>
      <w:proofErr w:type="gramEnd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 xml:space="preserve">] is inferred to be equal to vps_max_sub_layers_minus1 and 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sub_layer_ordering_info_vps_prediction_flag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[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 xml:space="preserve">] is present.  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max_sub_layers_vps_prediction_flag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[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] equal to 0 specifies that max_sub_layers_vps_</w:t>
      </w:r>
      <w:proofErr w:type="gramStart"/>
      <w:r>
        <w:rPr>
          <w:rFonts w:eastAsia="바탕" w:hint="eastAsia"/>
          <w:bCs/>
          <w:sz w:val="20"/>
          <w:highlight w:val="yellow"/>
          <w:lang w:val="en-CA" w:eastAsia="ko-KR"/>
        </w:rPr>
        <w:t>minus1[</w:t>
      </w:r>
      <w:proofErr w:type="spellStart"/>
      <w:proofErr w:type="gramEnd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 xml:space="preserve">] is explicitly signalled. </w:t>
      </w:r>
    </w:p>
    <w:p w:rsidR="00272C30" w:rsidRPr="009F3742" w:rsidRDefault="00272C30" w:rsidP="00272C30">
      <w:pPr>
        <w:jc w:val="both"/>
        <w:rPr>
          <w:rFonts w:eastAsia="바탕" w:hint="eastAsia"/>
          <w:bCs/>
          <w:sz w:val="20"/>
          <w:lang w:val="en-CA" w:eastAsia="ko-KR"/>
        </w:rPr>
      </w:pPr>
      <w:r w:rsidRPr="009F3742">
        <w:rPr>
          <w:rFonts w:eastAsia="바탕" w:hint="eastAsia"/>
          <w:b/>
          <w:bCs/>
          <w:sz w:val="20"/>
          <w:highlight w:val="yellow"/>
          <w:lang w:val="en-CA" w:eastAsia="ko-KR"/>
        </w:rPr>
        <w:t>max_sub_layers_vps_</w:t>
      </w:r>
      <w:proofErr w:type="gramStart"/>
      <w:r w:rsidRPr="009F3742">
        <w:rPr>
          <w:rFonts w:eastAsia="바탕" w:hint="eastAsia"/>
          <w:b/>
          <w:bCs/>
          <w:sz w:val="20"/>
          <w:highlight w:val="yellow"/>
          <w:lang w:val="en-CA" w:eastAsia="ko-KR"/>
        </w:rPr>
        <w:t>minus1</w:t>
      </w:r>
      <w:r w:rsidRPr="009F3742">
        <w:rPr>
          <w:rFonts w:eastAsia="바탕" w:hint="eastAsia"/>
          <w:bCs/>
          <w:sz w:val="20"/>
          <w:highlight w:val="yellow"/>
          <w:lang w:val="en-CA" w:eastAsia="ko-KR"/>
        </w:rPr>
        <w:t>[</w:t>
      </w:r>
      <w:proofErr w:type="spellStart"/>
      <w:proofErr w:type="gramEnd"/>
      <w:r w:rsidRPr="009F3742"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highlight w:val="yellow"/>
          <w:lang w:val="en-CA" w:eastAsia="ko-KR"/>
        </w:rPr>
        <w:t>]</w:t>
      </w:r>
      <w:r w:rsidRPr="009F3742">
        <w:rPr>
          <w:rFonts w:eastAsia="바탕"/>
          <w:b/>
          <w:bCs/>
          <w:sz w:val="20"/>
          <w:highlight w:val="yellow"/>
          <w:lang w:val="en-CA" w:eastAsia="ko-KR"/>
        </w:rPr>
        <w:t xml:space="preserve"> </w:t>
      </w:r>
      <w:r w:rsidRPr="009F3742">
        <w:rPr>
          <w:rFonts w:eastAsia="바탕" w:hint="eastAsia"/>
          <w:bCs/>
          <w:sz w:val="20"/>
          <w:highlight w:val="yellow"/>
          <w:lang w:val="en-CA" w:eastAsia="ko-KR"/>
        </w:rPr>
        <w:t xml:space="preserve">plus1 specifies the maximum number of temporal sub-layers that may be present in a </w:t>
      </w:r>
      <w:proofErr w:type="spellStart"/>
      <w:r w:rsidRPr="009F3742">
        <w:rPr>
          <w:rFonts w:eastAsia="바탕" w:hint="eastAsia"/>
          <w:bCs/>
          <w:sz w:val="20"/>
          <w:highlight w:val="yellow"/>
          <w:lang w:val="en-CA" w:eastAsia="ko-KR"/>
        </w:rPr>
        <w:t>i</w:t>
      </w:r>
      <w:r w:rsidRPr="009F3742">
        <w:rPr>
          <w:rFonts w:eastAsia="바탕" w:hint="eastAsia"/>
          <w:bCs/>
          <w:sz w:val="20"/>
          <w:highlight w:val="yellow"/>
          <w:vertAlign w:val="superscript"/>
          <w:lang w:val="en-CA" w:eastAsia="ko-KR"/>
        </w:rPr>
        <w:t>th</w:t>
      </w:r>
      <w:proofErr w:type="spellEnd"/>
      <w:r w:rsidRPr="009F3742">
        <w:rPr>
          <w:rFonts w:eastAsia="바탕" w:hint="eastAsia"/>
          <w:bCs/>
          <w:sz w:val="20"/>
          <w:highlight w:val="yellow"/>
          <w:lang w:val="en-CA" w:eastAsia="ko-KR"/>
        </w:rPr>
        <w:t>-layer. max_sub_layers_vps_</w:t>
      </w:r>
      <w:proofErr w:type="gramStart"/>
      <w:r w:rsidRPr="009F3742">
        <w:rPr>
          <w:rFonts w:eastAsia="바탕" w:hint="eastAsia"/>
          <w:bCs/>
          <w:sz w:val="20"/>
          <w:highlight w:val="yellow"/>
          <w:lang w:val="en-CA" w:eastAsia="ko-KR"/>
        </w:rPr>
        <w:t>minus1[</w:t>
      </w:r>
      <w:proofErr w:type="gramEnd"/>
      <w:r w:rsidRPr="009F3742">
        <w:rPr>
          <w:rFonts w:eastAsia="바탕" w:hint="eastAsia"/>
          <w:bCs/>
          <w:sz w:val="20"/>
          <w:highlight w:val="yellow"/>
          <w:lang w:val="en-CA" w:eastAsia="ko-KR"/>
        </w:rPr>
        <w:t>0] is inferred to be equal to sps_max_sub_layers_minus1. The value of sps_max_sub_layers_minus1 shall be in the range of 0 to 6, inclusive.</w:t>
      </w:r>
    </w:p>
    <w:p w:rsidR="00272C30" w:rsidRPr="00D63114" w:rsidRDefault="00272C30" w:rsidP="00272C30">
      <w:pPr>
        <w:jc w:val="both"/>
        <w:rPr>
          <w:rFonts w:eastAsia="바탕" w:hint="eastAsia"/>
          <w:bCs/>
          <w:sz w:val="20"/>
          <w:highlight w:val="yellow"/>
          <w:lang w:val="en-CA" w:eastAsia="ko-KR"/>
        </w:rPr>
      </w:pPr>
      <w:proofErr w:type="spellStart"/>
      <w:r>
        <w:rPr>
          <w:rFonts w:eastAsia="바탕" w:hint="eastAsia"/>
          <w:b/>
          <w:bCs/>
          <w:sz w:val="20"/>
          <w:highlight w:val="yellow"/>
          <w:lang w:val="en-CA" w:eastAsia="ko-KR"/>
        </w:rPr>
        <w:t>sub_layer_ordering_info_vps_prediction_flag</w:t>
      </w:r>
      <w:proofErr w:type="spellEnd"/>
      <w:r w:rsidRPr="00C47BD7">
        <w:rPr>
          <w:rFonts w:eastAsia="바탕" w:hint="eastAsia"/>
          <w:bCs/>
          <w:sz w:val="20"/>
          <w:highlight w:val="yellow"/>
          <w:lang w:val="en-CA" w:eastAsia="ko-KR"/>
        </w:rPr>
        <w:t>[</w:t>
      </w:r>
      <w:proofErr w:type="spellStart"/>
      <w:r w:rsidRPr="00C47BD7"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 w:rsidRPr="00C47BD7">
        <w:rPr>
          <w:rFonts w:eastAsia="바탕" w:hint="eastAsia"/>
          <w:bCs/>
          <w:sz w:val="20"/>
          <w:highlight w:val="yellow"/>
          <w:lang w:val="en-CA" w:eastAsia="ko-KR"/>
        </w:rPr>
        <w:t>]</w:t>
      </w:r>
      <w:r w:rsidRPr="00EE750F">
        <w:rPr>
          <w:rFonts w:eastAsia="바탕"/>
          <w:b/>
          <w:bCs/>
          <w:sz w:val="20"/>
          <w:highlight w:val="yellow"/>
          <w:lang w:val="en-CA" w:eastAsia="ko-KR"/>
        </w:rPr>
        <w:t xml:space="preserve"> </w:t>
      </w:r>
      <w:r w:rsidRPr="00EE750F">
        <w:rPr>
          <w:rFonts w:eastAsia="바탕"/>
          <w:bCs/>
          <w:sz w:val="20"/>
          <w:highlight w:val="yellow"/>
          <w:lang w:val="en-CA" w:eastAsia="ko-KR"/>
        </w:rPr>
        <w:t xml:space="preserve">equal to </w:t>
      </w:r>
      <w:r>
        <w:rPr>
          <w:rFonts w:eastAsia="바탕"/>
          <w:bCs/>
          <w:sz w:val="20"/>
          <w:highlight w:val="yellow"/>
          <w:lang w:val="en-CA" w:eastAsia="ko-KR"/>
        </w:rPr>
        <w:t>1</w:t>
      </w:r>
      <w:r w:rsidRPr="00EE750F">
        <w:rPr>
          <w:rFonts w:eastAsia="바탕"/>
          <w:bCs/>
          <w:sz w:val="20"/>
          <w:highlight w:val="yellow"/>
          <w:lang w:val="en-CA" w:eastAsia="ko-KR"/>
        </w:rPr>
        <w:t xml:space="preserve"> specifies that 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max_dec_pic_buffering_minus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[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 xml:space="preserve">][j], 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max_num_reorder_pics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[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][j], and max_latency_increase_plus1[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 xml:space="preserve">][j] are inferred to be equal to vps_max_dec_pic_buffering_minus1[j], 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vps_max_num_reorder_pics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 xml:space="preserve">[j], and vps_max_latency_increase_plus1[j] respectively. 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sub_layer_ordering_info_vps_prediction_flag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[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 xml:space="preserve">] equal to 0 specifies that 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max_dec_pic_buffering_minus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[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proofErr w:type="gramStart"/>
      <w:r>
        <w:rPr>
          <w:rFonts w:eastAsia="바탕" w:hint="eastAsia"/>
          <w:bCs/>
          <w:sz w:val="20"/>
          <w:highlight w:val="yellow"/>
          <w:lang w:val="en-CA" w:eastAsia="ko-KR"/>
        </w:rPr>
        <w:t>][</w:t>
      </w:r>
      <w:proofErr w:type="gramEnd"/>
      <w:r>
        <w:rPr>
          <w:rFonts w:eastAsia="바탕" w:hint="eastAsia"/>
          <w:bCs/>
          <w:sz w:val="20"/>
          <w:highlight w:val="yellow"/>
          <w:lang w:val="en-CA" w:eastAsia="ko-KR"/>
        </w:rPr>
        <w:t xml:space="preserve">j], 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max_num_reorder_pics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[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][j], and max_latency_increase_plus1[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 xml:space="preserve">][j] are explicitly signalled. </w:t>
      </w:r>
      <w:r>
        <w:rPr>
          <w:rFonts w:eastAsia="바탕"/>
          <w:bCs/>
          <w:sz w:val="20"/>
          <w:highlight w:val="yellow"/>
          <w:lang w:val="en-CA" w:eastAsia="ko-KR"/>
        </w:rPr>
        <w:t>W</w:t>
      </w:r>
      <w:r>
        <w:rPr>
          <w:rFonts w:eastAsia="바탕" w:hint="eastAsia"/>
          <w:bCs/>
          <w:sz w:val="20"/>
          <w:highlight w:val="yellow"/>
          <w:lang w:val="en-CA" w:eastAsia="ko-KR"/>
        </w:rPr>
        <w:t xml:space="preserve">hen not present, the value of 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sub_layer_ordering_info_vps_prediction_flag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[</w:t>
      </w:r>
      <w:proofErr w:type="spellStart"/>
      <w:r>
        <w:rPr>
          <w:rFonts w:eastAsia="바탕" w:hint="eastAsia"/>
          <w:bCs/>
          <w:sz w:val="20"/>
          <w:highlight w:val="yellow"/>
          <w:lang w:val="en-CA" w:eastAsia="ko-KR"/>
        </w:rPr>
        <w:t>i</w:t>
      </w:r>
      <w:proofErr w:type="spellEnd"/>
      <w:r>
        <w:rPr>
          <w:rFonts w:eastAsia="바탕" w:hint="eastAsia"/>
          <w:bCs/>
          <w:sz w:val="20"/>
          <w:highlight w:val="yellow"/>
          <w:lang w:val="en-CA" w:eastAsia="ko-KR"/>
        </w:rPr>
        <w:t>] is inferred to be equal to 0.</w:t>
      </w:r>
    </w:p>
    <w:p w:rsidR="00272C30" w:rsidRPr="009F3742" w:rsidRDefault="00272C30" w:rsidP="00272C30">
      <w:pPr>
        <w:jc w:val="both"/>
        <w:rPr>
          <w:rFonts w:eastAsia="바탕" w:hint="eastAsia"/>
          <w:bCs/>
          <w:sz w:val="20"/>
          <w:lang w:val="en-CA" w:eastAsia="ko-KR"/>
        </w:rPr>
      </w:pPr>
      <w:proofErr w:type="spellStart"/>
      <w:r w:rsidRPr="009F3742">
        <w:rPr>
          <w:rFonts w:eastAsia="바탕" w:hint="eastAsia"/>
          <w:b/>
          <w:bCs/>
          <w:sz w:val="20"/>
          <w:lang w:val="en-CA" w:eastAsia="ko-KR"/>
        </w:rPr>
        <w:t>sub_layer_ordering_info_vps_present_flag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]</w:t>
      </w:r>
      <w:r w:rsidRPr="009F3742">
        <w:rPr>
          <w:rFonts w:eastAsia="바탕"/>
          <w:b/>
          <w:bCs/>
          <w:sz w:val="20"/>
          <w:lang w:val="en-CA" w:eastAsia="ko-KR"/>
        </w:rPr>
        <w:t xml:space="preserve"> </w:t>
      </w:r>
      <w:r w:rsidRPr="009F3742">
        <w:rPr>
          <w:rFonts w:eastAsia="바탕"/>
          <w:bCs/>
          <w:sz w:val="20"/>
          <w:lang w:val="en-CA" w:eastAsia="ko-KR"/>
        </w:rPr>
        <w:t xml:space="preserve">equal to 1 specifies </w:t>
      </w:r>
      <w:r w:rsidRPr="009F3742">
        <w:rPr>
          <w:rFonts w:eastAsia="바탕" w:hint="eastAsia"/>
          <w:bCs/>
          <w:sz w:val="20"/>
          <w:lang w:val="en-CA" w:eastAsia="ko-KR"/>
        </w:rPr>
        <w:t xml:space="preserve">that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max_dec_pic_buffering_minus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][j],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max_num_reorder_pics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][j], and max_latency_increase_plus1[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][j] are present for max_sub_layers_vps_minus1[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]+1 sub layers.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sub_layer_ordering_info_vps_present_flag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] equal to 0 specifies that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max_dec_pic_buffering_minus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][max_sub_layer_vps_minus1[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]],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max_num_reorder_pics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][max_sub_layer_vps_minus1[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]], and max_latency_increase_plus1[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][max_sub_layer_vps_minus1[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]] apply to all sub-layers.</w:t>
      </w:r>
    </w:p>
    <w:p w:rsidR="00272C30" w:rsidRPr="009F3742" w:rsidRDefault="00272C30" w:rsidP="00272C30">
      <w:pPr>
        <w:jc w:val="both"/>
        <w:rPr>
          <w:rFonts w:eastAsia="바탕" w:hint="eastAsia"/>
          <w:bCs/>
          <w:sz w:val="20"/>
          <w:lang w:val="en-CA" w:eastAsia="ko-KR"/>
        </w:rPr>
      </w:pPr>
      <w:r w:rsidRPr="009F3742">
        <w:rPr>
          <w:rFonts w:eastAsia="바탕" w:hint="eastAsia"/>
          <w:b/>
          <w:bCs/>
          <w:sz w:val="20"/>
          <w:lang w:val="en-CA" w:eastAsia="ko-KR"/>
        </w:rPr>
        <w:t>max_dec_pic_buffering_</w:t>
      </w:r>
      <w:proofErr w:type="gramStart"/>
      <w:r w:rsidRPr="009F3742">
        <w:rPr>
          <w:rFonts w:eastAsia="바탕" w:hint="eastAsia"/>
          <w:b/>
          <w:bCs/>
          <w:sz w:val="20"/>
          <w:lang w:val="en-CA" w:eastAsia="ko-KR"/>
        </w:rPr>
        <w:t>minus1</w:t>
      </w:r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proofErr w:type="gramEnd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][j]</w:t>
      </w:r>
      <w:r w:rsidRPr="009F3742">
        <w:rPr>
          <w:rFonts w:eastAsia="바탕"/>
          <w:b/>
          <w:bCs/>
          <w:sz w:val="20"/>
          <w:lang w:val="en-CA" w:eastAsia="ko-KR"/>
        </w:rPr>
        <w:t xml:space="preserve"> </w:t>
      </w:r>
      <w:r w:rsidRPr="009F3742">
        <w:rPr>
          <w:rFonts w:eastAsia="바탕" w:hint="eastAsia"/>
          <w:bCs/>
          <w:sz w:val="20"/>
          <w:lang w:val="en-CA" w:eastAsia="ko-KR"/>
        </w:rPr>
        <w:t>plus1</w:t>
      </w:r>
      <w:r w:rsidRPr="009F3742">
        <w:rPr>
          <w:rFonts w:eastAsia="바탕"/>
          <w:bCs/>
          <w:sz w:val="20"/>
          <w:lang w:val="en-CA" w:eastAsia="ko-KR"/>
        </w:rPr>
        <w:t xml:space="preserve">specifies </w:t>
      </w:r>
      <w:r w:rsidRPr="009F3742">
        <w:rPr>
          <w:rFonts w:eastAsia="바탕" w:hint="eastAsia"/>
          <w:bCs/>
          <w:sz w:val="20"/>
          <w:lang w:val="en-CA" w:eastAsia="ko-KR"/>
        </w:rPr>
        <w:t xml:space="preserve">the maximum required size of the decoded picture buffer for the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r w:rsidRPr="009F3742">
        <w:rPr>
          <w:rFonts w:eastAsia="바탕" w:hint="eastAsia"/>
          <w:bCs/>
          <w:sz w:val="20"/>
          <w:vertAlign w:val="superscript"/>
          <w:lang w:val="en-CA" w:eastAsia="ko-KR"/>
        </w:rPr>
        <w:t>th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-layer in units of picture storage buffers when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HighestTid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 is equal to j.</w:t>
      </w:r>
    </w:p>
    <w:p w:rsidR="00272C30" w:rsidRPr="009F3742" w:rsidRDefault="00272C30" w:rsidP="00272C30">
      <w:pPr>
        <w:jc w:val="both"/>
        <w:rPr>
          <w:rFonts w:eastAsia="바탕" w:hint="eastAsia"/>
          <w:bCs/>
          <w:sz w:val="20"/>
          <w:lang w:val="en-CA" w:eastAsia="ko-KR"/>
        </w:rPr>
      </w:pPr>
      <w:proofErr w:type="spellStart"/>
      <w:r w:rsidRPr="009F3742">
        <w:rPr>
          <w:rFonts w:eastAsia="바탕" w:hint="eastAsia"/>
          <w:b/>
          <w:bCs/>
          <w:sz w:val="20"/>
          <w:lang w:val="en-CA" w:eastAsia="ko-KR"/>
        </w:rPr>
        <w:lastRenderedPageBreak/>
        <w:t>max_num_reorder_pics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proofErr w:type="gramStart"/>
      <w:r w:rsidRPr="009F3742">
        <w:rPr>
          <w:rFonts w:eastAsia="바탕" w:hint="eastAsia"/>
          <w:bCs/>
          <w:sz w:val="20"/>
          <w:lang w:val="en-CA" w:eastAsia="ko-KR"/>
        </w:rPr>
        <w:t>][</w:t>
      </w:r>
      <w:proofErr w:type="gramEnd"/>
      <w:r w:rsidRPr="009F3742">
        <w:rPr>
          <w:rFonts w:eastAsia="바탕" w:hint="eastAsia"/>
          <w:bCs/>
          <w:sz w:val="20"/>
          <w:lang w:val="en-CA" w:eastAsia="ko-KR"/>
        </w:rPr>
        <w:t>j]</w:t>
      </w:r>
      <w:r w:rsidRPr="009F3742">
        <w:rPr>
          <w:rFonts w:eastAsia="바탕"/>
          <w:b/>
          <w:bCs/>
          <w:sz w:val="20"/>
          <w:lang w:val="en-CA" w:eastAsia="ko-KR"/>
        </w:rPr>
        <w:t xml:space="preserve"> </w:t>
      </w:r>
      <w:r w:rsidRPr="009F3742">
        <w:rPr>
          <w:rFonts w:eastAsia="바탕" w:hint="eastAsia"/>
          <w:bCs/>
          <w:sz w:val="20"/>
          <w:lang w:val="en-CA" w:eastAsia="ko-KR"/>
        </w:rPr>
        <w:t xml:space="preserve">indicates the maximum allowed number of pictures that can precede any picture in the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ith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-layer in decoding order and follow that picture in output order when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HighestTid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 is equal to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. The value of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max_num_reorder_pics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proofErr w:type="gramStart"/>
      <w:r w:rsidRPr="009F3742">
        <w:rPr>
          <w:rFonts w:eastAsia="바탕" w:hint="eastAsia"/>
          <w:bCs/>
          <w:sz w:val="20"/>
          <w:lang w:val="en-CA" w:eastAsia="ko-KR"/>
        </w:rPr>
        <w:t>][</w:t>
      </w:r>
      <w:proofErr w:type="gramEnd"/>
      <w:r w:rsidRPr="009F3742">
        <w:rPr>
          <w:rFonts w:eastAsia="바탕" w:hint="eastAsia"/>
          <w:bCs/>
          <w:sz w:val="20"/>
          <w:lang w:val="en-CA" w:eastAsia="ko-KR"/>
        </w:rPr>
        <w:t>j] shall be in the range of 0 to max_dec_pic_buffering_minus1[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][j], inclusive. </w:t>
      </w:r>
    </w:p>
    <w:p w:rsidR="00272C30" w:rsidRPr="009F3742" w:rsidRDefault="00272C30" w:rsidP="00272C30">
      <w:pPr>
        <w:jc w:val="both"/>
        <w:rPr>
          <w:rFonts w:eastAsia="바탕" w:hint="eastAsia"/>
          <w:bCs/>
          <w:sz w:val="20"/>
          <w:lang w:val="en-CA" w:eastAsia="ko-KR"/>
        </w:rPr>
      </w:pPr>
      <w:r w:rsidRPr="009F3742">
        <w:rPr>
          <w:rFonts w:eastAsia="바탕" w:hint="eastAsia"/>
          <w:b/>
          <w:bCs/>
          <w:sz w:val="20"/>
          <w:lang w:val="en-CA" w:eastAsia="ko-KR"/>
        </w:rPr>
        <w:t>max_latency_increase_plus1</w:t>
      </w:r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][j]</w:t>
      </w:r>
      <w:r w:rsidRPr="009F3742">
        <w:rPr>
          <w:rFonts w:eastAsia="바탕"/>
          <w:b/>
          <w:bCs/>
          <w:sz w:val="20"/>
          <w:lang w:val="en-CA" w:eastAsia="ko-KR"/>
        </w:rPr>
        <w:t xml:space="preserve"> </w:t>
      </w:r>
      <w:r w:rsidRPr="009F3742">
        <w:rPr>
          <w:rFonts w:eastAsia="바탕" w:hint="eastAsia"/>
          <w:bCs/>
          <w:sz w:val="20"/>
          <w:lang w:val="en-CA" w:eastAsia="ko-KR"/>
        </w:rPr>
        <w:t xml:space="preserve">not equal to 0 is used to compute the value of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MaxLatencyPictures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][j], which specifies the maximum number of pictures that can precede any picture in the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ith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-layer in output order and follow that picture in decoding order when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HighestTid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 is equal to j.</w:t>
      </w:r>
    </w:p>
    <w:p w:rsidR="00272C30" w:rsidRPr="009F3742" w:rsidRDefault="00272C30" w:rsidP="00272C30">
      <w:pPr>
        <w:jc w:val="both"/>
        <w:rPr>
          <w:rFonts w:eastAsia="바탕"/>
          <w:bCs/>
          <w:sz w:val="20"/>
          <w:lang w:val="en-CA" w:eastAsia="ko-KR"/>
        </w:rPr>
      </w:pPr>
      <w:r w:rsidRPr="009F3742">
        <w:rPr>
          <w:rFonts w:eastAsia="바탕" w:hint="eastAsia"/>
          <w:bCs/>
          <w:sz w:val="20"/>
          <w:lang w:val="en-CA" w:eastAsia="ko-KR"/>
        </w:rPr>
        <w:t>When max_latency_increase_</w:t>
      </w:r>
      <w:proofErr w:type="gramStart"/>
      <w:r w:rsidRPr="009F3742">
        <w:rPr>
          <w:rFonts w:eastAsia="바탕" w:hint="eastAsia"/>
          <w:bCs/>
          <w:sz w:val="20"/>
          <w:lang w:val="en-CA" w:eastAsia="ko-KR"/>
        </w:rPr>
        <w:t>plus1[</w:t>
      </w:r>
      <w:proofErr w:type="spellStart"/>
      <w:proofErr w:type="gramEnd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 xml:space="preserve">][j] is not equal to 0, the value of 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MaxLatencyPictures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[</w:t>
      </w:r>
      <w:proofErr w:type="spellStart"/>
      <w:r w:rsidRPr="009F3742">
        <w:rPr>
          <w:rFonts w:eastAsia="바탕" w:hint="eastAsia"/>
          <w:bCs/>
          <w:sz w:val="20"/>
          <w:lang w:val="en-CA" w:eastAsia="ko-KR"/>
        </w:rPr>
        <w:t>i</w:t>
      </w:r>
      <w:proofErr w:type="spellEnd"/>
      <w:r w:rsidRPr="009F3742">
        <w:rPr>
          <w:rFonts w:eastAsia="바탕" w:hint="eastAsia"/>
          <w:bCs/>
          <w:sz w:val="20"/>
          <w:lang w:val="en-CA" w:eastAsia="ko-KR"/>
        </w:rPr>
        <w:t>][j] is specified as follows</w:t>
      </w:r>
      <w:r w:rsidRPr="009F3742">
        <w:rPr>
          <w:rFonts w:eastAsia="바탕"/>
          <w:bCs/>
          <w:sz w:val="20"/>
          <w:lang w:val="en-CA" w:eastAsia="ko-KR"/>
        </w:rPr>
        <w:t>:</w:t>
      </w:r>
    </w:p>
    <w:p w:rsidR="00272C30" w:rsidRDefault="00272C30" w:rsidP="00272C30">
      <w:pPr>
        <w:pStyle w:val="Equation"/>
        <w:tabs>
          <w:tab w:val="clear" w:pos="794"/>
          <w:tab w:val="left" w:pos="0"/>
          <w:tab w:val="left" w:pos="1170"/>
          <w:tab w:val="left" w:pos="1890"/>
        </w:tabs>
        <w:ind w:left="2" w:hangingChars="1" w:hanging="2"/>
        <w:jc w:val="center"/>
        <w:rPr>
          <w:ins w:id="9" w:author="jungwon" w:date="2013-08-01T16:53:00Z"/>
          <w:rFonts w:hint="eastAsia"/>
          <w:noProof/>
          <w:lang w:eastAsia="ko-KR"/>
        </w:rPr>
      </w:pPr>
      <w:r w:rsidRPr="009F3742">
        <w:rPr>
          <w:noProof/>
        </w:rPr>
        <w:t>MaxLatencyPictures[i]</w:t>
      </w:r>
      <w:r w:rsidRPr="009F3742">
        <w:rPr>
          <w:rFonts w:hint="eastAsia"/>
          <w:noProof/>
          <w:lang w:eastAsia="ko-KR"/>
        </w:rPr>
        <w:t>[j]</w:t>
      </w:r>
      <w:r w:rsidRPr="009F3742">
        <w:rPr>
          <w:noProof/>
        </w:rPr>
        <w:t xml:space="preserve"> = sps_max_num_reorder_pics[i]</w:t>
      </w:r>
      <w:r w:rsidRPr="009F3742">
        <w:rPr>
          <w:rFonts w:hint="eastAsia"/>
          <w:noProof/>
          <w:lang w:eastAsia="ko-KR"/>
        </w:rPr>
        <w:t>[j]</w:t>
      </w:r>
      <w:r w:rsidRPr="009F3742">
        <w:rPr>
          <w:noProof/>
        </w:rPr>
        <w:t> + sps_max_latency_increase_plus1[i]</w:t>
      </w:r>
      <w:r w:rsidRPr="009F3742">
        <w:rPr>
          <w:rFonts w:hint="eastAsia"/>
          <w:noProof/>
          <w:lang w:eastAsia="ko-KR"/>
        </w:rPr>
        <w:t>[j]</w:t>
      </w:r>
      <w:r w:rsidRPr="009F3742">
        <w:rPr>
          <w:noProof/>
        </w:rPr>
        <w:t> </w:t>
      </w:r>
      <w:del w:id="10" w:author="jungwon" w:date="2013-08-01T16:53:00Z">
        <w:r w:rsidRPr="009F3742" w:rsidDel="00067305">
          <w:rPr>
            <w:noProof/>
          </w:rPr>
          <w:delText>−</w:delText>
        </w:r>
      </w:del>
      <w:ins w:id="11" w:author="jungwon" w:date="2013-08-01T16:53:00Z">
        <w:r w:rsidR="00067305">
          <w:rPr>
            <w:noProof/>
          </w:rPr>
          <w:t>–</w:t>
        </w:r>
      </w:ins>
      <w:r w:rsidRPr="009F3742">
        <w:rPr>
          <w:noProof/>
        </w:rPr>
        <w:t> 1</w:t>
      </w:r>
    </w:p>
    <w:p w:rsidR="00067305" w:rsidRDefault="00067305" w:rsidP="00067305">
      <w:pPr>
        <w:pStyle w:val="Equation"/>
        <w:tabs>
          <w:tab w:val="clear" w:pos="794"/>
          <w:tab w:val="left" w:pos="0"/>
          <w:tab w:val="left" w:pos="1170"/>
          <w:tab w:val="left" w:pos="1890"/>
        </w:tabs>
        <w:ind w:left="2" w:hangingChars="1" w:hanging="2"/>
        <w:jc w:val="both"/>
        <w:rPr>
          <w:ins w:id="12" w:author="jungwon" w:date="2013-08-01T16:54:00Z"/>
          <w:rFonts w:hint="eastAsia"/>
          <w:noProof/>
          <w:lang w:eastAsia="ko-KR"/>
        </w:rPr>
        <w:pPrChange w:id="13" w:author="jungwon" w:date="2013-08-01T16:54:00Z">
          <w:pPr>
            <w:pStyle w:val="Equation"/>
            <w:tabs>
              <w:tab w:val="clear" w:pos="794"/>
              <w:tab w:val="left" w:pos="0"/>
              <w:tab w:val="left" w:pos="1170"/>
              <w:tab w:val="left" w:pos="1890"/>
            </w:tabs>
            <w:ind w:left="2" w:hangingChars="1" w:hanging="2"/>
            <w:jc w:val="center"/>
          </w:pPr>
        </w:pPrChange>
      </w:pPr>
    </w:p>
    <w:p w:rsidR="00067305" w:rsidRPr="00F9099E" w:rsidRDefault="00067305" w:rsidP="00067305">
      <w:pPr>
        <w:numPr>
          <w:ilvl w:val="0"/>
          <w:numId w:val="12"/>
        </w:numPr>
        <w:spacing w:after="140"/>
        <w:ind w:left="871" w:hangingChars="363" w:hanging="871"/>
        <w:jc w:val="both"/>
        <w:rPr>
          <w:ins w:id="14" w:author="jungwon" w:date="2013-08-01T16:54:00Z"/>
          <w:rFonts w:eastAsia="바탕" w:hint="eastAsia"/>
          <w:b/>
          <w:bCs/>
          <w:sz w:val="20"/>
          <w:lang w:val="en-CA" w:eastAsia="ko-KR"/>
        </w:rPr>
        <w:pPrChange w:id="15" w:author="jungwon" w:date="2013-08-01T16:54:00Z">
          <w:pPr>
            <w:numPr>
              <w:numId w:val="12"/>
            </w:numPr>
            <w:spacing w:after="140"/>
            <w:ind w:left="871" w:hangingChars="363" w:hanging="871"/>
            <w:jc w:val="both"/>
          </w:pPr>
        </w:pPrChange>
      </w:pPr>
      <w:ins w:id="16" w:author="jungwon" w:date="2013-08-01T16:54:00Z">
        <w:r>
          <w:rPr>
            <w:b/>
            <w:sz w:val="24"/>
            <w:szCs w:val="22"/>
            <w:lang w:val="en-CA" w:eastAsia="ko-KR"/>
          </w:rPr>
          <w:t>M</w:t>
        </w:r>
        <w:r>
          <w:rPr>
            <w:rFonts w:hint="eastAsia"/>
            <w:b/>
            <w:sz w:val="24"/>
            <w:szCs w:val="22"/>
            <w:lang w:val="en-CA" w:eastAsia="ko-KR"/>
          </w:rPr>
          <w:t xml:space="preserve">ax. DPB size </w:t>
        </w:r>
      </w:ins>
      <w:ins w:id="17" w:author="jungwon" w:date="2013-08-01T17:50:00Z">
        <w:r w:rsidR="00123539">
          <w:rPr>
            <w:rFonts w:hint="eastAsia"/>
            <w:b/>
            <w:sz w:val="24"/>
            <w:szCs w:val="22"/>
            <w:lang w:val="en-CA" w:eastAsia="ko-KR"/>
          </w:rPr>
          <w:t xml:space="preserve">derivation </w:t>
        </w:r>
      </w:ins>
      <w:ins w:id="18" w:author="jungwon" w:date="2013-08-01T16:54:00Z">
        <w:r>
          <w:rPr>
            <w:rFonts w:hint="eastAsia"/>
            <w:b/>
            <w:sz w:val="24"/>
            <w:szCs w:val="22"/>
            <w:lang w:val="en-CA" w:eastAsia="ko-KR"/>
          </w:rPr>
          <w:t>for each layer</w:t>
        </w:r>
      </w:ins>
      <w:ins w:id="19" w:author="jungwon" w:date="2013-08-01T17:10:00Z">
        <w:r w:rsidR="007E5ED9">
          <w:rPr>
            <w:rFonts w:hint="eastAsia"/>
            <w:b/>
            <w:sz w:val="24"/>
            <w:szCs w:val="22"/>
            <w:lang w:val="en-CA" w:eastAsia="ko-KR"/>
          </w:rPr>
          <w:t xml:space="preserve"> in a output layer set</w:t>
        </w:r>
      </w:ins>
    </w:p>
    <w:p w:rsidR="00067305" w:rsidRDefault="00067305" w:rsidP="00067305">
      <w:pPr>
        <w:pStyle w:val="Equation"/>
        <w:tabs>
          <w:tab w:val="clear" w:pos="794"/>
          <w:tab w:val="left" w:pos="0"/>
          <w:tab w:val="left" w:pos="1170"/>
          <w:tab w:val="left" w:pos="1890"/>
        </w:tabs>
        <w:ind w:left="2" w:hangingChars="1" w:hanging="2"/>
        <w:jc w:val="both"/>
        <w:rPr>
          <w:ins w:id="20" w:author="jungwon" w:date="2013-08-01T16:55:00Z"/>
          <w:rFonts w:hint="eastAsia"/>
          <w:noProof/>
          <w:lang w:eastAsia="ko-KR"/>
        </w:rPr>
        <w:pPrChange w:id="21" w:author="jungwon" w:date="2013-08-01T16:55:00Z">
          <w:pPr>
            <w:pStyle w:val="Equation"/>
            <w:tabs>
              <w:tab w:val="clear" w:pos="794"/>
              <w:tab w:val="left" w:pos="0"/>
              <w:tab w:val="left" w:pos="1170"/>
              <w:tab w:val="left" w:pos="1890"/>
            </w:tabs>
            <w:ind w:left="2" w:hangingChars="1" w:hanging="2"/>
            <w:jc w:val="center"/>
          </w:pPr>
        </w:pPrChange>
      </w:pPr>
      <w:ins w:id="22" w:author="jungwon" w:date="2013-08-01T16:55:00Z">
        <w:r>
          <w:rPr>
            <w:noProof/>
            <w:lang w:eastAsia="ko-KR"/>
          </w:rPr>
          <w:t>B</w:t>
        </w:r>
        <w:r>
          <w:rPr>
            <w:rFonts w:hint="eastAsia"/>
            <w:noProof/>
            <w:lang w:eastAsia="ko-KR"/>
          </w:rPr>
          <w:t>ased on the proposed syntax elements, max DPB size for each layer can be derived as explained below.</w:t>
        </w:r>
      </w:ins>
    </w:p>
    <w:p w:rsidR="00067305" w:rsidRPr="00067305" w:rsidRDefault="00067305" w:rsidP="00067305">
      <w:pPr>
        <w:pStyle w:val="Equation"/>
        <w:tabs>
          <w:tab w:val="clear" w:pos="794"/>
          <w:tab w:val="left" w:pos="0"/>
          <w:tab w:val="left" w:pos="1170"/>
          <w:tab w:val="left" w:pos="1890"/>
        </w:tabs>
        <w:ind w:left="2" w:hangingChars="1" w:hanging="2"/>
        <w:jc w:val="both"/>
        <w:rPr>
          <w:ins w:id="23" w:author="jungwon" w:date="2013-08-01T16:56:00Z"/>
          <w:noProof/>
          <w:lang w:val="en-US" w:eastAsia="ko-KR"/>
        </w:rPr>
      </w:pPr>
      <w:ins w:id="24" w:author="jungwon" w:date="2013-08-01T16:56:00Z">
        <w:r w:rsidRPr="00067305">
          <w:rPr>
            <w:noProof/>
            <w:lang w:val="en-US" w:eastAsia="ko-KR"/>
          </w:rPr>
          <w:t>Max. DPB size of whose layer is an output layer should be different from max. DPB size whose layer is not an output layer.</w:t>
        </w:r>
        <w:r>
          <w:rPr>
            <w:rFonts w:hint="eastAsia"/>
            <w:noProof/>
            <w:lang w:val="en-US" w:eastAsia="ko-KR"/>
          </w:rPr>
          <w:t xml:space="preserve"> </w:t>
        </w:r>
      </w:ins>
    </w:p>
    <w:p w:rsidR="007727DA" w:rsidRDefault="007727DA" w:rsidP="007727DA">
      <w:pPr>
        <w:pStyle w:val="Equation"/>
        <w:numPr>
          <w:ilvl w:val="0"/>
          <w:numId w:val="15"/>
        </w:numPr>
        <w:tabs>
          <w:tab w:val="clear" w:pos="794"/>
          <w:tab w:val="left" w:pos="426"/>
          <w:tab w:val="left" w:pos="1170"/>
          <w:tab w:val="left" w:pos="1890"/>
        </w:tabs>
        <w:jc w:val="both"/>
        <w:rPr>
          <w:ins w:id="25" w:author="jungwon" w:date="2013-08-01T16:58:00Z"/>
          <w:rFonts w:hint="eastAsia"/>
          <w:noProof/>
          <w:lang w:val="en-US" w:eastAsia="ko-KR"/>
        </w:rPr>
        <w:pPrChange w:id="26" w:author="jungwon" w:date="2013-08-01T16:58:00Z">
          <w:pPr>
            <w:pStyle w:val="Equation"/>
            <w:tabs>
              <w:tab w:val="clear" w:pos="794"/>
              <w:tab w:val="left" w:pos="0"/>
              <w:tab w:val="left" w:pos="1170"/>
              <w:tab w:val="left" w:pos="1890"/>
            </w:tabs>
            <w:ind w:left="2" w:hangingChars="1" w:hanging="2"/>
            <w:jc w:val="center"/>
          </w:pPr>
        </w:pPrChange>
      </w:pPr>
      <w:ins w:id="27" w:author="jungwon" w:date="2013-08-01T16:58:00Z">
        <w:r>
          <w:rPr>
            <w:noProof/>
            <w:lang w:val="en-US" w:eastAsia="ko-KR"/>
          </w:rPr>
          <w:t>C</w:t>
        </w:r>
        <w:r>
          <w:rPr>
            <w:rFonts w:hint="eastAsia"/>
            <w:noProof/>
            <w:lang w:val="en-US" w:eastAsia="ko-KR"/>
          </w:rPr>
          <w:t>ase 1: w</w:t>
        </w:r>
      </w:ins>
      <w:ins w:id="28" w:author="jungwon" w:date="2013-08-01T16:56:00Z">
        <w:r>
          <w:rPr>
            <w:noProof/>
            <w:lang w:val="en-US" w:eastAsia="ko-KR"/>
          </w:rPr>
          <w:t>hen a layer is an output layer</w:t>
        </w:r>
      </w:ins>
    </w:p>
    <w:p w:rsidR="007727DA" w:rsidRDefault="007727DA" w:rsidP="007727DA">
      <w:pPr>
        <w:pStyle w:val="Equation"/>
        <w:tabs>
          <w:tab w:val="clear" w:pos="794"/>
          <w:tab w:val="left" w:pos="426"/>
          <w:tab w:val="left" w:pos="1170"/>
          <w:tab w:val="left" w:pos="1890"/>
        </w:tabs>
        <w:ind w:left="400" w:firstLineChars="200" w:firstLine="400"/>
        <w:jc w:val="both"/>
        <w:rPr>
          <w:ins w:id="29" w:author="jungwon" w:date="2013-08-01T16:58:00Z"/>
          <w:rFonts w:hint="eastAsia"/>
          <w:noProof/>
          <w:lang w:val="en-US" w:eastAsia="ko-KR"/>
        </w:rPr>
        <w:pPrChange w:id="30" w:author="jungwon" w:date="2013-08-01T16:58:00Z">
          <w:pPr>
            <w:pStyle w:val="Equation"/>
            <w:tabs>
              <w:tab w:val="clear" w:pos="794"/>
              <w:tab w:val="left" w:pos="0"/>
              <w:tab w:val="left" w:pos="1170"/>
              <w:tab w:val="left" w:pos="1890"/>
            </w:tabs>
            <w:ind w:left="2" w:hangingChars="1" w:hanging="2"/>
            <w:jc w:val="center"/>
          </w:pPr>
        </w:pPrChange>
      </w:pPr>
      <w:ins w:id="31" w:author="jungwon" w:date="2013-08-01T16:58:00Z">
        <w:r>
          <w:rPr>
            <w:noProof/>
            <w:lang w:val="en-US" w:eastAsia="ko-KR"/>
          </w:rPr>
          <w:t>I</w:t>
        </w:r>
        <w:r>
          <w:rPr>
            <w:rFonts w:hint="eastAsia"/>
            <w:noProof/>
            <w:lang w:val="en-US" w:eastAsia="ko-KR"/>
          </w:rPr>
          <w:t xml:space="preserve">n </w:t>
        </w:r>
      </w:ins>
      <w:ins w:id="32" w:author="jungwon" w:date="2013-08-01T16:59:00Z">
        <w:r>
          <w:rPr>
            <w:rFonts w:hint="eastAsia"/>
            <w:noProof/>
            <w:lang w:val="en-US" w:eastAsia="ko-KR"/>
          </w:rPr>
          <w:t xml:space="preserve">this case, </w:t>
        </w:r>
      </w:ins>
      <w:ins w:id="33" w:author="jungwon" w:date="2013-08-01T16:56:00Z">
        <w:r w:rsidR="00067305" w:rsidRPr="00067305">
          <w:rPr>
            <w:noProof/>
            <w:lang w:val="en-US" w:eastAsia="ko-KR"/>
          </w:rPr>
          <w:t>all</w:t>
        </w:r>
        <w:r>
          <w:rPr>
            <w:noProof/>
            <w:lang w:val="en-US" w:eastAsia="ko-KR"/>
          </w:rPr>
          <w:t xml:space="preserve"> pictures in the output layer </w:t>
        </w:r>
      </w:ins>
      <w:ins w:id="34" w:author="jungwon" w:date="2013-08-01T16:59:00Z">
        <w:r>
          <w:rPr>
            <w:rFonts w:hint="eastAsia"/>
            <w:noProof/>
            <w:lang w:val="en-US" w:eastAsia="ko-KR"/>
          </w:rPr>
          <w:t>is</w:t>
        </w:r>
      </w:ins>
      <w:ins w:id="35" w:author="jungwon" w:date="2013-08-01T16:56:00Z">
        <w:r w:rsidR="00067305" w:rsidRPr="00067305">
          <w:rPr>
            <w:noProof/>
            <w:lang w:val="en-US" w:eastAsia="ko-KR"/>
          </w:rPr>
          <w:t xml:space="preserve"> decoded.</w:t>
        </w:r>
      </w:ins>
      <w:ins w:id="36" w:author="jungwon" w:date="2013-08-01T16:59:00Z">
        <w:r>
          <w:rPr>
            <w:rFonts w:hint="eastAsia"/>
            <w:noProof/>
            <w:lang w:val="en-US" w:eastAsia="ko-KR"/>
          </w:rPr>
          <w:t xml:space="preserve"> Therefore, max_dec_reorder_pics</w:t>
        </w:r>
      </w:ins>
      <w:ins w:id="37" w:author="jungwon" w:date="2013-08-01T17:04:00Z">
        <w:r w:rsidR="007E5ED9">
          <w:rPr>
            <w:rFonts w:hint="eastAsia"/>
            <w:noProof/>
            <w:lang w:val="en-US" w:eastAsia="ko-KR"/>
          </w:rPr>
          <w:t xml:space="preserve">[i][j] signalled in VPS extension </w:t>
        </w:r>
      </w:ins>
      <w:ins w:id="38" w:author="jungwon" w:date="2013-08-01T17:05:00Z">
        <w:r w:rsidR="007E5ED9">
          <w:rPr>
            <w:rFonts w:hint="eastAsia"/>
            <w:noProof/>
            <w:lang w:val="en-US" w:eastAsia="ko-KR"/>
          </w:rPr>
          <w:t>is used as max. DPB size.</w:t>
        </w:r>
      </w:ins>
    </w:p>
    <w:p w:rsidR="007E5ED9" w:rsidRDefault="007E5ED9" w:rsidP="007727DA">
      <w:pPr>
        <w:pStyle w:val="Equation"/>
        <w:numPr>
          <w:ilvl w:val="0"/>
          <w:numId w:val="15"/>
        </w:numPr>
        <w:tabs>
          <w:tab w:val="clear" w:pos="794"/>
          <w:tab w:val="left" w:pos="426"/>
          <w:tab w:val="left" w:pos="1170"/>
          <w:tab w:val="left" w:pos="1890"/>
        </w:tabs>
        <w:jc w:val="both"/>
        <w:rPr>
          <w:ins w:id="39" w:author="jungwon" w:date="2013-08-01T17:05:00Z"/>
          <w:rFonts w:hint="eastAsia"/>
          <w:noProof/>
          <w:lang w:val="en-US" w:eastAsia="ko-KR"/>
        </w:rPr>
        <w:pPrChange w:id="40" w:author="jungwon" w:date="2013-08-01T16:58:00Z">
          <w:pPr>
            <w:pStyle w:val="Equation"/>
            <w:tabs>
              <w:tab w:val="clear" w:pos="794"/>
              <w:tab w:val="left" w:pos="0"/>
              <w:tab w:val="left" w:pos="1170"/>
              <w:tab w:val="left" w:pos="1890"/>
            </w:tabs>
            <w:ind w:left="2" w:hangingChars="1" w:hanging="2"/>
            <w:jc w:val="center"/>
          </w:pPr>
        </w:pPrChange>
      </w:pPr>
      <w:ins w:id="41" w:author="jungwon" w:date="2013-08-01T17:05:00Z">
        <w:r>
          <w:rPr>
            <w:noProof/>
            <w:lang w:val="en-US" w:eastAsia="ko-KR"/>
          </w:rPr>
          <w:t>C</w:t>
        </w:r>
        <w:r>
          <w:rPr>
            <w:rFonts w:hint="eastAsia"/>
            <w:noProof/>
            <w:lang w:val="en-US" w:eastAsia="ko-KR"/>
          </w:rPr>
          <w:t>ase 2: w</w:t>
        </w:r>
      </w:ins>
      <w:ins w:id="42" w:author="jungwon" w:date="2013-08-01T16:56:00Z">
        <w:r w:rsidR="00067305" w:rsidRPr="007727DA">
          <w:rPr>
            <w:noProof/>
            <w:lang w:val="en-US" w:eastAsia="ko-KR"/>
            <w:rPrChange w:id="43" w:author="jungwon" w:date="2013-08-01T16:58:00Z">
              <w:rPr>
                <w:noProof/>
                <w:lang w:val="en-US" w:eastAsia="ko-KR"/>
              </w:rPr>
            </w:rPrChange>
          </w:rPr>
          <w:t>hen</w:t>
        </w:r>
        <w:r>
          <w:rPr>
            <w:noProof/>
            <w:lang w:val="en-US" w:eastAsia="ko-KR"/>
            <w:rPrChange w:id="44" w:author="jungwon" w:date="2013-08-01T16:58:00Z">
              <w:rPr>
                <w:noProof/>
                <w:lang w:val="en-US" w:eastAsia="ko-KR"/>
              </w:rPr>
            </w:rPrChange>
          </w:rPr>
          <w:t xml:space="preserve"> a layer is not an output laye</w:t>
        </w:r>
      </w:ins>
      <w:ins w:id="45" w:author="jungwon" w:date="2013-08-01T17:05:00Z">
        <w:r>
          <w:rPr>
            <w:rFonts w:hint="eastAsia"/>
            <w:noProof/>
            <w:lang w:val="en-US" w:eastAsia="ko-KR"/>
          </w:rPr>
          <w:t>r</w:t>
        </w:r>
      </w:ins>
    </w:p>
    <w:p w:rsidR="00067305" w:rsidRDefault="007E5ED9" w:rsidP="007E5ED9">
      <w:pPr>
        <w:pStyle w:val="Equation"/>
        <w:tabs>
          <w:tab w:val="clear" w:pos="794"/>
          <w:tab w:val="left" w:pos="426"/>
          <w:tab w:val="left" w:pos="1170"/>
          <w:tab w:val="left" w:pos="1890"/>
        </w:tabs>
        <w:ind w:left="400" w:firstLineChars="150" w:firstLine="300"/>
        <w:jc w:val="both"/>
        <w:rPr>
          <w:ins w:id="46" w:author="jungwon" w:date="2013-08-01T17:10:00Z"/>
          <w:rFonts w:hint="eastAsia"/>
          <w:noProof/>
          <w:lang w:val="en-US" w:eastAsia="ko-KR"/>
        </w:rPr>
        <w:pPrChange w:id="47" w:author="jungwon" w:date="2013-08-01T17:05:00Z">
          <w:pPr>
            <w:pStyle w:val="Equation"/>
            <w:tabs>
              <w:tab w:val="clear" w:pos="794"/>
              <w:tab w:val="left" w:pos="0"/>
              <w:tab w:val="left" w:pos="1170"/>
              <w:tab w:val="left" w:pos="1890"/>
            </w:tabs>
            <w:ind w:left="2" w:hangingChars="1" w:hanging="2"/>
            <w:jc w:val="center"/>
          </w:pPr>
        </w:pPrChange>
      </w:pPr>
      <w:ins w:id="48" w:author="jungwon" w:date="2013-08-01T17:05:00Z">
        <w:r>
          <w:rPr>
            <w:rFonts w:hint="eastAsia"/>
            <w:noProof/>
            <w:lang w:val="en-US" w:eastAsia="ko-KR"/>
          </w:rPr>
          <w:t>In this case,</w:t>
        </w:r>
      </w:ins>
      <w:ins w:id="49" w:author="jungwon" w:date="2013-08-01T16:56:00Z">
        <w:r w:rsidR="00067305" w:rsidRPr="007727DA">
          <w:rPr>
            <w:noProof/>
            <w:lang w:val="en-US" w:eastAsia="ko-KR"/>
            <w:rPrChange w:id="50" w:author="jungwon" w:date="2013-08-01T16:58:00Z">
              <w:rPr>
                <w:noProof/>
                <w:lang w:val="en-US" w:eastAsia="ko-KR"/>
              </w:rPr>
            </w:rPrChange>
          </w:rPr>
          <w:t xml:space="preserve"> a picture that is not used for inter-layer prediction in the output layer is not needed to be decoded.</w:t>
        </w:r>
      </w:ins>
      <w:ins w:id="51" w:author="jungwon" w:date="2013-08-01T17:06:00Z">
        <w:r>
          <w:rPr>
            <w:rFonts w:hint="eastAsia"/>
            <w:noProof/>
            <w:lang w:val="en-US" w:eastAsia="ko-KR"/>
          </w:rPr>
          <w:t xml:space="preserve"> If max_tid_il_ref_pics_plus1[i] </w:t>
        </w:r>
      </w:ins>
      <w:ins w:id="52" w:author="jungwon" w:date="2013-08-01T17:07:00Z">
        <w:r>
          <w:rPr>
            <w:rFonts w:hint="eastAsia"/>
            <w:noProof/>
            <w:lang w:val="en-US" w:eastAsia="ko-KR"/>
          </w:rPr>
          <w:t xml:space="preserve">= K </w:t>
        </w:r>
      </w:ins>
      <w:ins w:id="53" w:author="jungwon" w:date="2013-08-01T17:06:00Z">
        <w:r>
          <w:rPr>
            <w:rFonts w:hint="eastAsia"/>
            <w:noProof/>
            <w:lang w:val="en-US" w:eastAsia="ko-KR"/>
          </w:rPr>
          <w:t>for i-th layer</w:t>
        </w:r>
      </w:ins>
      <w:ins w:id="54" w:author="jungwon" w:date="2013-08-01T17:07:00Z">
        <w:r>
          <w:rPr>
            <w:rFonts w:hint="eastAsia"/>
            <w:noProof/>
            <w:lang w:val="en-US" w:eastAsia="ko-KR"/>
          </w:rPr>
          <w:t xml:space="preserve">, and i-th layer is not a output layer, a picture having temporalId is greater than K in this layer </w:t>
        </w:r>
      </w:ins>
      <w:ins w:id="55" w:author="jungwon" w:date="2013-08-01T17:08:00Z">
        <w:r>
          <w:rPr>
            <w:noProof/>
            <w:lang w:val="en-US" w:eastAsia="ko-KR"/>
          </w:rPr>
          <w:t>do</w:t>
        </w:r>
      </w:ins>
      <w:ins w:id="56" w:author="jungwon" w:date="2013-08-01T17:09:00Z">
        <w:r>
          <w:rPr>
            <w:rFonts w:hint="eastAsia"/>
            <w:noProof/>
            <w:lang w:val="en-US" w:eastAsia="ko-KR"/>
          </w:rPr>
          <w:t>es</w:t>
        </w:r>
      </w:ins>
      <w:ins w:id="57" w:author="jungwon" w:date="2013-08-01T17:08:00Z">
        <w:r>
          <w:rPr>
            <w:noProof/>
            <w:lang w:val="en-US" w:eastAsia="ko-KR"/>
          </w:rPr>
          <w:t>n’t</w:t>
        </w:r>
      </w:ins>
      <w:ins w:id="58" w:author="jungwon" w:date="2013-08-01T17:07:00Z">
        <w:r>
          <w:rPr>
            <w:rFonts w:hint="eastAsia"/>
            <w:noProof/>
            <w:lang w:val="en-US" w:eastAsia="ko-KR"/>
          </w:rPr>
          <w:t xml:space="preserve"> </w:t>
        </w:r>
      </w:ins>
      <w:ins w:id="59" w:author="jungwon" w:date="2013-08-01T17:08:00Z">
        <w:r>
          <w:rPr>
            <w:rFonts w:hint="eastAsia"/>
            <w:noProof/>
            <w:lang w:val="en-US" w:eastAsia="ko-KR"/>
          </w:rPr>
          <w:t>need to be decoded or can be marked as unused for reference layer</w:t>
        </w:r>
      </w:ins>
      <w:ins w:id="60" w:author="jungwon" w:date="2013-08-01T17:48:00Z">
        <w:r w:rsidR="00DB02DE">
          <w:rPr>
            <w:rFonts w:hint="eastAsia"/>
            <w:noProof/>
            <w:lang w:val="en-US" w:eastAsia="ko-KR"/>
          </w:rPr>
          <w:t xml:space="preserve"> after decoding</w:t>
        </w:r>
      </w:ins>
      <w:ins w:id="61" w:author="jungwon" w:date="2013-08-01T17:08:00Z">
        <w:r>
          <w:rPr>
            <w:rFonts w:hint="eastAsia"/>
            <w:noProof/>
            <w:lang w:val="en-US" w:eastAsia="ko-KR"/>
          </w:rPr>
          <w:t xml:space="preserve">. </w:t>
        </w:r>
      </w:ins>
      <w:ins w:id="62" w:author="jungwon" w:date="2013-08-01T17:09:00Z">
        <w:r>
          <w:rPr>
            <w:rFonts w:hint="eastAsia"/>
            <w:noProof/>
            <w:lang w:val="en-US" w:eastAsia="ko-KR"/>
          </w:rPr>
          <w:t xml:space="preserve">Therefore, </w:t>
        </w:r>
      </w:ins>
      <w:ins w:id="63" w:author="jungwon" w:date="2013-08-01T17:10:00Z">
        <w:r>
          <w:rPr>
            <w:rFonts w:hint="eastAsia"/>
            <w:noProof/>
            <w:lang w:val="en-US" w:eastAsia="ko-KR"/>
          </w:rPr>
          <w:t>max. DPB size for this layer can be derived as follows.</w:t>
        </w:r>
      </w:ins>
    </w:p>
    <w:p w:rsidR="007E5ED9" w:rsidRDefault="007E5ED9" w:rsidP="007E5ED9">
      <w:pPr>
        <w:pStyle w:val="Equation"/>
        <w:tabs>
          <w:tab w:val="clear" w:pos="794"/>
          <w:tab w:val="left" w:pos="426"/>
          <w:tab w:val="left" w:pos="1170"/>
          <w:tab w:val="left" w:pos="1890"/>
        </w:tabs>
        <w:ind w:left="400" w:firstLineChars="150" w:firstLine="300"/>
        <w:jc w:val="both"/>
        <w:rPr>
          <w:ins w:id="64" w:author="jungwon" w:date="2013-08-01T17:12:00Z"/>
          <w:rFonts w:hint="eastAsia"/>
          <w:noProof/>
          <w:lang w:val="en-US" w:eastAsia="ko-KR"/>
        </w:rPr>
        <w:pPrChange w:id="65" w:author="jungwon" w:date="2013-08-01T17:05:00Z">
          <w:pPr>
            <w:pStyle w:val="Equation"/>
            <w:tabs>
              <w:tab w:val="clear" w:pos="794"/>
              <w:tab w:val="left" w:pos="0"/>
              <w:tab w:val="left" w:pos="1170"/>
              <w:tab w:val="left" w:pos="1890"/>
            </w:tabs>
            <w:ind w:left="2" w:hangingChars="1" w:hanging="2"/>
            <w:jc w:val="center"/>
          </w:pPr>
        </w:pPrChange>
      </w:pPr>
      <w:ins w:id="66" w:author="jungwon" w:date="2013-08-01T17:11:00Z">
        <w:r>
          <w:rPr>
            <w:noProof/>
            <w:lang w:val="en-US" w:eastAsia="ko-KR"/>
          </w:rPr>
          <w:t>F</w:t>
        </w:r>
        <w:r>
          <w:rPr>
            <w:rFonts w:hint="eastAsia"/>
            <w:noProof/>
            <w:lang w:val="en-US" w:eastAsia="ko-KR"/>
          </w:rPr>
          <w:t xml:space="preserve">or </w:t>
        </w:r>
      </w:ins>
      <w:ins w:id="67" w:author="jungwon" w:date="2013-08-01T17:12:00Z">
        <w:r>
          <w:rPr>
            <w:rFonts w:hint="eastAsia"/>
            <w:noProof/>
            <w:lang w:val="en-US" w:eastAsia="ko-KR"/>
          </w:rPr>
          <w:t>0&lt;=j&lt;=</w:t>
        </w:r>
        <w:r w:rsidR="008224FB">
          <w:rPr>
            <w:rFonts w:hint="eastAsia"/>
            <w:noProof/>
            <w:lang w:val="en-US" w:eastAsia="ko-KR"/>
          </w:rPr>
          <w:t xml:space="preserve">K-1, </w:t>
        </w:r>
      </w:ins>
      <w:ins w:id="68" w:author="jungwon" w:date="2013-08-01T17:47:00Z">
        <w:r w:rsidR="00F820F2">
          <w:rPr>
            <w:rFonts w:hint="eastAsia"/>
            <w:noProof/>
            <w:lang w:val="en-US" w:eastAsia="ko-KR"/>
          </w:rPr>
          <w:t>max. DP</w:t>
        </w:r>
        <w:r w:rsidR="00DB02DE">
          <w:rPr>
            <w:rFonts w:hint="eastAsia"/>
            <w:noProof/>
            <w:lang w:val="en-US" w:eastAsia="ko-KR"/>
          </w:rPr>
          <w:t>B[</w:t>
        </w:r>
      </w:ins>
      <w:ins w:id="69" w:author="jungwon" w:date="2013-08-01T17:48:00Z">
        <w:r w:rsidR="00DB02DE">
          <w:rPr>
            <w:rFonts w:hint="eastAsia"/>
            <w:noProof/>
            <w:lang w:val="en-US" w:eastAsia="ko-KR"/>
          </w:rPr>
          <w:t>i</w:t>
        </w:r>
      </w:ins>
      <w:ins w:id="70" w:author="jungwon" w:date="2013-08-01T17:47:00Z">
        <w:r w:rsidR="00F820F2">
          <w:rPr>
            <w:rFonts w:hint="eastAsia"/>
            <w:noProof/>
            <w:lang w:val="en-US" w:eastAsia="ko-KR"/>
          </w:rPr>
          <w:t xml:space="preserve">][j] = </w:t>
        </w:r>
      </w:ins>
      <w:ins w:id="71" w:author="jungwon" w:date="2013-08-01T17:12:00Z">
        <w:r w:rsidR="00DB02DE">
          <w:rPr>
            <w:rFonts w:hint="eastAsia"/>
            <w:noProof/>
            <w:lang w:val="en-US" w:eastAsia="ko-KR"/>
          </w:rPr>
          <w:t>max_dec_pic_buffering[</w:t>
        </w:r>
      </w:ins>
      <w:ins w:id="72" w:author="jungwon" w:date="2013-08-01T17:48:00Z">
        <w:r w:rsidR="00DB02DE">
          <w:rPr>
            <w:rFonts w:hint="eastAsia"/>
            <w:noProof/>
            <w:lang w:val="en-US" w:eastAsia="ko-KR"/>
          </w:rPr>
          <w:t>i</w:t>
        </w:r>
      </w:ins>
      <w:ins w:id="73" w:author="jungwon" w:date="2013-08-01T17:12:00Z">
        <w:r>
          <w:rPr>
            <w:rFonts w:hint="eastAsia"/>
            <w:noProof/>
            <w:lang w:val="en-US" w:eastAsia="ko-KR"/>
          </w:rPr>
          <w:t>][j]</w:t>
        </w:r>
      </w:ins>
    </w:p>
    <w:p w:rsidR="007E5ED9" w:rsidRPr="007727DA" w:rsidRDefault="007E5ED9" w:rsidP="007E5ED9">
      <w:pPr>
        <w:pStyle w:val="Equation"/>
        <w:tabs>
          <w:tab w:val="clear" w:pos="794"/>
          <w:tab w:val="left" w:pos="426"/>
          <w:tab w:val="left" w:pos="1170"/>
          <w:tab w:val="left" w:pos="1890"/>
        </w:tabs>
        <w:ind w:left="400" w:firstLineChars="150" w:firstLine="300"/>
        <w:jc w:val="both"/>
        <w:rPr>
          <w:ins w:id="74" w:author="jungwon" w:date="2013-08-01T16:54:00Z"/>
          <w:rFonts w:hint="eastAsia"/>
          <w:noProof/>
          <w:lang w:val="en-US" w:eastAsia="ko-KR"/>
          <w:rPrChange w:id="75" w:author="jungwon" w:date="2013-08-01T16:58:00Z">
            <w:rPr>
              <w:ins w:id="76" w:author="jungwon" w:date="2013-08-01T16:54:00Z"/>
              <w:rFonts w:hint="eastAsia"/>
              <w:noProof/>
              <w:lang w:eastAsia="ko-KR"/>
            </w:rPr>
          </w:rPrChange>
        </w:rPr>
        <w:pPrChange w:id="77" w:author="jungwon" w:date="2013-08-01T17:05:00Z">
          <w:pPr>
            <w:pStyle w:val="Equation"/>
            <w:tabs>
              <w:tab w:val="clear" w:pos="794"/>
              <w:tab w:val="left" w:pos="0"/>
              <w:tab w:val="left" w:pos="1170"/>
              <w:tab w:val="left" w:pos="1890"/>
            </w:tabs>
            <w:ind w:left="2" w:hangingChars="1" w:hanging="2"/>
            <w:jc w:val="center"/>
          </w:pPr>
        </w:pPrChange>
      </w:pPr>
      <w:ins w:id="78" w:author="jungwon" w:date="2013-08-01T17:13:00Z">
        <w:r>
          <w:rPr>
            <w:noProof/>
            <w:lang w:val="en-US" w:eastAsia="ko-KR"/>
          </w:rPr>
          <w:t>F</w:t>
        </w:r>
        <w:r>
          <w:rPr>
            <w:rFonts w:hint="eastAsia"/>
            <w:noProof/>
            <w:lang w:val="en-US" w:eastAsia="ko-KR"/>
          </w:rPr>
          <w:t>or K&lt;=j&lt;=</w:t>
        </w:r>
      </w:ins>
      <w:ins w:id="79" w:author="jungwon" w:date="2013-08-01T17:17:00Z">
        <w:r w:rsidR="00936ADB">
          <w:rPr>
            <w:rFonts w:hint="eastAsia"/>
            <w:noProof/>
            <w:lang w:val="en-US" w:eastAsia="ko-KR"/>
          </w:rPr>
          <w:t>HighestTid</w:t>
        </w:r>
      </w:ins>
      <w:ins w:id="80" w:author="jungwon" w:date="2013-08-01T17:13:00Z">
        <w:r>
          <w:rPr>
            <w:rFonts w:hint="eastAsia"/>
            <w:noProof/>
            <w:lang w:val="en-US" w:eastAsia="ko-KR"/>
          </w:rPr>
          <w:t xml:space="preserve">, </w:t>
        </w:r>
      </w:ins>
      <w:ins w:id="81" w:author="jungwon" w:date="2013-08-01T17:48:00Z">
        <w:r w:rsidR="000218A3">
          <w:rPr>
            <w:rFonts w:hint="eastAsia"/>
            <w:noProof/>
            <w:lang w:val="en-US" w:eastAsia="ko-KR"/>
          </w:rPr>
          <w:t>max. DPB</w:t>
        </w:r>
      </w:ins>
      <w:ins w:id="82" w:author="jungwon" w:date="2013-08-01T17:15:00Z">
        <w:r w:rsidR="00DB02DE">
          <w:rPr>
            <w:rFonts w:hint="eastAsia"/>
            <w:noProof/>
            <w:lang w:val="en-US" w:eastAsia="ko-KR"/>
          </w:rPr>
          <w:t>[</w:t>
        </w:r>
      </w:ins>
      <w:ins w:id="83" w:author="jungwon" w:date="2013-08-01T17:48:00Z">
        <w:r w:rsidR="00DB02DE">
          <w:rPr>
            <w:rFonts w:hint="eastAsia"/>
            <w:noProof/>
            <w:lang w:val="en-US" w:eastAsia="ko-KR"/>
          </w:rPr>
          <w:t>i</w:t>
        </w:r>
      </w:ins>
      <w:ins w:id="84" w:author="jungwon" w:date="2013-08-01T17:15:00Z">
        <w:r w:rsidR="008224FB">
          <w:rPr>
            <w:rFonts w:hint="eastAsia"/>
            <w:noProof/>
            <w:lang w:val="en-US" w:eastAsia="ko-KR"/>
          </w:rPr>
          <w:t>][j]</w:t>
        </w:r>
        <w:r w:rsidR="00DB02DE">
          <w:rPr>
            <w:rFonts w:hint="eastAsia"/>
            <w:noProof/>
            <w:lang w:val="en-US" w:eastAsia="ko-KR"/>
          </w:rPr>
          <w:t xml:space="preserve"> = max_dec_pic_buffering[</w:t>
        </w:r>
      </w:ins>
      <w:ins w:id="85" w:author="jungwon" w:date="2013-08-01T17:48:00Z">
        <w:r w:rsidR="00DB02DE">
          <w:rPr>
            <w:rFonts w:hint="eastAsia"/>
            <w:noProof/>
            <w:lang w:val="en-US" w:eastAsia="ko-KR"/>
          </w:rPr>
          <w:t>i</w:t>
        </w:r>
      </w:ins>
      <w:ins w:id="86" w:author="jungwon" w:date="2013-08-01T17:16:00Z">
        <w:r w:rsidR="008224FB">
          <w:rPr>
            <w:rFonts w:hint="eastAsia"/>
            <w:noProof/>
            <w:lang w:val="en-US" w:eastAsia="ko-KR"/>
          </w:rPr>
          <w:t>][K-1]</w:t>
        </w:r>
      </w:ins>
    </w:p>
    <w:p w:rsidR="00067305" w:rsidRPr="00067305" w:rsidRDefault="00067305" w:rsidP="00067305">
      <w:pPr>
        <w:pStyle w:val="Equation"/>
        <w:tabs>
          <w:tab w:val="clear" w:pos="794"/>
          <w:tab w:val="left" w:pos="0"/>
          <w:tab w:val="left" w:pos="1170"/>
          <w:tab w:val="left" w:pos="1890"/>
        </w:tabs>
        <w:ind w:left="2" w:hangingChars="1" w:hanging="2"/>
        <w:jc w:val="both"/>
        <w:rPr>
          <w:rFonts w:hint="eastAsia"/>
          <w:noProof/>
          <w:lang w:eastAsia="ko-KR"/>
          <w:rPrChange w:id="87" w:author="jungwon" w:date="2013-08-01T16:53:00Z">
            <w:rPr>
              <w:rFonts w:hint="eastAsia"/>
              <w:noProof/>
              <w:lang w:eastAsia="ko-KR"/>
            </w:rPr>
          </w:rPrChange>
        </w:rPr>
        <w:pPrChange w:id="88" w:author="jungwon" w:date="2013-08-01T16:54:00Z">
          <w:pPr>
            <w:pStyle w:val="Equation"/>
            <w:tabs>
              <w:tab w:val="clear" w:pos="794"/>
              <w:tab w:val="left" w:pos="0"/>
              <w:tab w:val="left" w:pos="1170"/>
              <w:tab w:val="left" w:pos="1890"/>
            </w:tabs>
            <w:ind w:left="2" w:hangingChars="1" w:hanging="2"/>
            <w:jc w:val="center"/>
          </w:pPr>
        </w:pPrChange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272C30" w:rsidP="009234A5">
      <w:pPr>
        <w:jc w:val="both"/>
        <w:rPr>
          <w:szCs w:val="22"/>
          <w:lang w:val="en-CA"/>
        </w:rPr>
      </w:pPr>
      <w:r w:rsidRPr="00272C30">
        <w:rPr>
          <w:rFonts w:hint="eastAsia"/>
          <w:b/>
          <w:szCs w:val="22"/>
          <w:lang w:val="en-CA" w:eastAsia="ko-KR"/>
        </w:rPr>
        <w:t>ETRI</w:t>
      </w:r>
      <w:r w:rsidR="001F2594" w:rsidRPr="00272C30">
        <w:rPr>
          <w:b/>
          <w:szCs w:val="22"/>
          <w:lang w:val="en-CA"/>
        </w:rPr>
        <w:t xml:space="preserve"> may have </w:t>
      </w:r>
      <w:r w:rsidR="0098551D" w:rsidRPr="00272C30">
        <w:rPr>
          <w:b/>
          <w:szCs w:val="22"/>
          <w:lang w:val="en-CA"/>
        </w:rPr>
        <w:t>current or pending</w:t>
      </w:r>
      <w:r w:rsidR="001F2594" w:rsidRPr="00272C30">
        <w:rPr>
          <w:b/>
          <w:szCs w:val="22"/>
          <w:lang w:val="en-CA"/>
        </w:rPr>
        <w:t xml:space="preserve"> </w:t>
      </w:r>
      <w:r w:rsidR="0098551D" w:rsidRPr="00272C30">
        <w:rPr>
          <w:b/>
          <w:szCs w:val="22"/>
          <w:lang w:val="en-CA"/>
        </w:rPr>
        <w:t xml:space="preserve">patent rights </w:t>
      </w:r>
      <w:r w:rsidR="001F2594" w:rsidRPr="00272C30">
        <w:rPr>
          <w:b/>
          <w:szCs w:val="22"/>
          <w:lang w:val="en-CA"/>
        </w:rPr>
        <w:t xml:space="preserve">relating to the technology described </w:t>
      </w:r>
      <w:r w:rsidR="002F164D" w:rsidRPr="00272C30">
        <w:rPr>
          <w:b/>
          <w:szCs w:val="22"/>
          <w:lang w:val="en-CA"/>
        </w:rPr>
        <w:t xml:space="preserve">in </w:t>
      </w:r>
      <w:r w:rsidR="001F2594" w:rsidRPr="00272C30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272C30">
        <w:rPr>
          <w:b/>
          <w:szCs w:val="22"/>
          <w:lang w:val="en-CA"/>
        </w:rPr>
        <w:t xml:space="preserve"> | ISO/IEC </w:t>
      </w:r>
      <w:r w:rsidR="00A83253" w:rsidRPr="00272C30">
        <w:rPr>
          <w:b/>
          <w:szCs w:val="22"/>
          <w:lang w:val="en-CA"/>
        </w:rPr>
        <w:t xml:space="preserve">International </w:t>
      </w:r>
      <w:r w:rsidR="002F164D" w:rsidRPr="00272C30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F98" w:rsidRDefault="004B0F98">
      <w:r>
        <w:separator/>
      </w:r>
    </w:p>
  </w:endnote>
  <w:endnote w:type="continuationSeparator" w:id="0">
    <w:p w:rsidR="004B0F98" w:rsidRDefault="004B0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87735B"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ins w:id="89" w:author="jungwon" w:date="2013-08-01T16:52:00Z">
      <w:r w:rsidR="00A40F47">
        <w:rPr>
          <w:rStyle w:val="a5"/>
          <w:noProof/>
        </w:rPr>
        <w:t>2013-07-16</w:t>
      </w:r>
    </w:ins>
    <w:ins w:id="90" w:author="Kang" w:date="2013-07-16T17:46:00Z">
      <w:del w:id="91" w:author="jungwon" w:date="2013-08-01T16:52:00Z">
        <w:r w:rsidR="002C5FD1" w:rsidDel="00A40F47">
          <w:rPr>
            <w:rStyle w:val="a5"/>
            <w:noProof/>
          </w:rPr>
          <w:delText>2013-07-16</w:delText>
        </w:r>
      </w:del>
    </w:ins>
    <w:del w:id="92" w:author="jungwon" w:date="2013-08-01T16:52:00Z">
      <w:r w:rsidR="00EF636B" w:rsidDel="00A40F47">
        <w:rPr>
          <w:rStyle w:val="a5"/>
          <w:noProof/>
        </w:rPr>
        <w:delText>2013-07-15</w:delText>
      </w:r>
    </w:del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F98" w:rsidRDefault="004B0F98">
      <w:r>
        <w:separator/>
      </w:r>
    </w:p>
  </w:footnote>
  <w:footnote w:type="continuationSeparator" w:id="0">
    <w:p w:rsidR="004B0F98" w:rsidRDefault="004B0F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D180D"/>
    <w:multiLevelType w:val="hybridMultilevel"/>
    <w:tmpl w:val="BF6ACCBC"/>
    <w:lvl w:ilvl="0" w:tplc="47982A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B72A2"/>
    <w:multiLevelType w:val="hybridMultilevel"/>
    <w:tmpl w:val="EFC62018"/>
    <w:lvl w:ilvl="0" w:tplc="C2745CCE">
      <w:start w:val="1"/>
      <w:numFmt w:val="bullet"/>
      <w:lvlText w:val="-"/>
      <w:lvlJc w:val="left"/>
      <w:pPr>
        <w:ind w:left="800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15C6C21"/>
    <w:multiLevelType w:val="hybridMultilevel"/>
    <w:tmpl w:val="1C624A32"/>
    <w:lvl w:ilvl="0" w:tplc="C2745CCE">
      <w:start w:val="1"/>
      <w:numFmt w:val="bullet"/>
      <w:lvlText w:val="-"/>
      <w:lvlJc w:val="left"/>
      <w:pPr>
        <w:ind w:left="800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4361777"/>
    <w:multiLevelType w:val="hybridMultilevel"/>
    <w:tmpl w:val="0A083B02"/>
    <w:lvl w:ilvl="0" w:tplc="C2745CCE">
      <w:start w:val="1"/>
      <w:numFmt w:val="bullet"/>
      <w:lvlText w:val="-"/>
      <w:lvlJc w:val="left"/>
      <w:pPr>
        <w:ind w:left="810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1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2"/>
  </w:num>
  <w:num w:numId="13">
    <w:abstractNumId w:val="13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stylePaneFormatFilter w:val="3F01"/>
  <w:revisionView w:formatting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18A3"/>
    <w:rsid w:val="000458BC"/>
    <w:rsid w:val="00045C41"/>
    <w:rsid w:val="00046C03"/>
    <w:rsid w:val="000567B5"/>
    <w:rsid w:val="00067305"/>
    <w:rsid w:val="00071656"/>
    <w:rsid w:val="0007614F"/>
    <w:rsid w:val="000B17DD"/>
    <w:rsid w:val="000B1C6B"/>
    <w:rsid w:val="000B4FF9"/>
    <w:rsid w:val="000C09AC"/>
    <w:rsid w:val="000E00F3"/>
    <w:rsid w:val="000F158C"/>
    <w:rsid w:val="00102F3D"/>
    <w:rsid w:val="00123539"/>
    <w:rsid w:val="00124E38"/>
    <w:rsid w:val="0012580B"/>
    <w:rsid w:val="00131F90"/>
    <w:rsid w:val="0013526E"/>
    <w:rsid w:val="00145B30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3875"/>
    <w:rsid w:val="00215DFC"/>
    <w:rsid w:val="002212DF"/>
    <w:rsid w:val="00222CD4"/>
    <w:rsid w:val="002264A6"/>
    <w:rsid w:val="00227BA7"/>
    <w:rsid w:val="0023011C"/>
    <w:rsid w:val="00263398"/>
    <w:rsid w:val="00272C30"/>
    <w:rsid w:val="00275BCF"/>
    <w:rsid w:val="00292257"/>
    <w:rsid w:val="002A303E"/>
    <w:rsid w:val="002A54E0"/>
    <w:rsid w:val="002B1595"/>
    <w:rsid w:val="002B191D"/>
    <w:rsid w:val="002C5FD1"/>
    <w:rsid w:val="002D0AF6"/>
    <w:rsid w:val="002D12EF"/>
    <w:rsid w:val="002F164D"/>
    <w:rsid w:val="002F628F"/>
    <w:rsid w:val="00306206"/>
    <w:rsid w:val="00317D85"/>
    <w:rsid w:val="00327C56"/>
    <w:rsid w:val="003315A1"/>
    <w:rsid w:val="003373EC"/>
    <w:rsid w:val="00342FF4"/>
    <w:rsid w:val="003669EA"/>
    <w:rsid w:val="003706CC"/>
    <w:rsid w:val="00377710"/>
    <w:rsid w:val="003A2D8E"/>
    <w:rsid w:val="003C20E4"/>
    <w:rsid w:val="003E6F90"/>
    <w:rsid w:val="003F5D0F"/>
    <w:rsid w:val="004019EC"/>
    <w:rsid w:val="00414101"/>
    <w:rsid w:val="00433DDB"/>
    <w:rsid w:val="00437619"/>
    <w:rsid w:val="00461ADB"/>
    <w:rsid w:val="004643D7"/>
    <w:rsid w:val="004A2A63"/>
    <w:rsid w:val="004B0F98"/>
    <w:rsid w:val="004B210C"/>
    <w:rsid w:val="004D405F"/>
    <w:rsid w:val="004E1472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801A2"/>
    <w:rsid w:val="005856EA"/>
    <w:rsid w:val="005952A5"/>
    <w:rsid w:val="005A33A1"/>
    <w:rsid w:val="005B217D"/>
    <w:rsid w:val="005B46B5"/>
    <w:rsid w:val="005C0C53"/>
    <w:rsid w:val="005C385F"/>
    <w:rsid w:val="005E1AC6"/>
    <w:rsid w:val="005F6F1B"/>
    <w:rsid w:val="00624B33"/>
    <w:rsid w:val="00630AA2"/>
    <w:rsid w:val="00646707"/>
    <w:rsid w:val="00662E58"/>
    <w:rsid w:val="00664DCF"/>
    <w:rsid w:val="00690052"/>
    <w:rsid w:val="006B2037"/>
    <w:rsid w:val="006C5D39"/>
    <w:rsid w:val="006E2810"/>
    <w:rsid w:val="006E5417"/>
    <w:rsid w:val="006F47BC"/>
    <w:rsid w:val="00712F60"/>
    <w:rsid w:val="00720E3B"/>
    <w:rsid w:val="00745F6B"/>
    <w:rsid w:val="0075585E"/>
    <w:rsid w:val="00770571"/>
    <w:rsid w:val="007727DA"/>
    <w:rsid w:val="007768FF"/>
    <w:rsid w:val="007824D3"/>
    <w:rsid w:val="00796EE3"/>
    <w:rsid w:val="007A7D29"/>
    <w:rsid w:val="007B4AB8"/>
    <w:rsid w:val="007C38CC"/>
    <w:rsid w:val="007E5ED9"/>
    <w:rsid w:val="007F1F8B"/>
    <w:rsid w:val="007F67A1"/>
    <w:rsid w:val="00811C05"/>
    <w:rsid w:val="008206C8"/>
    <w:rsid w:val="008224FB"/>
    <w:rsid w:val="0086387C"/>
    <w:rsid w:val="00874A6C"/>
    <w:rsid w:val="00876C65"/>
    <w:rsid w:val="0087735B"/>
    <w:rsid w:val="008A4B4C"/>
    <w:rsid w:val="008B59AE"/>
    <w:rsid w:val="008C239F"/>
    <w:rsid w:val="008E480C"/>
    <w:rsid w:val="00907757"/>
    <w:rsid w:val="009212B0"/>
    <w:rsid w:val="009234A5"/>
    <w:rsid w:val="009336F7"/>
    <w:rsid w:val="00936ADB"/>
    <w:rsid w:val="009374A7"/>
    <w:rsid w:val="0098551D"/>
    <w:rsid w:val="0099518F"/>
    <w:rsid w:val="009A523D"/>
    <w:rsid w:val="009F496B"/>
    <w:rsid w:val="00A01439"/>
    <w:rsid w:val="00A02E61"/>
    <w:rsid w:val="00A05CFF"/>
    <w:rsid w:val="00A40F47"/>
    <w:rsid w:val="00A56B97"/>
    <w:rsid w:val="00A6093D"/>
    <w:rsid w:val="00A76A6D"/>
    <w:rsid w:val="00A83253"/>
    <w:rsid w:val="00AA6E84"/>
    <w:rsid w:val="00AE341B"/>
    <w:rsid w:val="00B07CA7"/>
    <w:rsid w:val="00B1279A"/>
    <w:rsid w:val="00B4194A"/>
    <w:rsid w:val="00B5222E"/>
    <w:rsid w:val="00B53179"/>
    <w:rsid w:val="00B61C96"/>
    <w:rsid w:val="00B73A2A"/>
    <w:rsid w:val="00B94B06"/>
    <w:rsid w:val="00B94C28"/>
    <w:rsid w:val="00BC10BA"/>
    <w:rsid w:val="00BC5368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A272B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2FCC"/>
    <w:rsid w:val="00DA17FC"/>
    <w:rsid w:val="00DA7887"/>
    <w:rsid w:val="00DB02DE"/>
    <w:rsid w:val="00DB2C26"/>
    <w:rsid w:val="00DE6B43"/>
    <w:rsid w:val="00DF5B39"/>
    <w:rsid w:val="00E03BA7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EF636B"/>
    <w:rsid w:val="00F008C0"/>
    <w:rsid w:val="00F304DC"/>
    <w:rsid w:val="00F73032"/>
    <w:rsid w:val="00F820F2"/>
    <w:rsid w:val="00F848FC"/>
    <w:rsid w:val="00F9282A"/>
    <w:rsid w:val="00F96BAD"/>
    <w:rsid w:val="00FA139D"/>
    <w:rsid w:val="00FB0E84"/>
    <w:rsid w:val="00FC2F6A"/>
    <w:rsid w:val="00FD01C2"/>
    <w:rsid w:val="00FE67A0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a"/>
    <w:rsid w:val="00272C3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a"/>
    <w:rsid w:val="00272C3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a"/>
    <w:link w:val="tablesyntaxChar"/>
    <w:rsid w:val="00272C3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72C30"/>
    <w:rPr>
      <w:rFonts w:ascii="Times" w:eastAsia="맑은 고딕" w:hAnsi="Times"/>
      <w:lang w:val="en-GB" w:eastAsia="en-US"/>
    </w:rPr>
  </w:style>
  <w:style w:type="paragraph" w:customStyle="1" w:styleId="Equation">
    <w:name w:val="Equation"/>
    <w:basedOn w:val="a"/>
    <w:rsid w:val="00272C3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sz w:val="20"/>
      <w:szCs w:val="22"/>
      <w:lang w:val="en-GB"/>
    </w:rPr>
  </w:style>
  <w:style w:type="character" w:styleId="aa">
    <w:name w:val="annotation reference"/>
    <w:rsid w:val="00BC5368"/>
    <w:rPr>
      <w:sz w:val="18"/>
      <w:szCs w:val="18"/>
    </w:rPr>
  </w:style>
  <w:style w:type="paragraph" w:styleId="ab">
    <w:name w:val="annotation text"/>
    <w:basedOn w:val="a"/>
    <w:link w:val="Char0"/>
    <w:rsid w:val="00BC5368"/>
  </w:style>
  <w:style w:type="character" w:customStyle="1" w:styleId="Char0">
    <w:name w:val="메모 텍스트 Char"/>
    <w:link w:val="ab"/>
    <w:rsid w:val="00BC5368"/>
    <w:rPr>
      <w:sz w:val="22"/>
      <w:lang w:eastAsia="en-US"/>
    </w:rPr>
  </w:style>
  <w:style w:type="paragraph" w:styleId="ac">
    <w:name w:val="annotation subject"/>
    <w:basedOn w:val="ab"/>
    <w:next w:val="ab"/>
    <w:link w:val="Char1"/>
    <w:rsid w:val="00BC5368"/>
    <w:rPr>
      <w:b/>
      <w:bCs/>
    </w:rPr>
  </w:style>
  <w:style w:type="character" w:customStyle="1" w:styleId="Char1">
    <w:name w:val="메모 주제 Char"/>
    <w:link w:val="ac"/>
    <w:rsid w:val="00BC5368"/>
    <w:rPr>
      <w:b/>
      <w:bCs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7538">
          <w:marLeft w:val="13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54351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312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jschoi@etri.re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inosoul@etri.re.k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hanilee@etri.re.k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ungwon@etri.re.k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1176</Words>
  <Characters>8872</Characters>
  <Application>Microsoft Office Word</Application>
  <DocSecurity>0</DocSecurity>
  <Lines>73</Lines>
  <Paragraphs>20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10028</CharactersWithSpaces>
  <SharedDoc>false</SharedDoc>
  <HLinks>
    <vt:vector size="24" baseType="variant">
      <vt:variant>
        <vt:i4>7798799</vt:i4>
      </vt:variant>
      <vt:variant>
        <vt:i4>9</vt:i4>
      </vt:variant>
      <vt:variant>
        <vt:i4>0</vt:i4>
      </vt:variant>
      <vt:variant>
        <vt:i4>5</vt:i4>
      </vt:variant>
      <vt:variant>
        <vt:lpwstr>mailto:jschoi@etri.re.kr</vt:lpwstr>
      </vt:variant>
      <vt:variant>
        <vt:lpwstr/>
      </vt:variant>
      <vt:variant>
        <vt:i4>1245304</vt:i4>
      </vt:variant>
      <vt:variant>
        <vt:i4>6</vt:i4>
      </vt:variant>
      <vt:variant>
        <vt:i4>0</vt:i4>
      </vt:variant>
      <vt:variant>
        <vt:i4>5</vt:i4>
      </vt:variant>
      <vt:variant>
        <vt:lpwstr>mailto:jinosoul@etri.re.kr</vt:lpwstr>
      </vt:variant>
      <vt:variant>
        <vt:lpwstr/>
      </vt:variant>
      <vt:variant>
        <vt:i4>5898278</vt:i4>
      </vt:variant>
      <vt:variant>
        <vt:i4>3</vt:i4>
      </vt:variant>
      <vt:variant>
        <vt:i4>0</vt:i4>
      </vt:variant>
      <vt:variant>
        <vt:i4>5</vt:i4>
      </vt:variant>
      <vt:variant>
        <vt:lpwstr>mailto:hanilee@etri.re.kr</vt:lpwstr>
      </vt:variant>
      <vt:variant>
        <vt:lpwstr/>
      </vt:variant>
      <vt:variant>
        <vt:i4>4718646</vt:i4>
      </vt:variant>
      <vt:variant>
        <vt:i4>0</vt:i4>
      </vt:variant>
      <vt:variant>
        <vt:i4>0</vt:i4>
      </vt:variant>
      <vt:variant>
        <vt:i4>5</vt:i4>
      </vt:variant>
      <vt:variant>
        <vt:lpwstr>mailto:jungwon@etri.re.kr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jungwon</cp:lastModifiedBy>
  <cp:revision>2</cp:revision>
  <cp:lastPrinted>1601-01-01T00:00:00Z</cp:lastPrinted>
  <dcterms:created xsi:type="dcterms:W3CDTF">2013-08-01T08:53:00Z</dcterms:created>
  <dcterms:modified xsi:type="dcterms:W3CDTF">2013-08-01T08:53:00Z</dcterms:modified>
</cp:coreProperties>
</file>