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03395C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03395C" w:rsidRDefault="00796F6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03395C">
              <w:rPr>
                <w:b/>
                <w:szCs w:val="22"/>
              </w:rPr>
              <w:t xml:space="preserve">Joint </w:t>
            </w:r>
            <w:r w:rsidR="006C5D39" w:rsidRPr="0003395C">
              <w:rPr>
                <w:b/>
                <w:szCs w:val="22"/>
              </w:rPr>
              <w:t>Collaborative</w:t>
            </w:r>
            <w:r w:rsidR="00E61DAC" w:rsidRPr="0003395C">
              <w:rPr>
                <w:b/>
                <w:szCs w:val="22"/>
              </w:rPr>
              <w:t xml:space="preserve"> Team </w:t>
            </w:r>
            <w:r w:rsidR="006C5D39" w:rsidRPr="0003395C">
              <w:rPr>
                <w:b/>
                <w:szCs w:val="22"/>
              </w:rPr>
              <w:t>on Video Coding (JCT-VC)</w:t>
            </w:r>
          </w:p>
          <w:p w:rsidR="00E61DAC" w:rsidRPr="0003395C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3395C">
              <w:rPr>
                <w:b/>
                <w:szCs w:val="22"/>
              </w:rPr>
              <w:t xml:space="preserve">of </w:t>
            </w:r>
            <w:r w:rsidR="007F1F8B" w:rsidRPr="0003395C">
              <w:rPr>
                <w:b/>
                <w:szCs w:val="22"/>
              </w:rPr>
              <w:t>ITU-T SG</w:t>
            </w:r>
            <w:r w:rsidR="005E1AC6" w:rsidRPr="0003395C">
              <w:rPr>
                <w:b/>
                <w:szCs w:val="22"/>
              </w:rPr>
              <w:t> </w:t>
            </w:r>
            <w:r w:rsidR="007F1F8B" w:rsidRPr="0003395C">
              <w:rPr>
                <w:b/>
                <w:szCs w:val="22"/>
              </w:rPr>
              <w:t>16 WP</w:t>
            </w:r>
            <w:r w:rsidR="005E1AC6" w:rsidRPr="0003395C">
              <w:rPr>
                <w:b/>
                <w:szCs w:val="22"/>
              </w:rPr>
              <w:t> </w:t>
            </w:r>
            <w:r w:rsidR="007F1F8B" w:rsidRPr="0003395C">
              <w:rPr>
                <w:b/>
                <w:szCs w:val="22"/>
              </w:rPr>
              <w:t>3 and ISO/IEC JTC</w:t>
            </w:r>
            <w:r w:rsidR="005E1AC6" w:rsidRPr="0003395C">
              <w:rPr>
                <w:b/>
                <w:szCs w:val="22"/>
              </w:rPr>
              <w:t> </w:t>
            </w:r>
            <w:r w:rsidR="007F1F8B" w:rsidRPr="0003395C">
              <w:rPr>
                <w:b/>
                <w:szCs w:val="22"/>
              </w:rPr>
              <w:t>1/SC</w:t>
            </w:r>
            <w:r w:rsidR="005E1AC6" w:rsidRPr="0003395C">
              <w:rPr>
                <w:b/>
                <w:szCs w:val="22"/>
              </w:rPr>
              <w:t> </w:t>
            </w:r>
            <w:r w:rsidR="007F1F8B" w:rsidRPr="0003395C">
              <w:rPr>
                <w:b/>
                <w:szCs w:val="22"/>
              </w:rPr>
              <w:t>29/WG</w:t>
            </w:r>
            <w:r w:rsidR="005E1AC6" w:rsidRPr="0003395C">
              <w:rPr>
                <w:b/>
                <w:szCs w:val="22"/>
              </w:rPr>
              <w:t> </w:t>
            </w:r>
            <w:r w:rsidR="007F1F8B" w:rsidRPr="0003395C">
              <w:rPr>
                <w:b/>
                <w:szCs w:val="22"/>
              </w:rPr>
              <w:t>11</w:t>
            </w:r>
          </w:p>
          <w:p w:rsidR="00E61DAC" w:rsidRPr="0003395C" w:rsidRDefault="000B4FF9" w:rsidP="00FA139D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3395C">
              <w:rPr>
                <w:szCs w:val="22"/>
              </w:rPr>
              <w:t>1</w:t>
            </w:r>
            <w:r w:rsidR="00FA139D" w:rsidRPr="0003395C">
              <w:rPr>
                <w:szCs w:val="22"/>
              </w:rPr>
              <w:t>4</w:t>
            </w:r>
            <w:r w:rsidR="00630AA2" w:rsidRPr="0003395C">
              <w:rPr>
                <w:szCs w:val="22"/>
              </w:rPr>
              <w:t>th</w:t>
            </w:r>
            <w:r w:rsidR="00E61DAC" w:rsidRPr="0003395C">
              <w:rPr>
                <w:szCs w:val="22"/>
              </w:rPr>
              <w:t xml:space="preserve"> Meeting: </w:t>
            </w:r>
            <w:r w:rsidR="00FA139D" w:rsidRPr="0003395C">
              <w:rPr>
                <w:szCs w:val="22"/>
              </w:rPr>
              <w:t>Vienna</w:t>
            </w:r>
            <w:r w:rsidR="00B4194A" w:rsidRPr="0003395C">
              <w:rPr>
                <w:szCs w:val="22"/>
              </w:rPr>
              <w:t xml:space="preserve">, </w:t>
            </w:r>
            <w:r w:rsidR="00FA139D" w:rsidRPr="0003395C">
              <w:rPr>
                <w:szCs w:val="22"/>
              </w:rPr>
              <w:t>AT</w:t>
            </w:r>
            <w:r w:rsidR="00B4194A" w:rsidRPr="0003395C">
              <w:rPr>
                <w:szCs w:val="22"/>
              </w:rPr>
              <w:t xml:space="preserve">, </w:t>
            </w:r>
            <w:r w:rsidR="00FA139D" w:rsidRPr="0003395C">
              <w:rPr>
                <w:szCs w:val="22"/>
              </w:rPr>
              <w:t>25 July – 2 Aug. 2013</w:t>
            </w:r>
          </w:p>
        </w:tc>
        <w:tc>
          <w:tcPr>
            <w:tcW w:w="3168" w:type="dxa"/>
          </w:tcPr>
          <w:p w:rsidR="008A4B4C" w:rsidRPr="0003395C" w:rsidRDefault="00E61DAC" w:rsidP="003B4F07">
            <w:pPr>
              <w:tabs>
                <w:tab w:val="left" w:pos="7200"/>
              </w:tabs>
              <w:rPr>
                <w:u w:val="single"/>
              </w:rPr>
            </w:pPr>
            <w:r w:rsidRPr="0003395C">
              <w:t>Document</w:t>
            </w:r>
            <w:r w:rsidR="006C5D39" w:rsidRPr="0003395C">
              <w:t>: JC</w:t>
            </w:r>
            <w:r w:rsidRPr="0003395C">
              <w:t>T</w:t>
            </w:r>
            <w:r w:rsidR="006C5D39" w:rsidRPr="0003395C">
              <w:t>VC</w:t>
            </w:r>
            <w:r w:rsidRPr="0003395C">
              <w:t>-</w:t>
            </w:r>
            <w:r w:rsidR="003B4F07" w:rsidRPr="0003395C">
              <w:t>N</w:t>
            </w:r>
            <w:r w:rsidR="003B4F07">
              <w:rPr>
                <w:u w:val="single"/>
              </w:rPr>
              <w:t>0109</w:t>
            </w:r>
            <w:ins w:id="0" w:author="Vadim Seregin" w:date="2013-07-28T16:07:00Z">
              <w:r w:rsidR="00796F6F">
                <w:rPr>
                  <w:u w:val="single"/>
                </w:rPr>
                <w:t>r1</w:t>
              </w:r>
            </w:ins>
          </w:p>
        </w:tc>
      </w:tr>
    </w:tbl>
    <w:p w:rsidR="00E61DAC" w:rsidRPr="0003395C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2F628F" w:rsidRPr="0003395C" w:rsidTr="002A303E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2F628F" w:rsidRPr="0003395C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3395C">
              <w:rPr>
                <w:b/>
                <w:szCs w:val="22"/>
              </w:rPr>
              <w:t>Joint Collaborative Team on 3D Video Coding Extensions</w:t>
            </w:r>
          </w:p>
          <w:p w:rsidR="002F628F" w:rsidRPr="0003395C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3395C">
              <w:rPr>
                <w:b/>
                <w:szCs w:val="22"/>
              </w:rPr>
              <w:t>of ITU-T SG 16 WP 3 and ISO/IEC JTC 1/SC 29/WG 11</w:t>
            </w:r>
          </w:p>
          <w:p w:rsidR="002F628F" w:rsidRPr="0003395C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3395C">
              <w:rPr>
                <w:szCs w:val="22"/>
              </w:rPr>
              <w:t>5th Meeting: Vienna, AT, 27 July – 2 Aug. 2013</w:t>
            </w:r>
          </w:p>
        </w:tc>
        <w:tc>
          <w:tcPr>
            <w:tcW w:w="3168" w:type="dxa"/>
          </w:tcPr>
          <w:p w:rsidR="002F628F" w:rsidRPr="0003395C" w:rsidRDefault="002F628F" w:rsidP="003B4F07">
            <w:pPr>
              <w:tabs>
                <w:tab w:val="left" w:pos="7200"/>
              </w:tabs>
              <w:rPr>
                <w:u w:val="single"/>
              </w:rPr>
            </w:pPr>
            <w:r w:rsidRPr="0003395C">
              <w:t>Document: JCT3V-</w:t>
            </w:r>
            <w:r w:rsidR="003B4F07" w:rsidRPr="0003395C">
              <w:t>E</w:t>
            </w:r>
            <w:r w:rsidR="003B4F07">
              <w:rPr>
                <w:u w:val="single"/>
              </w:rPr>
              <w:t>0067</w:t>
            </w:r>
          </w:p>
        </w:tc>
      </w:tr>
    </w:tbl>
    <w:p w:rsidR="002F628F" w:rsidRPr="0003395C" w:rsidRDefault="002F628F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03395C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3395C" w:rsidRDefault="00E61DAC">
            <w:pPr>
              <w:spacing w:before="60" w:after="60"/>
              <w:rPr>
                <w:i/>
                <w:szCs w:val="22"/>
              </w:rPr>
            </w:pPr>
            <w:r w:rsidRPr="0003395C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3395C" w:rsidRDefault="0025060D" w:rsidP="003C1960">
            <w:pPr>
              <w:spacing w:before="60" w:after="60"/>
              <w:rPr>
                <w:b/>
                <w:szCs w:val="22"/>
              </w:rPr>
            </w:pPr>
            <w:r w:rsidRPr="0003395C">
              <w:rPr>
                <w:b/>
                <w:szCs w:val="22"/>
              </w:rPr>
              <w:t xml:space="preserve">MV-HEVC/SHVC HLS: </w:t>
            </w:r>
            <w:r w:rsidR="003C1960">
              <w:rPr>
                <w:b/>
                <w:szCs w:val="22"/>
              </w:rPr>
              <w:t>Signalling for sub-layer dependency</w:t>
            </w:r>
          </w:p>
        </w:tc>
      </w:tr>
      <w:tr w:rsidR="00E61DAC" w:rsidRPr="0003395C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3395C" w:rsidRDefault="00E61DAC">
            <w:pPr>
              <w:spacing w:before="60" w:after="60"/>
              <w:rPr>
                <w:i/>
                <w:szCs w:val="22"/>
              </w:rPr>
            </w:pPr>
            <w:r w:rsidRPr="0003395C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3395C" w:rsidRDefault="00E61DAC" w:rsidP="00690052">
            <w:pPr>
              <w:spacing w:before="60" w:after="60"/>
              <w:rPr>
                <w:szCs w:val="22"/>
              </w:rPr>
            </w:pPr>
            <w:r w:rsidRPr="0003395C">
              <w:rPr>
                <w:szCs w:val="22"/>
              </w:rPr>
              <w:t xml:space="preserve">Input Document to </w:t>
            </w:r>
            <w:r w:rsidR="00AE341B" w:rsidRPr="0003395C">
              <w:rPr>
                <w:szCs w:val="22"/>
              </w:rPr>
              <w:t>JCT-VC</w:t>
            </w:r>
            <w:r w:rsidRPr="0003395C">
              <w:rPr>
                <w:szCs w:val="22"/>
              </w:rPr>
              <w:t xml:space="preserve"> </w:t>
            </w:r>
            <w:r w:rsidR="00690052" w:rsidRPr="0003395C">
              <w:rPr>
                <w:szCs w:val="22"/>
              </w:rPr>
              <w:t>and JCT-3V</w:t>
            </w:r>
          </w:p>
        </w:tc>
      </w:tr>
      <w:tr w:rsidR="00E61DAC" w:rsidRPr="0003395C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3395C" w:rsidRDefault="00E61DAC">
            <w:pPr>
              <w:spacing w:before="60" w:after="60"/>
              <w:rPr>
                <w:i/>
                <w:szCs w:val="22"/>
              </w:rPr>
            </w:pPr>
            <w:r w:rsidRPr="0003395C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3395C" w:rsidRDefault="00E61DAC" w:rsidP="005E1AC6">
            <w:pPr>
              <w:spacing w:before="60" w:after="60"/>
              <w:rPr>
                <w:szCs w:val="22"/>
              </w:rPr>
            </w:pPr>
            <w:r w:rsidRPr="0003395C">
              <w:rPr>
                <w:szCs w:val="22"/>
              </w:rPr>
              <w:t>Proposal</w:t>
            </w:r>
          </w:p>
        </w:tc>
      </w:tr>
      <w:tr w:rsidR="00E61DAC" w:rsidRPr="0003395C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3395C" w:rsidRDefault="00E61DAC">
            <w:pPr>
              <w:spacing w:before="60" w:after="60"/>
              <w:rPr>
                <w:i/>
                <w:szCs w:val="22"/>
              </w:rPr>
            </w:pPr>
            <w:r w:rsidRPr="0003395C">
              <w:rPr>
                <w:i/>
                <w:szCs w:val="22"/>
              </w:rPr>
              <w:t>Author(s) or</w:t>
            </w:r>
            <w:r w:rsidRPr="0003395C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900958" w:rsidRPr="0003395C" w:rsidRDefault="00900958" w:rsidP="0025060D">
            <w:pPr>
              <w:spacing w:before="60" w:after="60"/>
              <w:rPr>
                <w:szCs w:val="22"/>
              </w:rPr>
            </w:pPr>
            <w:r w:rsidRPr="0003395C">
              <w:rPr>
                <w:szCs w:val="22"/>
              </w:rPr>
              <w:t>Vadim Seregin</w:t>
            </w:r>
            <w:r w:rsidR="0025060D" w:rsidRPr="0003395C">
              <w:rPr>
                <w:szCs w:val="22"/>
              </w:rPr>
              <w:br/>
            </w:r>
            <w:r w:rsidRPr="0003395C">
              <w:rPr>
                <w:szCs w:val="22"/>
              </w:rPr>
              <w:t>Ye-Kui Wang</w:t>
            </w:r>
          </w:p>
          <w:p w:rsidR="00E61DAC" w:rsidRPr="0003395C" w:rsidRDefault="0025060D" w:rsidP="0025060D">
            <w:pPr>
              <w:spacing w:before="60" w:after="60"/>
              <w:rPr>
                <w:szCs w:val="22"/>
              </w:rPr>
            </w:pPr>
            <w:r w:rsidRPr="0003395C">
              <w:rPr>
                <w:szCs w:val="22"/>
              </w:rPr>
              <w:t xml:space="preserve">5775 </w:t>
            </w:r>
            <w:proofErr w:type="spellStart"/>
            <w:r w:rsidRPr="0003395C">
              <w:rPr>
                <w:szCs w:val="22"/>
              </w:rPr>
              <w:t>Morehouse</w:t>
            </w:r>
            <w:proofErr w:type="spellEnd"/>
            <w:r w:rsidRPr="0003395C">
              <w:rPr>
                <w:szCs w:val="22"/>
              </w:rPr>
              <w:t xml:space="preserve"> Drive</w:t>
            </w:r>
            <w:r w:rsidRPr="0003395C">
              <w:rPr>
                <w:szCs w:val="22"/>
              </w:rPr>
              <w:br/>
              <w:t>San Diego, CA 92121-1714</w:t>
            </w:r>
            <w:r w:rsidRPr="0003395C"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03395C" w:rsidRDefault="00E61DAC">
            <w:pPr>
              <w:spacing w:before="60" w:after="60"/>
              <w:rPr>
                <w:szCs w:val="22"/>
              </w:rPr>
            </w:pPr>
            <w:r w:rsidRPr="0003395C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03395C" w:rsidRDefault="003C743B" w:rsidP="00900958">
            <w:pPr>
              <w:spacing w:before="60" w:after="60"/>
              <w:rPr>
                <w:szCs w:val="22"/>
              </w:rPr>
            </w:pPr>
            <w:r>
              <w:rPr>
                <w:rFonts w:eastAsia="Calibri"/>
                <w:szCs w:val="22"/>
              </w:rPr>
              <w:br/>
            </w:r>
            <w:hyperlink r:id="rId11" w:history="1">
              <w:r w:rsidR="00900958" w:rsidRPr="0003395C">
                <w:rPr>
                  <w:rStyle w:val="Hyperlink"/>
                  <w:rFonts w:eastAsia="Calibri"/>
                  <w:szCs w:val="22"/>
                </w:rPr>
                <w:t>vseregin@qti.qualcomm.com</w:t>
              </w:r>
            </w:hyperlink>
            <w:r w:rsidR="0025060D" w:rsidRPr="0003395C">
              <w:rPr>
                <w:rFonts w:eastAsia="Malgun Gothic"/>
                <w:szCs w:val="22"/>
                <w:lang w:eastAsia="ko-KR"/>
              </w:rPr>
              <w:br/>
            </w:r>
            <w:hyperlink r:id="rId12" w:history="1">
              <w:r w:rsidR="0025060D" w:rsidRPr="0003395C">
                <w:rPr>
                  <w:color w:val="0000FF"/>
                  <w:kern w:val="2"/>
                  <w:szCs w:val="22"/>
                  <w:u w:val="single"/>
                  <w:lang w:eastAsia="zh-CN"/>
                </w:rPr>
                <w:t>yekuiw@qti.qualcomm.com</w:t>
              </w:r>
            </w:hyperlink>
          </w:p>
        </w:tc>
      </w:tr>
      <w:tr w:rsidR="00E61DAC" w:rsidRPr="0003395C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3395C" w:rsidRDefault="00E61DAC">
            <w:pPr>
              <w:spacing w:before="60" w:after="60"/>
              <w:rPr>
                <w:i/>
                <w:szCs w:val="22"/>
              </w:rPr>
            </w:pPr>
            <w:r w:rsidRPr="0003395C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03395C" w:rsidRDefault="0025060D">
            <w:pPr>
              <w:spacing w:before="60" w:after="60"/>
              <w:rPr>
                <w:szCs w:val="22"/>
              </w:rPr>
            </w:pPr>
            <w:r w:rsidRPr="0003395C">
              <w:rPr>
                <w:szCs w:val="22"/>
              </w:rPr>
              <w:t>Qualcomm Incorporated</w:t>
            </w:r>
          </w:p>
        </w:tc>
      </w:tr>
    </w:tbl>
    <w:p w:rsidR="00E61DAC" w:rsidRPr="0003395C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03395C">
        <w:rPr>
          <w:szCs w:val="22"/>
          <w:u w:val="single"/>
        </w:rPr>
        <w:t>_____________________________</w:t>
      </w:r>
    </w:p>
    <w:p w:rsidR="00275BCF" w:rsidRPr="0003395C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03395C">
        <w:t>Abstract</w:t>
      </w:r>
    </w:p>
    <w:p w:rsidR="000B17DD" w:rsidRPr="0003395C" w:rsidRDefault="00EE6DAC" w:rsidP="0025060D">
      <w:pPr>
        <w:jc w:val="both"/>
      </w:pPr>
      <w:r w:rsidRPr="00FE7ED8">
        <w:t xml:space="preserve">This </w:t>
      </w:r>
      <w:r w:rsidR="00900958" w:rsidRPr="00FE7ED8">
        <w:t xml:space="preserve">contribution proposes </w:t>
      </w:r>
      <w:r w:rsidR="003C1960" w:rsidRPr="00FE7ED8">
        <w:t xml:space="preserve">to further classify the sequence-level </w:t>
      </w:r>
      <w:r w:rsidR="00FE7ED8">
        <w:t xml:space="preserve">inter-layer </w:t>
      </w:r>
      <w:r w:rsidR="003C1960" w:rsidRPr="00FE7ED8">
        <w:t>dependency</w:t>
      </w:r>
      <w:r w:rsidR="00FE7ED8">
        <w:t xml:space="preserve">, which is currently derived from the syntax element </w:t>
      </w:r>
      <w:proofErr w:type="spellStart"/>
      <w:r w:rsidR="00FE7ED8" w:rsidRPr="00B97864">
        <w:t>direct_dependency_flag</w:t>
      </w:r>
      <w:proofErr w:type="spellEnd"/>
      <w:r w:rsidR="00FE7ED8" w:rsidRPr="00466AC4">
        <w:rPr>
          <w:rFonts w:eastAsia="Malgun Gothic"/>
          <w:sz w:val="20"/>
        </w:rPr>
        <w:t>[</w:t>
      </w:r>
      <w:r w:rsidR="00FE7ED8">
        <w:rPr>
          <w:rFonts w:eastAsia="Malgun Gothic"/>
          <w:sz w:val="20"/>
        </w:rPr>
        <w:t> </w:t>
      </w:r>
      <w:proofErr w:type="spellStart"/>
      <w:r w:rsidR="00FE7ED8" w:rsidRPr="00466AC4">
        <w:rPr>
          <w:rFonts w:eastAsia="Malgun Gothic"/>
          <w:sz w:val="20"/>
        </w:rPr>
        <w:t>i</w:t>
      </w:r>
      <w:proofErr w:type="spellEnd"/>
      <w:r w:rsidR="00FE7ED8">
        <w:rPr>
          <w:rFonts w:eastAsia="Malgun Gothic"/>
          <w:sz w:val="20"/>
        </w:rPr>
        <w:t> </w:t>
      </w:r>
      <w:r w:rsidR="00FE7ED8" w:rsidRPr="00466AC4">
        <w:rPr>
          <w:rFonts w:eastAsia="Malgun Gothic"/>
          <w:sz w:val="20"/>
        </w:rPr>
        <w:t>][</w:t>
      </w:r>
      <w:r w:rsidR="00FE7ED8">
        <w:rPr>
          <w:rFonts w:eastAsia="Malgun Gothic"/>
          <w:sz w:val="20"/>
        </w:rPr>
        <w:t> </w:t>
      </w:r>
      <w:r w:rsidR="00FE7ED8" w:rsidRPr="00466AC4">
        <w:rPr>
          <w:rFonts w:eastAsia="Malgun Gothic"/>
          <w:sz w:val="20"/>
        </w:rPr>
        <w:t>j</w:t>
      </w:r>
      <w:r w:rsidR="00FE7ED8">
        <w:rPr>
          <w:rFonts w:eastAsia="Malgun Gothic"/>
          <w:sz w:val="20"/>
        </w:rPr>
        <w:t> </w:t>
      </w:r>
      <w:r w:rsidR="00FE7ED8" w:rsidRPr="00466AC4">
        <w:rPr>
          <w:rFonts w:eastAsia="Malgun Gothic"/>
          <w:sz w:val="20"/>
        </w:rPr>
        <w:t>]</w:t>
      </w:r>
      <w:r w:rsidR="00FE7ED8">
        <w:rPr>
          <w:rFonts w:eastAsia="Malgun Gothic"/>
          <w:sz w:val="20"/>
        </w:rPr>
        <w:t>,</w:t>
      </w:r>
      <w:r w:rsidR="00FE7ED8">
        <w:t xml:space="preserve"> to be sub-layer specific, by </w:t>
      </w:r>
      <w:r w:rsidR="00FE7ED8">
        <w:rPr>
          <w:rFonts w:eastAsia="Malgun Gothic"/>
        </w:rPr>
        <w:t xml:space="preserve">utilizing information carried by the syntax element </w:t>
      </w:r>
      <w:r w:rsidR="00FE7ED8" w:rsidRPr="0082211D">
        <w:rPr>
          <w:rFonts w:eastAsia="Malgun Gothic" w:hint="eastAsia"/>
        </w:rPr>
        <w:t>max_sublayer_for_ilp_plus1[</w:t>
      </w:r>
      <w:r w:rsidR="00FE7ED8" w:rsidRPr="0082211D">
        <w:rPr>
          <w:rFonts w:eastAsia="Malgun Gothic"/>
        </w:rPr>
        <w:t> </w:t>
      </w:r>
      <w:proofErr w:type="spellStart"/>
      <w:r w:rsidR="00FE7ED8" w:rsidRPr="0082211D">
        <w:rPr>
          <w:rFonts w:eastAsia="Malgun Gothic" w:hint="eastAsia"/>
        </w:rPr>
        <w:t>i</w:t>
      </w:r>
      <w:proofErr w:type="spellEnd"/>
      <w:r w:rsidR="00FE7ED8" w:rsidRPr="0082211D">
        <w:rPr>
          <w:rFonts w:eastAsia="Malgun Gothic"/>
        </w:rPr>
        <w:t> </w:t>
      </w:r>
      <w:r w:rsidR="00FE7ED8" w:rsidRPr="0082211D">
        <w:rPr>
          <w:rFonts w:eastAsia="Malgun Gothic" w:hint="eastAsia"/>
        </w:rPr>
        <w:t>]</w:t>
      </w:r>
      <w:r w:rsidR="00FE7ED8">
        <w:rPr>
          <w:rFonts w:eastAsia="Malgun Gothic"/>
        </w:rPr>
        <w:t xml:space="preserve">. Specifically, </w:t>
      </w:r>
      <w:r w:rsidR="00FE7ED8">
        <w:t xml:space="preserve">the </w:t>
      </w:r>
      <w:proofErr w:type="gramStart"/>
      <w:r w:rsidR="00FE7ED8">
        <w:t>value</w:t>
      </w:r>
      <w:proofErr w:type="gramEnd"/>
      <w:r w:rsidR="00FE7ED8">
        <w:t xml:space="preserve"> of </w:t>
      </w:r>
      <w:proofErr w:type="spellStart"/>
      <w:r w:rsidR="00FE7ED8" w:rsidRPr="00B97864">
        <w:t>NumDirectRefLayers</w:t>
      </w:r>
      <w:proofErr w:type="spellEnd"/>
      <w:r w:rsidR="00FE7ED8">
        <w:t xml:space="preserve"> that is currently defined for each layer is defined for each sub-layer of each layer, thus becoming a two-dimension array. The sub-layer classified variable is then applied in reference picture marking and picture-level inter-layer reference picture signalling, in order to mark certain pictures as "unused for reference" earlier and release the picture buffer for storing other decoded pictures or </w:t>
      </w:r>
      <w:r w:rsidR="00FE7ED8" w:rsidRPr="00EC39EF">
        <w:t>to avoid sending of unnecessary bits in slice headers for signaling of pictures used for inter-layer prediction by each picture</w:t>
      </w:r>
      <w:r w:rsidR="00FE7ED8">
        <w:t>.</w:t>
      </w:r>
    </w:p>
    <w:p w:rsidR="00745F6B" w:rsidRPr="0003395C" w:rsidRDefault="003C1960" w:rsidP="00E11923">
      <w:pPr>
        <w:pStyle w:val="Heading1"/>
      </w:pPr>
      <w:r>
        <w:t>Sub-layer dependency</w:t>
      </w:r>
    </w:p>
    <w:p w:rsidR="0047488A" w:rsidRDefault="003C1960" w:rsidP="003C1960">
      <w:pPr>
        <w:jc w:val="both"/>
      </w:pPr>
      <w:r>
        <w:t xml:space="preserve">In the current </w:t>
      </w:r>
      <w:r w:rsidR="009E763D">
        <w:t xml:space="preserve">VPS </w:t>
      </w:r>
      <w:r>
        <w:t>design, t</w:t>
      </w:r>
      <w:r w:rsidRPr="00CF1176">
        <w:t>here are two syntax elements</w:t>
      </w:r>
      <w:r w:rsidR="009E763D">
        <w:t xml:space="preserve">, </w:t>
      </w:r>
      <w:proofErr w:type="spellStart"/>
      <w:r w:rsidR="009E763D" w:rsidRPr="00691BC9">
        <w:t>direct_dependency_flag</w:t>
      </w:r>
      <w:proofErr w:type="spellEnd"/>
      <w:r w:rsidR="009E763D">
        <w:t xml:space="preserve"> and </w:t>
      </w:r>
      <w:r w:rsidR="009E763D" w:rsidRPr="00CF1176">
        <w:t>max_sublayer_for_ilp_plus1</w:t>
      </w:r>
      <w:r w:rsidR="009E763D">
        <w:t>,</w:t>
      </w:r>
      <w:r w:rsidRPr="00CF1176">
        <w:t xml:space="preserve"> that define reference layer dependency</w:t>
      </w:r>
      <w:r w:rsidR="0035408E">
        <w:t xml:space="preserve">. Depending on the value of </w:t>
      </w:r>
      <w:r w:rsidR="0035408E" w:rsidRPr="00CF1176">
        <w:t>max_sublayer_for_ilp_plus1</w:t>
      </w:r>
      <w:r w:rsidR="0035408E">
        <w:t>, t</w:t>
      </w:r>
      <w:r w:rsidRPr="00CF1176">
        <w:t xml:space="preserve">he number of reference layers for a particular sub-layer can be smaller than what is specified in VPS with </w:t>
      </w:r>
      <w:proofErr w:type="spellStart"/>
      <w:r w:rsidRPr="00CF1176">
        <w:t>NumDirectRefLayers</w:t>
      </w:r>
      <w:proofErr w:type="spellEnd"/>
      <w:r w:rsidR="0035408E">
        <w:t>.</w:t>
      </w:r>
    </w:p>
    <w:p w:rsidR="003C1960" w:rsidRDefault="003C1960" w:rsidP="003C1960">
      <w:pPr>
        <w:jc w:val="both"/>
      </w:pPr>
      <w:r>
        <w:rPr>
          <w:szCs w:val="22"/>
        </w:rPr>
        <w:t xml:space="preserve">The </w:t>
      </w:r>
      <w:r w:rsidR="0035408E">
        <w:rPr>
          <w:szCs w:val="22"/>
        </w:rPr>
        <w:t xml:space="preserve">current derivation of </w:t>
      </w:r>
      <w:proofErr w:type="spellStart"/>
      <w:r w:rsidRPr="00CF1176">
        <w:t>NumDirectRefLayers</w:t>
      </w:r>
      <w:proofErr w:type="spellEnd"/>
      <w:r>
        <w:t xml:space="preserve"> does not take into account </w:t>
      </w:r>
      <w:r w:rsidRPr="00CF1176">
        <w:t>max_sublayer_for_ilp_plus1</w:t>
      </w:r>
      <w:r>
        <w:t xml:space="preserve"> information and thus is not optimal for certain sub-layers. For example, there could be two reference layer</w:t>
      </w:r>
      <w:r w:rsidR="0035408E">
        <w:t>s</w:t>
      </w:r>
      <w:r>
        <w:t xml:space="preserve"> specified by </w:t>
      </w:r>
      <w:proofErr w:type="spellStart"/>
      <w:r w:rsidRPr="00B97864">
        <w:t>direct_dependency_flag</w:t>
      </w:r>
      <w:proofErr w:type="spellEnd"/>
      <w:r>
        <w:t xml:space="preserve"> and only one can be allowed by </w:t>
      </w:r>
      <w:r w:rsidRPr="00CF1176">
        <w:t>max_sublayer_for_ilp_plus1</w:t>
      </w:r>
      <w:r>
        <w:t xml:space="preserve"> for a certain temporal I</w:t>
      </w:r>
      <w:r w:rsidR="0035408E">
        <w:t>D</w:t>
      </w:r>
      <w:r>
        <w:t xml:space="preserve">. </w:t>
      </w:r>
      <w:r w:rsidR="0035408E">
        <w:t>I</w:t>
      </w:r>
      <w:r>
        <w:t>n this case there is no need to further signal the reference layer I</w:t>
      </w:r>
      <w:r w:rsidR="0035408E">
        <w:t>D</w:t>
      </w:r>
      <w:r>
        <w:t xml:space="preserve"> in a slice header for that sub-layer.</w:t>
      </w:r>
    </w:p>
    <w:p w:rsidR="003C1960" w:rsidRDefault="003C1960" w:rsidP="003C1960">
      <w:pPr>
        <w:jc w:val="both"/>
      </w:pPr>
      <w:r>
        <w:rPr>
          <w:szCs w:val="22"/>
        </w:rPr>
        <w:t xml:space="preserve">In this contribution, it is proposed to include the information carried by the </w:t>
      </w:r>
      <w:r w:rsidRPr="0082211D">
        <w:rPr>
          <w:rFonts w:eastAsia="Malgun Gothic" w:hint="eastAsia"/>
        </w:rPr>
        <w:t>max_sublayer_for_ilp_plus1</w:t>
      </w:r>
      <w:r>
        <w:rPr>
          <w:rFonts w:eastAsia="Malgun Gothic"/>
        </w:rPr>
        <w:t xml:space="preserve"> </w:t>
      </w:r>
      <w:r w:rsidR="00FE7ED8">
        <w:rPr>
          <w:rFonts w:eastAsia="Malgun Gothic"/>
        </w:rPr>
        <w:t>in</w:t>
      </w:r>
      <w:r>
        <w:rPr>
          <w:rFonts w:eastAsia="Malgun Gothic"/>
        </w:rPr>
        <w:t xml:space="preserve"> deriv</w:t>
      </w:r>
      <w:r w:rsidR="00FE7ED8">
        <w:rPr>
          <w:rFonts w:eastAsia="Malgun Gothic"/>
        </w:rPr>
        <w:t>ation of</w:t>
      </w:r>
      <w:r>
        <w:rPr>
          <w:rFonts w:eastAsia="Malgun Gothic"/>
        </w:rPr>
        <w:t xml:space="preserve"> </w:t>
      </w:r>
      <w:proofErr w:type="spellStart"/>
      <w:r w:rsidRPr="00CF1176">
        <w:t>NumDirectRefLayers</w:t>
      </w:r>
      <w:proofErr w:type="spellEnd"/>
      <w:r w:rsidR="00353CF0">
        <w:t xml:space="preserve"> making it </w:t>
      </w:r>
      <w:r w:rsidR="00AA03DB">
        <w:t xml:space="preserve">a </w:t>
      </w:r>
      <w:r w:rsidR="00353CF0">
        <w:t>two-dimensional array.</w:t>
      </w:r>
    </w:p>
    <w:p w:rsidR="0035408E" w:rsidRPr="0082211D" w:rsidRDefault="00353CF0" w:rsidP="00FE7ED8">
      <w:pPr>
        <w:jc w:val="both"/>
      </w:pPr>
      <w:r>
        <w:t xml:space="preserve">The sub-layer classified variable is then applied in reference picture marking and picture-level inter-layer reference picture signalling, thus to mark certain pictures as "unused for reference" earlier and release the picture buffer for storing other decoded pictures or </w:t>
      </w:r>
      <w:r w:rsidRPr="00EC39EF">
        <w:t>to avoid sending of unnecessary bits in slice headers for signaling of pictures used for inter-layer prediction by each picture</w:t>
      </w:r>
      <w:r>
        <w:t>.</w:t>
      </w:r>
    </w:p>
    <w:p w:rsidR="0047488A" w:rsidRDefault="00353CF0" w:rsidP="00700DE7">
      <w:pPr>
        <w:pStyle w:val="Heading1"/>
      </w:pPr>
      <w:r>
        <w:lastRenderedPageBreak/>
        <w:t>Specification change</w:t>
      </w:r>
    </w:p>
    <w:p w:rsidR="00700DE7" w:rsidRDefault="00353CF0" w:rsidP="00700DE7">
      <w:pPr>
        <w:pStyle w:val="3N"/>
        <w:rPr>
          <w:lang w:val="en-CA"/>
        </w:rPr>
      </w:pPr>
      <w:r>
        <w:rPr>
          <w:lang w:val="en-CA"/>
        </w:rPr>
        <w:t xml:space="preserve">This section provides </w:t>
      </w:r>
      <w:r w:rsidR="00F374AA">
        <w:rPr>
          <w:lang w:val="en-CA"/>
        </w:rPr>
        <w:t xml:space="preserve">the </w:t>
      </w:r>
      <w:r>
        <w:rPr>
          <w:lang w:val="en-CA"/>
        </w:rPr>
        <w:t xml:space="preserve">examples of the specification changes associated with the inclusion of the </w:t>
      </w:r>
      <w:r w:rsidRPr="0082211D">
        <w:rPr>
          <w:rFonts w:hint="eastAsia"/>
        </w:rPr>
        <w:t>max_sublayer_for_ilp_plus1</w:t>
      </w:r>
      <w:r>
        <w:t xml:space="preserve"> in the </w:t>
      </w:r>
      <w:proofErr w:type="spellStart"/>
      <w:r w:rsidRPr="00CF1176">
        <w:rPr>
          <w:lang w:val="en-CA"/>
        </w:rPr>
        <w:t>NumDirectRefLayers</w:t>
      </w:r>
      <w:proofErr w:type="spellEnd"/>
      <w:r>
        <w:t xml:space="preserve"> derivation</w:t>
      </w:r>
      <w:r w:rsidR="00700DE7">
        <w:rPr>
          <w:lang w:val="en-CA"/>
        </w:rPr>
        <w:t>.</w:t>
      </w:r>
      <w:r>
        <w:rPr>
          <w:lang w:val="en-CA"/>
        </w:rPr>
        <w:t xml:space="preserve"> These changes are marked with </w:t>
      </w:r>
      <w:r w:rsidRPr="00353CF0">
        <w:rPr>
          <w:highlight w:val="magenta"/>
          <w:lang w:val="en-CA"/>
        </w:rPr>
        <w:t>magenta</w:t>
      </w:r>
      <w:r>
        <w:rPr>
          <w:lang w:val="en-CA"/>
        </w:rPr>
        <w:t xml:space="preserve"> colour.</w:t>
      </w:r>
    </w:p>
    <w:p w:rsidR="00353CF0" w:rsidRPr="006102ED" w:rsidRDefault="00353CF0" w:rsidP="00353CF0">
      <w:pPr>
        <w:pStyle w:val="Heading2"/>
        <w:ind w:left="0" w:firstLine="0"/>
      </w:pPr>
      <w:r w:rsidRPr="006102ED">
        <w:t xml:space="preserve">Including temporal Id for </w:t>
      </w:r>
      <w:proofErr w:type="spellStart"/>
      <w:r w:rsidRPr="006102ED">
        <w:t>NumDirectRefLayers</w:t>
      </w:r>
      <w:proofErr w:type="spellEnd"/>
    </w:p>
    <w:p w:rsidR="00353CF0" w:rsidRDefault="00353CF0" w:rsidP="00353CF0">
      <w:pPr>
        <w:jc w:val="both"/>
      </w:pPr>
      <w:r w:rsidRPr="00172738">
        <w:t>To optimise the usage</w:t>
      </w:r>
      <w:r>
        <w:t xml:space="preserve">, it is suggested to include the temporal Id dependency in the derivation of the </w:t>
      </w:r>
      <w:proofErr w:type="spellStart"/>
      <w:r w:rsidRPr="00172738">
        <w:t>NumDirectRefLayers</w:t>
      </w:r>
      <w:proofErr w:type="spellEnd"/>
      <w:r>
        <w:t xml:space="preserve">. It can be seen as adding one more dimension to this variable. Basically, the </w:t>
      </w:r>
      <w:proofErr w:type="spellStart"/>
      <w:r w:rsidRPr="00F76FEB">
        <w:t>direct_dependency_flag</w:t>
      </w:r>
      <w:proofErr w:type="spellEnd"/>
      <w:r>
        <w:t xml:space="preserve"> and </w:t>
      </w:r>
      <w:r w:rsidRPr="00F76FEB">
        <w:t>max_sublayer_for_ilp_plus1</w:t>
      </w:r>
      <w:r>
        <w:t xml:space="preserve"> will be used together to define a </w:t>
      </w:r>
      <w:proofErr w:type="spellStart"/>
      <w:r w:rsidRPr="00172738">
        <w:t>NumDirectRefLayers</w:t>
      </w:r>
      <w:proofErr w:type="spellEnd"/>
      <w:r>
        <w:t xml:space="preserve"> variable. </w:t>
      </w:r>
    </w:p>
    <w:p w:rsidR="000E375E" w:rsidRPr="000E375E" w:rsidRDefault="000E375E" w:rsidP="000E375E">
      <w:pPr>
        <w:jc w:val="both"/>
        <w:rPr>
          <w:rFonts w:eastAsia="Batang"/>
          <w:bCs/>
          <w:sz w:val="20"/>
          <w:lang w:val="en-GB" w:eastAsia="ko-KR"/>
        </w:rPr>
      </w:pPr>
      <w:r w:rsidRPr="000E375E">
        <w:rPr>
          <w:rFonts w:eastAsia="Batang"/>
          <w:bCs/>
          <w:sz w:val="20"/>
          <w:lang w:val="en-GB" w:eastAsia="ko-KR"/>
        </w:rPr>
        <w:t xml:space="preserve">The variables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NumSamplePredRefLayers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 ],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NumMotionPredRefLayers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 ],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SamplePredEnabledFlag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 ][ j ],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MotionPredEnabledFlag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 ][ j ],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NumDirectRefLayers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</w:t>
      </w:r>
      <w:r w:rsidRPr="000E375E">
        <w:rPr>
          <w:rFonts w:eastAsia="Batang"/>
          <w:bCs/>
          <w:sz w:val="20"/>
          <w:highlight w:val="magenta"/>
          <w:lang w:val="en-GB" w:eastAsia="ko-KR"/>
        </w:rPr>
        <w:t>[ k ]</w:t>
      </w:r>
      <w:r w:rsidRPr="000E375E">
        <w:rPr>
          <w:rFonts w:eastAsia="Batang"/>
          <w:bCs/>
          <w:sz w:val="20"/>
          <w:lang w:val="en-GB" w:eastAsia="ko-KR"/>
        </w:rPr>
        <w:t xml:space="preserve">,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RefLayerId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 ][ j ],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MotionPredRefLayerId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 ][ j ], and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SamplePredRefLayerId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][ j ] are derived as follows:</w:t>
      </w:r>
    </w:p>
    <w:p w:rsidR="002275BE" w:rsidRDefault="000E375E" w:rsidP="000E375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792"/>
          <w:tab w:val="left" w:pos="1985"/>
        </w:tabs>
        <w:ind w:left="357"/>
        <w:rPr>
          <w:ins w:id="1" w:author="Vadim Seregin" w:date="2013-07-28T16:13:00Z"/>
          <w:rFonts w:eastAsia="Batang"/>
          <w:bCs/>
          <w:sz w:val="20"/>
          <w:lang w:val="en-GB" w:eastAsia="ko-KR"/>
        </w:rPr>
      </w:pPr>
      <w:proofErr w:type="gramStart"/>
      <w:r w:rsidRPr="000E375E">
        <w:rPr>
          <w:rFonts w:eastAsia="Batang"/>
          <w:bCs/>
          <w:sz w:val="20"/>
          <w:lang w:val="en-GB" w:eastAsia="ko-KR"/>
        </w:rPr>
        <w:t>for(</w:t>
      </w:r>
      <w:proofErr w:type="gramEnd"/>
      <w:r w:rsidRPr="000E375E">
        <w:rPr>
          <w:rFonts w:eastAsia="Batang"/>
          <w:bCs/>
          <w:sz w:val="20"/>
          <w:lang w:val="en-GB" w:eastAsia="ko-KR"/>
        </w:rPr>
        <w:t xml:space="preserve">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 = 0;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 &lt; 64;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++ ) {</w:t>
      </w:r>
      <w:r w:rsidRPr="000E375E">
        <w:rPr>
          <w:rFonts w:eastAsia="Batang"/>
          <w:bCs/>
          <w:sz w:val="20"/>
          <w:lang w:val="en-GB" w:eastAsia="ko-KR"/>
        </w:rPr>
        <w:br/>
      </w:r>
      <w:r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Pr="000E375E">
        <w:rPr>
          <w:rFonts w:eastAsia="Batang"/>
          <w:bCs/>
          <w:sz w:val="20"/>
          <w:lang w:val="en-GB" w:eastAsia="ko-KR"/>
        </w:rPr>
        <w:t>NumSamplePredRefLayers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 = 0</w:t>
      </w:r>
      <w:r w:rsidRPr="000E375E">
        <w:rPr>
          <w:rFonts w:eastAsia="Batang"/>
          <w:bCs/>
          <w:sz w:val="20"/>
          <w:lang w:val="en-GB" w:eastAsia="ko-KR"/>
        </w:rPr>
        <w:br/>
      </w:r>
      <w:r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Pr="000E375E">
        <w:rPr>
          <w:rFonts w:eastAsia="Batang"/>
          <w:bCs/>
          <w:sz w:val="20"/>
          <w:lang w:val="en-GB" w:eastAsia="ko-KR"/>
        </w:rPr>
        <w:t>NumMotionPredRefLayers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 = 0</w:t>
      </w:r>
    </w:p>
    <w:p w:rsidR="000E375E" w:rsidRPr="000E375E" w:rsidRDefault="002275BE" w:rsidP="000E375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792"/>
          <w:tab w:val="left" w:pos="1985"/>
        </w:tabs>
        <w:ind w:left="357"/>
        <w:rPr>
          <w:rFonts w:eastAsia="Batang"/>
          <w:bCs/>
          <w:sz w:val="20"/>
          <w:lang w:val="en-GB" w:eastAsia="ko-KR"/>
        </w:rPr>
      </w:pPr>
      <w:ins w:id="2" w:author="Vadim Seregin" w:date="2013-07-28T16:14:00Z">
        <w:r>
          <w:rPr>
            <w:rFonts w:eastAsia="Batang"/>
            <w:bCs/>
            <w:sz w:val="20"/>
            <w:highlight w:val="magenta"/>
            <w:lang w:val="en-GB" w:eastAsia="ko-KR"/>
          </w:rPr>
          <w:tab/>
        </w:r>
        <w:r w:rsidRPr="00AD52B5">
          <w:rPr>
            <w:rFonts w:eastAsia="Batang"/>
            <w:bCs/>
            <w:sz w:val="20"/>
            <w:highlight w:val="magenta"/>
            <w:lang w:val="en-GB" w:eastAsia="ko-KR"/>
          </w:rPr>
          <w:t>for( k = 0; k &lt; 8; k++)</w:t>
        </w:r>
      </w:ins>
      <w:r w:rsidR="000E375E" w:rsidRPr="000E375E">
        <w:rPr>
          <w:rFonts w:eastAsia="Batang"/>
          <w:bCs/>
          <w:sz w:val="20"/>
          <w:lang w:val="en-GB" w:eastAsia="ko-KR"/>
        </w:rPr>
        <w:br/>
      </w:r>
      <w:r w:rsidR="000E375E" w:rsidRPr="000E375E">
        <w:rPr>
          <w:rFonts w:eastAsia="Batang"/>
          <w:bCs/>
          <w:sz w:val="20"/>
          <w:lang w:val="en-GB" w:eastAsia="ko-KR"/>
        </w:rPr>
        <w:tab/>
      </w:r>
      <w:ins w:id="3" w:author="Vadim Seregin" w:date="2013-07-28T16:14:00Z">
        <w:r>
          <w:rPr>
            <w:rFonts w:eastAsia="Batang"/>
            <w:bCs/>
            <w:sz w:val="20"/>
            <w:lang w:val="en-GB" w:eastAsia="ko-KR"/>
          </w:rPr>
          <w:tab/>
        </w:r>
      </w:ins>
      <w:bookmarkStart w:id="4" w:name="_GoBack"/>
      <w:bookmarkEnd w:id="4"/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NumDirectRefLayers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 ]</w:t>
      </w:r>
      <w:r w:rsidR="000E375E" w:rsidRPr="000E375E">
        <w:rPr>
          <w:rFonts w:eastAsia="Batang"/>
          <w:bCs/>
          <w:sz w:val="20"/>
          <w:highlight w:val="magenta"/>
          <w:lang w:val="en-GB" w:eastAsia="ko-KR"/>
        </w:rPr>
        <w:t>[ k ]</w:t>
      </w:r>
      <w:r w:rsidR="000E375E" w:rsidRPr="000E375E">
        <w:rPr>
          <w:rFonts w:eastAsia="Batang"/>
          <w:bCs/>
          <w:sz w:val="20"/>
          <w:lang w:val="en-GB" w:eastAsia="ko-KR"/>
        </w:rPr>
        <w:t xml:space="preserve"> = 0</w:t>
      </w:r>
      <w:r w:rsidR="000E375E" w:rsidRPr="000E375E">
        <w:rPr>
          <w:rFonts w:eastAsia="Batang"/>
          <w:bCs/>
          <w:sz w:val="20"/>
          <w:lang w:val="en-GB" w:eastAsia="ko-KR"/>
        </w:rPr>
        <w:br/>
      </w:r>
      <w:r w:rsidR="000E375E" w:rsidRPr="000E375E">
        <w:rPr>
          <w:rFonts w:eastAsia="Batang"/>
          <w:bCs/>
          <w:sz w:val="20"/>
          <w:lang w:val="en-GB" w:eastAsia="ko-KR"/>
        </w:rPr>
        <w:tab/>
        <w:t>for( j = 0; j &lt; 64; j++ ) {</w:t>
      </w:r>
      <w:r w:rsidR="000E375E" w:rsidRPr="000E375E">
        <w:rPr>
          <w:rFonts w:eastAsia="Batang"/>
          <w:bCs/>
          <w:sz w:val="20"/>
          <w:lang w:val="en-GB" w:eastAsia="ko-KR"/>
        </w:rPr>
        <w:br/>
      </w:r>
      <w:r w:rsidR="000E375E" w:rsidRPr="000E375E">
        <w:rPr>
          <w:rFonts w:eastAsia="Batang"/>
          <w:bCs/>
          <w:sz w:val="20"/>
          <w:lang w:val="en-GB" w:eastAsia="ko-KR"/>
        </w:rPr>
        <w:tab/>
      </w:r>
      <w:r w:rsidR="000E375E"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SamplePredEnabledFlag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 ][ j ] = 0</w:t>
      </w:r>
      <w:r w:rsidR="000E375E" w:rsidRPr="000E375E">
        <w:rPr>
          <w:rFonts w:eastAsia="Batang"/>
          <w:bCs/>
          <w:sz w:val="20"/>
          <w:lang w:val="en-GB" w:eastAsia="ko-KR"/>
        </w:rPr>
        <w:br/>
      </w:r>
      <w:r w:rsidR="000E375E" w:rsidRPr="000E375E">
        <w:rPr>
          <w:rFonts w:eastAsia="Batang"/>
          <w:bCs/>
          <w:sz w:val="20"/>
          <w:lang w:val="en-GB" w:eastAsia="ko-KR"/>
        </w:rPr>
        <w:tab/>
      </w:r>
      <w:r w:rsidR="000E375E"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MotionPredEnabledFlag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 ][ j ] = 0</w:t>
      </w:r>
      <w:r w:rsidR="000E375E" w:rsidRPr="000E375E">
        <w:rPr>
          <w:rFonts w:eastAsia="Batang"/>
          <w:bCs/>
          <w:sz w:val="20"/>
          <w:lang w:val="en-GB" w:eastAsia="ko-KR"/>
        </w:rPr>
        <w:br/>
      </w:r>
      <w:r w:rsidR="000E375E" w:rsidRPr="000E375E">
        <w:rPr>
          <w:rFonts w:eastAsia="Batang"/>
          <w:bCs/>
          <w:sz w:val="20"/>
          <w:lang w:val="en-GB" w:eastAsia="ko-KR"/>
        </w:rPr>
        <w:tab/>
      </w:r>
      <w:r w:rsidR="000E375E"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RefLayerId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 ][ j ] = 0</w:t>
      </w:r>
      <w:r w:rsidR="000E375E" w:rsidRPr="000E375E">
        <w:rPr>
          <w:rFonts w:eastAsia="Batang"/>
          <w:bCs/>
          <w:sz w:val="20"/>
          <w:lang w:val="en-GB" w:eastAsia="ko-KR"/>
        </w:rPr>
        <w:br/>
      </w:r>
      <w:r w:rsidR="000E375E" w:rsidRPr="000E375E">
        <w:rPr>
          <w:rFonts w:eastAsia="Batang"/>
          <w:bCs/>
          <w:sz w:val="20"/>
          <w:lang w:val="en-GB" w:eastAsia="ko-KR"/>
        </w:rPr>
        <w:tab/>
      </w:r>
      <w:r w:rsidR="000E375E"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SamplePredRefLayerId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 ][ j ] = 0</w:t>
      </w:r>
      <w:r w:rsidR="000E375E" w:rsidRPr="000E375E">
        <w:rPr>
          <w:rFonts w:eastAsia="Batang"/>
          <w:bCs/>
          <w:sz w:val="20"/>
          <w:lang w:val="en-GB" w:eastAsia="ko-KR"/>
        </w:rPr>
        <w:br/>
      </w:r>
      <w:r w:rsidR="000E375E" w:rsidRPr="000E375E">
        <w:rPr>
          <w:rFonts w:eastAsia="Batang"/>
          <w:bCs/>
          <w:sz w:val="20"/>
          <w:lang w:val="en-GB" w:eastAsia="ko-KR"/>
        </w:rPr>
        <w:tab/>
      </w:r>
      <w:r w:rsidR="000E375E"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MotionPredRefLayerId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="000E375E"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="000E375E" w:rsidRPr="000E375E">
        <w:rPr>
          <w:rFonts w:eastAsia="Batang"/>
          <w:bCs/>
          <w:sz w:val="20"/>
          <w:lang w:val="en-GB" w:eastAsia="ko-KR"/>
        </w:rPr>
        <w:t> ][ j ] = 0</w:t>
      </w:r>
      <w:r w:rsidR="000E375E" w:rsidRPr="000E375E">
        <w:rPr>
          <w:rFonts w:eastAsia="Batang"/>
          <w:bCs/>
          <w:sz w:val="20"/>
          <w:lang w:val="en-GB" w:eastAsia="ko-KR"/>
        </w:rPr>
        <w:br/>
      </w:r>
      <w:r w:rsidR="000E375E" w:rsidRPr="000E375E">
        <w:rPr>
          <w:rFonts w:eastAsia="Batang"/>
          <w:bCs/>
          <w:sz w:val="20"/>
          <w:lang w:val="en-GB" w:eastAsia="ko-KR"/>
        </w:rPr>
        <w:tab/>
        <w:t>}</w:t>
      </w:r>
      <w:r w:rsidR="000E375E" w:rsidRPr="000E375E">
        <w:rPr>
          <w:rFonts w:eastAsia="Batang"/>
          <w:bCs/>
          <w:sz w:val="20"/>
          <w:lang w:val="en-GB" w:eastAsia="ko-KR"/>
        </w:rPr>
        <w:br/>
        <w:t>}</w:t>
      </w:r>
    </w:p>
    <w:p w:rsidR="000E375E" w:rsidRPr="000E375E" w:rsidRDefault="000E375E" w:rsidP="000E375E">
      <w:pPr>
        <w:ind w:left="360"/>
        <w:rPr>
          <w:rFonts w:eastAsia="Batang"/>
          <w:bCs/>
          <w:sz w:val="20"/>
          <w:lang w:val="en-GB" w:eastAsia="ko-KR"/>
        </w:rPr>
      </w:pPr>
      <w:r w:rsidRPr="000E375E">
        <w:rPr>
          <w:rFonts w:eastAsia="Batang"/>
          <w:bCs/>
          <w:sz w:val="20"/>
          <w:lang w:val="en-GB" w:eastAsia="ko-KR"/>
        </w:rPr>
        <w:t xml:space="preserve">for(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 = 1;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  &lt;=  vps_max_layers_minus1;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++ ) {</w:t>
      </w:r>
      <w:r w:rsidRPr="000E375E">
        <w:rPr>
          <w:rFonts w:eastAsia="Batang"/>
          <w:bCs/>
          <w:sz w:val="20"/>
          <w:lang w:val="en-GB" w:eastAsia="ko-KR"/>
        </w:rPr>
        <w:br/>
      </w:r>
      <w:r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Pr="000E375E">
        <w:rPr>
          <w:rFonts w:eastAsia="Batang"/>
          <w:bCs/>
          <w:sz w:val="20"/>
          <w:lang w:val="en-GB" w:eastAsia="ko-KR"/>
        </w:rPr>
        <w:t>iNuhLId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 =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layer_id_in_nuh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</w:t>
      </w:r>
      <w:r w:rsidRPr="000E375E">
        <w:rPr>
          <w:rFonts w:eastAsia="Batang"/>
          <w:bCs/>
          <w:sz w:val="20"/>
          <w:lang w:val="en-GB" w:eastAsia="ko-KR"/>
        </w:rPr>
        <w:br/>
      </w:r>
      <w:r w:rsidRPr="000E375E">
        <w:rPr>
          <w:rFonts w:eastAsia="Batang"/>
          <w:bCs/>
          <w:sz w:val="20"/>
          <w:lang w:val="en-GB" w:eastAsia="ko-KR"/>
        </w:rPr>
        <w:tab/>
        <w:t xml:space="preserve">for( j = 0; j &lt;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; j++ )</w:t>
      </w:r>
      <w:r w:rsidRPr="000E375E">
        <w:rPr>
          <w:rFonts w:eastAsia="Batang"/>
          <w:bCs/>
          <w:sz w:val="20"/>
          <w:lang w:val="en-GB" w:eastAsia="ko-KR"/>
        </w:rPr>
        <w:br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  <w:t xml:space="preserve">if(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direct_dependency_flag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][ j ] ) {</w:t>
      </w:r>
    </w:p>
    <w:p w:rsidR="000E375E" w:rsidRPr="000E375E" w:rsidRDefault="000E375E" w:rsidP="000E375E">
      <w:pPr>
        <w:spacing w:before="0"/>
        <w:ind w:left="360"/>
        <w:rPr>
          <w:rFonts w:eastAsia="Batang"/>
          <w:bCs/>
          <w:sz w:val="20"/>
          <w:lang w:val="en-GB" w:eastAsia="ko-KR"/>
        </w:rPr>
      </w:pP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>
        <w:rPr>
          <w:rFonts w:eastAsia="Batang"/>
          <w:bCs/>
          <w:sz w:val="20"/>
          <w:lang w:val="en-GB" w:eastAsia="ko-KR"/>
        </w:rPr>
        <w:t xml:space="preserve">   </w:t>
      </w:r>
      <w:r w:rsidRPr="000E375E">
        <w:rPr>
          <w:rFonts w:eastAsia="Batang"/>
          <w:bCs/>
          <w:sz w:val="20"/>
          <w:highlight w:val="magenta"/>
          <w:lang w:val="en-GB" w:eastAsia="ko-KR"/>
        </w:rPr>
        <w:t>if(</w:t>
      </w:r>
      <w:r w:rsidRPr="000E375E">
        <w:rPr>
          <w:rFonts w:eastAsia="Malgun Gothic"/>
          <w:bCs/>
          <w:sz w:val="20"/>
          <w:highlight w:val="magenta"/>
          <w:lang w:val="en-GB"/>
        </w:rPr>
        <w:t>max_tid_il_ref_pics_plus1[ j ]</w:t>
      </w:r>
      <w:r w:rsidRPr="000E375E">
        <w:rPr>
          <w:rFonts w:eastAsia="Batang"/>
          <w:bCs/>
          <w:sz w:val="20"/>
          <w:highlight w:val="magenta"/>
          <w:lang w:val="en-GB" w:eastAsia="ko-KR"/>
        </w:rPr>
        <w:t xml:space="preserve">  = =  0 )</w:t>
      </w:r>
      <w:r w:rsidRPr="000E375E">
        <w:rPr>
          <w:rFonts w:eastAsia="Batang"/>
          <w:bCs/>
          <w:sz w:val="20"/>
          <w:lang w:val="en-GB" w:eastAsia="ko-KR"/>
        </w:rPr>
        <w:br/>
      </w:r>
      <w:r>
        <w:rPr>
          <w:rFonts w:eastAsia="Batang"/>
          <w:bCs/>
          <w:sz w:val="20"/>
          <w:lang w:val="en-GB" w:eastAsia="ko-KR"/>
        </w:rPr>
        <w:tab/>
      </w:r>
      <w:r>
        <w:rPr>
          <w:rFonts w:eastAsia="Batang"/>
          <w:bCs/>
          <w:sz w:val="20"/>
          <w:lang w:val="en-GB" w:eastAsia="ko-KR"/>
        </w:rPr>
        <w:tab/>
      </w:r>
      <w:r>
        <w:rPr>
          <w:rFonts w:eastAsia="Batang"/>
          <w:bCs/>
          <w:sz w:val="20"/>
          <w:lang w:val="en-GB" w:eastAsia="ko-KR"/>
        </w:rPr>
        <w:tab/>
        <w:t xml:space="preserve">         </w:t>
      </w:r>
      <w:proofErr w:type="spellStart"/>
      <w:r w:rsidRPr="000E375E">
        <w:rPr>
          <w:rFonts w:eastAsia="Batang"/>
          <w:bCs/>
          <w:sz w:val="20"/>
          <w:highlight w:val="magenta"/>
          <w:lang w:val="en-GB" w:eastAsia="ko-KR"/>
        </w:rPr>
        <w:t>RefLayerId</w:t>
      </w:r>
      <w:proofErr w:type="spellEnd"/>
      <w:r w:rsidRPr="000E375E">
        <w:rPr>
          <w:rFonts w:eastAsia="Batang"/>
          <w:bCs/>
          <w:sz w:val="20"/>
          <w:highlight w:val="magenta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highlight w:val="magenta"/>
          <w:lang w:val="en-GB" w:eastAsia="ko-KR"/>
        </w:rPr>
        <w:t>iNuhLId</w:t>
      </w:r>
      <w:proofErr w:type="spellEnd"/>
      <w:r w:rsidRPr="000E375E">
        <w:rPr>
          <w:rFonts w:eastAsia="Batang"/>
          <w:bCs/>
          <w:sz w:val="20"/>
          <w:highlight w:val="magenta"/>
          <w:lang w:val="en-GB" w:eastAsia="ko-KR"/>
        </w:rPr>
        <w:t> ][ </w:t>
      </w:r>
      <w:proofErr w:type="spellStart"/>
      <w:r w:rsidRPr="000E375E">
        <w:rPr>
          <w:rFonts w:eastAsia="Batang"/>
          <w:bCs/>
          <w:sz w:val="20"/>
          <w:highlight w:val="magenta"/>
          <w:lang w:val="en-GB" w:eastAsia="ko-KR"/>
        </w:rPr>
        <w:t>NumDirectRefLayers</w:t>
      </w:r>
      <w:proofErr w:type="spellEnd"/>
      <w:r w:rsidRPr="000E375E">
        <w:rPr>
          <w:rFonts w:eastAsia="Batang"/>
          <w:bCs/>
          <w:sz w:val="20"/>
          <w:highlight w:val="magenta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highlight w:val="magenta"/>
          <w:lang w:val="en-GB" w:eastAsia="ko-KR"/>
        </w:rPr>
        <w:t>iNuhLId</w:t>
      </w:r>
      <w:proofErr w:type="spellEnd"/>
      <w:r w:rsidRPr="000E375E">
        <w:rPr>
          <w:rFonts w:eastAsia="Batang"/>
          <w:bCs/>
          <w:sz w:val="20"/>
          <w:highlight w:val="magenta"/>
          <w:lang w:val="en-GB" w:eastAsia="ko-KR"/>
        </w:rPr>
        <w:t xml:space="preserve"> ][0]++ ] = </w:t>
      </w:r>
      <w:proofErr w:type="spellStart"/>
      <w:r w:rsidRPr="000E375E">
        <w:rPr>
          <w:rFonts w:eastAsia="Batang"/>
          <w:bCs/>
          <w:sz w:val="20"/>
          <w:highlight w:val="magenta"/>
          <w:lang w:val="en-GB" w:eastAsia="ko-KR"/>
        </w:rPr>
        <w:t>layer_id_in_nuh</w:t>
      </w:r>
      <w:proofErr w:type="spellEnd"/>
      <w:r w:rsidRPr="000E375E">
        <w:rPr>
          <w:rFonts w:eastAsia="Batang"/>
          <w:bCs/>
          <w:sz w:val="20"/>
          <w:highlight w:val="magenta"/>
          <w:lang w:val="en-GB" w:eastAsia="ko-KR"/>
        </w:rPr>
        <w:t>[ j ]</w:t>
      </w:r>
    </w:p>
    <w:p w:rsidR="000E375E" w:rsidRPr="000E375E" w:rsidRDefault="000E375E" w:rsidP="000E375E">
      <w:pPr>
        <w:spacing w:before="0"/>
        <w:ind w:left="360"/>
        <w:rPr>
          <w:rFonts w:eastAsia="Batang"/>
          <w:bCs/>
          <w:sz w:val="20"/>
          <w:lang w:val="en-GB" w:eastAsia="ko-KR"/>
        </w:rPr>
      </w:pP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>
        <w:rPr>
          <w:rFonts w:eastAsia="Batang"/>
          <w:bCs/>
          <w:sz w:val="20"/>
          <w:lang w:val="en-GB" w:eastAsia="ko-KR"/>
        </w:rPr>
        <w:t xml:space="preserve">   </w:t>
      </w:r>
      <w:proofErr w:type="gramStart"/>
      <w:r w:rsidRPr="000E375E">
        <w:rPr>
          <w:rFonts w:eastAsia="Batang"/>
          <w:bCs/>
          <w:sz w:val="20"/>
          <w:highlight w:val="magenta"/>
          <w:lang w:val="en-GB" w:eastAsia="ko-KR"/>
        </w:rPr>
        <w:t>else</w:t>
      </w:r>
      <w:proofErr w:type="gramEnd"/>
    </w:p>
    <w:p w:rsidR="000E375E" w:rsidRPr="000E375E" w:rsidRDefault="000E375E" w:rsidP="000E375E">
      <w:pPr>
        <w:spacing w:before="0"/>
        <w:ind w:left="360"/>
        <w:rPr>
          <w:rFonts w:eastAsia="Batang"/>
          <w:bCs/>
          <w:sz w:val="20"/>
          <w:lang w:val="en-GB" w:eastAsia="ko-KR"/>
        </w:rPr>
      </w:pP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>
        <w:rPr>
          <w:rFonts w:eastAsia="Batang"/>
          <w:bCs/>
          <w:sz w:val="20"/>
          <w:lang w:val="en-GB" w:eastAsia="ko-KR"/>
        </w:rPr>
        <w:t xml:space="preserve">         </w:t>
      </w:r>
      <w:proofErr w:type="gramStart"/>
      <w:r w:rsidRPr="000E375E">
        <w:rPr>
          <w:rFonts w:eastAsia="Batang"/>
          <w:bCs/>
          <w:sz w:val="20"/>
          <w:highlight w:val="magenta"/>
          <w:lang w:eastAsia="ko-KR"/>
        </w:rPr>
        <w:t>for(</w:t>
      </w:r>
      <w:proofErr w:type="gramEnd"/>
      <w:r w:rsidRPr="000E375E">
        <w:rPr>
          <w:rFonts w:eastAsia="Batang"/>
          <w:bCs/>
          <w:sz w:val="20"/>
          <w:highlight w:val="magenta"/>
          <w:lang w:eastAsia="ko-KR"/>
        </w:rPr>
        <w:t xml:space="preserve"> k = 0; k &lt; max_tid_il_ref_pics_plus1[ j ]; k++ )</w:t>
      </w:r>
    </w:p>
    <w:p w:rsidR="000E375E" w:rsidRPr="000E375E" w:rsidRDefault="000E375E" w:rsidP="000E375E">
      <w:pPr>
        <w:spacing w:before="0"/>
        <w:ind w:left="360"/>
        <w:rPr>
          <w:rFonts w:eastAsia="Batang"/>
          <w:bCs/>
          <w:sz w:val="20"/>
          <w:lang w:val="en-GB" w:eastAsia="ko-KR"/>
        </w:rPr>
      </w:pP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Pr="000E375E">
        <w:rPr>
          <w:rFonts w:eastAsia="Batang"/>
          <w:bCs/>
          <w:sz w:val="20"/>
          <w:lang w:val="en-GB" w:eastAsia="ko-KR"/>
        </w:rPr>
        <w:t>RefLayerId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iNuhLId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NumDirectRefLayers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iNuhLId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</w:t>
      </w:r>
      <w:r w:rsidRPr="000E375E">
        <w:rPr>
          <w:rFonts w:eastAsia="Batang"/>
          <w:bCs/>
          <w:sz w:val="20"/>
          <w:highlight w:val="magenta"/>
          <w:lang w:val="en-GB" w:eastAsia="ko-KR"/>
        </w:rPr>
        <w:t>[ k ]</w:t>
      </w:r>
      <w:r w:rsidRPr="000E375E">
        <w:rPr>
          <w:rFonts w:eastAsia="Batang"/>
          <w:bCs/>
          <w:sz w:val="20"/>
          <w:lang w:val="en-GB" w:eastAsia="ko-KR"/>
        </w:rPr>
        <w:t xml:space="preserve">++ ] =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layer_id_in_nuh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j ]</w:t>
      </w:r>
    </w:p>
    <w:p w:rsidR="000E375E" w:rsidRPr="000E375E" w:rsidRDefault="000E375E" w:rsidP="000E375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792"/>
          <w:tab w:val="left" w:pos="1985"/>
        </w:tabs>
        <w:spacing w:before="0"/>
        <w:ind w:left="357"/>
        <w:rPr>
          <w:rFonts w:eastAsia="Batang"/>
          <w:bCs/>
          <w:sz w:val="20"/>
          <w:lang w:val="en-GB" w:eastAsia="ko-KR"/>
        </w:rPr>
      </w:pP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Pr="000E375E">
        <w:rPr>
          <w:rFonts w:eastAsia="Batang"/>
          <w:bCs/>
          <w:sz w:val="20"/>
          <w:lang w:val="en-GB" w:eastAsia="ko-KR"/>
        </w:rPr>
        <w:t>SamplePredEnabledFlag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iNuhLId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 ][ j ] = ( (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direct_dependency_type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][ j ] + 1 ) &amp; 1 )</w:t>
      </w:r>
      <w:r w:rsidRPr="000E375E">
        <w:rPr>
          <w:rFonts w:eastAsia="Batang"/>
          <w:bCs/>
          <w:sz w:val="20"/>
          <w:lang w:val="en-GB" w:eastAsia="ko-KR"/>
        </w:rPr>
        <w:br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Pr="000E375E">
        <w:rPr>
          <w:rFonts w:eastAsia="Batang"/>
          <w:bCs/>
          <w:sz w:val="20"/>
          <w:lang w:val="en-GB" w:eastAsia="ko-KR"/>
        </w:rPr>
        <w:t>NumSamplePredRefLayers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iNuhLId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 ] +=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SamplePredEnabledFlag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iNuhLId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][ j ]</w:t>
      </w:r>
      <w:r w:rsidRPr="000E375E">
        <w:rPr>
          <w:rFonts w:eastAsia="Batang"/>
          <w:bCs/>
          <w:sz w:val="20"/>
          <w:lang w:val="en-GB" w:eastAsia="ko-KR"/>
        </w:rPr>
        <w:br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Pr="000E375E">
        <w:rPr>
          <w:rFonts w:eastAsia="Batang"/>
          <w:bCs/>
          <w:sz w:val="20"/>
          <w:lang w:val="en-GB" w:eastAsia="ko-KR"/>
        </w:rPr>
        <w:t>MotionPredEnabledFlag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iNuhLId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 ][ j ] = ( ( (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direct_dependency_type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][ j ] + 1 ) &amp; 2 ) &gt;&gt; 1 )</w:t>
      </w:r>
      <w:r w:rsidRPr="000E375E">
        <w:rPr>
          <w:rFonts w:eastAsia="Batang"/>
          <w:bCs/>
          <w:sz w:val="20"/>
          <w:lang w:val="en-GB" w:eastAsia="ko-KR"/>
        </w:rPr>
        <w:br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</w:r>
      <w:proofErr w:type="spellStart"/>
      <w:r w:rsidRPr="000E375E">
        <w:rPr>
          <w:rFonts w:eastAsia="Batang"/>
          <w:bCs/>
          <w:sz w:val="20"/>
          <w:lang w:val="en-GB" w:eastAsia="ko-KR"/>
        </w:rPr>
        <w:t>NumMotionPredRefLayers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iNuhLId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 xml:space="preserve"> ] += 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MotionPredEnabledFlag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[ </w:t>
      </w:r>
      <w:proofErr w:type="spellStart"/>
      <w:r w:rsidRPr="000E375E">
        <w:rPr>
          <w:rFonts w:eastAsia="Batang"/>
          <w:bCs/>
          <w:sz w:val="20"/>
          <w:lang w:val="en-GB" w:eastAsia="ko-KR"/>
        </w:rPr>
        <w:t>iNuhLId</w:t>
      </w:r>
      <w:proofErr w:type="spellEnd"/>
      <w:r w:rsidRPr="000E375E">
        <w:rPr>
          <w:rFonts w:eastAsia="Batang"/>
          <w:bCs/>
          <w:sz w:val="20"/>
          <w:lang w:val="en-GB" w:eastAsia="ko-KR"/>
        </w:rPr>
        <w:t> ][ j ]</w:t>
      </w:r>
      <w:r w:rsidRPr="000E375E">
        <w:rPr>
          <w:rFonts w:eastAsia="Batang"/>
          <w:bCs/>
          <w:sz w:val="20"/>
          <w:lang w:val="en-GB" w:eastAsia="ko-KR"/>
        </w:rPr>
        <w:br/>
      </w:r>
      <w:r w:rsidRPr="000E375E">
        <w:rPr>
          <w:rFonts w:eastAsia="Batang"/>
          <w:bCs/>
          <w:sz w:val="20"/>
          <w:lang w:val="en-GB" w:eastAsia="ko-KR"/>
        </w:rPr>
        <w:tab/>
      </w:r>
      <w:r w:rsidRPr="000E375E">
        <w:rPr>
          <w:rFonts w:eastAsia="Batang"/>
          <w:bCs/>
          <w:sz w:val="20"/>
          <w:lang w:val="en-GB" w:eastAsia="ko-KR"/>
        </w:rPr>
        <w:tab/>
        <w:t>}</w:t>
      </w:r>
    </w:p>
    <w:p w:rsidR="000E375E" w:rsidRPr="000E375E" w:rsidRDefault="000E375E" w:rsidP="000E375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792"/>
          <w:tab w:val="left" w:pos="1985"/>
        </w:tabs>
        <w:spacing w:before="0"/>
        <w:ind w:left="357"/>
        <w:rPr>
          <w:rFonts w:eastAsia="Batang"/>
          <w:bCs/>
          <w:sz w:val="20"/>
          <w:lang w:val="en-GB" w:eastAsia="ko-KR"/>
        </w:rPr>
      </w:pPr>
      <w:r w:rsidRPr="000E375E">
        <w:rPr>
          <w:rFonts w:eastAsia="Batang"/>
          <w:bCs/>
          <w:sz w:val="20"/>
          <w:lang w:val="en-GB" w:eastAsia="ko-KR"/>
        </w:rPr>
        <w:t>}</w:t>
      </w:r>
    </w:p>
    <w:p w:rsidR="00787A82" w:rsidRPr="00787A82" w:rsidRDefault="00787A82" w:rsidP="00787A82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792"/>
          <w:tab w:val="left" w:pos="1985"/>
        </w:tabs>
        <w:spacing w:before="0"/>
        <w:ind w:left="357"/>
        <w:rPr>
          <w:rFonts w:eastAsia="Malgun Gothic"/>
          <w:sz w:val="20"/>
        </w:rPr>
      </w:pPr>
    </w:p>
    <w:p w:rsidR="00353CF0" w:rsidRDefault="00353CF0" w:rsidP="00353CF0">
      <w:pPr>
        <w:jc w:val="both"/>
      </w:pPr>
      <w:r>
        <w:t xml:space="preserve">When the </w:t>
      </w:r>
      <w:proofErr w:type="spellStart"/>
      <w:r w:rsidRPr="00EB71A8">
        <w:t>NumDirectRefLayers</w:t>
      </w:r>
      <w:proofErr w:type="spellEnd"/>
      <w:r>
        <w:t xml:space="preserve"> check is necessary the former usage should be extended by including the </w:t>
      </w:r>
      <w:proofErr w:type="spellStart"/>
      <w:r>
        <w:t>templral</w:t>
      </w:r>
      <w:proofErr w:type="spellEnd"/>
      <w:r>
        <w:t xml:space="preserve"> Id. For example, in slice header signaling it can be achieved by the following change.</w:t>
      </w: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353CF0" w:rsidRPr="007276A8" w:rsidTr="00136014">
        <w:trPr>
          <w:cantSplit/>
          <w:jc w:val="center"/>
        </w:trPr>
        <w:tc>
          <w:tcPr>
            <w:tcW w:w="7920" w:type="dxa"/>
          </w:tcPr>
          <w:p w:rsidR="00353CF0" w:rsidRPr="007276A8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7276A8">
              <w:rPr>
                <w:rFonts w:ascii="Times New Roman" w:hAnsi="Times New Roman"/>
                <w:noProof/>
              </w:rPr>
              <w:lastRenderedPageBreak/>
              <w:t>slice_segment_header( ) {</w:t>
            </w:r>
          </w:p>
        </w:tc>
        <w:tc>
          <w:tcPr>
            <w:tcW w:w="1152" w:type="dxa"/>
          </w:tcPr>
          <w:p w:rsidR="00353CF0" w:rsidRPr="007276A8" w:rsidRDefault="00353CF0" w:rsidP="00136014">
            <w:pPr>
              <w:pStyle w:val="tableheading"/>
              <w:rPr>
                <w:noProof/>
              </w:rPr>
            </w:pPr>
            <w:r w:rsidRPr="007276A8">
              <w:rPr>
                <w:noProof/>
              </w:rPr>
              <w:t>Descriptor</w:t>
            </w:r>
          </w:p>
        </w:tc>
      </w:tr>
      <w:tr w:rsidR="00353CF0" w:rsidRPr="007276A8" w:rsidTr="00136014">
        <w:trPr>
          <w:cantSplit/>
          <w:jc w:val="center"/>
        </w:trPr>
        <w:tc>
          <w:tcPr>
            <w:tcW w:w="7920" w:type="dxa"/>
          </w:tcPr>
          <w:p w:rsidR="00353CF0" w:rsidRPr="007276A8" w:rsidRDefault="00353CF0" w:rsidP="0013601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…</w:t>
            </w:r>
          </w:p>
        </w:tc>
        <w:tc>
          <w:tcPr>
            <w:tcW w:w="1152" w:type="dxa"/>
          </w:tcPr>
          <w:p w:rsidR="00353CF0" w:rsidRPr="007276A8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843526">
              <w:rPr>
                <w:rFonts w:ascii="Times New Roman" w:hAnsi="Times New Roman"/>
                <w:noProof/>
                <w:kern w:val="2"/>
                <w:lang w:eastAsia="ko-KR"/>
              </w:rPr>
              <w:tab/>
              <w:t xml:space="preserve">if( nuh_layer_id &gt; 0  &amp;&amp;  </w:t>
            </w:r>
            <w:proofErr w:type="spellStart"/>
            <w:r w:rsidRPr="00843526">
              <w:rPr>
                <w:rFonts w:eastAsia="Batang"/>
                <w:bCs/>
                <w:lang w:val="en-CA" w:eastAsia="ko-KR"/>
              </w:rPr>
              <w:t>NumDirectRefLayers</w:t>
            </w:r>
            <w:proofErr w:type="spellEnd"/>
            <w:r w:rsidRPr="00843526">
              <w:rPr>
                <w:rFonts w:ascii="Times New Roman" w:hAnsi="Times New Roman"/>
                <w:noProof/>
                <w:kern w:val="2"/>
                <w:lang w:eastAsia="ko-KR"/>
              </w:rPr>
              <w:t>[ nuh_layer_id ]</w:t>
            </w:r>
            <w:r w:rsidRPr="00843526">
              <w:rPr>
                <w:rFonts w:eastAsia="Batang"/>
                <w:bCs/>
                <w:highlight w:val="magenta"/>
                <w:lang w:val="en-CA" w:eastAsia="ko-KR"/>
              </w:rPr>
              <w:t>[ </w:t>
            </w:r>
            <w:proofErr w:type="spellStart"/>
            <w:r w:rsidRPr="00843526">
              <w:rPr>
                <w:rFonts w:eastAsia="Batang"/>
                <w:bCs/>
                <w:highlight w:val="magenta"/>
                <w:lang w:val="en-CA" w:eastAsia="ko-KR"/>
              </w:rPr>
              <w:t>TemporalId</w:t>
            </w:r>
            <w:proofErr w:type="spellEnd"/>
            <w:r w:rsidRPr="00843526">
              <w:rPr>
                <w:rFonts w:eastAsia="Batang"/>
                <w:bCs/>
                <w:highlight w:val="magenta"/>
                <w:lang w:val="en-CA" w:eastAsia="ko-KR"/>
              </w:rPr>
              <w:t> ]</w:t>
            </w:r>
            <w:r w:rsidRPr="00843526">
              <w:rPr>
                <w:rFonts w:ascii="Times New Roman" w:hAnsi="Times New Roman"/>
                <w:noProof/>
                <w:kern w:val="2"/>
                <w:lang w:eastAsia="ko-KR"/>
              </w:rPr>
              <w:t xml:space="preserve"> &gt; 0 ) {</w:t>
            </w:r>
            <w:r w:rsidRPr="00843526">
              <w:rPr>
                <w:noProof/>
                <w:lang w:eastAsia="ko-KR"/>
              </w:rPr>
              <w:t xml:space="preserve"> </w:t>
            </w:r>
          </w:p>
        </w:tc>
        <w:tc>
          <w:tcPr>
            <w:tcW w:w="1152" w:type="dxa"/>
          </w:tcPr>
          <w:p w:rsidR="00353CF0" w:rsidRPr="003559C1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843526">
              <w:rPr>
                <w:rFonts w:ascii="Times New Roman" w:hAnsi="Times New Roman"/>
                <w:noProof/>
              </w:rPr>
              <w:tab/>
            </w:r>
            <w:r w:rsidRPr="00843526">
              <w:rPr>
                <w:rFonts w:ascii="Times New Roman" w:hAnsi="Times New Roman"/>
                <w:noProof/>
              </w:rPr>
              <w:tab/>
            </w:r>
            <w:r w:rsidRPr="00843526">
              <w:rPr>
                <w:b/>
                <w:noProof/>
                <w:lang w:eastAsia="ko-KR"/>
              </w:rPr>
              <w:t>inter_layer_pred_enabled_flag</w:t>
            </w:r>
            <w:bookmarkStart w:id="5" w:name="GoHere"/>
            <w:bookmarkEnd w:id="5"/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  <w:r w:rsidRPr="00687759">
              <w:rPr>
                <w:noProof/>
              </w:rPr>
              <w:t>u(1)</w:t>
            </w: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  <w:t>if( inter_layer_pred_enabled_flag  &amp;&amp;</w:t>
            </w:r>
            <w:r w:rsidRPr="00843526">
              <w:rPr>
                <w:noProof/>
                <w:lang w:eastAsia="ko-KR"/>
              </w:rPr>
              <w:br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  <w:t>NumDirectRefLayers[ nuh_layer_id ]</w:t>
            </w:r>
            <w:r w:rsidRPr="00843526">
              <w:rPr>
                <w:rFonts w:eastAsia="Batang"/>
                <w:bCs/>
                <w:highlight w:val="magenta"/>
                <w:lang w:val="en-CA" w:eastAsia="ko-KR"/>
              </w:rPr>
              <w:t>[ </w:t>
            </w:r>
            <w:proofErr w:type="spellStart"/>
            <w:r w:rsidRPr="00843526">
              <w:rPr>
                <w:rFonts w:eastAsia="Batang"/>
                <w:bCs/>
                <w:highlight w:val="magenta"/>
                <w:lang w:val="en-CA" w:eastAsia="ko-KR"/>
              </w:rPr>
              <w:t>TemporalId</w:t>
            </w:r>
            <w:proofErr w:type="spellEnd"/>
            <w:r w:rsidRPr="00843526">
              <w:rPr>
                <w:rFonts w:eastAsia="Batang"/>
                <w:bCs/>
                <w:highlight w:val="magenta"/>
                <w:lang w:val="en-CA" w:eastAsia="ko-KR"/>
              </w:rPr>
              <w:t> ]</w:t>
            </w:r>
            <w:r w:rsidRPr="00843526">
              <w:rPr>
                <w:noProof/>
                <w:lang w:eastAsia="ko-KR"/>
              </w:rPr>
              <w:t xml:space="preserve"> &gt; 1) {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  <w:t xml:space="preserve">if( !max_one_active_ref_layer_flag </w:t>
            </w:r>
            <w:r w:rsidRPr="00843526">
              <w:t>) {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b/>
                <w:bCs/>
                <w:noProof/>
              </w:rPr>
              <w:t>num_inter_layer_ref_pics_minus1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  <w:r w:rsidRPr="00687759">
              <w:rPr>
                <w:noProof/>
                <w:lang w:eastAsia="ko-KR"/>
              </w:rPr>
              <w:t>u(v)</w:t>
            </w: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  <w:t>NumActiveRefLayerPics = num_inter_layer_ref_pics_minus1 + 1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</w:r>
            <w:r w:rsidRPr="00843526">
              <w:rPr>
                <w:noProof/>
                <w:lang w:eastAsia="ko-KR"/>
              </w:rPr>
              <w:tab/>
              <w:t>} else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  <w:t>NumActiveRefLayerPics = 1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  <w:t xml:space="preserve">for( i = 0; i &lt; NumActiveRefLayerPics; i++ ) 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b/>
                <w:bCs/>
                <w:noProof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b/>
                <w:bCs/>
                <w:noProof/>
              </w:rPr>
              <w:t>inter_layer_pred_layer_idc[ </w:t>
            </w:r>
            <w:r w:rsidRPr="00843526">
              <w:rPr>
                <w:rFonts w:ascii="Times New Roman" w:hAnsi="Times New Roman"/>
                <w:bCs/>
                <w:noProof/>
              </w:rPr>
              <w:t>i ]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  <w:r w:rsidRPr="00687759">
              <w:rPr>
                <w:noProof/>
                <w:lang w:eastAsia="ko-KR"/>
              </w:rPr>
              <w:t>u(v)</w:t>
            </w: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  <w:t>} else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  <w:t>NumActiveRefLayerPics</w:t>
            </w:r>
            <w:r w:rsidRPr="00843526">
              <w:rPr>
                <w:rFonts w:ascii="Times New Roman" w:hAnsi="Times New Roman"/>
                <w:noProof/>
              </w:rPr>
              <w:t xml:space="preserve"> = </w:t>
            </w:r>
            <w:r w:rsidRPr="00843526">
              <w:rPr>
                <w:rFonts w:ascii="Times New Roman" w:hAnsi="Times New Roman"/>
                <w:noProof/>
                <w:lang w:eastAsia="ko-KR"/>
              </w:rPr>
              <w:t>inter_layer_pred_enabled_flag</w:t>
            </w:r>
            <w:r w:rsidRPr="00843526">
              <w:rPr>
                <w:rFonts w:ascii="Times New Roman" w:hAnsi="Times New Roman"/>
                <w:noProof/>
              </w:rPr>
              <w:t xml:space="preserve"> ? 1 : 0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843526">
              <w:rPr>
                <w:rFonts w:ascii="Times New Roman" w:hAnsi="Times New Roman"/>
                <w:noProof/>
                <w:lang w:eastAsia="ko-KR"/>
              </w:rPr>
              <w:tab/>
              <w:t>} else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</w:rPr>
            </w:pPr>
            <w:r w:rsidRPr="00843526">
              <w:rPr>
                <w:rFonts w:ascii="Times New Roman" w:hAnsi="Times New Roman"/>
                <w:noProof/>
                <w:lang w:eastAsia="ko-KR"/>
              </w:rPr>
              <w:tab/>
            </w:r>
            <w:r w:rsidRPr="00843526">
              <w:rPr>
                <w:rFonts w:ascii="Times New Roman" w:hAnsi="Times New Roman"/>
                <w:noProof/>
                <w:lang w:eastAsia="ko-KR"/>
              </w:rPr>
              <w:tab/>
              <w:t xml:space="preserve">NumActiveRefLayerPics = </w:t>
            </w:r>
            <w:r w:rsidRPr="00843526">
              <w:rPr>
                <w:noProof/>
                <w:lang w:eastAsia="ko-KR"/>
              </w:rPr>
              <w:t>0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843526">
              <w:rPr>
                <w:rFonts w:ascii="Times New Roman" w:hAnsi="Times New Roman"/>
                <w:noProof/>
              </w:rPr>
              <w:tab/>
              <w:t xml:space="preserve">if( </w:t>
            </w:r>
            <w:proofErr w:type="spellStart"/>
            <w:r w:rsidRPr="00843526">
              <w:rPr>
                <w:rFonts w:eastAsia="Batang"/>
                <w:bCs/>
                <w:lang w:val="en-CA" w:eastAsia="ko-KR"/>
              </w:rPr>
              <w:t>NumSamplePredRefLayers</w:t>
            </w:r>
            <w:proofErr w:type="spellEnd"/>
            <w:r w:rsidRPr="00843526">
              <w:rPr>
                <w:rFonts w:eastAsia="Batang"/>
                <w:bCs/>
                <w:lang w:val="en-CA" w:eastAsia="ko-KR"/>
              </w:rPr>
              <w:t>[ </w:t>
            </w:r>
            <w:proofErr w:type="spellStart"/>
            <w:r w:rsidRPr="00843526">
              <w:rPr>
                <w:rFonts w:eastAsia="Batang"/>
                <w:bCs/>
                <w:lang w:val="en-CA" w:eastAsia="ko-KR"/>
              </w:rPr>
              <w:t>nuh_layer_id</w:t>
            </w:r>
            <w:proofErr w:type="spellEnd"/>
            <w:r w:rsidRPr="00843526">
              <w:rPr>
                <w:rFonts w:eastAsia="Batang"/>
                <w:bCs/>
                <w:lang w:val="en-CA" w:eastAsia="ko-KR"/>
              </w:rPr>
              <w:t> ]</w:t>
            </w:r>
            <w:r w:rsidRPr="00843526">
              <w:rPr>
                <w:rFonts w:ascii="Times New Roman" w:hAnsi="Times New Roman"/>
                <w:noProof/>
                <w:lang w:eastAsia="ko-KR"/>
              </w:rPr>
              <w:t xml:space="preserve"> &gt; 0  &amp;&amp;  NumActiveRefLayerPics &gt; 0 ) 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3559C1" w:rsidTr="00136014">
        <w:trPr>
          <w:cantSplit/>
          <w:jc w:val="center"/>
        </w:trPr>
        <w:tc>
          <w:tcPr>
            <w:tcW w:w="7920" w:type="dxa"/>
          </w:tcPr>
          <w:p w:rsidR="00353CF0" w:rsidRPr="00843526" w:rsidRDefault="00353CF0" w:rsidP="0013601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843526">
              <w:rPr>
                <w:rFonts w:ascii="Times New Roman" w:hAnsi="Times New Roman"/>
                <w:noProof/>
              </w:rPr>
              <w:tab/>
            </w:r>
            <w:r w:rsidRPr="00843526">
              <w:rPr>
                <w:rFonts w:ascii="Times New Roman" w:hAnsi="Times New Roman"/>
                <w:noProof/>
              </w:rPr>
              <w:tab/>
            </w:r>
            <w:r w:rsidRPr="00843526">
              <w:rPr>
                <w:b/>
                <w:noProof/>
                <w:lang w:eastAsia="ko-KR"/>
              </w:rPr>
              <w:t>inter_layer_sample_pred_only_flag</w:t>
            </w:r>
          </w:p>
        </w:tc>
        <w:tc>
          <w:tcPr>
            <w:tcW w:w="1152" w:type="dxa"/>
          </w:tcPr>
          <w:p w:rsidR="00353CF0" w:rsidRPr="00687759" w:rsidRDefault="00353CF0" w:rsidP="00136014">
            <w:pPr>
              <w:pStyle w:val="tablecell"/>
              <w:rPr>
                <w:noProof/>
                <w:lang w:eastAsia="ko-KR"/>
              </w:rPr>
            </w:pPr>
            <w:r w:rsidRPr="00687759">
              <w:rPr>
                <w:noProof/>
              </w:rPr>
              <w:t>u(1)</w:t>
            </w:r>
          </w:p>
        </w:tc>
      </w:tr>
      <w:tr w:rsidR="00353CF0" w:rsidRPr="007276A8" w:rsidTr="00136014">
        <w:trPr>
          <w:cantSplit/>
          <w:jc w:val="center"/>
        </w:trPr>
        <w:tc>
          <w:tcPr>
            <w:tcW w:w="7920" w:type="dxa"/>
          </w:tcPr>
          <w:p w:rsidR="00353CF0" w:rsidRPr="007276A8" w:rsidRDefault="00353CF0" w:rsidP="0013601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  <w:t>if( slice_segment_header_extension_present_flag ) {</w:t>
            </w:r>
          </w:p>
        </w:tc>
        <w:tc>
          <w:tcPr>
            <w:tcW w:w="1152" w:type="dxa"/>
          </w:tcPr>
          <w:p w:rsidR="00353CF0" w:rsidRPr="007276A8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7276A8" w:rsidTr="00136014">
        <w:trPr>
          <w:cantSplit/>
          <w:jc w:val="center"/>
        </w:trPr>
        <w:tc>
          <w:tcPr>
            <w:tcW w:w="7920" w:type="dxa"/>
          </w:tcPr>
          <w:p w:rsidR="00353CF0" w:rsidRPr="007276A8" w:rsidRDefault="00353CF0" w:rsidP="00136014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  <w:noProof/>
                <w:lang w:eastAsia="ko-KR"/>
              </w:rPr>
              <w:t>slice_segment_header_extension_length</w:t>
            </w:r>
          </w:p>
        </w:tc>
        <w:tc>
          <w:tcPr>
            <w:tcW w:w="1152" w:type="dxa"/>
          </w:tcPr>
          <w:p w:rsidR="00353CF0" w:rsidRPr="007276A8" w:rsidRDefault="00353CF0" w:rsidP="00136014">
            <w:pPr>
              <w:pStyle w:val="tablecell"/>
              <w:rPr>
                <w:noProof/>
                <w:lang w:eastAsia="ko-KR"/>
              </w:rPr>
            </w:pPr>
            <w:r w:rsidRPr="007276A8">
              <w:rPr>
                <w:noProof/>
                <w:lang w:eastAsia="ko-KR"/>
              </w:rPr>
              <w:t>ue(v)</w:t>
            </w:r>
          </w:p>
        </w:tc>
      </w:tr>
      <w:tr w:rsidR="00353CF0" w:rsidRPr="007276A8" w:rsidTr="00136014">
        <w:trPr>
          <w:cantSplit/>
          <w:jc w:val="center"/>
        </w:trPr>
        <w:tc>
          <w:tcPr>
            <w:tcW w:w="7920" w:type="dxa"/>
          </w:tcPr>
          <w:p w:rsidR="00353CF0" w:rsidRPr="007276A8" w:rsidRDefault="00353CF0" w:rsidP="0013601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  <w:t xml:space="preserve">for( i = 0; i &lt; slice_segment_header_extension_length; i++) </w:t>
            </w:r>
          </w:p>
        </w:tc>
        <w:tc>
          <w:tcPr>
            <w:tcW w:w="1152" w:type="dxa"/>
          </w:tcPr>
          <w:p w:rsidR="00353CF0" w:rsidRPr="007276A8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7276A8" w:rsidTr="00136014">
        <w:trPr>
          <w:cantSplit/>
          <w:jc w:val="center"/>
        </w:trPr>
        <w:tc>
          <w:tcPr>
            <w:tcW w:w="7920" w:type="dxa"/>
          </w:tcPr>
          <w:p w:rsidR="00353CF0" w:rsidRPr="007276A8" w:rsidRDefault="00353CF0" w:rsidP="0013601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  <w:noProof/>
              </w:rPr>
              <w:t>slice_segment_header_extension_data_byte</w:t>
            </w:r>
            <w:r w:rsidRPr="007276A8">
              <w:rPr>
                <w:rFonts w:ascii="Times New Roman" w:hAnsi="Times New Roman"/>
                <w:noProof/>
              </w:rPr>
              <w:t>[ i ]</w:t>
            </w:r>
          </w:p>
        </w:tc>
        <w:tc>
          <w:tcPr>
            <w:tcW w:w="1152" w:type="dxa"/>
          </w:tcPr>
          <w:p w:rsidR="00353CF0" w:rsidRPr="007276A8" w:rsidRDefault="00353CF0" w:rsidP="00136014">
            <w:pPr>
              <w:pStyle w:val="tablecell"/>
              <w:rPr>
                <w:noProof/>
                <w:lang w:eastAsia="ko-KR"/>
              </w:rPr>
            </w:pPr>
            <w:r w:rsidRPr="007276A8">
              <w:rPr>
                <w:noProof/>
                <w:lang w:eastAsia="ko-KR"/>
              </w:rPr>
              <w:t>u(8)</w:t>
            </w:r>
          </w:p>
        </w:tc>
      </w:tr>
      <w:tr w:rsidR="00353CF0" w:rsidRPr="007276A8" w:rsidTr="00136014">
        <w:trPr>
          <w:cantSplit/>
          <w:jc w:val="center"/>
        </w:trPr>
        <w:tc>
          <w:tcPr>
            <w:tcW w:w="7920" w:type="dxa"/>
          </w:tcPr>
          <w:p w:rsidR="00353CF0" w:rsidRPr="007276A8" w:rsidRDefault="00353CF0" w:rsidP="0013601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353CF0" w:rsidRPr="007276A8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7276A8" w:rsidTr="00136014">
        <w:trPr>
          <w:cantSplit/>
          <w:jc w:val="center"/>
        </w:trPr>
        <w:tc>
          <w:tcPr>
            <w:tcW w:w="7920" w:type="dxa"/>
          </w:tcPr>
          <w:p w:rsidR="00353CF0" w:rsidRPr="007276A8" w:rsidRDefault="00353CF0" w:rsidP="0013601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</w:rPr>
              <w:tab/>
              <w:t>byte_alignment( )</w:t>
            </w:r>
          </w:p>
        </w:tc>
        <w:tc>
          <w:tcPr>
            <w:tcW w:w="1152" w:type="dxa"/>
          </w:tcPr>
          <w:p w:rsidR="00353CF0" w:rsidRPr="007276A8" w:rsidRDefault="00353CF0" w:rsidP="00136014">
            <w:pPr>
              <w:pStyle w:val="tablecell"/>
              <w:rPr>
                <w:noProof/>
                <w:lang w:eastAsia="ko-KR"/>
              </w:rPr>
            </w:pPr>
          </w:p>
        </w:tc>
      </w:tr>
      <w:tr w:rsidR="00353CF0" w:rsidRPr="007276A8" w:rsidTr="00136014">
        <w:trPr>
          <w:cantSplit/>
          <w:jc w:val="center"/>
        </w:trPr>
        <w:tc>
          <w:tcPr>
            <w:tcW w:w="7920" w:type="dxa"/>
          </w:tcPr>
          <w:p w:rsidR="00353CF0" w:rsidRPr="007276A8" w:rsidRDefault="00353CF0" w:rsidP="00136014">
            <w:pPr>
              <w:pStyle w:val="tablesyntax"/>
              <w:keepNext w:val="0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353CF0" w:rsidRPr="007276A8" w:rsidRDefault="00353CF0" w:rsidP="00136014">
            <w:pPr>
              <w:pStyle w:val="tablecell"/>
              <w:keepNext w:val="0"/>
              <w:rPr>
                <w:noProof/>
              </w:rPr>
            </w:pPr>
          </w:p>
        </w:tc>
      </w:tr>
    </w:tbl>
    <w:p w:rsidR="00353CF0" w:rsidRDefault="00353CF0" w:rsidP="00353CF0">
      <w:pPr>
        <w:jc w:val="both"/>
      </w:pPr>
    </w:p>
    <w:p w:rsidR="00353CF0" w:rsidRDefault="00353CF0" w:rsidP="00353CF0">
      <w:pPr>
        <w:jc w:val="both"/>
      </w:pPr>
      <w:r>
        <w:t xml:space="preserve">And as can be seen, this change provides more optimal signaling for other syntax elements. For example, </w:t>
      </w:r>
      <w:proofErr w:type="spellStart"/>
      <w:r w:rsidRPr="006102ED">
        <w:t>inter_layer_pred_enabled_flag</w:t>
      </w:r>
      <w:proofErr w:type="spellEnd"/>
      <w:r>
        <w:t xml:space="preserve"> is not signaled if there is no dependency layer for current sub-layer specified by </w:t>
      </w:r>
      <w:proofErr w:type="spellStart"/>
      <w:r>
        <w:t>TemporalId</w:t>
      </w:r>
      <w:proofErr w:type="spellEnd"/>
      <w:r>
        <w:t>. Without this change, this syntax element is required to be signaled but shall be set equal to 0 for a sub-layer without inter-layer prediction.</w:t>
      </w:r>
    </w:p>
    <w:p w:rsidR="00353CF0" w:rsidRDefault="00353CF0" w:rsidP="00353CF0">
      <w:pPr>
        <w:jc w:val="both"/>
      </w:pPr>
      <w:r>
        <w:t xml:space="preserve">Similar modification can be done for other places where </w:t>
      </w:r>
      <w:proofErr w:type="spellStart"/>
      <w:r w:rsidRPr="00EB71A8">
        <w:t>NumDirectRefLayers</w:t>
      </w:r>
      <w:proofErr w:type="spellEnd"/>
      <w:r>
        <w:t xml:space="preserve"> is required.</w:t>
      </w:r>
    </w:p>
    <w:p w:rsidR="00353CF0" w:rsidRPr="00127042" w:rsidRDefault="00353CF0" w:rsidP="00353CF0">
      <w:pPr>
        <w:pStyle w:val="Heading2"/>
        <w:ind w:left="0" w:firstLine="0"/>
        <w:jc w:val="both"/>
      </w:pPr>
      <w:r w:rsidRPr="00127042">
        <w:t xml:space="preserve">When former value of </w:t>
      </w:r>
      <w:proofErr w:type="spellStart"/>
      <w:r w:rsidRPr="00127042">
        <w:t>NumDirectRefLayers</w:t>
      </w:r>
      <w:proofErr w:type="spellEnd"/>
      <w:r w:rsidRPr="00127042">
        <w:t xml:space="preserve"> is requ</w:t>
      </w:r>
      <w:r>
        <w:t>i</w:t>
      </w:r>
      <w:r w:rsidRPr="00127042">
        <w:t>red</w:t>
      </w:r>
    </w:p>
    <w:p w:rsidR="00353CF0" w:rsidRDefault="00353CF0" w:rsidP="00353CF0">
      <w:pPr>
        <w:jc w:val="both"/>
      </w:pPr>
      <w:r>
        <w:t xml:space="preserve">In some places, where Temporal Id is not available, the </w:t>
      </w:r>
      <w:proofErr w:type="spellStart"/>
      <w:r w:rsidRPr="00EB71A8">
        <w:t>NumDirectRefLayers</w:t>
      </w:r>
      <w:proofErr w:type="spellEnd"/>
      <w:r>
        <w:t xml:space="preserve"> checking can be done setting the </w:t>
      </w:r>
      <w:proofErr w:type="spellStart"/>
      <w:r>
        <w:t>TemporalId</w:t>
      </w:r>
      <w:proofErr w:type="spellEnd"/>
      <w:r>
        <w:t xml:space="preserve"> equal to 0. For example, in layer dependency change SEI message syntax it can be done as follows.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40"/>
      </w:tblGrid>
      <w:tr w:rsidR="00353CF0" w:rsidRPr="00D93C4B" w:rsidTr="00136014">
        <w:trPr>
          <w:cantSplit/>
          <w:trHeight w:val="204"/>
          <w:jc w:val="center"/>
        </w:trPr>
        <w:tc>
          <w:tcPr>
            <w:tcW w:w="7920" w:type="dxa"/>
          </w:tcPr>
          <w:p w:rsidR="00353CF0" w:rsidRPr="00D93C4B" w:rsidRDefault="00353CF0" w:rsidP="00136014">
            <w:pPr>
              <w:pStyle w:val="3Table"/>
              <w:rPr>
                <w:noProof w:val="0"/>
                <w:lang w:val="en-CA"/>
              </w:rPr>
            </w:pPr>
            <w:proofErr w:type="spellStart"/>
            <w:r w:rsidRPr="00D93C4B">
              <w:rPr>
                <w:noProof w:val="0"/>
                <w:lang w:val="en-CA"/>
              </w:rPr>
              <w:t>layer_dependency_change</w:t>
            </w:r>
            <w:proofErr w:type="spellEnd"/>
            <w:r w:rsidRPr="00D93C4B">
              <w:rPr>
                <w:noProof w:val="0"/>
                <w:lang w:val="en-CA"/>
              </w:rPr>
              <w:t>( </w:t>
            </w:r>
            <w:proofErr w:type="spellStart"/>
            <w:r w:rsidRPr="00D93C4B">
              <w:rPr>
                <w:noProof w:val="0"/>
                <w:lang w:val="en-CA" w:eastAsia="ko-KR"/>
              </w:rPr>
              <w:t>payloadSize</w:t>
            </w:r>
            <w:proofErr w:type="spellEnd"/>
            <w:r w:rsidRPr="00D93C4B">
              <w:rPr>
                <w:noProof w:val="0"/>
                <w:lang w:val="en-CA"/>
              </w:rPr>
              <w:t> ) {</w:t>
            </w:r>
          </w:p>
        </w:tc>
        <w:tc>
          <w:tcPr>
            <w:tcW w:w="1140" w:type="dxa"/>
          </w:tcPr>
          <w:p w:rsidR="00353CF0" w:rsidRPr="00D93C4B" w:rsidRDefault="00353CF0" w:rsidP="00136014">
            <w:pPr>
              <w:pStyle w:val="3Table"/>
              <w:rPr>
                <w:b/>
                <w:bCs/>
                <w:noProof w:val="0"/>
                <w:lang w:val="en-CA"/>
              </w:rPr>
            </w:pPr>
            <w:r w:rsidRPr="00D93C4B">
              <w:rPr>
                <w:b/>
                <w:bCs/>
                <w:noProof w:val="0"/>
                <w:lang w:val="en-CA"/>
              </w:rPr>
              <w:t>Descriptor</w:t>
            </w:r>
          </w:p>
        </w:tc>
      </w:tr>
      <w:tr w:rsidR="00353CF0" w:rsidRPr="00D93C4B" w:rsidTr="00136014">
        <w:trPr>
          <w:cantSplit/>
          <w:trHeight w:val="204"/>
          <w:jc w:val="center"/>
        </w:trPr>
        <w:tc>
          <w:tcPr>
            <w:tcW w:w="7920" w:type="dxa"/>
          </w:tcPr>
          <w:p w:rsidR="00353CF0" w:rsidRPr="00D93C4B" w:rsidRDefault="00353CF0" w:rsidP="00136014">
            <w:pPr>
              <w:pStyle w:val="3Table"/>
              <w:rPr>
                <w:noProof w:val="0"/>
                <w:lang w:val="en-CA"/>
              </w:rPr>
            </w:pPr>
            <w:r w:rsidRPr="00D93C4B">
              <w:rPr>
                <w:noProof w:val="0"/>
                <w:lang w:val="en-CA"/>
              </w:rPr>
              <w:tab/>
            </w:r>
            <w:proofErr w:type="spellStart"/>
            <w:r w:rsidRPr="00D93C4B">
              <w:rPr>
                <w:b/>
                <w:noProof w:val="0"/>
                <w:lang w:val="en-CA"/>
              </w:rPr>
              <w:t>active_vps_id</w:t>
            </w:r>
            <w:proofErr w:type="spellEnd"/>
          </w:p>
        </w:tc>
        <w:tc>
          <w:tcPr>
            <w:tcW w:w="1140" w:type="dxa"/>
          </w:tcPr>
          <w:p w:rsidR="00353CF0" w:rsidRPr="00D93C4B" w:rsidRDefault="00353CF0" w:rsidP="00136014">
            <w:pPr>
              <w:pStyle w:val="3Table"/>
              <w:rPr>
                <w:bCs/>
                <w:noProof w:val="0"/>
                <w:lang w:val="en-CA"/>
              </w:rPr>
            </w:pPr>
            <w:r w:rsidRPr="00D93C4B">
              <w:rPr>
                <w:noProof w:val="0"/>
                <w:lang w:val="en-CA"/>
              </w:rPr>
              <w:t>u(4)</w:t>
            </w:r>
          </w:p>
        </w:tc>
      </w:tr>
      <w:tr w:rsidR="00353CF0" w:rsidRPr="00D93C4B" w:rsidTr="00136014">
        <w:trPr>
          <w:cantSplit/>
          <w:trHeight w:val="204"/>
          <w:jc w:val="center"/>
        </w:trPr>
        <w:tc>
          <w:tcPr>
            <w:tcW w:w="7920" w:type="dxa"/>
          </w:tcPr>
          <w:p w:rsidR="00353CF0" w:rsidRPr="00D93C4B" w:rsidRDefault="00353CF0" w:rsidP="00136014">
            <w:pPr>
              <w:pStyle w:val="3Table"/>
              <w:rPr>
                <w:noProof w:val="0"/>
                <w:lang w:val="en-CA"/>
              </w:rPr>
            </w:pPr>
            <w:r w:rsidRPr="00D93C4B">
              <w:rPr>
                <w:b/>
                <w:bCs/>
                <w:noProof w:val="0"/>
                <w:lang w:val="en-CA"/>
              </w:rPr>
              <w:tab/>
            </w:r>
            <w:r w:rsidRPr="00D93C4B">
              <w:rPr>
                <w:bCs/>
                <w:noProof w:val="0"/>
                <w:lang w:val="en-CA"/>
              </w:rPr>
              <w:t xml:space="preserve">for( </w:t>
            </w:r>
            <w:proofErr w:type="spellStart"/>
            <w:r w:rsidRPr="00D93C4B">
              <w:rPr>
                <w:bCs/>
                <w:noProof w:val="0"/>
                <w:lang w:val="en-CA"/>
              </w:rPr>
              <w:t>i</w:t>
            </w:r>
            <w:proofErr w:type="spellEnd"/>
            <w:r w:rsidRPr="00D93C4B">
              <w:rPr>
                <w:bCs/>
                <w:noProof w:val="0"/>
                <w:lang w:val="en-CA"/>
              </w:rPr>
              <w:t xml:space="preserve"> = </w:t>
            </w:r>
            <w:r w:rsidRPr="00D93C4B">
              <w:rPr>
                <w:bCs/>
                <w:noProof w:val="0"/>
                <w:lang w:val="en-CA" w:eastAsia="ko-KR"/>
              </w:rPr>
              <w:t>1</w:t>
            </w:r>
            <w:r w:rsidRPr="00D93C4B">
              <w:rPr>
                <w:bCs/>
                <w:noProof w:val="0"/>
                <w:lang w:val="en-CA"/>
              </w:rPr>
              <w:t xml:space="preserve">; </w:t>
            </w:r>
            <w:proofErr w:type="spellStart"/>
            <w:r w:rsidRPr="00D93C4B">
              <w:rPr>
                <w:bCs/>
                <w:noProof w:val="0"/>
                <w:lang w:val="en-CA"/>
              </w:rPr>
              <w:t>i</w:t>
            </w:r>
            <w:proofErr w:type="spellEnd"/>
            <w:r w:rsidRPr="00D93C4B">
              <w:rPr>
                <w:bCs/>
                <w:noProof w:val="0"/>
                <w:lang w:val="en-CA"/>
              </w:rPr>
              <w:t xml:space="preserve"> &lt;= </w:t>
            </w:r>
            <w:r>
              <w:rPr>
                <w:bCs/>
                <w:noProof w:val="0"/>
                <w:lang w:val="en-CA"/>
              </w:rPr>
              <w:t>vps_max_layers_minus1</w:t>
            </w:r>
            <w:r w:rsidRPr="00D93C4B">
              <w:rPr>
                <w:bCs/>
                <w:noProof w:val="0"/>
                <w:lang w:val="en-CA"/>
              </w:rPr>
              <w:t xml:space="preserve">; </w:t>
            </w:r>
            <w:proofErr w:type="spellStart"/>
            <w:r w:rsidRPr="00D93C4B">
              <w:rPr>
                <w:bCs/>
                <w:noProof w:val="0"/>
                <w:lang w:val="en-CA"/>
              </w:rPr>
              <w:t>i</w:t>
            </w:r>
            <w:proofErr w:type="spellEnd"/>
            <w:r w:rsidRPr="00D93C4B">
              <w:rPr>
                <w:bCs/>
                <w:noProof w:val="0"/>
                <w:lang w:val="en-CA"/>
              </w:rPr>
              <w:t xml:space="preserve">++ ) </w:t>
            </w:r>
          </w:p>
        </w:tc>
        <w:tc>
          <w:tcPr>
            <w:tcW w:w="1140" w:type="dxa"/>
          </w:tcPr>
          <w:p w:rsidR="00353CF0" w:rsidRPr="00D93C4B" w:rsidRDefault="00353CF0" w:rsidP="00136014">
            <w:pPr>
              <w:pStyle w:val="3Table"/>
              <w:rPr>
                <w:noProof w:val="0"/>
                <w:lang w:val="en-CA"/>
              </w:rPr>
            </w:pPr>
          </w:p>
        </w:tc>
      </w:tr>
      <w:tr w:rsidR="00353CF0" w:rsidRPr="00D93C4B" w:rsidTr="00136014">
        <w:trPr>
          <w:cantSplit/>
          <w:trHeight w:val="204"/>
          <w:jc w:val="center"/>
        </w:trPr>
        <w:tc>
          <w:tcPr>
            <w:tcW w:w="7920" w:type="dxa"/>
          </w:tcPr>
          <w:p w:rsidR="00353CF0" w:rsidRPr="00D93C4B" w:rsidRDefault="00353CF0" w:rsidP="00136014">
            <w:pPr>
              <w:pStyle w:val="3Table"/>
              <w:rPr>
                <w:noProof w:val="0"/>
                <w:lang w:val="en-CA"/>
              </w:rPr>
            </w:pPr>
            <w:r w:rsidRPr="00D93C4B">
              <w:rPr>
                <w:b/>
                <w:bCs/>
                <w:noProof w:val="0"/>
                <w:lang w:val="en-CA"/>
              </w:rPr>
              <w:tab/>
            </w:r>
            <w:r w:rsidRPr="00D93C4B">
              <w:rPr>
                <w:b/>
                <w:bCs/>
                <w:noProof w:val="0"/>
                <w:lang w:val="en-CA"/>
              </w:rPr>
              <w:tab/>
            </w:r>
            <w:r w:rsidRPr="00D93C4B">
              <w:rPr>
                <w:bCs/>
                <w:noProof w:val="0"/>
                <w:lang w:val="en-CA"/>
              </w:rPr>
              <w:t xml:space="preserve">for( j = 0; j &lt; </w:t>
            </w:r>
            <w:proofErr w:type="spellStart"/>
            <w:r w:rsidRPr="00D93C4B">
              <w:rPr>
                <w:bCs/>
                <w:noProof w:val="0"/>
                <w:lang w:val="en-CA"/>
              </w:rPr>
              <w:t>NumDirectRefLayers</w:t>
            </w:r>
            <w:proofErr w:type="spellEnd"/>
            <w:r w:rsidRPr="00D93C4B">
              <w:rPr>
                <w:bCs/>
                <w:noProof w:val="0"/>
                <w:lang w:val="en-CA"/>
              </w:rPr>
              <w:t>[ </w:t>
            </w:r>
            <w:proofErr w:type="spellStart"/>
            <w:r>
              <w:rPr>
                <w:bCs/>
                <w:noProof w:val="0"/>
                <w:lang w:val="en-CA"/>
              </w:rPr>
              <w:t>layer_id_in_nuh</w:t>
            </w:r>
            <w:proofErr w:type="spellEnd"/>
            <w:r>
              <w:rPr>
                <w:bCs/>
                <w:noProof w:val="0"/>
                <w:lang w:val="en-CA"/>
              </w:rPr>
              <w:t>[ </w:t>
            </w:r>
            <w:proofErr w:type="spellStart"/>
            <w:r w:rsidRPr="00D93C4B">
              <w:rPr>
                <w:bCs/>
                <w:noProof w:val="0"/>
                <w:lang w:val="en-CA"/>
              </w:rPr>
              <w:t>i</w:t>
            </w:r>
            <w:proofErr w:type="spellEnd"/>
            <w:r>
              <w:rPr>
                <w:bCs/>
                <w:noProof w:val="0"/>
                <w:lang w:val="en-CA"/>
              </w:rPr>
              <w:t> ]</w:t>
            </w:r>
            <w:r w:rsidRPr="00D93C4B">
              <w:rPr>
                <w:bCs/>
                <w:noProof w:val="0"/>
                <w:lang w:val="en-CA"/>
              </w:rPr>
              <w:t> ]</w:t>
            </w:r>
            <w:r w:rsidRPr="00AE69E4">
              <w:rPr>
                <w:bCs/>
                <w:noProof w:val="0"/>
                <w:highlight w:val="magenta"/>
                <w:lang w:val="en-CA"/>
              </w:rPr>
              <w:t>[ 0 ]</w:t>
            </w:r>
            <w:r w:rsidRPr="00D93C4B">
              <w:rPr>
                <w:bCs/>
                <w:noProof w:val="0"/>
                <w:lang w:val="en-CA"/>
              </w:rPr>
              <w:t>; j++ )</w:t>
            </w:r>
          </w:p>
        </w:tc>
        <w:tc>
          <w:tcPr>
            <w:tcW w:w="1140" w:type="dxa"/>
          </w:tcPr>
          <w:p w:rsidR="00353CF0" w:rsidRPr="00D93C4B" w:rsidRDefault="00353CF0" w:rsidP="00136014">
            <w:pPr>
              <w:pStyle w:val="3Table"/>
              <w:rPr>
                <w:noProof w:val="0"/>
                <w:lang w:val="en-CA"/>
              </w:rPr>
            </w:pPr>
          </w:p>
        </w:tc>
      </w:tr>
      <w:tr w:rsidR="00353CF0" w:rsidRPr="00D93C4B" w:rsidTr="00136014">
        <w:trPr>
          <w:cantSplit/>
          <w:trHeight w:val="204"/>
          <w:jc w:val="center"/>
        </w:trPr>
        <w:tc>
          <w:tcPr>
            <w:tcW w:w="7920" w:type="dxa"/>
          </w:tcPr>
          <w:p w:rsidR="00353CF0" w:rsidRPr="00D93C4B" w:rsidRDefault="00353CF0" w:rsidP="00136014">
            <w:pPr>
              <w:pStyle w:val="3Table"/>
              <w:rPr>
                <w:noProof w:val="0"/>
                <w:lang w:val="en-CA"/>
              </w:rPr>
            </w:pPr>
            <w:r w:rsidRPr="00D93C4B">
              <w:rPr>
                <w:noProof w:val="0"/>
                <w:lang w:val="en-CA"/>
              </w:rPr>
              <w:tab/>
            </w:r>
            <w:r w:rsidRPr="00D93C4B">
              <w:rPr>
                <w:noProof w:val="0"/>
                <w:lang w:val="en-CA"/>
              </w:rPr>
              <w:tab/>
            </w:r>
            <w:r w:rsidRPr="00D93C4B">
              <w:rPr>
                <w:noProof w:val="0"/>
                <w:lang w:val="en-CA"/>
              </w:rPr>
              <w:tab/>
            </w:r>
            <w:proofErr w:type="spellStart"/>
            <w:r w:rsidRPr="00D93C4B">
              <w:rPr>
                <w:b/>
                <w:noProof w:val="0"/>
                <w:lang w:val="en-CA"/>
              </w:rPr>
              <w:t>ref_layer_disable_flag</w:t>
            </w:r>
            <w:proofErr w:type="spellEnd"/>
            <w:r w:rsidRPr="00D93C4B">
              <w:rPr>
                <w:noProof w:val="0"/>
                <w:lang w:val="en-CA"/>
              </w:rPr>
              <w:t>[ </w:t>
            </w:r>
            <w:proofErr w:type="spellStart"/>
            <w:r w:rsidRPr="00D93C4B">
              <w:rPr>
                <w:noProof w:val="0"/>
                <w:lang w:val="en-CA"/>
              </w:rPr>
              <w:t>i</w:t>
            </w:r>
            <w:proofErr w:type="spellEnd"/>
            <w:r w:rsidRPr="00D93C4B">
              <w:rPr>
                <w:noProof w:val="0"/>
                <w:lang w:val="en-CA"/>
              </w:rPr>
              <w:t> ][ j ]</w:t>
            </w:r>
          </w:p>
        </w:tc>
        <w:tc>
          <w:tcPr>
            <w:tcW w:w="1140" w:type="dxa"/>
          </w:tcPr>
          <w:p w:rsidR="00353CF0" w:rsidRPr="00D93C4B" w:rsidRDefault="00353CF0" w:rsidP="00136014">
            <w:pPr>
              <w:pStyle w:val="3Table"/>
              <w:rPr>
                <w:noProof w:val="0"/>
                <w:lang w:val="en-CA"/>
              </w:rPr>
            </w:pPr>
            <w:r w:rsidRPr="00D93C4B">
              <w:rPr>
                <w:noProof w:val="0"/>
                <w:lang w:val="en-CA"/>
              </w:rPr>
              <w:t>u(1)</w:t>
            </w:r>
          </w:p>
        </w:tc>
      </w:tr>
      <w:tr w:rsidR="00353CF0" w:rsidRPr="00D93C4B" w:rsidTr="00136014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F0" w:rsidRPr="00D93C4B" w:rsidRDefault="00353CF0" w:rsidP="00136014">
            <w:pPr>
              <w:pStyle w:val="3Table"/>
              <w:rPr>
                <w:bCs/>
                <w:noProof w:val="0"/>
                <w:lang w:val="en-CA"/>
              </w:rPr>
            </w:pPr>
            <w:r w:rsidRPr="00D93C4B">
              <w:rPr>
                <w:bCs/>
                <w:noProof w:val="0"/>
                <w:lang w:val="en-CA"/>
              </w:rPr>
              <w:t>}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F0" w:rsidRPr="00D93C4B" w:rsidRDefault="00353CF0" w:rsidP="00136014">
            <w:pPr>
              <w:pStyle w:val="3Table"/>
              <w:rPr>
                <w:bCs/>
                <w:noProof w:val="0"/>
                <w:lang w:val="en-CA"/>
              </w:rPr>
            </w:pPr>
          </w:p>
        </w:tc>
      </w:tr>
    </w:tbl>
    <w:p w:rsidR="00353CF0" w:rsidRDefault="00353CF0" w:rsidP="00353CF0">
      <w:pPr>
        <w:jc w:val="both"/>
      </w:pPr>
    </w:p>
    <w:p w:rsidR="00353CF0" w:rsidRDefault="00353CF0" w:rsidP="00353CF0">
      <w:pPr>
        <w:jc w:val="both"/>
      </w:pPr>
      <w:proofErr w:type="spellStart"/>
      <w:r>
        <w:t>TemporalId</w:t>
      </w:r>
      <w:proofErr w:type="spellEnd"/>
      <w:r>
        <w:t xml:space="preserve"> equal to 0 in </w:t>
      </w:r>
      <w:proofErr w:type="spellStart"/>
      <w:r w:rsidRPr="00AE69E4">
        <w:t>NumDirectRefLayers</w:t>
      </w:r>
      <w:proofErr w:type="spellEnd"/>
      <w:r>
        <w:t xml:space="preserve"> defines the lowest possible reference layer dependency, in other words if </w:t>
      </w:r>
      <w:proofErr w:type="spellStart"/>
      <w:r w:rsidRPr="00AE69E4">
        <w:t>direct_dependency_flag</w:t>
      </w:r>
      <w:proofErr w:type="spellEnd"/>
      <w:r w:rsidRPr="00AE69E4">
        <w:t xml:space="preserve">[ </w:t>
      </w:r>
      <w:proofErr w:type="spellStart"/>
      <w:r>
        <w:t>currentLayerId</w:t>
      </w:r>
      <w:proofErr w:type="spellEnd"/>
      <w:r w:rsidRPr="00AE69E4">
        <w:t xml:space="preserve"> ][ </w:t>
      </w:r>
      <w:proofErr w:type="spellStart"/>
      <w:r>
        <w:t>referenceLayerId</w:t>
      </w:r>
      <w:proofErr w:type="spellEnd"/>
      <w:r w:rsidRPr="00AE69E4">
        <w:t xml:space="preserve"> ]</w:t>
      </w:r>
      <w:r>
        <w:t xml:space="preserve"> is equal to 1 for some </w:t>
      </w:r>
      <w:r>
        <w:lastRenderedPageBreak/>
        <w:t xml:space="preserve">particular reference layer with </w:t>
      </w:r>
      <w:proofErr w:type="spellStart"/>
      <w:r>
        <w:t>nuh_layer_id</w:t>
      </w:r>
      <w:proofErr w:type="spellEnd"/>
      <w:r>
        <w:t xml:space="preserve"> equal to </w:t>
      </w:r>
      <w:proofErr w:type="spellStart"/>
      <w:r>
        <w:t>referenceLayerId</w:t>
      </w:r>
      <w:proofErr w:type="spellEnd"/>
      <w:r>
        <w:t xml:space="preserve">, at least </w:t>
      </w:r>
      <w:proofErr w:type="spellStart"/>
      <w:r w:rsidRPr="00AE69E4">
        <w:t>NumDirectRefLayers</w:t>
      </w:r>
      <w:proofErr w:type="spellEnd"/>
      <w:r>
        <w:t>[</w:t>
      </w:r>
      <w:proofErr w:type="spellStart"/>
      <w:r>
        <w:t>currentLayerId</w:t>
      </w:r>
      <w:proofErr w:type="spellEnd"/>
      <w:r>
        <w:t>]</w:t>
      </w:r>
      <w:r w:rsidRPr="003B4F07">
        <w:rPr>
          <w:highlight w:val="magenta"/>
        </w:rPr>
        <w:t>[0]</w:t>
      </w:r>
      <w:r>
        <w:t xml:space="preserve"> should be greater than 0.</w:t>
      </w:r>
    </w:p>
    <w:p w:rsidR="00353CF0" w:rsidRPr="00A91874" w:rsidRDefault="00353CF0" w:rsidP="00353CF0">
      <w:pPr>
        <w:pStyle w:val="Heading2"/>
        <w:ind w:left="0" w:firstLine="0"/>
        <w:jc w:val="both"/>
      </w:pPr>
      <w:r w:rsidRPr="00127042">
        <w:t xml:space="preserve">Using </w:t>
      </w:r>
      <w:proofErr w:type="spellStart"/>
      <w:r w:rsidRPr="00127042">
        <w:t>temporalId</w:t>
      </w:r>
      <w:proofErr w:type="spellEnd"/>
      <w:r w:rsidRPr="00127042">
        <w:t xml:space="preserve"> for picture marking</w:t>
      </w:r>
    </w:p>
    <w:p w:rsidR="00353CF0" w:rsidRDefault="00353CF0" w:rsidP="00353CF0">
      <w:pPr>
        <w:jc w:val="both"/>
      </w:pPr>
      <w:r>
        <w:t xml:space="preserve">Finally, in a similar way, temporal Id checking for </w:t>
      </w:r>
      <w:proofErr w:type="spellStart"/>
      <w:r w:rsidRPr="008E5870">
        <w:rPr>
          <w:rFonts w:eastAsia="Malgun Gothic"/>
          <w:sz w:val="20"/>
        </w:rPr>
        <w:t>NumDirectRefLayers</w:t>
      </w:r>
      <w:proofErr w:type="spellEnd"/>
      <w:r>
        <w:t xml:space="preserve"> can be involved in the picture marking process and can be implemented as follows.</w:t>
      </w:r>
    </w:p>
    <w:p w:rsidR="00353CF0" w:rsidRPr="008E5870" w:rsidRDefault="00353CF0" w:rsidP="00353CF0">
      <w:pPr>
        <w:keepNext/>
        <w:numPr>
          <w:ilvl w:val="4"/>
          <w:numId w:val="0"/>
        </w:numPr>
        <w:tabs>
          <w:tab w:val="num" w:pos="1170"/>
        </w:tabs>
        <w:spacing w:before="181"/>
        <w:ind w:left="2232" w:hanging="2232"/>
        <w:jc w:val="both"/>
        <w:outlineLvl w:val="4"/>
        <w:rPr>
          <w:rFonts w:eastAsia="Malgun Gothic"/>
          <w:b/>
          <w:bCs/>
          <w:sz w:val="20"/>
        </w:rPr>
      </w:pPr>
      <w:bookmarkStart w:id="6" w:name="_Ref343168794"/>
      <w:r>
        <w:rPr>
          <w:rFonts w:eastAsia="Malgun Gothic"/>
          <w:b/>
          <w:bCs/>
          <w:sz w:val="20"/>
        </w:rPr>
        <w:t xml:space="preserve">F.8.1.2.1 </w:t>
      </w:r>
      <w:proofErr w:type="gramStart"/>
      <w:r w:rsidRPr="008E5870">
        <w:rPr>
          <w:rFonts w:eastAsia="Malgun Gothic"/>
          <w:b/>
          <w:bCs/>
          <w:sz w:val="20"/>
        </w:rPr>
        <w:t>Marking</w:t>
      </w:r>
      <w:proofErr w:type="gramEnd"/>
      <w:r w:rsidRPr="008E5870">
        <w:rPr>
          <w:rFonts w:eastAsia="Malgun Gothic"/>
          <w:b/>
          <w:bCs/>
          <w:sz w:val="20"/>
        </w:rPr>
        <w:t xml:space="preserve"> process for sub-layer non-reference pictures not needed for inter-layer prediction</w:t>
      </w:r>
      <w:bookmarkEnd w:id="6"/>
    </w:p>
    <w:p w:rsidR="00353CF0" w:rsidRPr="008E5870" w:rsidRDefault="00353CF0" w:rsidP="00353CF0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>Input to this process is:</w:t>
      </w:r>
    </w:p>
    <w:p w:rsidR="00353CF0" w:rsidRPr="008E5870" w:rsidRDefault="00353CF0" w:rsidP="00353CF0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>–</w:t>
      </w:r>
      <w:r w:rsidRPr="008E5870">
        <w:rPr>
          <w:rFonts w:eastAsia="Malgun Gothic"/>
          <w:sz w:val="20"/>
        </w:rPr>
        <w:tab/>
      </w:r>
      <w:proofErr w:type="gramStart"/>
      <w:r w:rsidRPr="008E5870">
        <w:rPr>
          <w:rFonts w:eastAsia="Malgun Gothic"/>
          <w:sz w:val="20"/>
        </w:rPr>
        <w:t>a</w:t>
      </w:r>
      <w:proofErr w:type="gramEnd"/>
      <w:r w:rsidRPr="008E5870">
        <w:rPr>
          <w:rFonts w:eastAsia="Malgun Gothic"/>
          <w:sz w:val="20"/>
        </w:rPr>
        <w:t xml:space="preserve"> </w:t>
      </w:r>
      <w:proofErr w:type="spellStart"/>
      <w:r w:rsidRPr="008E5870">
        <w:rPr>
          <w:rFonts w:eastAsia="Malgun Gothic"/>
          <w:sz w:val="20"/>
        </w:rPr>
        <w:t>nuh_layer_id</w:t>
      </w:r>
      <w:proofErr w:type="spellEnd"/>
      <w:r w:rsidRPr="008E5870">
        <w:rPr>
          <w:rFonts w:eastAsia="Malgun Gothic"/>
          <w:sz w:val="20"/>
        </w:rPr>
        <w:t xml:space="preserve"> value </w:t>
      </w:r>
      <w:proofErr w:type="spellStart"/>
      <w:r w:rsidRPr="008E5870">
        <w:rPr>
          <w:rFonts w:eastAsia="Malgun Gothic"/>
          <w:sz w:val="20"/>
        </w:rPr>
        <w:t>latestDecLayerId</w:t>
      </w:r>
      <w:proofErr w:type="spellEnd"/>
    </w:p>
    <w:p w:rsidR="00353CF0" w:rsidRPr="008E5870" w:rsidRDefault="00353CF0" w:rsidP="00353CF0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>Output of this process is:</w:t>
      </w:r>
    </w:p>
    <w:p w:rsidR="00353CF0" w:rsidRPr="008E5870" w:rsidRDefault="00353CF0" w:rsidP="00353CF0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>–</w:t>
      </w:r>
      <w:r w:rsidRPr="008E5870">
        <w:rPr>
          <w:rFonts w:eastAsia="Malgun Gothic"/>
          <w:sz w:val="20"/>
        </w:rPr>
        <w:tab/>
      </w:r>
      <w:proofErr w:type="gramStart"/>
      <w:r w:rsidRPr="008E5870">
        <w:rPr>
          <w:rFonts w:eastAsia="Malgun Gothic"/>
          <w:sz w:val="20"/>
        </w:rPr>
        <w:t>potentially</w:t>
      </w:r>
      <w:proofErr w:type="gramEnd"/>
      <w:r w:rsidRPr="008E5870">
        <w:rPr>
          <w:rFonts w:eastAsia="Malgun Gothic"/>
          <w:sz w:val="20"/>
        </w:rPr>
        <w:t xml:space="preserve"> updated marking as "unused for reference" for some decoded pictures </w:t>
      </w:r>
    </w:p>
    <w:p w:rsidR="00353CF0" w:rsidRPr="008E5870" w:rsidRDefault="00353CF0" w:rsidP="00353CF0">
      <w:pPr>
        <w:spacing w:before="60" w:line="199" w:lineRule="exact"/>
        <w:ind w:left="284"/>
        <w:jc w:val="both"/>
        <w:rPr>
          <w:rFonts w:eastAsia="Malgun Gothic"/>
          <w:sz w:val="18"/>
          <w:szCs w:val="18"/>
        </w:rPr>
      </w:pPr>
      <w:r w:rsidRPr="008E5870">
        <w:rPr>
          <w:rFonts w:eastAsia="Malgun Gothic"/>
          <w:sz w:val="18"/>
          <w:szCs w:val="18"/>
        </w:rPr>
        <w:t xml:space="preserve">NOTE – This process marks pictures that are not needed for inter or inter-layer prediction as "unused for reference". When </w:t>
      </w:r>
      <w:proofErr w:type="spellStart"/>
      <w:r w:rsidRPr="008E5870">
        <w:rPr>
          <w:rFonts w:eastAsia="Malgun Gothic"/>
          <w:sz w:val="18"/>
          <w:szCs w:val="18"/>
        </w:rPr>
        <w:t>TemporalId</w:t>
      </w:r>
      <w:proofErr w:type="spellEnd"/>
      <w:r w:rsidRPr="008E5870">
        <w:rPr>
          <w:rFonts w:eastAsia="Malgun Gothic"/>
          <w:sz w:val="18"/>
          <w:szCs w:val="18"/>
        </w:rPr>
        <w:t xml:space="preserve"> is less than </w:t>
      </w:r>
      <w:proofErr w:type="spellStart"/>
      <w:r w:rsidRPr="008E5870">
        <w:rPr>
          <w:rFonts w:eastAsia="Malgun Gothic"/>
          <w:sz w:val="18"/>
          <w:szCs w:val="18"/>
        </w:rPr>
        <w:t>HighestTid</w:t>
      </w:r>
      <w:proofErr w:type="spellEnd"/>
      <w:r w:rsidRPr="008E5870">
        <w:rPr>
          <w:rFonts w:eastAsia="Malgun Gothic"/>
          <w:sz w:val="18"/>
          <w:szCs w:val="18"/>
        </w:rPr>
        <w:t>, the current picture may be used for reference in inter prediction and this process is not invoked.</w:t>
      </w:r>
    </w:p>
    <w:p w:rsidR="00353CF0" w:rsidRPr="008E5870" w:rsidRDefault="00353CF0" w:rsidP="00353CF0">
      <w:pPr>
        <w:numPr>
          <w:ilvl w:val="12"/>
          <w:numId w:val="0"/>
        </w:numPr>
        <w:tabs>
          <w:tab w:val="left" w:pos="-72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 xml:space="preserve">The variables </w:t>
      </w:r>
      <w:proofErr w:type="spellStart"/>
      <w:proofErr w:type="gramStart"/>
      <w:r w:rsidRPr="008E5870">
        <w:rPr>
          <w:rFonts w:eastAsia="Malgun Gothic"/>
          <w:sz w:val="20"/>
        </w:rPr>
        <w:t>numTargetDecLayers</w:t>
      </w:r>
      <w:proofErr w:type="spellEnd"/>
      <w:r w:rsidRPr="008E5870">
        <w:rPr>
          <w:rFonts w:eastAsia="Malgun Gothic"/>
          <w:sz w:val="20"/>
        </w:rPr>
        <w:t>,</w:t>
      </w:r>
      <w:proofErr w:type="gramEnd"/>
      <w:r w:rsidRPr="008E5870">
        <w:rPr>
          <w:rFonts w:eastAsia="Malgun Gothic"/>
          <w:sz w:val="20"/>
        </w:rPr>
        <w:t xml:space="preserve"> and </w:t>
      </w:r>
      <w:proofErr w:type="spellStart"/>
      <w:r w:rsidRPr="008E5870">
        <w:rPr>
          <w:rFonts w:eastAsia="Malgun Gothic"/>
          <w:sz w:val="20"/>
        </w:rPr>
        <w:t>latestDecIdx</w:t>
      </w:r>
      <w:proofErr w:type="spellEnd"/>
      <w:r w:rsidRPr="008E5870">
        <w:rPr>
          <w:rFonts w:eastAsia="Malgun Gothic"/>
          <w:sz w:val="20"/>
        </w:rPr>
        <w:t xml:space="preserve"> are derived as follows:</w:t>
      </w:r>
    </w:p>
    <w:p w:rsidR="00353CF0" w:rsidRPr="008E5870" w:rsidRDefault="00353CF0" w:rsidP="00353CF0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>–</w:t>
      </w:r>
      <w:r w:rsidRPr="008E5870">
        <w:rPr>
          <w:rFonts w:eastAsia="Malgun Gothic"/>
          <w:sz w:val="20"/>
        </w:rPr>
        <w:tab/>
      </w:r>
      <w:proofErr w:type="spellStart"/>
      <w:proofErr w:type="gramStart"/>
      <w:r w:rsidRPr="008E5870">
        <w:rPr>
          <w:rFonts w:eastAsia="Malgun Gothic"/>
          <w:sz w:val="20"/>
        </w:rPr>
        <w:t>numTargetDecLayers</w:t>
      </w:r>
      <w:proofErr w:type="spellEnd"/>
      <w:proofErr w:type="gramEnd"/>
      <w:r w:rsidRPr="008E5870">
        <w:rPr>
          <w:rFonts w:eastAsia="Malgun Gothic"/>
          <w:sz w:val="20"/>
        </w:rPr>
        <w:t xml:space="preserve"> is set equal to the number of entries in </w:t>
      </w:r>
      <w:proofErr w:type="spellStart"/>
      <w:r w:rsidRPr="008E5870">
        <w:rPr>
          <w:rFonts w:eastAsia="Malgun Gothic"/>
          <w:sz w:val="20"/>
        </w:rPr>
        <w:t>TargetDecLayerIdList</w:t>
      </w:r>
      <w:proofErr w:type="spellEnd"/>
      <w:r w:rsidRPr="008E5870">
        <w:rPr>
          <w:rFonts w:eastAsia="Malgun Gothic"/>
          <w:sz w:val="20"/>
        </w:rPr>
        <w:t>.</w:t>
      </w:r>
    </w:p>
    <w:p w:rsidR="00353CF0" w:rsidRPr="008E5870" w:rsidRDefault="00353CF0" w:rsidP="00353CF0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>–</w:t>
      </w:r>
      <w:r w:rsidRPr="008E5870">
        <w:rPr>
          <w:rFonts w:eastAsia="Malgun Gothic"/>
          <w:sz w:val="20"/>
        </w:rPr>
        <w:tab/>
      </w:r>
      <w:proofErr w:type="spellStart"/>
      <w:proofErr w:type="gramStart"/>
      <w:r w:rsidRPr="008E5870">
        <w:rPr>
          <w:rFonts w:eastAsia="Malgun Gothic"/>
          <w:sz w:val="20"/>
        </w:rPr>
        <w:t>latestDecIdx</w:t>
      </w:r>
      <w:proofErr w:type="spellEnd"/>
      <w:proofErr w:type="gramEnd"/>
      <w:r w:rsidRPr="008E5870">
        <w:rPr>
          <w:rFonts w:eastAsia="Malgun Gothic"/>
          <w:sz w:val="20"/>
        </w:rPr>
        <w:t xml:space="preserve"> is set equal to the value of </w:t>
      </w:r>
      <w:proofErr w:type="spellStart"/>
      <w:r w:rsidRPr="008E5870">
        <w:rPr>
          <w:rFonts w:eastAsia="Malgun Gothic"/>
          <w:sz w:val="20"/>
        </w:rPr>
        <w:t>i</w:t>
      </w:r>
      <w:proofErr w:type="spellEnd"/>
      <w:r w:rsidRPr="008E5870">
        <w:rPr>
          <w:rFonts w:eastAsia="Malgun Gothic"/>
          <w:sz w:val="20"/>
        </w:rPr>
        <w:t xml:space="preserve"> for which </w:t>
      </w:r>
      <w:proofErr w:type="spellStart"/>
      <w:r w:rsidRPr="008E5870">
        <w:rPr>
          <w:rFonts w:eastAsia="Malgun Gothic"/>
          <w:sz w:val="20"/>
        </w:rPr>
        <w:t>TargetDecLayerIdList</w:t>
      </w:r>
      <w:proofErr w:type="spellEnd"/>
      <w:r w:rsidRPr="008E5870">
        <w:rPr>
          <w:rFonts w:eastAsia="Malgun Gothic"/>
          <w:sz w:val="20"/>
        </w:rPr>
        <w:t>[ </w:t>
      </w:r>
      <w:proofErr w:type="spellStart"/>
      <w:r w:rsidRPr="008E5870">
        <w:rPr>
          <w:rFonts w:eastAsia="Malgun Gothic"/>
          <w:sz w:val="20"/>
        </w:rPr>
        <w:t>i</w:t>
      </w:r>
      <w:proofErr w:type="spellEnd"/>
      <w:r w:rsidRPr="008E5870">
        <w:rPr>
          <w:rFonts w:eastAsia="Malgun Gothic"/>
          <w:sz w:val="20"/>
        </w:rPr>
        <w:t xml:space="preserve"> ] is equal to </w:t>
      </w:r>
      <w:proofErr w:type="spellStart"/>
      <w:r w:rsidRPr="008E5870">
        <w:rPr>
          <w:rFonts w:eastAsia="Malgun Gothic"/>
          <w:sz w:val="20"/>
        </w:rPr>
        <w:t>latestDecLayerId</w:t>
      </w:r>
      <w:proofErr w:type="spellEnd"/>
      <w:r w:rsidRPr="008E5870">
        <w:rPr>
          <w:rFonts w:eastAsia="Malgun Gothic"/>
          <w:sz w:val="20"/>
        </w:rPr>
        <w:t>.</w:t>
      </w:r>
    </w:p>
    <w:p w:rsidR="00353CF0" w:rsidRPr="008E5870" w:rsidRDefault="00353CF0" w:rsidP="00353CF0">
      <w:pPr>
        <w:numPr>
          <w:ilvl w:val="12"/>
          <w:numId w:val="0"/>
        </w:numPr>
        <w:tabs>
          <w:tab w:val="left" w:pos="-72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>The following applies for marking of pictures as "unused for reference":</w:t>
      </w:r>
    </w:p>
    <w:p w:rsidR="00353CF0" w:rsidRPr="008E5870" w:rsidRDefault="00353CF0" w:rsidP="00353CF0">
      <w:pPr>
        <w:numPr>
          <w:ilvl w:val="12"/>
          <w:numId w:val="0"/>
        </w:numPr>
        <w:tabs>
          <w:tab w:val="left" w:pos="-72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 xml:space="preserve">For </w:t>
      </w:r>
      <w:proofErr w:type="spellStart"/>
      <w:r w:rsidRPr="008E5870">
        <w:rPr>
          <w:rFonts w:eastAsia="Malgun Gothic"/>
          <w:sz w:val="20"/>
        </w:rPr>
        <w:t>i</w:t>
      </w:r>
      <w:proofErr w:type="spellEnd"/>
      <w:r w:rsidRPr="008E5870">
        <w:rPr>
          <w:rFonts w:eastAsia="Malgun Gothic"/>
          <w:sz w:val="20"/>
        </w:rPr>
        <w:t xml:space="preserve"> in the range of 0 to </w:t>
      </w:r>
      <w:proofErr w:type="spellStart"/>
      <w:r w:rsidRPr="008E5870">
        <w:rPr>
          <w:rFonts w:eastAsia="Malgun Gothic"/>
          <w:sz w:val="20"/>
        </w:rPr>
        <w:t>latestDecIdx</w:t>
      </w:r>
      <w:proofErr w:type="spellEnd"/>
      <w:r w:rsidRPr="008E5870">
        <w:rPr>
          <w:rFonts w:eastAsia="Malgun Gothic"/>
          <w:sz w:val="20"/>
        </w:rPr>
        <w:t>, inclusive, the following applies for marking of pictures as "unused for reference":</w:t>
      </w:r>
    </w:p>
    <w:p w:rsidR="00353CF0" w:rsidRPr="008E5870" w:rsidRDefault="00353CF0" w:rsidP="00353CF0">
      <w:pPr>
        <w:tabs>
          <w:tab w:val="left" w:pos="794"/>
          <w:tab w:val="left" w:pos="1191"/>
          <w:tab w:val="left" w:pos="1588"/>
          <w:tab w:val="left" w:pos="1985"/>
        </w:tabs>
        <w:ind w:left="403" w:hanging="403"/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>–</w:t>
      </w:r>
      <w:r w:rsidRPr="008E5870">
        <w:rPr>
          <w:rFonts w:eastAsia="Malgun Gothic"/>
          <w:sz w:val="20"/>
        </w:rPr>
        <w:tab/>
        <w:t xml:space="preserve">Let </w:t>
      </w:r>
      <w:proofErr w:type="spellStart"/>
      <w:r w:rsidRPr="008E5870">
        <w:rPr>
          <w:rFonts w:eastAsia="Malgun Gothic"/>
          <w:sz w:val="20"/>
        </w:rPr>
        <w:t>currPic</w:t>
      </w:r>
      <w:proofErr w:type="spellEnd"/>
      <w:r w:rsidRPr="008E5870">
        <w:rPr>
          <w:rFonts w:eastAsia="Malgun Gothic"/>
          <w:sz w:val="20"/>
        </w:rPr>
        <w:t xml:space="preserve"> </w:t>
      </w:r>
      <w:r w:rsidRPr="008E5870">
        <w:rPr>
          <w:rFonts w:eastAsia="Malgun Gothic"/>
          <w:noProof/>
          <w:sz w:val="20"/>
          <w:lang w:val="en-GB"/>
        </w:rPr>
        <w:t>be</w:t>
      </w:r>
      <w:r w:rsidRPr="008E5870">
        <w:rPr>
          <w:rFonts w:eastAsia="Malgun Gothic"/>
          <w:sz w:val="20"/>
        </w:rPr>
        <w:t xml:space="preserve"> the picture in the current access unit with </w:t>
      </w:r>
      <w:proofErr w:type="spellStart"/>
      <w:r w:rsidRPr="008E5870">
        <w:rPr>
          <w:rFonts w:eastAsia="Malgun Gothic"/>
          <w:sz w:val="20"/>
        </w:rPr>
        <w:t>nuh_layer_id</w:t>
      </w:r>
      <w:proofErr w:type="spellEnd"/>
      <w:r w:rsidRPr="008E5870">
        <w:rPr>
          <w:rFonts w:eastAsia="Malgun Gothic"/>
          <w:sz w:val="20"/>
        </w:rPr>
        <w:t xml:space="preserve"> equal to </w:t>
      </w:r>
      <w:proofErr w:type="spellStart"/>
      <w:r w:rsidRPr="008E5870">
        <w:rPr>
          <w:rFonts w:eastAsia="Malgun Gothic"/>
          <w:sz w:val="20"/>
        </w:rPr>
        <w:t>TargetDecLayerIdList</w:t>
      </w:r>
      <w:proofErr w:type="spellEnd"/>
      <w:proofErr w:type="gramStart"/>
      <w:r w:rsidRPr="008E5870">
        <w:rPr>
          <w:rFonts w:eastAsia="Malgun Gothic"/>
          <w:sz w:val="20"/>
        </w:rPr>
        <w:t>[ </w:t>
      </w:r>
      <w:proofErr w:type="spellStart"/>
      <w:r w:rsidRPr="008E5870">
        <w:rPr>
          <w:rFonts w:eastAsia="Malgun Gothic"/>
          <w:sz w:val="20"/>
        </w:rPr>
        <w:t>i</w:t>
      </w:r>
      <w:proofErr w:type="spellEnd"/>
      <w:proofErr w:type="gramEnd"/>
      <w:r w:rsidRPr="008E5870">
        <w:rPr>
          <w:rFonts w:eastAsia="Malgun Gothic"/>
          <w:sz w:val="20"/>
        </w:rPr>
        <w:t xml:space="preserve"> ]. </w:t>
      </w:r>
    </w:p>
    <w:p w:rsidR="00353CF0" w:rsidRPr="008E5870" w:rsidRDefault="00353CF0" w:rsidP="00353CF0">
      <w:pPr>
        <w:tabs>
          <w:tab w:val="left" w:pos="400"/>
          <w:tab w:val="left" w:pos="1191"/>
          <w:tab w:val="left" w:pos="1588"/>
          <w:tab w:val="left" w:pos="1985"/>
        </w:tabs>
        <w:ind w:left="400" w:hanging="400"/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>–</w:t>
      </w:r>
      <w:r w:rsidRPr="008E5870">
        <w:rPr>
          <w:rFonts w:eastAsia="Malgun Gothic"/>
          <w:sz w:val="20"/>
        </w:rPr>
        <w:tab/>
        <w:t xml:space="preserve">When </w:t>
      </w:r>
      <w:proofErr w:type="spellStart"/>
      <w:r w:rsidRPr="008E5870">
        <w:rPr>
          <w:rFonts w:eastAsia="Malgun Gothic"/>
          <w:sz w:val="20"/>
        </w:rPr>
        <w:t>currPic</w:t>
      </w:r>
      <w:proofErr w:type="spellEnd"/>
      <w:r w:rsidRPr="008E5870">
        <w:rPr>
          <w:rFonts w:eastAsia="Malgun Gothic"/>
          <w:sz w:val="20"/>
        </w:rPr>
        <w:t xml:space="preserve"> is marked as "used for reference" and is a sub-layer non-reference picture, the following applies: </w:t>
      </w:r>
    </w:p>
    <w:p w:rsidR="00353CF0" w:rsidRPr="008E5870" w:rsidRDefault="00353CF0" w:rsidP="00353CF0">
      <w:pPr>
        <w:tabs>
          <w:tab w:val="left" w:pos="794"/>
          <w:tab w:val="left" w:pos="1191"/>
          <w:tab w:val="left" w:pos="1588"/>
          <w:tab w:val="left" w:pos="1985"/>
        </w:tabs>
        <w:ind w:left="806" w:hanging="403"/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>–</w:t>
      </w:r>
      <w:r w:rsidRPr="008E5870">
        <w:rPr>
          <w:rFonts w:eastAsia="Malgun Gothic"/>
          <w:sz w:val="20"/>
        </w:rPr>
        <w:tab/>
        <w:t xml:space="preserve">The variable </w:t>
      </w:r>
      <w:proofErr w:type="spellStart"/>
      <w:r w:rsidRPr="008E5870">
        <w:rPr>
          <w:rFonts w:eastAsia="Malgun Gothic"/>
          <w:sz w:val="20"/>
        </w:rPr>
        <w:t>currTid</w:t>
      </w:r>
      <w:proofErr w:type="spellEnd"/>
      <w:r w:rsidRPr="008E5870">
        <w:rPr>
          <w:rFonts w:eastAsia="Malgun Gothic"/>
          <w:sz w:val="20"/>
        </w:rPr>
        <w:t xml:space="preserve"> is set equal to the value of </w:t>
      </w:r>
      <w:proofErr w:type="spellStart"/>
      <w:r w:rsidRPr="008E5870">
        <w:rPr>
          <w:rFonts w:eastAsia="Malgun Gothic"/>
          <w:sz w:val="20"/>
        </w:rPr>
        <w:t>TemporalId</w:t>
      </w:r>
      <w:proofErr w:type="spellEnd"/>
      <w:r w:rsidRPr="008E5870">
        <w:rPr>
          <w:rFonts w:eastAsia="Malgun Gothic"/>
          <w:sz w:val="20"/>
        </w:rPr>
        <w:t xml:space="preserve"> of </w:t>
      </w:r>
      <w:proofErr w:type="spellStart"/>
      <w:r w:rsidRPr="008E5870">
        <w:rPr>
          <w:rFonts w:eastAsia="Malgun Gothic"/>
          <w:sz w:val="20"/>
        </w:rPr>
        <w:t>currPic</w:t>
      </w:r>
      <w:proofErr w:type="spellEnd"/>
      <w:r w:rsidRPr="008E5870">
        <w:rPr>
          <w:rFonts w:eastAsia="Malgun Gothic"/>
          <w:sz w:val="20"/>
        </w:rPr>
        <w:t xml:space="preserve">. </w:t>
      </w:r>
    </w:p>
    <w:p w:rsidR="00353CF0" w:rsidRPr="008E5870" w:rsidRDefault="00353CF0" w:rsidP="00353CF0">
      <w:pPr>
        <w:tabs>
          <w:tab w:val="left" w:pos="794"/>
          <w:tab w:val="left" w:pos="1191"/>
          <w:tab w:val="left" w:pos="1588"/>
          <w:tab w:val="left" w:pos="1985"/>
        </w:tabs>
        <w:ind w:left="806" w:hanging="403"/>
        <w:jc w:val="both"/>
        <w:rPr>
          <w:rFonts w:eastAsia="Malgun Gothic"/>
          <w:sz w:val="20"/>
          <w:lang w:eastAsia="ko-KR"/>
        </w:rPr>
      </w:pPr>
      <w:r w:rsidRPr="008E5870">
        <w:rPr>
          <w:rFonts w:eastAsia="Malgun Gothic"/>
          <w:sz w:val="20"/>
        </w:rPr>
        <w:t>–</w:t>
      </w:r>
      <w:r w:rsidRPr="008E5870">
        <w:rPr>
          <w:rFonts w:eastAsia="Malgun Gothic"/>
          <w:sz w:val="20"/>
        </w:rPr>
        <w:tab/>
        <w:t xml:space="preserve">The variable </w:t>
      </w:r>
      <w:proofErr w:type="spellStart"/>
      <w:r w:rsidRPr="008E5870">
        <w:rPr>
          <w:rFonts w:eastAsia="Malgun Gothic"/>
          <w:sz w:val="20"/>
        </w:rPr>
        <w:t>remainingInterLayerReferencesFlag</w:t>
      </w:r>
      <w:proofErr w:type="spellEnd"/>
      <w:r w:rsidRPr="008E5870">
        <w:rPr>
          <w:rFonts w:eastAsia="Malgun Gothic"/>
          <w:sz w:val="20"/>
        </w:rPr>
        <w:t xml:space="preserve"> is derived as specified in the following: </w:t>
      </w:r>
    </w:p>
    <w:p w:rsidR="00353CF0" w:rsidRPr="008E5870" w:rsidRDefault="00353CF0" w:rsidP="00353CF0">
      <w:pPr>
        <w:tabs>
          <w:tab w:val="clear" w:pos="1440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center" w:pos="4849"/>
          <w:tab w:val="right" w:pos="9696"/>
        </w:tabs>
        <w:spacing w:before="193" w:after="240"/>
        <w:ind w:left="284"/>
        <w:rPr>
          <w:rFonts w:eastAsia="Malgun Gothic"/>
        </w:rPr>
      </w:pP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proofErr w:type="spellStart"/>
      <w:r w:rsidRPr="008E5870">
        <w:rPr>
          <w:rFonts w:eastAsia="Malgun Gothic"/>
          <w:sz w:val="20"/>
        </w:rPr>
        <w:t>remainingInterLayerReferencesFlag</w:t>
      </w:r>
      <w:proofErr w:type="spellEnd"/>
      <w:r w:rsidRPr="008E5870">
        <w:rPr>
          <w:rFonts w:eastAsia="Malgun Gothic"/>
          <w:sz w:val="20"/>
        </w:rPr>
        <w:t xml:space="preserve"> = 0</w:t>
      </w:r>
      <w:r w:rsidRPr="008E5870">
        <w:rPr>
          <w:rFonts w:eastAsia="Malgun Gothic"/>
          <w:sz w:val="20"/>
        </w:rPr>
        <w:br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  <w:t xml:space="preserve">if </w:t>
      </w:r>
      <w:r w:rsidRPr="008E5870">
        <w:rPr>
          <w:rFonts w:eastAsia="Malgun Gothic"/>
          <w:noProof/>
          <w:sz w:val="20"/>
          <w:lang w:val="en-GB"/>
        </w:rPr>
        <w:t xml:space="preserve">( </w:t>
      </w:r>
      <w:proofErr w:type="spellStart"/>
      <w:r w:rsidRPr="008E5870">
        <w:rPr>
          <w:rFonts w:eastAsia="Malgun Gothic"/>
          <w:sz w:val="20"/>
        </w:rPr>
        <w:t>currTid</w:t>
      </w:r>
      <w:proofErr w:type="spellEnd"/>
      <w:r w:rsidRPr="008E5870">
        <w:rPr>
          <w:rFonts w:eastAsia="Malgun Gothic"/>
          <w:noProof/>
          <w:sz w:val="20"/>
          <w:lang w:val="en-GB"/>
        </w:rPr>
        <w:t xml:space="preserve">  &lt;=  ( max_sublayer_for_ilp_plus1[</w:t>
      </w:r>
      <w:r w:rsidRPr="008E5870">
        <w:rPr>
          <w:rFonts w:eastAsia="Malgun Gothic"/>
          <w:sz w:val="20"/>
        </w:rPr>
        <w:t> </w:t>
      </w:r>
      <w:r w:rsidRPr="008E5870">
        <w:rPr>
          <w:rFonts w:eastAsia="Malgun Gothic"/>
          <w:noProof/>
          <w:sz w:val="20"/>
          <w:lang w:val="en-GB"/>
        </w:rPr>
        <w:t>LayerIdInVps[ TargetDecLayerIdList[</w:t>
      </w:r>
      <w:r w:rsidRPr="008E5870">
        <w:rPr>
          <w:rFonts w:eastAsia="Malgun Gothic"/>
          <w:sz w:val="20"/>
        </w:rPr>
        <w:t> </w:t>
      </w:r>
      <w:r w:rsidRPr="008E5870">
        <w:rPr>
          <w:rFonts w:eastAsia="Malgun Gothic"/>
          <w:noProof/>
          <w:sz w:val="20"/>
          <w:lang w:val="en-GB"/>
        </w:rPr>
        <w:t>i</w:t>
      </w:r>
      <w:r w:rsidRPr="008E5870">
        <w:rPr>
          <w:rFonts w:eastAsia="Malgun Gothic"/>
          <w:sz w:val="20"/>
        </w:rPr>
        <w:t> </w:t>
      </w:r>
      <w:r w:rsidRPr="008E5870">
        <w:rPr>
          <w:rFonts w:eastAsia="Malgun Gothic"/>
          <w:noProof/>
          <w:sz w:val="20"/>
          <w:lang w:val="en-GB"/>
        </w:rPr>
        <w:t>]</w:t>
      </w:r>
      <w:r w:rsidRPr="008E5870">
        <w:rPr>
          <w:rFonts w:eastAsia="Malgun Gothic"/>
          <w:sz w:val="20"/>
        </w:rPr>
        <w:t> </w:t>
      </w:r>
      <w:r w:rsidRPr="008E5870">
        <w:rPr>
          <w:rFonts w:eastAsia="Malgun Gothic"/>
          <w:noProof/>
          <w:sz w:val="20"/>
          <w:lang w:val="en-GB"/>
        </w:rPr>
        <w:t>]</w:t>
      </w:r>
      <w:r w:rsidRPr="008E5870">
        <w:rPr>
          <w:rFonts w:eastAsia="Malgun Gothic"/>
          <w:sz w:val="20"/>
        </w:rPr>
        <w:t> </w:t>
      </w:r>
      <w:r w:rsidRPr="008E5870">
        <w:rPr>
          <w:rFonts w:eastAsia="Malgun Gothic"/>
          <w:noProof/>
          <w:sz w:val="20"/>
          <w:lang w:val="en-GB"/>
        </w:rPr>
        <w:t xml:space="preserve">] </w:t>
      </w:r>
      <w:r w:rsidRPr="008E5870">
        <w:rPr>
          <w:rFonts w:eastAsia="Malgun Gothic"/>
          <w:lang w:val="en-GB"/>
        </w:rPr>
        <w:t>–</w:t>
      </w:r>
      <w:r w:rsidRPr="008E5870">
        <w:rPr>
          <w:rFonts w:eastAsia="Malgun Gothic"/>
          <w:noProof/>
          <w:sz w:val="20"/>
          <w:lang w:val="en-GB"/>
        </w:rPr>
        <w:t xml:space="preserve">1 ) ) </w:t>
      </w:r>
      <w:r w:rsidRPr="008E5870">
        <w:rPr>
          <w:rFonts w:eastAsia="Malgun Gothic"/>
          <w:sz w:val="20"/>
        </w:rPr>
        <w:br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  <w:t xml:space="preserve">for( j = </w:t>
      </w:r>
      <w:proofErr w:type="spellStart"/>
      <w:r w:rsidRPr="008E5870">
        <w:rPr>
          <w:rFonts w:eastAsia="Malgun Gothic"/>
          <w:sz w:val="20"/>
        </w:rPr>
        <w:t>latestDecIdx</w:t>
      </w:r>
      <w:proofErr w:type="spellEnd"/>
      <w:r w:rsidRPr="008E5870">
        <w:rPr>
          <w:rFonts w:eastAsia="Malgun Gothic"/>
          <w:sz w:val="20"/>
        </w:rPr>
        <w:t xml:space="preserve"> + 1; j &lt; </w:t>
      </w:r>
      <w:proofErr w:type="spellStart"/>
      <w:r w:rsidRPr="008E5870">
        <w:rPr>
          <w:rFonts w:eastAsia="Malgun Gothic"/>
          <w:sz w:val="20"/>
        </w:rPr>
        <w:t>numTargetDecLayers</w:t>
      </w:r>
      <w:proofErr w:type="spellEnd"/>
      <w:r w:rsidRPr="008E5870">
        <w:rPr>
          <w:rFonts w:eastAsia="Malgun Gothic"/>
          <w:sz w:val="20"/>
        </w:rPr>
        <w:t>; j++ )</w:t>
      </w:r>
      <w:r w:rsidRPr="008E5870">
        <w:rPr>
          <w:rFonts w:eastAsia="Malgun Gothic"/>
          <w:sz w:val="20"/>
        </w:rPr>
        <w:br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  <w:t xml:space="preserve">for( k = 0; k &lt; </w:t>
      </w:r>
      <w:proofErr w:type="spellStart"/>
      <w:r w:rsidRPr="008E5870">
        <w:rPr>
          <w:rFonts w:eastAsia="Malgun Gothic"/>
          <w:sz w:val="20"/>
        </w:rPr>
        <w:t>NumDirectRefLayers</w:t>
      </w:r>
      <w:proofErr w:type="spellEnd"/>
      <w:r w:rsidRPr="008E5870">
        <w:rPr>
          <w:rFonts w:eastAsia="Malgun Gothic"/>
          <w:sz w:val="20"/>
        </w:rPr>
        <w:t>[ </w:t>
      </w:r>
      <w:proofErr w:type="spellStart"/>
      <w:r w:rsidRPr="008E5870">
        <w:rPr>
          <w:rFonts w:eastAsia="Malgun Gothic"/>
          <w:sz w:val="20"/>
        </w:rPr>
        <w:t>TargetDecLayerIdList</w:t>
      </w:r>
      <w:proofErr w:type="spellEnd"/>
      <w:r w:rsidRPr="008E5870">
        <w:rPr>
          <w:rFonts w:eastAsia="Malgun Gothic"/>
          <w:sz w:val="20"/>
        </w:rPr>
        <w:t>[ j ] ]</w:t>
      </w:r>
      <w:r w:rsidRPr="008E5870">
        <w:rPr>
          <w:rFonts w:eastAsia="Malgun Gothic"/>
          <w:sz w:val="20"/>
          <w:highlight w:val="magenta"/>
        </w:rPr>
        <w:t>[ </w:t>
      </w:r>
      <w:proofErr w:type="spellStart"/>
      <w:r w:rsidRPr="008E5870">
        <w:rPr>
          <w:rFonts w:eastAsia="Malgun Gothic"/>
          <w:sz w:val="20"/>
          <w:highlight w:val="magenta"/>
        </w:rPr>
        <w:t>currTid</w:t>
      </w:r>
      <w:proofErr w:type="spellEnd"/>
      <w:r w:rsidRPr="008E5870">
        <w:rPr>
          <w:rFonts w:eastAsia="Malgun Gothic"/>
          <w:sz w:val="20"/>
          <w:highlight w:val="magenta"/>
        </w:rPr>
        <w:t> ]</w:t>
      </w:r>
      <w:r w:rsidRPr="008E5870">
        <w:rPr>
          <w:rFonts w:eastAsia="Malgun Gothic"/>
          <w:sz w:val="20"/>
        </w:rPr>
        <w:t>; k++ )</w:t>
      </w:r>
      <w:r w:rsidRPr="008E5870">
        <w:rPr>
          <w:rFonts w:eastAsia="Malgun Gothic"/>
          <w:sz w:val="20"/>
        </w:rPr>
        <w:br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  <w:t xml:space="preserve">if( </w:t>
      </w:r>
      <w:proofErr w:type="spellStart"/>
      <w:r w:rsidRPr="008E5870">
        <w:rPr>
          <w:rFonts w:eastAsia="Malgun Gothic"/>
          <w:sz w:val="20"/>
        </w:rPr>
        <w:t>TargetDecLayerIdList</w:t>
      </w:r>
      <w:proofErr w:type="spellEnd"/>
      <w:r w:rsidRPr="008E5870">
        <w:rPr>
          <w:rFonts w:eastAsia="Malgun Gothic"/>
          <w:sz w:val="20"/>
        </w:rPr>
        <w:t>[ </w:t>
      </w:r>
      <w:proofErr w:type="spellStart"/>
      <w:r w:rsidRPr="008E5870">
        <w:rPr>
          <w:rFonts w:eastAsia="Malgun Gothic"/>
          <w:sz w:val="20"/>
        </w:rPr>
        <w:t>i</w:t>
      </w:r>
      <w:proofErr w:type="spellEnd"/>
      <w:r w:rsidRPr="008E5870">
        <w:rPr>
          <w:rFonts w:eastAsia="Malgun Gothic"/>
          <w:sz w:val="20"/>
        </w:rPr>
        <w:t xml:space="preserve"> ]  = =  </w:t>
      </w:r>
      <w:proofErr w:type="spellStart"/>
      <w:r w:rsidRPr="008E5870">
        <w:rPr>
          <w:rFonts w:eastAsia="Malgun Gothic"/>
          <w:sz w:val="20"/>
        </w:rPr>
        <w:t>RefLayerId</w:t>
      </w:r>
      <w:proofErr w:type="spellEnd"/>
      <w:r w:rsidRPr="008E5870">
        <w:rPr>
          <w:rFonts w:eastAsia="Malgun Gothic"/>
          <w:sz w:val="20"/>
        </w:rPr>
        <w:t>[ </w:t>
      </w:r>
      <w:proofErr w:type="spellStart"/>
      <w:r w:rsidRPr="008E5870">
        <w:rPr>
          <w:rFonts w:eastAsia="Malgun Gothic"/>
          <w:sz w:val="20"/>
        </w:rPr>
        <w:t>TargetDecLayerIdList</w:t>
      </w:r>
      <w:proofErr w:type="spellEnd"/>
      <w:r w:rsidRPr="008E5870">
        <w:rPr>
          <w:rFonts w:eastAsia="Malgun Gothic"/>
          <w:sz w:val="20"/>
        </w:rPr>
        <w:t>[ j ] ][ k ] )</w:t>
      </w:r>
      <w:r w:rsidRPr="008E5870">
        <w:rPr>
          <w:rFonts w:eastAsia="Malgun Gothic"/>
          <w:sz w:val="20"/>
        </w:rPr>
        <w:br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r w:rsidRPr="008E5870">
        <w:rPr>
          <w:rFonts w:eastAsia="Malgun Gothic"/>
          <w:sz w:val="20"/>
        </w:rPr>
        <w:tab/>
      </w:r>
      <w:proofErr w:type="spellStart"/>
      <w:r w:rsidRPr="008E5870">
        <w:rPr>
          <w:rFonts w:eastAsia="Malgun Gothic"/>
          <w:sz w:val="20"/>
        </w:rPr>
        <w:t>remainingInterLayerReferencesFlag</w:t>
      </w:r>
      <w:proofErr w:type="spellEnd"/>
      <w:r w:rsidRPr="008E5870">
        <w:rPr>
          <w:rFonts w:eastAsia="Malgun Gothic"/>
          <w:sz w:val="20"/>
        </w:rPr>
        <w:t xml:space="preserve"> = 1</w:t>
      </w:r>
    </w:p>
    <w:p w:rsidR="00353CF0" w:rsidRDefault="00353CF0" w:rsidP="00353CF0">
      <w:pPr>
        <w:tabs>
          <w:tab w:val="left" w:pos="794"/>
          <w:tab w:val="left" w:pos="1191"/>
          <w:tab w:val="left" w:pos="1588"/>
          <w:tab w:val="left" w:pos="1985"/>
        </w:tabs>
        <w:ind w:left="806" w:hanging="403"/>
        <w:jc w:val="both"/>
        <w:rPr>
          <w:rFonts w:eastAsia="Malgun Gothic"/>
          <w:sz w:val="20"/>
        </w:rPr>
      </w:pPr>
      <w:r w:rsidRPr="008E5870">
        <w:rPr>
          <w:rFonts w:eastAsia="Malgun Gothic"/>
          <w:sz w:val="20"/>
        </w:rPr>
        <w:t>–</w:t>
      </w:r>
      <w:r w:rsidRPr="008E5870">
        <w:rPr>
          <w:rFonts w:eastAsia="Malgun Gothic"/>
          <w:sz w:val="20"/>
        </w:rPr>
        <w:tab/>
        <w:t xml:space="preserve">When </w:t>
      </w:r>
      <w:proofErr w:type="spellStart"/>
      <w:r w:rsidRPr="008E5870">
        <w:rPr>
          <w:rFonts w:eastAsia="Malgun Gothic"/>
          <w:sz w:val="20"/>
        </w:rPr>
        <w:t>remainingInterLayerReferenceFlag</w:t>
      </w:r>
      <w:proofErr w:type="spellEnd"/>
      <w:r w:rsidRPr="008E5870">
        <w:rPr>
          <w:rFonts w:eastAsia="Malgun Gothic"/>
          <w:sz w:val="20"/>
        </w:rPr>
        <w:t xml:space="preserve"> is equal to 0, </w:t>
      </w:r>
      <w:proofErr w:type="spellStart"/>
      <w:r w:rsidRPr="008E5870">
        <w:rPr>
          <w:rFonts w:eastAsia="Malgun Gothic"/>
          <w:sz w:val="20"/>
        </w:rPr>
        <w:t>currPic</w:t>
      </w:r>
      <w:proofErr w:type="spellEnd"/>
      <w:r w:rsidRPr="008E5870">
        <w:rPr>
          <w:rFonts w:eastAsia="Malgun Gothic"/>
          <w:sz w:val="20"/>
        </w:rPr>
        <w:t xml:space="preserve"> is marked as "unused for reference".</w:t>
      </w:r>
    </w:p>
    <w:p w:rsidR="00685693" w:rsidRDefault="0026064E" w:rsidP="003B4F07">
      <w:pPr>
        <w:pStyle w:val="Heading2"/>
        <w:ind w:left="0" w:firstLine="0"/>
        <w:jc w:val="both"/>
      </w:pPr>
      <w:r>
        <w:t>Related s</w:t>
      </w:r>
      <w:r w:rsidR="00685693" w:rsidRPr="003B4F07">
        <w:t>emantic change</w:t>
      </w:r>
      <w:r>
        <w:t>s</w:t>
      </w:r>
    </w:p>
    <w:p w:rsidR="00685693" w:rsidRPr="00685693" w:rsidRDefault="00685693" w:rsidP="006856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proofErr w:type="spellStart"/>
      <w:r w:rsidRPr="00685693">
        <w:rPr>
          <w:rFonts w:eastAsia="Malgun Gothic"/>
          <w:b/>
          <w:sz w:val="20"/>
          <w:lang w:val="en-GB"/>
        </w:rPr>
        <w:t>layer_present_flag</w:t>
      </w:r>
      <w:proofErr w:type="spellEnd"/>
      <w:proofErr w:type="gramStart"/>
      <w:r w:rsidRPr="00685693">
        <w:rPr>
          <w:rFonts w:eastAsia="Malgun Gothic"/>
          <w:bCs/>
          <w:sz w:val="20"/>
          <w:lang w:val="en-GB"/>
        </w:rPr>
        <w:t>[ </w:t>
      </w:r>
      <w:proofErr w:type="spellStart"/>
      <w:r w:rsidRPr="00685693">
        <w:rPr>
          <w:rFonts w:eastAsia="Malgun Gothic"/>
          <w:bCs/>
          <w:sz w:val="20"/>
          <w:lang w:val="en-GB"/>
        </w:rPr>
        <w:t>i</w:t>
      </w:r>
      <w:proofErr w:type="spellEnd"/>
      <w:proofErr w:type="gramEnd"/>
      <w:r w:rsidRPr="00685693">
        <w:rPr>
          <w:rFonts w:eastAsia="Malgun Gothic"/>
          <w:bCs/>
          <w:sz w:val="20"/>
          <w:lang w:val="en-GB"/>
        </w:rPr>
        <w:t> ]</w:t>
      </w:r>
      <w:r w:rsidRPr="00685693">
        <w:rPr>
          <w:rFonts w:eastAsia="Malgun Gothic"/>
          <w:b/>
          <w:sz w:val="20"/>
          <w:lang w:val="en-GB"/>
        </w:rPr>
        <w:t xml:space="preserve"> </w:t>
      </w:r>
      <w:r w:rsidRPr="00685693">
        <w:rPr>
          <w:rFonts w:eastAsia="Malgun Gothic"/>
          <w:sz w:val="20"/>
          <w:lang w:val="en-GB"/>
        </w:rPr>
        <w:t xml:space="preserve">equal to 1 indicates that there may or may not be NAL units in the target access units with </w:t>
      </w:r>
      <w:proofErr w:type="spellStart"/>
      <w:r w:rsidRPr="00685693">
        <w:rPr>
          <w:rFonts w:eastAsia="Malgun Gothic"/>
          <w:sz w:val="20"/>
          <w:lang w:val="en-GB"/>
        </w:rPr>
        <w:t>nuh_layer_id</w:t>
      </w:r>
      <w:proofErr w:type="spellEnd"/>
      <w:r w:rsidRPr="00685693">
        <w:rPr>
          <w:rFonts w:eastAsia="Malgun Gothic"/>
          <w:sz w:val="20"/>
          <w:lang w:val="en-GB"/>
        </w:rPr>
        <w:t xml:space="preserve">  equal to </w:t>
      </w:r>
      <w:proofErr w:type="spellStart"/>
      <w:r w:rsidRPr="00685693">
        <w:rPr>
          <w:rFonts w:eastAsia="Batang"/>
          <w:bCs/>
          <w:sz w:val="20"/>
          <w:lang w:val="en-GB" w:eastAsia="ko-KR"/>
        </w:rPr>
        <w:t>layer_id_in_nuh</w:t>
      </w:r>
      <w:proofErr w:type="spellEnd"/>
      <w:r w:rsidRPr="00685693">
        <w:rPr>
          <w:rFonts w:eastAsia="Malgun Gothic"/>
          <w:sz w:val="20"/>
          <w:lang w:val="en-GB"/>
        </w:rPr>
        <w:t>[ </w:t>
      </w:r>
      <w:proofErr w:type="spellStart"/>
      <w:r w:rsidRPr="00685693">
        <w:rPr>
          <w:rFonts w:eastAsia="Malgun Gothic"/>
          <w:sz w:val="20"/>
          <w:lang w:val="en-GB"/>
        </w:rPr>
        <w:t>i</w:t>
      </w:r>
      <w:proofErr w:type="spellEnd"/>
      <w:r w:rsidRPr="00685693">
        <w:rPr>
          <w:rFonts w:eastAsia="Malgun Gothic"/>
          <w:sz w:val="20"/>
          <w:lang w:val="en-GB"/>
        </w:rPr>
        <w:t xml:space="preserve"> ]. </w:t>
      </w:r>
      <w:proofErr w:type="spellStart"/>
      <w:r w:rsidRPr="00685693">
        <w:rPr>
          <w:rFonts w:eastAsia="Malgun Gothic"/>
          <w:sz w:val="20"/>
          <w:lang w:val="en-GB"/>
        </w:rPr>
        <w:t>layer_present_flag</w:t>
      </w:r>
      <w:proofErr w:type="spellEnd"/>
      <w:proofErr w:type="gramStart"/>
      <w:r w:rsidRPr="00685693">
        <w:rPr>
          <w:rFonts w:eastAsia="Malgun Gothic"/>
          <w:bCs/>
          <w:sz w:val="20"/>
          <w:lang w:val="en-GB"/>
        </w:rPr>
        <w:t>[ </w:t>
      </w:r>
      <w:proofErr w:type="spellStart"/>
      <w:r w:rsidRPr="00685693">
        <w:rPr>
          <w:rFonts w:eastAsia="Malgun Gothic"/>
          <w:bCs/>
          <w:sz w:val="20"/>
          <w:lang w:val="en-GB"/>
        </w:rPr>
        <w:t>i</w:t>
      </w:r>
      <w:proofErr w:type="spellEnd"/>
      <w:proofErr w:type="gramEnd"/>
      <w:r w:rsidRPr="00685693">
        <w:rPr>
          <w:rFonts w:eastAsia="Malgun Gothic"/>
          <w:bCs/>
          <w:sz w:val="20"/>
          <w:lang w:val="en-GB"/>
        </w:rPr>
        <w:t> ]</w:t>
      </w:r>
      <w:r w:rsidRPr="00685693">
        <w:rPr>
          <w:rFonts w:eastAsia="Malgun Gothic"/>
          <w:b/>
          <w:sz w:val="20"/>
          <w:lang w:val="en-GB"/>
        </w:rPr>
        <w:t xml:space="preserve"> </w:t>
      </w:r>
      <w:r w:rsidRPr="00685693">
        <w:rPr>
          <w:rFonts w:eastAsia="Malgun Gothic"/>
          <w:sz w:val="20"/>
          <w:lang w:val="en-GB"/>
        </w:rPr>
        <w:t xml:space="preserve">equal to 0 indicates that there are no NAL units in the target access units with </w:t>
      </w:r>
      <w:proofErr w:type="spellStart"/>
      <w:r w:rsidRPr="00685693">
        <w:rPr>
          <w:rFonts w:eastAsia="Malgun Gothic"/>
          <w:sz w:val="20"/>
          <w:lang w:val="en-GB"/>
        </w:rPr>
        <w:t>nuh_layer_id</w:t>
      </w:r>
      <w:proofErr w:type="spellEnd"/>
      <w:r w:rsidRPr="00685693">
        <w:rPr>
          <w:rFonts w:eastAsia="Malgun Gothic"/>
          <w:sz w:val="20"/>
          <w:lang w:val="en-GB"/>
        </w:rPr>
        <w:t xml:space="preserve"> equal to </w:t>
      </w:r>
      <w:proofErr w:type="spellStart"/>
      <w:r w:rsidRPr="00685693">
        <w:rPr>
          <w:rFonts w:eastAsia="Malgun Gothic"/>
          <w:sz w:val="20"/>
          <w:lang w:val="en-GB"/>
        </w:rPr>
        <w:t>layer_id_in_nuh</w:t>
      </w:r>
      <w:proofErr w:type="spellEnd"/>
      <w:r w:rsidRPr="00685693">
        <w:rPr>
          <w:rFonts w:eastAsia="Malgun Gothic"/>
          <w:sz w:val="20"/>
          <w:lang w:val="en-GB"/>
        </w:rPr>
        <w:t>[ </w:t>
      </w:r>
      <w:proofErr w:type="spellStart"/>
      <w:r w:rsidRPr="00685693">
        <w:rPr>
          <w:rFonts w:eastAsia="Malgun Gothic"/>
          <w:sz w:val="20"/>
          <w:lang w:val="en-GB"/>
        </w:rPr>
        <w:t>i</w:t>
      </w:r>
      <w:proofErr w:type="spellEnd"/>
      <w:r w:rsidRPr="00685693">
        <w:rPr>
          <w:rFonts w:eastAsia="Malgun Gothic"/>
          <w:sz w:val="20"/>
          <w:lang w:val="en-GB"/>
        </w:rPr>
        <w:t xml:space="preserve"> ]. </w:t>
      </w:r>
      <w:r w:rsidRPr="00685693">
        <w:rPr>
          <w:rFonts w:eastAsia="Malgun Gothic"/>
          <w:sz w:val="20"/>
          <w:highlight w:val="yellow"/>
          <w:lang w:val="en-GB"/>
        </w:rPr>
        <w:t>[Ed. (YK): The definition of "the target access units" is missing.]</w:t>
      </w:r>
    </w:p>
    <w:p w:rsidR="00685693" w:rsidRPr="00685693" w:rsidRDefault="00685693" w:rsidP="006856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Batang"/>
          <w:bCs/>
          <w:sz w:val="20"/>
          <w:lang w:val="en-GB" w:eastAsia="ko-KR"/>
        </w:rPr>
      </w:pPr>
      <w:r w:rsidRPr="00685693">
        <w:rPr>
          <w:rFonts w:eastAsia="Malgun Gothic"/>
          <w:sz w:val="20"/>
          <w:lang w:val="en-GB"/>
        </w:rPr>
        <w:t xml:space="preserve">When </w:t>
      </w:r>
      <w:proofErr w:type="spellStart"/>
      <w:r w:rsidRPr="00685693">
        <w:rPr>
          <w:rFonts w:eastAsia="Malgun Gothic"/>
          <w:sz w:val="20"/>
          <w:lang w:val="en-GB"/>
        </w:rPr>
        <w:t>layer_present_flag</w:t>
      </w:r>
      <w:proofErr w:type="spellEnd"/>
      <w:r w:rsidRPr="00685693">
        <w:rPr>
          <w:rFonts w:eastAsia="Malgun Gothic"/>
          <w:bCs/>
          <w:sz w:val="20"/>
          <w:lang w:val="en-GB"/>
        </w:rPr>
        <w:t>[ </w:t>
      </w:r>
      <w:proofErr w:type="spellStart"/>
      <w:r w:rsidRPr="00685693">
        <w:rPr>
          <w:rFonts w:eastAsia="Malgun Gothic"/>
          <w:bCs/>
          <w:sz w:val="20"/>
          <w:lang w:val="en-GB"/>
        </w:rPr>
        <w:t>i</w:t>
      </w:r>
      <w:proofErr w:type="spellEnd"/>
      <w:r w:rsidRPr="00685693">
        <w:rPr>
          <w:rFonts w:eastAsia="Malgun Gothic"/>
          <w:bCs/>
          <w:sz w:val="20"/>
          <w:lang w:val="en-GB"/>
        </w:rPr>
        <w:t> ]</w:t>
      </w:r>
      <w:r w:rsidRPr="00685693">
        <w:rPr>
          <w:rFonts w:eastAsia="Malgun Gothic"/>
          <w:b/>
          <w:sz w:val="20"/>
          <w:lang w:val="en-GB"/>
        </w:rPr>
        <w:t xml:space="preserve"> </w:t>
      </w:r>
      <w:r w:rsidRPr="00685693">
        <w:rPr>
          <w:rFonts w:eastAsia="Malgun Gothic"/>
          <w:sz w:val="20"/>
          <w:lang w:val="en-GB"/>
        </w:rPr>
        <w:t xml:space="preserve">is equal to 1 and </w:t>
      </w:r>
      <w:proofErr w:type="spellStart"/>
      <w:r w:rsidRPr="00685693">
        <w:rPr>
          <w:rFonts w:eastAsia="Malgun Gothic"/>
          <w:sz w:val="20"/>
          <w:lang w:val="en-GB"/>
        </w:rPr>
        <w:t>i</w:t>
      </w:r>
      <w:proofErr w:type="spellEnd"/>
      <w:r w:rsidRPr="00685693">
        <w:rPr>
          <w:rFonts w:eastAsia="Malgun Gothic"/>
          <w:sz w:val="20"/>
          <w:lang w:val="en-GB"/>
        </w:rPr>
        <w:t xml:space="preserve"> is greater than 0, layer_present_flag[ LayerIdxInVps[ RefLayerId[ layer_id_in_nuh[ i ] ][ j ] ] ] shall be equal to 1 for all values of j in the range of 0 to </w:t>
      </w:r>
      <w:proofErr w:type="spellStart"/>
      <w:r w:rsidRPr="00685693">
        <w:rPr>
          <w:rFonts w:eastAsia="Batang"/>
          <w:bCs/>
          <w:sz w:val="20"/>
          <w:lang w:val="en-GB" w:eastAsia="ko-KR"/>
        </w:rPr>
        <w:t>NumDirectRefLayers</w:t>
      </w:r>
      <w:proofErr w:type="spellEnd"/>
      <w:r w:rsidRPr="00685693">
        <w:rPr>
          <w:rFonts w:eastAsia="Batang"/>
          <w:bCs/>
          <w:sz w:val="20"/>
          <w:lang w:val="en-GB" w:eastAsia="ko-KR"/>
        </w:rPr>
        <w:t>[ </w:t>
      </w:r>
      <w:proofErr w:type="spellStart"/>
      <w:r w:rsidRPr="00685693">
        <w:rPr>
          <w:rFonts w:eastAsia="Batang"/>
          <w:bCs/>
          <w:sz w:val="20"/>
          <w:lang w:val="en-GB" w:eastAsia="ko-KR"/>
        </w:rPr>
        <w:t>layer_id_in_nuh</w:t>
      </w:r>
      <w:proofErr w:type="spellEnd"/>
      <w:r w:rsidRPr="00685693">
        <w:rPr>
          <w:rFonts w:eastAsia="Batang"/>
          <w:bCs/>
          <w:sz w:val="20"/>
          <w:lang w:val="en-GB" w:eastAsia="ko-KR"/>
        </w:rPr>
        <w:t>[</w:t>
      </w:r>
      <w:r w:rsidRPr="00685693">
        <w:rPr>
          <w:rFonts w:eastAsia="Malgun Gothic"/>
          <w:sz w:val="20"/>
          <w:lang w:val="en-GB"/>
        </w:rPr>
        <w:t> </w:t>
      </w:r>
      <w:proofErr w:type="spellStart"/>
      <w:r w:rsidRPr="00685693">
        <w:rPr>
          <w:rFonts w:eastAsia="Malgun Gothic"/>
          <w:sz w:val="20"/>
          <w:lang w:val="en-GB"/>
        </w:rPr>
        <w:t>i</w:t>
      </w:r>
      <w:proofErr w:type="spellEnd"/>
      <w:r w:rsidRPr="00685693">
        <w:rPr>
          <w:rFonts w:eastAsia="Malgun Gothic"/>
          <w:sz w:val="20"/>
          <w:lang w:val="en-GB"/>
        </w:rPr>
        <w:t> ] </w:t>
      </w:r>
      <w:r w:rsidRPr="00685693">
        <w:rPr>
          <w:rFonts w:eastAsia="Batang"/>
          <w:bCs/>
          <w:sz w:val="20"/>
          <w:lang w:val="en-GB" w:eastAsia="ko-KR"/>
        </w:rPr>
        <w:t>]</w:t>
      </w:r>
      <w:r w:rsidRPr="00685693">
        <w:rPr>
          <w:rFonts w:eastAsia="Batang"/>
          <w:bCs/>
          <w:sz w:val="20"/>
          <w:highlight w:val="magenta"/>
          <w:lang w:eastAsia="ko-KR"/>
        </w:rPr>
        <w:t>[ 0 ]</w:t>
      </w:r>
      <w:r w:rsidRPr="00685693">
        <w:rPr>
          <w:rFonts w:eastAsia="Batang"/>
          <w:bCs/>
          <w:sz w:val="20"/>
          <w:lang w:val="en-GB" w:eastAsia="ko-KR"/>
        </w:rPr>
        <w:t xml:space="preserve"> </w:t>
      </w:r>
      <w:r w:rsidRPr="00685693">
        <w:rPr>
          <w:rFonts w:eastAsia="Malgun Gothic"/>
          <w:sz w:val="20"/>
          <w:lang w:val="en-GB"/>
        </w:rPr>
        <w:t>−</w:t>
      </w:r>
      <w:r w:rsidRPr="00685693">
        <w:rPr>
          <w:rFonts w:eastAsia="Batang"/>
          <w:bCs/>
          <w:sz w:val="20"/>
          <w:lang w:val="en-GB" w:eastAsia="ko-KR"/>
        </w:rPr>
        <w:t xml:space="preserve"> 1, inclusive.</w:t>
      </w:r>
    </w:p>
    <w:p w:rsidR="00685693" w:rsidRPr="00685693" w:rsidRDefault="00685693" w:rsidP="006856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proofErr w:type="gramStart"/>
      <w:r w:rsidRPr="00685693">
        <w:rPr>
          <w:rFonts w:eastAsia="Malgun Gothic"/>
          <w:b/>
          <w:bCs/>
          <w:sz w:val="20"/>
          <w:lang w:val="en-GB"/>
        </w:rPr>
        <w:t>num_inter_layer_ref_pics_minus1</w:t>
      </w:r>
      <w:proofErr w:type="gramEnd"/>
      <w:r w:rsidRPr="00685693">
        <w:rPr>
          <w:rFonts w:eastAsia="Malgun Gothic"/>
          <w:sz w:val="20"/>
          <w:lang w:val="en-GB" w:eastAsia="ko-KR"/>
        </w:rPr>
        <w:t xml:space="preserve"> plus 1 specifies the number of pictures that may be used in decoding of the current picture for inter-layer prediction. The length of the </w:t>
      </w:r>
      <w:r w:rsidRPr="00685693">
        <w:rPr>
          <w:rFonts w:eastAsia="Malgun Gothic"/>
          <w:bCs/>
          <w:sz w:val="20"/>
          <w:lang w:val="en-GB"/>
        </w:rPr>
        <w:t>num_inter_layer_ref_pics_minus1</w:t>
      </w:r>
      <w:r w:rsidRPr="00685693">
        <w:rPr>
          <w:rFonts w:eastAsia="Malgun Gothic"/>
          <w:sz w:val="20"/>
          <w:lang w:val="en-GB" w:eastAsia="ko-KR"/>
        </w:rPr>
        <w:t xml:space="preserve"> syntax element is Ceil( Log2( </w:t>
      </w:r>
      <w:proofErr w:type="spellStart"/>
      <w:r w:rsidRPr="00685693">
        <w:rPr>
          <w:rFonts w:eastAsia="Malgun Gothic"/>
          <w:sz w:val="20"/>
          <w:lang w:val="en-GB"/>
        </w:rPr>
        <w:t>NumDirectRefLayers</w:t>
      </w:r>
      <w:proofErr w:type="spellEnd"/>
      <w:r w:rsidRPr="00685693">
        <w:rPr>
          <w:rFonts w:eastAsia="Malgun Gothic"/>
          <w:sz w:val="20"/>
          <w:lang w:val="en-GB"/>
        </w:rPr>
        <w:t>[ </w:t>
      </w:r>
      <w:proofErr w:type="spellStart"/>
      <w:r w:rsidRPr="00685693">
        <w:rPr>
          <w:rFonts w:eastAsia="Malgun Gothic"/>
          <w:sz w:val="20"/>
          <w:lang w:val="en-GB"/>
        </w:rPr>
        <w:t>nuh_layer_id</w:t>
      </w:r>
      <w:proofErr w:type="spellEnd"/>
      <w:r w:rsidRPr="00685693">
        <w:rPr>
          <w:rFonts w:eastAsia="Malgun Gothic"/>
          <w:sz w:val="20"/>
          <w:lang w:val="en-GB"/>
        </w:rPr>
        <w:t> ]</w:t>
      </w:r>
      <w:r w:rsidRPr="00685693">
        <w:rPr>
          <w:rFonts w:eastAsia="Batang"/>
          <w:bCs/>
          <w:sz w:val="20"/>
          <w:highlight w:val="magenta"/>
          <w:lang w:eastAsia="ko-KR"/>
        </w:rPr>
        <w:t>[ </w:t>
      </w:r>
      <w:proofErr w:type="spellStart"/>
      <w:r w:rsidRPr="00685693">
        <w:rPr>
          <w:rFonts w:eastAsia="Batang"/>
          <w:bCs/>
          <w:sz w:val="20"/>
          <w:highlight w:val="magenta"/>
          <w:lang w:eastAsia="ko-KR"/>
        </w:rPr>
        <w:t>TemporalId</w:t>
      </w:r>
      <w:proofErr w:type="spellEnd"/>
      <w:r w:rsidRPr="00685693">
        <w:rPr>
          <w:rFonts w:eastAsia="Batang"/>
          <w:bCs/>
          <w:sz w:val="20"/>
          <w:highlight w:val="magenta"/>
          <w:lang w:eastAsia="ko-KR"/>
        </w:rPr>
        <w:t> ]</w:t>
      </w:r>
      <w:r w:rsidRPr="00685693">
        <w:rPr>
          <w:rFonts w:eastAsia="Malgun Gothic"/>
          <w:sz w:val="20"/>
          <w:lang w:val="en-GB" w:eastAsia="ko-KR"/>
        </w:rPr>
        <w:t> </w:t>
      </w:r>
      <w:r w:rsidRPr="00685693">
        <w:rPr>
          <w:rFonts w:eastAsia="Batang"/>
          <w:bCs/>
          <w:sz w:val="20"/>
          <w:lang w:val="en-GB" w:eastAsia="ko-KR"/>
        </w:rPr>
        <w:t>) </w:t>
      </w:r>
      <w:r w:rsidRPr="00685693">
        <w:rPr>
          <w:rFonts w:eastAsia="Malgun Gothic"/>
          <w:sz w:val="20"/>
          <w:lang w:val="en-GB" w:eastAsia="ko-KR"/>
        </w:rPr>
        <w:t xml:space="preserve">) bits. The value of num_inter_layer_ref_pics_minus1 shall be in the range of 0 to </w:t>
      </w:r>
      <w:proofErr w:type="spellStart"/>
      <w:proofErr w:type="gramStart"/>
      <w:r w:rsidRPr="00685693">
        <w:rPr>
          <w:rFonts w:eastAsia="Batang"/>
          <w:bCs/>
          <w:sz w:val="20"/>
          <w:lang w:val="en-GB" w:eastAsia="ko-KR"/>
        </w:rPr>
        <w:t>NumDirectRefLayers</w:t>
      </w:r>
      <w:proofErr w:type="spellEnd"/>
      <w:r w:rsidRPr="00685693">
        <w:rPr>
          <w:rFonts w:eastAsia="Batang"/>
          <w:bCs/>
          <w:sz w:val="20"/>
          <w:lang w:val="en-GB" w:eastAsia="ko-KR"/>
        </w:rPr>
        <w:t>[</w:t>
      </w:r>
      <w:proofErr w:type="gramEnd"/>
      <w:r w:rsidRPr="00685693">
        <w:rPr>
          <w:rFonts w:eastAsia="Batang"/>
          <w:bCs/>
          <w:sz w:val="20"/>
          <w:lang w:val="en-GB" w:eastAsia="ko-KR"/>
        </w:rPr>
        <w:t> </w:t>
      </w:r>
      <w:proofErr w:type="spellStart"/>
      <w:r w:rsidRPr="00685693">
        <w:rPr>
          <w:rFonts w:eastAsia="Malgun Gothic"/>
          <w:sz w:val="20"/>
          <w:lang w:val="en-GB"/>
        </w:rPr>
        <w:t>nuh_layer_id</w:t>
      </w:r>
      <w:proofErr w:type="spellEnd"/>
      <w:r w:rsidRPr="00685693">
        <w:rPr>
          <w:rFonts w:eastAsia="Batang"/>
          <w:bCs/>
          <w:sz w:val="20"/>
          <w:lang w:val="en-GB" w:eastAsia="ko-KR"/>
        </w:rPr>
        <w:t> ]</w:t>
      </w:r>
      <w:r w:rsidRPr="00685693">
        <w:rPr>
          <w:rFonts w:eastAsia="Batang"/>
          <w:bCs/>
          <w:sz w:val="20"/>
          <w:highlight w:val="magenta"/>
          <w:lang w:eastAsia="ko-KR"/>
        </w:rPr>
        <w:t>[ </w:t>
      </w:r>
      <w:proofErr w:type="spellStart"/>
      <w:r w:rsidRPr="00685693">
        <w:rPr>
          <w:rFonts w:eastAsia="Batang"/>
          <w:bCs/>
          <w:sz w:val="20"/>
          <w:highlight w:val="magenta"/>
          <w:lang w:eastAsia="ko-KR"/>
        </w:rPr>
        <w:t>TemporalId</w:t>
      </w:r>
      <w:proofErr w:type="spellEnd"/>
      <w:r w:rsidRPr="00685693">
        <w:rPr>
          <w:rFonts w:eastAsia="Batang"/>
          <w:bCs/>
          <w:sz w:val="20"/>
          <w:highlight w:val="magenta"/>
          <w:lang w:eastAsia="ko-KR"/>
        </w:rPr>
        <w:t> ]</w:t>
      </w:r>
      <w:r w:rsidRPr="00685693">
        <w:rPr>
          <w:rFonts w:eastAsia="Batang"/>
          <w:bCs/>
          <w:sz w:val="20"/>
          <w:lang w:val="en-GB" w:eastAsia="ko-KR"/>
        </w:rPr>
        <w:t> − 1, inclusive</w:t>
      </w:r>
      <w:r w:rsidRPr="00685693">
        <w:rPr>
          <w:rFonts w:eastAsia="Malgun Gothic"/>
          <w:sz w:val="20"/>
          <w:lang w:val="en-GB" w:eastAsia="ko-KR"/>
        </w:rPr>
        <w:t xml:space="preserve">. </w:t>
      </w:r>
    </w:p>
    <w:p w:rsidR="00685693" w:rsidRPr="00685693" w:rsidRDefault="00685693" w:rsidP="00685693">
      <w:pPr>
        <w:keepNext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 w:eastAsia="ko-KR"/>
        </w:rPr>
      </w:pPr>
      <w:r w:rsidRPr="00685693">
        <w:rPr>
          <w:rFonts w:eastAsia="Malgun Gothic"/>
          <w:noProof/>
          <w:sz w:val="20"/>
          <w:lang w:val="en-GB" w:eastAsia="ko-KR"/>
        </w:rPr>
        <w:lastRenderedPageBreak/>
        <w:t>The variable NumActiveRefLayerPics is derived as follows:</w:t>
      </w:r>
    </w:p>
    <w:p w:rsidR="00685693" w:rsidRPr="00685693" w:rsidRDefault="00685693" w:rsidP="006856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60"/>
        <w:rPr>
          <w:rFonts w:eastAsia="Batang"/>
          <w:bCs/>
          <w:sz w:val="20"/>
          <w:lang w:eastAsia="ko-KR"/>
        </w:rPr>
      </w:pPr>
      <w:r w:rsidRPr="00685693">
        <w:rPr>
          <w:rFonts w:eastAsia="Batang"/>
          <w:bCs/>
          <w:sz w:val="20"/>
          <w:lang w:eastAsia="ko-KR"/>
        </w:rPr>
        <w:t xml:space="preserve">if( </w:t>
      </w:r>
      <w:proofErr w:type="spellStart"/>
      <w:r w:rsidRPr="00685693">
        <w:rPr>
          <w:rFonts w:eastAsia="Batang"/>
          <w:bCs/>
          <w:sz w:val="20"/>
          <w:lang w:eastAsia="ko-KR"/>
        </w:rPr>
        <w:t>nuh_layer_id</w:t>
      </w:r>
      <w:proofErr w:type="spellEnd"/>
      <w:r w:rsidRPr="00685693">
        <w:rPr>
          <w:rFonts w:eastAsia="Batang"/>
          <w:bCs/>
          <w:sz w:val="20"/>
          <w:lang w:eastAsia="ko-KR"/>
        </w:rPr>
        <w:t xml:space="preserve">  = =  0  | |  </w:t>
      </w:r>
      <w:proofErr w:type="spellStart"/>
      <w:r w:rsidRPr="00685693">
        <w:rPr>
          <w:rFonts w:eastAsia="Batang"/>
          <w:bCs/>
          <w:sz w:val="20"/>
          <w:lang w:eastAsia="ko-KR"/>
        </w:rPr>
        <w:t>NumDirectRefLayers</w:t>
      </w:r>
      <w:proofErr w:type="spellEnd"/>
      <w:r w:rsidRPr="00685693">
        <w:rPr>
          <w:rFonts w:eastAsia="Batang"/>
          <w:bCs/>
          <w:sz w:val="20"/>
          <w:lang w:eastAsia="ko-KR"/>
        </w:rPr>
        <w:t>[ </w:t>
      </w:r>
      <w:proofErr w:type="spellStart"/>
      <w:r w:rsidRPr="00685693">
        <w:rPr>
          <w:rFonts w:eastAsia="Batang"/>
          <w:bCs/>
          <w:sz w:val="20"/>
          <w:lang w:eastAsia="ko-KR"/>
        </w:rPr>
        <w:t>nuh_layer_id</w:t>
      </w:r>
      <w:proofErr w:type="spellEnd"/>
      <w:r w:rsidRPr="00685693">
        <w:rPr>
          <w:rFonts w:eastAsia="Batang"/>
          <w:bCs/>
          <w:sz w:val="20"/>
          <w:lang w:eastAsia="ko-KR"/>
        </w:rPr>
        <w:t> ]</w:t>
      </w:r>
      <w:r w:rsidRPr="00685693">
        <w:rPr>
          <w:rFonts w:eastAsia="Batang"/>
          <w:bCs/>
          <w:sz w:val="20"/>
          <w:highlight w:val="magenta"/>
          <w:lang w:eastAsia="ko-KR"/>
        </w:rPr>
        <w:t>[ </w:t>
      </w:r>
      <w:proofErr w:type="spellStart"/>
      <w:r w:rsidRPr="00685693">
        <w:rPr>
          <w:rFonts w:eastAsia="Batang"/>
          <w:bCs/>
          <w:sz w:val="20"/>
          <w:highlight w:val="magenta"/>
          <w:lang w:eastAsia="ko-KR"/>
        </w:rPr>
        <w:t>TemporalId</w:t>
      </w:r>
      <w:proofErr w:type="spellEnd"/>
      <w:r w:rsidRPr="00685693">
        <w:rPr>
          <w:rFonts w:eastAsia="Batang"/>
          <w:bCs/>
          <w:sz w:val="20"/>
          <w:highlight w:val="magenta"/>
          <w:lang w:eastAsia="ko-KR"/>
        </w:rPr>
        <w:t> ]</w:t>
      </w:r>
      <w:r w:rsidRPr="00685693">
        <w:rPr>
          <w:rFonts w:eastAsia="Batang"/>
          <w:bCs/>
          <w:sz w:val="20"/>
          <w:lang w:eastAsia="ko-KR"/>
        </w:rPr>
        <w:t xml:space="preserve">  = =  0  | |  </w:t>
      </w:r>
      <w:r w:rsidRPr="00685693">
        <w:rPr>
          <w:rFonts w:eastAsia="Batang"/>
          <w:bCs/>
          <w:sz w:val="20"/>
          <w:lang w:val="en-GB" w:eastAsia="ko-KR"/>
        </w:rPr>
        <w:t>!</w:t>
      </w:r>
      <w:proofErr w:type="spellStart"/>
      <w:r w:rsidRPr="00685693">
        <w:rPr>
          <w:rFonts w:eastAsia="Batang"/>
          <w:bCs/>
          <w:sz w:val="20"/>
          <w:lang w:val="en-GB" w:eastAsia="ko-KR"/>
        </w:rPr>
        <w:t>inter_layer_pred_enabled_flag</w:t>
      </w:r>
      <w:proofErr w:type="spellEnd"/>
      <w:r w:rsidRPr="00685693">
        <w:rPr>
          <w:rFonts w:eastAsia="Batang"/>
          <w:bCs/>
          <w:sz w:val="20"/>
          <w:lang w:val="en-GB" w:eastAsia="ko-KR"/>
        </w:rPr>
        <w:t xml:space="preserve"> </w:t>
      </w:r>
      <w:r w:rsidRPr="00685693">
        <w:rPr>
          <w:rFonts w:eastAsia="Batang"/>
          <w:bCs/>
          <w:sz w:val="20"/>
          <w:lang w:eastAsia="ko-KR"/>
        </w:rPr>
        <w:t>)</w:t>
      </w:r>
      <w:r w:rsidRPr="00685693">
        <w:rPr>
          <w:rFonts w:eastAsia="Batang"/>
          <w:bCs/>
          <w:sz w:val="20"/>
          <w:lang w:eastAsia="ko-KR"/>
        </w:rPr>
        <w:br/>
      </w:r>
      <w:r w:rsidRPr="00685693">
        <w:rPr>
          <w:rFonts w:eastAsia="Batang"/>
          <w:bCs/>
          <w:sz w:val="20"/>
          <w:lang w:eastAsia="ko-KR"/>
        </w:rPr>
        <w:tab/>
      </w:r>
      <w:proofErr w:type="spellStart"/>
      <w:r w:rsidRPr="00685693">
        <w:rPr>
          <w:rFonts w:eastAsia="Batang"/>
          <w:bCs/>
          <w:sz w:val="20"/>
          <w:lang w:val="en-GB" w:eastAsia="ko-KR"/>
        </w:rPr>
        <w:t>NumActiveRefLayerPics</w:t>
      </w:r>
      <w:proofErr w:type="spellEnd"/>
      <w:r w:rsidRPr="00685693">
        <w:rPr>
          <w:rFonts w:eastAsia="Batang"/>
          <w:bCs/>
          <w:sz w:val="20"/>
          <w:lang w:val="en-GB" w:eastAsia="ko-KR"/>
        </w:rPr>
        <w:t xml:space="preserve"> = 0</w:t>
      </w:r>
      <w:r w:rsidRPr="00685693">
        <w:rPr>
          <w:rFonts w:eastAsia="Batang"/>
          <w:bCs/>
          <w:sz w:val="20"/>
          <w:lang w:val="en-GB" w:eastAsia="ko-KR"/>
        </w:rPr>
        <w:br/>
        <w:t xml:space="preserve">else </w:t>
      </w:r>
      <w:r w:rsidRPr="00685693">
        <w:rPr>
          <w:rFonts w:eastAsia="Batang"/>
          <w:bCs/>
          <w:sz w:val="20"/>
          <w:lang w:eastAsia="ko-KR"/>
        </w:rPr>
        <w:t xml:space="preserve">if( </w:t>
      </w:r>
      <w:proofErr w:type="spellStart"/>
      <w:r w:rsidRPr="00685693">
        <w:rPr>
          <w:rFonts w:eastAsia="Batang"/>
          <w:bCs/>
          <w:sz w:val="20"/>
          <w:lang w:eastAsia="ko-KR"/>
        </w:rPr>
        <w:t>max_one_active_ref_layer_flag</w:t>
      </w:r>
      <w:proofErr w:type="spellEnd"/>
      <w:r w:rsidRPr="00685693">
        <w:rPr>
          <w:rFonts w:eastAsia="Batang"/>
          <w:bCs/>
          <w:sz w:val="20"/>
          <w:lang w:val="en-GB" w:eastAsia="ko-KR"/>
        </w:rPr>
        <w:t xml:space="preserve">  </w:t>
      </w:r>
      <w:r w:rsidRPr="00685693">
        <w:rPr>
          <w:rFonts w:eastAsia="Batang"/>
          <w:bCs/>
          <w:sz w:val="20"/>
          <w:lang w:eastAsia="ko-KR"/>
        </w:rPr>
        <w:t xml:space="preserve">| |  </w:t>
      </w:r>
      <w:proofErr w:type="spellStart"/>
      <w:r w:rsidRPr="00685693">
        <w:rPr>
          <w:rFonts w:eastAsia="Batang"/>
          <w:bCs/>
          <w:sz w:val="20"/>
          <w:lang w:val="en-GB" w:eastAsia="ko-KR"/>
        </w:rPr>
        <w:t>NumDirectRefLayers</w:t>
      </w:r>
      <w:proofErr w:type="spellEnd"/>
      <w:r w:rsidRPr="00685693">
        <w:rPr>
          <w:rFonts w:eastAsia="Batang"/>
          <w:bCs/>
          <w:sz w:val="20"/>
          <w:lang w:val="en-GB" w:eastAsia="ko-KR"/>
        </w:rPr>
        <w:t>[ </w:t>
      </w:r>
      <w:proofErr w:type="spellStart"/>
      <w:r w:rsidRPr="00685693">
        <w:rPr>
          <w:rFonts w:eastAsia="Batang"/>
          <w:bCs/>
          <w:sz w:val="20"/>
          <w:lang w:val="en-GB" w:eastAsia="ko-KR"/>
        </w:rPr>
        <w:t>nuh_layer_id</w:t>
      </w:r>
      <w:proofErr w:type="spellEnd"/>
      <w:r w:rsidRPr="00685693">
        <w:rPr>
          <w:rFonts w:eastAsia="Batang"/>
          <w:bCs/>
          <w:sz w:val="20"/>
          <w:lang w:val="en-GB" w:eastAsia="ko-KR"/>
        </w:rPr>
        <w:t> ]</w:t>
      </w:r>
      <w:r w:rsidRPr="00685693">
        <w:rPr>
          <w:rFonts w:eastAsia="Batang"/>
          <w:bCs/>
          <w:sz w:val="20"/>
          <w:highlight w:val="magenta"/>
          <w:lang w:eastAsia="ko-KR"/>
        </w:rPr>
        <w:t>[ </w:t>
      </w:r>
      <w:proofErr w:type="spellStart"/>
      <w:r w:rsidRPr="00685693">
        <w:rPr>
          <w:rFonts w:eastAsia="Batang"/>
          <w:bCs/>
          <w:sz w:val="20"/>
          <w:highlight w:val="magenta"/>
          <w:lang w:eastAsia="ko-KR"/>
        </w:rPr>
        <w:t>TemporalId</w:t>
      </w:r>
      <w:proofErr w:type="spellEnd"/>
      <w:r w:rsidRPr="00685693">
        <w:rPr>
          <w:rFonts w:eastAsia="Batang"/>
          <w:bCs/>
          <w:sz w:val="20"/>
          <w:highlight w:val="magenta"/>
          <w:lang w:eastAsia="ko-KR"/>
        </w:rPr>
        <w:t> ]</w:t>
      </w:r>
      <w:r w:rsidRPr="00685693">
        <w:rPr>
          <w:rFonts w:eastAsia="Batang"/>
          <w:bCs/>
          <w:sz w:val="20"/>
          <w:lang w:val="en-GB" w:eastAsia="ko-KR"/>
        </w:rPr>
        <w:t xml:space="preserve">  = = 1 </w:t>
      </w:r>
      <w:r w:rsidRPr="00685693">
        <w:rPr>
          <w:rFonts w:eastAsia="Batang"/>
          <w:bCs/>
          <w:sz w:val="20"/>
          <w:lang w:eastAsia="ko-KR"/>
        </w:rPr>
        <w:t>)</w:t>
      </w:r>
      <w:r w:rsidRPr="00685693">
        <w:rPr>
          <w:rFonts w:eastAsia="Batang"/>
          <w:bCs/>
          <w:sz w:val="20"/>
          <w:lang w:eastAsia="ko-KR"/>
        </w:rPr>
        <w:br/>
      </w:r>
      <w:r w:rsidRPr="00685693">
        <w:rPr>
          <w:rFonts w:eastAsia="Batang"/>
          <w:bCs/>
          <w:sz w:val="20"/>
          <w:lang w:eastAsia="ko-KR"/>
        </w:rPr>
        <w:tab/>
      </w:r>
      <w:proofErr w:type="spellStart"/>
      <w:r w:rsidRPr="00685693">
        <w:rPr>
          <w:rFonts w:eastAsia="Batang"/>
          <w:bCs/>
          <w:sz w:val="20"/>
          <w:lang w:val="en-GB" w:eastAsia="ko-KR"/>
        </w:rPr>
        <w:t>NumActiveRefLayerPics</w:t>
      </w:r>
      <w:proofErr w:type="spellEnd"/>
      <w:r w:rsidRPr="00685693">
        <w:rPr>
          <w:rFonts w:eastAsia="Batang"/>
          <w:bCs/>
          <w:sz w:val="20"/>
          <w:lang w:val="en-GB" w:eastAsia="ko-KR"/>
        </w:rPr>
        <w:t xml:space="preserve"> = 1</w:t>
      </w:r>
      <w:r w:rsidRPr="00685693">
        <w:rPr>
          <w:rFonts w:eastAsia="Batang"/>
          <w:bCs/>
          <w:sz w:val="20"/>
          <w:lang w:val="en-GB" w:eastAsia="ko-KR"/>
        </w:rPr>
        <w:br/>
        <w:t>else</w:t>
      </w:r>
      <w:r w:rsidRPr="00685693">
        <w:rPr>
          <w:rFonts w:eastAsia="Batang"/>
          <w:bCs/>
          <w:sz w:val="20"/>
          <w:lang w:val="en-GB" w:eastAsia="ko-KR"/>
        </w:rPr>
        <w:br/>
      </w:r>
      <w:r w:rsidRPr="00685693">
        <w:rPr>
          <w:rFonts w:eastAsia="Batang"/>
          <w:bCs/>
          <w:sz w:val="20"/>
          <w:lang w:eastAsia="ko-KR"/>
        </w:rPr>
        <w:tab/>
      </w:r>
      <w:proofErr w:type="spellStart"/>
      <w:r w:rsidRPr="00685693">
        <w:rPr>
          <w:rFonts w:eastAsia="Batang"/>
          <w:bCs/>
          <w:sz w:val="20"/>
          <w:lang w:val="en-GB" w:eastAsia="ko-KR"/>
        </w:rPr>
        <w:t>NumActiveRefLayerPics</w:t>
      </w:r>
      <w:proofErr w:type="spellEnd"/>
      <w:r w:rsidRPr="00685693">
        <w:rPr>
          <w:rFonts w:eastAsia="Batang"/>
          <w:bCs/>
          <w:sz w:val="20"/>
          <w:lang w:val="en-GB" w:eastAsia="ko-KR"/>
        </w:rPr>
        <w:t xml:space="preserve"> = num_inter_layer_ref_pics_minus1 + 1</w:t>
      </w:r>
    </w:p>
    <w:p w:rsidR="00685693" w:rsidRPr="00685693" w:rsidRDefault="00685693" w:rsidP="00685693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ko-KR"/>
        </w:rPr>
      </w:pPr>
      <w:r w:rsidRPr="00685693">
        <w:rPr>
          <w:rFonts w:eastAsia="Malgun Gothic"/>
          <w:sz w:val="20"/>
          <w:lang w:val="en-GB" w:eastAsia="ko-KR"/>
        </w:rPr>
        <w:t xml:space="preserve">All slices of a coded picture shall have the same value of </w:t>
      </w:r>
      <w:proofErr w:type="spellStart"/>
      <w:r w:rsidRPr="00685693">
        <w:rPr>
          <w:rFonts w:eastAsia="Malgun Gothic"/>
          <w:sz w:val="20"/>
          <w:lang w:val="en-GB" w:eastAsia="ko-KR"/>
        </w:rPr>
        <w:t>NumActiveRefLayerPics</w:t>
      </w:r>
      <w:proofErr w:type="spellEnd"/>
      <w:r w:rsidRPr="00685693">
        <w:rPr>
          <w:rFonts w:eastAsia="Malgun Gothic"/>
          <w:sz w:val="20"/>
          <w:lang w:val="en-GB" w:eastAsia="ko-KR"/>
        </w:rPr>
        <w:t>.</w:t>
      </w:r>
    </w:p>
    <w:p w:rsidR="00685693" w:rsidRPr="003B4F07" w:rsidRDefault="00685693" w:rsidP="003B4F07">
      <w:pPr>
        <w:rPr>
          <w:lang w:val="en-GB"/>
        </w:rPr>
      </w:pPr>
      <w:proofErr w:type="spellStart"/>
      <w:r w:rsidRPr="00685693">
        <w:rPr>
          <w:rFonts w:eastAsia="Malgun Gothic"/>
          <w:b/>
          <w:bCs/>
          <w:sz w:val="20"/>
          <w:lang w:val="en-GB"/>
        </w:rPr>
        <w:t>inter_layer_pred_layer_idc</w:t>
      </w:r>
      <w:proofErr w:type="spellEnd"/>
      <w:proofErr w:type="gramStart"/>
      <w:r w:rsidRPr="00685693">
        <w:rPr>
          <w:rFonts w:eastAsia="Malgun Gothic"/>
          <w:b/>
          <w:bCs/>
          <w:sz w:val="20"/>
          <w:lang w:val="en-GB"/>
        </w:rPr>
        <w:t>[ </w:t>
      </w:r>
      <w:proofErr w:type="spellStart"/>
      <w:r w:rsidRPr="00685693">
        <w:rPr>
          <w:rFonts w:eastAsia="Malgun Gothic"/>
          <w:bCs/>
          <w:sz w:val="20"/>
          <w:lang w:val="en-GB"/>
        </w:rPr>
        <w:t>i</w:t>
      </w:r>
      <w:proofErr w:type="spellEnd"/>
      <w:proofErr w:type="gramEnd"/>
      <w:r w:rsidRPr="00685693">
        <w:rPr>
          <w:rFonts w:eastAsia="Malgun Gothic"/>
          <w:bCs/>
          <w:sz w:val="20"/>
          <w:lang w:val="en-GB"/>
        </w:rPr>
        <w:t> ]</w:t>
      </w:r>
      <w:r w:rsidRPr="00685693">
        <w:rPr>
          <w:rFonts w:eastAsia="Malgun Gothic"/>
          <w:sz w:val="20"/>
          <w:lang w:val="en-GB" w:eastAsia="ko-KR"/>
        </w:rPr>
        <w:t xml:space="preserve"> specifies the variable, </w:t>
      </w:r>
      <w:proofErr w:type="spellStart"/>
      <w:r w:rsidRPr="00685693">
        <w:rPr>
          <w:rFonts w:eastAsia="Malgun Gothic"/>
          <w:sz w:val="20"/>
          <w:lang w:val="en-GB" w:eastAsia="ko-KR"/>
        </w:rPr>
        <w:t>RefPicLayerId</w:t>
      </w:r>
      <w:proofErr w:type="spellEnd"/>
      <w:r w:rsidRPr="00685693">
        <w:rPr>
          <w:rFonts w:eastAsia="Malgun Gothic"/>
          <w:sz w:val="20"/>
          <w:lang w:val="en-GB" w:eastAsia="ko-KR"/>
        </w:rPr>
        <w:t>[ </w:t>
      </w:r>
      <w:proofErr w:type="spellStart"/>
      <w:r w:rsidRPr="00685693">
        <w:rPr>
          <w:rFonts w:eastAsia="Malgun Gothic"/>
          <w:sz w:val="20"/>
          <w:lang w:val="en-GB" w:eastAsia="ko-KR"/>
        </w:rPr>
        <w:t>i</w:t>
      </w:r>
      <w:proofErr w:type="spellEnd"/>
      <w:r w:rsidRPr="00685693">
        <w:rPr>
          <w:rFonts w:eastAsia="Malgun Gothic"/>
          <w:sz w:val="20"/>
          <w:lang w:val="en-GB" w:eastAsia="ko-KR"/>
        </w:rPr>
        <w:t xml:space="preserve"> ], representing the </w:t>
      </w:r>
      <w:proofErr w:type="spellStart"/>
      <w:r w:rsidRPr="00685693">
        <w:rPr>
          <w:rFonts w:eastAsia="Malgun Gothic"/>
          <w:sz w:val="20"/>
          <w:lang w:val="en-GB" w:eastAsia="ko-KR"/>
        </w:rPr>
        <w:t>nuh_layer_id</w:t>
      </w:r>
      <w:proofErr w:type="spellEnd"/>
      <w:r w:rsidRPr="00685693">
        <w:rPr>
          <w:rFonts w:eastAsia="Malgun Gothic"/>
          <w:sz w:val="20"/>
          <w:lang w:val="en-GB" w:eastAsia="ko-KR"/>
        </w:rPr>
        <w:t xml:space="preserve"> of the </w:t>
      </w:r>
      <w:proofErr w:type="spellStart"/>
      <w:r w:rsidRPr="00685693">
        <w:rPr>
          <w:rFonts w:eastAsia="Malgun Gothic"/>
          <w:sz w:val="20"/>
          <w:lang w:val="en-GB" w:eastAsia="ko-KR"/>
        </w:rPr>
        <w:t>i-th</w:t>
      </w:r>
      <w:proofErr w:type="spellEnd"/>
      <w:r w:rsidRPr="00685693">
        <w:rPr>
          <w:rFonts w:eastAsia="Malgun Gothic"/>
          <w:sz w:val="20"/>
          <w:lang w:val="en-GB" w:eastAsia="ko-KR"/>
        </w:rPr>
        <w:t xml:space="preserve"> picture that may be used by the current picture for inter-layer prediction. The length of the syntax element </w:t>
      </w:r>
      <w:proofErr w:type="spellStart"/>
      <w:r w:rsidRPr="00685693">
        <w:rPr>
          <w:rFonts w:eastAsia="Malgun Gothic"/>
          <w:bCs/>
          <w:sz w:val="20"/>
          <w:lang w:val="en-GB"/>
        </w:rPr>
        <w:t>inter_layer_pred_layer_idc</w:t>
      </w:r>
      <w:proofErr w:type="spellEnd"/>
      <w:r w:rsidRPr="00685693">
        <w:rPr>
          <w:rFonts w:eastAsia="Malgun Gothic"/>
          <w:bCs/>
          <w:sz w:val="20"/>
          <w:lang w:val="en-GB"/>
        </w:rPr>
        <w:t>[ </w:t>
      </w:r>
      <w:proofErr w:type="spellStart"/>
      <w:r w:rsidRPr="00685693">
        <w:rPr>
          <w:rFonts w:eastAsia="Malgun Gothic"/>
          <w:bCs/>
          <w:sz w:val="20"/>
          <w:lang w:val="en-GB"/>
        </w:rPr>
        <w:t>i</w:t>
      </w:r>
      <w:proofErr w:type="spellEnd"/>
      <w:r w:rsidRPr="00685693">
        <w:rPr>
          <w:rFonts w:eastAsia="Malgun Gothic"/>
          <w:bCs/>
          <w:sz w:val="20"/>
          <w:lang w:val="en-GB"/>
        </w:rPr>
        <w:t xml:space="preserve"> ] </w:t>
      </w:r>
      <w:r w:rsidRPr="00685693">
        <w:rPr>
          <w:rFonts w:eastAsia="Malgun Gothic"/>
          <w:sz w:val="20"/>
          <w:lang w:val="en-GB" w:eastAsia="ko-KR"/>
        </w:rPr>
        <w:t>is Ceil( Log2( </w:t>
      </w:r>
      <w:proofErr w:type="spellStart"/>
      <w:r w:rsidRPr="00685693">
        <w:rPr>
          <w:rFonts w:eastAsia="Malgun Gothic"/>
          <w:sz w:val="20"/>
          <w:lang w:val="en-GB"/>
        </w:rPr>
        <w:t>NumDirectRefLayers</w:t>
      </w:r>
      <w:proofErr w:type="spellEnd"/>
      <w:r w:rsidRPr="00685693">
        <w:rPr>
          <w:rFonts w:eastAsia="Malgun Gothic"/>
          <w:sz w:val="20"/>
          <w:lang w:val="en-GB"/>
        </w:rPr>
        <w:t>[ </w:t>
      </w:r>
      <w:proofErr w:type="spellStart"/>
      <w:r w:rsidRPr="00685693">
        <w:rPr>
          <w:rFonts w:eastAsia="Malgun Gothic"/>
          <w:sz w:val="20"/>
          <w:lang w:val="en-GB"/>
        </w:rPr>
        <w:t>nuh_layer_id</w:t>
      </w:r>
      <w:proofErr w:type="spellEnd"/>
      <w:r w:rsidRPr="00685693">
        <w:rPr>
          <w:rFonts w:eastAsia="Malgun Gothic"/>
          <w:sz w:val="20"/>
          <w:lang w:val="en-GB"/>
        </w:rPr>
        <w:t> ]</w:t>
      </w:r>
      <w:r w:rsidRPr="00685693">
        <w:rPr>
          <w:rFonts w:eastAsia="Batang"/>
          <w:bCs/>
          <w:sz w:val="20"/>
          <w:highlight w:val="magenta"/>
          <w:lang w:eastAsia="ko-KR"/>
        </w:rPr>
        <w:t>[ </w:t>
      </w:r>
      <w:proofErr w:type="spellStart"/>
      <w:r w:rsidRPr="00685693">
        <w:rPr>
          <w:rFonts w:eastAsia="Batang"/>
          <w:bCs/>
          <w:sz w:val="20"/>
          <w:highlight w:val="magenta"/>
          <w:lang w:eastAsia="ko-KR"/>
        </w:rPr>
        <w:t>TemporalId</w:t>
      </w:r>
      <w:proofErr w:type="spellEnd"/>
      <w:r w:rsidRPr="00685693">
        <w:rPr>
          <w:rFonts w:eastAsia="Batang"/>
          <w:bCs/>
          <w:sz w:val="20"/>
          <w:highlight w:val="magenta"/>
          <w:lang w:eastAsia="ko-KR"/>
        </w:rPr>
        <w:t> ]</w:t>
      </w:r>
      <w:r w:rsidRPr="00685693">
        <w:rPr>
          <w:rFonts w:eastAsia="Malgun Gothic"/>
          <w:sz w:val="20"/>
        </w:rPr>
        <w:t> </w:t>
      </w:r>
      <w:r w:rsidRPr="00685693">
        <w:rPr>
          <w:rFonts w:eastAsia="Malgun Gothic"/>
          <w:sz w:val="20"/>
          <w:lang w:val="en-GB" w:eastAsia="ko-KR"/>
        </w:rPr>
        <w:t xml:space="preserve"> ) ) bits. The value of </w:t>
      </w:r>
      <w:proofErr w:type="spellStart"/>
      <w:r w:rsidRPr="00685693">
        <w:rPr>
          <w:rFonts w:eastAsia="Malgun Gothic"/>
          <w:bCs/>
          <w:sz w:val="20"/>
          <w:lang w:val="en-GB"/>
        </w:rPr>
        <w:t>inter_layer_pred_layer_idc</w:t>
      </w:r>
      <w:proofErr w:type="spellEnd"/>
      <w:r w:rsidRPr="00685693">
        <w:rPr>
          <w:rFonts w:eastAsia="Malgun Gothic"/>
          <w:bCs/>
          <w:sz w:val="20"/>
          <w:lang w:val="en-GB"/>
        </w:rPr>
        <w:t>[ </w:t>
      </w:r>
      <w:proofErr w:type="spellStart"/>
      <w:r w:rsidRPr="00685693">
        <w:rPr>
          <w:rFonts w:eastAsia="Malgun Gothic"/>
          <w:bCs/>
          <w:sz w:val="20"/>
          <w:lang w:val="en-GB"/>
        </w:rPr>
        <w:t>i</w:t>
      </w:r>
      <w:proofErr w:type="spellEnd"/>
      <w:r w:rsidRPr="00685693">
        <w:rPr>
          <w:rFonts w:eastAsia="Malgun Gothic"/>
          <w:bCs/>
          <w:sz w:val="20"/>
          <w:lang w:val="en-GB"/>
        </w:rPr>
        <w:t xml:space="preserve"> ] </w:t>
      </w:r>
      <w:r w:rsidRPr="00685693">
        <w:rPr>
          <w:rFonts w:eastAsia="Malgun Gothic"/>
          <w:sz w:val="20"/>
          <w:lang w:val="en-GB" w:eastAsia="ko-KR"/>
        </w:rPr>
        <w:t xml:space="preserve">shall be in the range of 0 to </w:t>
      </w:r>
      <w:proofErr w:type="spellStart"/>
      <w:r w:rsidRPr="00685693">
        <w:rPr>
          <w:rFonts w:eastAsia="Batang"/>
          <w:bCs/>
          <w:sz w:val="20"/>
          <w:lang w:val="en-GB" w:eastAsia="ko-KR"/>
        </w:rPr>
        <w:t>NumDirectRefLayers</w:t>
      </w:r>
      <w:proofErr w:type="spellEnd"/>
      <w:r w:rsidRPr="00685693">
        <w:rPr>
          <w:rFonts w:eastAsia="Batang"/>
          <w:bCs/>
          <w:sz w:val="20"/>
          <w:lang w:val="en-GB" w:eastAsia="ko-KR"/>
        </w:rPr>
        <w:t>[</w:t>
      </w:r>
      <w:r w:rsidRPr="00685693">
        <w:rPr>
          <w:rFonts w:eastAsia="Malgun Gothic"/>
          <w:sz w:val="20"/>
          <w:lang w:val="en-GB"/>
        </w:rPr>
        <w:t> </w:t>
      </w:r>
      <w:proofErr w:type="spellStart"/>
      <w:r w:rsidRPr="00685693">
        <w:rPr>
          <w:rFonts w:eastAsia="Malgun Gothic"/>
          <w:sz w:val="20"/>
          <w:lang w:val="en-GB"/>
        </w:rPr>
        <w:t>nuh_layer_id</w:t>
      </w:r>
      <w:proofErr w:type="spellEnd"/>
      <w:r w:rsidRPr="00685693">
        <w:rPr>
          <w:rFonts w:eastAsia="Malgun Gothic"/>
          <w:sz w:val="20"/>
          <w:lang w:val="en-GB"/>
        </w:rPr>
        <w:t> </w:t>
      </w:r>
      <w:r w:rsidRPr="00685693">
        <w:rPr>
          <w:rFonts w:eastAsia="Batang"/>
          <w:bCs/>
          <w:sz w:val="20"/>
          <w:lang w:val="en-GB" w:eastAsia="ko-KR"/>
        </w:rPr>
        <w:t>]</w:t>
      </w:r>
      <w:r w:rsidRPr="00685693">
        <w:rPr>
          <w:rFonts w:eastAsia="Batang"/>
          <w:bCs/>
          <w:sz w:val="20"/>
          <w:highlight w:val="magenta"/>
          <w:lang w:eastAsia="ko-KR"/>
        </w:rPr>
        <w:t>[ </w:t>
      </w:r>
      <w:proofErr w:type="spellStart"/>
      <w:r w:rsidRPr="00685693">
        <w:rPr>
          <w:rFonts w:eastAsia="Batang"/>
          <w:bCs/>
          <w:sz w:val="20"/>
          <w:highlight w:val="magenta"/>
          <w:lang w:eastAsia="ko-KR"/>
        </w:rPr>
        <w:t>TemporalId</w:t>
      </w:r>
      <w:proofErr w:type="spellEnd"/>
      <w:r w:rsidRPr="00685693">
        <w:rPr>
          <w:rFonts w:eastAsia="Batang"/>
          <w:bCs/>
          <w:sz w:val="20"/>
          <w:highlight w:val="magenta"/>
          <w:lang w:eastAsia="ko-KR"/>
        </w:rPr>
        <w:t> ]</w:t>
      </w:r>
      <w:r w:rsidRPr="00685693">
        <w:rPr>
          <w:rFonts w:eastAsia="Malgun Gothic"/>
          <w:sz w:val="20"/>
        </w:rPr>
        <w:t> </w:t>
      </w:r>
      <w:r w:rsidRPr="00685693">
        <w:rPr>
          <w:rFonts w:eastAsia="Batang"/>
          <w:bCs/>
          <w:sz w:val="20"/>
          <w:lang w:val="en-GB" w:eastAsia="ko-KR"/>
        </w:rPr>
        <w:t> − 1, inclusive</w:t>
      </w:r>
      <w:r w:rsidRPr="00685693">
        <w:rPr>
          <w:rFonts w:eastAsia="Malgun Gothic"/>
          <w:sz w:val="20"/>
          <w:lang w:val="en-GB" w:eastAsia="ko-KR"/>
        </w:rPr>
        <w:t xml:space="preserve">.  When not present, the value of </w:t>
      </w:r>
      <w:proofErr w:type="spellStart"/>
      <w:r w:rsidRPr="00685693">
        <w:rPr>
          <w:rFonts w:eastAsia="Malgun Gothic"/>
          <w:bCs/>
          <w:sz w:val="20"/>
          <w:lang w:val="en-GB"/>
        </w:rPr>
        <w:t>inter_layer_pred_layer_idc</w:t>
      </w:r>
      <w:proofErr w:type="spellEnd"/>
      <w:proofErr w:type="gramStart"/>
      <w:r w:rsidRPr="00685693">
        <w:rPr>
          <w:rFonts w:eastAsia="Malgun Gothic"/>
          <w:bCs/>
          <w:sz w:val="20"/>
          <w:lang w:val="en-GB"/>
        </w:rPr>
        <w:t>[ </w:t>
      </w:r>
      <w:proofErr w:type="spellStart"/>
      <w:r w:rsidRPr="00685693">
        <w:rPr>
          <w:rFonts w:eastAsia="Malgun Gothic"/>
          <w:bCs/>
          <w:sz w:val="20"/>
          <w:lang w:val="en-GB"/>
        </w:rPr>
        <w:t>i</w:t>
      </w:r>
      <w:proofErr w:type="spellEnd"/>
      <w:proofErr w:type="gramEnd"/>
      <w:r w:rsidRPr="00685693">
        <w:rPr>
          <w:rFonts w:eastAsia="Malgun Gothic"/>
          <w:bCs/>
          <w:sz w:val="20"/>
          <w:lang w:val="en-GB"/>
        </w:rPr>
        <w:t> ] is inferred to be equal to 0.</w:t>
      </w:r>
    </w:p>
    <w:p w:rsidR="008746CC" w:rsidRDefault="008746CC" w:rsidP="008746CC">
      <w:pPr>
        <w:pStyle w:val="Heading1"/>
        <w:rPr>
          <w:ins w:id="7" w:author="Vadim Seregin" w:date="2013-07-28T16:10:00Z"/>
        </w:rPr>
      </w:pPr>
      <w:ins w:id="8" w:author="Vadim Seregin" w:date="2013-07-28T16:10:00Z">
        <w:r w:rsidRPr="00AD52B5">
          <w:t xml:space="preserve">Analysis of bit saving and DPB </w:t>
        </w:r>
        <w:r>
          <w:t>size saving</w:t>
        </w:r>
      </w:ins>
    </w:p>
    <w:p w:rsidR="008746CC" w:rsidRDefault="008746CC" w:rsidP="008746CC">
      <w:pPr>
        <w:rPr>
          <w:ins w:id="9" w:author="Vadim Seregin" w:date="2013-07-28T16:10:00Z"/>
        </w:rPr>
      </w:pPr>
      <w:ins w:id="10" w:author="Vadim Seregin" w:date="2013-07-28T16:10:00Z">
        <w:r>
          <w:t xml:space="preserve">The maximum bit saving can be achieved when inter-layer prediction is used only for IRAP pictures or only for pictures with </w:t>
        </w:r>
        <w:proofErr w:type="spellStart"/>
        <w:r>
          <w:t>TemporalId</w:t>
        </w:r>
        <w:proofErr w:type="spellEnd"/>
        <w:r>
          <w:t xml:space="preserve"> equal to 0, i.e. when </w:t>
        </w:r>
        <w:r w:rsidRPr="00662993">
          <w:t>max_tid_il_ref_pics_plus1</w:t>
        </w:r>
        <w:r>
          <w:t>[ </w:t>
        </w:r>
        <w:proofErr w:type="spellStart"/>
        <w:r>
          <w:t>i</w:t>
        </w:r>
        <w:proofErr w:type="spellEnd"/>
        <w:r>
          <w:t xml:space="preserve"> ] for all </w:t>
        </w:r>
        <w:proofErr w:type="spellStart"/>
        <w:r>
          <w:t>i</w:t>
        </w:r>
        <w:proofErr w:type="spellEnd"/>
        <w:r>
          <w:t xml:space="preserve"> values is equal to 0 or 1 for all layers, which can be up to 64 layers.</w:t>
        </w:r>
      </w:ins>
    </w:p>
    <w:p w:rsidR="008746CC" w:rsidRDefault="008746CC" w:rsidP="008746CC">
      <w:pPr>
        <w:rPr>
          <w:ins w:id="11" w:author="Vadim Seregin" w:date="2013-07-28T16:10:00Z"/>
        </w:rPr>
      </w:pPr>
      <w:ins w:id="12" w:author="Vadim Seregin" w:date="2013-07-28T16:10:00Z">
        <w:r>
          <w:t>Next table summarizes bit saving for each AU (assuming that each picture is coded as one slice) in multi-layer coding, assuming that all lower layers are dependent by the higher layers.</w:t>
        </w:r>
      </w:ins>
    </w:p>
    <w:p w:rsidR="008746CC" w:rsidRDefault="008746CC" w:rsidP="008746CC">
      <w:pPr>
        <w:rPr>
          <w:ins w:id="13" w:author="Vadim Seregin" w:date="2013-07-28T16:10:00Z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98"/>
        <w:gridCol w:w="1800"/>
      </w:tblGrid>
      <w:tr w:rsidR="008746CC" w:rsidTr="00AD52B5">
        <w:trPr>
          <w:jc w:val="center"/>
          <w:ins w:id="14" w:author="Vadim Seregin" w:date="2013-07-28T16:10:00Z"/>
        </w:trPr>
        <w:tc>
          <w:tcPr>
            <w:tcW w:w="1998" w:type="dxa"/>
          </w:tcPr>
          <w:p w:rsidR="008746CC" w:rsidRDefault="008746CC" w:rsidP="00AD52B5">
            <w:pPr>
              <w:rPr>
                <w:ins w:id="15" w:author="Vadim Seregin" w:date="2013-07-28T16:10:00Z"/>
              </w:rPr>
            </w:pPr>
            <w:ins w:id="16" w:author="Vadim Seregin" w:date="2013-07-28T16:10:00Z">
              <w:r>
                <w:t>Number of layers</w:t>
              </w:r>
            </w:ins>
          </w:p>
        </w:tc>
        <w:tc>
          <w:tcPr>
            <w:tcW w:w="1800" w:type="dxa"/>
          </w:tcPr>
          <w:p w:rsidR="008746CC" w:rsidRDefault="008746CC" w:rsidP="00AD52B5">
            <w:pPr>
              <w:rPr>
                <w:ins w:id="17" w:author="Vadim Seregin" w:date="2013-07-28T16:10:00Z"/>
              </w:rPr>
            </w:pPr>
            <w:ins w:id="18" w:author="Vadim Seregin" w:date="2013-07-28T16:10:00Z">
              <w:r>
                <w:t>Bits saving</w:t>
              </w:r>
            </w:ins>
          </w:p>
        </w:tc>
      </w:tr>
      <w:tr w:rsidR="008746CC" w:rsidTr="00AD52B5">
        <w:trPr>
          <w:jc w:val="center"/>
          <w:ins w:id="19" w:author="Vadim Seregin" w:date="2013-07-28T16:10:00Z"/>
        </w:trPr>
        <w:tc>
          <w:tcPr>
            <w:tcW w:w="1998" w:type="dxa"/>
          </w:tcPr>
          <w:p w:rsidR="008746CC" w:rsidRDefault="008746CC" w:rsidP="00AD52B5">
            <w:pPr>
              <w:rPr>
                <w:ins w:id="20" w:author="Vadim Seregin" w:date="2013-07-28T16:10:00Z"/>
              </w:rPr>
            </w:pPr>
            <w:ins w:id="21" w:author="Vadim Seregin" w:date="2013-07-28T16:10:00Z">
              <w:r>
                <w:t>2</w:t>
              </w:r>
            </w:ins>
          </w:p>
        </w:tc>
        <w:tc>
          <w:tcPr>
            <w:tcW w:w="1800" w:type="dxa"/>
          </w:tcPr>
          <w:p w:rsidR="008746CC" w:rsidRDefault="008746CC" w:rsidP="00AD52B5">
            <w:pPr>
              <w:rPr>
                <w:ins w:id="22" w:author="Vadim Seregin" w:date="2013-07-28T16:10:00Z"/>
              </w:rPr>
            </w:pPr>
            <w:ins w:id="23" w:author="Vadim Seregin" w:date="2013-07-28T16:10:00Z">
              <w:r>
                <w:t>1</w:t>
              </w:r>
            </w:ins>
          </w:p>
        </w:tc>
      </w:tr>
      <w:tr w:rsidR="008746CC" w:rsidTr="00AD52B5">
        <w:trPr>
          <w:jc w:val="center"/>
          <w:ins w:id="24" w:author="Vadim Seregin" w:date="2013-07-28T16:10:00Z"/>
        </w:trPr>
        <w:tc>
          <w:tcPr>
            <w:tcW w:w="1998" w:type="dxa"/>
          </w:tcPr>
          <w:p w:rsidR="008746CC" w:rsidRDefault="008746CC" w:rsidP="00AD52B5">
            <w:pPr>
              <w:rPr>
                <w:ins w:id="25" w:author="Vadim Seregin" w:date="2013-07-28T16:10:00Z"/>
              </w:rPr>
            </w:pPr>
            <w:ins w:id="26" w:author="Vadim Seregin" w:date="2013-07-28T16:10:00Z">
              <w:r>
                <w:t>3</w:t>
              </w:r>
            </w:ins>
          </w:p>
        </w:tc>
        <w:tc>
          <w:tcPr>
            <w:tcW w:w="1800" w:type="dxa"/>
          </w:tcPr>
          <w:p w:rsidR="008746CC" w:rsidRDefault="008746CC" w:rsidP="00AD52B5">
            <w:pPr>
              <w:rPr>
                <w:ins w:id="27" w:author="Vadim Seregin" w:date="2013-07-28T16:10:00Z"/>
              </w:rPr>
            </w:pPr>
            <w:ins w:id="28" w:author="Vadim Seregin" w:date="2013-07-28T16:10:00Z">
              <w:r>
                <w:t>4</w:t>
              </w:r>
            </w:ins>
          </w:p>
        </w:tc>
      </w:tr>
      <w:tr w:rsidR="008746CC" w:rsidTr="00AD52B5">
        <w:trPr>
          <w:jc w:val="center"/>
          <w:ins w:id="29" w:author="Vadim Seregin" w:date="2013-07-28T16:10:00Z"/>
        </w:trPr>
        <w:tc>
          <w:tcPr>
            <w:tcW w:w="1998" w:type="dxa"/>
          </w:tcPr>
          <w:p w:rsidR="008746CC" w:rsidRDefault="008746CC" w:rsidP="00AD52B5">
            <w:pPr>
              <w:rPr>
                <w:ins w:id="30" w:author="Vadim Seregin" w:date="2013-07-28T16:10:00Z"/>
              </w:rPr>
            </w:pPr>
            <w:ins w:id="31" w:author="Vadim Seregin" w:date="2013-07-28T16:10:00Z">
              <w:r>
                <w:t>4</w:t>
              </w:r>
            </w:ins>
          </w:p>
        </w:tc>
        <w:tc>
          <w:tcPr>
            <w:tcW w:w="1800" w:type="dxa"/>
          </w:tcPr>
          <w:p w:rsidR="008746CC" w:rsidRDefault="008746CC" w:rsidP="00AD52B5">
            <w:pPr>
              <w:rPr>
                <w:ins w:id="32" w:author="Vadim Seregin" w:date="2013-07-28T16:10:00Z"/>
              </w:rPr>
            </w:pPr>
            <w:ins w:id="33" w:author="Vadim Seregin" w:date="2013-07-28T16:10:00Z">
              <w:r>
                <w:t>12</w:t>
              </w:r>
            </w:ins>
          </w:p>
        </w:tc>
      </w:tr>
      <w:tr w:rsidR="008746CC" w:rsidTr="00AD52B5">
        <w:trPr>
          <w:jc w:val="center"/>
          <w:ins w:id="34" w:author="Vadim Seregin" w:date="2013-07-28T16:10:00Z"/>
        </w:trPr>
        <w:tc>
          <w:tcPr>
            <w:tcW w:w="1998" w:type="dxa"/>
          </w:tcPr>
          <w:p w:rsidR="008746CC" w:rsidRDefault="008746CC" w:rsidP="00AD52B5">
            <w:pPr>
              <w:rPr>
                <w:ins w:id="35" w:author="Vadim Seregin" w:date="2013-07-28T16:10:00Z"/>
              </w:rPr>
            </w:pPr>
            <w:ins w:id="36" w:author="Vadim Seregin" w:date="2013-07-28T16:10:00Z">
              <w:r>
                <w:t>5</w:t>
              </w:r>
            </w:ins>
          </w:p>
        </w:tc>
        <w:tc>
          <w:tcPr>
            <w:tcW w:w="1800" w:type="dxa"/>
          </w:tcPr>
          <w:p w:rsidR="008746CC" w:rsidRDefault="008746CC" w:rsidP="00AD52B5">
            <w:pPr>
              <w:rPr>
                <w:ins w:id="37" w:author="Vadim Seregin" w:date="2013-07-28T16:10:00Z"/>
              </w:rPr>
            </w:pPr>
            <w:ins w:id="38" w:author="Vadim Seregin" w:date="2013-07-28T16:10:00Z">
              <w:r>
                <w:t>22</w:t>
              </w:r>
            </w:ins>
          </w:p>
        </w:tc>
      </w:tr>
      <w:tr w:rsidR="008746CC" w:rsidTr="00AD52B5">
        <w:trPr>
          <w:jc w:val="center"/>
          <w:ins w:id="39" w:author="Vadim Seregin" w:date="2013-07-28T16:10:00Z"/>
        </w:trPr>
        <w:tc>
          <w:tcPr>
            <w:tcW w:w="1998" w:type="dxa"/>
          </w:tcPr>
          <w:p w:rsidR="008746CC" w:rsidRDefault="008746CC" w:rsidP="00AD52B5">
            <w:pPr>
              <w:rPr>
                <w:ins w:id="40" w:author="Vadim Seregin" w:date="2013-07-28T16:10:00Z"/>
              </w:rPr>
            </w:pPr>
            <w:ins w:id="41" w:author="Vadim Seregin" w:date="2013-07-28T16:10:00Z">
              <w:r>
                <w:t>6</w:t>
              </w:r>
            </w:ins>
          </w:p>
        </w:tc>
        <w:tc>
          <w:tcPr>
            <w:tcW w:w="1800" w:type="dxa"/>
          </w:tcPr>
          <w:p w:rsidR="008746CC" w:rsidRDefault="008746CC" w:rsidP="00AD52B5">
            <w:pPr>
              <w:rPr>
                <w:ins w:id="42" w:author="Vadim Seregin" w:date="2013-07-28T16:10:00Z"/>
              </w:rPr>
            </w:pPr>
            <w:ins w:id="43" w:author="Vadim Seregin" w:date="2013-07-28T16:10:00Z">
              <w:r>
                <w:t>40</w:t>
              </w:r>
            </w:ins>
          </w:p>
        </w:tc>
      </w:tr>
      <w:tr w:rsidR="008746CC" w:rsidTr="00AD52B5">
        <w:trPr>
          <w:jc w:val="center"/>
          <w:ins w:id="44" w:author="Vadim Seregin" w:date="2013-07-28T16:10:00Z"/>
        </w:trPr>
        <w:tc>
          <w:tcPr>
            <w:tcW w:w="1998" w:type="dxa"/>
          </w:tcPr>
          <w:p w:rsidR="008746CC" w:rsidRDefault="008746CC" w:rsidP="00AD52B5">
            <w:pPr>
              <w:rPr>
                <w:ins w:id="45" w:author="Vadim Seregin" w:date="2013-07-28T16:10:00Z"/>
              </w:rPr>
            </w:pPr>
            <w:ins w:id="46" w:author="Vadim Seregin" w:date="2013-07-28T16:10:00Z">
              <w:r>
                <w:t>7</w:t>
              </w:r>
            </w:ins>
          </w:p>
        </w:tc>
        <w:tc>
          <w:tcPr>
            <w:tcW w:w="1800" w:type="dxa"/>
          </w:tcPr>
          <w:p w:rsidR="008746CC" w:rsidRDefault="008746CC" w:rsidP="00AD52B5">
            <w:pPr>
              <w:rPr>
                <w:ins w:id="47" w:author="Vadim Seregin" w:date="2013-07-28T16:10:00Z"/>
              </w:rPr>
            </w:pPr>
            <w:ins w:id="48" w:author="Vadim Seregin" w:date="2013-07-28T16:10:00Z">
              <w:r>
                <w:t>61</w:t>
              </w:r>
            </w:ins>
          </w:p>
        </w:tc>
      </w:tr>
      <w:tr w:rsidR="008746CC" w:rsidTr="00AD52B5">
        <w:trPr>
          <w:jc w:val="center"/>
          <w:ins w:id="49" w:author="Vadim Seregin" w:date="2013-07-28T16:10:00Z"/>
        </w:trPr>
        <w:tc>
          <w:tcPr>
            <w:tcW w:w="1998" w:type="dxa"/>
          </w:tcPr>
          <w:p w:rsidR="008746CC" w:rsidRDefault="008746CC" w:rsidP="00AD52B5">
            <w:pPr>
              <w:rPr>
                <w:ins w:id="50" w:author="Vadim Seregin" w:date="2013-07-28T16:10:00Z"/>
              </w:rPr>
            </w:pPr>
            <w:ins w:id="51" w:author="Vadim Seregin" w:date="2013-07-28T16:10:00Z">
              <w:r>
                <w:t>8</w:t>
              </w:r>
            </w:ins>
          </w:p>
        </w:tc>
        <w:tc>
          <w:tcPr>
            <w:tcW w:w="1800" w:type="dxa"/>
          </w:tcPr>
          <w:p w:rsidR="008746CC" w:rsidRDefault="008746CC" w:rsidP="00AD52B5">
            <w:pPr>
              <w:rPr>
                <w:ins w:id="52" w:author="Vadim Seregin" w:date="2013-07-28T16:10:00Z"/>
              </w:rPr>
            </w:pPr>
            <w:ins w:id="53" w:author="Vadim Seregin" w:date="2013-07-28T16:10:00Z">
              <w:r>
                <w:t>85</w:t>
              </w:r>
            </w:ins>
          </w:p>
        </w:tc>
      </w:tr>
      <w:tr w:rsidR="008746CC" w:rsidTr="00AD52B5">
        <w:trPr>
          <w:jc w:val="center"/>
          <w:ins w:id="54" w:author="Vadim Seregin" w:date="2013-07-28T16:10:00Z"/>
        </w:trPr>
        <w:tc>
          <w:tcPr>
            <w:tcW w:w="1998" w:type="dxa"/>
          </w:tcPr>
          <w:p w:rsidR="008746CC" w:rsidRDefault="008746CC" w:rsidP="00AD52B5">
            <w:pPr>
              <w:rPr>
                <w:ins w:id="55" w:author="Vadim Seregin" w:date="2013-07-28T16:10:00Z"/>
              </w:rPr>
            </w:pPr>
            <w:ins w:id="56" w:author="Vadim Seregin" w:date="2013-07-28T16:10:00Z">
              <w:r>
                <w:t>…</w:t>
              </w:r>
            </w:ins>
          </w:p>
        </w:tc>
        <w:tc>
          <w:tcPr>
            <w:tcW w:w="1800" w:type="dxa"/>
          </w:tcPr>
          <w:p w:rsidR="008746CC" w:rsidRDefault="008746CC" w:rsidP="00AD52B5">
            <w:pPr>
              <w:rPr>
                <w:ins w:id="57" w:author="Vadim Seregin" w:date="2013-07-28T16:10:00Z"/>
              </w:rPr>
            </w:pPr>
            <w:ins w:id="58" w:author="Vadim Seregin" w:date="2013-07-28T16:10:00Z">
              <w:r>
                <w:t>…</w:t>
              </w:r>
            </w:ins>
          </w:p>
        </w:tc>
      </w:tr>
      <w:tr w:rsidR="008746CC" w:rsidTr="00AD52B5">
        <w:trPr>
          <w:jc w:val="center"/>
          <w:ins w:id="59" w:author="Vadim Seregin" w:date="2013-07-28T16:10:00Z"/>
        </w:trPr>
        <w:tc>
          <w:tcPr>
            <w:tcW w:w="1998" w:type="dxa"/>
          </w:tcPr>
          <w:p w:rsidR="008746CC" w:rsidRDefault="008746CC" w:rsidP="00AD52B5">
            <w:pPr>
              <w:rPr>
                <w:ins w:id="60" w:author="Vadim Seregin" w:date="2013-07-28T16:10:00Z"/>
              </w:rPr>
            </w:pPr>
            <w:ins w:id="61" w:author="Vadim Seregin" w:date="2013-07-28T16:10:00Z">
              <w:r>
                <w:t>64</w:t>
              </w:r>
            </w:ins>
          </w:p>
        </w:tc>
        <w:tc>
          <w:tcPr>
            <w:tcW w:w="1800" w:type="dxa"/>
          </w:tcPr>
          <w:p w:rsidR="008746CC" w:rsidRDefault="008746CC" w:rsidP="00AD52B5">
            <w:pPr>
              <w:rPr>
                <w:ins w:id="62" w:author="Vadim Seregin" w:date="2013-07-28T16:10:00Z"/>
              </w:rPr>
            </w:pPr>
            <w:ins w:id="63" w:author="Vadim Seregin" w:date="2013-07-28T16:10:00Z">
              <w:r>
                <w:t>11698</w:t>
              </w:r>
            </w:ins>
          </w:p>
        </w:tc>
      </w:tr>
    </w:tbl>
    <w:p w:rsidR="008746CC" w:rsidRDefault="008746CC" w:rsidP="008746CC">
      <w:pPr>
        <w:rPr>
          <w:ins w:id="64" w:author="Vadim Seregin" w:date="2013-07-28T16:10:00Z"/>
        </w:rPr>
      </w:pPr>
    </w:p>
    <w:p w:rsidR="008746CC" w:rsidRDefault="008746CC" w:rsidP="008746CC">
      <w:pPr>
        <w:rPr>
          <w:ins w:id="65" w:author="Vadim Seregin" w:date="2013-07-28T16:10:00Z"/>
        </w:rPr>
      </w:pPr>
      <w:ins w:id="66" w:author="Vadim Seregin" w:date="2013-07-28T16:10:00Z">
        <w:r>
          <w:t xml:space="preserve">The total bit savings can be up to 11698 bits per AU, assuming all pictures contain only one slice, with </w:t>
        </w:r>
        <w:proofErr w:type="spellStart"/>
        <w:r>
          <w:t>TemporalId</w:t>
        </w:r>
        <w:proofErr w:type="spellEnd"/>
        <w:r>
          <w:t xml:space="preserve"> greater than 0 in the top layer when the number of layer is 64. The calculation method is shown based on the syntax table below.</w:t>
        </w:r>
      </w:ins>
    </w:p>
    <w:p w:rsidR="008746CC" w:rsidRDefault="008746CC" w:rsidP="008746CC">
      <w:pPr>
        <w:rPr>
          <w:ins w:id="67" w:author="Vadim Seregin" w:date="2013-07-28T16:10:00Z"/>
        </w:rPr>
      </w:pPr>
    </w:p>
    <w:p w:rsidR="008746CC" w:rsidRPr="00662993" w:rsidRDefault="008746CC" w:rsidP="008746CC">
      <w:pPr>
        <w:rPr>
          <w:ins w:id="68" w:author="Vadim Seregin" w:date="2013-07-28T16:10:00Z"/>
        </w:rPr>
      </w:pPr>
    </w:p>
    <w:tbl>
      <w:tblPr>
        <w:tblW w:w="10278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96"/>
        <w:gridCol w:w="1170"/>
        <w:gridCol w:w="1512"/>
      </w:tblGrid>
      <w:tr w:rsidR="008746CC" w:rsidRPr="007276A8" w:rsidTr="00AD52B5">
        <w:trPr>
          <w:cantSplit/>
          <w:jc w:val="center"/>
          <w:ins w:id="69" w:author="Vadim Seregin" w:date="2013-07-28T16:10:00Z"/>
        </w:trPr>
        <w:tc>
          <w:tcPr>
            <w:tcW w:w="7596" w:type="dxa"/>
          </w:tcPr>
          <w:p w:rsidR="008746CC" w:rsidRPr="007276A8" w:rsidRDefault="008746CC" w:rsidP="00AD52B5">
            <w:pPr>
              <w:pStyle w:val="tablesyntax"/>
              <w:rPr>
                <w:ins w:id="70" w:author="Vadim Seregin" w:date="2013-07-28T16:10:00Z"/>
                <w:rFonts w:ascii="Times New Roman" w:hAnsi="Times New Roman"/>
                <w:noProof/>
              </w:rPr>
            </w:pPr>
            <w:ins w:id="71" w:author="Vadim Seregin" w:date="2013-07-28T16:10:00Z">
              <w:r w:rsidRPr="007276A8">
                <w:rPr>
                  <w:rFonts w:ascii="Times New Roman" w:hAnsi="Times New Roman"/>
                  <w:noProof/>
                </w:rPr>
                <w:lastRenderedPageBreak/>
                <w:t>slice_segment_header( ) {</w:t>
              </w:r>
            </w:ins>
          </w:p>
        </w:tc>
        <w:tc>
          <w:tcPr>
            <w:tcW w:w="1170" w:type="dxa"/>
          </w:tcPr>
          <w:p w:rsidR="008746CC" w:rsidRPr="007276A8" w:rsidRDefault="008746CC" w:rsidP="00AD52B5">
            <w:pPr>
              <w:pStyle w:val="tableheading"/>
              <w:rPr>
                <w:ins w:id="72" w:author="Vadim Seregin" w:date="2013-07-28T16:10:00Z"/>
                <w:noProof/>
              </w:rPr>
            </w:pPr>
            <w:ins w:id="73" w:author="Vadim Seregin" w:date="2013-07-28T16:10:00Z">
              <w:r w:rsidRPr="007276A8">
                <w:rPr>
                  <w:noProof/>
                </w:rPr>
                <w:t>Descriptor</w:t>
              </w:r>
            </w:ins>
          </w:p>
        </w:tc>
        <w:tc>
          <w:tcPr>
            <w:tcW w:w="1512" w:type="dxa"/>
          </w:tcPr>
          <w:p w:rsidR="008746CC" w:rsidRPr="007276A8" w:rsidRDefault="008746CC" w:rsidP="00AD52B5">
            <w:pPr>
              <w:pStyle w:val="tableheading"/>
              <w:rPr>
                <w:ins w:id="74" w:author="Vadim Seregin" w:date="2013-07-28T16:10:00Z"/>
                <w:noProof/>
              </w:rPr>
            </w:pPr>
            <w:ins w:id="75" w:author="Vadim Seregin" w:date="2013-07-28T16:10:00Z">
              <w:r>
                <w:rPr>
                  <w:noProof/>
                </w:rPr>
                <w:t>Max bit saving</w:t>
              </w:r>
            </w:ins>
          </w:p>
        </w:tc>
      </w:tr>
      <w:tr w:rsidR="008746CC" w:rsidRPr="007276A8" w:rsidTr="00AD52B5">
        <w:trPr>
          <w:cantSplit/>
          <w:jc w:val="center"/>
          <w:ins w:id="76" w:author="Vadim Seregin" w:date="2013-07-28T16:10:00Z"/>
        </w:trPr>
        <w:tc>
          <w:tcPr>
            <w:tcW w:w="7596" w:type="dxa"/>
          </w:tcPr>
          <w:p w:rsidR="008746CC" w:rsidRPr="007276A8" w:rsidRDefault="008746CC" w:rsidP="00AD52B5">
            <w:pPr>
              <w:pStyle w:val="tablesyntax"/>
              <w:rPr>
                <w:ins w:id="77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78" w:author="Vadim Seregin" w:date="2013-07-28T16:10:00Z">
              <w:r>
                <w:rPr>
                  <w:rFonts w:ascii="Times New Roman" w:hAnsi="Times New Roman"/>
                  <w:noProof/>
                  <w:lang w:eastAsia="ko-KR"/>
                </w:rPr>
                <w:t>…</w:t>
              </w:r>
            </w:ins>
          </w:p>
        </w:tc>
        <w:tc>
          <w:tcPr>
            <w:tcW w:w="1170" w:type="dxa"/>
          </w:tcPr>
          <w:p w:rsidR="008746CC" w:rsidRPr="007276A8" w:rsidRDefault="008746CC" w:rsidP="00AD52B5">
            <w:pPr>
              <w:pStyle w:val="tablecell"/>
              <w:rPr>
                <w:ins w:id="79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7276A8" w:rsidRDefault="008746CC" w:rsidP="00AD52B5">
            <w:pPr>
              <w:pStyle w:val="tablecell"/>
              <w:rPr>
                <w:ins w:id="80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81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82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83" w:author="Vadim Seregin" w:date="2013-07-28T16:10:00Z">
              <w:r w:rsidRPr="00843526">
                <w:rPr>
                  <w:rFonts w:ascii="Times New Roman" w:hAnsi="Times New Roman"/>
                  <w:noProof/>
                  <w:kern w:val="2"/>
                  <w:lang w:eastAsia="ko-KR"/>
                </w:rPr>
                <w:tab/>
                <w:t xml:space="preserve">if( nuh_layer_id &gt; 0  &amp;&amp;  </w:t>
              </w:r>
              <w:proofErr w:type="spellStart"/>
              <w:r w:rsidRPr="00843526">
                <w:rPr>
                  <w:rFonts w:eastAsia="Batang"/>
                  <w:bCs/>
                  <w:lang w:val="en-CA" w:eastAsia="ko-KR"/>
                </w:rPr>
                <w:t>NumDirectRefLayers</w:t>
              </w:r>
              <w:proofErr w:type="spellEnd"/>
              <w:r w:rsidRPr="00843526">
                <w:rPr>
                  <w:rFonts w:ascii="Times New Roman" w:hAnsi="Times New Roman"/>
                  <w:noProof/>
                  <w:kern w:val="2"/>
                  <w:lang w:eastAsia="ko-KR"/>
                </w:rPr>
                <w:t>[ nuh_layer_id ]</w:t>
              </w:r>
              <w:r w:rsidRPr="00843526">
                <w:rPr>
                  <w:rFonts w:eastAsia="Batang"/>
                  <w:bCs/>
                  <w:highlight w:val="magenta"/>
                  <w:lang w:val="en-CA" w:eastAsia="ko-KR"/>
                </w:rPr>
                <w:t>[ </w:t>
              </w:r>
              <w:proofErr w:type="spellStart"/>
              <w:r w:rsidRPr="00843526">
                <w:rPr>
                  <w:rFonts w:eastAsia="Batang"/>
                  <w:bCs/>
                  <w:highlight w:val="magenta"/>
                  <w:lang w:val="en-CA" w:eastAsia="ko-KR"/>
                </w:rPr>
                <w:t>TemporalId</w:t>
              </w:r>
              <w:proofErr w:type="spellEnd"/>
              <w:r w:rsidRPr="00843526">
                <w:rPr>
                  <w:rFonts w:eastAsia="Batang"/>
                  <w:bCs/>
                  <w:highlight w:val="magenta"/>
                  <w:lang w:val="en-CA" w:eastAsia="ko-KR"/>
                </w:rPr>
                <w:t> ]</w:t>
              </w:r>
              <w:r w:rsidRPr="00843526">
                <w:rPr>
                  <w:rFonts w:ascii="Times New Roman" w:hAnsi="Times New Roman"/>
                  <w:noProof/>
                  <w:kern w:val="2"/>
                  <w:lang w:eastAsia="ko-KR"/>
                </w:rPr>
                <w:t xml:space="preserve"> &gt; 0 ) {</w:t>
              </w:r>
              <w:r w:rsidRPr="00843526">
                <w:rPr>
                  <w:noProof/>
                  <w:lang w:eastAsia="ko-KR"/>
                </w:rPr>
                <w:t xml:space="preserve"> </w:t>
              </w:r>
            </w:ins>
          </w:p>
        </w:tc>
        <w:tc>
          <w:tcPr>
            <w:tcW w:w="1170" w:type="dxa"/>
          </w:tcPr>
          <w:p w:rsidR="008746CC" w:rsidRPr="003559C1" w:rsidRDefault="008746CC" w:rsidP="00AD52B5">
            <w:pPr>
              <w:pStyle w:val="tablecell"/>
              <w:rPr>
                <w:ins w:id="84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3559C1" w:rsidRDefault="008746CC" w:rsidP="00AD52B5">
            <w:pPr>
              <w:pStyle w:val="tablecell"/>
              <w:rPr>
                <w:ins w:id="85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86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87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88" w:author="Vadim Seregin" w:date="2013-07-28T16:10:00Z">
              <w:r w:rsidRPr="00843526">
                <w:rPr>
                  <w:rFonts w:ascii="Times New Roman" w:hAnsi="Times New Roman"/>
                  <w:noProof/>
                </w:rPr>
                <w:tab/>
              </w:r>
              <w:r w:rsidRPr="00843526">
                <w:rPr>
                  <w:rFonts w:ascii="Times New Roman" w:hAnsi="Times New Roman"/>
                  <w:noProof/>
                </w:rPr>
                <w:tab/>
              </w:r>
              <w:r w:rsidRPr="00843526">
                <w:rPr>
                  <w:b/>
                  <w:noProof/>
                  <w:lang w:eastAsia="ko-KR"/>
                </w:rPr>
                <w:t>inter_layer_pred_enabled_flag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89" w:author="Vadim Seregin" w:date="2013-07-28T16:10:00Z"/>
                <w:noProof/>
                <w:lang w:eastAsia="ko-KR"/>
              </w:rPr>
            </w:pPr>
            <w:ins w:id="90" w:author="Vadim Seregin" w:date="2013-07-28T16:10:00Z">
              <w:r w:rsidRPr="00687759">
                <w:rPr>
                  <w:noProof/>
                </w:rPr>
                <w:t>u(1)</w:t>
              </w:r>
            </w:ins>
          </w:p>
        </w:tc>
        <w:tc>
          <w:tcPr>
            <w:tcW w:w="1512" w:type="dxa"/>
          </w:tcPr>
          <w:p w:rsidR="008746CC" w:rsidRPr="00AD52B5" w:rsidRDefault="008746CC" w:rsidP="00AD52B5">
            <w:pPr>
              <w:pStyle w:val="tablecell"/>
              <w:rPr>
                <w:ins w:id="91" w:author="Vadim Seregin" w:date="2013-07-28T16:10:00Z"/>
                <w:b/>
                <w:noProof/>
              </w:rPr>
            </w:pPr>
            <w:ins w:id="92" w:author="Vadim Seregin" w:date="2013-07-28T16:10:00Z">
              <w:r w:rsidRPr="00AD52B5">
                <w:rPr>
                  <w:b/>
                  <w:noProof/>
                </w:rPr>
                <w:t>1</w:t>
              </w:r>
            </w:ins>
          </w:p>
        </w:tc>
      </w:tr>
      <w:tr w:rsidR="008746CC" w:rsidRPr="003559C1" w:rsidTr="00AD52B5">
        <w:trPr>
          <w:cantSplit/>
          <w:jc w:val="center"/>
          <w:ins w:id="93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94" w:author="Vadim Seregin" w:date="2013-07-28T16:10:00Z"/>
                <w:rFonts w:ascii="Times New Roman" w:hAnsi="Times New Roman"/>
                <w:noProof/>
              </w:rPr>
            </w:pPr>
            <w:ins w:id="95" w:author="Vadim Seregin" w:date="2013-07-28T16:10:00Z"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  <w:t>if( inter_layer_pred_enabled_flag  &amp;&amp;</w:t>
              </w:r>
              <w:r w:rsidRPr="00843526">
                <w:rPr>
                  <w:noProof/>
                  <w:lang w:eastAsia="ko-KR"/>
                </w:rPr>
                <w:br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  <w:t>NumDirectRefLayers[ nuh_layer_id ]</w:t>
              </w:r>
              <w:r w:rsidRPr="00843526">
                <w:rPr>
                  <w:rFonts w:eastAsia="Batang"/>
                  <w:bCs/>
                  <w:highlight w:val="magenta"/>
                  <w:lang w:val="en-CA" w:eastAsia="ko-KR"/>
                </w:rPr>
                <w:t>[ </w:t>
              </w:r>
              <w:proofErr w:type="spellStart"/>
              <w:r w:rsidRPr="00843526">
                <w:rPr>
                  <w:rFonts w:eastAsia="Batang"/>
                  <w:bCs/>
                  <w:highlight w:val="magenta"/>
                  <w:lang w:val="en-CA" w:eastAsia="ko-KR"/>
                </w:rPr>
                <w:t>TemporalId</w:t>
              </w:r>
              <w:proofErr w:type="spellEnd"/>
              <w:r w:rsidRPr="00843526">
                <w:rPr>
                  <w:rFonts w:eastAsia="Batang"/>
                  <w:bCs/>
                  <w:highlight w:val="magenta"/>
                  <w:lang w:val="en-CA" w:eastAsia="ko-KR"/>
                </w:rPr>
                <w:t> ]</w:t>
              </w:r>
              <w:r w:rsidRPr="00843526">
                <w:rPr>
                  <w:noProof/>
                  <w:lang w:eastAsia="ko-KR"/>
                </w:rPr>
                <w:t xml:space="preserve"> &gt; 1) {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96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97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98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99" w:author="Vadim Seregin" w:date="2013-07-28T16:10:00Z"/>
                <w:rFonts w:ascii="Times New Roman" w:hAnsi="Times New Roman"/>
                <w:noProof/>
              </w:rPr>
            </w:pPr>
            <w:ins w:id="100" w:author="Vadim Seregin" w:date="2013-07-28T16:10:00Z"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  <w:t xml:space="preserve">if( !max_one_active_ref_layer_flag </w:t>
              </w:r>
              <w:r w:rsidRPr="00843526">
                <w:t>) {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01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102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103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04" w:author="Vadim Seregin" w:date="2013-07-28T16:10:00Z"/>
                <w:rFonts w:ascii="Times New Roman" w:hAnsi="Times New Roman"/>
                <w:noProof/>
              </w:rPr>
            </w:pPr>
            <w:ins w:id="105" w:author="Vadim Seregin" w:date="2013-07-28T16:10:00Z"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b/>
                  <w:bCs/>
                  <w:noProof/>
                </w:rPr>
                <w:t>num_inter_layer_ref_pics_minus1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06" w:author="Vadim Seregin" w:date="2013-07-28T16:10:00Z"/>
                <w:noProof/>
                <w:lang w:eastAsia="ko-KR"/>
              </w:rPr>
            </w:pPr>
            <w:ins w:id="107" w:author="Vadim Seregin" w:date="2013-07-28T16:10:00Z">
              <w:r w:rsidRPr="00687759">
                <w:rPr>
                  <w:noProof/>
                  <w:lang w:eastAsia="ko-KR"/>
                </w:rPr>
                <w:t>u(v)</w:t>
              </w:r>
            </w:ins>
          </w:p>
        </w:tc>
        <w:tc>
          <w:tcPr>
            <w:tcW w:w="1512" w:type="dxa"/>
          </w:tcPr>
          <w:p w:rsidR="008746CC" w:rsidRDefault="008746CC" w:rsidP="00AD52B5">
            <w:pPr>
              <w:pStyle w:val="tablecell"/>
              <w:rPr>
                <w:ins w:id="108" w:author="Vadim Seregin" w:date="2013-07-28T16:10:00Z"/>
                <w:b/>
                <w:noProof/>
                <w:lang w:eastAsia="ko-KR"/>
              </w:rPr>
            </w:pPr>
            <w:ins w:id="109" w:author="Vadim Seregin" w:date="2013-07-28T16:10:00Z">
              <w:r w:rsidRPr="00593BB3">
                <w:rPr>
                  <w:b/>
                  <w:noProof/>
                  <w:lang w:eastAsia="ko-KR"/>
                </w:rPr>
                <w:t>3</w:t>
              </w:r>
              <w:r>
                <w:rPr>
                  <w:b/>
                  <w:noProof/>
                  <w:lang w:eastAsia="ko-KR"/>
                </w:rPr>
                <w:t>15</w:t>
              </w:r>
              <w:r w:rsidRPr="00A45A15">
                <w:rPr>
                  <w:b/>
                  <w:noProof/>
                  <w:lang w:eastAsia="ko-KR"/>
                </w:rPr>
                <w:t xml:space="preserve"> </w:t>
              </w:r>
            </w:ins>
          </w:p>
          <w:p w:rsidR="008746CC" w:rsidRPr="00687759" w:rsidRDefault="008746CC" w:rsidP="00AD52B5">
            <w:pPr>
              <w:pStyle w:val="tablecell"/>
              <w:rPr>
                <w:ins w:id="110" w:author="Vadim Seregin" w:date="2013-07-28T16:10:00Z"/>
                <w:noProof/>
                <w:lang w:eastAsia="ko-KR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ins w:id="111" w:author="Vadim Seregin" w:date="2013-07-28T16:10:00Z">
                        <w:rPr>
                          <w:rFonts w:ascii="Cambria Math" w:hAnsi="Cambria Math"/>
                          <w:i/>
                          <w:noProof/>
                          <w:sz w:val="14"/>
                          <w:lang w:eastAsia="ko-KR"/>
                        </w:rPr>
                      </w:ins>
                    </m:ctrlPr>
                  </m:naryPr>
                  <m:sub>
                    <w:ins w:id="112" w:author="Vadim Seregin" w:date="2013-07-28T16:10:00Z">
                      <m:r>
                        <w:rPr>
                          <w:rFonts w:ascii="Cambria Math" w:hAnsi="Cambria Math"/>
                          <w:noProof/>
                          <w:sz w:val="14"/>
                          <w:lang w:eastAsia="ko-KR"/>
                        </w:rPr>
                        <m:t>n=2</m:t>
                      </m:r>
                    </w:ins>
                  </m:sub>
                  <m:sup>
                    <w:ins w:id="113" w:author="Vadim Seregin" w:date="2013-07-28T16:10:00Z">
                      <m:r>
                        <w:rPr>
                          <w:rFonts w:ascii="Cambria Math" w:hAnsi="Cambria Math"/>
                          <w:noProof/>
                          <w:sz w:val="14"/>
                          <w:lang w:eastAsia="ko-KR"/>
                        </w:rPr>
                        <m:t>63</m:t>
                      </m:r>
                    </w:ins>
                  </m:sup>
                  <m:e>
                    <m:d>
                      <m:dPr>
                        <m:begChr m:val="⌈"/>
                        <m:endChr m:val="⌉"/>
                        <m:ctrlPr>
                          <w:ins w:id="114" w:author="Vadim Seregin" w:date="2013-07-28T16:10:00Z">
                            <w:rPr>
                              <w:rFonts w:ascii="Cambria Math" w:hAnsi="Cambria Math"/>
                              <w:i/>
                              <w:noProof/>
                              <w:sz w:val="14"/>
                              <w:lang w:eastAsia="ko-KR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115" w:author="Vadim Seregin" w:date="2013-07-28T16:10:00Z">
                                <w:rPr>
                                  <w:rFonts w:ascii="Cambria Math" w:hAnsi="Cambria Math"/>
                                  <w:i/>
                                  <w:noProof/>
                                  <w:sz w:val="14"/>
                                  <w:lang w:eastAsia="ko-KR"/>
                                </w:rPr>
                              </w:ins>
                            </m:ctrlPr>
                          </m:sSubPr>
                          <m:e>
                            <w:ins w:id="116" w:author="Vadim Seregin" w:date="2013-07-28T16:10:00Z">
                              <m:r>
                                <w:rPr>
                                  <w:rFonts w:ascii="Cambria Math" w:hAnsi="Cambria Math"/>
                                  <w:noProof/>
                                  <w:sz w:val="14"/>
                                  <w:lang w:eastAsia="ko-KR"/>
                                </w:rPr>
                                <m:t>log</m:t>
                              </m:r>
                            </w:ins>
                          </m:e>
                          <m:sub>
                            <w:ins w:id="117" w:author="Vadim Seregin" w:date="2013-07-28T16:10:00Z">
                              <m:r>
                                <w:rPr>
                                  <w:rFonts w:ascii="Cambria Math" w:hAnsi="Cambria Math"/>
                                  <w:noProof/>
                                  <w:sz w:val="14"/>
                                  <w:lang w:eastAsia="ko-KR"/>
                                </w:rPr>
                                <m:t>2</m:t>
                              </m:r>
                            </w:ins>
                          </m:sub>
                        </m:sSub>
                        <m:d>
                          <m:dPr>
                            <m:ctrlPr>
                              <w:ins w:id="118" w:author="Vadim Seregin" w:date="2013-07-28T16:10:00Z">
                                <w:rPr>
                                  <w:rFonts w:ascii="Cambria Math" w:hAnsi="Cambria Math"/>
                                  <w:i/>
                                  <w:noProof/>
                                  <w:sz w:val="14"/>
                                  <w:lang w:eastAsia="ko-KR"/>
                                </w:rPr>
                              </w:ins>
                            </m:ctrlPr>
                          </m:dPr>
                          <m:e>
                            <w:ins w:id="119" w:author="Vadim Seregin" w:date="2013-07-28T16:10:00Z">
                              <m:r>
                                <w:rPr>
                                  <w:rFonts w:ascii="Cambria Math" w:hAnsi="Cambria Math"/>
                                  <w:noProof/>
                                  <w:sz w:val="14"/>
                                  <w:lang w:eastAsia="ko-KR"/>
                                </w:rPr>
                                <m:t>n</m:t>
                              </m:r>
                            </w:ins>
                          </m:e>
                        </m:d>
                      </m:e>
                    </m:d>
                  </m:e>
                </m:nary>
              </m:oMath>
            </m:oMathPara>
          </w:p>
        </w:tc>
      </w:tr>
      <w:tr w:rsidR="008746CC" w:rsidRPr="003559C1" w:rsidTr="00AD52B5">
        <w:trPr>
          <w:cantSplit/>
          <w:jc w:val="center"/>
          <w:ins w:id="120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21" w:author="Vadim Seregin" w:date="2013-07-28T16:10:00Z"/>
                <w:rFonts w:ascii="Times New Roman" w:hAnsi="Times New Roman"/>
                <w:noProof/>
              </w:rPr>
            </w:pPr>
            <w:ins w:id="122" w:author="Vadim Seregin" w:date="2013-07-28T16:10:00Z"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  <w:t>NumActiveRefLayerPics = num_inter_layer_ref_pics_minus1 + 1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23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124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125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26" w:author="Vadim Seregin" w:date="2013-07-28T16:10:00Z"/>
                <w:rFonts w:ascii="Times New Roman" w:hAnsi="Times New Roman"/>
                <w:noProof/>
              </w:rPr>
            </w:pPr>
            <w:ins w:id="127" w:author="Vadim Seregin" w:date="2013-07-28T16:10:00Z"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</w:r>
              <w:r w:rsidRPr="00843526">
                <w:rPr>
                  <w:noProof/>
                  <w:lang w:eastAsia="ko-KR"/>
                </w:rPr>
                <w:tab/>
                <w:t>} else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28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129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130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31" w:author="Vadim Seregin" w:date="2013-07-28T16:10:00Z"/>
                <w:rFonts w:ascii="Times New Roman" w:hAnsi="Times New Roman"/>
                <w:noProof/>
              </w:rPr>
            </w:pPr>
            <w:ins w:id="132" w:author="Vadim Seregin" w:date="2013-07-28T16:10:00Z"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  <w:t>NumActiveRefLayerPics = 1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33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134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135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36" w:author="Vadim Seregin" w:date="2013-07-28T16:10:00Z"/>
                <w:rFonts w:ascii="Times New Roman" w:hAnsi="Times New Roman"/>
                <w:noProof/>
              </w:rPr>
            </w:pPr>
            <w:ins w:id="137" w:author="Vadim Seregin" w:date="2013-07-28T16:10:00Z"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  <w:t xml:space="preserve">for( i = 0; i &lt; NumActiveRefLayerPics; i++ ) 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38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139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140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41" w:author="Vadim Seregin" w:date="2013-07-28T16:10:00Z"/>
                <w:rFonts w:ascii="Times New Roman" w:hAnsi="Times New Roman"/>
                <w:noProof/>
              </w:rPr>
            </w:pPr>
            <w:ins w:id="142" w:author="Vadim Seregin" w:date="2013-07-28T16:10:00Z"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b/>
                  <w:bCs/>
                  <w:noProof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b/>
                  <w:bCs/>
                  <w:noProof/>
                </w:rPr>
                <w:t>inter_layer_pred_layer_idc[ </w:t>
              </w:r>
              <w:r w:rsidRPr="00843526">
                <w:rPr>
                  <w:rFonts w:ascii="Times New Roman" w:hAnsi="Times New Roman"/>
                  <w:bCs/>
                  <w:noProof/>
                </w:rPr>
                <w:t>i ]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43" w:author="Vadim Seregin" w:date="2013-07-28T16:10:00Z"/>
                <w:noProof/>
                <w:lang w:eastAsia="ko-KR"/>
              </w:rPr>
            </w:pPr>
            <w:ins w:id="144" w:author="Vadim Seregin" w:date="2013-07-28T16:10:00Z">
              <w:r w:rsidRPr="00687759">
                <w:rPr>
                  <w:noProof/>
                  <w:lang w:eastAsia="ko-KR"/>
                </w:rPr>
                <w:t>u(v)</w:t>
              </w:r>
            </w:ins>
          </w:p>
        </w:tc>
        <w:tc>
          <w:tcPr>
            <w:tcW w:w="1512" w:type="dxa"/>
          </w:tcPr>
          <w:p w:rsidR="008746CC" w:rsidRPr="00A45A15" w:rsidRDefault="008746CC" w:rsidP="00AD52B5">
            <w:pPr>
              <w:pStyle w:val="tablecell"/>
              <w:rPr>
                <w:ins w:id="145" w:author="Vadim Seregin" w:date="2013-07-28T16:10:00Z"/>
                <w:b/>
                <w:noProof/>
                <w:lang w:eastAsia="ko-KR"/>
              </w:rPr>
            </w:pPr>
            <w:ins w:id="146" w:author="Vadim Seregin" w:date="2013-07-28T16:10:00Z">
              <w:r w:rsidRPr="00593BB3">
                <w:rPr>
                  <w:b/>
                  <w:noProof/>
                  <w:lang w:eastAsia="ko-KR"/>
                </w:rPr>
                <w:t>11</w:t>
              </w:r>
              <w:r>
                <w:rPr>
                  <w:b/>
                  <w:noProof/>
                  <w:lang w:eastAsia="ko-KR"/>
                </w:rPr>
                <w:t>382</w:t>
              </w:r>
            </w:ins>
          </w:p>
          <w:p w:rsidR="008746CC" w:rsidRPr="00687759" w:rsidRDefault="008746CC" w:rsidP="00AD52B5">
            <w:pPr>
              <w:pStyle w:val="tablecell"/>
              <w:rPr>
                <w:ins w:id="147" w:author="Vadim Seregin" w:date="2013-07-28T16:10:00Z"/>
                <w:noProof/>
                <w:lang w:eastAsia="ko-KR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ins w:id="148" w:author="Vadim Seregin" w:date="2013-07-28T16:10:00Z">
                        <w:rPr>
                          <w:rFonts w:ascii="Cambria Math" w:hAnsi="Cambria Math"/>
                          <w:i/>
                          <w:noProof/>
                          <w:sz w:val="14"/>
                          <w:lang w:eastAsia="ko-KR"/>
                        </w:rPr>
                      </w:ins>
                    </m:ctrlPr>
                  </m:naryPr>
                  <m:sub>
                    <w:ins w:id="149" w:author="Vadim Seregin" w:date="2013-07-28T16:10:00Z">
                      <m:r>
                        <w:rPr>
                          <w:rFonts w:ascii="Cambria Math" w:hAnsi="Cambria Math" w:hint="eastAsia"/>
                          <w:noProof/>
                          <w:sz w:val="14"/>
                          <w:lang w:eastAsia="ko-KR"/>
                        </w:rPr>
                        <m:t>n=2</m:t>
                      </m:r>
                    </w:ins>
                  </m:sub>
                  <m:sup>
                    <w:ins w:id="150" w:author="Vadim Seregin" w:date="2013-07-28T16:10:00Z">
                      <m:r>
                        <w:rPr>
                          <w:rFonts w:ascii="Cambria Math" w:hAnsi="Cambria Math" w:hint="eastAsia"/>
                          <w:noProof/>
                          <w:sz w:val="14"/>
                          <w:lang w:eastAsia="ko-KR"/>
                        </w:rPr>
                        <m:t>6</m:t>
                      </m:r>
                      <m:r>
                        <w:rPr>
                          <w:rFonts w:ascii="Cambria Math" w:hAnsi="Cambria Math"/>
                          <w:noProof/>
                          <w:sz w:val="14"/>
                          <w:lang w:eastAsia="ko-KR"/>
                        </w:rPr>
                        <m:t>3</m:t>
                      </m:r>
                    </w:ins>
                  </m:sup>
                  <m:e>
                    <w:ins w:id="151" w:author="Vadim Seregin" w:date="2013-07-28T16:10:00Z">
                      <m:r>
                        <w:rPr>
                          <w:rFonts w:ascii="Cambria Math" w:hAnsi="Cambria Math"/>
                          <w:noProof/>
                          <w:sz w:val="14"/>
                          <w:lang w:eastAsia="ko-KR"/>
                        </w:rPr>
                        <m:t>n∙</m:t>
                      </m:r>
                    </w:ins>
                    <m:d>
                      <m:dPr>
                        <m:begChr m:val="⌈"/>
                        <m:endChr m:val="⌉"/>
                        <m:ctrlPr>
                          <w:ins w:id="152" w:author="Vadim Seregin" w:date="2013-07-28T16:10:00Z">
                            <w:rPr>
                              <w:rFonts w:ascii="Cambria Math" w:hAnsi="Cambria Math"/>
                              <w:i/>
                              <w:noProof/>
                              <w:sz w:val="14"/>
                              <w:lang w:eastAsia="ko-KR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153" w:author="Vadim Seregin" w:date="2013-07-28T16:10:00Z">
                                <w:rPr>
                                  <w:rFonts w:ascii="Cambria Math" w:hAnsi="Cambria Math"/>
                                  <w:i/>
                                  <w:noProof/>
                                  <w:sz w:val="14"/>
                                  <w:lang w:eastAsia="ko-KR"/>
                                </w:rPr>
                              </w:ins>
                            </m:ctrlPr>
                          </m:sSubPr>
                          <m:e>
                            <w:ins w:id="154" w:author="Vadim Seregin" w:date="2013-07-28T16:10:00Z">
                              <m:r>
                                <w:rPr>
                                  <w:rFonts w:ascii="Cambria Math" w:hAnsi="Cambria Math" w:hint="eastAsia"/>
                                  <w:noProof/>
                                  <w:sz w:val="14"/>
                                  <w:lang w:eastAsia="ko-KR"/>
                                </w:rPr>
                                <m:t>log</m:t>
                              </m:r>
                            </w:ins>
                          </m:e>
                          <m:sub>
                            <w:ins w:id="155" w:author="Vadim Seregin" w:date="2013-07-28T16:10:00Z">
                              <m:r>
                                <w:rPr>
                                  <w:rFonts w:ascii="Cambria Math" w:hAnsi="Cambria Math" w:hint="eastAsia"/>
                                  <w:noProof/>
                                  <w:sz w:val="14"/>
                                  <w:lang w:eastAsia="ko-KR"/>
                                </w:rPr>
                                <m:t>2</m:t>
                              </m:r>
                            </w:ins>
                          </m:sub>
                        </m:sSub>
                        <m:d>
                          <m:dPr>
                            <m:ctrlPr>
                              <w:ins w:id="156" w:author="Vadim Seregin" w:date="2013-07-28T16:10:00Z">
                                <w:rPr>
                                  <w:rFonts w:ascii="Cambria Math" w:hAnsi="Cambria Math"/>
                                  <w:i/>
                                  <w:noProof/>
                                  <w:sz w:val="14"/>
                                  <w:lang w:eastAsia="ko-KR"/>
                                </w:rPr>
                              </w:ins>
                            </m:ctrlPr>
                          </m:dPr>
                          <m:e>
                            <w:ins w:id="157" w:author="Vadim Seregin" w:date="2013-07-28T16:10:00Z">
                              <m:r>
                                <w:rPr>
                                  <w:rFonts w:ascii="Cambria Math" w:hAnsi="Cambria Math" w:hint="eastAsia"/>
                                  <w:noProof/>
                                  <w:sz w:val="14"/>
                                  <w:lang w:eastAsia="ko-KR"/>
                                </w:rPr>
                                <m:t>n</m:t>
                              </m:r>
                            </w:ins>
                          </m:e>
                        </m:d>
                      </m:e>
                    </m:d>
                  </m:e>
                </m:nary>
              </m:oMath>
            </m:oMathPara>
          </w:p>
        </w:tc>
      </w:tr>
      <w:tr w:rsidR="008746CC" w:rsidRPr="003559C1" w:rsidTr="00AD52B5">
        <w:trPr>
          <w:cantSplit/>
          <w:jc w:val="center"/>
          <w:ins w:id="158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59" w:author="Vadim Seregin" w:date="2013-07-28T16:10:00Z"/>
                <w:rFonts w:ascii="Times New Roman" w:hAnsi="Times New Roman"/>
                <w:noProof/>
              </w:rPr>
            </w:pPr>
            <w:ins w:id="160" w:author="Vadim Seregin" w:date="2013-07-28T16:10:00Z"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  <w:t>} else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61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162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163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64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165" w:author="Vadim Seregin" w:date="2013-07-28T16:10:00Z"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  <w:t>NumActiveRefLayerPics</w:t>
              </w:r>
              <w:r w:rsidRPr="00843526">
                <w:rPr>
                  <w:rFonts w:ascii="Times New Roman" w:hAnsi="Times New Roman"/>
                  <w:noProof/>
                </w:rPr>
                <w:t xml:space="preserve"> = </w:t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>inter_layer_pred_enabled_flag</w:t>
              </w:r>
              <w:r w:rsidRPr="00843526">
                <w:rPr>
                  <w:rFonts w:ascii="Times New Roman" w:hAnsi="Times New Roman"/>
                  <w:noProof/>
                </w:rPr>
                <w:t xml:space="preserve"> ? 1 : 0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66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167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168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69" w:author="Vadim Seregin" w:date="2013-07-28T16:10:00Z"/>
                <w:rFonts w:ascii="Times New Roman" w:hAnsi="Times New Roman"/>
                <w:noProof/>
              </w:rPr>
            </w:pPr>
            <w:ins w:id="170" w:author="Vadim Seregin" w:date="2013-07-28T16:10:00Z"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  <w:t>} else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71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172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173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74" w:author="Vadim Seregin" w:date="2013-07-28T16:10:00Z"/>
                <w:rFonts w:ascii="Times New Roman" w:hAnsi="Times New Roman"/>
                <w:noProof/>
              </w:rPr>
            </w:pPr>
            <w:ins w:id="175" w:author="Vadim Seregin" w:date="2013-07-28T16:10:00Z"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ab/>
                <w:t xml:space="preserve">NumActiveRefLayerPics = </w:t>
              </w:r>
              <w:r w:rsidRPr="00843526">
                <w:rPr>
                  <w:noProof/>
                  <w:lang w:eastAsia="ko-KR"/>
                </w:rPr>
                <w:t>0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76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177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178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79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180" w:author="Vadim Seregin" w:date="2013-07-28T16:10:00Z">
              <w:r w:rsidRPr="00843526">
                <w:rPr>
                  <w:rFonts w:ascii="Times New Roman" w:hAnsi="Times New Roman"/>
                  <w:noProof/>
                </w:rPr>
                <w:tab/>
                <w:t xml:space="preserve">if( </w:t>
              </w:r>
              <w:proofErr w:type="spellStart"/>
              <w:r w:rsidRPr="00843526">
                <w:rPr>
                  <w:rFonts w:eastAsia="Batang"/>
                  <w:bCs/>
                  <w:lang w:val="en-CA" w:eastAsia="ko-KR"/>
                </w:rPr>
                <w:t>NumSamplePredRefLayers</w:t>
              </w:r>
              <w:proofErr w:type="spellEnd"/>
              <w:r w:rsidRPr="00843526">
                <w:rPr>
                  <w:rFonts w:eastAsia="Batang"/>
                  <w:bCs/>
                  <w:lang w:val="en-CA" w:eastAsia="ko-KR"/>
                </w:rPr>
                <w:t>[ </w:t>
              </w:r>
              <w:proofErr w:type="spellStart"/>
              <w:r w:rsidRPr="00843526">
                <w:rPr>
                  <w:rFonts w:eastAsia="Batang"/>
                  <w:bCs/>
                  <w:lang w:val="en-CA" w:eastAsia="ko-KR"/>
                </w:rPr>
                <w:t>nuh_layer_id</w:t>
              </w:r>
              <w:proofErr w:type="spellEnd"/>
              <w:r w:rsidRPr="00843526">
                <w:rPr>
                  <w:rFonts w:eastAsia="Batang"/>
                  <w:bCs/>
                  <w:lang w:val="en-CA" w:eastAsia="ko-KR"/>
                </w:rPr>
                <w:t> ]</w:t>
              </w:r>
              <w:r w:rsidRPr="00843526">
                <w:rPr>
                  <w:rFonts w:ascii="Times New Roman" w:hAnsi="Times New Roman"/>
                  <w:noProof/>
                  <w:lang w:eastAsia="ko-KR"/>
                </w:rPr>
                <w:t xml:space="preserve"> &gt; 0  &amp;&amp;  NumActiveRefLayerPics &gt; 0 ) 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81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182" w:author="Vadim Seregin" w:date="2013-07-28T16:10:00Z"/>
                <w:noProof/>
                <w:lang w:eastAsia="ko-KR"/>
              </w:rPr>
            </w:pPr>
          </w:p>
        </w:tc>
      </w:tr>
      <w:tr w:rsidR="008746CC" w:rsidRPr="003559C1" w:rsidTr="00AD52B5">
        <w:trPr>
          <w:cantSplit/>
          <w:jc w:val="center"/>
          <w:ins w:id="183" w:author="Vadim Seregin" w:date="2013-07-28T16:10:00Z"/>
        </w:trPr>
        <w:tc>
          <w:tcPr>
            <w:tcW w:w="7596" w:type="dxa"/>
          </w:tcPr>
          <w:p w:rsidR="008746CC" w:rsidRPr="00843526" w:rsidRDefault="008746CC" w:rsidP="00AD52B5">
            <w:pPr>
              <w:pStyle w:val="tablesyntax"/>
              <w:rPr>
                <w:ins w:id="184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185" w:author="Vadim Seregin" w:date="2013-07-28T16:10:00Z">
              <w:r w:rsidRPr="00843526">
                <w:rPr>
                  <w:rFonts w:ascii="Times New Roman" w:hAnsi="Times New Roman"/>
                  <w:noProof/>
                </w:rPr>
                <w:tab/>
              </w:r>
              <w:r w:rsidRPr="00843526">
                <w:rPr>
                  <w:rFonts w:ascii="Times New Roman" w:hAnsi="Times New Roman"/>
                  <w:noProof/>
                </w:rPr>
                <w:tab/>
              </w:r>
              <w:r w:rsidRPr="00843526">
                <w:rPr>
                  <w:b/>
                  <w:noProof/>
                  <w:lang w:eastAsia="ko-KR"/>
                </w:rPr>
                <w:t>inter_layer_sample_pred_only_flag</w:t>
              </w:r>
            </w:ins>
          </w:p>
        </w:tc>
        <w:tc>
          <w:tcPr>
            <w:tcW w:w="1170" w:type="dxa"/>
          </w:tcPr>
          <w:p w:rsidR="008746CC" w:rsidRPr="00687759" w:rsidRDefault="008746CC" w:rsidP="00AD52B5">
            <w:pPr>
              <w:pStyle w:val="tablecell"/>
              <w:rPr>
                <w:ins w:id="186" w:author="Vadim Seregin" w:date="2013-07-28T16:10:00Z"/>
                <w:noProof/>
                <w:lang w:eastAsia="ko-KR"/>
              </w:rPr>
            </w:pPr>
            <w:ins w:id="187" w:author="Vadim Seregin" w:date="2013-07-28T16:10:00Z">
              <w:r w:rsidRPr="00687759">
                <w:rPr>
                  <w:noProof/>
                </w:rPr>
                <w:t>u(1)</w:t>
              </w:r>
            </w:ins>
          </w:p>
        </w:tc>
        <w:tc>
          <w:tcPr>
            <w:tcW w:w="1512" w:type="dxa"/>
          </w:tcPr>
          <w:p w:rsidR="008746CC" w:rsidRPr="00687759" w:rsidRDefault="008746CC" w:rsidP="00AD52B5">
            <w:pPr>
              <w:pStyle w:val="tablecell"/>
              <w:rPr>
                <w:ins w:id="188" w:author="Vadim Seregin" w:date="2013-07-28T16:10:00Z"/>
                <w:noProof/>
              </w:rPr>
            </w:pPr>
          </w:p>
        </w:tc>
      </w:tr>
      <w:tr w:rsidR="008746CC" w:rsidRPr="007276A8" w:rsidTr="00AD52B5">
        <w:trPr>
          <w:cantSplit/>
          <w:jc w:val="center"/>
          <w:ins w:id="189" w:author="Vadim Seregin" w:date="2013-07-28T16:10:00Z"/>
        </w:trPr>
        <w:tc>
          <w:tcPr>
            <w:tcW w:w="7596" w:type="dxa"/>
          </w:tcPr>
          <w:p w:rsidR="008746CC" w:rsidRPr="007276A8" w:rsidRDefault="008746CC" w:rsidP="00AD52B5">
            <w:pPr>
              <w:pStyle w:val="tablesyntax"/>
              <w:rPr>
                <w:ins w:id="190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191" w:author="Vadim Seregin" w:date="2013-07-28T16:10:00Z">
              <w:r w:rsidRPr="007276A8">
                <w:rPr>
                  <w:rFonts w:ascii="Times New Roman" w:hAnsi="Times New Roman"/>
                  <w:noProof/>
                  <w:lang w:eastAsia="ko-KR"/>
                </w:rPr>
                <w:tab/>
                <w:t>if( slice_segment_header_extension_present_flag ) {</w:t>
              </w:r>
            </w:ins>
          </w:p>
        </w:tc>
        <w:tc>
          <w:tcPr>
            <w:tcW w:w="1170" w:type="dxa"/>
          </w:tcPr>
          <w:p w:rsidR="008746CC" w:rsidRPr="007276A8" w:rsidRDefault="008746CC" w:rsidP="00AD52B5">
            <w:pPr>
              <w:pStyle w:val="tablecell"/>
              <w:rPr>
                <w:ins w:id="192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7276A8" w:rsidRDefault="008746CC" w:rsidP="00AD52B5">
            <w:pPr>
              <w:pStyle w:val="tablecell"/>
              <w:rPr>
                <w:ins w:id="193" w:author="Vadim Seregin" w:date="2013-07-28T16:10:00Z"/>
                <w:noProof/>
                <w:lang w:eastAsia="ko-KR"/>
              </w:rPr>
            </w:pPr>
          </w:p>
        </w:tc>
      </w:tr>
      <w:tr w:rsidR="008746CC" w:rsidRPr="007276A8" w:rsidTr="00AD52B5">
        <w:trPr>
          <w:cantSplit/>
          <w:jc w:val="center"/>
          <w:ins w:id="194" w:author="Vadim Seregin" w:date="2013-07-28T16:10:00Z"/>
        </w:trPr>
        <w:tc>
          <w:tcPr>
            <w:tcW w:w="7596" w:type="dxa"/>
          </w:tcPr>
          <w:p w:rsidR="008746CC" w:rsidRPr="007276A8" w:rsidRDefault="008746CC" w:rsidP="00AD52B5">
            <w:pPr>
              <w:pStyle w:val="tablesyntax"/>
              <w:rPr>
                <w:ins w:id="195" w:author="Vadim Seregin" w:date="2013-07-28T16:10:00Z"/>
                <w:rFonts w:ascii="Times New Roman" w:hAnsi="Times New Roman"/>
                <w:b/>
                <w:noProof/>
                <w:lang w:eastAsia="ko-KR"/>
              </w:rPr>
            </w:pPr>
            <w:ins w:id="196" w:author="Vadim Seregin" w:date="2013-07-28T16:10:00Z">
              <w:r w:rsidRPr="007276A8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7276A8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7276A8">
                <w:rPr>
                  <w:rFonts w:ascii="Times New Roman" w:hAnsi="Times New Roman"/>
                  <w:b/>
                  <w:noProof/>
                  <w:lang w:eastAsia="ko-KR"/>
                </w:rPr>
                <w:t>slice_segment_header_extension_length</w:t>
              </w:r>
            </w:ins>
          </w:p>
        </w:tc>
        <w:tc>
          <w:tcPr>
            <w:tcW w:w="1170" w:type="dxa"/>
          </w:tcPr>
          <w:p w:rsidR="008746CC" w:rsidRPr="007276A8" w:rsidRDefault="008746CC" w:rsidP="00AD52B5">
            <w:pPr>
              <w:pStyle w:val="tablecell"/>
              <w:rPr>
                <w:ins w:id="197" w:author="Vadim Seregin" w:date="2013-07-28T16:10:00Z"/>
                <w:noProof/>
                <w:lang w:eastAsia="ko-KR"/>
              </w:rPr>
            </w:pPr>
            <w:ins w:id="198" w:author="Vadim Seregin" w:date="2013-07-28T16:10:00Z">
              <w:r w:rsidRPr="007276A8">
                <w:rPr>
                  <w:noProof/>
                  <w:lang w:eastAsia="ko-KR"/>
                </w:rPr>
                <w:t>ue(v)</w:t>
              </w:r>
            </w:ins>
          </w:p>
        </w:tc>
        <w:tc>
          <w:tcPr>
            <w:tcW w:w="1512" w:type="dxa"/>
          </w:tcPr>
          <w:p w:rsidR="008746CC" w:rsidRPr="007276A8" w:rsidRDefault="008746CC" w:rsidP="00AD52B5">
            <w:pPr>
              <w:pStyle w:val="tablecell"/>
              <w:rPr>
                <w:ins w:id="199" w:author="Vadim Seregin" w:date="2013-07-28T16:10:00Z"/>
                <w:noProof/>
                <w:lang w:eastAsia="ko-KR"/>
              </w:rPr>
            </w:pPr>
          </w:p>
        </w:tc>
      </w:tr>
      <w:tr w:rsidR="008746CC" w:rsidRPr="007276A8" w:rsidTr="00AD52B5">
        <w:trPr>
          <w:cantSplit/>
          <w:jc w:val="center"/>
          <w:ins w:id="200" w:author="Vadim Seregin" w:date="2013-07-28T16:10:00Z"/>
        </w:trPr>
        <w:tc>
          <w:tcPr>
            <w:tcW w:w="7596" w:type="dxa"/>
          </w:tcPr>
          <w:p w:rsidR="008746CC" w:rsidRPr="007276A8" w:rsidRDefault="008746CC" w:rsidP="00AD52B5">
            <w:pPr>
              <w:pStyle w:val="tablesyntax"/>
              <w:rPr>
                <w:ins w:id="201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202" w:author="Vadim Seregin" w:date="2013-07-28T16:10:00Z">
              <w:r w:rsidRPr="007276A8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7276A8">
                <w:rPr>
                  <w:rFonts w:ascii="Times New Roman" w:hAnsi="Times New Roman"/>
                  <w:noProof/>
                  <w:lang w:eastAsia="ko-KR"/>
                </w:rPr>
                <w:tab/>
                <w:t xml:space="preserve">for( i = 0; i &lt; slice_segment_header_extension_length; i++) </w:t>
              </w:r>
            </w:ins>
          </w:p>
        </w:tc>
        <w:tc>
          <w:tcPr>
            <w:tcW w:w="1170" w:type="dxa"/>
          </w:tcPr>
          <w:p w:rsidR="008746CC" w:rsidRPr="007276A8" w:rsidRDefault="008746CC" w:rsidP="00AD52B5">
            <w:pPr>
              <w:pStyle w:val="tablecell"/>
              <w:rPr>
                <w:ins w:id="203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7276A8" w:rsidRDefault="008746CC" w:rsidP="00AD52B5">
            <w:pPr>
              <w:pStyle w:val="tablecell"/>
              <w:rPr>
                <w:ins w:id="204" w:author="Vadim Seregin" w:date="2013-07-28T16:10:00Z"/>
                <w:noProof/>
                <w:lang w:eastAsia="ko-KR"/>
              </w:rPr>
            </w:pPr>
          </w:p>
        </w:tc>
      </w:tr>
      <w:tr w:rsidR="008746CC" w:rsidRPr="007276A8" w:rsidTr="00AD52B5">
        <w:trPr>
          <w:cantSplit/>
          <w:jc w:val="center"/>
          <w:ins w:id="205" w:author="Vadim Seregin" w:date="2013-07-28T16:10:00Z"/>
        </w:trPr>
        <w:tc>
          <w:tcPr>
            <w:tcW w:w="7596" w:type="dxa"/>
          </w:tcPr>
          <w:p w:rsidR="008746CC" w:rsidRPr="007276A8" w:rsidRDefault="008746CC" w:rsidP="00AD52B5">
            <w:pPr>
              <w:pStyle w:val="tablesyntax"/>
              <w:rPr>
                <w:ins w:id="206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207" w:author="Vadim Seregin" w:date="2013-07-28T16:10:00Z">
              <w:r w:rsidRPr="007276A8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7276A8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7276A8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7276A8">
                <w:rPr>
                  <w:rFonts w:ascii="Times New Roman" w:hAnsi="Times New Roman"/>
                  <w:b/>
                  <w:noProof/>
                </w:rPr>
                <w:t>slice_segment_header_extension_data_byte</w:t>
              </w:r>
              <w:r w:rsidRPr="007276A8">
                <w:rPr>
                  <w:rFonts w:ascii="Times New Roman" w:hAnsi="Times New Roman"/>
                  <w:noProof/>
                </w:rPr>
                <w:t>[ i ]</w:t>
              </w:r>
            </w:ins>
          </w:p>
        </w:tc>
        <w:tc>
          <w:tcPr>
            <w:tcW w:w="1170" w:type="dxa"/>
          </w:tcPr>
          <w:p w:rsidR="008746CC" w:rsidRPr="007276A8" w:rsidRDefault="008746CC" w:rsidP="00AD52B5">
            <w:pPr>
              <w:pStyle w:val="tablecell"/>
              <w:rPr>
                <w:ins w:id="208" w:author="Vadim Seregin" w:date="2013-07-28T16:10:00Z"/>
                <w:noProof/>
                <w:lang w:eastAsia="ko-KR"/>
              </w:rPr>
            </w:pPr>
            <w:ins w:id="209" w:author="Vadim Seregin" w:date="2013-07-28T16:10:00Z">
              <w:r w:rsidRPr="007276A8">
                <w:rPr>
                  <w:noProof/>
                  <w:lang w:eastAsia="ko-KR"/>
                </w:rPr>
                <w:t>u(8)</w:t>
              </w:r>
            </w:ins>
          </w:p>
        </w:tc>
        <w:tc>
          <w:tcPr>
            <w:tcW w:w="1512" w:type="dxa"/>
          </w:tcPr>
          <w:p w:rsidR="008746CC" w:rsidRPr="007276A8" w:rsidRDefault="008746CC" w:rsidP="00AD52B5">
            <w:pPr>
              <w:pStyle w:val="tablecell"/>
              <w:rPr>
                <w:ins w:id="210" w:author="Vadim Seregin" w:date="2013-07-28T16:10:00Z"/>
                <w:noProof/>
                <w:lang w:eastAsia="ko-KR"/>
              </w:rPr>
            </w:pPr>
          </w:p>
        </w:tc>
      </w:tr>
      <w:tr w:rsidR="008746CC" w:rsidRPr="007276A8" w:rsidTr="00AD52B5">
        <w:trPr>
          <w:cantSplit/>
          <w:jc w:val="center"/>
          <w:ins w:id="211" w:author="Vadim Seregin" w:date="2013-07-28T16:10:00Z"/>
        </w:trPr>
        <w:tc>
          <w:tcPr>
            <w:tcW w:w="7596" w:type="dxa"/>
          </w:tcPr>
          <w:p w:rsidR="008746CC" w:rsidRPr="007276A8" w:rsidRDefault="008746CC" w:rsidP="00AD52B5">
            <w:pPr>
              <w:pStyle w:val="tablesyntax"/>
              <w:rPr>
                <w:ins w:id="212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213" w:author="Vadim Seregin" w:date="2013-07-28T16:10:00Z">
              <w:r w:rsidRPr="007276A8">
                <w:rPr>
                  <w:rFonts w:ascii="Times New Roman" w:hAnsi="Times New Roman"/>
                  <w:noProof/>
                  <w:lang w:eastAsia="ko-KR"/>
                </w:rPr>
                <w:tab/>
                <w:t>}</w:t>
              </w:r>
            </w:ins>
          </w:p>
        </w:tc>
        <w:tc>
          <w:tcPr>
            <w:tcW w:w="1170" w:type="dxa"/>
          </w:tcPr>
          <w:p w:rsidR="008746CC" w:rsidRPr="007276A8" w:rsidRDefault="008746CC" w:rsidP="00AD52B5">
            <w:pPr>
              <w:pStyle w:val="tablecell"/>
              <w:rPr>
                <w:ins w:id="214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7276A8" w:rsidRDefault="008746CC" w:rsidP="00AD52B5">
            <w:pPr>
              <w:pStyle w:val="tablecell"/>
              <w:rPr>
                <w:ins w:id="215" w:author="Vadim Seregin" w:date="2013-07-28T16:10:00Z"/>
                <w:noProof/>
                <w:lang w:eastAsia="ko-KR"/>
              </w:rPr>
            </w:pPr>
          </w:p>
        </w:tc>
      </w:tr>
      <w:tr w:rsidR="008746CC" w:rsidRPr="007276A8" w:rsidTr="00AD52B5">
        <w:trPr>
          <w:cantSplit/>
          <w:jc w:val="center"/>
          <w:ins w:id="216" w:author="Vadim Seregin" w:date="2013-07-28T16:10:00Z"/>
        </w:trPr>
        <w:tc>
          <w:tcPr>
            <w:tcW w:w="7596" w:type="dxa"/>
          </w:tcPr>
          <w:p w:rsidR="008746CC" w:rsidRPr="007276A8" w:rsidRDefault="008746CC" w:rsidP="00AD52B5">
            <w:pPr>
              <w:pStyle w:val="tablesyntax"/>
              <w:rPr>
                <w:ins w:id="217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218" w:author="Vadim Seregin" w:date="2013-07-28T16:10:00Z">
              <w:r w:rsidRPr="007276A8">
                <w:rPr>
                  <w:rFonts w:ascii="Times New Roman" w:hAnsi="Times New Roman"/>
                  <w:noProof/>
                </w:rPr>
                <w:tab/>
                <w:t>byte_alignment( )</w:t>
              </w:r>
            </w:ins>
          </w:p>
        </w:tc>
        <w:tc>
          <w:tcPr>
            <w:tcW w:w="1170" w:type="dxa"/>
          </w:tcPr>
          <w:p w:rsidR="008746CC" w:rsidRPr="007276A8" w:rsidRDefault="008746CC" w:rsidP="00AD52B5">
            <w:pPr>
              <w:pStyle w:val="tablecell"/>
              <w:rPr>
                <w:ins w:id="219" w:author="Vadim Seregin" w:date="2013-07-28T16:10:00Z"/>
                <w:noProof/>
                <w:lang w:eastAsia="ko-KR"/>
              </w:rPr>
            </w:pPr>
          </w:p>
        </w:tc>
        <w:tc>
          <w:tcPr>
            <w:tcW w:w="1512" w:type="dxa"/>
          </w:tcPr>
          <w:p w:rsidR="008746CC" w:rsidRPr="007276A8" w:rsidRDefault="008746CC" w:rsidP="00AD52B5">
            <w:pPr>
              <w:pStyle w:val="tablecell"/>
              <w:rPr>
                <w:ins w:id="220" w:author="Vadim Seregin" w:date="2013-07-28T16:10:00Z"/>
                <w:noProof/>
                <w:lang w:eastAsia="ko-KR"/>
              </w:rPr>
            </w:pPr>
          </w:p>
        </w:tc>
      </w:tr>
      <w:tr w:rsidR="008746CC" w:rsidRPr="007276A8" w:rsidTr="00AD52B5">
        <w:trPr>
          <w:cantSplit/>
          <w:jc w:val="center"/>
          <w:ins w:id="221" w:author="Vadim Seregin" w:date="2013-07-28T16:10:00Z"/>
        </w:trPr>
        <w:tc>
          <w:tcPr>
            <w:tcW w:w="7596" w:type="dxa"/>
          </w:tcPr>
          <w:p w:rsidR="008746CC" w:rsidRPr="007276A8" w:rsidRDefault="008746CC" w:rsidP="00AD52B5">
            <w:pPr>
              <w:pStyle w:val="tablesyntax"/>
              <w:keepNext w:val="0"/>
              <w:rPr>
                <w:ins w:id="222" w:author="Vadim Seregin" w:date="2013-07-28T16:10:00Z"/>
                <w:rFonts w:ascii="Times New Roman" w:hAnsi="Times New Roman"/>
                <w:noProof/>
                <w:lang w:eastAsia="ko-KR"/>
              </w:rPr>
            </w:pPr>
            <w:ins w:id="223" w:author="Vadim Seregin" w:date="2013-07-28T16:10:00Z">
              <w:r w:rsidRPr="007276A8">
                <w:rPr>
                  <w:rFonts w:ascii="Times New Roman" w:hAnsi="Times New Roman"/>
                  <w:noProof/>
                </w:rPr>
                <w:t>}</w:t>
              </w:r>
            </w:ins>
          </w:p>
        </w:tc>
        <w:tc>
          <w:tcPr>
            <w:tcW w:w="1170" w:type="dxa"/>
          </w:tcPr>
          <w:p w:rsidR="008746CC" w:rsidRPr="007276A8" w:rsidRDefault="008746CC" w:rsidP="00AD52B5">
            <w:pPr>
              <w:pStyle w:val="tablecell"/>
              <w:keepNext w:val="0"/>
              <w:rPr>
                <w:ins w:id="224" w:author="Vadim Seregin" w:date="2013-07-28T16:10:00Z"/>
                <w:noProof/>
              </w:rPr>
            </w:pPr>
          </w:p>
        </w:tc>
        <w:tc>
          <w:tcPr>
            <w:tcW w:w="1512" w:type="dxa"/>
          </w:tcPr>
          <w:p w:rsidR="008746CC" w:rsidRPr="007276A8" w:rsidRDefault="008746CC" w:rsidP="00AD52B5">
            <w:pPr>
              <w:pStyle w:val="tablecell"/>
              <w:keepNext w:val="0"/>
              <w:rPr>
                <w:ins w:id="225" w:author="Vadim Seregin" w:date="2013-07-28T16:10:00Z"/>
                <w:noProof/>
              </w:rPr>
            </w:pPr>
          </w:p>
        </w:tc>
      </w:tr>
    </w:tbl>
    <w:p w:rsidR="008746CC" w:rsidRPr="00AD52B5" w:rsidRDefault="008746CC" w:rsidP="008746CC">
      <w:pPr>
        <w:rPr>
          <w:ins w:id="226" w:author="Vadim Seregin" w:date="2013-07-28T16:10:00Z"/>
        </w:rPr>
      </w:pPr>
    </w:p>
    <w:p w:rsidR="008746CC" w:rsidRPr="00662993" w:rsidRDefault="008746CC" w:rsidP="008746CC">
      <w:pPr>
        <w:rPr>
          <w:ins w:id="227" w:author="Vadim Seregin" w:date="2013-07-28T16:10:00Z"/>
        </w:rPr>
      </w:pPr>
      <w:ins w:id="228" w:author="Vadim Seregin" w:date="2013-07-28T16:10:00Z">
        <w:r>
          <w:t xml:space="preserve">With current proposal, there is no additional advantage on DPB size saving and only simplification in condition checking is achieved. To achieve the DPB size saving the </w:t>
        </w:r>
        <w:proofErr w:type="spellStart"/>
        <w:r w:rsidRPr="000E375E">
          <w:rPr>
            <w:rFonts w:eastAsia="Batang"/>
            <w:bCs/>
            <w:sz w:val="20"/>
            <w:lang w:val="en-GB" w:eastAsia="ko-KR"/>
          </w:rPr>
          <w:t>RefLayerId</w:t>
        </w:r>
        <w:proofErr w:type="spellEnd"/>
        <w:r>
          <w:rPr>
            <w:rFonts w:eastAsia="Batang"/>
            <w:bCs/>
            <w:sz w:val="20"/>
            <w:lang w:val="en-GB" w:eastAsia="ko-KR"/>
          </w:rPr>
          <w:t xml:space="preserve"> needs to be modified to be also </w:t>
        </w:r>
        <w:proofErr w:type="gramStart"/>
        <w:r>
          <w:rPr>
            <w:rFonts w:eastAsia="Batang"/>
            <w:bCs/>
            <w:sz w:val="20"/>
            <w:lang w:val="en-GB" w:eastAsia="ko-KR"/>
          </w:rPr>
          <w:t>sub-layer</w:t>
        </w:r>
        <w:proofErr w:type="gramEnd"/>
        <w:r>
          <w:rPr>
            <w:rFonts w:eastAsia="Batang"/>
            <w:bCs/>
            <w:sz w:val="20"/>
            <w:lang w:val="en-GB" w:eastAsia="ko-KR"/>
          </w:rPr>
          <w:t xml:space="preserve"> specific.</w:t>
        </w:r>
      </w:ins>
    </w:p>
    <w:p w:rsidR="00700DE7" w:rsidRPr="00700DE7" w:rsidRDefault="00700DE7" w:rsidP="00700DE7"/>
    <w:p w:rsidR="001F2594" w:rsidRPr="0003395C" w:rsidRDefault="001F2594" w:rsidP="00E11923">
      <w:pPr>
        <w:pStyle w:val="Heading1"/>
      </w:pPr>
      <w:r w:rsidRPr="0003395C">
        <w:t>Patent rights declaration</w:t>
      </w:r>
      <w:r w:rsidR="00B94B06" w:rsidRPr="0003395C">
        <w:t>(s)</w:t>
      </w:r>
    </w:p>
    <w:p w:rsidR="00342FF4" w:rsidRPr="0003395C" w:rsidRDefault="0025060D" w:rsidP="009234A5">
      <w:pPr>
        <w:jc w:val="both"/>
        <w:rPr>
          <w:szCs w:val="22"/>
        </w:rPr>
      </w:pPr>
      <w:r w:rsidRPr="0003395C">
        <w:rPr>
          <w:b/>
          <w:szCs w:val="22"/>
        </w:rPr>
        <w:t>Qualcomm Incorporated</w:t>
      </w:r>
      <w:r w:rsidR="001F2594" w:rsidRPr="0003395C">
        <w:rPr>
          <w:b/>
          <w:szCs w:val="22"/>
        </w:rPr>
        <w:t xml:space="preserve"> may have </w:t>
      </w:r>
      <w:r w:rsidR="0098551D" w:rsidRPr="0003395C">
        <w:rPr>
          <w:b/>
          <w:szCs w:val="22"/>
        </w:rPr>
        <w:t>current or pending</w:t>
      </w:r>
      <w:r w:rsidR="001F2594" w:rsidRPr="0003395C">
        <w:rPr>
          <w:b/>
          <w:szCs w:val="22"/>
        </w:rPr>
        <w:t xml:space="preserve"> </w:t>
      </w:r>
      <w:r w:rsidR="0098551D" w:rsidRPr="0003395C">
        <w:rPr>
          <w:b/>
          <w:szCs w:val="22"/>
        </w:rPr>
        <w:t xml:space="preserve">patent rights </w:t>
      </w:r>
      <w:r w:rsidR="001F2594" w:rsidRPr="0003395C">
        <w:rPr>
          <w:b/>
          <w:szCs w:val="22"/>
        </w:rPr>
        <w:t xml:space="preserve">relating to the technology described </w:t>
      </w:r>
      <w:r w:rsidR="002F164D" w:rsidRPr="0003395C">
        <w:rPr>
          <w:b/>
          <w:szCs w:val="22"/>
        </w:rPr>
        <w:t xml:space="preserve">in </w:t>
      </w:r>
      <w:r w:rsidR="001F2594" w:rsidRPr="0003395C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03395C">
        <w:rPr>
          <w:b/>
          <w:szCs w:val="22"/>
        </w:rPr>
        <w:t xml:space="preserve"> | ISO/IEC </w:t>
      </w:r>
      <w:r w:rsidR="00A83253" w:rsidRPr="0003395C">
        <w:rPr>
          <w:b/>
          <w:szCs w:val="22"/>
        </w:rPr>
        <w:t xml:space="preserve">International </w:t>
      </w:r>
      <w:r w:rsidR="002F164D" w:rsidRPr="0003395C">
        <w:rPr>
          <w:b/>
          <w:szCs w:val="22"/>
        </w:rPr>
        <w:t>Standard</w:t>
      </w:r>
      <w:r w:rsidR="001F2594" w:rsidRPr="0003395C">
        <w:rPr>
          <w:b/>
          <w:szCs w:val="22"/>
        </w:rPr>
        <w:t xml:space="preserve"> (per box 2 of the ITU-T/ITU-R/ISO/IEC patent statement and licensing declaration form).</w:t>
      </w:r>
    </w:p>
    <w:p w:rsidR="007F1F8B" w:rsidRPr="0003395C" w:rsidRDefault="007F1F8B" w:rsidP="009234A5">
      <w:pPr>
        <w:jc w:val="both"/>
        <w:rPr>
          <w:szCs w:val="22"/>
        </w:rPr>
      </w:pPr>
    </w:p>
    <w:sectPr w:rsidR="007F1F8B" w:rsidRPr="0003395C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6C1" w:rsidRDefault="00A956C1">
      <w:r>
        <w:separator/>
      </w:r>
    </w:p>
  </w:endnote>
  <w:endnote w:type="continuationSeparator" w:id="0">
    <w:p w:rsidR="00A956C1" w:rsidRDefault="00A9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275B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96F6F">
      <w:rPr>
        <w:rStyle w:val="PageNumber"/>
        <w:noProof/>
      </w:rPr>
      <w:t>2013-07-15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6C1" w:rsidRDefault="00A956C1">
      <w:r>
        <w:separator/>
      </w:r>
    </w:p>
  </w:footnote>
  <w:footnote w:type="continuationSeparator" w:id="0">
    <w:p w:rsidR="00A956C1" w:rsidRDefault="00A95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C71CB"/>
    <w:multiLevelType w:val="hybridMultilevel"/>
    <w:tmpl w:val="8554771E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6E544F90"/>
    <w:multiLevelType w:val="hybridMultilevel"/>
    <w:tmpl w:val="3B5A76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2"/>
  </w:num>
  <w:num w:numId="13">
    <w:abstractNumId w:val="5"/>
  </w:num>
  <w:num w:numId="14">
    <w:abstractNumId w:val="11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395C"/>
    <w:rsid w:val="000458BC"/>
    <w:rsid w:val="00045C41"/>
    <w:rsid w:val="00046C03"/>
    <w:rsid w:val="0007614F"/>
    <w:rsid w:val="000773E9"/>
    <w:rsid w:val="00092649"/>
    <w:rsid w:val="000B17DD"/>
    <w:rsid w:val="000B1C6B"/>
    <w:rsid w:val="000B4FF9"/>
    <w:rsid w:val="000C09AC"/>
    <w:rsid w:val="000E00F3"/>
    <w:rsid w:val="000E375E"/>
    <w:rsid w:val="000F158C"/>
    <w:rsid w:val="00102F3D"/>
    <w:rsid w:val="001114B9"/>
    <w:rsid w:val="00124E38"/>
    <w:rsid w:val="0012580B"/>
    <w:rsid w:val="00131F90"/>
    <w:rsid w:val="00133835"/>
    <w:rsid w:val="0013526E"/>
    <w:rsid w:val="00136014"/>
    <w:rsid w:val="00145B30"/>
    <w:rsid w:val="00171371"/>
    <w:rsid w:val="00175A24"/>
    <w:rsid w:val="00187E58"/>
    <w:rsid w:val="001A297E"/>
    <w:rsid w:val="001A368E"/>
    <w:rsid w:val="001A7329"/>
    <w:rsid w:val="001B4E28"/>
    <w:rsid w:val="001C3525"/>
    <w:rsid w:val="001D103D"/>
    <w:rsid w:val="001D1BD2"/>
    <w:rsid w:val="001E02BE"/>
    <w:rsid w:val="001E3B37"/>
    <w:rsid w:val="001F19A9"/>
    <w:rsid w:val="001F2594"/>
    <w:rsid w:val="001F5C21"/>
    <w:rsid w:val="002055A6"/>
    <w:rsid w:val="00206460"/>
    <w:rsid w:val="002069B4"/>
    <w:rsid w:val="00215DFC"/>
    <w:rsid w:val="002212DF"/>
    <w:rsid w:val="00222CD4"/>
    <w:rsid w:val="002264A6"/>
    <w:rsid w:val="002275BE"/>
    <w:rsid w:val="00227BA7"/>
    <w:rsid w:val="0023011C"/>
    <w:rsid w:val="0025060D"/>
    <w:rsid w:val="0026064E"/>
    <w:rsid w:val="00263398"/>
    <w:rsid w:val="00275BCF"/>
    <w:rsid w:val="00291DE9"/>
    <w:rsid w:val="00292257"/>
    <w:rsid w:val="002A303E"/>
    <w:rsid w:val="002A54E0"/>
    <w:rsid w:val="002B1595"/>
    <w:rsid w:val="002B191D"/>
    <w:rsid w:val="002D0AF6"/>
    <w:rsid w:val="002F164D"/>
    <w:rsid w:val="002F628F"/>
    <w:rsid w:val="00306206"/>
    <w:rsid w:val="00317D85"/>
    <w:rsid w:val="00327C56"/>
    <w:rsid w:val="003315A1"/>
    <w:rsid w:val="003373EC"/>
    <w:rsid w:val="00342FF4"/>
    <w:rsid w:val="00353CF0"/>
    <w:rsid w:val="0035408E"/>
    <w:rsid w:val="003669EA"/>
    <w:rsid w:val="003706CC"/>
    <w:rsid w:val="00377710"/>
    <w:rsid w:val="003A2D8E"/>
    <w:rsid w:val="003B4F07"/>
    <w:rsid w:val="003C1960"/>
    <w:rsid w:val="003C20E4"/>
    <w:rsid w:val="003C743B"/>
    <w:rsid w:val="003E6F90"/>
    <w:rsid w:val="003F5D0F"/>
    <w:rsid w:val="00414101"/>
    <w:rsid w:val="00433DDB"/>
    <w:rsid w:val="00437619"/>
    <w:rsid w:val="0044162D"/>
    <w:rsid w:val="0047488A"/>
    <w:rsid w:val="004A2A63"/>
    <w:rsid w:val="004B210C"/>
    <w:rsid w:val="004D405F"/>
    <w:rsid w:val="004E4F4F"/>
    <w:rsid w:val="004E6789"/>
    <w:rsid w:val="004F61E3"/>
    <w:rsid w:val="00502E10"/>
    <w:rsid w:val="00502F07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0C53"/>
    <w:rsid w:val="005C385F"/>
    <w:rsid w:val="005E1AC6"/>
    <w:rsid w:val="005F6F1B"/>
    <w:rsid w:val="00624B33"/>
    <w:rsid w:val="00630AA2"/>
    <w:rsid w:val="00646707"/>
    <w:rsid w:val="00662E58"/>
    <w:rsid w:val="00664DCF"/>
    <w:rsid w:val="00685693"/>
    <w:rsid w:val="00690052"/>
    <w:rsid w:val="006C5D39"/>
    <w:rsid w:val="006E2810"/>
    <w:rsid w:val="006E5417"/>
    <w:rsid w:val="00700DE7"/>
    <w:rsid w:val="00712F60"/>
    <w:rsid w:val="00720E3B"/>
    <w:rsid w:val="00745F6B"/>
    <w:rsid w:val="0075585E"/>
    <w:rsid w:val="00770571"/>
    <w:rsid w:val="007768FF"/>
    <w:rsid w:val="007824D3"/>
    <w:rsid w:val="00787A82"/>
    <w:rsid w:val="00796EE3"/>
    <w:rsid w:val="00796F6F"/>
    <w:rsid w:val="007A7D29"/>
    <w:rsid w:val="007B4AB8"/>
    <w:rsid w:val="007F1F8B"/>
    <w:rsid w:val="007F67A1"/>
    <w:rsid w:val="00811C05"/>
    <w:rsid w:val="008206C8"/>
    <w:rsid w:val="0086387C"/>
    <w:rsid w:val="008746CC"/>
    <w:rsid w:val="00874A6C"/>
    <w:rsid w:val="00876C65"/>
    <w:rsid w:val="008936CA"/>
    <w:rsid w:val="008A4B4C"/>
    <w:rsid w:val="008C239F"/>
    <w:rsid w:val="008E480C"/>
    <w:rsid w:val="00900958"/>
    <w:rsid w:val="00904589"/>
    <w:rsid w:val="00907757"/>
    <w:rsid w:val="009212B0"/>
    <w:rsid w:val="009234A5"/>
    <w:rsid w:val="009336F7"/>
    <w:rsid w:val="009374A7"/>
    <w:rsid w:val="0098551D"/>
    <w:rsid w:val="0099518F"/>
    <w:rsid w:val="009A523D"/>
    <w:rsid w:val="009C6F7C"/>
    <w:rsid w:val="009C7A0E"/>
    <w:rsid w:val="009E69FC"/>
    <w:rsid w:val="009E763D"/>
    <w:rsid w:val="009F496B"/>
    <w:rsid w:val="00A01439"/>
    <w:rsid w:val="00A02E61"/>
    <w:rsid w:val="00A05CFF"/>
    <w:rsid w:val="00A26897"/>
    <w:rsid w:val="00A405AA"/>
    <w:rsid w:val="00A56B97"/>
    <w:rsid w:val="00A6093D"/>
    <w:rsid w:val="00A76A6D"/>
    <w:rsid w:val="00A83253"/>
    <w:rsid w:val="00A956C1"/>
    <w:rsid w:val="00AA03DB"/>
    <w:rsid w:val="00AA6E84"/>
    <w:rsid w:val="00AE341B"/>
    <w:rsid w:val="00AF2B05"/>
    <w:rsid w:val="00B07CA7"/>
    <w:rsid w:val="00B1279A"/>
    <w:rsid w:val="00B4194A"/>
    <w:rsid w:val="00B5222E"/>
    <w:rsid w:val="00B53179"/>
    <w:rsid w:val="00B53468"/>
    <w:rsid w:val="00B61C96"/>
    <w:rsid w:val="00B73A2A"/>
    <w:rsid w:val="00B94B06"/>
    <w:rsid w:val="00B94C28"/>
    <w:rsid w:val="00BB68EB"/>
    <w:rsid w:val="00BC10BA"/>
    <w:rsid w:val="00BC5AFD"/>
    <w:rsid w:val="00C04F43"/>
    <w:rsid w:val="00C0609D"/>
    <w:rsid w:val="00C115AB"/>
    <w:rsid w:val="00C30249"/>
    <w:rsid w:val="00C3723B"/>
    <w:rsid w:val="00C606C9"/>
    <w:rsid w:val="00C67304"/>
    <w:rsid w:val="00C80288"/>
    <w:rsid w:val="00C84003"/>
    <w:rsid w:val="00C90650"/>
    <w:rsid w:val="00C97D78"/>
    <w:rsid w:val="00CA272B"/>
    <w:rsid w:val="00CC2AAE"/>
    <w:rsid w:val="00CC5A42"/>
    <w:rsid w:val="00CD0EAB"/>
    <w:rsid w:val="00CF34DB"/>
    <w:rsid w:val="00CF558F"/>
    <w:rsid w:val="00D073E2"/>
    <w:rsid w:val="00D26230"/>
    <w:rsid w:val="00D446EC"/>
    <w:rsid w:val="00D51BF0"/>
    <w:rsid w:val="00D55942"/>
    <w:rsid w:val="00D807BF"/>
    <w:rsid w:val="00D82FCC"/>
    <w:rsid w:val="00DA17FC"/>
    <w:rsid w:val="00DA7887"/>
    <w:rsid w:val="00DB2C26"/>
    <w:rsid w:val="00DB4D15"/>
    <w:rsid w:val="00DE6B43"/>
    <w:rsid w:val="00DF5B39"/>
    <w:rsid w:val="00E11923"/>
    <w:rsid w:val="00E262D4"/>
    <w:rsid w:val="00E306DE"/>
    <w:rsid w:val="00E36250"/>
    <w:rsid w:val="00E54511"/>
    <w:rsid w:val="00E61DAC"/>
    <w:rsid w:val="00E72B80"/>
    <w:rsid w:val="00E75FE3"/>
    <w:rsid w:val="00E86C4C"/>
    <w:rsid w:val="00EA47E2"/>
    <w:rsid w:val="00EB7AB1"/>
    <w:rsid w:val="00ED3787"/>
    <w:rsid w:val="00EE6DAC"/>
    <w:rsid w:val="00EF48CC"/>
    <w:rsid w:val="00EF6C15"/>
    <w:rsid w:val="00F10E06"/>
    <w:rsid w:val="00F304DC"/>
    <w:rsid w:val="00F374AA"/>
    <w:rsid w:val="00F73032"/>
    <w:rsid w:val="00F81C37"/>
    <w:rsid w:val="00F848FC"/>
    <w:rsid w:val="00F9282A"/>
    <w:rsid w:val="00F96BAD"/>
    <w:rsid w:val="00FA139D"/>
    <w:rsid w:val="00FB0E84"/>
    <w:rsid w:val="00FD01C2"/>
    <w:rsid w:val="00FE7ED8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CA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CA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773E9"/>
    <w:pPr>
      <w:ind w:left="720"/>
      <w:contextualSpacing/>
    </w:pPr>
    <w:rPr>
      <w:rFonts w:eastAsia="Malgun Gothic"/>
    </w:rPr>
  </w:style>
  <w:style w:type="paragraph" w:customStyle="1" w:styleId="tablecell">
    <w:name w:val="table cell"/>
    <w:basedOn w:val="Normal"/>
    <w:rsid w:val="008936C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8936C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936CA"/>
    <w:rPr>
      <w:rFonts w:ascii="Times" w:eastAsia="Malgun Gothic" w:hAnsi="Times"/>
      <w:lang w:val="en-GB"/>
    </w:rPr>
  </w:style>
  <w:style w:type="paragraph" w:customStyle="1" w:styleId="Equation">
    <w:name w:val="Equation"/>
    <w:basedOn w:val="Normal"/>
    <w:rsid w:val="009C7A0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styleId="CommentReference">
    <w:name w:val="annotation reference"/>
    <w:uiPriority w:val="99"/>
    <w:rsid w:val="00474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488A"/>
    <w:rPr>
      <w:sz w:val="20"/>
    </w:rPr>
  </w:style>
  <w:style w:type="character" w:customStyle="1" w:styleId="CommentTextChar">
    <w:name w:val="Comment Text Char"/>
    <w:link w:val="CommentText"/>
    <w:uiPriority w:val="99"/>
    <w:rsid w:val="0047488A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rsid w:val="0047488A"/>
    <w:rPr>
      <w:b/>
      <w:bCs/>
    </w:rPr>
  </w:style>
  <w:style w:type="character" w:customStyle="1" w:styleId="CommentSubjectChar">
    <w:name w:val="Comment Subject Char"/>
    <w:link w:val="CommentSubject"/>
    <w:rsid w:val="0047488A"/>
    <w:rPr>
      <w:b/>
      <w:bCs/>
      <w:lang w:val="en-CA"/>
    </w:rPr>
  </w:style>
  <w:style w:type="paragraph" w:customStyle="1" w:styleId="3N">
    <w:name w:val="3N"/>
    <w:basedOn w:val="Normal"/>
    <w:link w:val="3NChar"/>
    <w:qFormat/>
    <w:rsid w:val="00700DE7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00DE7"/>
    <w:rPr>
      <w:rFonts w:eastAsia="Malgun Gothic"/>
      <w:lang w:val="en-GB"/>
    </w:rPr>
  </w:style>
  <w:style w:type="paragraph" w:customStyle="1" w:styleId="tableheading">
    <w:name w:val="table heading"/>
    <w:basedOn w:val="Normal"/>
    <w:rsid w:val="00353CF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353CF0"/>
    <w:pPr>
      <w:spacing w:after="60"/>
    </w:pPr>
    <w:rPr>
      <w:rFonts w:ascii="Times New Roman" w:hAnsi="Times New Roman"/>
      <w:noProof/>
    </w:rPr>
  </w:style>
  <w:style w:type="character" w:customStyle="1" w:styleId="3TableChar">
    <w:name w:val="3Table Char"/>
    <w:link w:val="3Table"/>
    <w:rsid w:val="00353CF0"/>
    <w:rPr>
      <w:rFonts w:eastAsia="Malgun Gothic"/>
      <w:noProof/>
      <w:lang w:val="en-GB"/>
    </w:rPr>
  </w:style>
  <w:style w:type="table" w:styleId="TableGrid">
    <w:name w:val="Table Grid"/>
    <w:basedOn w:val="TableNormal"/>
    <w:rsid w:val="008746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CA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CA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773E9"/>
    <w:pPr>
      <w:ind w:left="720"/>
      <w:contextualSpacing/>
    </w:pPr>
    <w:rPr>
      <w:rFonts w:eastAsia="Malgun Gothic"/>
    </w:rPr>
  </w:style>
  <w:style w:type="paragraph" w:customStyle="1" w:styleId="tablecell">
    <w:name w:val="table cell"/>
    <w:basedOn w:val="Normal"/>
    <w:rsid w:val="008936C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8936C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936CA"/>
    <w:rPr>
      <w:rFonts w:ascii="Times" w:eastAsia="Malgun Gothic" w:hAnsi="Times"/>
      <w:lang w:val="en-GB"/>
    </w:rPr>
  </w:style>
  <w:style w:type="paragraph" w:customStyle="1" w:styleId="Equation">
    <w:name w:val="Equation"/>
    <w:basedOn w:val="Normal"/>
    <w:rsid w:val="009C7A0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styleId="CommentReference">
    <w:name w:val="annotation reference"/>
    <w:uiPriority w:val="99"/>
    <w:rsid w:val="00474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488A"/>
    <w:rPr>
      <w:sz w:val="20"/>
    </w:rPr>
  </w:style>
  <w:style w:type="character" w:customStyle="1" w:styleId="CommentTextChar">
    <w:name w:val="Comment Text Char"/>
    <w:link w:val="CommentText"/>
    <w:uiPriority w:val="99"/>
    <w:rsid w:val="0047488A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rsid w:val="0047488A"/>
    <w:rPr>
      <w:b/>
      <w:bCs/>
    </w:rPr>
  </w:style>
  <w:style w:type="character" w:customStyle="1" w:styleId="CommentSubjectChar">
    <w:name w:val="Comment Subject Char"/>
    <w:link w:val="CommentSubject"/>
    <w:rsid w:val="0047488A"/>
    <w:rPr>
      <w:b/>
      <w:bCs/>
      <w:lang w:val="en-CA"/>
    </w:rPr>
  </w:style>
  <w:style w:type="paragraph" w:customStyle="1" w:styleId="3N">
    <w:name w:val="3N"/>
    <w:basedOn w:val="Normal"/>
    <w:link w:val="3NChar"/>
    <w:qFormat/>
    <w:rsid w:val="00700DE7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00DE7"/>
    <w:rPr>
      <w:rFonts w:eastAsia="Malgun Gothic"/>
      <w:lang w:val="en-GB"/>
    </w:rPr>
  </w:style>
  <w:style w:type="paragraph" w:customStyle="1" w:styleId="tableheading">
    <w:name w:val="table heading"/>
    <w:basedOn w:val="Normal"/>
    <w:rsid w:val="00353CF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353CF0"/>
    <w:pPr>
      <w:spacing w:after="60"/>
    </w:pPr>
    <w:rPr>
      <w:rFonts w:ascii="Times New Roman" w:hAnsi="Times New Roman"/>
      <w:noProof/>
    </w:rPr>
  </w:style>
  <w:style w:type="character" w:customStyle="1" w:styleId="3TableChar">
    <w:name w:val="3Table Char"/>
    <w:link w:val="3Table"/>
    <w:rsid w:val="00353CF0"/>
    <w:rPr>
      <w:rFonts w:eastAsia="Malgun Gothic"/>
      <w:noProof/>
      <w:lang w:val="en-GB"/>
    </w:rPr>
  </w:style>
  <w:style w:type="table" w:styleId="TableGrid">
    <w:name w:val="Table Grid"/>
    <w:basedOn w:val="TableNormal"/>
    <w:rsid w:val="008746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ekuiw@qualcomm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seregin@qti.qualcomm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42430-BB57-4F75-A386-AF774D49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2184</Words>
  <Characters>12451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14606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7471109</vt:i4>
      </vt:variant>
      <vt:variant>
        <vt:i4>0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Vadim Seregin</cp:lastModifiedBy>
  <cp:revision>3</cp:revision>
  <cp:lastPrinted>1601-01-01T00:00:00Z</cp:lastPrinted>
  <dcterms:created xsi:type="dcterms:W3CDTF">2013-07-28T14:11:00Z</dcterms:created>
  <dcterms:modified xsi:type="dcterms:W3CDTF">2013-07-28T14:14:00Z</dcterms:modified>
</cp:coreProperties>
</file>