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645C63" w:rsidP="00C97D78">
            <w:pPr>
              <w:tabs>
                <w:tab w:val="left" w:pos="7200"/>
              </w:tabs>
              <w:spacing w:before="0"/>
              <w:rPr>
                <w:b/>
                <w:szCs w:val="22"/>
                <w:lang w:val="en-CA"/>
              </w:rPr>
            </w:pPr>
            <w:r>
              <w:rPr>
                <w:b/>
                <w:szCs w:val="22"/>
                <w:lang w:val="en-CA"/>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9" o:title=""/>
                </v:shape>
              </w:pict>
            </w:r>
            <w:r>
              <w:rPr>
                <w:b/>
                <w:szCs w:val="22"/>
                <w:lang w:val="en-CA"/>
              </w:rPr>
              <w:pict>
                <v:shape id="_x0000_s1050" type="#_x0000_t75" style="position:absolute;margin-left:21.15pt;margin-top:-25.1pt;width:23.2pt;height:21.05pt;z-index:2">
                  <v:imagedata r:id="rId10" o:title=""/>
                </v:shape>
              </w:pict>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502E10">
            <w:pPr>
              <w:tabs>
                <w:tab w:val="left" w:pos="7200"/>
              </w:tabs>
              <w:spacing w:before="0"/>
              <w:rPr>
                <w:b/>
                <w:szCs w:val="22"/>
                <w:lang w:val="en-CA"/>
              </w:rPr>
            </w:pPr>
            <w:r>
              <w:rPr>
                <w:szCs w:val="22"/>
                <w:lang w:val="en-CA"/>
              </w:rPr>
              <w:t>1</w:t>
            </w:r>
            <w:r w:rsidR="00B4194A">
              <w:rPr>
                <w:szCs w:val="22"/>
                <w:lang w:val="en-CA"/>
              </w:rPr>
              <w:t>3</w:t>
            </w:r>
            <w:r w:rsidR="00630AA2" w:rsidRPr="005B217D">
              <w:rPr>
                <w:szCs w:val="22"/>
                <w:lang w:val="en-CA"/>
              </w:rPr>
              <w:t>th</w:t>
            </w:r>
            <w:r w:rsidR="00E61DAC" w:rsidRPr="005B217D">
              <w:rPr>
                <w:szCs w:val="22"/>
                <w:lang w:val="en-CA"/>
              </w:rPr>
              <w:t xml:space="preserve"> Meeting: </w:t>
            </w:r>
            <w:r w:rsidR="00B4194A" w:rsidRPr="00B4194A">
              <w:rPr>
                <w:szCs w:val="22"/>
                <w:lang w:val="en-CA"/>
              </w:rPr>
              <w:t>Incheon, KR, 18–26 Apr. 2013</w:t>
            </w:r>
          </w:p>
        </w:tc>
        <w:tc>
          <w:tcPr>
            <w:tcW w:w="3168" w:type="dxa"/>
          </w:tcPr>
          <w:p w:rsidR="008A4B4C" w:rsidRPr="005B217D" w:rsidRDefault="00E61DAC" w:rsidP="00D22EA2">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D22EA2">
              <w:rPr>
                <w:lang w:val="en-CA"/>
              </w:rPr>
              <w:t>M</w:t>
            </w:r>
            <w:r w:rsidR="00D22EA2">
              <w:rPr>
                <w:u w:val="single"/>
                <w:lang w:val="en-CA"/>
              </w:rPr>
              <w:t>0465</w:t>
            </w:r>
          </w:p>
        </w:tc>
      </w:tr>
    </w:tbl>
    <w:p w:rsidR="00E61DAC" w:rsidRPr="005B217D" w:rsidRDefault="00E61DAC" w:rsidP="00531AE9">
      <w:pPr>
        <w:spacing w:before="0"/>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4050"/>
        <w:gridCol w:w="900"/>
        <w:gridCol w:w="3168"/>
      </w:tblGrid>
      <w:tr w:rsidR="00E61DAC" w:rsidRPr="005B217D" w:rsidTr="0008658E">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BA5F16" w:rsidP="00614447">
            <w:pPr>
              <w:spacing w:before="60" w:after="60"/>
              <w:rPr>
                <w:b/>
                <w:szCs w:val="22"/>
                <w:lang w:val="en-CA"/>
              </w:rPr>
            </w:pPr>
            <w:r>
              <w:rPr>
                <w:szCs w:val="22"/>
                <w:lang w:val="en-CA"/>
              </w:rPr>
              <w:t xml:space="preserve">Signaling of </w:t>
            </w:r>
            <w:r w:rsidR="0016103C">
              <w:rPr>
                <w:szCs w:val="22"/>
                <w:lang w:val="en-CA"/>
              </w:rPr>
              <w:t>Phase</w:t>
            </w:r>
            <w:r w:rsidR="00DC2135">
              <w:rPr>
                <w:szCs w:val="22"/>
                <w:lang w:val="en-CA"/>
              </w:rPr>
              <w:t xml:space="preserve"> </w:t>
            </w:r>
            <w:r w:rsidR="0016103C">
              <w:rPr>
                <w:szCs w:val="22"/>
                <w:lang w:val="en-CA"/>
              </w:rPr>
              <w:t>O</w:t>
            </w:r>
            <w:r w:rsidR="00DC2135">
              <w:rPr>
                <w:szCs w:val="22"/>
                <w:lang w:val="en-CA"/>
              </w:rPr>
              <w:t xml:space="preserve">ffset in </w:t>
            </w:r>
            <w:r w:rsidR="0016103C">
              <w:rPr>
                <w:szCs w:val="22"/>
                <w:lang w:val="en-CA"/>
              </w:rPr>
              <w:t>U</w:t>
            </w:r>
            <w:r w:rsidR="00DC2135">
              <w:rPr>
                <w:szCs w:val="22"/>
                <w:lang w:val="en-CA"/>
              </w:rPr>
              <w:t>p</w:t>
            </w:r>
            <w:r w:rsidR="0016103C">
              <w:rPr>
                <w:szCs w:val="22"/>
                <w:lang w:val="en-CA"/>
              </w:rPr>
              <w:t>-</w:t>
            </w:r>
            <w:r w:rsidR="00DC2135">
              <w:rPr>
                <w:szCs w:val="22"/>
                <w:lang w:val="en-CA"/>
              </w:rPr>
              <w:t xml:space="preserve">sampling </w:t>
            </w:r>
            <w:r w:rsidR="0016103C">
              <w:rPr>
                <w:szCs w:val="22"/>
                <w:lang w:val="en-CA"/>
              </w:rPr>
              <w:t>P</w:t>
            </w:r>
            <w:r w:rsidR="00DC2135">
              <w:rPr>
                <w:szCs w:val="22"/>
                <w:lang w:val="en-CA"/>
              </w:rPr>
              <w:t>rocess</w:t>
            </w:r>
            <w:r w:rsidR="00614447">
              <w:rPr>
                <w:szCs w:val="22"/>
                <w:lang w:val="en-CA"/>
              </w:rPr>
              <w:t xml:space="preserve"> and Chroma Sampling Location</w:t>
            </w:r>
          </w:p>
        </w:tc>
      </w:tr>
      <w:tr w:rsidR="00E61DAC" w:rsidRPr="005B217D" w:rsidTr="0008658E">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097BCB">
            <w:pPr>
              <w:spacing w:before="60" w:after="60"/>
              <w:rPr>
                <w:szCs w:val="22"/>
                <w:lang w:val="en-CA"/>
              </w:rPr>
            </w:pPr>
            <w:r w:rsidRPr="0041038E">
              <w:rPr>
                <w:szCs w:val="22"/>
              </w:rPr>
              <w:t>Input Document to JCT-VC</w:t>
            </w:r>
          </w:p>
        </w:tc>
      </w:tr>
      <w:tr w:rsidR="00E61DAC" w:rsidRPr="005B217D" w:rsidTr="0008658E">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097BCB">
            <w:pPr>
              <w:spacing w:before="60" w:after="60"/>
              <w:rPr>
                <w:szCs w:val="22"/>
                <w:lang w:val="en-CA"/>
              </w:rPr>
            </w:pPr>
            <w:r w:rsidRPr="005B217D">
              <w:rPr>
                <w:szCs w:val="22"/>
                <w:lang w:val="en-CA"/>
              </w:rPr>
              <w:t>Proposal</w:t>
            </w:r>
          </w:p>
        </w:tc>
      </w:tr>
      <w:tr w:rsidR="00E61DAC" w:rsidRPr="005B217D" w:rsidTr="0008658E">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7404F4" w:rsidRDefault="00097BCB" w:rsidP="007404F4">
            <w:pPr>
              <w:spacing w:before="60" w:after="60"/>
              <w:rPr>
                <w:szCs w:val="22"/>
              </w:rPr>
            </w:pPr>
            <w:r>
              <w:rPr>
                <w:szCs w:val="22"/>
                <w:lang w:val="en-CA"/>
              </w:rPr>
              <w:t>Liwei Guo</w:t>
            </w:r>
            <w:r w:rsidR="0008658E">
              <w:rPr>
                <w:szCs w:val="22"/>
                <w:lang w:val="en-CA"/>
              </w:rPr>
              <w:t xml:space="preserve"> </w:t>
            </w:r>
            <w:r w:rsidR="007404F4">
              <w:rPr>
                <w:szCs w:val="22"/>
              </w:rPr>
              <w:t>Jianle Chen</w:t>
            </w:r>
            <w:r w:rsidR="00B6701C">
              <w:rPr>
                <w:szCs w:val="22"/>
              </w:rPr>
              <w:t xml:space="preserve">, and </w:t>
            </w:r>
            <w:r w:rsidR="0008658E">
              <w:rPr>
                <w:szCs w:val="22"/>
              </w:rPr>
              <w:t xml:space="preserve"> </w:t>
            </w:r>
            <w:r w:rsidR="007404F4" w:rsidRPr="0041038E">
              <w:rPr>
                <w:szCs w:val="22"/>
              </w:rPr>
              <w:t>Marta Karczewicz</w:t>
            </w:r>
          </w:p>
          <w:p w:rsidR="00E61DAC" w:rsidRDefault="00B6701C">
            <w:pPr>
              <w:spacing w:before="60" w:after="60"/>
              <w:rPr>
                <w:szCs w:val="22"/>
              </w:rPr>
            </w:pPr>
            <w:r>
              <w:rPr>
                <w:szCs w:val="22"/>
              </w:rPr>
              <w:t xml:space="preserve">J. Dong, Y. </w:t>
            </w:r>
            <w:r w:rsidR="00A02E01">
              <w:rPr>
                <w:szCs w:val="22"/>
              </w:rPr>
              <w:t>Ye</w:t>
            </w:r>
            <w:r>
              <w:rPr>
                <w:szCs w:val="22"/>
              </w:rPr>
              <w:t>, and Y. He,</w:t>
            </w:r>
          </w:p>
          <w:p w:rsidR="00B6701C" w:rsidRPr="00097BCB" w:rsidRDefault="00B6701C" w:rsidP="00B6701C">
            <w:pPr>
              <w:spacing w:before="60" w:after="60"/>
              <w:rPr>
                <w:szCs w:val="22"/>
              </w:rPr>
            </w:pPr>
            <w:r>
              <w:rPr>
                <w:szCs w:val="22"/>
              </w:rPr>
              <w:t>K. Ugur  and  J.</w:t>
            </w:r>
            <w:r w:rsidRPr="00B6701C">
              <w:rPr>
                <w:lang w:val="de-AT"/>
              </w:rPr>
              <w:t xml:space="preserve"> Lainema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Default="00645C63" w:rsidP="0008658E">
            <w:pPr>
              <w:spacing w:before="60" w:after="60"/>
              <w:rPr>
                <w:rStyle w:val="Hyperlink"/>
                <w:szCs w:val="22"/>
              </w:rPr>
            </w:pPr>
            <w:hyperlink r:id="rId11" w:history="1">
              <w:r w:rsidR="00097BCB" w:rsidRPr="0054128E">
                <w:rPr>
                  <w:rStyle w:val="Hyperlink"/>
                  <w:szCs w:val="22"/>
                </w:rPr>
                <w:t>liweig@qti.qualcomm.com</w:t>
              </w:r>
            </w:hyperlink>
          </w:p>
          <w:p w:rsidR="00B6701C" w:rsidRDefault="00645C63" w:rsidP="0008658E">
            <w:pPr>
              <w:spacing w:before="60" w:after="60"/>
              <w:rPr>
                <w:szCs w:val="22"/>
                <w:lang w:val="en-CA"/>
              </w:rPr>
            </w:pPr>
            <w:hyperlink r:id="rId12" w:history="1">
              <w:r w:rsidR="00B6701C" w:rsidRPr="00447C7C">
                <w:rPr>
                  <w:rStyle w:val="Hyperlink"/>
                  <w:szCs w:val="22"/>
                  <w:lang w:val="en-CA"/>
                </w:rPr>
                <w:t>jie.dong@interdigital.com</w:t>
              </w:r>
            </w:hyperlink>
          </w:p>
          <w:p w:rsidR="00B6701C" w:rsidRDefault="00645C63" w:rsidP="0008658E">
            <w:pPr>
              <w:spacing w:before="60" w:after="60"/>
              <w:rPr>
                <w:rStyle w:val="Hyperlink"/>
                <w:szCs w:val="22"/>
              </w:rPr>
            </w:pPr>
            <w:hyperlink r:id="rId13" w:history="1">
              <w:r w:rsidR="00B6701C" w:rsidRPr="00310DD5">
                <w:rPr>
                  <w:rStyle w:val="Hyperlink"/>
                  <w:szCs w:val="22"/>
                  <w:lang w:val="en-CA"/>
                </w:rPr>
                <w:t>kemal.ugur@nokia.com</w:t>
              </w:r>
            </w:hyperlink>
          </w:p>
          <w:p w:rsidR="0008658E" w:rsidRPr="005B217D" w:rsidRDefault="0008658E" w:rsidP="0008658E">
            <w:pPr>
              <w:spacing w:before="60" w:after="60"/>
              <w:rPr>
                <w:szCs w:val="22"/>
                <w:lang w:val="en-CA"/>
              </w:rPr>
            </w:pPr>
          </w:p>
        </w:tc>
      </w:tr>
      <w:tr w:rsidR="00E61DAC" w:rsidRPr="005B217D" w:rsidTr="0008658E">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097BCB">
            <w:pPr>
              <w:spacing w:before="60" w:after="60"/>
              <w:rPr>
                <w:szCs w:val="22"/>
                <w:lang w:val="en-CA"/>
              </w:rPr>
            </w:pPr>
            <w:r>
              <w:rPr>
                <w:szCs w:val="22"/>
                <w:lang w:val="en-CA"/>
              </w:rPr>
              <w:t>Qualcomm Incorporated</w:t>
            </w:r>
            <w:r w:rsidR="0008658E">
              <w:rPr>
                <w:szCs w:val="22"/>
                <w:lang w:val="en-CA"/>
              </w:rPr>
              <w:t>, InterDigital Communications, Inc., Nokia</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BA5F16" w:rsidRPr="00BA5F16" w:rsidRDefault="00BA5F16" w:rsidP="00BA5F16">
      <w:pPr>
        <w:jc w:val="both"/>
        <w:rPr>
          <w:lang w:val="en-CA"/>
        </w:rPr>
      </w:pPr>
      <w:r>
        <w:rPr>
          <w:lang w:val="en-CA"/>
        </w:rPr>
        <w:t xml:space="preserve">In spatial scalability coding, </w:t>
      </w:r>
      <w:r w:rsidR="0016103C">
        <w:rPr>
          <w:lang w:val="en-CA"/>
        </w:rPr>
        <w:t>reference</w:t>
      </w:r>
      <w:r>
        <w:rPr>
          <w:lang w:val="en-CA"/>
        </w:rPr>
        <w:t xml:space="preserve"> layer pictures are down-sampled versions of </w:t>
      </w:r>
      <w:r w:rsidR="0016103C">
        <w:rPr>
          <w:lang w:val="en-CA"/>
        </w:rPr>
        <w:t>current</w:t>
      </w:r>
      <w:r>
        <w:rPr>
          <w:lang w:val="en-CA"/>
        </w:rPr>
        <w:t xml:space="preserve"> layer pictures. The down-sampling locations are not normative part in the standard</w:t>
      </w:r>
      <w:r w:rsidR="009C2B1F">
        <w:rPr>
          <w:lang w:val="en-CA"/>
        </w:rPr>
        <w:t xml:space="preserve"> and can have different phase shifts</w:t>
      </w:r>
      <w:r>
        <w:rPr>
          <w:lang w:val="en-CA"/>
        </w:rPr>
        <w:t xml:space="preserve">. To avoid the mismatch between the down-sampling </w:t>
      </w:r>
      <w:r w:rsidR="0016103C">
        <w:rPr>
          <w:lang w:val="en-CA"/>
        </w:rPr>
        <w:t>phase</w:t>
      </w:r>
      <w:r>
        <w:rPr>
          <w:lang w:val="en-CA"/>
        </w:rPr>
        <w:t xml:space="preserve"> and the up-sampling </w:t>
      </w:r>
      <w:r w:rsidR="0016103C">
        <w:rPr>
          <w:lang w:val="en-CA"/>
        </w:rPr>
        <w:t>phase</w:t>
      </w:r>
      <w:r>
        <w:rPr>
          <w:lang w:val="en-CA"/>
        </w:rPr>
        <w:t xml:space="preserve">, this contribution proposes to </w:t>
      </w:r>
      <w:r w:rsidR="00DC2135">
        <w:rPr>
          <w:lang w:val="en-CA"/>
        </w:rPr>
        <w:t xml:space="preserve">have indication of phase shift </w:t>
      </w:r>
      <w:r w:rsidR="0016103C">
        <w:rPr>
          <w:lang w:val="en-CA"/>
        </w:rPr>
        <w:t>for</w:t>
      </w:r>
      <w:r w:rsidR="00DC2135">
        <w:rPr>
          <w:lang w:val="en-CA"/>
        </w:rPr>
        <w:t xml:space="preserve"> the up-sampling process. </w:t>
      </w:r>
      <w:r>
        <w:rPr>
          <w:lang w:val="en-CA"/>
        </w:rPr>
        <w:t xml:space="preserve"> </w:t>
      </w:r>
      <w:r w:rsidR="00DC2135">
        <w:rPr>
          <w:lang w:val="en-CA"/>
        </w:rPr>
        <w:t xml:space="preserve">In addition, this contribution proposes </w:t>
      </w:r>
      <w:r w:rsidR="00614447">
        <w:rPr>
          <w:lang w:val="en-CA"/>
        </w:rPr>
        <w:t xml:space="preserve">to signal </w:t>
      </w:r>
      <w:r w:rsidR="0008658E">
        <w:rPr>
          <w:lang w:val="en-CA"/>
        </w:rPr>
        <w:t>chroma sampling locations</w:t>
      </w:r>
      <w:r w:rsidR="00DC2135">
        <w:rPr>
          <w:lang w:val="en-CA"/>
        </w:rPr>
        <w:t xml:space="preserve"> and </w:t>
      </w:r>
      <w:r w:rsidR="00614447">
        <w:rPr>
          <w:lang w:val="en-CA"/>
        </w:rPr>
        <w:t xml:space="preserve">define </w:t>
      </w:r>
      <w:r w:rsidR="00DC2135">
        <w:rPr>
          <w:lang w:val="en-CA"/>
        </w:rPr>
        <w:t>the up</w:t>
      </w:r>
      <w:r w:rsidR="0016103C">
        <w:rPr>
          <w:lang w:val="en-CA"/>
        </w:rPr>
        <w:t>-</w:t>
      </w:r>
      <w:r w:rsidR="00DC2135">
        <w:rPr>
          <w:lang w:val="en-CA"/>
        </w:rPr>
        <w:t>sampling filters for all 16 phases.</w:t>
      </w:r>
    </w:p>
    <w:p w:rsidR="00745F6B" w:rsidRPr="005B217D" w:rsidRDefault="00745F6B" w:rsidP="00E21458">
      <w:pPr>
        <w:pStyle w:val="Heading1"/>
        <w:rPr>
          <w:lang w:val="en-CA"/>
        </w:rPr>
      </w:pPr>
      <w:r w:rsidRPr="005B217D">
        <w:rPr>
          <w:lang w:val="en-CA"/>
        </w:rPr>
        <w:t xml:space="preserve">Introduction </w:t>
      </w:r>
    </w:p>
    <w:p w:rsidR="00187340" w:rsidRDefault="00BA5F16" w:rsidP="00187340">
      <w:pPr>
        <w:spacing w:before="120"/>
        <w:jc w:val="both"/>
      </w:pPr>
      <w:r>
        <w:t>In scalable video coding, base layer</w:t>
      </w:r>
      <w:r w:rsidR="00420CB7">
        <w:t xml:space="preserve"> (i.e., reference layer)</w:t>
      </w:r>
      <w:r>
        <w:t xml:space="preserve"> pictures are down-sampled versions of enhancement layer pictures. As a result, up-sampling need to be performed to base layer pictures for inter-layer texture prediction. While the up-sampling process (including the filter coefficients and the up-sampling positions) is defined in the standard, the down-sampling process is left as non-normative. </w:t>
      </w:r>
      <w:r w:rsidR="0008658E">
        <w:t>(</w:t>
      </w:r>
      <w:r w:rsidR="0008658E">
        <w:fldChar w:fldCharType="begin"/>
      </w:r>
      <w:r w:rsidR="0008658E">
        <w:instrText xml:space="preserve"> REF _Ref353142056 \h </w:instrText>
      </w:r>
      <w:r w:rsidR="0008658E">
        <w:fldChar w:fldCharType="separate"/>
      </w:r>
      <w:r w:rsidR="0008658E">
        <w:t xml:space="preserve">Figure </w:t>
      </w:r>
      <w:r w:rsidR="0008658E">
        <w:rPr>
          <w:noProof/>
        </w:rPr>
        <w:t>1</w:t>
      </w:r>
      <w:r w:rsidR="0008658E">
        <w:fldChar w:fldCharType="end"/>
      </w:r>
      <w:r w:rsidR="0008658E">
        <w:t xml:space="preserve"> shows two possible down-sampling </w:t>
      </w:r>
      <w:r w:rsidR="00614447">
        <w:t>phase shift</w:t>
      </w:r>
      <w:r w:rsidR="0008658E">
        <w:t xml:space="preserve">). </w:t>
      </w:r>
      <w:r w:rsidR="00D7195E">
        <w:t>If the phases (location) used in the up-sampling and the down-sampling have mismatch, coding efficiency will be affected</w:t>
      </w:r>
      <w:r w:rsidR="00614447">
        <w:t xml:space="preserve"> [1] [2] [3]</w:t>
      </w:r>
      <w:r w:rsidR="00D7195E">
        <w:t>.</w:t>
      </w:r>
      <w:r w:rsidR="00614447">
        <w:t xml:space="preserve"> </w:t>
      </w:r>
    </w:p>
    <w:p w:rsidR="0008658E" w:rsidRDefault="0008658E" w:rsidP="00187340">
      <w:pPr>
        <w:spacing w:before="120"/>
        <w:jc w:val="both"/>
      </w:pPr>
    </w:p>
    <w:p w:rsidR="00847CDB" w:rsidRDefault="00420CB7" w:rsidP="00847CDB">
      <w:pPr>
        <w:jc w:val="center"/>
      </w:pPr>
      <w:r>
        <w:object w:dxaOrig="4754" w:dyaOrig="4754">
          <v:shape id="_x0000_i1025" type="#_x0000_t75" style="width:130.75pt;height:130.75pt" o:ole="">
            <v:imagedata r:id="rId14" o:title=""/>
          </v:shape>
          <o:OLEObject Type="Embed" ProgID="Visio.Drawing.11" ShapeID="_x0000_i1025" DrawAspect="Content" ObjectID="_1428406589" r:id="rId15"/>
        </w:object>
      </w:r>
      <w:r w:rsidR="00D7195E">
        <w:t xml:space="preserve">                </w:t>
      </w:r>
      <w:r>
        <w:object w:dxaOrig="4754" w:dyaOrig="4754">
          <v:shape id="_x0000_i1026" type="#_x0000_t75" style="width:129pt;height:129pt" o:ole="">
            <v:imagedata r:id="rId16" o:title=""/>
          </v:shape>
          <o:OLEObject Type="Embed" ProgID="Visio.Drawing.11" ShapeID="_x0000_i1026" DrawAspect="Content" ObjectID="_1428406590" r:id="rId17"/>
        </w:object>
      </w:r>
      <w:r w:rsidR="00847CDB">
        <w:t xml:space="preserve">           </w:t>
      </w:r>
    </w:p>
    <w:p w:rsidR="0008658E" w:rsidRDefault="00D7195E" w:rsidP="00420CB7">
      <w:pPr>
        <w:pStyle w:val="Caption"/>
        <w:jc w:val="center"/>
      </w:pPr>
      <w:bookmarkStart w:id="0" w:name="_Ref353142056"/>
      <w:r>
        <w:t xml:space="preserve">Figure </w:t>
      </w:r>
      <w:fldSimple w:instr=" SEQ Figure \* ARABIC ">
        <w:r w:rsidR="007579A2">
          <w:rPr>
            <w:noProof/>
          </w:rPr>
          <w:t>1</w:t>
        </w:r>
      </w:fldSimple>
      <w:bookmarkEnd w:id="0"/>
      <w:r>
        <w:t xml:space="preserve"> Down-sampling location. Left: zero-phase; right: symmetric</w:t>
      </w:r>
    </w:p>
    <w:p w:rsidR="0008658E" w:rsidRDefault="0008658E" w:rsidP="0008658E"/>
    <w:p w:rsidR="0008658E" w:rsidRDefault="0008658E" w:rsidP="0008658E"/>
    <w:p w:rsidR="0008658E" w:rsidRDefault="0008658E" w:rsidP="0008658E"/>
    <w:p w:rsidR="0008658E" w:rsidRDefault="0008658E" w:rsidP="0008658E"/>
    <w:p w:rsidR="0008658E" w:rsidRDefault="0008658E" w:rsidP="0008658E"/>
    <w:p w:rsidR="0008658E" w:rsidRPr="0008658E" w:rsidRDefault="0008658E" w:rsidP="0008658E">
      <w:r>
        <w:t xml:space="preserve">For 420 vieo format, H.264 and HEVC allows 6 different chroma sampling locations (as shown in Figure.2). In current SHVC position mapping, the chroma sampling location (b) is assumed. </w:t>
      </w:r>
    </w:p>
    <w:p w:rsidR="0008658E" w:rsidRDefault="0008658E" w:rsidP="00420CB7">
      <w:pPr>
        <w:pStyle w:val="Caption"/>
        <w:jc w:val="center"/>
      </w:pPr>
    </w:p>
    <w:p w:rsidR="0008658E" w:rsidRDefault="00645C63" w:rsidP="00420CB7">
      <w:pPr>
        <w:pStyle w:val="Caption"/>
        <w:jc w:val="center"/>
      </w:pPr>
      <w:r>
        <w:pict>
          <v:shape id="Picture 1" o:spid="_x0000_s1054" type="#_x0000_t75" style="position:absolute;left:0;text-align:left;margin-left:0;margin-top:8.55pt;width:92.15pt;height:92.15pt;z-index:4;visibility:visible">
            <v:imagedata r:id="rId14" o:title=""/>
          </v:shape>
        </w:pict>
      </w:r>
      <w:r>
        <w:pict>
          <v:shape id="Picture 6" o:spid="_x0000_s1052" type="#_x0000_t75" style="position:absolute;left:0;text-align:left;margin-left:132.8pt;margin-top:4.4pt;width:113.1pt;height:99.65pt;z-index:6;visibility:visible" fillcolor="#4f81bd">
            <v:imagedata r:id="rId18" o:title=""/>
          </v:shape>
        </w:pict>
      </w:r>
      <w:r>
        <w:pict>
          <v:shape id="Picture 5" o:spid="_x0000_s1053" type="#_x0000_t75" style="position:absolute;left:0;text-align:left;margin-left:305.15pt;margin-top:4.4pt;width:104.45pt;height:101.95pt;z-index:5;visibility:visible" fillcolor="#4f81bd">
            <v:imagedata r:id="rId19" o:title=""/>
          </v:shape>
        </w:pict>
      </w:r>
    </w:p>
    <w:p w:rsidR="0008658E" w:rsidRDefault="0008658E" w:rsidP="00420CB7">
      <w:pPr>
        <w:pStyle w:val="Caption"/>
        <w:jc w:val="center"/>
      </w:pPr>
    </w:p>
    <w:p w:rsidR="0008658E" w:rsidRDefault="0008658E" w:rsidP="00420CB7">
      <w:pPr>
        <w:pStyle w:val="Caption"/>
        <w:jc w:val="center"/>
      </w:pPr>
    </w:p>
    <w:p w:rsidR="0008658E" w:rsidRDefault="0008658E" w:rsidP="00420CB7">
      <w:pPr>
        <w:pStyle w:val="Caption"/>
        <w:jc w:val="center"/>
      </w:pPr>
    </w:p>
    <w:p w:rsidR="0008658E" w:rsidRDefault="0008658E" w:rsidP="00420CB7">
      <w:pPr>
        <w:pStyle w:val="Caption"/>
        <w:jc w:val="center"/>
      </w:pPr>
    </w:p>
    <w:p w:rsidR="0008658E" w:rsidRDefault="0008658E" w:rsidP="00420CB7">
      <w:pPr>
        <w:pStyle w:val="Caption"/>
        <w:jc w:val="center"/>
      </w:pPr>
    </w:p>
    <w:p w:rsidR="0008658E" w:rsidRDefault="0008658E" w:rsidP="0008658E">
      <w:pPr>
        <w:pStyle w:val="Caption"/>
        <w:numPr>
          <w:ilvl w:val="0"/>
          <w:numId w:val="21"/>
        </w:numPr>
      </w:pPr>
      <w:r>
        <w:t xml:space="preserve">                                                            (b)                                                                     (c) </w:t>
      </w:r>
    </w:p>
    <w:p w:rsidR="0008658E" w:rsidRDefault="00645C63" w:rsidP="00420CB7">
      <w:pPr>
        <w:pStyle w:val="Caption"/>
        <w:jc w:val="center"/>
      </w:pPr>
      <w:r>
        <w:pict>
          <v:shape id="Picture 10" o:spid="_x0000_s1056" type="#_x0000_t75" style="position:absolute;left:0;text-align:left;margin-left:305.15pt;margin-top:15pt;width:113.25pt;height:99.9pt;z-index:8;visibility:visible" fillcolor="#4f81bd">
            <v:imagedata r:id="rId20" o:title=""/>
          </v:shape>
        </w:pict>
      </w:r>
      <w:r>
        <w:pict>
          <v:shape id="Picture 13" o:spid="_x0000_s1055" type="#_x0000_t75" style="position:absolute;left:0;text-align:left;margin-left:133.05pt;margin-top:15pt;width:112.85pt;height:98.15pt;z-index:9;visibility:visible" fillcolor="#4f81bd">
            <v:imagedata r:id="rId21" o:title=""/>
          </v:shape>
        </w:pict>
      </w:r>
    </w:p>
    <w:p w:rsidR="0008658E" w:rsidRDefault="00645C63" w:rsidP="00420CB7">
      <w:pPr>
        <w:pStyle w:val="Caption"/>
        <w:jc w:val="center"/>
      </w:pPr>
      <w:r>
        <w:pict>
          <v:shape id="_x0000_s1057" type="#_x0000_t75" style="position:absolute;left:0;text-align:left;margin-left:0;margin-top:7.4pt;width:85.8pt;height:87.45pt;z-index:7;visibility:visible">
            <v:imagedata r:id="rId16" o:title=""/>
          </v:shape>
        </w:pict>
      </w:r>
    </w:p>
    <w:p w:rsidR="0008658E" w:rsidRDefault="0008658E" w:rsidP="00420CB7">
      <w:pPr>
        <w:pStyle w:val="Caption"/>
        <w:jc w:val="center"/>
      </w:pPr>
    </w:p>
    <w:p w:rsidR="0008658E" w:rsidRDefault="0008658E" w:rsidP="00420CB7">
      <w:pPr>
        <w:pStyle w:val="Caption"/>
        <w:jc w:val="center"/>
      </w:pPr>
    </w:p>
    <w:p w:rsidR="0008658E" w:rsidRDefault="0008658E" w:rsidP="00420CB7">
      <w:pPr>
        <w:pStyle w:val="Caption"/>
        <w:jc w:val="center"/>
      </w:pPr>
    </w:p>
    <w:p w:rsidR="0008658E" w:rsidRDefault="0008658E" w:rsidP="00420CB7">
      <w:pPr>
        <w:pStyle w:val="Caption"/>
        <w:jc w:val="center"/>
      </w:pPr>
    </w:p>
    <w:p w:rsidR="0008658E" w:rsidRDefault="0008658E" w:rsidP="0008658E">
      <w:pPr>
        <w:pStyle w:val="Caption"/>
      </w:pPr>
      <w:r>
        <w:t xml:space="preserve">            (d)                                                        (e)                                                                   (f)</w:t>
      </w:r>
    </w:p>
    <w:p w:rsidR="0008658E" w:rsidRDefault="0008658E" w:rsidP="0008658E">
      <w:pPr>
        <w:pStyle w:val="Caption"/>
        <w:jc w:val="center"/>
      </w:pPr>
      <w:r>
        <w:t xml:space="preserve">Figure 2 Color sampling location </w:t>
      </w:r>
    </w:p>
    <w:p w:rsidR="00614447" w:rsidRDefault="00614447" w:rsidP="003C2036">
      <w:pPr>
        <w:jc w:val="both"/>
        <w:rPr>
          <w:color w:val="000000"/>
          <w:szCs w:val="22"/>
          <w:lang w:eastAsia="zh-CN"/>
        </w:rPr>
      </w:pPr>
    </w:p>
    <w:p w:rsidR="00614447" w:rsidRPr="005B217D" w:rsidRDefault="00614447" w:rsidP="00614447">
      <w:pPr>
        <w:pStyle w:val="Heading1"/>
        <w:rPr>
          <w:lang w:val="en-CA"/>
        </w:rPr>
      </w:pPr>
      <w:r>
        <w:rPr>
          <w:lang w:val="en-CA"/>
        </w:rPr>
        <w:t>Proposed</w:t>
      </w:r>
      <w:r w:rsidRPr="005B217D">
        <w:rPr>
          <w:lang w:val="en-CA"/>
        </w:rPr>
        <w:t xml:space="preserve"> </w:t>
      </w:r>
    </w:p>
    <w:p w:rsidR="0008658E" w:rsidRDefault="0008658E" w:rsidP="003C2036">
      <w:pPr>
        <w:jc w:val="both"/>
        <w:rPr>
          <w:lang w:val="en-CA"/>
        </w:rPr>
      </w:pPr>
      <w:r w:rsidRPr="003F34FC">
        <w:rPr>
          <w:color w:val="000000"/>
          <w:szCs w:val="22"/>
          <w:lang w:eastAsia="zh-CN"/>
        </w:rPr>
        <w:t xml:space="preserve">In </w:t>
      </w:r>
      <w:r>
        <w:rPr>
          <w:color w:val="000000"/>
          <w:szCs w:val="22"/>
          <w:lang w:eastAsia="zh-CN"/>
        </w:rPr>
        <w:t xml:space="preserve">this contribution, it is proposed to </w:t>
      </w:r>
      <w:r w:rsidR="003C2036">
        <w:rPr>
          <w:color w:val="000000"/>
          <w:szCs w:val="22"/>
          <w:lang w:eastAsia="zh-CN"/>
        </w:rPr>
        <w:t>signal sampling grid shift information so an up-sampling filter with correct phase can be used. This requires</w:t>
      </w:r>
      <w:r w:rsidR="00614447">
        <w:rPr>
          <w:color w:val="000000"/>
          <w:szCs w:val="22"/>
          <w:lang w:eastAsia="zh-CN"/>
        </w:rPr>
        <w:t xml:space="preserve"> the definition</w:t>
      </w:r>
      <w:r w:rsidR="003C2036">
        <w:rPr>
          <w:color w:val="000000"/>
          <w:szCs w:val="22"/>
          <w:lang w:eastAsia="zh-CN"/>
        </w:rPr>
        <w:t xml:space="preserve"> </w:t>
      </w:r>
      <w:r w:rsidR="00614447">
        <w:rPr>
          <w:color w:val="000000"/>
          <w:szCs w:val="22"/>
          <w:lang w:eastAsia="zh-CN"/>
        </w:rPr>
        <w:t xml:space="preserve">of </w:t>
      </w:r>
      <w:r w:rsidR="003C2036">
        <w:rPr>
          <w:color w:val="000000"/>
          <w:szCs w:val="22"/>
          <w:lang w:eastAsia="zh-CN"/>
        </w:rPr>
        <w:t xml:space="preserve">up-sampling filter at all 16 phases. It is also proposed to signal chroma sampling locations in </w:t>
      </w:r>
      <w:r w:rsidR="007516C4">
        <w:rPr>
          <w:color w:val="000000"/>
          <w:szCs w:val="22"/>
          <w:lang w:eastAsia="zh-CN"/>
        </w:rPr>
        <w:t>SPS</w:t>
      </w:r>
      <w:r>
        <w:rPr>
          <w:lang w:val="en-CA"/>
        </w:rPr>
        <w:t>.</w:t>
      </w:r>
    </w:p>
    <w:p w:rsidR="006B43A7" w:rsidRDefault="006B43A7" w:rsidP="006B43A7">
      <w:pPr>
        <w:jc w:val="both"/>
        <w:rPr>
          <w:ins w:id="1" w:author="liweig" w:date="2013-04-25T14:49:00Z"/>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2"/>
      </w:tblGrid>
      <w:tr w:rsidR="006B43A7" w:rsidTr="006B43A7">
        <w:trPr>
          <w:cantSplit/>
          <w:jc w:val="center"/>
          <w:ins w:id="2" w:author="liweig" w:date="2013-04-25T14:49:00Z"/>
        </w:trPr>
        <w:tc>
          <w:tcPr>
            <w:tcW w:w="7920" w:type="dxa"/>
            <w:tcBorders>
              <w:top w:val="single" w:sz="4" w:space="0" w:color="auto"/>
              <w:left w:val="single" w:sz="4" w:space="0" w:color="auto"/>
              <w:bottom w:val="single" w:sz="4" w:space="0" w:color="auto"/>
              <w:right w:val="single" w:sz="4" w:space="0" w:color="auto"/>
            </w:tcBorders>
            <w:hideMark/>
          </w:tcPr>
          <w:p w:rsidR="006B43A7" w:rsidRDefault="006B43A7">
            <w:pPr>
              <w:pStyle w:val="tablesyntax"/>
              <w:rPr>
                <w:ins w:id="3" w:author="liweig" w:date="2013-04-25T14:49:00Z"/>
                <w:rFonts w:ascii="Times New Roman" w:hAnsi="Times New Roman"/>
                <w:noProof/>
              </w:rPr>
            </w:pPr>
            <w:ins w:id="4" w:author="liweig" w:date="2013-04-25T14:49:00Z">
              <w:r>
                <w:rPr>
                  <w:rFonts w:eastAsia="MS Mincho"/>
                  <w:lang w:val="en-CA"/>
                </w:rPr>
                <w:t>sps_extension</w:t>
              </w:r>
              <w:r>
                <w:rPr>
                  <w:rFonts w:ascii="Times New Roman" w:hAnsi="Times New Roman"/>
                  <w:noProof/>
                  <w:lang w:val="en-CA"/>
                </w:rPr>
                <w:t xml:space="preserve"> </w:t>
              </w:r>
              <w:r>
                <w:rPr>
                  <w:rFonts w:ascii="Times New Roman" w:hAnsi="Times New Roman"/>
                  <w:noProof/>
                </w:rPr>
                <w:t>( ) {</w:t>
              </w:r>
            </w:ins>
          </w:p>
        </w:tc>
        <w:tc>
          <w:tcPr>
            <w:tcW w:w="1152" w:type="dxa"/>
            <w:tcBorders>
              <w:top w:val="single" w:sz="4" w:space="0" w:color="auto"/>
              <w:left w:val="single" w:sz="4" w:space="0" w:color="auto"/>
              <w:bottom w:val="single" w:sz="4" w:space="0" w:color="auto"/>
              <w:right w:val="single" w:sz="4" w:space="0" w:color="auto"/>
            </w:tcBorders>
            <w:hideMark/>
          </w:tcPr>
          <w:p w:rsidR="006B43A7" w:rsidRDefault="006B43A7">
            <w:pPr>
              <w:pStyle w:val="tableheading"/>
              <w:rPr>
                <w:ins w:id="5" w:author="liweig" w:date="2013-04-25T14:49:00Z"/>
                <w:noProof/>
              </w:rPr>
            </w:pPr>
            <w:ins w:id="6" w:author="liweig" w:date="2013-04-25T14:49:00Z">
              <w:r>
                <w:rPr>
                  <w:noProof/>
                </w:rPr>
                <w:t>Descriptor</w:t>
              </w:r>
            </w:ins>
          </w:p>
        </w:tc>
      </w:tr>
      <w:tr w:rsidR="006B43A7" w:rsidTr="006B43A7">
        <w:trPr>
          <w:cantSplit/>
          <w:jc w:val="center"/>
          <w:ins w:id="7" w:author="liweig" w:date="2013-04-25T14:49:00Z"/>
        </w:trPr>
        <w:tc>
          <w:tcPr>
            <w:tcW w:w="7920" w:type="dxa"/>
            <w:tcBorders>
              <w:top w:val="single" w:sz="4" w:space="0" w:color="auto"/>
              <w:left w:val="single" w:sz="4" w:space="0" w:color="auto"/>
              <w:bottom w:val="single" w:sz="4" w:space="0" w:color="auto"/>
              <w:right w:val="single" w:sz="4" w:space="0" w:color="auto"/>
            </w:tcBorders>
          </w:tcPr>
          <w:p w:rsidR="006B43A7" w:rsidRDefault="006B43A7">
            <w:pPr>
              <w:pStyle w:val="tablesyntax"/>
              <w:rPr>
                <w:ins w:id="8" w:author="liweig" w:date="2013-04-25T14:49:00Z"/>
                <w:rFonts w:ascii="Times New Roman" w:hAnsi="Times New Roman"/>
                <w:b/>
                <w:noProof/>
              </w:rPr>
            </w:pPr>
          </w:p>
        </w:tc>
        <w:tc>
          <w:tcPr>
            <w:tcW w:w="1152" w:type="dxa"/>
            <w:tcBorders>
              <w:top w:val="single" w:sz="4" w:space="0" w:color="auto"/>
              <w:left w:val="single" w:sz="4" w:space="0" w:color="auto"/>
              <w:bottom w:val="single" w:sz="4" w:space="0" w:color="auto"/>
              <w:right w:val="single" w:sz="4" w:space="0" w:color="auto"/>
            </w:tcBorders>
          </w:tcPr>
          <w:p w:rsidR="006B43A7" w:rsidRDefault="006B43A7">
            <w:pPr>
              <w:pStyle w:val="tablecell"/>
              <w:rPr>
                <w:ins w:id="9" w:author="liweig" w:date="2013-04-25T14:49:00Z"/>
                <w:noProof/>
              </w:rPr>
            </w:pPr>
          </w:p>
        </w:tc>
      </w:tr>
      <w:tr w:rsidR="006B43A7" w:rsidTr="006B43A7">
        <w:trPr>
          <w:cantSplit/>
          <w:jc w:val="center"/>
          <w:ins w:id="10" w:author="liweig" w:date="2013-04-25T14:49:00Z"/>
        </w:trPr>
        <w:tc>
          <w:tcPr>
            <w:tcW w:w="7920" w:type="dxa"/>
            <w:tcBorders>
              <w:top w:val="single" w:sz="4" w:space="0" w:color="auto"/>
              <w:left w:val="single" w:sz="4" w:space="0" w:color="auto"/>
              <w:bottom w:val="single" w:sz="4" w:space="0" w:color="auto"/>
              <w:right w:val="single" w:sz="4" w:space="0" w:color="auto"/>
            </w:tcBorders>
            <w:hideMark/>
          </w:tcPr>
          <w:p w:rsidR="006B43A7" w:rsidRDefault="006B43A7">
            <w:pPr>
              <w:pStyle w:val="tablesyntax"/>
              <w:rPr>
                <w:ins w:id="11" w:author="liweig" w:date="2013-04-25T14:49:00Z"/>
                <w:rFonts w:ascii="Times New Roman" w:hAnsi="Times New Roman"/>
                <w:noProof/>
              </w:rPr>
            </w:pPr>
            <w:ins w:id="12" w:author="liweig" w:date="2013-04-25T14:49:00Z">
              <w:r>
                <w:rPr>
                  <w:rFonts w:ascii="Times New Roman" w:hAnsi="Times New Roman"/>
                  <w:noProof/>
                </w:rPr>
                <w:t xml:space="preserve">    </w:t>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highlight w:val="yellow"/>
                </w:rPr>
                <w:t>sampling_grid_information()</w:t>
              </w:r>
              <w:bookmarkStart w:id="13" w:name="_GoBack"/>
              <w:bookmarkEnd w:id="13"/>
            </w:ins>
          </w:p>
        </w:tc>
        <w:tc>
          <w:tcPr>
            <w:tcW w:w="1152" w:type="dxa"/>
            <w:tcBorders>
              <w:top w:val="single" w:sz="4" w:space="0" w:color="auto"/>
              <w:left w:val="single" w:sz="4" w:space="0" w:color="auto"/>
              <w:bottom w:val="single" w:sz="4" w:space="0" w:color="auto"/>
              <w:right w:val="single" w:sz="4" w:space="0" w:color="auto"/>
            </w:tcBorders>
          </w:tcPr>
          <w:p w:rsidR="006B43A7" w:rsidRDefault="006B43A7">
            <w:pPr>
              <w:pStyle w:val="tableheading"/>
              <w:rPr>
                <w:ins w:id="14" w:author="liweig" w:date="2013-04-25T14:49:00Z"/>
                <w:noProof/>
              </w:rPr>
            </w:pPr>
          </w:p>
        </w:tc>
      </w:tr>
      <w:tr w:rsidR="006B43A7" w:rsidTr="006B43A7">
        <w:trPr>
          <w:cantSplit/>
          <w:jc w:val="center"/>
          <w:ins w:id="15" w:author="liweig" w:date="2013-04-25T14:49:00Z"/>
        </w:trPr>
        <w:tc>
          <w:tcPr>
            <w:tcW w:w="7920" w:type="dxa"/>
            <w:tcBorders>
              <w:top w:val="single" w:sz="4" w:space="0" w:color="auto"/>
              <w:left w:val="single" w:sz="4" w:space="0" w:color="auto"/>
              <w:bottom w:val="single" w:sz="4" w:space="0" w:color="auto"/>
              <w:right w:val="single" w:sz="4" w:space="0" w:color="auto"/>
            </w:tcBorders>
            <w:hideMark/>
          </w:tcPr>
          <w:p w:rsidR="006B43A7" w:rsidRDefault="006B43A7">
            <w:pPr>
              <w:pStyle w:val="tablesyntax"/>
              <w:rPr>
                <w:ins w:id="16" w:author="liweig" w:date="2013-04-25T14:49:00Z"/>
                <w:rFonts w:ascii="Times New Roman" w:hAnsi="Times New Roman"/>
                <w:b/>
                <w:noProof/>
              </w:rPr>
            </w:pPr>
            <w:ins w:id="17" w:author="liweig" w:date="2013-04-25T14:49:00Z">
              <w:r>
                <w:rPr>
                  <w:rFonts w:ascii="Times New Roman" w:hAnsi="Times New Roman"/>
                  <w:b/>
                  <w:noProof/>
                </w:rPr>
                <w:t>}</w:t>
              </w:r>
            </w:ins>
          </w:p>
        </w:tc>
        <w:tc>
          <w:tcPr>
            <w:tcW w:w="1152" w:type="dxa"/>
            <w:tcBorders>
              <w:top w:val="single" w:sz="4" w:space="0" w:color="auto"/>
              <w:left w:val="single" w:sz="4" w:space="0" w:color="auto"/>
              <w:bottom w:val="single" w:sz="4" w:space="0" w:color="auto"/>
              <w:right w:val="single" w:sz="4" w:space="0" w:color="auto"/>
            </w:tcBorders>
          </w:tcPr>
          <w:p w:rsidR="006B43A7" w:rsidRDefault="006B43A7">
            <w:pPr>
              <w:pStyle w:val="tablecell"/>
              <w:rPr>
                <w:ins w:id="18" w:author="liweig" w:date="2013-04-25T14:49:00Z"/>
                <w:noProof/>
                <w:lang w:eastAsia="ko-KR"/>
              </w:rPr>
            </w:pPr>
          </w:p>
        </w:tc>
      </w:tr>
    </w:tbl>
    <w:p w:rsidR="006B43A7" w:rsidRDefault="006B43A7" w:rsidP="006B43A7">
      <w:pPr>
        <w:jc w:val="both"/>
        <w:rPr>
          <w:ins w:id="19" w:author="liweig" w:date="2013-04-25T14:49:00Z"/>
          <w:lang w:val="en-CA"/>
        </w:rPr>
      </w:pPr>
    </w:p>
    <w:p w:rsidR="007516C4" w:rsidRDefault="007516C4" w:rsidP="003C2036">
      <w:pPr>
        <w:jc w:val="both"/>
        <w:rPr>
          <w:lang w:val="en-CA"/>
        </w:rPr>
      </w:pPr>
    </w:p>
    <w:p w:rsidR="00131097" w:rsidRDefault="00131097" w:rsidP="003C2036">
      <w:pPr>
        <w:jc w:val="both"/>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227794" w:rsidRPr="00614447" w:rsidTr="007516C4">
        <w:trPr>
          <w:cantSplit/>
          <w:jc w:val="center"/>
        </w:trPr>
        <w:tc>
          <w:tcPr>
            <w:tcW w:w="7920" w:type="dxa"/>
          </w:tcPr>
          <w:p w:rsidR="00227794" w:rsidRPr="00614447" w:rsidRDefault="00227794" w:rsidP="007516C4">
            <w:pPr>
              <w:pStyle w:val="tablesyntax"/>
              <w:rPr>
                <w:rFonts w:ascii="Times New Roman" w:hAnsi="Times New Roman"/>
                <w:noProof/>
              </w:rPr>
            </w:pPr>
            <w:r w:rsidRPr="00614447">
              <w:rPr>
                <w:rFonts w:ascii="Times New Roman" w:hAnsi="Times New Roman"/>
                <w:noProof/>
              </w:rPr>
              <w:t>sampling_grid_information( ) {</w:t>
            </w:r>
          </w:p>
        </w:tc>
        <w:tc>
          <w:tcPr>
            <w:tcW w:w="1152" w:type="dxa"/>
          </w:tcPr>
          <w:p w:rsidR="00227794" w:rsidRPr="00614447" w:rsidRDefault="00227794" w:rsidP="007516C4">
            <w:pPr>
              <w:pStyle w:val="tableheading"/>
              <w:rPr>
                <w:noProof/>
              </w:rPr>
            </w:pPr>
            <w:r w:rsidRPr="00614447">
              <w:rPr>
                <w:noProof/>
              </w:rPr>
              <w:t>Descriptor</w:t>
            </w:r>
          </w:p>
        </w:tc>
      </w:tr>
      <w:tr w:rsidR="00227794" w:rsidRPr="00614447" w:rsidTr="007516C4">
        <w:trPr>
          <w:cantSplit/>
          <w:jc w:val="center"/>
        </w:trPr>
        <w:tc>
          <w:tcPr>
            <w:tcW w:w="7920" w:type="dxa"/>
          </w:tcPr>
          <w:p w:rsidR="00227794" w:rsidRPr="00614447" w:rsidRDefault="00227794" w:rsidP="007516C4">
            <w:pPr>
              <w:pStyle w:val="tablesyntax"/>
              <w:rPr>
                <w:rFonts w:ascii="Times New Roman" w:hAnsi="Times New Roman"/>
                <w:b/>
                <w:noProof/>
              </w:rPr>
            </w:pPr>
            <w:r>
              <w:rPr>
                <w:rFonts w:ascii="Times New Roman" w:hAnsi="Times New Roman"/>
                <w:b/>
                <w:noProof/>
              </w:rPr>
              <w:tab/>
              <w:t>phase_offset</w:t>
            </w:r>
            <w:r w:rsidRPr="00614447">
              <w:rPr>
                <w:rFonts w:ascii="Times New Roman" w:hAnsi="Times New Roman"/>
                <w:b/>
                <w:noProof/>
              </w:rPr>
              <w:t>_present_flag</w:t>
            </w:r>
          </w:p>
        </w:tc>
        <w:tc>
          <w:tcPr>
            <w:tcW w:w="1152" w:type="dxa"/>
          </w:tcPr>
          <w:p w:rsidR="00227794" w:rsidRPr="00614447" w:rsidRDefault="00227794" w:rsidP="007516C4">
            <w:pPr>
              <w:pStyle w:val="tablecell"/>
              <w:rPr>
                <w:noProof/>
                <w:lang w:eastAsia="ko-KR"/>
              </w:rPr>
            </w:pPr>
            <w:r w:rsidRPr="00614447">
              <w:rPr>
                <w:noProof/>
                <w:lang w:eastAsia="ko-KR"/>
              </w:rPr>
              <w:t>u(1)</w:t>
            </w:r>
          </w:p>
        </w:tc>
      </w:tr>
      <w:tr w:rsidR="00227794" w:rsidRPr="00614447" w:rsidTr="007516C4">
        <w:trPr>
          <w:cantSplit/>
          <w:jc w:val="center"/>
        </w:trPr>
        <w:tc>
          <w:tcPr>
            <w:tcW w:w="7920" w:type="dxa"/>
          </w:tcPr>
          <w:p w:rsidR="00227794" w:rsidRPr="00614447" w:rsidRDefault="00227794" w:rsidP="007516C4">
            <w:pPr>
              <w:pStyle w:val="tablesyntax"/>
              <w:rPr>
                <w:rFonts w:ascii="Times New Roman" w:hAnsi="Times New Roman"/>
                <w:noProof/>
              </w:rPr>
            </w:pPr>
            <w:r w:rsidRPr="00614447">
              <w:rPr>
                <w:rFonts w:ascii="Times New Roman" w:hAnsi="Times New Roman"/>
                <w:b/>
                <w:noProof/>
              </w:rPr>
              <w:t xml:space="preserve">    </w:t>
            </w:r>
            <w:r w:rsidRPr="00614447">
              <w:rPr>
                <w:rFonts w:ascii="Times New Roman" w:hAnsi="Times New Roman"/>
                <w:noProof/>
              </w:rPr>
              <w:t>if ( sampling_grid_info_present_flag ) {</w:t>
            </w:r>
          </w:p>
        </w:tc>
        <w:tc>
          <w:tcPr>
            <w:tcW w:w="1152" w:type="dxa"/>
          </w:tcPr>
          <w:p w:rsidR="00227794" w:rsidRPr="00614447" w:rsidRDefault="00227794" w:rsidP="007516C4">
            <w:pPr>
              <w:pStyle w:val="tablecell"/>
              <w:rPr>
                <w:noProof/>
                <w:lang w:eastAsia="ko-KR"/>
              </w:rPr>
            </w:pPr>
          </w:p>
        </w:tc>
      </w:tr>
      <w:tr w:rsidR="00227794" w:rsidRPr="00047DB3" w:rsidTr="007516C4">
        <w:trPr>
          <w:jc w:val="center"/>
        </w:trPr>
        <w:tc>
          <w:tcPr>
            <w:tcW w:w="7920" w:type="dxa"/>
          </w:tcPr>
          <w:p w:rsidR="00227794" w:rsidRPr="00047DB3" w:rsidRDefault="00227794" w:rsidP="007516C4">
            <w:pPr>
              <w:tabs>
                <w:tab w:val="left" w:pos="216"/>
                <w:tab w:val="left" w:pos="432"/>
                <w:tab w:val="left" w:pos="648"/>
                <w:tab w:val="left" w:pos="864"/>
                <w:tab w:val="left" w:pos="1296"/>
                <w:tab w:val="left" w:pos="1512"/>
                <w:tab w:val="left" w:pos="1728"/>
                <w:tab w:val="left" w:pos="1944"/>
                <w:tab w:val="left" w:pos="2160"/>
              </w:tabs>
              <w:rPr>
                <w:rFonts w:eastAsia="Malgun Gothic"/>
                <w:b/>
                <w:bCs/>
                <w:noProof/>
                <w:sz w:val="20"/>
                <w:lang w:val="en-GB"/>
              </w:rPr>
            </w:pPr>
            <w:r>
              <w:rPr>
                <w:rFonts w:eastAsia="Malgun Gothic"/>
                <w:bCs/>
                <w:noProof/>
                <w:sz w:val="20"/>
                <w:lang w:val="en-GB"/>
              </w:rPr>
              <w:tab/>
            </w:r>
            <w:r>
              <w:rPr>
                <w:rFonts w:eastAsia="Malgun Gothic"/>
                <w:bCs/>
                <w:noProof/>
                <w:sz w:val="20"/>
                <w:lang w:val="en-GB"/>
              </w:rPr>
              <w:tab/>
            </w:r>
            <w:r>
              <w:rPr>
                <w:rFonts w:eastAsia="Malgun Gothic"/>
                <w:b/>
                <w:bCs/>
                <w:noProof/>
                <w:sz w:val="20"/>
                <w:lang w:val="en-GB"/>
              </w:rPr>
              <w:t>horizontal_phase_offset16</w:t>
            </w:r>
          </w:p>
        </w:tc>
        <w:tc>
          <w:tcPr>
            <w:tcW w:w="1152" w:type="dxa"/>
          </w:tcPr>
          <w:p w:rsidR="00227794" w:rsidRPr="00047DB3" w:rsidRDefault="00227794" w:rsidP="007516C4">
            <w:pPr>
              <w:spacing w:after="60"/>
              <w:jc w:val="both"/>
              <w:rPr>
                <w:rFonts w:eastAsia="Malgun Gothic"/>
                <w:noProof/>
                <w:sz w:val="20"/>
                <w:lang w:val="en-GB" w:eastAsia="ko-KR"/>
              </w:rPr>
            </w:pPr>
            <w:r>
              <w:rPr>
                <w:rFonts w:eastAsia="Malgun Gothic"/>
                <w:noProof/>
                <w:sz w:val="20"/>
                <w:lang w:val="en-GB" w:eastAsia="ko-KR"/>
              </w:rPr>
              <w:t>ue(v)</w:t>
            </w:r>
          </w:p>
        </w:tc>
      </w:tr>
      <w:tr w:rsidR="00227794" w:rsidRPr="00047DB3" w:rsidTr="007516C4">
        <w:trPr>
          <w:jc w:val="center"/>
        </w:trPr>
        <w:tc>
          <w:tcPr>
            <w:tcW w:w="7920" w:type="dxa"/>
          </w:tcPr>
          <w:p w:rsidR="00227794" w:rsidRPr="00047DB3" w:rsidRDefault="00227794" w:rsidP="007516C4">
            <w:pPr>
              <w:tabs>
                <w:tab w:val="left" w:pos="216"/>
                <w:tab w:val="left" w:pos="432"/>
                <w:tab w:val="left" w:pos="648"/>
                <w:tab w:val="left" w:pos="864"/>
                <w:tab w:val="left" w:pos="1296"/>
                <w:tab w:val="left" w:pos="1512"/>
                <w:tab w:val="left" w:pos="1728"/>
                <w:tab w:val="left" w:pos="1944"/>
                <w:tab w:val="left" w:pos="2160"/>
              </w:tabs>
              <w:rPr>
                <w:rFonts w:eastAsia="Malgun Gothic"/>
                <w:b/>
                <w:bCs/>
                <w:noProof/>
                <w:sz w:val="20"/>
                <w:lang w:val="en-GB"/>
              </w:rPr>
            </w:pPr>
            <w:r>
              <w:rPr>
                <w:rFonts w:eastAsia="Malgun Gothic"/>
                <w:bCs/>
                <w:noProof/>
                <w:sz w:val="20"/>
                <w:lang w:val="en-GB"/>
              </w:rPr>
              <w:tab/>
            </w:r>
            <w:r>
              <w:rPr>
                <w:rFonts w:eastAsia="Malgun Gothic"/>
                <w:bCs/>
                <w:noProof/>
                <w:sz w:val="20"/>
                <w:lang w:val="en-GB"/>
              </w:rPr>
              <w:tab/>
            </w:r>
            <w:r>
              <w:rPr>
                <w:rFonts w:eastAsia="Malgun Gothic"/>
                <w:b/>
                <w:bCs/>
                <w:noProof/>
                <w:sz w:val="20"/>
                <w:lang w:val="en-GB"/>
              </w:rPr>
              <w:t>vertical_phase_offset16</w:t>
            </w:r>
          </w:p>
        </w:tc>
        <w:tc>
          <w:tcPr>
            <w:tcW w:w="1152" w:type="dxa"/>
          </w:tcPr>
          <w:p w:rsidR="00227794" w:rsidRPr="00047DB3" w:rsidRDefault="00227794" w:rsidP="007516C4">
            <w:pPr>
              <w:spacing w:after="60"/>
              <w:jc w:val="both"/>
              <w:rPr>
                <w:rFonts w:eastAsia="Malgun Gothic"/>
                <w:noProof/>
                <w:sz w:val="20"/>
                <w:lang w:val="en-GB" w:eastAsia="ko-KR"/>
              </w:rPr>
            </w:pPr>
            <w:r>
              <w:rPr>
                <w:rFonts w:eastAsia="Malgun Gothic"/>
                <w:noProof/>
                <w:sz w:val="20"/>
                <w:lang w:val="en-GB" w:eastAsia="ko-KR"/>
              </w:rPr>
              <w:t>ue(v)</w:t>
            </w:r>
          </w:p>
        </w:tc>
      </w:tr>
      <w:tr w:rsidR="000A5680" w:rsidRPr="00047DB3" w:rsidTr="007516C4">
        <w:trPr>
          <w:jc w:val="center"/>
        </w:trPr>
        <w:tc>
          <w:tcPr>
            <w:tcW w:w="7920" w:type="dxa"/>
          </w:tcPr>
          <w:p w:rsidR="000A5680" w:rsidRPr="006E6DA1" w:rsidRDefault="000A5680" w:rsidP="000A5680">
            <w:pPr>
              <w:tabs>
                <w:tab w:val="left" w:pos="216"/>
                <w:tab w:val="left" w:pos="432"/>
                <w:tab w:val="left" w:pos="648"/>
                <w:tab w:val="left" w:pos="864"/>
                <w:tab w:val="left" w:pos="1296"/>
                <w:tab w:val="left" w:pos="1512"/>
                <w:tab w:val="left" w:pos="1728"/>
                <w:tab w:val="left" w:pos="1944"/>
                <w:tab w:val="left" w:pos="2160"/>
              </w:tabs>
              <w:rPr>
                <w:rFonts w:eastAsia="Malgun Gothic"/>
                <w:b/>
                <w:bCs/>
                <w:noProof/>
                <w:sz w:val="20"/>
                <w:lang w:val="en-GB"/>
              </w:rPr>
            </w:pPr>
            <w:r w:rsidRPr="005A7FA0">
              <w:t xml:space="preserve">       </w:t>
            </w:r>
            <w:r w:rsidRPr="006E6DA1">
              <w:rPr>
                <w:rFonts w:eastAsia="Malgun Gothic"/>
                <w:b/>
                <w:bCs/>
                <w:noProof/>
                <w:sz w:val="20"/>
                <w:lang w:val="en-GB"/>
              </w:rPr>
              <w:t>chroma_phase_x_flag</w:t>
            </w:r>
          </w:p>
        </w:tc>
        <w:tc>
          <w:tcPr>
            <w:tcW w:w="1152" w:type="dxa"/>
          </w:tcPr>
          <w:p w:rsidR="000A5680" w:rsidRDefault="000A5680" w:rsidP="007516C4">
            <w:pPr>
              <w:spacing w:after="60"/>
              <w:jc w:val="both"/>
              <w:rPr>
                <w:rFonts w:eastAsia="Malgun Gothic"/>
                <w:noProof/>
                <w:sz w:val="20"/>
                <w:lang w:val="en-GB" w:eastAsia="ko-KR"/>
              </w:rPr>
            </w:pPr>
            <w:r w:rsidRPr="005A7FA0">
              <w:t>u(1)</w:t>
            </w:r>
          </w:p>
        </w:tc>
      </w:tr>
      <w:tr w:rsidR="000A5680" w:rsidRPr="00047DB3" w:rsidTr="007516C4">
        <w:trPr>
          <w:jc w:val="center"/>
        </w:trPr>
        <w:tc>
          <w:tcPr>
            <w:tcW w:w="7920" w:type="dxa"/>
          </w:tcPr>
          <w:p w:rsidR="000A5680" w:rsidRPr="006E6DA1" w:rsidRDefault="000A5680" w:rsidP="000A5680">
            <w:pPr>
              <w:tabs>
                <w:tab w:val="left" w:pos="216"/>
                <w:tab w:val="left" w:pos="432"/>
                <w:tab w:val="left" w:pos="648"/>
                <w:tab w:val="left" w:pos="864"/>
                <w:tab w:val="left" w:pos="1296"/>
                <w:tab w:val="left" w:pos="1512"/>
                <w:tab w:val="left" w:pos="1728"/>
                <w:tab w:val="left" w:pos="1944"/>
                <w:tab w:val="left" w:pos="2160"/>
              </w:tabs>
              <w:rPr>
                <w:rFonts w:eastAsia="Malgun Gothic"/>
                <w:b/>
                <w:bCs/>
                <w:noProof/>
                <w:sz w:val="20"/>
                <w:lang w:val="en-GB"/>
              </w:rPr>
            </w:pPr>
            <w:r w:rsidRPr="005A7FA0">
              <w:lastRenderedPageBreak/>
              <w:t xml:space="preserve">      </w:t>
            </w:r>
            <w:r>
              <w:t xml:space="preserve"> </w:t>
            </w:r>
            <w:r w:rsidRPr="006E6DA1">
              <w:rPr>
                <w:rFonts w:eastAsia="Malgun Gothic"/>
                <w:b/>
                <w:bCs/>
                <w:noProof/>
                <w:sz w:val="20"/>
                <w:lang w:val="en-GB"/>
              </w:rPr>
              <w:t>chroma_phase_y</w:t>
            </w:r>
            <w:r w:rsidRPr="006E6DA1">
              <w:rPr>
                <w:b/>
              </w:rPr>
              <w:t xml:space="preserve"> </w:t>
            </w:r>
          </w:p>
        </w:tc>
        <w:tc>
          <w:tcPr>
            <w:tcW w:w="1152" w:type="dxa"/>
          </w:tcPr>
          <w:p w:rsidR="000A5680" w:rsidRDefault="000A5680" w:rsidP="007516C4">
            <w:pPr>
              <w:spacing w:after="60"/>
              <w:jc w:val="both"/>
              <w:rPr>
                <w:rFonts w:eastAsia="Malgun Gothic"/>
                <w:noProof/>
                <w:sz w:val="20"/>
                <w:lang w:val="en-GB" w:eastAsia="ko-KR"/>
              </w:rPr>
            </w:pPr>
            <w:r w:rsidRPr="005A7FA0">
              <w:t>u(2)</w:t>
            </w:r>
          </w:p>
        </w:tc>
      </w:tr>
      <w:tr w:rsidR="00227794" w:rsidRPr="0056241E" w:rsidTr="007516C4">
        <w:trPr>
          <w:cantSplit/>
          <w:jc w:val="center"/>
        </w:trPr>
        <w:tc>
          <w:tcPr>
            <w:tcW w:w="7920" w:type="dxa"/>
          </w:tcPr>
          <w:p w:rsidR="00227794" w:rsidRPr="00A639FF" w:rsidRDefault="00227794" w:rsidP="007516C4">
            <w:pPr>
              <w:pStyle w:val="tablesyntax"/>
              <w:rPr>
                <w:rFonts w:ascii="Times New Roman" w:hAnsi="Times New Roman"/>
                <w:noProof/>
              </w:rPr>
            </w:pPr>
            <w:r w:rsidRPr="00614447">
              <w:rPr>
                <w:rFonts w:ascii="Times New Roman" w:hAnsi="Times New Roman"/>
                <w:noProof/>
              </w:rPr>
              <w:t xml:space="preserve">    }</w:t>
            </w:r>
          </w:p>
        </w:tc>
        <w:tc>
          <w:tcPr>
            <w:tcW w:w="1152" w:type="dxa"/>
          </w:tcPr>
          <w:p w:rsidR="00227794" w:rsidRDefault="00227794" w:rsidP="007516C4">
            <w:pPr>
              <w:pStyle w:val="tablecell"/>
              <w:rPr>
                <w:noProof/>
                <w:lang w:eastAsia="ko-KR"/>
              </w:rPr>
            </w:pPr>
          </w:p>
        </w:tc>
      </w:tr>
    </w:tbl>
    <w:p w:rsidR="00632DA6" w:rsidRDefault="00632DA6" w:rsidP="00614447">
      <w:pPr>
        <w:jc w:val="both"/>
      </w:pPr>
    </w:p>
    <w:p w:rsidR="000A5680" w:rsidRDefault="000A5680" w:rsidP="00614447">
      <w:pPr>
        <w:jc w:val="both"/>
      </w:pPr>
    </w:p>
    <w:p w:rsidR="00632DA6" w:rsidRDefault="00632DA6" w:rsidP="006E6DA1">
      <w:pPr>
        <w:rPr>
          <w:noProof/>
        </w:rPr>
      </w:pPr>
      <w:r>
        <w:rPr>
          <w:b/>
          <w:noProof/>
        </w:rPr>
        <w:t xml:space="preserve">phase_offset_present_flag </w:t>
      </w:r>
      <w:r>
        <w:rPr>
          <w:noProof/>
        </w:rPr>
        <w:t xml:space="preserve">equal to 1 specifies that the syntax elements horizontal_phase_offset16 and vertical_phase_offset16 are present in the bitstream. </w:t>
      </w:r>
    </w:p>
    <w:p w:rsidR="00632DA6" w:rsidRDefault="00632DA6" w:rsidP="006E6DA1">
      <w:pPr>
        <w:rPr>
          <w:noProof/>
        </w:rPr>
      </w:pPr>
      <w:r>
        <w:rPr>
          <w:b/>
          <w:noProof/>
        </w:rPr>
        <w:t xml:space="preserve">horizontal_phase_offset16 </w:t>
      </w:r>
      <w:r>
        <w:rPr>
          <w:noProof/>
        </w:rPr>
        <w:t xml:space="preserve">specifies the horizontal phase offset of the samples in the current layer with respect to lower layer in 1/16-th pixel units and it is used to calculate the reference layer sample locations used in reseampling. </w:t>
      </w:r>
      <w:r w:rsidRPr="002839AB">
        <w:rPr>
          <w:noProof/>
        </w:rPr>
        <w:t xml:space="preserve">The value of horizontal_phase_offset16 should be in the range 0 to </w:t>
      </w:r>
      <w:r>
        <w:rPr>
          <w:noProof/>
        </w:rPr>
        <w:t>7</w:t>
      </w:r>
      <w:r w:rsidRPr="002839AB">
        <w:rPr>
          <w:noProof/>
        </w:rPr>
        <w:t xml:space="preserve"> inclusive.</w:t>
      </w:r>
      <w:r>
        <w:rPr>
          <w:noProof/>
        </w:rPr>
        <w:t xml:space="preserve"> When horizontal_phase_offset16 is not present, the value of horizontal_phase_offset16 is inferred to be zero. </w:t>
      </w:r>
    </w:p>
    <w:p w:rsidR="00632DA6" w:rsidRDefault="00632DA6" w:rsidP="006E6DA1">
      <w:pPr>
        <w:rPr>
          <w:noProof/>
        </w:rPr>
      </w:pPr>
      <w:r>
        <w:rPr>
          <w:b/>
          <w:noProof/>
        </w:rPr>
        <w:t xml:space="preserve">vertical_phase_offset16 </w:t>
      </w:r>
      <w:r>
        <w:rPr>
          <w:noProof/>
        </w:rPr>
        <w:t xml:space="preserve">specifies the vertical phase offset of the samples in the current layer with respect to lower layer in 1/16-th pixel units and it is used to calculate the reference layer sample locations used in reseampling. </w:t>
      </w:r>
      <w:r w:rsidRPr="002839AB">
        <w:rPr>
          <w:noProof/>
        </w:rPr>
        <w:t xml:space="preserve">The value of </w:t>
      </w:r>
      <w:r>
        <w:rPr>
          <w:noProof/>
        </w:rPr>
        <w:t>vertical</w:t>
      </w:r>
      <w:r w:rsidRPr="002839AB">
        <w:rPr>
          <w:noProof/>
        </w:rPr>
        <w:t xml:space="preserve">_phase_offset16 should be in the range 0 to </w:t>
      </w:r>
      <w:r>
        <w:rPr>
          <w:noProof/>
        </w:rPr>
        <w:t>7</w:t>
      </w:r>
      <w:r w:rsidRPr="002839AB">
        <w:rPr>
          <w:noProof/>
        </w:rPr>
        <w:t xml:space="preserve"> inclusive.</w:t>
      </w:r>
      <w:r>
        <w:rPr>
          <w:noProof/>
        </w:rPr>
        <w:t xml:space="preserve"> When vertical_phase_offset16 is not present, the value of vertical_phase_offset16 is inferred to be zero. </w:t>
      </w:r>
    </w:p>
    <w:p w:rsidR="000A5680" w:rsidRPr="00614447" w:rsidRDefault="000A5680" w:rsidP="000A5680">
      <w:pPr>
        <w:jc w:val="both"/>
        <w:rPr>
          <w:bCs/>
        </w:rPr>
      </w:pPr>
      <w:r w:rsidRPr="00614447">
        <w:rPr>
          <w:b/>
          <w:bCs/>
        </w:rPr>
        <w:t>chroma_phase_x _flag</w:t>
      </w:r>
      <w:r w:rsidRPr="00614447">
        <w:rPr>
          <w:bCs/>
        </w:rPr>
        <w:t xml:space="preserve"> specifies the horizontal phase shift of the chroma components in units of half luma samples of a picture or layer picture in the CVS. When chroma_phase_x_flag is not present, it shall be inferred to be equal to 0. </w:t>
      </w:r>
      <w:r w:rsidRPr="00614447">
        <w:t xml:space="preserve">The phase shift </w:t>
      </w:r>
      <w:r w:rsidRPr="00614447">
        <w:rPr>
          <w:bCs/>
        </w:rPr>
        <w:t>refers to</w:t>
      </w:r>
      <w:r w:rsidRPr="00614447">
        <w:t xml:space="preserve"> the spatial displacement between the top left chroma sample and the top left luma sample.</w:t>
      </w:r>
    </w:p>
    <w:p w:rsidR="000A5680" w:rsidRDefault="000A5680" w:rsidP="000A5680">
      <w:pPr>
        <w:jc w:val="both"/>
      </w:pPr>
      <w:r w:rsidRPr="00614447">
        <w:rPr>
          <w:b/>
          <w:bCs/>
        </w:rPr>
        <w:t>chroma_phase_y</w:t>
      </w:r>
      <w:r w:rsidRPr="00614447">
        <w:rPr>
          <w:bCs/>
        </w:rPr>
        <w:t xml:space="preserve"> specifies the vertical phase shift of the chroma components in units of half luma samples of a picture or layer picture in the CVS. When chroma_phase_y is not present, it shall be inferred to be equal to 0. The value of chroma_phase_y shall be in the range of 0 to 2, inclusive.</w:t>
      </w:r>
      <w:r w:rsidRPr="00614447">
        <w:t xml:space="preserve"> The phase shift </w:t>
      </w:r>
      <w:r w:rsidRPr="00614447">
        <w:rPr>
          <w:bCs/>
        </w:rPr>
        <w:t>refers to</w:t>
      </w:r>
      <w:r w:rsidRPr="00614447">
        <w:t xml:space="preserve"> the spatial displacement between the top left chroma sample and the top left luma sample.</w:t>
      </w:r>
    </w:p>
    <w:p w:rsidR="000A5680" w:rsidRDefault="000A5680" w:rsidP="000A5680">
      <w:pPr>
        <w:jc w:val="both"/>
      </w:pPr>
    </w:p>
    <w:p w:rsidR="0008658E" w:rsidRDefault="0008658E" w:rsidP="00420CB7">
      <w:pPr>
        <w:pStyle w:val="Caption"/>
        <w:jc w:val="center"/>
      </w:pPr>
    </w:p>
    <w:p w:rsidR="007516C4" w:rsidRDefault="007516C4" w:rsidP="007516C4">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rPr>
      </w:pPr>
      <w:r>
        <w:rPr>
          <w:noProof/>
        </w:rPr>
        <w:t>The position calculation is as follows:</w:t>
      </w:r>
    </w:p>
    <w:p w:rsidR="007516C4" w:rsidRDefault="007516C4" w:rsidP="007516C4">
      <w:pPr>
        <w:numPr>
          <w:ilvl w:val="0"/>
          <w:numId w:val="18"/>
        </w:numPr>
        <w:tabs>
          <w:tab w:val="clear" w:pos="360"/>
          <w:tab w:val="clear" w:pos="720"/>
          <w:tab w:val="clear" w:pos="1080"/>
          <w:tab w:val="clear" w:pos="1440"/>
        </w:tabs>
        <w:jc w:val="both"/>
      </w:pPr>
      <w:r>
        <w:t xml:space="preserve">The variables </w:t>
      </w:r>
      <w:r w:rsidRPr="00D7195E">
        <w:t>phaseXC</w:t>
      </w:r>
      <w:r>
        <w:t xml:space="preserve"> and </w:t>
      </w:r>
      <w:r w:rsidRPr="00D7195E">
        <w:t>phase</w:t>
      </w:r>
      <w:r>
        <w:t>Y</w:t>
      </w:r>
      <w:r w:rsidRPr="00D7195E">
        <w:t xml:space="preserve">C </w:t>
      </w:r>
      <w:r>
        <w:t>are derived by</w:t>
      </w:r>
    </w:p>
    <w:p w:rsidR="007516C4" w:rsidRDefault="007516C4" w:rsidP="007516C4">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ind w:left="720"/>
        <w:jc w:val="both"/>
        <w:rPr>
          <w:noProof/>
        </w:rPr>
      </w:pPr>
      <w:r w:rsidRPr="006E6DA1">
        <w:rPr>
          <w:highlight w:val="yellow"/>
        </w:rPr>
        <w:t xml:space="preserve">phaseXC      = chroma_phase_x_flag </w:t>
      </w:r>
      <w:r w:rsidRPr="006E6DA1">
        <w:rPr>
          <w:highlight w:val="yellow"/>
        </w:rPr>
        <w:tab/>
      </w:r>
      <w:r w:rsidRPr="006E6DA1">
        <w:rPr>
          <w:szCs w:val="20"/>
          <w:highlight w:val="yellow"/>
        </w:rPr>
        <w:br/>
      </w:r>
      <w:r w:rsidRPr="006E6DA1">
        <w:rPr>
          <w:highlight w:val="yellow"/>
        </w:rPr>
        <w:t>phaseYC     = chroma_phase_y</w:t>
      </w:r>
    </w:p>
    <w:p w:rsidR="007516C4" w:rsidRDefault="007516C4" w:rsidP="007516C4">
      <w:pPr>
        <w:pStyle w:val="Equation"/>
        <w:numPr>
          <w:ilvl w:val="0"/>
          <w:numId w:val="18"/>
        </w:numPr>
        <w:tabs>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lang w:eastAsia="ko-KR"/>
        </w:rPr>
      </w:pPr>
      <w:r>
        <w:rPr>
          <w:noProof/>
        </w:rPr>
        <w:t>T</w:t>
      </w:r>
      <w:r w:rsidRPr="009B3836">
        <w:rPr>
          <w:noProof/>
        </w:rPr>
        <w:t xml:space="preserve">he variable </w:t>
      </w:r>
      <w:r w:rsidRPr="009B3836">
        <w:t>xRef16</w:t>
      </w:r>
      <w:r w:rsidRPr="009B3836">
        <w:rPr>
          <w:noProof/>
          <w:lang w:eastAsia="ko-KR"/>
        </w:rPr>
        <w:t xml:space="preserve"> is derived as follow</w:t>
      </w:r>
      <w:r>
        <w:rPr>
          <w:noProof/>
          <w:lang w:eastAsia="ko-KR"/>
        </w:rPr>
        <w:t>s</w:t>
      </w:r>
      <w:r w:rsidRPr="009B3836">
        <w:rPr>
          <w:noProof/>
          <w:lang w:eastAsia="ko-KR"/>
        </w:rPr>
        <w:t>:</w:t>
      </w:r>
      <w:r w:rsidRPr="001F4EDA">
        <w:rPr>
          <w:noProof/>
          <w:lang w:eastAsia="ko-KR"/>
        </w:rPr>
        <w:t xml:space="preserve"> </w:t>
      </w:r>
    </w:p>
    <w:p w:rsidR="007516C4" w:rsidRPr="00B169DA" w:rsidRDefault="007516C4" w:rsidP="007516C4">
      <w:pPr>
        <w:tabs>
          <w:tab w:val="left" w:pos="284"/>
        </w:tabs>
        <w:ind w:left="284" w:hanging="284"/>
        <w:rPr>
          <w:noProof/>
          <w:szCs w:val="22"/>
          <w:lang w:eastAsia="ko-KR"/>
        </w:rPr>
      </w:pPr>
      <w:r w:rsidRPr="00B0647C">
        <w:rPr>
          <w:noProof/>
          <w:szCs w:val="22"/>
        </w:rPr>
        <w:t xml:space="preserve">If cIdx is equal to 0, the variable </w:t>
      </w:r>
      <w:r w:rsidRPr="00B0647C">
        <w:rPr>
          <w:szCs w:val="22"/>
        </w:rPr>
        <w:t>xRef16</w:t>
      </w:r>
      <w:r w:rsidRPr="00B0647C">
        <w:rPr>
          <w:noProof/>
          <w:szCs w:val="22"/>
          <w:lang w:eastAsia="ko-KR"/>
        </w:rPr>
        <w:t xml:space="preserve"> is derived as follow:</w:t>
      </w:r>
    </w:p>
    <w:p w:rsidR="007516C4" w:rsidRPr="00B169DA" w:rsidRDefault="007516C4" w:rsidP="007516C4">
      <w:pPr>
        <w:tabs>
          <w:tab w:val="clear" w:pos="360"/>
          <w:tab w:val="clear" w:pos="720"/>
          <w:tab w:val="clear" w:pos="1080"/>
          <w:tab w:val="clear" w:pos="1440"/>
        </w:tabs>
        <w:overflowPunct/>
        <w:spacing w:before="0"/>
        <w:ind w:left="810"/>
        <w:textAlignment w:val="auto"/>
        <w:rPr>
          <w:rFonts w:eastAsia="Malgun Gothic"/>
          <w:noProof/>
          <w:szCs w:val="22"/>
          <w:lang w:val="en-GB"/>
        </w:rPr>
      </w:pPr>
      <w:r w:rsidRPr="00B169DA">
        <w:rPr>
          <w:rFonts w:eastAsia="Malgun Gothic"/>
          <w:noProof/>
          <w:szCs w:val="22"/>
          <w:lang w:val="en-GB"/>
        </w:rPr>
        <w:t xml:space="preserve">  iShiftX = 16;</w:t>
      </w:r>
    </w:p>
    <w:p w:rsidR="007516C4" w:rsidRPr="00B169DA" w:rsidRDefault="007516C4" w:rsidP="007516C4">
      <w:pPr>
        <w:tabs>
          <w:tab w:val="clear" w:pos="360"/>
          <w:tab w:val="clear" w:pos="720"/>
          <w:tab w:val="clear" w:pos="1080"/>
          <w:tab w:val="clear" w:pos="1440"/>
        </w:tabs>
        <w:overflowPunct/>
        <w:spacing w:before="0"/>
        <w:ind w:left="810"/>
        <w:textAlignment w:val="auto"/>
        <w:rPr>
          <w:rFonts w:eastAsia="Malgun Gothic"/>
          <w:noProof/>
          <w:szCs w:val="22"/>
          <w:lang w:val="en-GB"/>
        </w:rPr>
      </w:pPr>
      <w:r w:rsidRPr="00131097">
        <w:rPr>
          <w:rFonts w:eastAsia="Malgun Gothic"/>
          <w:noProof/>
          <w:szCs w:val="22"/>
          <w:lang w:val="en-GB"/>
        </w:rPr>
        <w:t xml:space="preserve">  iAddX</w:t>
      </w:r>
      <w:r w:rsidRPr="00B169DA">
        <w:rPr>
          <w:rFonts w:eastAsia="Malgun Gothic"/>
          <w:noProof/>
          <w:szCs w:val="22"/>
          <w:lang w:val="en-GB"/>
        </w:rPr>
        <w:t xml:space="preserve"> =  1 &lt;&lt; ( iShiftX - 5 );</w:t>
      </w:r>
    </w:p>
    <w:p w:rsidR="007516C4" w:rsidRPr="00B169DA" w:rsidRDefault="007516C4" w:rsidP="007516C4">
      <w:pPr>
        <w:tabs>
          <w:tab w:val="clear" w:pos="360"/>
          <w:tab w:val="clear" w:pos="720"/>
          <w:tab w:val="clear" w:pos="1080"/>
          <w:tab w:val="clear" w:pos="1440"/>
        </w:tabs>
        <w:overflowPunct/>
        <w:spacing w:before="0"/>
        <w:ind w:left="810"/>
        <w:textAlignment w:val="auto"/>
        <w:rPr>
          <w:rFonts w:eastAsia="Malgun Gothic"/>
          <w:noProof/>
          <w:szCs w:val="22"/>
          <w:lang w:val="en-GB"/>
        </w:rPr>
      </w:pPr>
      <w:r w:rsidRPr="00B169DA">
        <w:rPr>
          <w:rFonts w:eastAsia="Malgun Gothic"/>
          <w:noProof/>
          <w:szCs w:val="22"/>
          <w:lang w:val="en-GB"/>
        </w:rPr>
        <w:t xml:space="preserve">  iShiftXM4 = iShiftX - 4;</w:t>
      </w:r>
    </w:p>
    <w:p w:rsidR="007516C4" w:rsidRPr="00B169DA" w:rsidRDefault="007516C4" w:rsidP="007516C4">
      <w:pPr>
        <w:tabs>
          <w:tab w:val="clear" w:pos="360"/>
          <w:tab w:val="clear" w:pos="720"/>
          <w:tab w:val="clear" w:pos="1080"/>
          <w:tab w:val="clear" w:pos="1440"/>
        </w:tabs>
        <w:overflowPunct/>
        <w:spacing w:before="0"/>
        <w:ind w:left="810"/>
        <w:textAlignment w:val="auto"/>
        <w:rPr>
          <w:rFonts w:eastAsia="Malgun Gothic"/>
          <w:noProof/>
          <w:szCs w:val="22"/>
          <w:lang w:val="en-GB"/>
        </w:rPr>
      </w:pPr>
      <w:r w:rsidRPr="00B169DA">
        <w:rPr>
          <w:rFonts w:eastAsia="Malgun Gothic"/>
          <w:noProof/>
          <w:szCs w:val="22"/>
          <w:lang w:val="en-GB"/>
        </w:rPr>
        <w:t xml:space="preserve">  iScaleX = ( ( PicWRL &lt;&lt; iShiftX ) + ( ScaledW &gt;&gt; 1 ) ) / ScaledW;</w:t>
      </w:r>
    </w:p>
    <w:p w:rsidR="007516C4" w:rsidRPr="00B169DA" w:rsidRDefault="007516C4" w:rsidP="007516C4">
      <w:pPr>
        <w:tabs>
          <w:tab w:val="clear" w:pos="360"/>
          <w:tab w:val="clear" w:pos="720"/>
          <w:tab w:val="clear" w:pos="1080"/>
          <w:tab w:val="clear" w:pos="1440"/>
        </w:tabs>
        <w:overflowPunct/>
        <w:spacing w:before="0"/>
        <w:ind w:left="810"/>
        <w:textAlignment w:val="auto"/>
        <w:rPr>
          <w:rFonts w:eastAsia="Malgun Gothic"/>
          <w:noProof/>
          <w:szCs w:val="22"/>
          <w:lang w:val="en-GB"/>
        </w:rPr>
      </w:pPr>
      <w:r w:rsidRPr="00B169DA">
        <w:rPr>
          <w:rFonts w:eastAsia="Malgun Gothic"/>
          <w:noProof/>
          <w:szCs w:val="22"/>
          <w:lang w:val="en-GB"/>
        </w:rPr>
        <w:t xml:space="preserve">  xRef16 = ( (xP*iScaleX + iAddX) &gt;&gt; iShiftXM4 </w:t>
      </w:r>
      <w:r w:rsidR="006E6DA1" w:rsidRPr="00B169DA">
        <w:rPr>
          <w:rFonts w:eastAsia="Malgun Gothic"/>
          <w:noProof/>
          <w:szCs w:val="22"/>
          <w:lang w:val="en-GB"/>
        </w:rPr>
        <w:t>)</w:t>
      </w:r>
      <w:r w:rsidR="006E6DA1">
        <w:rPr>
          <w:rFonts w:eastAsia="Malgun Gothic"/>
          <w:noProof/>
          <w:szCs w:val="22"/>
          <w:highlight w:val="yellow"/>
          <w:lang w:val="en-GB"/>
        </w:rPr>
        <w:t>-</w:t>
      </w:r>
      <w:r w:rsidRPr="006E6DA1">
        <w:rPr>
          <w:rFonts w:eastAsia="Malgun Gothic"/>
          <w:noProof/>
          <w:szCs w:val="22"/>
          <w:highlight w:val="yellow"/>
          <w:lang w:val="en-GB"/>
        </w:rPr>
        <w:t>horizontal_phase_offset16;</w:t>
      </w:r>
      <w:r w:rsidRPr="00B169DA">
        <w:rPr>
          <w:rFonts w:eastAsia="Malgun Gothic"/>
          <w:noProof/>
          <w:szCs w:val="22"/>
          <w:lang w:val="en-GB"/>
        </w:rPr>
        <w:t xml:space="preserve"> </w:t>
      </w:r>
    </w:p>
    <w:p w:rsidR="007516C4" w:rsidRPr="00B169DA" w:rsidRDefault="007516C4" w:rsidP="007516C4">
      <w:pPr>
        <w:tabs>
          <w:tab w:val="left" w:pos="284"/>
        </w:tabs>
        <w:ind w:left="284" w:hanging="284"/>
        <w:rPr>
          <w:noProof/>
          <w:szCs w:val="22"/>
          <w:lang w:eastAsia="ko-KR"/>
        </w:rPr>
      </w:pPr>
      <w:r w:rsidRPr="00B169DA">
        <w:rPr>
          <w:noProof/>
          <w:szCs w:val="22"/>
        </w:rPr>
        <w:tab/>
        <w:t>–</w:t>
      </w:r>
      <w:r w:rsidRPr="00B169DA">
        <w:rPr>
          <w:noProof/>
          <w:szCs w:val="22"/>
        </w:rPr>
        <w:tab/>
      </w:r>
      <w:r w:rsidRPr="00B0647C">
        <w:rPr>
          <w:noProof/>
          <w:szCs w:val="22"/>
        </w:rPr>
        <w:t xml:space="preserve">Otherwise, the variable </w:t>
      </w:r>
      <w:r w:rsidRPr="00B0647C">
        <w:rPr>
          <w:szCs w:val="22"/>
        </w:rPr>
        <w:t>xRef16</w:t>
      </w:r>
      <w:r w:rsidRPr="00B0647C">
        <w:rPr>
          <w:noProof/>
          <w:szCs w:val="22"/>
          <w:lang w:eastAsia="ko-KR"/>
        </w:rPr>
        <w:t xml:space="preserve"> is derived as follow:</w:t>
      </w:r>
      <w:r w:rsidRPr="00B169DA">
        <w:rPr>
          <w:noProof/>
          <w:szCs w:val="22"/>
          <w:lang w:eastAsia="ko-KR"/>
        </w:rPr>
        <w:t xml:space="preserve"> </w:t>
      </w:r>
    </w:p>
    <w:p w:rsidR="007516C4" w:rsidRPr="00B169DA" w:rsidRDefault="007516C4" w:rsidP="007516C4">
      <w:pPr>
        <w:tabs>
          <w:tab w:val="clear" w:pos="360"/>
          <w:tab w:val="clear" w:pos="720"/>
          <w:tab w:val="clear" w:pos="1080"/>
          <w:tab w:val="clear" w:pos="1440"/>
        </w:tabs>
        <w:overflowPunct/>
        <w:spacing w:before="0"/>
        <w:ind w:left="810"/>
        <w:textAlignment w:val="auto"/>
        <w:rPr>
          <w:rFonts w:eastAsia="Malgun Gothic"/>
          <w:noProof/>
          <w:szCs w:val="22"/>
          <w:lang w:val="en-GB"/>
        </w:rPr>
      </w:pPr>
      <w:r w:rsidRPr="00B169DA">
        <w:rPr>
          <w:rFonts w:eastAsia="Malgun Gothic"/>
          <w:noProof/>
          <w:szCs w:val="22"/>
          <w:lang w:val="en-GB"/>
        </w:rPr>
        <w:t xml:space="preserve">  iShiftX = 16;</w:t>
      </w:r>
    </w:p>
    <w:p w:rsidR="007516C4" w:rsidRPr="00B169DA" w:rsidRDefault="007516C4" w:rsidP="007516C4">
      <w:pPr>
        <w:tabs>
          <w:tab w:val="clear" w:pos="360"/>
          <w:tab w:val="clear" w:pos="720"/>
          <w:tab w:val="clear" w:pos="1080"/>
          <w:tab w:val="clear" w:pos="1440"/>
        </w:tabs>
        <w:overflowPunct/>
        <w:spacing w:before="0"/>
        <w:ind w:firstLine="810"/>
        <w:textAlignment w:val="auto"/>
        <w:rPr>
          <w:rFonts w:eastAsia="Malgun Gothic"/>
          <w:noProof/>
          <w:szCs w:val="22"/>
          <w:lang w:val="en-GB"/>
        </w:rPr>
      </w:pPr>
      <w:r w:rsidRPr="00131097">
        <w:rPr>
          <w:rFonts w:eastAsia="Malgun Gothic"/>
          <w:noProof/>
          <w:szCs w:val="22"/>
          <w:lang w:val="en-GB"/>
        </w:rPr>
        <w:t xml:space="preserve">  iAddX</w:t>
      </w:r>
      <w:r w:rsidRPr="00B169DA">
        <w:rPr>
          <w:rFonts w:eastAsia="Malgun Gothic"/>
          <w:noProof/>
          <w:szCs w:val="22"/>
          <w:lang w:val="en-GB"/>
        </w:rPr>
        <w:t xml:space="preserve">  = </w:t>
      </w:r>
      <w:r w:rsidRPr="006E6DA1">
        <w:rPr>
          <w:rFonts w:eastAsia="Malgun Gothic"/>
          <w:noProof/>
          <w:szCs w:val="22"/>
          <w:highlight w:val="yellow"/>
          <w:lang w:val="en-GB"/>
        </w:rPr>
        <w:t>( ( (PicWRL*</w:t>
      </w:r>
      <w:r w:rsidRPr="006E6DA1">
        <w:rPr>
          <w:highlight w:val="yellow"/>
        </w:rPr>
        <w:t xml:space="preserve"> phaseXC</w:t>
      </w:r>
      <w:r w:rsidRPr="006E6DA1">
        <w:rPr>
          <w:rFonts w:eastAsia="Malgun Gothic"/>
          <w:noProof/>
          <w:szCs w:val="22"/>
          <w:highlight w:val="yellow"/>
          <w:lang w:val="en-GB"/>
        </w:rPr>
        <w:t>) &lt;&lt; (iShiftX - 2) ) +(ScaledW &gt;&gt; 1) ) / ScaledW+</w:t>
      </w:r>
      <w:r w:rsidRPr="00B169DA">
        <w:rPr>
          <w:rFonts w:eastAsia="Malgun Gothic"/>
          <w:noProof/>
          <w:szCs w:val="22"/>
          <w:lang w:val="en-GB"/>
        </w:rPr>
        <w:t xml:space="preserve"> (1 &lt;&lt; ( iShiftX - 5 ));</w:t>
      </w:r>
    </w:p>
    <w:p w:rsidR="007516C4" w:rsidRPr="006831B6" w:rsidRDefault="007516C4" w:rsidP="007516C4">
      <w:pPr>
        <w:tabs>
          <w:tab w:val="clear" w:pos="360"/>
          <w:tab w:val="clear" w:pos="720"/>
          <w:tab w:val="clear" w:pos="1080"/>
          <w:tab w:val="clear" w:pos="1440"/>
        </w:tabs>
        <w:overflowPunct/>
        <w:spacing w:before="0"/>
        <w:ind w:left="810"/>
        <w:textAlignment w:val="auto"/>
        <w:rPr>
          <w:rFonts w:eastAsia="Malgun Gothic"/>
          <w:noProof/>
          <w:szCs w:val="22"/>
          <w:lang w:val="en-GB"/>
        </w:rPr>
      </w:pPr>
      <w:r>
        <w:rPr>
          <w:rFonts w:eastAsia="Malgun Gothic"/>
          <w:noProof/>
          <w:szCs w:val="22"/>
          <w:lang w:val="en-GB"/>
        </w:rPr>
        <w:t xml:space="preserve">  </w:t>
      </w:r>
      <w:r w:rsidRPr="006E6DA1">
        <w:rPr>
          <w:rFonts w:eastAsia="Malgun Gothic"/>
          <w:noProof/>
          <w:szCs w:val="22"/>
          <w:highlight w:val="yellow"/>
          <w:lang w:val="en-GB"/>
        </w:rPr>
        <w:t>iDeltaX= 4*</w:t>
      </w:r>
      <w:r w:rsidRPr="006E6DA1">
        <w:rPr>
          <w:highlight w:val="yellow"/>
        </w:rPr>
        <w:t xml:space="preserve"> phaseXC</w:t>
      </w:r>
      <w:r w:rsidRPr="006E6DA1">
        <w:rPr>
          <w:rFonts w:eastAsia="Malgun Gothic"/>
          <w:noProof/>
          <w:szCs w:val="22"/>
          <w:highlight w:val="yellow"/>
          <w:lang w:val="en-GB"/>
        </w:rPr>
        <w:t>;</w:t>
      </w:r>
    </w:p>
    <w:p w:rsidR="007516C4" w:rsidRPr="00131097" w:rsidRDefault="007516C4" w:rsidP="007516C4">
      <w:pPr>
        <w:tabs>
          <w:tab w:val="clear" w:pos="360"/>
          <w:tab w:val="clear" w:pos="720"/>
          <w:tab w:val="clear" w:pos="1080"/>
          <w:tab w:val="clear" w:pos="1440"/>
        </w:tabs>
        <w:overflowPunct/>
        <w:spacing w:before="0"/>
        <w:ind w:left="810"/>
        <w:textAlignment w:val="auto"/>
        <w:rPr>
          <w:rFonts w:eastAsia="Malgun Gothic"/>
          <w:noProof/>
          <w:szCs w:val="22"/>
          <w:lang w:val="en-GB"/>
        </w:rPr>
      </w:pPr>
      <w:r w:rsidRPr="00131097">
        <w:rPr>
          <w:rFonts w:eastAsia="Malgun Gothic"/>
          <w:noProof/>
          <w:szCs w:val="22"/>
          <w:lang w:val="en-GB"/>
        </w:rPr>
        <w:t xml:space="preserve">  iShiftXM4 = iShiftX - 4;</w:t>
      </w:r>
    </w:p>
    <w:p w:rsidR="007516C4" w:rsidRPr="00B169DA" w:rsidRDefault="007516C4" w:rsidP="007516C4">
      <w:pPr>
        <w:tabs>
          <w:tab w:val="clear" w:pos="360"/>
          <w:tab w:val="clear" w:pos="720"/>
          <w:tab w:val="clear" w:pos="1080"/>
          <w:tab w:val="clear" w:pos="1440"/>
        </w:tabs>
        <w:overflowPunct/>
        <w:spacing w:before="0"/>
        <w:ind w:left="810"/>
        <w:textAlignment w:val="auto"/>
        <w:rPr>
          <w:rFonts w:eastAsia="Malgun Gothic"/>
          <w:noProof/>
          <w:szCs w:val="22"/>
          <w:lang w:val="en-GB"/>
        </w:rPr>
      </w:pPr>
      <w:r w:rsidRPr="00B169DA">
        <w:rPr>
          <w:rFonts w:eastAsia="Malgun Gothic"/>
          <w:noProof/>
          <w:szCs w:val="22"/>
          <w:lang w:val="en-GB"/>
        </w:rPr>
        <w:t xml:space="preserve">  iScaleX = ( ( PicWRL &lt;&lt; iShiftX ) + ( ScaledW &gt;&gt; 1 ) ) / ScaledW;</w:t>
      </w:r>
    </w:p>
    <w:p w:rsidR="007516C4" w:rsidRPr="00B169DA" w:rsidRDefault="007516C4" w:rsidP="007516C4">
      <w:pPr>
        <w:tabs>
          <w:tab w:val="clear" w:pos="360"/>
          <w:tab w:val="clear" w:pos="720"/>
          <w:tab w:val="clear" w:pos="1080"/>
          <w:tab w:val="clear" w:pos="1440"/>
        </w:tabs>
        <w:overflowPunct/>
        <w:spacing w:before="0"/>
        <w:ind w:firstLine="810"/>
        <w:textAlignment w:val="auto"/>
        <w:rPr>
          <w:rFonts w:eastAsia="Malgun Gothic"/>
          <w:noProof/>
          <w:szCs w:val="22"/>
          <w:lang w:val="en-GB"/>
        </w:rPr>
      </w:pPr>
      <w:r w:rsidRPr="00B169DA">
        <w:rPr>
          <w:rFonts w:eastAsia="Malgun Gothic"/>
          <w:noProof/>
          <w:szCs w:val="22"/>
          <w:lang w:val="en-GB"/>
        </w:rPr>
        <w:t xml:space="preserve">  xRef16 = ( (xP*iScaleX + iAddX) &gt;&gt; iShiftXM4 ) </w:t>
      </w:r>
      <w:r w:rsidRPr="00B0647C">
        <w:rPr>
          <w:rFonts w:eastAsia="Malgun Gothic"/>
          <w:noProof/>
          <w:szCs w:val="22"/>
          <w:lang w:val="en-GB"/>
        </w:rPr>
        <w:t xml:space="preserve">– </w:t>
      </w:r>
      <w:r w:rsidRPr="006E6DA1">
        <w:rPr>
          <w:rFonts w:eastAsia="Malgun Gothic"/>
          <w:noProof/>
          <w:szCs w:val="22"/>
          <w:highlight w:val="yellow"/>
          <w:lang w:val="en-GB"/>
        </w:rPr>
        <w:t xml:space="preserve">iDeltaX </w:t>
      </w:r>
      <w:r w:rsidR="006E6DA1">
        <w:rPr>
          <w:rFonts w:eastAsia="Malgun Gothic"/>
          <w:noProof/>
          <w:szCs w:val="22"/>
          <w:highlight w:val="yellow"/>
          <w:lang w:val="en-GB"/>
        </w:rPr>
        <w:t>-</w:t>
      </w:r>
      <w:r w:rsidR="006E6DA1" w:rsidRPr="006E6DA1">
        <w:rPr>
          <w:rFonts w:eastAsia="Malgun Gothic"/>
          <w:noProof/>
          <w:szCs w:val="22"/>
          <w:highlight w:val="yellow"/>
          <w:lang w:val="en-GB"/>
        </w:rPr>
        <w:t xml:space="preserve"> </w:t>
      </w:r>
      <w:r w:rsidR="000A5680">
        <w:rPr>
          <w:rFonts w:eastAsia="Malgun Gothic"/>
          <w:noProof/>
          <w:szCs w:val="22"/>
          <w:highlight w:val="yellow"/>
          <w:lang w:val="en-GB"/>
        </w:rPr>
        <w:t>(</w:t>
      </w:r>
      <w:r w:rsidRPr="006E6DA1">
        <w:rPr>
          <w:rFonts w:eastAsia="Malgun Gothic"/>
          <w:noProof/>
          <w:szCs w:val="22"/>
          <w:highlight w:val="yellow"/>
          <w:lang w:val="en-GB"/>
        </w:rPr>
        <w:t>horizontal_phase_offset16</w:t>
      </w:r>
      <w:r w:rsidR="000A5680">
        <w:rPr>
          <w:rFonts w:eastAsia="Malgun Gothic"/>
          <w:noProof/>
          <w:szCs w:val="22"/>
          <w:highlight w:val="yellow"/>
          <w:lang w:val="en-GB"/>
        </w:rPr>
        <w:t>&gt;&gt;1)</w:t>
      </w:r>
      <w:r w:rsidRPr="006E6DA1">
        <w:rPr>
          <w:rFonts w:eastAsia="Malgun Gothic"/>
          <w:noProof/>
          <w:szCs w:val="22"/>
          <w:highlight w:val="yellow"/>
          <w:lang w:val="en-GB"/>
        </w:rPr>
        <w:t>;</w:t>
      </w:r>
      <w:r w:rsidRPr="00B169DA">
        <w:rPr>
          <w:rFonts w:eastAsia="Malgun Gothic"/>
          <w:noProof/>
          <w:szCs w:val="22"/>
          <w:lang w:val="en-GB"/>
        </w:rPr>
        <w:t xml:space="preserve"> </w:t>
      </w:r>
    </w:p>
    <w:p w:rsidR="007516C4" w:rsidRPr="00B169DA" w:rsidRDefault="007516C4" w:rsidP="007516C4">
      <w:pPr>
        <w:pStyle w:val="Equation"/>
        <w:numPr>
          <w:ilvl w:val="0"/>
          <w:numId w:val="18"/>
        </w:numPr>
        <w:tabs>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lang w:eastAsia="ko-KR"/>
        </w:rPr>
      </w:pPr>
      <w:r w:rsidRPr="00B169DA">
        <w:rPr>
          <w:noProof/>
        </w:rPr>
        <w:t xml:space="preserve">The variable </w:t>
      </w:r>
      <w:r w:rsidRPr="00B169DA">
        <w:t>yRef16</w:t>
      </w:r>
      <w:r w:rsidRPr="00B169DA">
        <w:rPr>
          <w:noProof/>
          <w:lang w:eastAsia="ko-KR"/>
        </w:rPr>
        <w:t xml:space="preserve"> is derived as follows:</w:t>
      </w:r>
    </w:p>
    <w:p w:rsidR="007516C4" w:rsidRPr="00B169DA" w:rsidRDefault="007516C4" w:rsidP="007516C4">
      <w:pPr>
        <w:tabs>
          <w:tab w:val="left" w:pos="284"/>
        </w:tabs>
        <w:ind w:left="284" w:hanging="284"/>
        <w:rPr>
          <w:noProof/>
          <w:szCs w:val="22"/>
          <w:lang w:eastAsia="ko-KR"/>
        </w:rPr>
      </w:pPr>
      <w:r w:rsidRPr="00B169DA">
        <w:rPr>
          <w:noProof/>
          <w:szCs w:val="22"/>
        </w:rPr>
        <w:lastRenderedPageBreak/>
        <w:tab/>
        <w:t>–</w:t>
      </w:r>
      <w:r w:rsidRPr="00B169DA">
        <w:rPr>
          <w:noProof/>
          <w:szCs w:val="22"/>
        </w:rPr>
        <w:tab/>
        <w:t xml:space="preserve">If cIdx is equal to 0, the variable </w:t>
      </w:r>
      <w:r w:rsidRPr="00B169DA">
        <w:rPr>
          <w:szCs w:val="22"/>
        </w:rPr>
        <w:t>yRef16</w:t>
      </w:r>
      <w:r w:rsidRPr="00B169DA">
        <w:rPr>
          <w:noProof/>
          <w:szCs w:val="22"/>
          <w:lang w:eastAsia="ko-KR"/>
        </w:rPr>
        <w:t xml:space="preserve"> is derived as follow:</w:t>
      </w:r>
    </w:p>
    <w:p w:rsidR="007516C4" w:rsidRPr="00131097" w:rsidRDefault="007516C4" w:rsidP="007516C4">
      <w:pPr>
        <w:tabs>
          <w:tab w:val="clear" w:pos="360"/>
          <w:tab w:val="clear" w:pos="720"/>
          <w:tab w:val="clear" w:pos="1080"/>
          <w:tab w:val="clear" w:pos="1440"/>
        </w:tabs>
        <w:overflowPunct/>
        <w:spacing w:before="0"/>
        <w:ind w:firstLine="810"/>
        <w:textAlignment w:val="auto"/>
        <w:rPr>
          <w:rFonts w:eastAsia="Malgun Gothic"/>
          <w:noProof/>
          <w:szCs w:val="22"/>
          <w:lang w:val="en-GB"/>
        </w:rPr>
      </w:pPr>
      <w:r w:rsidRPr="00131097">
        <w:rPr>
          <w:rFonts w:eastAsia="Malgun Gothic"/>
          <w:noProof/>
          <w:szCs w:val="22"/>
          <w:lang w:val="en-GB"/>
        </w:rPr>
        <w:t xml:space="preserve">  iShiftY = 16;</w:t>
      </w:r>
    </w:p>
    <w:p w:rsidR="007516C4" w:rsidRPr="00B169DA" w:rsidRDefault="007516C4" w:rsidP="007516C4">
      <w:pPr>
        <w:tabs>
          <w:tab w:val="clear" w:pos="360"/>
          <w:tab w:val="clear" w:pos="720"/>
          <w:tab w:val="clear" w:pos="1080"/>
          <w:tab w:val="clear" w:pos="1440"/>
        </w:tabs>
        <w:overflowPunct/>
        <w:spacing w:before="0"/>
        <w:ind w:firstLine="810"/>
        <w:textAlignment w:val="auto"/>
        <w:rPr>
          <w:rFonts w:eastAsia="Malgun Gothic"/>
          <w:noProof/>
          <w:szCs w:val="22"/>
          <w:lang w:val="en-GB"/>
        </w:rPr>
      </w:pPr>
      <w:r w:rsidRPr="00B169DA">
        <w:rPr>
          <w:rFonts w:eastAsia="Malgun Gothic"/>
          <w:noProof/>
          <w:szCs w:val="22"/>
          <w:lang w:val="en-GB"/>
        </w:rPr>
        <w:t xml:space="preserve">  iAddY =  1 &lt;&lt; ( iShiftY - 5 );</w:t>
      </w:r>
    </w:p>
    <w:p w:rsidR="007516C4" w:rsidRPr="00B169DA" w:rsidRDefault="007516C4" w:rsidP="007516C4">
      <w:pPr>
        <w:tabs>
          <w:tab w:val="clear" w:pos="360"/>
          <w:tab w:val="clear" w:pos="720"/>
          <w:tab w:val="clear" w:pos="1080"/>
          <w:tab w:val="clear" w:pos="1440"/>
        </w:tabs>
        <w:overflowPunct/>
        <w:spacing w:before="0"/>
        <w:ind w:left="810"/>
        <w:textAlignment w:val="auto"/>
        <w:rPr>
          <w:rFonts w:eastAsia="Malgun Gothic"/>
          <w:noProof/>
          <w:szCs w:val="22"/>
          <w:lang w:val="en-GB"/>
        </w:rPr>
      </w:pPr>
      <w:r w:rsidRPr="00B169DA">
        <w:rPr>
          <w:rFonts w:eastAsia="Malgun Gothic"/>
          <w:noProof/>
          <w:szCs w:val="22"/>
          <w:lang w:val="en-GB"/>
        </w:rPr>
        <w:t xml:space="preserve">  iShiftYM4 = iShiftY - 4;</w:t>
      </w:r>
    </w:p>
    <w:p w:rsidR="007516C4" w:rsidRPr="00B169DA" w:rsidRDefault="007516C4" w:rsidP="007516C4">
      <w:pPr>
        <w:tabs>
          <w:tab w:val="clear" w:pos="360"/>
          <w:tab w:val="clear" w:pos="720"/>
          <w:tab w:val="clear" w:pos="1080"/>
          <w:tab w:val="clear" w:pos="1440"/>
        </w:tabs>
        <w:overflowPunct/>
        <w:spacing w:before="0"/>
        <w:ind w:left="810"/>
        <w:textAlignment w:val="auto"/>
        <w:rPr>
          <w:rFonts w:eastAsia="Malgun Gothic"/>
          <w:noProof/>
          <w:szCs w:val="22"/>
          <w:lang w:val="en-GB"/>
        </w:rPr>
      </w:pPr>
      <w:r w:rsidRPr="00B169DA">
        <w:rPr>
          <w:rFonts w:eastAsia="Malgun Gothic"/>
          <w:noProof/>
          <w:szCs w:val="22"/>
          <w:lang w:val="en-GB"/>
        </w:rPr>
        <w:t xml:space="preserve">  iScaleY = ( ( PicHRL &lt;&lt; iShiftY ) + ( ScaledH &gt;&gt; 1 ) ) / ScaledH;</w:t>
      </w:r>
    </w:p>
    <w:p w:rsidR="007516C4" w:rsidRPr="00B169DA" w:rsidRDefault="007516C4" w:rsidP="007516C4">
      <w:pPr>
        <w:tabs>
          <w:tab w:val="clear" w:pos="360"/>
          <w:tab w:val="clear" w:pos="720"/>
          <w:tab w:val="clear" w:pos="1080"/>
          <w:tab w:val="clear" w:pos="1440"/>
        </w:tabs>
        <w:overflowPunct/>
        <w:spacing w:before="0"/>
        <w:ind w:left="810"/>
        <w:textAlignment w:val="auto"/>
        <w:rPr>
          <w:rFonts w:eastAsia="Malgun Gothic"/>
          <w:noProof/>
          <w:szCs w:val="22"/>
          <w:lang w:val="en-GB"/>
        </w:rPr>
      </w:pPr>
      <w:r w:rsidRPr="00B169DA">
        <w:rPr>
          <w:rFonts w:eastAsia="Malgun Gothic"/>
          <w:noProof/>
          <w:szCs w:val="22"/>
          <w:lang w:val="en-GB"/>
        </w:rPr>
        <w:t xml:space="preserve">  yRef16  = ( (yP*iScaleY + iAddY) &gt;&gt; iShiftYM4)</w:t>
      </w:r>
      <w:r w:rsidRPr="00B0647C">
        <w:rPr>
          <w:rFonts w:eastAsia="Malgun Gothic"/>
          <w:noProof/>
          <w:szCs w:val="22"/>
          <w:lang w:val="en-GB"/>
        </w:rPr>
        <w:t xml:space="preserve"> </w:t>
      </w:r>
      <w:r w:rsidR="006E6DA1">
        <w:rPr>
          <w:rFonts w:eastAsia="Malgun Gothic"/>
          <w:noProof/>
          <w:szCs w:val="22"/>
          <w:highlight w:val="yellow"/>
          <w:lang w:val="en-GB"/>
        </w:rPr>
        <w:t>-</w:t>
      </w:r>
      <w:r w:rsidR="006E6DA1" w:rsidRPr="006E6DA1">
        <w:rPr>
          <w:rFonts w:eastAsia="Malgun Gothic"/>
          <w:noProof/>
          <w:szCs w:val="22"/>
          <w:highlight w:val="yellow"/>
          <w:lang w:val="en-GB"/>
        </w:rPr>
        <w:t xml:space="preserve"> </w:t>
      </w:r>
      <w:r w:rsidRPr="006E6DA1">
        <w:rPr>
          <w:rFonts w:eastAsia="Malgun Gothic"/>
          <w:noProof/>
          <w:szCs w:val="22"/>
          <w:highlight w:val="yellow"/>
          <w:lang w:val="en-GB"/>
        </w:rPr>
        <w:t>vertical_phase_offset16;</w:t>
      </w:r>
    </w:p>
    <w:p w:rsidR="007516C4" w:rsidRPr="00B169DA" w:rsidRDefault="007516C4" w:rsidP="007516C4">
      <w:pPr>
        <w:tabs>
          <w:tab w:val="left" w:pos="284"/>
        </w:tabs>
        <w:ind w:left="284" w:hanging="284"/>
        <w:rPr>
          <w:noProof/>
          <w:szCs w:val="22"/>
        </w:rPr>
      </w:pPr>
      <w:r w:rsidRPr="00B169DA">
        <w:rPr>
          <w:noProof/>
          <w:szCs w:val="22"/>
        </w:rPr>
        <w:tab/>
        <w:t>–</w:t>
      </w:r>
      <w:r w:rsidRPr="00B169DA">
        <w:rPr>
          <w:noProof/>
          <w:szCs w:val="22"/>
        </w:rPr>
        <w:tab/>
        <w:t xml:space="preserve">Otherwise, the variable </w:t>
      </w:r>
      <w:r w:rsidRPr="00B169DA">
        <w:rPr>
          <w:szCs w:val="22"/>
        </w:rPr>
        <w:t>yRef16</w:t>
      </w:r>
      <w:r w:rsidRPr="00B169DA">
        <w:rPr>
          <w:noProof/>
          <w:szCs w:val="22"/>
          <w:lang w:eastAsia="ko-KR"/>
        </w:rPr>
        <w:t xml:space="preserve"> is derived as follow:</w:t>
      </w:r>
    </w:p>
    <w:p w:rsidR="007516C4" w:rsidRPr="00131097" w:rsidRDefault="007516C4" w:rsidP="007516C4">
      <w:pPr>
        <w:tabs>
          <w:tab w:val="clear" w:pos="360"/>
          <w:tab w:val="clear" w:pos="720"/>
          <w:tab w:val="clear" w:pos="1080"/>
          <w:tab w:val="clear" w:pos="1440"/>
        </w:tabs>
        <w:overflowPunct/>
        <w:spacing w:before="0"/>
        <w:ind w:firstLine="810"/>
        <w:textAlignment w:val="auto"/>
        <w:rPr>
          <w:rFonts w:eastAsia="Malgun Gothic"/>
          <w:noProof/>
          <w:szCs w:val="22"/>
          <w:lang w:val="en-GB"/>
        </w:rPr>
      </w:pPr>
      <w:r w:rsidRPr="00131097">
        <w:rPr>
          <w:rFonts w:eastAsia="Malgun Gothic"/>
          <w:noProof/>
          <w:szCs w:val="22"/>
          <w:lang w:val="en-GB"/>
        </w:rPr>
        <w:t xml:space="preserve">  iShiftY = 16;</w:t>
      </w:r>
    </w:p>
    <w:p w:rsidR="007516C4" w:rsidRPr="00B169DA" w:rsidRDefault="007516C4" w:rsidP="007516C4">
      <w:pPr>
        <w:tabs>
          <w:tab w:val="clear" w:pos="360"/>
          <w:tab w:val="clear" w:pos="720"/>
          <w:tab w:val="clear" w:pos="1080"/>
          <w:tab w:val="clear" w:pos="1440"/>
        </w:tabs>
        <w:overflowPunct/>
        <w:spacing w:before="0"/>
        <w:ind w:firstLine="810"/>
        <w:textAlignment w:val="auto"/>
        <w:rPr>
          <w:rFonts w:eastAsia="Malgun Gothic"/>
          <w:noProof/>
          <w:szCs w:val="22"/>
          <w:lang w:val="en-GB"/>
        </w:rPr>
      </w:pPr>
      <w:r w:rsidRPr="00B169DA">
        <w:rPr>
          <w:rFonts w:eastAsia="Malgun Gothic"/>
          <w:noProof/>
          <w:szCs w:val="22"/>
          <w:lang w:val="en-GB"/>
        </w:rPr>
        <w:t xml:space="preserve">  iAddY  = ( ( (PicHRL</w:t>
      </w:r>
      <w:r w:rsidRPr="006E6DA1">
        <w:rPr>
          <w:rFonts w:eastAsia="Malgun Gothic"/>
          <w:noProof/>
          <w:szCs w:val="22"/>
          <w:highlight w:val="yellow"/>
          <w:lang w:val="en-GB"/>
        </w:rPr>
        <w:t>*</w:t>
      </w:r>
      <w:r w:rsidRPr="006E6DA1">
        <w:rPr>
          <w:highlight w:val="yellow"/>
        </w:rPr>
        <w:t xml:space="preserve"> phaseYC</w:t>
      </w:r>
      <w:r w:rsidRPr="00B169DA">
        <w:rPr>
          <w:rFonts w:eastAsia="Malgun Gothic"/>
          <w:noProof/>
          <w:szCs w:val="22"/>
          <w:lang w:val="en-GB"/>
        </w:rPr>
        <w:t>) &lt;&lt; (iShiftY - 2) ) +(ScaledH &gt;&gt; 1) ) / ScaledH+ (1 &lt;&lt; ( iShiftY - 5 ));</w:t>
      </w:r>
    </w:p>
    <w:p w:rsidR="007516C4" w:rsidRPr="006831B6" w:rsidRDefault="007516C4" w:rsidP="007516C4">
      <w:pPr>
        <w:tabs>
          <w:tab w:val="clear" w:pos="360"/>
          <w:tab w:val="clear" w:pos="720"/>
          <w:tab w:val="clear" w:pos="1080"/>
          <w:tab w:val="clear" w:pos="1440"/>
        </w:tabs>
        <w:overflowPunct/>
        <w:spacing w:before="0"/>
        <w:ind w:firstLine="810"/>
        <w:textAlignment w:val="auto"/>
        <w:rPr>
          <w:rFonts w:eastAsia="Malgun Gothic"/>
          <w:noProof/>
          <w:szCs w:val="22"/>
          <w:lang w:val="en-GB"/>
        </w:rPr>
      </w:pPr>
      <w:r w:rsidRPr="00B169DA">
        <w:rPr>
          <w:rFonts w:eastAsia="Malgun Gothic"/>
          <w:noProof/>
          <w:szCs w:val="22"/>
          <w:lang w:val="en-GB"/>
        </w:rPr>
        <w:t xml:space="preserve">  iDeltaY= 4</w:t>
      </w:r>
      <w:r>
        <w:rPr>
          <w:rFonts w:eastAsia="Malgun Gothic"/>
          <w:noProof/>
          <w:szCs w:val="22"/>
          <w:lang w:val="en-GB"/>
        </w:rPr>
        <w:t>*</w:t>
      </w:r>
      <w:r w:rsidRPr="006831B6">
        <w:t xml:space="preserve"> </w:t>
      </w:r>
      <w:r w:rsidRPr="006E6DA1">
        <w:rPr>
          <w:highlight w:val="yellow"/>
        </w:rPr>
        <w:t>phaseYC</w:t>
      </w:r>
      <w:r w:rsidRPr="006831B6">
        <w:rPr>
          <w:rFonts w:eastAsia="Malgun Gothic"/>
          <w:noProof/>
          <w:szCs w:val="22"/>
          <w:lang w:val="en-GB"/>
        </w:rPr>
        <w:t>;</w:t>
      </w:r>
    </w:p>
    <w:p w:rsidR="007516C4" w:rsidRPr="00131097" w:rsidRDefault="007516C4" w:rsidP="007516C4">
      <w:pPr>
        <w:tabs>
          <w:tab w:val="clear" w:pos="360"/>
          <w:tab w:val="clear" w:pos="720"/>
          <w:tab w:val="clear" w:pos="1080"/>
          <w:tab w:val="clear" w:pos="1440"/>
        </w:tabs>
        <w:overflowPunct/>
        <w:spacing w:before="0"/>
        <w:ind w:firstLine="810"/>
        <w:textAlignment w:val="auto"/>
        <w:rPr>
          <w:rFonts w:eastAsia="Malgun Gothic"/>
          <w:noProof/>
          <w:szCs w:val="22"/>
          <w:lang w:val="en-GB"/>
        </w:rPr>
      </w:pPr>
      <w:r w:rsidRPr="00131097">
        <w:rPr>
          <w:rFonts w:eastAsia="Malgun Gothic"/>
          <w:noProof/>
          <w:szCs w:val="22"/>
          <w:lang w:val="en-GB"/>
        </w:rPr>
        <w:t xml:space="preserve">  iShiftYM4 = iShiftY - 4;</w:t>
      </w:r>
    </w:p>
    <w:p w:rsidR="007516C4" w:rsidRPr="00B169DA" w:rsidRDefault="007516C4" w:rsidP="007516C4">
      <w:pPr>
        <w:tabs>
          <w:tab w:val="clear" w:pos="360"/>
          <w:tab w:val="clear" w:pos="720"/>
          <w:tab w:val="clear" w:pos="1080"/>
          <w:tab w:val="clear" w:pos="1440"/>
        </w:tabs>
        <w:overflowPunct/>
        <w:spacing w:before="0"/>
        <w:ind w:left="810"/>
        <w:textAlignment w:val="auto"/>
        <w:rPr>
          <w:rFonts w:eastAsia="Malgun Gothic"/>
          <w:noProof/>
          <w:szCs w:val="22"/>
          <w:lang w:val="en-GB"/>
        </w:rPr>
      </w:pPr>
      <w:r w:rsidRPr="00131097">
        <w:rPr>
          <w:rFonts w:eastAsia="Malgun Gothic"/>
          <w:noProof/>
          <w:szCs w:val="22"/>
          <w:lang w:val="en-GB"/>
        </w:rPr>
        <w:t xml:space="preserve">  iScaleY = ( ( </w:t>
      </w:r>
      <w:r w:rsidRPr="00B169DA">
        <w:rPr>
          <w:rFonts w:eastAsia="Malgun Gothic"/>
          <w:noProof/>
          <w:szCs w:val="22"/>
          <w:lang w:val="en-GB"/>
        </w:rPr>
        <w:t>PicHRL &lt;&lt; iShiftY ) + ( ScaledH &gt;&gt; 1 ) ) / ScaledH;</w:t>
      </w:r>
    </w:p>
    <w:p w:rsidR="007516C4" w:rsidRPr="00D663B9" w:rsidRDefault="007516C4" w:rsidP="007516C4">
      <w:pPr>
        <w:tabs>
          <w:tab w:val="clear" w:pos="360"/>
          <w:tab w:val="clear" w:pos="720"/>
          <w:tab w:val="clear" w:pos="1080"/>
          <w:tab w:val="clear" w:pos="1440"/>
        </w:tabs>
        <w:overflowPunct/>
        <w:spacing w:before="0"/>
        <w:ind w:firstLine="810"/>
        <w:textAlignment w:val="auto"/>
        <w:rPr>
          <w:rFonts w:eastAsia="Malgun Gothic"/>
          <w:noProof/>
          <w:szCs w:val="22"/>
          <w:lang w:val="en-GB"/>
        </w:rPr>
      </w:pPr>
      <w:r w:rsidRPr="00B169DA">
        <w:rPr>
          <w:rFonts w:eastAsia="Malgun Gothic"/>
          <w:noProof/>
          <w:szCs w:val="22"/>
          <w:lang w:val="en-GB"/>
        </w:rPr>
        <w:t xml:space="preserve">  yRef16 = ((yP*iScaleY + iAddY) &gt;&gt; iShiftYM4) – iDeltaY</w:t>
      </w:r>
      <w:r w:rsidRPr="00B0647C">
        <w:rPr>
          <w:rFonts w:eastAsia="Malgun Gothic"/>
          <w:noProof/>
          <w:szCs w:val="22"/>
          <w:lang w:val="en-GB"/>
        </w:rPr>
        <w:t xml:space="preserve"> </w:t>
      </w:r>
      <w:r w:rsidR="006E6DA1">
        <w:rPr>
          <w:rFonts w:eastAsia="Malgun Gothic"/>
          <w:noProof/>
          <w:szCs w:val="22"/>
          <w:highlight w:val="yellow"/>
          <w:lang w:val="en-GB"/>
        </w:rPr>
        <w:t>-</w:t>
      </w:r>
      <w:r w:rsidR="006E6DA1" w:rsidRPr="006E6DA1">
        <w:rPr>
          <w:rFonts w:eastAsia="Malgun Gothic"/>
          <w:noProof/>
          <w:szCs w:val="22"/>
          <w:highlight w:val="yellow"/>
          <w:lang w:val="en-GB"/>
        </w:rPr>
        <w:t xml:space="preserve"> </w:t>
      </w:r>
      <w:r w:rsidR="000A5680">
        <w:rPr>
          <w:rFonts w:eastAsia="Malgun Gothic"/>
          <w:noProof/>
          <w:szCs w:val="22"/>
          <w:highlight w:val="yellow"/>
          <w:lang w:val="en-GB"/>
        </w:rPr>
        <w:t>(</w:t>
      </w:r>
      <w:r w:rsidRPr="006E6DA1">
        <w:rPr>
          <w:rFonts w:eastAsia="Malgun Gothic"/>
          <w:noProof/>
          <w:szCs w:val="22"/>
          <w:highlight w:val="yellow"/>
          <w:lang w:val="en-GB"/>
        </w:rPr>
        <w:t>vertical_phase_offset16</w:t>
      </w:r>
      <w:r w:rsidR="000A5680" w:rsidRPr="006E6DA1">
        <w:rPr>
          <w:rFonts w:eastAsia="Malgun Gothic"/>
          <w:noProof/>
          <w:szCs w:val="22"/>
          <w:highlight w:val="yellow"/>
          <w:lang w:val="en-GB"/>
        </w:rPr>
        <w:t>&gt;&gt;1)</w:t>
      </w:r>
    </w:p>
    <w:p w:rsidR="007516C4" w:rsidRPr="00632DA6" w:rsidRDefault="007516C4" w:rsidP="007516C4">
      <w:pPr>
        <w:jc w:val="both"/>
        <w:rPr>
          <w:lang w:val="en-GB"/>
        </w:rPr>
      </w:pPr>
    </w:p>
    <w:p w:rsidR="007516C4" w:rsidRDefault="007516C4" w:rsidP="00C44EE7">
      <w:pPr>
        <w:pStyle w:val="Caption"/>
        <w:jc w:val="center"/>
      </w:pPr>
      <w:bookmarkStart w:id="20" w:name="_Ref353203671"/>
    </w:p>
    <w:p w:rsidR="007516C4" w:rsidRDefault="007516C4" w:rsidP="00C44EE7">
      <w:pPr>
        <w:pStyle w:val="Caption"/>
        <w:jc w:val="center"/>
      </w:pPr>
    </w:p>
    <w:p w:rsidR="007516C4" w:rsidRDefault="007516C4" w:rsidP="00C44EE7">
      <w:pPr>
        <w:pStyle w:val="Caption"/>
        <w:jc w:val="center"/>
      </w:pPr>
    </w:p>
    <w:p w:rsidR="007516C4" w:rsidRDefault="007516C4" w:rsidP="00C44EE7">
      <w:pPr>
        <w:pStyle w:val="Caption"/>
        <w:jc w:val="center"/>
      </w:pPr>
    </w:p>
    <w:p w:rsidR="007516C4" w:rsidRDefault="007516C4" w:rsidP="00C44EE7">
      <w:pPr>
        <w:pStyle w:val="Caption"/>
        <w:jc w:val="center"/>
      </w:pPr>
    </w:p>
    <w:p w:rsidR="007516C4" w:rsidRDefault="007516C4" w:rsidP="007516C4">
      <w:pPr>
        <w:pStyle w:val="Caption"/>
        <w:jc w:val="center"/>
      </w:pPr>
      <w:r>
        <w:br w:type="page"/>
      </w:r>
      <w:r>
        <w:lastRenderedPageBreak/>
        <w:t xml:space="preserve">Table </w:t>
      </w:r>
      <w:fldSimple w:instr=" SEQ Table \* ARABIC ">
        <w:r>
          <w:rPr>
            <w:noProof/>
          </w:rPr>
          <w:t>1</w:t>
        </w:r>
      </w:fldSimple>
      <w:r>
        <w:t xml:space="preserve"> Coefficients of Luma Up-sampling filter</w:t>
      </w:r>
    </w:p>
    <w:p w:rsidR="007516C4" w:rsidRDefault="007516C4" w:rsidP="00C44EE7">
      <w:pPr>
        <w:pStyle w:val="Caption"/>
        <w:jc w:val="center"/>
      </w:pPr>
    </w:p>
    <w:p w:rsidR="0008658E" w:rsidRDefault="0008658E" w:rsidP="0008658E"/>
    <w:p w:rsidR="007516C4" w:rsidRDefault="007516C4" w:rsidP="0008658E"/>
    <w:tbl>
      <w:tblPr>
        <w:tblpPr w:leftFromText="180" w:rightFromText="180" w:vertAnchor="page" w:horzAnchor="margin" w:tblpXSpec="center" w:tblpY="13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970"/>
        <w:gridCol w:w="970"/>
        <w:gridCol w:w="970"/>
        <w:gridCol w:w="970"/>
        <w:gridCol w:w="970"/>
        <w:gridCol w:w="970"/>
        <w:gridCol w:w="970"/>
        <w:gridCol w:w="970"/>
      </w:tblGrid>
      <w:tr w:rsidR="007516C4" w:rsidRPr="00084F01" w:rsidTr="007516C4">
        <w:tc>
          <w:tcPr>
            <w:tcW w:w="0" w:type="auto"/>
            <w:vMerge w:val="restart"/>
            <w:shd w:val="clear" w:color="auto" w:fill="auto"/>
          </w:tcPr>
          <w:p w:rsidR="007516C4" w:rsidRPr="00084F01" w:rsidRDefault="007516C4" w:rsidP="007516C4">
            <w:pPr>
              <w:rPr>
                <w:lang w:val="en-CA"/>
              </w:rPr>
            </w:pPr>
            <w:r w:rsidRPr="00A31637">
              <w:t>phase p</w:t>
            </w:r>
          </w:p>
        </w:tc>
        <w:tc>
          <w:tcPr>
            <w:tcW w:w="0" w:type="auto"/>
            <w:gridSpan w:val="8"/>
            <w:shd w:val="clear" w:color="auto" w:fill="auto"/>
          </w:tcPr>
          <w:p w:rsidR="007516C4" w:rsidRPr="00084F01" w:rsidRDefault="007516C4" w:rsidP="007516C4">
            <w:pPr>
              <w:jc w:val="center"/>
              <w:rPr>
                <w:lang w:val="en-CA"/>
              </w:rPr>
            </w:pPr>
            <w:r w:rsidRPr="00A31637">
              <w:t>interpolation filter coefficients</w:t>
            </w:r>
          </w:p>
        </w:tc>
      </w:tr>
      <w:tr w:rsidR="007516C4" w:rsidRPr="00084F01" w:rsidTr="007516C4">
        <w:tc>
          <w:tcPr>
            <w:tcW w:w="0" w:type="auto"/>
            <w:vMerge/>
            <w:shd w:val="clear" w:color="auto" w:fill="auto"/>
          </w:tcPr>
          <w:p w:rsidR="007516C4" w:rsidRPr="00084F01" w:rsidRDefault="007516C4" w:rsidP="007516C4">
            <w:pPr>
              <w:rPr>
                <w:lang w:val="en-CA"/>
              </w:rPr>
            </w:pPr>
          </w:p>
        </w:tc>
        <w:tc>
          <w:tcPr>
            <w:tcW w:w="0" w:type="auto"/>
            <w:shd w:val="clear" w:color="auto" w:fill="auto"/>
            <w:vAlign w:val="bottom"/>
          </w:tcPr>
          <w:p w:rsidR="007516C4" w:rsidRPr="00084F01" w:rsidRDefault="007516C4" w:rsidP="007516C4">
            <w:pPr>
              <w:keepNext/>
              <w:spacing w:before="0"/>
              <w:jc w:val="center"/>
              <w:rPr>
                <w:rFonts w:eastAsia="Arial Unicode MS"/>
              </w:rPr>
            </w:pPr>
            <w:r>
              <w:t>f</w:t>
            </w:r>
            <w:r w:rsidRPr="00084F01">
              <w:rPr>
                <w:vertAlign w:val="subscript"/>
              </w:rPr>
              <w:t>C</w:t>
            </w:r>
            <w:r w:rsidRPr="00A31637">
              <w:t>[ p, 0 ]</w:t>
            </w:r>
          </w:p>
        </w:tc>
        <w:tc>
          <w:tcPr>
            <w:tcW w:w="0" w:type="auto"/>
            <w:shd w:val="clear" w:color="auto" w:fill="auto"/>
            <w:vAlign w:val="bottom"/>
          </w:tcPr>
          <w:p w:rsidR="007516C4" w:rsidRPr="00084F01" w:rsidRDefault="007516C4" w:rsidP="007516C4">
            <w:pPr>
              <w:keepNext/>
              <w:spacing w:before="0"/>
              <w:jc w:val="center"/>
              <w:rPr>
                <w:rFonts w:eastAsia="Arial Unicode MS"/>
              </w:rPr>
            </w:pPr>
            <w:r>
              <w:t>f</w:t>
            </w:r>
            <w:r w:rsidRPr="00084F01">
              <w:rPr>
                <w:vertAlign w:val="subscript"/>
              </w:rPr>
              <w:t>C</w:t>
            </w:r>
            <w:r w:rsidRPr="00A31637">
              <w:t>[ p, 1 ]</w:t>
            </w:r>
          </w:p>
        </w:tc>
        <w:tc>
          <w:tcPr>
            <w:tcW w:w="0" w:type="auto"/>
            <w:shd w:val="clear" w:color="auto" w:fill="auto"/>
            <w:vAlign w:val="bottom"/>
          </w:tcPr>
          <w:p w:rsidR="007516C4" w:rsidRPr="00084F01" w:rsidRDefault="007516C4" w:rsidP="007516C4">
            <w:pPr>
              <w:keepNext/>
              <w:spacing w:before="0"/>
              <w:jc w:val="center"/>
              <w:rPr>
                <w:rFonts w:eastAsia="Arial Unicode MS"/>
              </w:rPr>
            </w:pPr>
            <w:r>
              <w:t>f</w:t>
            </w:r>
            <w:r w:rsidRPr="00084F01">
              <w:rPr>
                <w:vertAlign w:val="subscript"/>
              </w:rPr>
              <w:t>C</w:t>
            </w:r>
            <w:r w:rsidRPr="00A31637">
              <w:t>[ p, 2 ]</w:t>
            </w:r>
          </w:p>
        </w:tc>
        <w:tc>
          <w:tcPr>
            <w:tcW w:w="0" w:type="auto"/>
            <w:shd w:val="clear" w:color="auto" w:fill="auto"/>
            <w:vAlign w:val="bottom"/>
          </w:tcPr>
          <w:p w:rsidR="007516C4" w:rsidRPr="00084F01" w:rsidRDefault="007516C4" w:rsidP="007516C4">
            <w:pPr>
              <w:keepNext/>
              <w:spacing w:before="0"/>
              <w:jc w:val="center"/>
              <w:rPr>
                <w:rFonts w:eastAsia="Arial Unicode MS"/>
              </w:rPr>
            </w:pPr>
            <w:r>
              <w:t>f</w:t>
            </w:r>
            <w:r w:rsidRPr="00084F01">
              <w:rPr>
                <w:vertAlign w:val="subscript"/>
              </w:rPr>
              <w:t>C</w:t>
            </w:r>
            <w:r w:rsidRPr="00A31637">
              <w:t>[ p, 3 ]</w:t>
            </w:r>
          </w:p>
        </w:tc>
        <w:tc>
          <w:tcPr>
            <w:tcW w:w="0" w:type="auto"/>
            <w:shd w:val="clear" w:color="auto" w:fill="auto"/>
            <w:vAlign w:val="bottom"/>
          </w:tcPr>
          <w:p w:rsidR="007516C4" w:rsidRPr="00084F01" w:rsidRDefault="007516C4" w:rsidP="007516C4">
            <w:pPr>
              <w:keepNext/>
              <w:spacing w:before="0"/>
              <w:jc w:val="center"/>
              <w:rPr>
                <w:rFonts w:eastAsia="Arial Unicode MS"/>
              </w:rPr>
            </w:pPr>
            <w:r>
              <w:t>f</w:t>
            </w:r>
            <w:r w:rsidRPr="00084F01">
              <w:rPr>
                <w:vertAlign w:val="subscript"/>
              </w:rPr>
              <w:t>C</w:t>
            </w:r>
            <w:r>
              <w:t>[ p, 4</w:t>
            </w:r>
            <w:r w:rsidRPr="00A31637">
              <w:t> ]</w:t>
            </w:r>
          </w:p>
        </w:tc>
        <w:tc>
          <w:tcPr>
            <w:tcW w:w="0" w:type="auto"/>
            <w:shd w:val="clear" w:color="auto" w:fill="auto"/>
            <w:vAlign w:val="bottom"/>
          </w:tcPr>
          <w:p w:rsidR="007516C4" w:rsidRPr="00084F01" w:rsidRDefault="007516C4" w:rsidP="007516C4">
            <w:pPr>
              <w:keepNext/>
              <w:spacing w:before="0"/>
              <w:jc w:val="center"/>
              <w:rPr>
                <w:rFonts w:eastAsia="Arial Unicode MS"/>
              </w:rPr>
            </w:pPr>
            <w:r>
              <w:t>f</w:t>
            </w:r>
            <w:r w:rsidRPr="00084F01">
              <w:rPr>
                <w:vertAlign w:val="subscript"/>
              </w:rPr>
              <w:t>C</w:t>
            </w:r>
            <w:r w:rsidRPr="00A31637">
              <w:t>[ p, </w:t>
            </w:r>
            <w:r>
              <w:t>5</w:t>
            </w:r>
            <w:r w:rsidRPr="00A31637">
              <w:t> ]</w:t>
            </w:r>
          </w:p>
        </w:tc>
        <w:tc>
          <w:tcPr>
            <w:tcW w:w="0" w:type="auto"/>
            <w:shd w:val="clear" w:color="auto" w:fill="auto"/>
            <w:vAlign w:val="bottom"/>
          </w:tcPr>
          <w:p w:rsidR="007516C4" w:rsidRPr="00084F01" w:rsidRDefault="007516C4" w:rsidP="007516C4">
            <w:pPr>
              <w:keepNext/>
              <w:spacing w:before="0"/>
              <w:jc w:val="center"/>
              <w:rPr>
                <w:rFonts w:eastAsia="Arial Unicode MS"/>
              </w:rPr>
            </w:pPr>
            <w:r>
              <w:t>f</w:t>
            </w:r>
            <w:r w:rsidRPr="00084F01">
              <w:rPr>
                <w:vertAlign w:val="subscript"/>
              </w:rPr>
              <w:t>C</w:t>
            </w:r>
            <w:r w:rsidRPr="00A31637">
              <w:t>[ p, </w:t>
            </w:r>
            <w:r>
              <w:t>6</w:t>
            </w:r>
            <w:r w:rsidRPr="00A31637">
              <w:t> ]</w:t>
            </w:r>
          </w:p>
        </w:tc>
        <w:tc>
          <w:tcPr>
            <w:tcW w:w="0" w:type="auto"/>
            <w:shd w:val="clear" w:color="auto" w:fill="auto"/>
            <w:vAlign w:val="bottom"/>
          </w:tcPr>
          <w:p w:rsidR="007516C4" w:rsidRPr="00084F01" w:rsidRDefault="007516C4" w:rsidP="007516C4">
            <w:pPr>
              <w:keepNext/>
              <w:spacing w:before="0"/>
              <w:jc w:val="center"/>
              <w:rPr>
                <w:rFonts w:eastAsia="Arial Unicode MS"/>
              </w:rPr>
            </w:pPr>
            <w:r>
              <w:t>f</w:t>
            </w:r>
            <w:r w:rsidRPr="00084F01">
              <w:rPr>
                <w:vertAlign w:val="subscript"/>
              </w:rPr>
              <w:t>C</w:t>
            </w:r>
            <w:r w:rsidRPr="00A31637">
              <w:t>[ p, </w:t>
            </w:r>
            <w:r>
              <w:t>7</w:t>
            </w:r>
            <w:r w:rsidRPr="00A31637">
              <w:t> ]</w:t>
            </w:r>
          </w:p>
        </w:tc>
      </w:tr>
      <w:tr w:rsidR="007516C4" w:rsidRPr="00084F01" w:rsidTr="007516C4">
        <w:tc>
          <w:tcPr>
            <w:tcW w:w="0" w:type="auto"/>
            <w:shd w:val="clear" w:color="auto" w:fill="auto"/>
          </w:tcPr>
          <w:p w:rsidR="007516C4" w:rsidRPr="00084F01" w:rsidRDefault="007516C4" w:rsidP="007516C4">
            <w:pPr>
              <w:rPr>
                <w:lang w:val="en-CA"/>
              </w:rPr>
            </w:pPr>
            <w:r w:rsidRPr="00084F01">
              <w:rPr>
                <w:lang w:val="en-CA"/>
              </w:rPr>
              <w:t>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64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0</w:t>
            </w:r>
          </w:p>
        </w:tc>
      </w:tr>
      <w:tr w:rsidR="007516C4" w:rsidRPr="00084F01" w:rsidTr="007516C4">
        <w:tc>
          <w:tcPr>
            <w:tcW w:w="0" w:type="auto"/>
            <w:shd w:val="clear" w:color="auto" w:fill="auto"/>
          </w:tcPr>
          <w:p w:rsidR="007516C4" w:rsidRPr="00084F01" w:rsidRDefault="007516C4" w:rsidP="007516C4">
            <w:pPr>
              <w:rPr>
                <w:lang w:val="en-CA"/>
              </w:rPr>
            </w:pPr>
            <w:r w:rsidRPr="00084F01">
              <w:rPr>
                <w:lang w:val="en-CA"/>
              </w:rPr>
              <w:t>1</w:t>
            </w:r>
          </w:p>
        </w:tc>
        <w:tc>
          <w:tcPr>
            <w:tcW w:w="0" w:type="auto"/>
            <w:shd w:val="clear" w:color="auto" w:fill="auto"/>
          </w:tcPr>
          <w:p w:rsidR="007516C4" w:rsidRPr="00084F01" w:rsidRDefault="007516C4" w:rsidP="007516C4">
            <w:pPr>
              <w:jc w:val="center"/>
              <w:rPr>
                <w:lang w:val="en-CA"/>
              </w:rPr>
            </w:pPr>
            <w:r w:rsidRPr="00084F01">
              <w:rPr>
                <w:lang w:val="en-CA"/>
              </w:rPr>
              <w:t>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-3</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63</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-2</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0</w:t>
            </w:r>
          </w:p>
        </w:tc>
      </w:tr>
      <w:tr w:rsidR="007516C4" w:rsidRPr="00084F01" w:rsidTr="007516C4">
        <w:tc>
          <w:tcPr>
            <w:tcW w:w="0" w:type="auto"/>
            <w:shd w:val="clear" w:color="auto" w:fill="auto"/>
          </w:tcPr>
          <w:p w:rsidR="007516C4" w:rsidRPr="00084F01" w:rsidRDefault="007516C4" w:rsidP="007516C4">
            <w:pPr>
              <w:rPr>
                <w:lang w:val="en-CA"/>
              </w:rPr>
            </w:pPr>
            <w:r w:rsidRPr="00084F01">
              <w:rPr>
                <w:lang w:val="en-CA"/>
              </w:rPr>
              <w:t>2</w:t>
            </w:r>
          </w:p>
        </w:tc>
        <w:tc>
          <w:tcPr>
            <w:tcW w:w="0" w:type="auto"/>
            <w:shd w:val="clear" w:color="auto" w:fill="auto"/>
          </w:tcPr>
          <w:p w:rsidR="007516C4" w:rsidRPr="00084F01" w:rsidRDefault="007516C4" w:rsidP="007516C4">
            <w:pPr>
              <w:jc w:val="center"/>
              <w:rPr>
                <w:lang w:val="en-CA"/>
              </w:rPr>
            </w:pPr>
            <w:r>
              <w:rPr>
                <w:lang w:val="en-CA"/>
              </w:rPr>
              <w:t>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2</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-6</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61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9</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-3</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0</w:t>
            </w:r>
          </w:p>
        </w:tc>
      </w:tr>
      <w:tr w:rsidR="007516C4" w:rsidRPr="00084F01" w:rsidTr="007516C4">
        <w:tc>
          <w:tcPr>
            <w:tcW w:w="0" w:type="auto"/>
            <w:shd w:val="clear" w:color="auto" w:fill="auto"/>
          </w:tcPr>
          <w:p w:rsidR="007516C4" w:rsidRPr="00084F01" w:rsidRDefault="007516C4" w:rsidP="007516C4">
            <w:pPr>
              <w:rPr>
                <w:lang w:val="en-CA"/>
              </w:rPr>
            </w:pPr>
            <w:r w:rsidRPr="00084F01">
              <w:rPr>
                <w:lang w:val="en-CA"/>
              </w:rPr>
              <w:t>3</w:t>
            </w:r>
          </w:p>
        </w:tc>
        <w:tc>
          <w:tcPr>
            <w:tcW w:w="0" w:type="auto"/>
            <w:shd w:val="clear" w:color="auto" w:fill="auto"/>
          </w:tcPr>
          <w:p w:rsidR="007516C4" w:rsidRPr="00084F01" w:rsidRDefault="007516C4" w:rsidP="007516C4">
            <w:pPr>
              <w:jc w:val="center"/>
              <w:rPr>
                <w:lang w:val="en-CA"/>
              </w:rPr>
            </w:pPr>
            <w:r w:rsidRPr="00084F01">
              <w:rPr>
                <w:lang w:val="en-CA"/>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3</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-8</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60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13</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0</w:t>
            </w:r>
          </w:p>
        </w:tc>
      </w:tr>
      <w:tr w:rsidR="007516C4" w:rsidRPr="00084F01" w:rsidTr="007516C4">
        <w:tc>
          <w:tcPr>
            <w:tcW w:w="0" w:type="auto"/>
            <w:shd w:val="clear" w:color="auto" w:fill="auto"/>
          </w:tcPr>
          <w:p w:rsidR="007516C4" w:rsidRPr="00084F01" w:rsidRDefault="007516C4" w:rsidP="007516C4">
            <w:pPr>
              <w:rPr>
                <w:lang w:val="en-CA"/>
              </w:rPr>
            </w:pPr>
            <w:r w:rsidRPr="00084F01">
              <w:rPr>
                <w:lang w:val="en-CA"/>
              </w:rPr>
              <w:t>4</w:t>
            </w:r>
          </w:p>
        </w:tc>
        <w:tc>
          <w:tcPr>
            <w:tcW w:w="0" w:type="auto"/>
            <w:shd w:val="clear" w:color="auto" w:fill="auto"/>
          </w:tcPr>
          <w:p w:rsidR="007516C4" w:rsidRPr="00084F01" w:rsidRDefault="007516C4" w:rsidP="007516C4">
            <w:pPr>
              <w:jc w:val="center"/>
              <w:rPr>
                <w:lang w:val="en-CA"/>
              </w:rPr>
            </w:pPr>
            <w:r w:rsidRPr="00084F01">
              <w:rPr>
                <w:lang w:val="en-CA"/>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58</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17</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-5</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0</w:t>
            </w:r>
          </w:p>
        </w:tc>
      </w:tr>
      <w:tr w:rsidR="007516C4" w:rsidRPr="00084F01" w:rsidTr="007516C4">
        <w:tc>
          <w:tcPr>
            <w:tcW w:w="0" w:type="auto"/>
            <w:shd w:val="clear" w:color="auto" w:fill="auto"/>
          </w:tcPr>
          <w:p w:rsidR="007516C4" w:rsidRPr="00084F01" w:rsidRDefault="007516C4" w:rsidP="007516C4">
            <w:pPr>
              <w:rPr>
                <w:lang w:val="en-CA"/>
              </w:rPr>
            </w:pPr>
            <w:r w:rsidRPr="00084F01">
              <w:rPr>
                <w:lang w:val="en-CA"/>
              </w:rPr>
              <w:t>5</w:t>
            </w:r>
          </w:p>
        </w:tc>
        <w:tc>
          <w:tcPr>
            <w:tcW w:w="0" w:type="auto"/>
            <w:shd w:val="clear" w:color="auto" w:fill="auto"/>
          </w:tcPr>
          <w:p w:rsidR="007516C4" w:rsidRPr="00084F01" w:rsidRDefault="007516C4" w:rsidP="007516C4">
            <w:pPr>
              <w:jc w:val="center"/>
              <w:rPr>
                <w:lang w:val="en-CA"/>
              </w:rPr>
            </w:pPr>
            <w:r w:rsidRPr="00084F01">
              <w:rPr>
                <w:lang w:val="en-CA"/>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52</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26</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-8</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3</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r>
      <w:tr w:rsidR="007516C4" w:rsidRPr="00084F01" w:rsidTr="007516C4">
        <w:tc>
          <w:tcPr>
            <w:tcW w:w="0" w:type="auto"/>
            <w:shd w:val="clear" w:color="auto" w:fill="auto"/>
          </w:tcPr>
          <w:p w:rsidR="007516C4" w:rsidRPr="00084F01" w:rsidRDefault="007516C4" w:rsidP="007516C4">
            <w:pPr>
              <w:rPr>
                <w:lang w:val="en-CA"/>
              </w:rPr>
            </w:pPr>
            <w:r w:rsidRPr="00084F01">
              <w:rPr>
                <w:lang w:val="en-CA"/>
              </w:rPr>
              <w:t>6</w:t>
            </w:r>
          </w:p>
        </w:tc>
        <w:tc>
          <w:tcPr>
            <w:tcW w:w="0" w:type="auto"/>
            <w:shd w:val="clear" w:color="auto" w:fill="auto"/>
          </w:tcPr>
          <w:p w:rsidR="007516C4" w:rsidRPr="00084F01" w:rsidRDefault="007516C4" w:rsidP="007516C4">
            <w:pPr>
              <w:jc w:val="center"/>
              <w:rPr>
                <w:lang w:val="en-CA"/>
              </w:rPr>
            </w:pPr>
            <w:r w:rsidRPr="00084F01">
              <w:rPr>
                <w:lang w:val="en-CA"/>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50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29</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-9</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3</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r>
      <w:tr w:rsidR="007516C4" w:rsidRPr="00084F01" w:rsidTr="007516C4">
        <w:tc>
          <w:tcPr>
            <w:tcW w:w="0" w:type="auto"/>
            <w:shd w:val="clear" w:color="auto" w:fill="auto"/>
          </w:tcPr>
          <w:p w:rsidR="007516C4" w:rsidRPr="00084F01" w:rsidRDefault="007516C4" w:rsidP="007516C4">
            <w:pPr>
              <w:rPr>
                <w:lang w:val="en-CA"/>
              </w:rPr>
            </w:pPr>
            <w:r w:rsidRPr="00084F01">
              <w:rPr>
                <w:lang w:val="en-CA"/>
              </w:rPr>
              <w:t>7</w:t>
            </w:r>
          </w:p>
        </w:tc>
        <w:tc>
          <w:tcPr>
            <w:tcW w:w="0" w:type="auto"/>
            <w:shd w:val="clear" w:color="auto" w:fill="auto"/>
          </w:tcPr>
          <w:p w:rsidR="007516C4" w:rsidRPr="00084F01" w:rsidRDefault="007516C4" w:rsidP="007516C4">
            <w:pPr>
              <w:jc w:val="center"/>
              <w:rPr>
                <w:lang w:val="en-CA"/>
              </w:rPr>
            </w:pPr>
            <w:r w:rsidRPr="00084F01">
              <w:rPr>
                <w:lang w:val="en-CA"/>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45</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34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r>
      <w:tr w:rsidR="007516C4" w:rsidRPr="00084F01" w:rsidTr="007516C4">
        <w:tc>
          <w:tcPr>
            <w:tcW w:w="0" w:type="auto"/>
            <w:shd w:val="clear" w:color="auto" w:fill="auto"/>
          </w:tcPr>
          <w:p w:rsidR="007516C4" w:rsidRPr="00084F01" w:rsidRDefault="007516C4" w:rsidP="007516C4">
            <w:pPr>
              <w:rPr>
                <w:lang w:val="en-CA"/>
              </w:rPr>
            </w:pPr>
            <w:r w:rsidRPr="00084F01">
              <w:rPr>
                <w:lang w:val="en-CA"/>
              </w:rPr>
              <w:t>8</w:t>
            </w:r>
          </w:p>
        </w:tc>
        <w:tc>
          <w:tcPr>
            <w:tcW w:w="0" w:type="auto"/>
            <w:shd w:val="clear" w:color="auto" w:fill="auto"/>
          </w:tcPr>
          <w:p w:rsidR="007516C4" w:rsidRPr="00084F01" w:rsidRDefault="007516C4" w:rsidP="007516C4">
            <w:pPr>
              <w:jc w:val="center"/>
              <w:rPr>
                <w:lang w:val="en-CA"/>
              </w:rPr>
            </w:pPr>
            <w:r w:rsidRPr="00084F01">
              <w:rPr>
                <w:lang w:val="en-CA"/>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r>
      <w:tr w:rsidR="007516C4" w:rsidRPr="00084F01" w:rsidTr="007516C4">
        <w:tc>
          <w:tcPr>
            <w:tcW w:w="0" w:type="auto"/>
            <w:shd w:val="clear" w:color="auto" w:fill="auto"/>
          </w:tcPr>
          <w:p w:rsidR="007516C4" w:rsidRPr="00084F01" w:rsidRDefault="007516C4" w:rsidP="007516C4">
            <w:pPr>
              <w:rPr>
                <w:lang w:val="en-CA"/>
              </w:rPr>
            </w:pPr>
            <w:r w:rsidRPr="00084F01">
              <w:rPr>
                <w:lang w:val="en-CA"/>
              </w:rPr>
              <w:t>9</w:t>
            </w:r>
          </w:p>
        </w:tc>
        <w:tc>
          <w:tcPr>
            <w:tcW w:w="0" w:type="auto"/>
            <w:shd w:val="clear" w:color="auto" w:fill="auto"/>
          </w:tcPr>
          <w:p w:rsidR="007516C4" w:rsidRPr="00084F01" w:rsidRDefault="007516C4" w:rsidP="007516C4">
            <w:pPr>
              <w:jc w:val="center"/>
              <w:rPr>
                <w:lang w:val="en-CA"/>
              </w:rPr>
            </w:pPr>
            <w:r w:rsidRPr="00084F01">
              <w:rPr>
                <w:lang w:val="en-CA"/>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34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45</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r>
      <w:tr w:rsidR="007516C4" w:rsidRPr="00084F01" w:rsidTr="007516C4">
        <w:tc>
          <w:tcPr>
            <w:tcW w:w="0" w:type="auto"/>
            <w:shd w:val="clear" w:color="auto" w:fill="auto"/>
          </w:tcPr>
          <w:p w:rsidR="007516C4" w:rsidRPr="00084F01" w:rsidRDefault="007516C4" w:rsidP="007516C4">
            <w:pPr>
              <w:rPr>
                <w:lang w:val="en-CA"/>
              </w:rPr>
            </w:pPr>
            <w:r w:rsidRPr="00084F01">
              <w:rPr>
                <w:lang w:val="en-CA"/>
              </w:rPr>
              <w:t>10</w:t>
            </w:r>
          </w:p>
        </w:tc>
        <w:tc>
          <w:tcPr>
            <w:tcW w:w="0" w:type="auto"/>
            <w:shd w:val="clear" w:color="auto" w:fill="auto"/>
          </w:tcPr>
          <w:p w:rsidR="007516C4" w:rsidRPr="00084F01" w:rsidRDefault="007516C4" w:rsidP="007516C4">
            <w:pPr>
              <w:jc w:val="center"/>
              <w:rPr>
                <w:lang w:val="en-CA"/>
              </w:rPr>
            </w:pPr>
            <w:r w:rsidRPr="00084F01">
              <w:rPr>
                <w:lang w:val="en-CA"/>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3</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-9</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29</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50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r>
      <w:tr w:rsidR="007516C4" w:rsidRPr="00084F01" w:rsidTr="007516C4">
        <w:tc>
          <w:tcPr>
            <w:tcW w:w="0" w:type="auto"/>
            <w:shd w:val="clear" w:color="auto" w:fill="auto"/>
          </w:tcPr>
          <w:p w:rsidR="007516C4" w:rsidRPr="00084F01" w:rsidRDefault="007516C4" w:rsidP="007516C4">
            <w:pPr>
              <w:rPr>
                <w:lang w:val="en-CA"/>
              </w:rPr>
            </w:pPr>
            <w:r w:rsidRPr="00084F01">
              <w:rPr>
                <w:lang w:val="en-CA"/>
              </w:rPr>
              <w:t>11</w:t>
            </w:r>
          </w:p>
        </w:tc>
        <w:tc>
          <w:tcPr>
            <w:tcW w:w="0" w:type="auto"/>
            <w:shd w:val="clear" w:color="auto" w:fill="auto"/>
          </w:tcPr>
          <w:p w:rsidR="007516C4" w:rsidRPr="00084F01" w:rsidRDefault="007516C4" w:rsidP="007516C4">
            <w:pPr>
              <w:jc w:val="center"/>
              <w:rPr>
                <w:lang w:val="en-CA"/>
              </w:rPr>
            </w:pPr>
            <w:r w:rsidRPr="00084F01">
              <w:rPr>
                <w:lang w:val="en-CA"/>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3</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-8</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26</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52</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r>
      <w:tr w:rsidR="007516C4" w:rsidRPr="00084F01" w:rsidTr="007516C4">
        <w:tc>
          <w:tcPr>
            <w:tcW w:w="0" w:type="auto"/>
            <w:shd w:val="clear" w:color="auto" w:fill="auto"/>
          </w:tcPr>
          <w:p w:rsidR="007516C4" w:rsidRPr="00084F01" w:rsidRDefault="007516C4" w:rsidP="007516C4">
            <w:pPr>
              <w:rPr>
                <w:lang w:val="en-CA"/>
              </w:rPr>
            </w:pPr>
            <w:r w:rsidRPr="00084F01">
              <w:rPr>
                <w:lang w:val="en-CA"/>
              </w:rPr>
              <w:t>12</w:t>
            </w:r>
          </w:p>
        </w:tc>
        <w:tc>
          <w:tcPr>
            <w:tcW w:w="0" w:type="auto"/>
            <w:shd w:val="clear" w:color="auto" w:fill="auto"/>
          </w:tcPr>
          <w:p w:rsidR="007516C4" w:rsidRPr="00084F01" w:rsidRDefault="007516C4" w:rsidP="007516C4">
            <w:pPr>
              <w:jc w:val="center"/>
              <w:rPr>
                <w:lang w:val="en-CA"/>
              </w:rPr>
            </w:pPr>
            <w:r w:rsidRPr="00084F01">
              <w:rPr>
                <w:lang w:val="en-CA"/>
              </w:rPr>
              <w:t>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-5</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17</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58</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r>
      <w:tr w:rsidR="007516C4" w:rsidRPr="00084F01" w:rsidTr="007516C4">
        <w:tc>
          <w:tcPr>
            <w:tcW w:w="0" w:type="auto"/>
            <w:shd w:val="clear" w:color="auto" w:fill="auto"/>
          </w:tcPr>
          <w:p w:rsidR="007516C4" w:rsidRPr="00084F01" w:rsidRDefault="007516C4" w:rsidP="007516C4">
            <w:pPr>
              <w:rPr>
                <w:lang w:val="en-CA"/>
              </w:rPr>
            </w:pPr>
            <w:r w:rsidRPr="00084F01">
              <w:rPr>
                <w:lang w:val="en-CA"/>
              </w:rPr>
              <w:t>13</w:t>
            </w:r>
          </w:p>
        </w:tc>
        <w:tc>
          <w:tcPr>
            <w:tcW w:w="0" w:type="auto"/>
            <w:shd w:val="clear" w:color="auto" w:fill="auto"/>
          </w:tcPr>
          <w:p w:rsidR="007516C4" w:rsidRPr="00084F01" w:rsidRDefault="007516C4" w:rsidP="007516C4">
            <w:pPr>
              <w:jc w:val="center"/>
              <w:rPr>
                <w:lang w:val="en-CA"/>
              </w:rPr>
            </w:pPr>
            <w:r w:rsidRPr="00084F01">
              <w:rPr>
                <w:lang w:val="en-CA"/>
              </w:rPr>
              <w:t>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13</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60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-8</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3</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r>
      <w:tr w:rsidR="007516C4" w:rsidRPr="00084F01" w:rsidTr="007516C4">
        <w:tc>
          <w:tcPr>
            <w:tcW w:w="0" w:type="auto"/>
            <w:shd w:val="clear" w:color="auto" w:fill="auto"/>
          </w:tcPr>
          <w:p w:rsidR="007516C4" w:rsidRPr="00084F01" w:rsidRDefault="007516C4" w:rsidP="007516C4">
            <w:pPr>
              <w:rPr>
                <w:lang w:val="en-CA"/>
              </w:rPr>
            </w:pPr>
            <w:r w:rsidRPr="00084F01">
              <w:rPr>
                <w:lang w:val="en-CA"/>
              </w:rPr>
              <w:t>14</w:t>
            </w:r>
          </w:p>
        </w:tc>
        <w:tc>
          <w:tcPr>
            <w:tcW w:w="0" w:type="auto"/>
            <w:shd w:val="clear" w:color="auto" w:fill="auto"/>
          </w:tcPr>
          <w:p w:rsidR="007516C4" w:rsidRPr="00084F01" w:rsidRDefault="007516C4" w:rsidP="007516C4">
            <w:pPr>
              <w:jc w:val="center"/>
              <w:rPr>
                <w:lang w:val="en-CA"/>
              </w:rPr>
            </w:pPr>
            <w:r w:rsidRPr="00084F01">
              <w:rPr>
                <w:lang w:val="en-CA"/>
              </w:rPr>
              <w:t>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-3</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9</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61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-6</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2</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0</w:t>
            </w:r>
          </w:p>
        </w:tc>
      </w:tr>
      <w:tr w:rsidR="007516C4" w:rsidRPr="00084F01" w:rsidTr="007516C4">
        <w:tc>
          <w:tcPr>
            <w:tcW w:w="0" w:type="auto"/>
            <w:shd w:val="clear" w:color="auto" w:fill="auto"/>
          </w:tcPr>
          <w:p w:rsidR="007516C4" w:rsidRPr="00084F01" w:rsidRDefault="007516C4" w:rsidP="007516C4">
            <w:pPr>
              <w:rPr>
                <w:lang w:val="en-CA"/>
              </w:rPr>
            </w:pPr>
            <w:r w:rsidRPr="00084F01">
              <w:rPr>
                <w:lang w:val="en-CA"/>
              </w:rPr>
              <w:t>15</w:t>
            </w:r>
          </w:p>
        </w:tc>
        <w:tc>
          <w:tcPr>
            <w:tcW w:w="0" w:type="auto"/>
            <w:shd w:val="clear" w:color="auto" w:fill="auto"/>
          </w:tcPr>
          <w:p w:rsidR="007516C4" w:rsidRPr="00084F01" w:rsidRDefault="007516C4" w:rsidP="007516C4">
            <w:pPr>
              <w:jc w:val="center"/>
              <w:rPr>
                <w:lang w:val="en-CA"/>
              </w:rPr>
            </w:pPr>
            <w:r w:rsidRPr="00084F01">
              <w:rPr>
                <w:lang w:val="en-CA"/>
              </w:rPr>
              <w:t>0</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-2</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4</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63</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-3</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1</w:t>
            </w:r>
          </w:p>
        </w:tc>
        <w:tc>
          <w:tcPr>
            <w:tcW w:w="0" w:type="auto"/>
            <w:shd w:val="clear" w:color="auto" w:fill="auto"/>
            <w:vAlign w:val="bottom"/>
          </w:tcPr>
          <w:p w:rsidR="007516C4" w:rsidRPr="00084F01" w:rsidRDefault="007516C4" w:rsidP="007516C4">
            <w:pPr>
              <w:jc w:val="center"/>
              <w:rPr>
                <w:rFonts w:ascii="Calibri" w:hAnsi="Calibri"/>
                <w:color w:val="000000"/>
                <w:szCs w:val="22"/>
              </w:rPr>
            </w:pPr>
            <w:r w:rsidRPr="00084F01">
              <w:rPr>
                <w:rFonts w:ascii="Calibri" w:hAnsi="Calibri"/>
                <w:color w:val="000000"/>
                <w:szCs w:val="22"/>
              </w:rPr>
              <w:t>0</w:t>
            </w:r>
          </w:p>
        </w:tc>
      </w:tr>
    </w:tbl>
    <w:p w:rsidR="007516C4" w:rsidRDefault="007516C4" w:rsidP="0008658E"/>
    <w:p w:rsidR="007516C4" w:rsidRDefault="007516C4" w:rsidP="0008658E">
      <w:r>
        <w:br w:type="page"/>
      </w:r>
    </w:p>
    <w:p w:rsidR="007516C4" w:rsidRDefault="007516C4" w:rsidP="0008658E"/>
    <w:p w:rsidR="00C44EE7" w:rsidRDefault="00C44EE7" w:rsidP="00C44EE7">
      <w:pPr>
        <w:pStyle w:val="Caption"/>
        <w:jc w:val="center"/>
      </w:pPr>
      <w:r>
        <w:t xml:space="preserve">Table </w:t>
      </w:r>
      <w:fldSimple w:instr=" SEQ Table \* ARABIC ">
        <w:r>
          <w:rPr>
            <w:noProof/>
          </w:rPr>
          <w:t>2</w:t>
        </w:r>
      </w:fldSimple>
      <w:bookmarkEnd w:id="20"/>
      <w:r>
        <w:t xml:space="preserve"> Coefficients of Chroma up-sampling filter</w:t>
      </w:r>
    </w:p>
    <w:p w:rsidR="00420CB7" w:rsidRPr="00FB663E" w:rsidRDefault="00420CB7" w:rsidP="00FB663E"/>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C44EE7" w:rsidRPr="004A23AF" w:rsidTr="00084F01">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C44EE7" w:rsidRPr="00A31637" w:rsidRDefault="00C44EE7" w:rsidP="00084F01">
            <w:pPr>
              <w:keepNext/>
              <w:spacing w:before="0"/>
              <w:jc w:val="center"/>
              <w:rPr>
                <w:rFonts w:eastAsia="Arial Unicode MS"/>
              </w:rPr>
            </w:pPr>
            <w:r w:rsidRPr="00A31637">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pPr>
            <w:r w:rsidRPr="00A31637">
              <w:t>interpolation filter coefficients</w:t>
            </w:r>
          </w:p>
        </w:tc>
      </w:tr>
      <w:tr w:rsidR="00C44EE7" w:rsidRPr="004A23AF" w:rsidTr="00084F01">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C44EE7" w:rsidRPr="00A31637" w:rsidRDefault="00C44EE7" w:rsidP="00084F01">
            <w:pPr>
              <w:keepNext/>
              <w:spacing w:before="0"/>
              <w:rPr>
                <w:rFonts w:eastAsia="Arial Unicode MS"/>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f</w:t>
            </w:r>
            <w:r w:rsidRPr="00B333D4">
              <w:rPr>
                <w:vertAlign w:val="subscript"/>
              </w:rPr>
              <w:t>C</w:t>
            </w:r>
            <w:r w:rsidRPr="00A31637">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f</w:t>
            </w:r>
            <w:r w:rsidRPr="00B333D4">
              <w:rPr>
                <w:vertAlign w:val="subscript"/>
              </w:rPr>
              <w:t>C</w:t>
            </w:r>
            <w:r w:rsidRPr="00A31637">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f</w:t>
            </w:r>
            <w:r w:rsidRPr="00B333D4">
              <w:rPr>
                <w:vertAlign w:val="subscript"/>
              </w:rPr>
              <w:t>C</w:t>
            </w:r>
            <w:r w:rsidRPr="00A31637">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f</w:t>
            </w:r>
            <w:r w:rsidRPr="00B333D4">
              <w:rPr>
                <w:vertAlign w:val="subscript"/>
              </w:rPr>
              <w:t>C</w:t>
            </w:r>
            <w:r w:rsidRPr="00A31637">
              <w:t>[ p, 3 ]</w:t>
            </w:r>
          </w:p>
        </w:tc>
      </w:tr>
      <w:tr w:rsidR="00C44EE7" w:rsidRPr="004A23AF" w:rsidTr="00084F01">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0</w:t>
            </w:r>
          </w:p>
        </w:tc>
      </w:tr>
      <w:tr w:rsidR="00C44EE7" w:rsidRPr="004A23AF" w:rsidTr="00084F01">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C44EE7">
            <w:pPr>
              <w:keepNext/>
              <w:spacing w:before="0"/>
              <w:jc w:val="center"/>
              <w:rPr>
                <w:rFonts w:eastAsia="Arial Unicode MS"/>
              </w:rPr>
            </w:pPr>
            <w: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0</w:t>
            </w:r>
          </w:p>
        </w:tc>
      </w:tr>
      <w:tr w:rsidR="00C44EE7" w:rsidRPr="004A23AF" w:rsidTr="00084F01">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-2</w:t>
            </w:r>
          </w:p>
        </w:tc>
      </w:tr>
      <w:tr w:rsidR="00C44EE7" w:rsidRPr="004A23AF" w:rsidTr="00084F01">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C44EE7">
            <w:pPr>
              <w:keepNext/>
              <w:spacing w:before="0"/>
              <w:jc w:val="center"/>
              <w:rPr>
                <w:rFonts w:eastAsia="Arial Unicode MS"/>
              </w:rPr>
            </w:pPr>
            <w: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C44EE7">
            <w:pPr>
              <w:keepNext/>
              <w:spacing w:before="0"/>
              <w:jc w:val="center"/>
              <w:rPr>
                <w:rFonts w:eastAsia="Arial Unicode MS"/>
              </w:rPr>
            </w:pPr>
            <w:r>
              <w:t>-2</w:t>
            </w:r>
          </w:p>
        </w:tc>
      </w:tr>
      <w:tr w:rsidR="00C44EE7" w:rsidRPr="004A23AF" w:rsidTr="00084F01">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1</w:t>
            </w:r>
            <w:r w:rsidRPr="00A31637">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−2</w:t>
            </w:r>
          </w:p>
        </w:tc>
      </w:tr>
      <w:tr w:rsidR="00C44EE7" w:rsidRPr="004A23AF" w:rsidTr="00084F01">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−2</w:t>
            </w:r>
          </w:p>
        </w:tc>
      </w:tr>
      <w:tr w:rsidR="00C44EE7" w:rsidRPr="004A23AF" w:rsidTr="00084F01">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t>−4</w:t>
            </w:r>
          </w:p>
        </w:tc>
      </w:tr>
      <w:tr w:rsidR="00C44EE7" w:rsidRPr="004A23AF" w:rsidTr="00084F01">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-4</w:t>
            </w:r>
          </w:p>
        </w:tc>
      </w:tr>
      <w:tr w:rsidR="00C44EE7" w:rsidRPr="004A23AF" w:rsidTr="00084F01">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-4</w:t>
            </w:r>
          </w:p>
        </w:tc>
      </w:tr>
      <w:tr w:rsidR="00C44EE7" w:rsidRPr="004A23AF" w:rsidTr="00084F01">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-4</w:t>
            </w:r>
          </w:p>
        </w:tc>
      </w:tr>
      <w:tr w:rsidR="00C44EE7" w:rsidRPr="004A23AF" w:rsidTr="00084F01">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-6</w:t>
            </w:r>
          </w:p>
        </w:tc>
      </w:tr>
      <w:tr w:rsidR="00C44EE7" w:rsidRPr="004A23AF" w:rsidTr="00084F01">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-6</w:t>
            </w:r>
          </w:p>
        </w:tc>
      </w:tr>
      <w:tr w:rsidR="00C44EE7" w:rsidRPr="004A23AF" w:rsidTr="00084F01">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-4</w:t>
            </w:r>
          </w:p>
        </w:tc>
      </w:tr>
      <w:tr w:rsidR="00C44EE7" w:rsidRPr="004A23AF" w:rsidTr="00084F01">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-4</w:t>
            </w:r>
          </w:p>
        </w:tc>
      </w:tr>
      <w:tr w:rsidR="00C44EE7" w:rsidRPr="004A23AF" w:rsidTr="00084F01">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sidRPr="00A31637">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keepNext/>
              <w:spacing w:before="0"/>
              <w:jc w:val="center"/>
              <w:rPr>
                <w:rFonts w:eastAsia="Arial Unicode MS"/>
              </w:rPr>
            </w:pPr>
            <w:r>
              <w:rPr>
                <w:rFonts w:eastAsia="Arial Unicode MS"/>
              </w:rPr>
              <w:t>-2</w:t>
            </w:r>
          </w:p>
        </w:tc>
      </w:tr>
      <w:tr w:rsidR="00C44EE7" w:rsidRPr="004A23AF" w:rsidTr="00084F01">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spacing w:before="0"/>
              <w:jc w:val="center"/>
              <w:rPr>
                <w:rFonts w:eastAsia="Arial Unicode MS"/>
              </w:rPr>
            </w:pPr>
            <w:r w:rsidRPr="00A31637">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spacing w:before="0"/>
              <w:jc w:val="center"/>
              <w:rPr>
                <w:rFonts w:eastAsia="Arial Unicode MS"/>
              </w:rPr>
            </w:pPr>
            <w:r>
              <w:rPr>
                <w:rFonts w:eastAsia="Arial Unicode MS"/>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spacing w:before="0"/>
              <w:jc w:val="center"/>
              <w:rPr>
                <w:rFonts w:eastAsia="Arial Unicode MS"/>
              </w:rPr>
            </w:pPr>
            <w:r>
              <w:rPr>
                <w:rFonts w:eastAsia="Arial Unicode MS"/>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spacing w:before="0"/>
              <w:jc w:val="center"/>
              <w:rPr>
                <w:rFonts w:eastAsia="Arial Unicode MS"/>
              </w:rPr>
            </w:pPr>
            <w:r>
              <w:rPr>
                <w:rFonts w:eastAsia="Arial Unicode MS"/>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C44EE7" w:rsidRPr="00A31637" w:rsidRDefault="00C44EE7" w:rsidP="00084F01">
            <w:pPr>
              <w:spacing w:before="0"/>
              <w:jc w:val="center"/>
              <w:rPr>
                <w:rFonts w:eastAsia="Arial Unicode MS"/>
              </w:rPr>
            </w:pPr>
            <w:r>
              <w:rPr>
                <w:rFonts w:eastAsia="Arial Unicode MS"/>
              </w:rPr>
              <w:t>-2</w:t>
            </w:r>
          </w:p>
        </w:tc>
      </w:tr>
    </w:tbl>
    <w:p w:rsidR="00505D0A" w:rsidRDefault="00505D0A" w:rsidP="00505D0A">
      <w:pPr>
        <w:pStyle w:val="Heading1"/>
        <w:rPr>
          <w:lang w:val="en-CA"/>
        </w:rPr>
      </w:pPr>
      <w:r w:rsidRPr="00795F27">
        <w:rPr>
          <w:lang w:val="en-CA"/>
        </w:rPr>
        <w:t>Experimental results</w:t>
      </w:r>
    </w:p>
    <w:p w:rsidR="00E36A00" w:rsidRDefault="00926969" w:rsidP="00F66895">
      <w:pPr>
        <w:jc w:val="both"/>
        <w:rPr>
          <w:lang w:val="en-CA"/>
        </w:rPr>
      </w:pPr>
      <w:r>
        <w:rPr>
          <w:lang w:val="en-CA"/>
        </w:rPr>
        <w:t>Sequences with</w:t>
      </w:r>
      <w:r w:rsidR="00F66895">
        <w:rPr>
          <w:lang w:val="en-CA"/>
        </w:rPr>
        <w:t xml:space="preserve"> two different down-sampled </w:t>
      </w:r>
      <w:r w:rsidR="009C361D">
        <w:rPr>
          <w:lang w:val="en-CA"/>
        </w:rPr>
        <w:t xml:space="preserve">base layer </w:t>
      </w:r>
      <w:r w:rsidR="00F66895">
        <w:rPr>
          <w:lang w:val="en-CA"/>
        </w:rPr>
        <w:t>versions</w:t>
      </w:r>
      <w:r w:rsidR="00D70F83">
        <w:rPr>
          <w:lang w:val="en-CA"/>
        </w:rPr>
        <w:t xml:space="preserve"> are used in the experiment: sequences with </w:t>
      </w:r>
      <w:r w:rsidR="00E36A00">
        <w:rPr>
          <w:lang w:val="en-CA"/>
        </w:rPr>
        <w:t>zero-phase down-sampling (i.e. sequences in SHVC CTC) and</w:t>
      </w:r>
      <w:r w:rsidR="00D70F83">
        <w:rPr>
          <w:lang w:val="en-CA"/>
        </w:rPr>
        <w:t xml:space="preserve"> sequences with</w:t>
      </w:r>
      <w:r w:rsidR="00E36A00">
        <w:rPr>
          <w:lang w:val="en-CA"/>
        </w:rPr>
        <w:t xml:space="preserve"> symmetric down-sampling </w:t>
      </w:r>
      <w:r w:rsidR="00151B27">
        <w:t>[4]</w:t>
      </w:r>
      <w:r w:rsidR="00F66895">
        <w:rPr>
          <w:lang w:val="en-CA"/>
        </w:rPr>
        <w:t>.</w:t>
      </w:r>
      <w:r w:rsidR="00D70F83">
        <w:rPr>
          <w:lang w:val="en-CA"/>
        </w:rPr>
        <w:t xml:space="preserve"> </w:t>
      </w:r>
      <w:r w:rsidR="00F66895">
        <w:rPr>
          <w:lang w:val="en-CA"/>
        </w:rPr>
        <w:t xml:space="preserve">Other simulation settings follow common test conditions </w:t>
      </w:r>
      <w:r w:rsidR="007516C4">
        <w:fldChar w:fldCharType="begin"/>
      </w:r>
      <w:r w:rsidR="007516C4">
        <w:instrText xml:space="preserve"> REF _Ref353143373 \r \h  \* MERGEFORMAT </w:instrText>
      </w:r>
      <w:r w:rsidR="007516C4">
        <w:fldChar w:fldCharType="separate"/>
      </w:r>
      <w:r w:rsidR="00F66895">
        <w:rPr>
          <w:lang w:val="en-CA"/>
        </w:rPr>
        <w:t>[</w:t>
      </w:r>
      <w:r w:rsidR="00151B27">
        <w:rPr>
          <w:lang w:val="en-CA"/>
        </w:rPr>
        <w:t>5</w:t>
      </w:r>
      <w:r w:rsidR="00F66895">
        <w:rPr>
          <w:lang w:val="en-CA"/>
        </w:rPr>
        <w:t>]</w:t>
      </w:r>
      <w:r w:rsidR="007516C4">
        <w:fldChar w:fldCharType="end"/>
      </w:r>
      <w:r w:rsidR="00F66895">
        <w:rPr>
          <w:lang w:val="en-CA"/>
        </w:rPr>
        <w:t>.</w:t>
      </w:r>
    </w:p>
    <w:p w:rsidR="00926969" w:rsidRDefault="00D70F83" w:rsidP="00F66895">
      <w:pPr>
        <w:jc w:val="both"/>
        <w:rPr>
          <w:lang w:val="en-CA"/>
        </w:rPr>
      </w:pPr>
      <w:r>
        <w:rPr>
          <w:lang w:val="en-CA"/>
        </w:rPr>
        <w:t xml:space="preserve">In the first experiment, </w:t>
      </w:r>
      <w:r w:rsidR="009C361D">
        <w:rPr>
          <w:lang w:val="en-CA"/>
        </w:rPr>
        <w:t xml:space="preserve">base layer </w:t>
      </w:r>
      <w:r>
        <w:rPr>
          <w:lang w:val="en-CA"/>
        </w:rPr>
        <w:t xml:space="preserve">sequences are </w:t>
      </w:r>
      <w:r w:rsidR="009C361D">
        <w:rPr>
          <w:lang w:val="en-CA"/>
        </w:rPr>
        <w:t>generated</w:t>
      </w:r>
      <w:r>
        <w:rPr>
          <w:lang w:val="en-CA"/>
        </w:rPr>
        <w:t xml:space="preserve"> with zero-phase down-sampling. The anchor is </w:t>
      </w:r>
      <w:r w:rsidR="0016103C">
        <w:rPr>
          <w:lang w:val="en-CA"/>
        </w:rPr>
        <w:t xml:space="preserve">with </w:t>
      </w:r>
      <w:r>
        <w:rPr>
          <w:lang w:val="en-CA"/>
        </w:rPr>
        <w:t xml:space="preserve">the symmetric up-sampling. With the help of the </w:t>
      </w:r>
      <w:r w:rsidR="0016103C">
        <w:rPr>
          <w:lang w:val="en-CA"/>
        </w:rPr>
        <w:t>signaling of phase offset</w:t>
      </w:r>
      <w:r>
        <w:rPr>
          <w:lang w:val="en-CA"/>
        </w:rPr>
        <w:t>, the proposed method can select the matched up-sampling phase</w:t>
      </w:r>
      <w:r w:rsidR="00CD6747">
        <w:rPr>
          <w:lang w:val="en-CA"/>
        </w:rPr>
        <w:t xml:space="preserve"> and achieve 5.7%-10.4% </w:t>
      </w:r>
      <w:r>
        <w:rPr>
          <w:lang w:val="en-CA"/>
        </w:rPr>
        <w:t xml:space="preserve">Y BD-rate reduction.   </w:t>
      </w:r>
    </w:p>
    <w:p w:rsidR="009C361D" w:rsidRDefault="009C361D" w:rsidP="009C361D">
      <w:pPr>
        <w:rPr>
          <w:lang w:val="en-CA"/>
        </w:rPr>
      </w:pPr>
    </w:p>
    <w:tbl>
      <w:tblPr>
        <w:tblW w:w="5000" w:type="pct"/>
        <w:tblLook w:val="04A0" w:firstRow="1" w:lastRow="0" w:firstColumn="1" w:lastColumn="0" w:noHBand="0" w:noVBand="1"/>
      </w:tblPr>
      <w:tblGrid>
        <w:gridCol w:w="2658"/>
        <w:gridCol w:w="1160"/>
        <w:gridCol w:w="1139"/>
        <w:gridCol w:w="1161"/>
        <w:gridCol w:w="1161"/>
        <w:gridCol w:w="1140"/>
        <w:gridCol w:w="1157"/>
      </w:tblGrid>
      <w:tr w:rsidR="009C361D" w:rsidRPr="00405D36" w:rsidTr="00F90214">
        <w:trPr>
          <w:trHeight w:val="240"/>
        </w:trPr>
        <w:tc>
          <w:tcPr>
            <w:tcW w:w="1256"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872" w:type="pct"/>
            <w:gridSpan w:val="3"/>
            <w:tcBorders>
              <w:top w:val="single" w:sz="8" w:space="0" w:color="auto"/>
              <w:left w:val="single" w:sz="8" w:space="0" w:color="auto"/>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AI HEVC 2x</w:t>
            </w:r>
          </w:p>
        </w:tc>
        <w:tc>
          <w:tcPr>
            <w:tcW w:w="1872" w:type="pct"/>
            <w:gridSpan w:val="3"/>
            <w:tcBorders>
              <w:top w:val="single" w:sz="8" w:space="0" w:color="auto"/>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AI HEVC 1.5x</w:t>
            </w:r>
          </w:p>
        </w:tc>
      </w:tr>
      <w:tr w:rsidR="009C361D" w:rsidRPr="00405D36" w:rsidTr="00F90214">
        <w:trPr>
          <w:trHeight w:val="240"/>
        </w:trPr>
        <w:tc>
          <w:tcPr>
            <w:tcW w:w="1256"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628" w:type="pct"/>
            <w:tcBorders>
              <w:top w:val="nil"/>
              <w:left w:val="single" w:sz="8" w:space="0" w:color="auto"/>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Y</w:t>
            </w:r>
          </w:p>
        </w:tc>
        <w:tc>
          <w:tcPr>
            <w:tcW w:w="617"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U</w:t>
            </w:r>
          </w:p>
        </w:tc>
        <w:tc>
          <w:tcPr>
            <w:tcW w:w="628"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V</w:t>
            </w:r>
          </w:p>
        </w:tc>
        <w:tc>
          <w:tcPr>
            <w:tcW w:w="62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Y</w:t>
            </w:r>
          </w:p>
        </w:tc>
        <w:tc>
          <w:tcPr>
            <w:tcW w:w="617"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U</w:t>
            </w:r>
          </w:p>
        </w:tc>
        <w:tc>
          <w:tcPr>
            <w:tcW w:w="628"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V</w:t>
            </w:r>
          </w:p>
        </w:tc>
      </w:tr>
      <w:tr w:rsidR="009C361D" w:rsidRPr="00405D36" w:rsidTr="00F90214">
        <w:trPr>
          <w:trHeight w:val="240"/>
        </w:trPr>
        <w:tc>
          <w:tcPr>
            <w:tcW w:w="1256" w:type="pct"/>
            <w:tcBorders>
              <w:top w:val="single" w:sz="8" w:space="0" w:color="auto"/>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Class A</w:t>
            </w:r>
          </w:p>
        </w:tc>
        <w:tc>
          <w:tcPr>
            <w:tcW w:w="628"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-15.2%</w:t>
            </w:r>
          </w:p>
        </w:tc>
        <w:tc>
          <w:tcPr>
            <w:tcW w:w="617"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-16.5%</w:t>
            </w:r>
          </w:p>
        </w:tc>
        <w:tc>
          <w:tcPr>
            <w:tcW w:w="628" w:type="pct"/>
            <w:tcBorders>
              <w:top w:val="single" w:sz="8" w:space="0" w:color="auto"/>
              <w:left w:val="nil"/>
              <w:bottom w:val="nil"/>
              <w:right w:val="single" w:sz="8" w:space="0" w:color="auto"/>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-17.2%</w:t>
            </w:r>
          </w:p>
        </w:tc>
        <w:tc>
          <w:tcPr>
            <w:tcW w:w="628"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617"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628"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r>
      <w:tr w:rsidR="009C361D" w:rsidRPr="00405D36" w:rsidTr="00F90214">
        <w:trPr>
          <w:trHeight w:val="240"/>
        </w:trPr>
        <w:tc>
          <w:tcPr>
            <w:tcW w:w="1256"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Class B</w:t>
            </w:r>
          </w:p>
        </w:tc>
        <w:tc>
          <w:tcPr>
            <w:tcW w:w="628" w:type="pct"/>
            <w:tcBorders>
              <w:top w:val="nil"/>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-8.5%</w:t>
            </w:r>
          </w:p>
        </w:tc>
        <w:tc>
          <w:tcPr>
            <w:tcW w:w="617"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-9.2%</w:t>
            </w:r>
          </w:p>
        </w:tc>
        <w:tc>
          <w:tcPr>
            <w:tcW w:w="628"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-9.0%</w:t>
            </w:r>
          </w:p>
        </w:tc>
        <w:tc>
          <w:tcPr>
            <w:tcW w:w="628" w:type="pct"/>
            <w:tcBorders>
              <w:top w:val="nil"/>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-9.6%</w:t>
            </w:r>
          </w:p>
        </w:tc>
        <w:tc>
          <w:tcPr>
            <w:tcW w:w="617"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-11.0%</w:t>
            </w:r>
          </w:p>
        </w:tc>
        <w:tc>
          <w:tcPr>
            <w:tcW w:w="628" w:type="pct"/>
            <w:tcBorders>
              <w:top w:val="nil"/>
              <w:left w:val="nil"/>
              <w:bottom w:val="nil"/>
              <w:right w:val="single" w:sz="8" w:space="0" w:color="auto"/>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-11.1%</w:t>
            </w:r>
          </w:p>
        </w:tc>
      </w:tr>
      <w:tr w:rsidR="009C361D" w:rsidRPr="00405D36" w:rsidTr="00F90214">
        <w:trPr>
          <w:trHeight w:val="240"/>
        </w:trPr>
        <w:tc>
          <w:tcPr>
            <w:tcW w:w="1256" w:type="pct"/>
            <w:tcBorders>
              <w:top w:val="single" w:sz="8" w:space="0" w:color="auto"/>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Overall (Test vs Ref)</w:t>
            </w:r>
          </w:p>
        </w:tc>
        <w:tc>
          <w:tcPr>
            <w:tcW w:w="628"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-10.4%</w:t>
            </w:r>
          </w:p>
        </w:tc>
        <w:tc>
          <w:tcPr>
            <w:tcW w:w="617"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-11.3%</w:t>
            </w:r>
          </w:p>
        </w:tc>
        <w:tc>
          <w:tcPr>
            <w:tcW w:w="628"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-11.4%</w:t>
            </w:r>
          </w:p>
        </w:tc>
        <w:tc>
          <w:tcPr>
            <w:tcW w:w="628"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-9.6%</w:t>
            </w:r>
          </w:p>
        </w:tc>
        <w:tc>
          <w:tcPr>
            <w:tcW w:w="617"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-11.0%</w:t>
            </w:r>
          </w:p>
        </w:tc>
        <w:tc>
          <w:tcPr>
            <w:tcW w:w="628" w:type="pct"/>
            <w:tcBorders>
              <w:top w:val="single" w:sz="8" w:space="0" w:color="auto"/>
              <w:left w:val="nil"/>
              <w:bottom w:val="nil"/>
              <w:right w:val="single" w:sz="8" w:space="0" w:color="auto"/>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-11.1%</w:t>
            </w:r>
          </w:p>
        </w:tc>
      </w:tr>
      <w:tr w:rsidR="009C361D" w:rsidRPr="00405D36" w:rsidTr="00F90214">
        <w:trPr>
          <w:trHeight w:val="240"/>
        </w:trPr>
        <w:tc>
          <w:tcPr>
            <w:tcW w:w="1256"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lang w:eastAsia="zh-CN"/>
              </w:rPr>
            </w:pPr>
            <w:r w:rsidRPr="00405D36">
              <w:rPr>
                <w:rFonts w:ascii="Arial" w:hAnsi="Arial" w:cs="Arial"/>
                <w:b/>
                <w:bCs/>
                <w:sz w:val="18"/>
                <w:szCs w:val="18"/>
                <w:lang w:eastAsia="zh-CN"/>
              </w:rPr>
              <w:t>Overall (Test vs single layer)</w:t>
            </w:r>
          </w:p>
        </w:tc>
        <w:tc>
          <w:tcPr>
            <w:tcW w:w="628"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12.4%</w:t>
            </w:r>
          </w:p>
        </w:tc>
        <w:tc>
          <w:tcPr>
            <w:tcW w:w="617"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13.7%</w:t>
            </w:r>
          </w:p>
        </w:tc>
        <w:tc>
          <w:tcPr>
            <w:tcW w:w="628"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13.4%</w:t>
            </w:r>
          </w:p>
        </w:tc>
        <w:tc>
          <w:tcPr>
            <w:tcW w:w="628"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10.3%</w:t>
            </w:r>
          </w:p>
        </w:tc>
        <w:tc>
          <w:tcPr>
            <w:tcW w:w="617"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10.3%</w:t>
            </w:r>
          </w:p>
        </w:tc>
        <w:tc>
          <w:tcPr>
            <w:tcW w:w="628"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9.7%</w:t>
            </w:r>
          </w:p>
        </w:tc>
      </w:tr>
      <w:tr w:rsidR="009C361D" w:rsidRPr="00405D36" w:rsidTr="00F90214">
        <w:trPr>
          <w:trHeight w:val="240"/>
        </w:trPr>
        <w:tc>
          <w:tcPr>
            <w:tcW w:w="1256" w:type="pct"/>
            <w:tcBorders>
              <w:top w:val="nil"/>
              <w:left w:val="single" w:sz="8" w:space="0" w:color="auto"/>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808080"/>
                <w:sz w:val="18"/>
                <w:szCs w:val="18"/>
                <w:lang w:eastAsia="zh-CN"/>
              </w:rPr>
            </w:pPr>
            <w:r w:rsidRPr="00405D36">
              <w:rPr>
                <w:rFonts w:ascii="Arial" w:hAnsi="Arial" w:cs="Arial"/>
                <w:b/>
                <w:bCs/>
                <w:color w:val="808080"/>
                <w:sz w:val="18"/>
                <w:szCs w:val="18"/>
                <w:lang w:eastAsia="zh-CN"/>
              </w:rPr>
              <w:t>EL only (Test vs Ref)</w:t>
            </w:r>
          </w:p>
        </w:tc>
        <w:tc>
          <w:tcPr>
            <w:tcW w:w="62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-18.3%</w:t>
            </w:r>
          </w:p>
        </w:tc>
        <w:tc>
          <w:tcPr>
            <w:tcW w:w="617"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-19.1%</w:t>
            </w:r>
          </w:p>
        </w:tc>
        <w:tc>
          <w:tcPr>
            <w:tcW w:w="628"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-19.1%</w:t>
            </w:r>
          </w:p>
        </w:tc>
        <w:tc>
          <w:tcPr>
            <w:tcW w:w="62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-25.5%</w:t>
            </w:r>
          </w:p>
        </w:tc>
        <w:tc>
          <w:tcPr>
            <w:tcW w:w="617"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-26.7%</w:t>
            </w:r>
          </w:p>
        </w:tc>
        <w:tc>
          <w:tcPr>
            <w:tcW w:w="628"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-26.9%</w:t>
            </w:r>
          </w:p>
        </w:tc>
      </w:tr>
      <w:tr w:rsidR="009C361D" w:rsidRPr="00405D36" w:rsidTr="00F90214">
        <w:trPr>
          <w:trHeight w:val="240"/>
        </w:trPr>
        <w:tc>
          <w:tcPr>
            <w:tcW w:w="1256"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Enc Time[%]</w:t>
            </w:r>
          </w:p>
        </w:tc>
        <w:tc>
          <w:tcPr>
            <w:tcW w:w="1872" w:type="pct"/>
            <w:gridSpan w:val="3"/>
            <w:tcBorders>
              <w:top w:val="nil"/>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102.4%</w:t>
            </w:r>
          </w:p>
        </w:tc>
        <w:tc>
          <w:tcPr>
            <w:tcW w:w="1872" w:type="pct"/>
            <w:gridSpan w:val="3"/>
            <w:tcBorders>
              <w:top w:val="nil"/>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102.9%</w:t>
            </w:r>
          </w:p>
        </w:tc>
      </w:tr>
      <w:tr w:rsidR="009C361D" w:rsidRPr="00405D36" w:rsidTr="00F90214">
        <w:trPr>
          <w:trHeight w:val="240"/>
        </w:trPr>
        <w:tc>
          <w:tcPr>
            <w:tcW w:w="1256" w:type="pct"/>
            <w:tcBorders>
              <w:top w:val="nil"/>
              <w:left w:val="single" w:sz="8" w:space="0" w:color="auto"/>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Dec Time[%]</w:t>
            </w:r>
          </w:p>
        </w:tc>
        <w:tc>
          <w:tcPr>
            <w:tcW w:w="1872" w:type="pct"/>
            <w:gridSpan w:val="3"/>
            <w:tcBorders>
              <w:top w:val="nil"/>
              <w:left w:val="nil"/>
              <w:bottom w:val="single" w:sz="8" w:space="0" w:color="auto"/>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101.6%</w:t>
            </w:r>
          </w:p>
        </w:tc>
        <w:tc>
          <w:tcPr>
            <w:tcW w:w="1872" w:type="pct"/>
            <w:gridSpan w:val="3"/>
            <w:tcBorders>
              <w:top w:val="nil"/>
              <w:left w:val="nil"/>
              <w:bottom w:val="single" w:sz="8" w:space="0" w:color="auto"/>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101.2%</w:t>
            </w:r>
          </w:p>
        </w:tc>
      </w:tr>
    </w:tbl>
    <w:p w:rsidR="009C361D" w:rsidRDefault="009C361D" w:rsidP="009C361D">
      <w:pPr>
        <w:rPr>
          <w:lang w:val="en-CA"/>
        </w:rPr>
      </w:pPr>
    </w:p>
    <w:tbl>
      <w:tblPr>
        <w:tblW w:w="5000" w:type="pct"/>
        <w:tblLook w:val="04A0" w:firstRow="1" w:lastRow="0" w:firstColumn="1" w:lastColumn="0" w:noHBand="0" w:noVBand="1"/>
      </w:tblPr>
      <w:tblGrid>
        <w:gridCol w:w="2658"/>
        <w:gridCol w:w="1160"/>
        <w:gridCol w:w="1139"/>
        <w:gridCol w:w="1161"/>
        <w:gridCol w:w="1161"/>
        <w:gridCol w:w="1140"/>
        <w:gridCol w:w="1157"/>
      </w:tblGrid>
      <w:tr w:rsidR="009C361D" w:rsidRPr="00405D36" w:rsidTr="00F90214">
        <w:trPr>
          <w:trHeight w:val="240"/>
        </w:trPr>
        <w:tc>
          <w:tcPr>
            <w:tcW w:w="1250" w:type="pct"/>
            <w:tcBorders>
              <w:top w:val="single" w:sz="8" w:space="0" w:color="auto"/>
              <w:left w:val="single" w:sz="8" w:space="0" w:color="auto"/>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1875" w:type="pct"/>
            <w:gridSpan w:val="3"/>
            <w:tcBorders>
              <w:top w:val="single" w:sz="8" w:space="0" w:color="auto"/>
              <w:left w:val="single" w:sz="8" w:space="0" w:color="auto"/>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RA HEVC 2x</w:t>
            </w:r>
          </w:p>
        </w:tc>
        <w:tc>
          <w:tcPr>
            <w:tcW w:w="1875" w:type="pct"/>
            <w:gridSpan w:val="3"/>
            <w:tcBorders>
              <w:top w:val="single" w:sz="8" w:space="0" w:color="auto"/>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RA HEVC 1.5x</w:t>
            </w:r>
          </w:p>
        </w:tc>
      </w:tr>
      <w:tr w:rsidR="009C361D" w:rsidRPr="00405D36" w:rsidTr="00F90214">
        <w:trPr>
          <w:trHeight w:val="240"/>
        </w:trPr>
        <w:tc>
          <w:tcPr>
            <w:tcW w:w="1250" w:type="pct"/>
            <w:tcBorders>
              <w:top w:val="nil"/>
              <w:left w:val="single" w:sz="8" w:space="0" w:color="auto"/>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629" w:type="pct"/>
            <w:tcBorders>
              <w:top w:val="nil"/>
              <w:left w:val="single" w:sz="8" w:space="0" w:color="auto"/>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Y</w:t>
            </w:r>
          </w:p>
        </w:tc>
        <w:tc>
          <w:tcPr>
            <w:tcW w:w="61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U</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V</w:t>
            </w:r>
          </w:p>
        </w:tc>
        <w:tc>
          <w:tcPr>
            <w:tcW w:w="629"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Y</w:t>
            </w:r>
          </w:p>
        </w:tc>
        <w:tc>
          <w:tcPr>
            <w:tcW w:w="61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U</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V</w:t>
            </w:r>
          </w:p>
        </w:tc>
      </w:tr>
      <w:tr w:rsidR="009C361D" w:rsidRPr="00405D36" w:rsidTr="00F90214">
        <w:trPr>
          <w:trHeight w:val="240"/>
        </w:trPr>
        <w:tc>
          <w:tcPr>
            <w:tcW w:w="1250" w:type="pct"/>
            <w:tcBorders>
              <w:top w:val="single" w:sz="8" w:space="0" w:color="auto"/>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Class A</w:t>
            </w:r>
          </w:p>
        </w:tc>
        <w:tc>
          <w:tcPr>
            <w:tcW w:w="629"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-10.7%</w:t>
            </w:r>
          </w:p>
        </w:tc>
        <w:tc>
          <w:tcPr>
            <w:tcW w:w="618"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-6.3%</w:t>
            </w:r>
          </w:p>
        </w:tc>
        <w:tc>
          <w:tcPr>
            <w:tcW w:w="629" w:type="pct"/>
            <w:tcBorders>
              <w:top w:val="single" w:sz="8" w:space="0" w:color="auto"/>
              <w:left w:val="nil"/>
              <w:bottom w:val="nil"/>
              <w:right w:val="single" w:sz="8" w:space="0" w:color="auto"/>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-7.2%</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618"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629"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r>
      <w:tr w:rsidR="009C361D" w:rsidRPr="00405D36" w:rsidTr="00F90214">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Class B</w:t>
            </w:r>
          </w:p>
        </w:tc>
        <w:tc>
          <w:tcPr>
            <w:tcW w:w="629" w:type="pct"/>
            <w:tcBorders>
              <w:top w:val="nil"/>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-5.8%</w:t>
            </w:r>
          </w:p>
        </w:tc>
        <w:tc>
          <w:tcPr>
            <w:tcW w:w="618"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-3.8%</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-2.9%</w:t>
            </w:r>
          </w:p>
        </w:tc>
        <w:tc>
          <w:tcPr>
            <w:tcW w:w="629" w:type="pct"/>
            <w:tcBorders>
              <w:top w:val="nil"/>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-7.1%</w:t>
            </w:r>
          </w:p>
        </w:tc>
        <w:tc>
          <w:tcPr>
            <w:tcW w:w="618"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-5.7%</w:t>
            </w:r>
          </w:p>
        </w:tc>
        <w:tc>
          <w:tcPr>
            <w:tcW w:w="629"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-5.1%</w:t>
            </w:r>
          </w:p>
        </w:tc>
      </w:tr>
      <w:tr w:rsidR="009C361D" w:rsidRPr="00405D36" w:rsidTr="00F90214">
        <w:trPr>
          <w:trHeight w:val="240"/>
        </w:trPr>
        <w:tc>
          <w:tcPr>
            <w:tcW w:w="1250" w:type="pct"/>
            <w:tcBorders>
              <w:top w:val="single" w:sz="8" w:space="0" w:color="auto"/>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Overall (Test vs Ref)</w:t>
            </w:r>
          </w:p>
        </w:tc>
        <w:tc>
          <w:tcPr>
            <w:tcW w:w="629"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-7.2%</w:t>
            </w:r>
          </w:p>
        </w:tc>
        <w:tc>
          <w:tcPr>
            <w:tcW w:w="618"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-4.5%</w:t>
            </w:r>
          </w:p>
        </w:tc>
        <w:tc>
          <w:tcPr>
            <w:tcW w:w="629"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-4.1%</w:t>
            </w:r>
          </w:p>
        </w:tc>
        <w:tc>
          <w:tcPr>
            <w:tcW w:w="629"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-7.1%</w:t>
            </w:r>
          </w:p>
        </w:tc>
        <w:tc>
          <w:tcPr>
            <w:tcW w:w="618"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-5.7%</w:t>
            </w:r>
          </w:p>
        </w:tc>
        <w:tc>
          <w:tcPr>
            <w:tcW w:w="629"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-5.1%</w:t>
            </w:r>
          </w:p>
        </w:tc>
      </w:tr>
      <w:tr w:rsidR="009C361D" w:rsidRPr="00405D36" w:rsidTr="00F90214">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lang w:eastAsia="zh-CN"/>
              </w:rPr>
            </w:pPr>
            <w:r w:rsidRPr="00405D36">
              <w:rPr>
                <w:rFonts w:ascii="Arial" w:hAnsi="Arial" w:cs="Arial"/>
                <w:b/>
                <w:bCs/>
                <w:sz w:val="18"/>
                <w:szCs w:val="18"/>
                <w:lang w:eastAsia="zh-CN"/>
              </w:rPr>
              <w:t>Overall (Test vs single layer)</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19.3%</w:t>
            </w:r>
          </w:p>
        </w:tc>
        <w:tc>
          <w:tcPr>
            <w:tcW w:w="618"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32.0%</w:t>
            </w:r>
          </w:p>
        </w:tc>
        <w:tc>
          <w:tcPr>
            <w:tcW w:w="629"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33.0%</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16.5%</w:t>
            </w:r>
          </w:p>
        </w:tc>
        <w:tc>
          <w:tcPr>
            <w:tcW w:w="618"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28.5%</w:t>
            </w:r>
          </w:p>
        </w:tc>
        <w:tc>
          <w:tcPr>
            <w:tcW w:w="629"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30.9%</w:t>
            </w:r>
          </w:p>
        </w:tc>
      </w:tr>
      <w:tr w:rsidR="009C361D" w:rsidRPr="00405D36" w:rsidTr="00F90214">
        <w:trPr>
          <w:trHeight w:val="240"/>
        </w:trPr>
        <w:tc>
          <w:tcPr>
            <w:tcW w:w="1250" w:type="pct"/>
            <w:tcBorders>
              <w:top w:val="nil"/>
              <w:left w:val="single" w:sz="8" w:space="0" w:color="auto"/>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808080"/>
                <w:sz w:val="18"/>
                <w:szCs w:val="18"/>
                <w:lang w:eastAsia="zh-CN"/>
              </w:rPr>
            </w:pPr>
            <w:r w:rsidRPr="00405D36">
              <w:rPr>
                <w:rFonts w:ascii="Arial" w:hAnsi="Arial" w:cs="Arial"/>
                <w:b/>
                <w:bCs/>
                <w:color w:val="808080"/>
                <w:sz w:val="18"/>
                <w:szCs w:val="18"/>
                <w:lang w:eastAsia="zh-CN"/>
              </w:rPr>
              <w:t>EL only (Test vs Ref)</w:t>
            </w:r>
          </w:p>
        </w:tc>
        <w:tc>
          <w:tcPr>
            <w:tcW w:w="629"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-13.2%</w:t>
            </w:r>
          </w:p>
        </w:tc>
        <w:tc>
          <w:tcPr>
            <w:tcW w:w="61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-10.5%</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-10.0%</w:t>
            </w:r>
          </w:p>
        </w:tc>
        <w:tc>
          <w:tcPr>
            <w:tcW w:w="629"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-18.7%</w:t>
            </w:r>
          </w:p>
        </w:tc>
        <w:tc>
          <w:tcPr>
            <w:tcW w:w="61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-17.1%</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-16.6%</w:t>
            </w:r>
          </w:p>
        </w:tc>
      </w:tr>
      <w:tr w:rsidR="009C361D" w:rsidRPr="00405D36" w:rsidTr="00F90214">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Enc Time[%]</w:t>
            </w:r>
          </w:p>
        </w:tc>
        <w:tc>
          <w:tcPr>
            <w:tcW w:w="1875" w:type="pct"/>
            <w:gridSpan w:val="3"/>
            <w:tcBorders>
              <w:top w:val="single" w:sz="8" w:space="0" w:color="auto"/>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106.7%</w:t>
            </w:r>
          </w:p>
        </w:tc>
        <w:tc>
          <w:tcPr>
            <w:tcW w:w="1875" w:type="pct"/>
            <w:gridSpan w:val="3"/>
            <w:tcBorders>
              <w:top w:val="single" w:sz="8" w:space="0" w:color="auto"/>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102.5%</w:t>
            </w:r>
          </w:p>
        </w:tc>
      </w:tr>
      <w:tr w:rsidR="009C361D" w:rsidRPr="00405D36" w:rsidTr="00F90214">
        <w:trPr>
          <w:trHeight w:val="240"/>
        </w:trPr>
        <w:tc>
          <w:tcPr>
            <w:tcW w:w="1250" w:type="pct"/>
            <w:tcBorders>
              <w:top w:val="nil"/>
              <w:left w:val="single" w:sz="8" w:space="0" w:color="auto"/>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Dec Time[%]</w:t>
            </w:r>
          </w:p>
        </w:tc>
        <w:tc>
          <w:tcPr>
            <w:tcW w:w="1875" w:type="pct"/>
            <w:gridSpan w:val="3"/>
            <w:tcBorders>
              <w:top w:val="nil"/>
              <w:left w:val="nil"/>
              <w:bottom w:val="single" w:sz="8" w:space="0" w:color="auto"/>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101.5%</w:t>
            </w:r>
          </w:p>
        </w:tc>
        <w:tc>
          <w:tcPr>
            <w:tcW w:w="1875" w:type="pct"/>
            <w:gridSpan w:val="3"/>
            <w:tcBorders>
              <w:top w:val="nil"/>
              <w:left w:val="nil"/>
              <w:bottom w:val="single" w:sz="8" w:space="0" w:color="auto"/>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101.9%</w:t>
            </w:r>
          </w:p>
        </w:tc>
      </w:tr>
    </w:tbl>
    <w:p w:rsidR="009C361D" w:rsidRDefault="009C361D" w:rsidP="009C361D">
      <w:pPr>
        <w:jc w:val="both"/>
        <w:rPr>
          <w:lang w:val="en-CA"/>
        </w:rPr>
      </w:pPr>
    </w:p>
    <w:tbl>
      <w:tblPr>
        <w:tblW w:w="5000" w:type="pct"/>
        <w:tblLook w:val="04A0" w:firstRow="1" w:lastRow="0" w:firstColumn="1" w:lastColumn="0" w:noHBand="0" w:noVBand="1"/>
      </w:tblPr>
      <w:tblGrid>
        <w:gridCol w:w="2658"/>
        <w:gridCol w:w="1160"/>
        <w:gridCol w:w="1137"/>
        <w:gridCol w:w="1161"/>
        <w:gridCol w:w="1161"/>
        <w:gridCol w:w="1140"/>
        <w:gridCol w:w="1159"/>
      </w:tblGrid>
      <w:tr w:rsidR="009C361D" w:rsidRPr="00405D36" w:rsidTr="00F90214">
        <w:trPr>
          <w:trHeight w:val="240"/>
        </w:trPr>
        <w:tc>
          <w:tcPr>
            <w:tcW w:w="1250" w:type="pct"/>
            <w:tcBorders>
              <w:top w:val="single" w:sz="8" w:space="0" w:color="auto"/>
              <w:left w:val="single" w:sz="8" w:space="0" w:color="auto"/>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1875" w:type="pct"/>
            <w:gridSpan w:val="3"/>
            <w:tcBorders>
              <w:top w:val="single" w:sz="8" w:space="0" w:color="auto"/>
              <w:left w:val="single" w:sz="8" w:space="0" w:color="auto"/>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LD-P HEVC 2x</w:t>
            </w:r>
          </w:p>
        </w:tc>
        <w:tc>
          <w:tcPr>
            <w:tcW w:w="1875" w:type="pct"/>
            <w:gridSpan w:val="3"/>
            <w:tcBorders>
              <w:top w:val="single" w:sz="8" w:space="0" w:color="auto"/>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LD-P HEVC 1.5x</w:t>
            </w:r>
          </w:p>
        </w:tc>
      </w:tr>
      <w:tr w:rsidR="009C361D" w:rsidRPr="00405D36" w:rsidTr="00F90214">
        <w:trPr>
          <w:trHeight w:val="240"/>
        </w:trPr>
        <w:tc>
          <w:tcPr>
            <w:tcW w:w="1250" w:type="pct"/>
            <w:tcBorders>
              <w:top w:val="nil"/>
              <w:left w:val="single" w:sz="8" w:space="0" w:color="auto"/>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629" w:type="pct"/>
            <w:tcBorders>
              <w:top w:val="nil"/>
              <w:left w:val="single" w:sz="8" w:space="0" w:color="auto"/>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Y</w:t>
            </w:r>
          </w:p>
        </w:tc>
        <w:tc>
          <w:tcPr>
            <w:tcW w:w="617"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U</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V</w:t>
            </w:r>
          </w:p>
        </w:tc>
        <w:tc>
          <w:tcPr>
            <w:tcW w:w="629"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Y</w:t>
            </w:r>
          </w:p>
        </w:tc>
        <w:tc>
          <w:tcPr>
            <w:tcW w:w="61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U</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V</w:t>
            </w:r>
          </w:p>
        </w:tc>
      </w:tr>
      <w:tr w:rsidR="009C361D" w:rsidRPr="00405D36" w:rsidTr="00F90214">
        <w:trPr>
          <w:trHeight w:val="240"/>
        </w:trPr>
        <w:tc>
          <w:tcPr>
            <w:tcW w:w="1250" w:type="pct"/>
            <w:tcBorders>
              <w:top w:val="single" w:sz="8" w:space="0" w:color="auto"/>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Class A</w:t>
            </w:r>
          </w:p>
        </w:tc>
        <w:tc>
          <w:tcPr>
            <w:tcW w:w="629"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-8.6%</w:t>
            </w:r>
          </w:p>
        </w:tc>
        <w:tc>
          <w:tcPr>
            <w:tcW w:w="617"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-3.1%</w:t>
            </w:r>
          </w:p>
        </w:tc>
        <w:tc>
          <w:tcPr>
            <w:tcW w:w="629" w:type="pct"/>
            <w:tcBorders>
              <w:top w:val="single" w:sz="8" w:space="0" w:color="auto"/>
              <w:left w:val="nil"/>
              <w:bottom w:val="nil"/>
              <w:right w:val="single" w:sz="8" w:space="0" w:color="auto"/>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-3.7%</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618"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629"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r>
      <w:tr w:rsidR="009C361D" w:rsidRPr="00405D36" w:rsidTr="00F90214">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Class B</w:t>
            </w:r>
          </w:p>
        </w:tc>
        <w:tc>
          <w:tcPr>
            <w:tcW w:w="629" w:type="pct"/>
            <w:tcBorders>
              <w:top w:val="nil"/>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-4.6%</w:t>
            </w:r>
          </w:p>
        </w:tc>
        <w:tc>
          <w:tcPr>
            <w:tcW w:w="617"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-2.9%</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-1.9%</w:t>
            </w:r>
          </w:p>
        </w:tc>
        <w:tc>
          <w:tcPr>
            <w:tcW w:w="629" w:type="pct"/>
            <w:tcBorders>
              <w:top w:val="nil"/>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-6.7%</w:t>
            </w:r>
          </w:p>
        </w:tc>
        <w:tc>
          <w:tcPr>
            <w:tcW w:w="618"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-4.5%</w:t>
            </w:r>
          </w:p>
        </w:tc>
        <w:tc>
          <w:tcPr>
            <w:tcW w:w="629"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-4.2%</w:t>
            </w:r>
          </w:p>
        </w:tc>
      </w:tr>
      <w:tr w:rsidR="009C361D" w:rsidRPr="00405D36" w:rsidTr="00F90214">
        <w:trPr>
          <w:trHeight w:val="240"/>
        </w:trPr>
        <w:tc>
          <w:tcPr>
            <w:tcW w:w="1250" w:type="pct"/>
            <w:tcBorders>
              <w:top w:val="single" w:sz="8" w:space="0" w:color="auto"/>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Overall (Test vs Ref)</w:t>
            </w:r>
          </w:p>
        </w:tc>
        <w:tc>
          <w:tcPr>
            <w:tcW w:w="629"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-5.7%</w:t>
            </w:r>
          </w:p>
        </w:tc>
        <w:tc>
          <w:tcPr>
            <w:tcW w:w="617" w:type="pct"/>
            <w:tcBorders>
              <w:top w:val="single" w:sz="8" w:space="0" w:color="auto"/>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-2.9%</w:t>
            </w:r>
          </w:p>
        </w:tc>
        <w:tc>
          <w:tcPr>
            <w:tcW w:w="629" w:type="pct"/>
            <w:tcBorders>
              <w:top w:val="single" w:sz="8" w:space="0" w:color="auto"/>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-2.4%</w:t>
            </w:r>
          </w:p>
        </w:tc>
        <w:tc>
          <w:tcPr>
            <w:tcW w:w="629"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-6.7%</w:t>
            </w:r>
          </w:p>
        </w:tc>
        <w:tc>
          <w:tcPr>
            <w:tcW w:w="618"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-4.5%</w:t>
            </w:r>
          </w:p>
        </w:tc>
        <w:tc>
          <w:tcPr>
            <w:tcW w:w="629"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-4.2%</w:t>
            </w:r>
          </w:p>
        </w:tc>
      </w:tr>
      <w:tr w:rsidR="009C361D" w:rsidRPr="00405D36" w:rsidTr="00F90214">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lang w:eastAsia="zh-CN"/>
              </w:rPr>
            </w:pPr>
            <w:r w:rsidRPr="00405D36">
              <w:rPr>
                <w:rFonts w:ascii="Arial" w:hAnsi="Arial" w:cs="Arial"/>
                <w:b/>
                <w:bCs/>
                <w:sz w:val="18"/>
                <w:szCs w:val="18"/>
                <w:lang w:eastAsia="zh-CN"/>
              </w:rPr>
              <w:t>Overall (Test vs single layer)</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26.1%</w:t>
            </w:r>
          </w:p>
        </w:tc>
        <w:tc>
          <w:tcPr>
            <w:tcW w:w="617"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36.5%</w:t>
            </w:r>
          </w:p>
        </w:tc>
        <w:tc>
          <w:tcPr>
            <w:tcW w:w="629"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38.2%</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22.5%</w:t>
            </w:r>
          </w:p>
        </w:tc>
        <w:tc>
          <w:tcPr>
            <w:tcW w:w="618"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33.1%</w:t>
            </w:r>
          </w:p>
        </w:tc>
        <w:tc>
          <w:tcPr>
            <w:tcW w:w="629"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36.0%</w:t>
            </w:r>
          </w:p>
        </w:tc>
      </w:tr>
      <w:tr w:rsidR="009C361D" w:rsidRPr="00405D36" w:rsidTr="00F90214">
        <w:trPr>
          <w:trHeight w:val="240"/>
        </w:trPr>
        <w:tc>
          <w:tcPr>
            <w:tcW w:w="1250" w:type="pct"/>
            <w:tcBorders>
              <w:top w:val="nil"/>
              <w:left w:val="single" w:sz="8" w:space="0" w:color="auto"/>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808080"/>
                <w:sz w:val="18"/>
                <w:szCs w:val="18"/>
                <w:lang w:eastAsia="zh-CN"/>
              </w:rPr>
            </w:pPr>
            <w:r w:rsidRPr="00405D36">
              <w:rPr>
                <w:rFonts w:ascii="Arial" w:hAnsi="Arial" w:cs="Arial"/>
                <w:b/>
                <w:bCs/>
                <w:color w:val="808080"/>
                <w:sz w:val="18"/>
                <w:szCs w:val="18"/>
                <w:lang w:eastAsia="zh-CN"/>
              </w:rPr>
              <w:t>EL only (Test vs Ref)</w:t>
            </w:r>
          </w:p>
        </w:tc>
        <w:tc>
          <w:tcPr>
            <w:tcW w:w="629"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-9.9%</w:t>
            </w:r>
          </w:p>
        </w:tc>
        <w:tc>
          <w:tcPr>
            <w:tcW w:w="617"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-7.2%</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-6.7%</w:t>
            </w:r>
          </w:p>
        </w:tc>
        <w:tc>
          <w:tcPr>
            <w:tcW w:w="629"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-16.3%</w:t>
            </w:r>
          </w:p>
        </w:tc>
        <w:tc>
          <w:tcPr>
            <w:tcW w:w="61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-14.1%</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-13.8%</w:t>
            </w:r>
          </w:p>
        </w:tc>
      </w:tr>
      <w:tr w:rsidR="009C361D" w:rsidRPr="00405D36" w:rsidTr="00F90214">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Enc Time[%]</w:t>
            </w:r>
          </w:p>
        </w:tc>
        <w:tc>
          <w:tcPr>
            <w:tcW w:w="1875" w:type="pct"/>
            <w:gridSpan w:val="3"/>
            <w:tcBorders>
              <w:top w:val="single" w:sz="8" w:space="0" w:color="auto"/>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105.7%</w:t>
            </w:r>
          </w:p>
        </w:tc>
        <w:tc>
          <w:tcPr>
            <w:tcW w:w="1875" w:type="pct"/>
            <w:gridSpan w:val="3"/>
            <w:tcBorders>
              <w:top w:val="single" w:sz="8" w:space="0" w:color="auto"/>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103.9%</w:t>
            </w:r>
          </w:p>
        </w:tc>
      </w:tr>
      <w:tr w:rsidR="009C361D" w:rsidRPr="00405D36" w:rsidTr="00F90214">
        <w:trPr>
          <w:trHeight w:val="240"/>
        </w:trPr>
        <w:tc>
          <w:tcPr>
            <w:tcW w:w="1250" w:type="pct"/>
            <w:tcBorders>
              <w:top w:val="nil"/>
              <w:left w:val="single" w:sz="8" w:space="0" w:color="auto"/>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Dec Time[%]</w:t>
            </w:r>
          </w:p>
        </w:tc>
        <w:tc>
          <w:tcPr>
            <w:tcW w:w="1875" w:type="pct"/>
            <w:gridSpan w:val="3"/>
            <w:tcBorders>
              <w:top w:val="nil"/>
              <w:left w:val="nil"/>
              <w:bottom w:val="single" w:sz="8" w:space="0" w:color="auto"/>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101.4%</w:t>
            </w:r>
          </w:p>
        </w:tc>
        <w:tc>
          <w:tcPr>
            <w:tcW w:w="1875" w:type="pct"/>
            <w:gridSpan w:val="3"/>
            <w:tcBorders>
              <w:top w:val="nil"/>
              <w:left w:val="nil"/>
              <w:bottom w:val="single" w:sz="8" w:space="0" w:color="auto"/>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101.7%</w:t>
            </w:r>
          </w:p>
        </w:tc>
      </w:tr>
    </w:tbl>
    <w:p w:rsidR="009C361D" w:rsidRDefault="009C361D" w:rsidP="009C361D">
      <w:pPr>
        <w:jc w:val="both"/>
        <w:rPr>
          <w:lang w:val="en-CA"/>
        </w:rPr>
      </w:pPr>
    </w:p>
    <w:p w:rsidR="00926969" w:rsidRDefault="00D70F83" w:rsidP="00926969">
      <w:pPr>
        <w:jc w:val="both"/>
        <w:rPr>
          <w:lang w:val="en-CA"/>
        </w:rPr>
      </w:pPr>
      <w:r>
        <w:rPr>
          <w:lang w:val="en-CA"/>
        </w:rPr>
        <w:t xml:space="preserve">In the second experiment, sequences are </w:t>
      </w:r>
      <w:r w:rsidR="009C361D">
        <w:rPr>
          <w:lang w:val="en-CA"/>
        </w:rPr>
        <w:t>generated</w:t>
      </w:r>
      <w:r>
        <w:rPr>
          <w:lang w:val="en-CA"/>
        </w:rPr>
        <w:t xml:space="preserve"> with symmetric down-sampling. The anchor is</w:t>
      </w:r>
      <w:r w:rsidR="0016103C">
        <w:rPr>
          <w:lang w:val="en-CA"/>
        </w:rPr>
        <w:t xml:space="preserve"> with</w:t>
      </w:r>
      <w:r>
        <w:rPr>
          <w:lang w:val="en-CA"/>
        </w:rPr>
        <w:t xml:space="preserve"> zero-phase up-sampling. With the help of </w:t>
      </w:r>
      <w:r w:rsidR="0016103C">
        <w:rPr>
          <w:lang w:val="en-CA"/>
        </w:rPr>
        <w:t>signaling of phase offset</w:t>
      </w:r>
      <w:r>
        <w:rPr>
          <w:lang w:val="en-CA"/>
        </w:rPr>
        <w:t xml:space="preserve">, the proposed method can select the matched up-sampling phase and achieve around </w:t>
      </w:r>
      <w:r w:rsidR="009C361D">
        <w:rPr>
          <w:lang w:val="en-CA"/>
        </w:rPr>
        <w:t>5.6</w:t>
      </w:r>
      <w:r>
        <w:rPr>
          <w:lang w:val="en-CA"/>
        </w:rPr>
        <w:t>%-</w:t>
      </w:r>
      <w:r w:rsidR="009C361D">
        <w:rPr>
          <w:lang w:val="en-CA"/>
        </w:rPr>
        <w:t>9.4</w:t>
      </w:r>
      <w:r>
        <w:rPr>
          <w:lang w:val="en-CA"/>
        </w:rPr>
        <w:t>% BD-rate reduction.</w:t>
      </w:r>
    </w:p>
    <w:p w:rsidR="00033509" w:rsidRDefault="00033509" w:rsidP="00926969">
      <w:pPr>
        <w:jc w:val="both"/>
        <w:rPr>
          <w:lang w:val="en-CA"/>
        </w:rPr>
      </w:pPr>
    </w:p>
    <w:p w:rsidR="009C361D" w:rsidRDefault="009C361D" w:rsidP="009C361D">
      <w:pPr>
        <w:jc w:val="both"/>
        <w:rPr>
          <w:lang w:val="en-CA"/>
        </w:rPr>
      </w:pPr>
    </w:p>
    <w:tbl>
      <w:tblPr>
        <w:tblW w:w="5000" w:type="pct"/>
        <w:tblLook w:val="04A0" w:firstRow="1" w:lastRow="0" w:firstColumn="1" w:lastColumn="0" w:noHBand="0" w:noVBand="1"/>
      </w:tblPr>
      <w:tblGrid>
        <w:gridCol w:w="2658"/>
        <w:gridCol w:w="1160"/>
        <w:gridCol w:w="1139"/>
        <w:gridCol w:w="1161"/>
        <w:gridCol w:w="1161"/>
        <w:gridCol w:w="1140"/>
        <w:gridCol w:w="1157"/>
      </w:tblGrid>
      <w:tr w:rsidR="009C361D" w:rsidRPr="00405D36" w:rsidTr="00F90214">
        <w:trPr>
          <w:trHeight w:val="240"/>
        </w:trPr>
        <w:tc>
          <w:tcPr>
            <w:tcW w:w="1250"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875" w:type="pct"/>
            <w:gridSpan w:val="3"/>
            <w:tcBorders>
              <w:top w:val="single" w:sz="8" w:space="0" w:color="auto"/>
              <w:left w:val="single" w:sz="8" w:space="0" w:color="auto"/>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AI HEVC 2x</w:t>
            </w:r>
          </w:p>
        </w:tc>
        <w:tc>
          <w:tcPr>
            <w:tcW w:w="1875" w:type="pct"/>
            <w:gridSpan w:val="3"/>
            <w:tcBorders>
              <w:top w:val="single" w:sz="8" w:space="0" w:color="auto"/>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AI HEVC 1.5x</w:t>
            </w:r>
          </w:p>
        </w:tc>
      </w:tr>
      <w:tr w:rsidR="009C361D" w:rsidRPr="00405D36" w:rsidTr="00F90214">
        <w:trPr>
          <w:trHeight w:val="240"/>
        </w:trPr>
        <w:tc>
          <w:tcPr>
            <w:tcW w:w="1250"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629" w:type="pct"/>
            <w:tcBorders>
              <w:top w:val="nil"/>
              <w:left w:val="single" w:sz="8" w:space="0" w:color="auto"/>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Y</w:t>
            </w:r>
          </w:p>
        </w:tc>
        <w:tc>
          <w:tcPr>
            <w:tcW w:w="61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U</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V</w:t>
            </w:r>
          </w:p>
        </w:tc>
        <w:tc>
          <w:tcPr>
            <w:tcW w:w="629"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Y</w:t>
            </w:r>
          </w:p>
        </w:tc>
        <w:tc>
          <w:tcPr>
            <w:tcW w:w="61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U</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V</w:t>
            </w:r>
          </w:p>
        </w:tc>
      </w:tr>
      <w:tr w:rsidR="009C361D" w:rsidRPr="00405D36" w:rsidTr="00F90214">
        <w:trPr>
          <w:trHeight w:val="240"/>
        </w:trPr>
        <w:tc>
          <w:tcPr>
            <w:tcW w:w="1250" w:type="pct"/>
            <w:tcBorders>
              <w:top w:val="single" w:sz="8" w:space="0" w:color="auto"/>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Class A</w:t>
            </w:r>
          </w:p>
        </w:tc>
        <w:tc>
          <w:tcPr>
            <w:tcW w:w="629"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-13.9%</w:t>
            </w:r>
          </w:p>
        </w:tc>
        <w:tc>
          <w:tcPr>
            <w:tcW w:w="618"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-16.1%</w:t>
            </w:r>
          </w:p>
        </w:tc>
        <w:tc>
          <w:tcPr>
            <w:tcW w:w="629" w:type="pct"/>
            <w:tcBorders>
              <w:top w:val="single" w:sz="8" w:space="0" w:color="auto"/>
              <w:left w:val="nil"/>
              <w:bottom w:val="nil"/>
              <w:right w:val="single" w:sz="8" w:space="0" w:color="auto"/>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-16.8%</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618"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629"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r>
      <w:tr w:rsidR="009C361D" w:rsidRPr="00405D36" w:rsidTr="00F90214">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Class B</w:t>
            </w:r>
          </w:p>
        </w:tc>
        <w:tc>
          <w:tcPr>
            <w:tcW w:w="629" w:type="pct"/>
            <w:tcBorders>
              <w:top w:val="nil"/>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-7.6%</w:t>
            </w:r>
          </w:p>
        </w:tc>
        <w:tc>
          <w:tcPr>
            <w:tcW w:w="618"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-8.9%</w:t>
            </w:r>
          </w:p>
        </w:tc>
        <w:tc>
          <w:tcPr>
            <w:tcW w:w="629"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-8.8%</w:t>
            </w:r>
          </w:p>
        </w:tc>
        <w:tc>
          <w:tcPr>
            <w:tcW w:w="629" w:type="pct"/>
            <w:tcBorders>
              <w:top w:val="nil"/>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-8.2%</w:t>
            </w:r>
          </w:p>
        </w:tc>
        <w:tc>
          <w:tcPr>
            <w:tcW w:w="618"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-10.2%</w:t>
            </w:r>
          </w:p>
        </w:tc>
        <w:tc>
          <w:tcPr>
            <w:tcW w:w="629" w:type="pct"/>
            <w:tcBorders>
              <w:top w:val="nil"/>
              <w:left w:val="nil"/>
              <w:bottom w:val="nil"/>
              <w:right w:val="single" w:sz="8" w:space="0" w:color="auto"/>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-10.2%</w:t>
            </w:r>
          </w:p>
        </w:tc>
      </w:tr>
      <w:tr w:rsidR="009C361D" w:rsidRPr="00405D36" w:rsidTr="00F90214">
        <w:trPr>
          <w:trHeight w:val="240"/>
        </w:trPr>
        <w:tc>
          <w:tcPr>
            <w:tcW w:w="1250" w:type="pct"/>
            <w:tcBorders>
              <w:top w:val="single" w:sz="8" w:space="0" w:color="auto"/>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Overall (Test vs Ref)</w:t>
            </w:r>
          </w:p>
        </w:tc>
        <w:tc>
          <w:tcPr>
            <w:tcW w:w="629"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-9.4%</w:t>
            </w:r>
          </w:p>
        </w:tc>
        <w:tc>
          <w:tcPr>
            <w:tcW w:w="618"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-11.0%</w:t>
            </w:r>
          </w:p>
        </w:tc>
        <w:tc>
          <w:tcPr>
            <w:tcW w:w="629"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-11.1%</w:t>
            </w:r>
          </w:p>
        </w:tc>
        <w:tc>
          <w:tcPr>
            <w:tcW w:w="629"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-8.2%</w:t>
            </w:r>
          </w:p>
        </w:tc>
        <w:tc>
          <w:tcPr>
            <w:tcW w:w="618"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-10.2%</w:t>
            </w:r>
          </w:p>
        </w:tc>
        <w:tc>
          <w:tcPr>
            <w:tcW w:w="629" w:type="pct"/>
            <w:tcBorders>
              <w:top w:val="single" w:sz="8" w:space="0" w:color="auto"/>
              <w:left w:val="nil"/>
              <w:bottom w:val="nil"/>
              <w:right w:val="single" w:sz="8" w:space="0" w:color="auto"/>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-10.2%</w:t>
            </w:r>
          </w:p>
        </w:tc>
      </w:tr>
      <w:tr w:rsidR="009C361D" w:rsidRPr="00405D36" w:rsidTr="00F90214">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lang w:eastAsia="zh-CN"/>
              </w:rPr>
            </w:pPr>
            <w:r w:rsidRPr="00405D36">
              <w:rPr>
                <w:rFonts w:ascii="Arial" w:hAnsi="Arial" w:cs="Arial"/>
                <w:b/>
                <w:bCs/>
                <w:sz w:val="18"/>
                <w:szCs w:val="18"/>
                <w:lang w:eastAsia="zh-CN"/>
              </w:rPr>
              <w:t>Overall (Test vs single layer)</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12.9%</w:t>
            </w:r>
          </w:p>
        </w:tc>
        <w:tc>
          <w:tcPr>
            <w:tcW w:w="618"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13.8%</w:t>
            </w:r>
          </w:p>
        </w:tc>
        <w:tc>
          <w:tcPr>
            <w:tcW w:w="629"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13.5%</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10.8%</w:t>
            </w:r>
          </w:p>
        </w:tc>
        <w:tc>
          <w:tcPr>
            <w:tcW w:w="618"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10.4%</w:t>
            </w:r>
          </w:p>
        </w:tc>
        <w:tc>
          <w:tcPr>
            <w:tcW w:w="629"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9.7%</w:t>
            </w:r>
          </w:p>
        </w:tc>
      </w:tr>
      <w:tr w:rsidR="009C361D" w:rsidRPr="00405D36" w:rsidTr="00F90214">
        <w:trPr>
          <w:trHeight w:val="240"/>
        </w:trPr>
        <w:tc>
          <w:tcPr>
            <w:tcW w:w="1250" w:type="pct"/>
            <w:tcBorders>
              <w:top w:val="nil"/>
              <w:left w:val="single" w:sz="8" w:space="0" w:color="auto"/>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808080"/>
                <w:sz w:val="18"/>
                <w:szCs w:val="18"/>
                <w:lang w:eastAsia="zh-CN"/>
              </w:rPr>
            </w:pPr>
            <w:r w:rsidRPr="00405D36">
              <w:rPr>
                <w:rFonts w:ascii="Arial" w:hAnsi="Arial" w:cs="Arial"/>
                <w:b/>
                <w:bCs/>
                <w:color w:val="808080"/>
                <w:sz w:val="18"/>
                <w:szCs w:val="18"/>
                <w:lang w:eastAsia="zh-CN"/>
              </w:rPr>
              <w:t>EL only (Test vs Ref)</w:t>
            </w:r>
          </w:p>
        </w:tc>
        <w:tc>
          <w:tcPr>
            <w:tcW w:w="629"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-17.0%</w:t>
            </w:r>
          </w:p>
        </w:tc>
        <w:tc>
          <w:tcPr>
            <w:tcW w:w="61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-18.5%</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-18.6%</w:t>
            </w:r>
          </w:p>
        </w:tc>
        <w:tc>
          <w:tcPr>
            <w:tcW w:w="629"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-22.5%</w:t>
            </w:r>
          </w:p>
        </w:tc>
        <w:tc>
          <w:tcPr>
            <w:tcW w:w="61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-24.4%</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-24.6%</w:t>
            </w:r>
          </w:p>
        </w:tc>
      </w:tr>
      <w:tr w:rsidR="009C361D" w:rsidRPr="00405D36" w:rsidTr="00F90214">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Enc Time[%]</w:t>
            </w:r>
          </w:p>
        </w:tc>
        <w:tc>
          <w:tcPr>
            <w:tcW w:w="1875" w:type="pct"/>
            <w:gridSpan w:val="3"/>
            <w:tcBorders>
              <w:top w:val="nil"/>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97.2%</w:t>
            </w:r>
          </w:p>
        </w:tc>
        <w:tc>
          <w:tcPr>
            <w:tcW w:w="1875" w:type="pct"/>
            <w:gridSpan w:val="3"/>
            <w:tcBorders>
              <w:top w:val="nil"/>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101.9%</w:t>
            </w:r>
          </w:p>
        </w:tc>
      </w:tr>
      <w:tr w:rsidR="009C361D" w:rsidRPr="00405D36" w:rsidTr="00F90214">
        <w:trPr>
          <w:trHeight w:val="240"/>
        </w:trPr>
        <w:tc>
          <w:tcPr>
            <w:tcW w:w="1250" w:type="pct"/>
            <w:tcBorders>
              <w:top w:val="nil"/>
              <w:left w:val="single" w:sz="8" w:space="0" w:color="auto"/>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Dec Time[%]</w:t>
            </w:r>
          </w:p>
        </w:tc>
        <w:tc>
          <w:tcPr>
            <w:tcW w:w="1875" w:type="pct"/>
            <w:gridSpan w:val="3"/>
            <w:tcBorders>
              <w:top w:val="nil"/>
              <w:left w:val="nil"/>
              <w:bottom w:val="single" w:sz="8" w:space="0" w:color="auto"/>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93.7%</w:t>
            </w:r>
          </w:p>
        </w:tc>
        <w:tc>
          <w:tcPr>
            <w:tcW w:w="1875" w:type="pct"/>
            <w:gridSpan w:val="3"/>
            <w:tcBorders>
              <w:top w:val="nil"/>
              <w:left w:val="nil"/>
              <w:bottom w:val="single" w:sz="8" w:space="0" w:color="auto"/>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97.8%</w:t>
            </w:r>
          </w:p>
        </w:tc>
      </w:tr>
    </w:tbl>
    <w:p w:rsidR="009C361D" w:rsidRDefault="009C361D" w:rsidP="009C361D">
      <w:pPr>
        <w:jc w:val="both"/>
        <w:rPr>
          <w:lang w:val="en-CA"/>
        </w:rPr>
      </w:pPr>
    </w:p>
    <w:tbl>
      <w:tblPr>
        <w:tblW w:w="5000" w:type="pct"/>
        <w:tblLook w:val="04A0" w:firstRow="1" w:lastRow="0" w:firstColumn="1" w:lastColumn="0" w:noHBand="0" w:noVBand="1"/>
      </w:tblPr>
      <w:tblGrid>
        <w:gridCol w:w="2658"/>
        <w:gridCol w:w="1160"/>
        <w:gridCol w:w="1139"/>
        <w:gridCol w:w="1161"/>
        <w:gridCol w:w="1161"/>
        <w:gridCol w:w="1140"/>
        <w:gridCol w:w="1157"/>
      </w:tblGrid>
      <w:tr w:rsidR="009C361D" w:rsidRPr="00405D36" w:rsidTr="00F90214">
        <w:trPr>
          <w:trHeight w:val="240"/>
        </w:trPr>
        <w:tc>
          <w:tcPr>
            <w:tcW w:w="1250" w:type="pct"/>
            <w:tcBorders>
              <w:top w:val="single" w:sz="8" w:space="0" w:color="auto"/>
              <w:left w:val="single" w:sz="8" w:space="0" w:color="auto"/>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1875" w:type="pct"/>
            <w:gridSpan w:val="3"/>
            <w:tcBorders>
              <w:top w:val="single" w:sz="8" w:space="0" w:color="auto"/>
              <w:left w:val="single" w:sz="8" w:space="0" w:color="auto"/>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RA HEVC 2x</w:t>
            </w:r>
          </w:p>
        </w:tc>
        <w:tc>
          <w:tcPr>
            <w:tcW w:w="1875" w:type="pct"/>
            <w:gridSpan w:val="3"/>
            <w:tcBorders>
              <w:top w:val="single" w:sz="8" w:space="0" w:color="auto"/>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RA HEVC 1.5x</w:t>
            </w:r>
          </w:p>
        </w:tc>
      </w:tr>
      <w:tr w:rsidR="009C361D" w:rsidRPr="00405D36" w:rsidTr="00F90214">
        <w:trPr>
          <w:trHeight w:val="240"/>
        </w:trPr>
        <w:tc>
          <w:tcPr>
            <w:tcW w:w="1250" w:type="pct"/>
            <w:tcBorders>
              <w:top w:val="nil"/>
              <w:left w:val="single" w:sz="8" w:space="0" w:color="auto"/>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629" w:type="pct"/>
            <w:tcBorders>
              <w:top w:val="nil"/>
              <w:left w:val="single" w:sz="8" w:space="0" w:color="auto"/>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Y</w:t>
            </w:r>
          </w:p>
        </w:tc>
        <w:tc>
          <w:tcPr>
            <w:tcW w:w="61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U</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V</w:t>
            </w:r>
          </w:p>
        </w:tc>
        <w:tc>
          <w:tcPr>
            <w:tcW w:w="629"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Y</w:t>
            </w:r>
          </w:p>
        </w:tc>
        <w:tc>
          <w:tcPr>
            <w:tcW w:w="61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U</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V</w:t>
            </w:r>
          </w:p>
        </w:tc>
      </w:tr>
      <w:tr w:rsidR="009C361D" w:rsidRPr="00405D36" w:rsidTr="00F90214">
        <w:trPr>
          <w:trHeight w:val="240"/>
        </w:trPr>
        <w:tc>
          <w:tcPr>
            <w:tcW w:w="1250" w:type="pct"/>
            <w:tcBorders>
              <w:top w:val="single" w:sz="8" w:space="0" w:color="auto"/>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Class A</w:t>
            </w:r>
          </w:p>
        </w:tc>
        <w:tc>
          <w:tcPr>
            <w:tcW w:w="629"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-10.2%</w:t>
            </w:r>
          </w:p>
        </w:tc>
        <w:tc>
          <w:tcPr>
            <w:tcW w:w="618"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-5.8%</w:t>
            </w:r>
          </w:p>
        </w:tc>
        <w:tc>
          <w:tcPr>
            <w:tcW w:w="629" w:type="pct"/>
            <w:tcBorders>
              <w:top w:val="single" w:sz="8" w:space="0" w:color="auto"/>
              <w:left w:val="nil"/>
              <w:bottom w:val="nil"/>
              <w:right w:val="single" w:sz="8" w:space="0" w:color="auto"/>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-7.2%</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618"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629"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r>
      <w:tr w:rsidR="009C361D" w:rsidRPr="00405D36" w:rsidTr="00F90214">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Class B</w:t>
            </w:r>
          </w:p>
        </w:tc>
        <w:tc>
          <w:tcPr>
            <w:tcW w:w="629" w:type="pct"/>
            <w:tcBorders>
              <w:top w:val="nil"/>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-5.4%</w:t>
            </w:r>
          </w:p>
        </w:tc>
        <w:tc>
          <w:tcPr>
            <w:tcW w:w="618"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-3.8%</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-3.0%</w:t>
            </w:r>
          </w:p>
        </w:tc>
        <w:tc>
          <w:tcPr>
            <w:tcW w:w="629" w:type="pct"/>
            <w:tcBorders>
              <w:top w:val="nil"/>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-6.4%</w:t>
            </w:r>
          </w:p>
        </w:tc>
        <w:tc>
          <w:tcPr>
            <w:tcW w:w="618"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-5.2%</w:t>
            </w:r>
          </w:p>
        </w:tc>
        <w:tc>
          <w:tcPr>
            <w:tcW w:w="629"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-4.7%</w:t>
            </w:r>
          </w:p>
        </w:tc>
      </w:tr>
      <w:tr w:rsidR="009C361D" w:rsidRPr="00405D36" w:rsidTr="00F90214">
        <w:trPr>
          <w:trHeight w:val="240"/>
        </w:trPr>
        <w:tc>
          <w:tcPr>
            <w:tcW w:w="1250" w:type="pct"/>
            <w:tcBorders>
              <w:top w:val="single" w:sz="8" w:space="0" w:color="auto"/>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Overall (Test vs Ref)</w:t>
            </w:r>
          </w:p>
        </w:tc>
        <w:tc>
          <w:tcPr>
            <w:tcW w:w="629"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-6.8%</w:t>
            </w:r>
          </w:p>
        </w:tc>
        <w:tc>
          <w:tcPr>
            <w:tcW w:w="618"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-4.4%</w:t>
            </w:r>
          </w:p>
        </w:tc>
        <w:tc>
          <w:tcPr>
            <w:tcW w:w="629"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-4.2%</w:t>
            </w:r>
          </w:p>
        </w:tc>
        <w:tc>
          <w:tcPr>
            <w:tcW w:w="629"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-6.4%</w:t>
            </w:r>
          </w:p>
        </w:tc>
        <w:tc>
          <w:tcPr>
            <w:tcW w:w="618"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-5.2%</w:t>
            </w:r>
          </w:p>
        </w:tc>
        <w:tc>
          <w:tcPr>
            <w:tcW w:w="629"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-4.7%</w:t>
            </w:r>
          </w:p>
        </w:tc>
      </w:tr>
      <w:tr w:rsidR="009C361D" w:rsidRPr="00405D36" w:rsidTr="00F90214">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lang w:eastAsia="zh-CN"/>
              </w:rPr>
            </w:pPr>
            <w:r w:rsidRPr="00405D36">
              <w:rPr>
                <w:rFonts w:ascii="Arial" w:hAnsi="Arial" w:cs="Arial"/>
                <w:b/>
                <w:bCs/>
                <w:sz w:val="18"/>
                <w:szCs w:val="18"/>
                <w:lang w:eastAsia="zh-CN"/>
              </w:rPr>
              <w:t>Overall (Test vs single layer)</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19.7%</w:t>
            </w:r>
          </w:p>
        </w:tc>
        <w:tc>
          <w:tcPr>
            <w:tcW w:w="618"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32.2%</w:t>
            </w:r>
          </w:p>
        </w:tc>
        <w:tc>
          <w:tcPr>
            <w:tcW w:w="629"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33.1%</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16.8%</w:t>
            </w:r>
          </w:p>
        </w:tc>
        <w:tc>
          <w:tcPr>
            <w:tcW w:w="618"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28.5%</w:t>
            </w:r>
          </w:p>
        </w:tc>
        <w:tc>
          <w:tcPr>
            <w:tcW w:w="629"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31.1%</w:t>
            </w:r>
          </w:p>
        </w:tc>
      </w:tr>
      <w:tr w:rsidR="009C361D" w:rsidRPr="00405D36" w:rsidTr="00F90214">
        <w:trPr>
          <w:trHeight w:val="240"/>
        </w:trPr>
        <w:tc>
          <w:tcPr>
            <w:tcW w:w="1250" w:type="pct"/>
            <w:tcBorders>
              <w:top w:val="nil"/>
              <w:left w:val="single" w:sz="8" w:space="0" w:color="auto"/>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808080"/>
                <w:sz w:val="18"/>
                <w:szCs w:val="18"/>
                <w:lang w:eastAsia="zh-CN"/>
              </w:rPr>
            </w:pPr>
            <w:r w:rsidRPr="00405D36">
              <w:rPr>
                <w:rFonts w:ascii="Arial" w:hAnsi="Arial" w:cs="Arial"/>
                <w:b/>
                <w:bCs/>
                <w:color w:val="808080"/>
                <w:sz w:val="18"/>
                <w:szCs w:val="18"/>
                <w:lang w:eastAsia="zh-CN"/>
              </w:rPr>
              <w:t>EL only (Test vs Ref)</w:t>
            </w:r>
          </w:p>
        </w:tc>
        <w:tc>
          <w:tcPr>
            <w:tcW w:w="629"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-12.6%</w:t>
            </w:r>
          </w:p>
        </w:tc>
        <w:tc>
          <w:tcPr>
            <w:tcW w:w="61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-10.2%</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-10.0%</w:t>
            </w:r>
          </w:p>
        </w:tc>
        <w:tc>
          <w:tcPr>
            <w:tcW w:w="629"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-17.2%</w:t>
            </w:r>
          </w:p>
        </w:tc>
        <w:tc>
          <w:tcPr>
            <w:tcW w:w="61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-15.9%</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-15.4%</w:t>
            </w:r>
          </w:p>
        </w:tc>
      </w:tr>
      <w:tr w:rsidR="009C361D" w:rsidRPr="00405D36" w:rsidTr="00F90214">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Enc Time[%]</w:t>
            </w:r>
          </w:p>
        </w:tc>
        <w:tc>
          <w:tcPr>
            <w:tcW w:w="1875" w:type="pct"/>
            <w:gridSpan w:val="3"/>
            <w:tcBorders>
              <w:top w:val="single" w:sz="8" w:space="0" w:color="auto"/>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97.6%</w:t>
            </w:r>
          </w:p>
        </w:tc>
        <w:tc>
          <w:tcPr>
            <w:tcW w:w="1875" w:type="pct"/>
            <w:gridSpan w:val="3"/>
            <w:tcBorders>
              <w:top w:val="single" w:sz="8" w:space="0" w:color="auto"/>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105.1%</w:t>
            </w:r>
          </w:p>
        </w:tc>
      </w:tr>
      <w:tr w:rsidR="009C361D" w:rsidRPr="00405D36" w:rsidTr="00F90214">
        <w:trPr>
          <w:trHeight w:val="240"/>
        </w:trPr>
        <w:tc>
          <w:tcPr>
            <w:tcW w:w="1250" w:type="pct"/>
            <w:tcBorders>
              <w:top w:val="nil"/>
              <w:left w:val="single" w:sz="8" w:space="0" w:color="auto"/>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Dec Time[%]</w:t>
            </w:r>
          </w:p>
        </w:tc>
        <w:tc>
          <w:tcPr>
            <w:tcW w:w="1875" w:type="pct"/>
            <w:gridSpan w:val="3"/>
            <w:tcBorders>
              <w:top w:val="nil"/>
              <w:left w:val="nil"/>
              <w:bottom w:val="single" w:sz="8" w:space="0" w:color="auto"/>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97.9%</w:t>
            </w:r>
          </w:p>
        </w:tc>
        <w:tc>
          <w:tcPr>
            <w:tcW w:w="1875" w:type="pct"/>
            <w:gridSpan w:val="3"/>
            <w:tcBorders>
              <w:top w:val="nil"/>
              <w:left w:val="nil"/>
              <w:bottom w:val="single" w:sz="8" w:space="0" w:color="auto"/>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98.0%</w:t>
            </w:r>
          </w:p>
        </w:tc>
      </w:tr>
    </w:tbl>
    <w:p w:rsidR="009C361D" w:rsidRDefault="009C361D" w:rsidP="009C361D">
      <w:pPr>
        <w:jc w:val="both"/>
        <w:rPr>
          <w:lang w:val="en-CA"/>
        </w:rPr>
      </w:pPr>
    </w:p>
    <w:tbl>
      <w:tblPr>
        <w:tblW w:w="5000" w:type="pct"/>
        <w:tblLook w:val="04A0" w:firstRow="1" w:lastRow="0" w:firstColumn="1" w:lastColumn="0" w:noHBand="0" w:noVBand="1"/>
      </w:tblPr>
      <w:tblGrid>
        <w:gridCol w:w="2658"/>
        <w:gridCol w:w="1160"/>
        <w:gridCol w:w="1137"/>
        <w:gridCol w:w="1161"/>
        <w:gridCol w:w="1161"/>
        <w:gridCol w:w="1140"/>
        <w:gridCol w:w="1159"/>
      </w:tblGrid>
      <w:tr w:rsidR="009C361D" w:rsidRPr="00405D36" w:rsidTr="00F90214">
        <w:trPr>
          <w:trHeight w:val="240"/>
        </w:trPr>
        <w:tc>
          <w:tcPr>
            <w:tcW w:w="1250" w:type="pct"/>
            <w:tcBorders>
              <w:top w:val="single" w:sz="8" w:space="0" w:color="auto"/>
              <w:left w:val="single" w:sz="8" w:space="0" w:color="auto"/>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1875" w:type="pct"/>
            <w:gridSpan w:val="3"/>
            <w:tcBorders>
              <w:top w:val="single" w:sz="8" w:space="0" w:color="auto"/>
              <w:left w:val="single" w:sz="8" w:space="0" w:color="auto"/>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LD-P HEVC 2x</w:t>
            </w:r>
          </w:p>
        </w:tc>
        <w:tc>
          <w:tcPr>
            <w:tcW w:w="1875" w:type="pct"/>
            <w:gridSpan w:val="3"/>
            <w:tcBorders>
              <w:top w:val="single" w:sz="8" w:space="0" w:color="auto"/>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LD-P HEVC 1.5x</w:t>
            </w:r>
          </w:p>
        </w:tc>
      </w:tr>
      <w:tr w:rsidR="009C361D" w:rsidRPr="00405D36" w:rsidTr="00F90214">
        <w:trPr>
          <w:trHeight w:val="240"/>
        </w:trPr>
        <w:tc>
          <w:tcPr>
            <w:tcW w:w="1250" w:type="pct"/>
            <w:tcBorders>
              <w:top w:val="nil"/>
              <w:left w:val="single" w:sz="8" w:space="0" w:color="auto"/>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629" w:type="pct"/>
            <w:tcBorders>
              <w:top w:val="nil"/>
              <w:left w:val="single" w:sz="8" w:space="0" w:color="auto"/>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Y</w:t>
            </w:r>
          </w:p>
        </w:tc>
        <w:tc>
          <w:tcPr>
            <w:tcW w:w="617"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U</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V</w:t>
            </w:r>
          </w:p>
        </w:tc>
        <w:tc>
          <w:tcPr>
            <w:tcW w:w="629"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Y</w:t>
            </w:r>
          </w:p>
        </w:tc>
        <w:tc>
          <w:tcPr>
            <w:tcW w:w="61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U</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V</w:t>
            </w:r>
          </w:p>
        </w:tc>
      </w:tr>
      <w:tr w:rsidR="009C361D" w:rsidRPr="00405D36" w:rsidTr="00F90214">
        <w:trPr>
          <w:trHeight w:val="240"/>
        </w:trPr>
        <w:tc>
          <w:tcPr>
            <w:tcW w:w="1250" w:type="pct"/>
            <w:tcBorders>
              <w:top w:val="single" w:sz="8" w:space="0" w:color="auto"/>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Class A</w:t>
            </w:r>
          </w:p>
        </w:tc>
        <w:tc>
          <w:tcPr>
            <w:tcW w:w="629"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-8.4%</w:t>
            </w:r>
          </w:p>
        </w:tc>
        <w:tc>
          <w:tcPr>
            <w:tcW w:w="617"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-2.9%</w:t>
            </w:r>
          </w:p>
        </w:tc>
        <w:tc>
          <w:tcPr>
            <w:tcW w:w="629" w:type="pct"/>
            <w:tcBorders>
              <w:top w:val="single" w:sz="8" w:space="0" w:color="auto"/>
              <w:left w:val="nil"/>
              <w:bottom w:val="nil"/>
              <w:right w:val="single" w:sz="8" w:space="0" w:color="auto"/>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-4.2%</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618"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c>
          <w:tcPr>
            <w:tcW w:w="629"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 </w:t>
            </w:r>
          </w:p>
        </w:tc>
      </w:tr>
      <w:tr w:rsidR="009C361D" w:rsidRPr="00405D36" w:rsidTr="00F90214">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Class B</w:t>
            </w:r>
          </w:p>
        </w:tc>
        <w:tc>
          <w:tcPr>
            <w:tcW w:w="629" w:type="pct"/>
            <w:tcBorders>
              <w:top w:val="nil"/>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-4.4%</w:t>
            </w:r>
          </w:p>
        </w:tc>
        <w:tc>
          <w:tcPr>
            <w:tcW w:w="617"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-3.1%</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-2.3%</w:t>
            </w:r>
          </w:p>
        </w:tc>
        <w:tc>
          <w:tcPr>
            <w:tcW w:w="629" w:type="pct"/>
            <w:tcBorders>
              <w:top w:val="nil"/>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-6.4%</w:t>
            </w:r>
          </w:p>
        </w:tc>
        <w:tc>
          <w:tcPr>
            <w:tcW w:w="618"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-4.7%</w:t>
            </w:r>
          </w:p>
        </w:tc>
        <w:tc>
          <w:tcPr>
            <w:tcW w:w="629" w:type="pct"/>
            <w:tcBorders>
              <w:top w:val="nil"/>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-4.2%</w:t>
            </w:r>
          </w:p>
        </w:tc>
      </w:tr>
      <w:tr w:rsidR="009C361D" w:rsidRPr="00405D36" w:rsidTr="00F90214">
        <w:trPr>
          <w:trHeight w:val="240"/>
        </w:trPr>
        <w:tc>
          <w:tcPr>
            <w:tcW w:w="1250" w:type="pct"/>
            <w:tcBorders>
              <w:top w:val="single" w:sz="8" w:space="0" w:color="auto"/>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405D36">
              <w:rPr>
                <w:rFonts w:ascii="Arial" w:hAnsi="Arial" w:cs="Arial"/>
                <w:b/>
                <w:bCs/>
                <w:color w:val="000000"/>
                <w:sz w:val="18"/>
                <w:szCs w:val="18"/>
                <w:lang w:eastAsia="zh-CN"/>
              </w:rPr>
              <w:t>Overall (Test vs Ref)</w:t>
            </w:r>
          </w:p>
        </w:tc>
        <w:tc>
          <w:tcPr>
            <w:tcW w:w="629"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-5.6%</w:t>
            </w:r>
          </w:p>
        </w:tc>
        <w:tc>
          <w:tcPr>
            <w:tcW w:w="617"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-3.1%</w:t>
            </w:r>
          </w:p>
        </w:tc>
        <w:tc>
          <w:tcPr>
            <w:tcW w:w="629" w:type="pct"/>
            <w:tcBorders>
              <w:top w:val="single" w:sz="8" w:space="0" w:color="auto"/>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-2.9%</w:t>
            </w:r>
          </w:p>
        </w:tc>
        <w:tc>
          <w:tcPr>
            <w:tcW w:w="629" w:type="pct"/>
            <w:tcBorders>
              <w:top w:val="single" w:sz="8" w:space="0" w:color="auto"/>
              <w:left w:val="single" w:sz="8" w:space="0" w:color="auto"/>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-6.4%</w:t>
            </w:r>
          </w:p>
        </w:tc>
        <w:tc>
          <w:tcPr>
            <w:tcW w:w="618"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-4.7%</w:t>
            </w:r>
          </w:p>
        </w:tc>
        <w:tc>
          <w:tcPr>
            <w:tcW w:w="629" w:type="pct"/>
            <w:tcBorders>
              <w:top w:val="single" w:sz="8" w:space="0" w:color="auto"/>
              <w:left w:val="nil"/>
              <w:bottom w:val="nil"/>
              <w:right w:val="nil"/>
            </w:tcBorders>
            <w:shd w:val="clear" w:color="000000" w:fill="CCFFCC"/>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-4.2%</w:t>
            </w:r>
          </w:p>
        </w:tc>
      </w:tr>
      <w:tr w:rsidR="009C361D" w:rsidRPr="00405D36" w:rsidTr="00F90214">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lang w:eastAsia="zh-CN"/>
              </w:rPr>
            </w:pPr>
            <w:r w:rsidRPr="00405D36">
              <w:rPr>
                <w:rFonts w:ascii="Arial" w:hAnsi="Arial" w:cs="Arial"/>
                <w:b/>
                <w:bCs/>
                <w:sz w:val="18"/>
                <w:szCs w:val="18"/>
                <w:lang w:eastAsia="zh-CN"/>
              </w:rPr>
              <w:t>Overall (Test vs single layer)</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26.5%</w:t>
            </w:r>
          </w:p>
        </w:tc>
        <w:tc>
          <w:tcPr>
            <w:tcW w:w="617"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36.7%</w:t>
            </w:r>
          </w:p>
        </w:tc>
        <w:tc>
          <w:tcPr>
            <w:tcW w:w="629"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38.1%</w:t>
            </w:r>
          </w:p>
        </w:tc>
        <w:tc>
          <w:tcPr>
            <w:tcW w:w="629"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22.7%</w:t>
            </w:r>
          </w:p>
        </w:tc>
        <w:tc>
          <w:tcPr>
            <w:tcW w:w="618" w:type="pct"/>
            <w:tcBorders>
              <w:top w:val="nil"/>
              <w:left w:val="nil"/>
              <w:bottom w:val="nil"/>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33.0%</w:t>
            </w:r>
          </w:p>
        </w:tc>
        <w:tc>
          <w:tcPr>
            <w:tcW w:w="629" w:type="pct"/>
            <w:tcBorders>
              <w:top w:val="nil"/>
              <w:left w:val="nil"/>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zh-CN"/>
              </w:rPr>
            </w:pPr>
            <w:r w:rsidRPr="00405D36">
              <w:rPr>
                <w:rFonts w:ascii="Arial" w:hAnsi="Arial" w:cs="Arial"/>
                <w:sz w:val="18"/>
                <w:szCs w:val="18"/>
                <w:lang w:eastAsia="zh-CN"/>
              </w:rPr>
              <w:t>35.9%</w:t>
            </w:r>
          </w:p>
        </w:tc>
      </w:tr>
      <w:tr w:rsidR="009C361D" w:rsidRPr="00405D36" w:rsidTr="00F90214">
        <w:trPr>
          <w:trHeight w:val="240"/>
        </w:trPr>
        <w:tc>
          <w:tcPr>
            <w:tcW w:w="1250" w:type="pct"/>
            <w:tcBorders>
              <w:top w:val="nil"/>
              <w:left w:val="single" w:sz="8" w:space="0" w:color="auto"/>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808080"/>
                <w:sz w:val="18"/>
                <w:szCs w:val="18"/>
                <w:lang w:eastAsia="zh-CN"/>
              </w:rPr>
            </w:pPr>
            <w:r w:rsidRPr="00405D36">
              <w:rPr>
                <w:rFonts w:ascii="Arial" w:hAnsi="Arial" w:cs="Arial"/>
                <w:b/>
                <w:bCs/>
                <w:color w:val="808080"/>
                <w:sz w:val="18"/>
                <w:szCs w:val="18"/>
                <w:lang w:eastAsia="zh-CN"/>
              </w:rPr>
              <w:t>EL only (Test vs Ref)</w:t>
            </w:r>
          </w:p>
        </w:tc>
        <w:tc>
          <w:tcPr>
            <w:tcW w:w="629"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-9.8%</w:t>
            </w:r>
          </w:p>
        </w:tc>
        <w:tc>
          <w:tcPr>
            <w:tcW w:w="617"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-7.3%</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-7.1%</w:t>
            </w:r>
          </w:p>
        </w:tc>
        <w:tc>
          <w:tcPr>
            <w:tcW w:w="629"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-15.6%</w:t>
            </w:r>
          </w:p>
        </w:tc>
        <w:tc>
          <w:tcPr>
            <w:tcW w:w="618" w:type="pct"/>
            <w:tcBorders>
              <w:top w:val="nil"/>
              <w:left w:val="nil"/>
              <w:bottom w:val="single" w:sz="8" w:space="0" w:color="auto"/>
              <w:right w:val="nil"/>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-13.9%</w:t>
            </w:r>
          </w:p>
        </w:tc>
        <w:tc>
          <w:tcPr>
            <w:tcW w:w="629" w:type="pct"/>
            <w:tcBorders>
              <w:top w:val="nil"/>
              <w:left w:val="nil"/>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405D36">
              <w:rPr>
                <w:rFonts w:ascii="Arial" w:hAnsi="Arial" w:cs="Arial"/>
                <w:color w:val="808080"/>
                <w:sz w:val="18"/>
                <w:szCs w:val="18"/>
                <w:lang w:eastAsia="zh-CN"/>
              </w:rPr>
              <w:t>-13.6%</w:t>
            </w:r>
          </w:p>
        </w:tc>
      </w:tr>
      <w:tr w:rsidR="009C361D" w:rsidRPr="00405D36" w:rsidTr="00F90214">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Enc Time[%]</w:t>
            </w:r>
          </w:p>
        </w:tc>
        <w:tc>
          <w:tcPr>
            <w:tcW w:w="1875" w:type="pct"/>
            <w:gridSpan w:val="3"/>
            <w:tcBorders>
              <w:top w:val="single" w:sz="8" w:space="0" w:color="auto"/>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98.4%</w:t>
            </w:r>
          </w:p>
        </w:tc>
        <w:tc>
          <w:tcPr>
            <w:tcW w:w="1875" w:type="pct"/>
            <w:gridSpan w:val="3"/>
            <w:tcBorders>
              <w:top w:val="single" w:sz="8" w:space="0" w:color="auto"/>
              <w:left w:val="nil"/>
              <w:bottom w:val="nil"/>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101.5%</w:t>
            </w:r>
          </w:p>
        </w:tc>
      </w:tr>
      <w:tr w:rsidR="009C361D" w:rsidRPr="00405D36" w:rsidTr="00F90214">
        <w:trPr>
          <w:trHeight w:val="240"/>
        </w:trPr>
        <w:tc>
          <w:tcPr>
            <w:tcW w:w="1250" w:type="pct"/>
            <w:tcBorders>
              <w:top w:val="nil"/>
              <w:left w:val="single" w:sz="8" w:space="0" w:color="auto"/>
              <w:bottom w:val="single" w:sz="8" w:space="0" w:color="auto"/>
              <w:right w:val="single" w:sz="8" w:space="0" w:color="auto"/>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Dec Time[%]</w:t>
            </w:r>
          </w:p>
        </w:tc>
        <w:tc>
          <w:tcPr>
            <w:tcW w:w="1875" w:type="pct"/>
            <w:gridSpan w:val="3"/>
            <w:tcBorders>
              <w:top w:val="nil"/>
              <w:left w:val="nil"/>
              <w:bottom w:val="single" w:sz="8" w:space="0" w:color="auto"/>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98.2%</w:t>
            </w:r>
          </w:p>
        </w:tc>
        <w:tc>
          <w:tcPr>
            <w:tcW w:w="1875" w:type="pct"/>
            <w:gridSpan w:val="3"/>
            <w:tcBorders>
              <w:top w:val="nil"/>
              <w:left w:val="nil"/>
              <w:bottom w:val="single" w:sz="8" w:space="0" w:color="auto"/>
              <w:right w:val="single" w:sz="8" w:space="0" w:color="000000"/>
            </w:tcBorders>
            <w:shd w:val="clear" w:color="auto" w:fill="auto"/>
            <w:noWrap/>
            <w:vAlign w:val="bottom"/>
            <w:hideMark/>
          </w:tcPr>
          <w:p w:rsidR="009C361D" w:rsidRPr="00405D36" w:rsidRDefault="009C361D" w:rsidP="00F9021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405D36">
              <w:rPr>
                <w:rFonts w:ascii="Arial" w:hAnsi="Arial" w:cs="Arial"/>
                <w:color w:val="000000"/>
                <w:sz w:val="18"/>
                <w:szCs w:val="18"/>
                <w:lang w:eastAsia="zh-CN"/>
              </w:rPr>
              <w:t>99.1%</w:t>
            </w:r>
          </w:p>
        </w:tc>
      </w:tr>
    </w:tbl>
    <w:p w:rsidR="00097BCB" w:rsidRDefault="00097BCB" w:rsidP="00316B51">
      <w:pPr>
        <w:pStyle w:val="Heading1"/>
        <w:jc w:val="both"/>
        <w:rPr>
          <w:lang w:val="en-CA"/>
        </w:rPr>
      </w:pPr>
      <w:r>
        <w:rPr>
          <w:lang w:val="en-CA"/>
        </w:rPr>
        <w:t>Conclusions</w:t>
      </w:r>
    </w:p>
    <w:p w:rsidR="00033509" w:rsidRPr="0096557E" w:rsidRDefault="00033509" w:rsidP="00FB663E">
      <w:pPr>
        <w:jc w:val="both"/>
        <w:rPr>
          <w:lang w:val="en-CA"/>
        </w:rPr>
      </w:pPr>
      <w:r w:rsidRPr="00FB663E">
        <w:rPr>
          <w:lang w:val="en-CA"/>
        </w:rPr>
        <w:t>This contribution proposes to have indication of phase shift for the up-sampling process so the up-sampling phase can match the down-sampling phase in the generation of the reference layer signals.  In addition, this contribution proposes to adopt SVC reference layer sample location derivation process (which supports different chroma sampling location in reference layer and current layer) and the up-</w:t>
      </w:r>
      <w:r w:rsidRPr="00FB663E">
        <w:rPr>
          <w:lang w:val="en-CA"/>
        </w:rPr>
        <w:lastRenderedPageBreak/>
        <w:t>sampling filters for all 16 phases</w:t>
      </w:r>
      <w:r w:rsidR="00632DA6">
        <w:rPr>
          <w:lang w:val="en-CA"/>
        </w:rPr>
        <w:t>.</w:t>
      </w:r>
      <w:r w:rsidRPr="00FB663E">
        <w:rPr>
          <w:lang w:val="en-CA"/>
        </w:rPr>
        <w:t xml:space="preserve"> Experimental results show the matched up-sampling can achieve 5%-10% Y BD-rate direction.</w:t>
      </w:r>
    </w:p>
    <w:p w:rsidR="00097BCB" w:rsidRDefault="00097BCB" w:rsidP="008A7922">
      <w:pPr>
        <w:pStyle w:val="Heading1"/>
        <w:numPr>
          <w:ilvl w:val="0"/>
          <w:numId w:val="0"/>
        </w:numPr>
        <w:rPr>
          <w:lang w:val="en-CA"/>
        </w:rPr>
      </w:pPr>
      <w:r>
        <w:rPr>
          <w:lang w:val="en-CA"/>
        </w:rPr>
        <w:t>References</w:t>
      </w:r>
    </w:p>
    <w:p w:rsidR="00F66895" w:rsidRPr="00B6701C" w:rsidRDefault="00F66895" w:rsidP="00097BCB">
      <w:pPr>
        <w:numPr>
          <w:ilvl w:val="0"/>
          <w:numId w:val="12"/>
        </w:numPr>
        <w:tabs>
          <w:tab w:val="clear" w:pos="360"/>
          <w:tab w:val="clear" w:pos="720"/>
          <w:tab w:val="clear" w:pos="1080"/>
          <w:tab w:val="clear" w:pos="1440"/>
        </w:tabs>
        <w:spacing w:before="0"/>
        <w:jc w:val="both"/>
        <w:rPr>
          <w:lang w:val="de-AT"/>
        </w:rPr>
      </w:pPr>
      <w:bookmarkStart w:id="21" w:name="_Ref353143198"/>
      <w:r w:rsidRPr="004C0136">
        <w:rPr>
          <w:lang w:val="de-AT"/>
        </w:rPr>
        <w:t>J</w:t>
      </w:r>
      <w:r w:rsidR="00B6701C">
        <w:rPr>
          <w:lang w:val="de-AT"/>
        </w:rPr>
        <w:t>.</w:t>
      </w:r>
      <w:r w:rsidRPr="004C0136">
        <w:rPr>
          <w:lang w:val="de-AT"/>
        </w:rPr>
        <w:t xml:space="preserve"> Dong, </w:t>
      </w:r>
      <w:r w:rsidR="00B6701C">
        <w:rPr>
          <w:lang w:val="de-AT"/>
        </w:rPr>
        <w:t>Y. Ye</w:t>
      </w:r>
      <w:r w:rsidRPr="004C0136">
        <w:rPr>
          <w:lang w:val="de-AT"/>
        </w:rPr>
        <w:t xml:space="preserve">, and </w:t>
      </w:r>
      <w:r w:rsidR="00B6701C" w:rsidRPr="004C0136">
        <w:rPr>
          <w:lang w:val="de-AT"/>
        </w:rPr>
        <w:t>Y</w:t>
      </w:r>
      <w:r w:rsidR="00B6701C">
        <w:rPr>
          <w:lang w:val="de-AT"/>
        </w:rPr>
        <w:t>.</w:t>
      </w:r>
      <w:r w:rsidR="00B6701C" w:rsidRPr="004C0136">
        <w:rPr>
          <w:lang w:val="de-AT"/>
        </w:rPr>
        <w:t xml:space="preserve"> He</w:t>
      </w:r>
      <w:r w:rsidRPr="004C0136">
        <w:rPr>
          <w:lang w:val="de-AT"/>
        </w:rPr>
        <w:t>, "</w:t>
      </w:r>
      <w:r w:rsidR="00B6701C" w:rsidRPr="00B6701C">
        <w:rPr>
          <w:lang w:val="de-AT"/>
        </w:rPr>
        <w:t>sampling based on sampling grid information for aligned inter layer prediction</w:t>
      </w:r>
      <w:r w:rsidRPr="004C0136">
        <w:rPr>
          <w:lang w:val="de-AT"/>
        </w:rPr>
        <w:t xml:space="preserve">," </w:t>
      </w:r>
      <w:r w:rsidR="00B6701C">
        <w:rPr>
          <w:lang w:val="de-AT"/>
        </w:rPr>
        <w:t>JCTVC-M0188</w:t>
      </w:r>
      <w:r w:rsidRPr="004C0136">
        <w:rPr>
          <w:lang w:val="de-AT"/>
        </w:rPr>
        <w:t xml:space="preserve">, </w:t>
      </w:r>
      <w:r w:rsidR="00B6701C">
        <w:rPr>
          <w:lang w:val="de-AT"/>
        </w:rPr>
        <w:t>Apr</w:t>
      </w:r>
      <w:r w:rsidRPr="004C0136">
        <w:rPr>
          <w:lang w:val="de-AT"/>
        </w:rPr>
        <w:t>. 201</w:t>
      </w:r>
      <w:r w:rsidR="00B6701C">
        <w:rPr>
          <w:lang w:val="de-AT"/>
        </w:rPr>
        <w:t>3</w:t>
      </w:r>
      <w:r w:rsidRPr="004C0136">
        <w:rPr>
          <w:lang w:val="de-AT"/>
        </w:rPr>
        <w:t>.</w:t>
      </w:r>
      <w:bookmarkEnd w:id="21"/>
    </w:p>
    <w:p w:rsidR="00B6701C" w:rsidRPr="00B6701C" w:rsidRDefault="00B6701C" w:rsidP="00097BCB">
      <w:pPr>
        <w:numPr>
          <w:ilvl w:val="0"/>
          <w:numId w:val="12"/>
        </w:numPr>
        <w:tabs>
          <w:tab w:val="clear" w:pos="360"/>
          <w:tab w:val="clear" w:pos="720"/>
          <w:tab w:val="clear" w:pos="1080"/>
          <w:tab w:val="clear" w:pos="1440"/>
        </w:tabs>
        <w:spacing w:before="0"/>
        <w:jc w:val="both"/>
        <w:rPr>
          <w:lang w:val="de-AT"/>
        </w:rPr>
      </w:pPr>
      <w:r>
        <w:rPr>
          <w:lang w:val="de-AT"/>
        </w:rPr>
        <w:t>L. Guo, J. Chen, and M.</w:t>
      </w:r>
      <w:r w:rsidRPr="00B6701C">
        <w:rPr>
          <w:lang w:val="de-AT"/>
        </w:rPr>
        <w:t xml:space="preserve"> Karczewicz, “Signaling of Phase Offset in Up-sampling Process”, JCTVC-M0322, Apr., 2013. </w:t>
      </w:r>
    </w:p>
    <w:p w:rsidR="00B6701C" w:rsidRDefault="00B6701C" w:rsidP="00097BCB">
      <w:pPr>
        <w:numPr>
          <w:ilvl w:val="0"/>
          <w:numId w:val="12"/>
        </w:numPr>
        <w:tabs>
          <w:tab w:val="clear" w:pos="360"/>
          <w:tab w:val="clear" w:pos="720"/>
          <w:tab w:val="clear" w:pos="1080"/>
          <w:tab w:val="clear" w:pos="1440"/>
        </w:tabs>
        <w:spacing w:before="0"/>
        <w:jc w:val="both"/>
        <w:rPr>
          <w:lang w:val="de-AT"/>
        </w:rPr>
      </w:pPr>
      <w:r w:rsidRPr="00B6701C">
        <w:rPr>
          <w:lang w:val="de-AT"/>
        </w:rPr>
        <w:t>K. Ugur, and J. Lainema, “AHG13: Signaling phase offset for upsampling in SHVC”, JCTVC-M0231, Apr. 2013.</w:t>
      </w:r>
    </w:p>
    <w:p w:rsidR="00151B27" w:rsidRPr="00F66895" w:rsidRDefault="00151B27" w:rsidP="00151B27">
      <w:pPr>
        <w:numPr>
          <w:ilvl w:val="0"/>
          <w:numId w:val="12"/>
        </w:numPr>
        <w:tabs>
          <w:tab w:val="clear" w:pos="360"/>
          <w:tab w:val="clear" w:pos="720"/>
          <w:tab w:val="clear" w:pos="1080"/>
          <w:tab w:val="clear" w:pos="1440"/>
        </w:tabs>
        <w:spacing w:before="0"/>
        <w:jc w:val="both"/>
      </w:pPr>
      <w:r w:rsidRPr="004C0136">
        <w:rPr>
          <w:lang w:val="de-AT"/>
        </w:rPr>
        <w:t>Jie Dong, Yong He, and Yan Ye, "Downsampling filter for</w:t>
      </w:r>
      <w:r>
        <w:rPr>
          <w:lang w:val="de-AT"/>
        </w:rPr>
        <w:t xml:space="preserve"> anchor generation for scalable </w:t>
      </w:r>
      <w:r w:rsidRPr="004C0136">
        <w:rPr>
          <w:lang w:val="de-AT"/>
        </w:rPr>
        <w:t>extensions of HEVC," m23485, 99th MPEG meeting, San Jose, USA, Feb. 2012.</w:t>
      </w:r>
    </w:p>
    <w:bookmarkStart w:id="22" w:name="_Ref353143373"/>
    <w:p w:rsidR="00F66895" w:rsidRPr="00B6701C" w:rsidRDefault="00F66895" w:rsidP="00F66895">
      <w:pPr>
        <w:numPr>
          <w:ilvl w:val="0"/>
          <w:numId w:val="12"/>
        </w:numPr>
        <w:tabs>
          <w:tab w:val="clear" w:pos="360"/>
          <w:tab w:val="clear" w:pos="720"/>
          <w:tab w:val="clear" w:pos="1080"/>
          <w:tab w:val="clear" w:pos="1440"/>
        </w:tabs>
        <w:spacing w:before="0"/>
        <w:jc w:val="both"/>
        <w:rPr>
          <w:lang w:val="de-AT"/>
        </w:rPr>
      </w:pPr>
      <w:r w:rsidRPr="00B6701C">
        <w:rPr>
          <w:lang w:val="de-AT"/>
        </w:rPr>
        <w:fldChar w:fldCharType="begin"/>
      </w:r>
      <w:r w:rsidRPr="00B6701C">
        <w:rPr>
          <w:lang w:val="de-AT"/>
        </w:rPr>
        <w:instrText xml:space="preserve"> HYPERLINK "mailto:lxiang@qti.qualcomm.com" </w:instrText>
      </w:r>
      <w:r w:rsidRPr="00B6701C">
        <w:rPr>
          <w:lang w:val="de-AT"/>
        </w:rPr>
        <w:fldChar w:fldCharType="separate"/>
      </w:r>
      <w:r w:rsidRPr="00B6701C">
        <w:rPr>
          <w:lang w:val="de-AT"/>
        </w:rPr>
        <w:t>X. Li</w:t>
      </w:r>
      <w:r w:rsidRPr="00B6701C">
        <w:rPr>
          <w:lang w:val="de-AT"/>
        </w:rPr>
        <w:fldChar w:fldCharType="end"/>
      </w:r>
      <w:r w:rsidRPr="00B6701C">
        <w:rPr>
          <w:lang w:val="de-AT"/>
        </w:rPr>
        <w:t xml:space="preserve">, </w:t>
      </w:r>
      <w:hyperlink r:id="rId22" w:history="1">
        <w:r w:rsidRPr="00B6701C">
          <w:rPr>
            <w:lang w:val="de-AT"/>
          </w:rPr>
          <w:t>J. Boyce</w:t>
        </w:r>
      </w:hyperlink>
      <w:r w:rsidRPr="00B6701C">
        <w:rPr>
          <w:lang w:val="de-AT"/>
        </w:rPr>
        <w:t xml:space="preserve">, </w:t>
      </w:r>
      <w:hyperlink r:id="rId23" w:history="1">
        <w:r w:rsidRPr="00B6701C">
          <w:rPr>
            <w:lang w:val="de-AT"/>
          </w:rPr>
          <w:t>P. Onno</w:t>
        </w:r>
      </w:hyperlink>
      <w:r w:rsidRPr="00B6701C">
        <w:rPr>
          <w:lang w:val="de-AT"/>
        </w:rPr>
        <w:t xml:space="preserve">, and </w:t>
      </w:r>
      <w:hyperlink r:id="rId24" w:history="1">
        <w:r w:rsidRPr="00B6701C">
          <w:rPr>
            <w:lang w:val="de-AT"/>
          </w:rPr>
          <w:t>Y. Ye</w:t>
        </w:r>
      </w:hyperlink>
      <w:r w:rsidRPr="00B6701C">
        <w:rPr>
          <w:lang w:val="de-AT"/>
        </w:rPr>
        <w:t>, “Common SHM test conditions and software reference configurations”, JCTVC-L1009, Geneva, Switzerland, Jan. 2013.</w:t>
      </w:r>
      <w:bookmarkEnd w:id="22"/>
    </w:p>
    <w:p w:rsidR="00097BCB" w:rsidRPr="00097BCB" w:rsidRDefault="00097BCB" w:rsidP="003012FB">
      <w:pPr>
        <w:tabs>
          <w:tab w:val="clear" w:pos="360"/>
          <w:tab w:val="clear" w:pos="720"/>
          <w:tab w:val="clear" w:pos="1080"/>
          <w:tab w:val="clear" w:pos="1440"/>
        </w:tabs>
        <w:spacing w:before="0"/>
        <w:ind w:left="360"/>
        <w:jc w:val="both"/>
        <w:rPr>
          <w:szCs w:val="22"/>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097BCB" w:rsidRPr="002125E8" w:rsidRDefault="00097BCB" w:rsidP="00097BCB">
      <w:pPr>
        <w:jc w:val="both"/>
        <w:rPr>
          <w:szCs w:val="22"/>
        </w:rPr>
      </w:pPr>
      <w:r w:rsidRPr="00BE0447">
        <w:rPr>
          <w:b/>
          <w:szCs w:val="22"/>
        </w:rPr>
        <w:t xml:space="preserve">Qualcomm </w:t>
      </w:r>
      <w:r>
        <w:rPr>
          <w:b/>
          <w:szCs w:val="22"/>
        </w:rPr>
        <w:t xml:space="preserve">Incorporated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614447" w:rsidRPr="005B217D" w:rsidRDefault="00614447" w:rsidP="00614447">
      <w:pPr>
        <w:jc w:val="both"/>
        <w:rPr>
          <w:szCs w:val="22"/>
          <w:lang w:val="en-CA"/>
        </w:rPr>
      </w:pPr>
      <w:r>
        <w:rPr>
          <w:b/>
          <w:szCs w:val="22"/>
          <w:lang w:val="en-CA"/>
        </w:rPr>
        <w:t>InterDigital Communications, Inc.</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614447" w:rsidRDefault="00614447" w:rsidP="00614447">
      <w:pPr>
        <w:jc w:val="both"/>
        <w:rPr>
          <w:szCs w:val="22"/>
          <w:lang w:val="en-CA"/>
        </w:rPr>
      </w:pPr>
      <w:r>
        <w:rPr>
          <w:b/>
          <w:szCs w:val="22"/>
          <w:lang w:val="en-CA"/>
        </w:rPr>
        <w:t>Nokia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614447" w:rsidRDefault="007F1F8B" w:rsidP="009234A5">
      <w:pPr>
        <w:jc w:val="both"/>
        <w:rPr>
          <w:szCs w:val="22"/>
          <w:lang w:val="en-CA"/>
        </w:rPr>
      </w:pPr>
    </w:p>
    <w:sectPr w:rsidR="007F1F8B" w:rsidRPr="00614447" w:rsidSect="00A01439">
      <w:footerReference w:type="default" r:id="rId2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C63" w:rsidRDefault="00645C63">
      <w:r>
        <w:separator/>
      </w:r>
    </w:p>
  </w:endnote>
  <w:endnote w:type="continuationSeparator" w:id="0">
    <w:p w:rsidR="00645C63" w:rsidRDefault="00645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angSong_GB2312">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6C4" w:rsidRDefault="007516C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B43A7">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6B43A7">
      <w:rPr>
        <w:rStyle w:val="PageNumber"/>
        <w:noProof/>
      </w:rPr>
      <w:t>2013-04-25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C63" w:rsidRDefault="00645C63">
      <w:r>
        <w:separator/>
      </w:r>
    </w:p>
  </w:footnote>
  <w:footnote w:type="continuationSeparator" w:id="0">
    <w:p w:rsidR="00645C63" w:rsidRDefault="00645C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93460"/>
    <w:multiLevelType w:val="hybridMultilevel"/>
    <w:tmpl w:val="330E30E4"/>
    <w:lvl w:ilvl="0" w:tplc="F5CC22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575273D6"/>
    <w:lvl w:ilvl="0">
      <w:start w:val="1"/>
      <w:numFmt w:val="decimal"/>
      <w:pStyle w:val="Heading1"/>
      <w:lvlText w:val="%1"/>
      <w:lvlJc w:val="left"/>
      <w:pPr>
        <w:ind w:left="432" w:hanging="432"/>
      </w:pPr>
      <w:rPr>
        <w:rFonts w:hint="default"/>
      </w:rPr>
    </w:lvl>
    <w:lvl w:ilvl="1">
      <w:start w:val="3"/>
      <w:numFmt w:val="decimal"/>
      <w:pStyle w:val="Heading2"/>
      <w:lvlText w:val="%1.%2"/>
      <w:lvlJc w:val="left"/>
      <w:pPr>
        <w:ind w:left="576" w:hanging="576"/>
      </w:pPr>
      <w:rPr>
        <w:rFonts w:hint="default"/>
      </w:rPr>
    </w:lvl>
    <w:lvl w:ilvl="2">
      <w:start w:val="8"/>
      <w:numFmt w:val="decimal"/>
      <w:pStyle w:val="Heading3"/>
      <w:lvlText w:val="%1.%2.%3"/>
      <w:lvlJc w:val="left"/>
      <w:pPr>
        <w:ind w:left="720" w:hanging="720"/>
      </w:pPr>
      <w:rPr>
        <w:rFonts w:hint="default"/>
      </w:rPr>
    </w:lvl>
    <w:lvl w:ilvl="3">
      <w:start w:val="5"/>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6292F69"/>
    <w:multiLevelType w:val="hybridMultilevel"/>
    <w:tmpl w:val="3D62408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616180"/>
    <w:multiLevelType w:val="hybridMultilevel"/>
    <w:tmpl w:val="D5FA727E"/>
    <w:lvl w:ilvl="0" w:tplc="37C60952">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
    <w:nsid w:val="49086F3A"/>
    <w:multiLevelType w:val="hybridMultilevel"/>
    <w:tmpl w:val="F72A8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9A5ECB"/>
    <w:multiLevelType w:val="hybridMultilevel"/>
    <w:tmpl w:val="CE563CCE"/>
    <w:lvl w:ilvl="0" w:tplc="FFFFFFFF">
      <w:start w:val="1"/>
      <w:numFmt w:val="decimal"/>
      <w:lvlText w:val="%1."/>
      <w:lvlJc w:val="left"/>
      <w:pPr>
        <w:tabs>
          <w:tab w:val="num" w:pos="810"/>
        </w:tabs>
        <w:ind w:left="810" w:hanging="360"/>
      </w:p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47763F6"/>
    <w:multiLevelType w:val="hybridMultilevel"/>
    <w:tmpl w:val="B94637CC"/>
    <w:lvl w:ilvl="0" w:tplc="FFFFFFFF">
      <w:start w:val="1"/>
      <w:numFmt w:val="decimal"/>
      <w:lvlText w:val="%1."/>
      <w:lvlJc w:val="left"/>
      <w:pPr>
        <w:tabs>
          <w:tab w:val="num" w:pos="760"/>
        </w:tabs>
        <w:ind w:left="760" w:hanging="360"/>
      </w:pPr>
    </w:lvl>
    <w:lvl w:ilvl="1" w:tplc="04070019">
      <w:start w:val="1"/>
      <w:numFmt w:val="lowerLetter"/>
      <w:lvlText w:val="%2."/>
      <w:lvlJc w:val="left"/>
      <w:pPr>
        <w:tabs>
          <w:tab w:val="num" w:pos="1840"/>
        </w:tabs>
        <w:ind w:left="1840" w:hanging="360"/>
      </w:pPr>
    </w:lvl>
    <w:lvl w:ilvl="2" w:tplc="0407001B">
      <w:start w:val="1"/>
      <w:numFmt w:val="lowerRoman"/>
      <w:lvlText w:val="%3."/>
      <w:lvlJc w:val="right"/>
      <w:pPr>
        <w:tabs>
          <w:tab w:val="num" w:pos="2560"/>
        </w:tabs>
        <w:ind w:left="2560" w:hanging="180"/>
      </w:pPr>
    </w:lvl>
    <w:lvl w:ilvl="3" w:tplc="0407000F">
      <w:start w:val="1"/>
      <w:numFmt w:val="decimal"/>
      <w:lvlText w:val="%4."/>
      <w:lvlJc w:val="left"/>
      <w:pPr>
        <w:tabs>
          <w:tab w:val="num" w:pos="3280"/>
        </w:tabs>
        <w:ind w:left="3280" w:hanging="360"/>
      </w:pPr>
    </w:lvl>
    <w:lvl w:ilvl="4" w:tplc="04070019">
      <w:start w:val="1"/>
      <w:numFmt w:val="lowerLetter"/>
      <w:lvlText w:val="%5."/>
      <w:lvlJc w:val="left"/>
      <w:pPr>
        <w:tabs>
          <w:tab w:val="num" w:pos="4000"/>
        </w:tabs>
        <w:ind w:left="4000" w:hanging="360"/>
      </w:pPr>
    </w:lvl>
    <w:lvl w:ilvl="5" w:tplc="0407001B">
      <w:start w:val="1"/>
      <w:numFmt w:val="lowerRoman"/>
      <w:lvlText w:val="%6."/>
      <w:lvlJc w:val="right"/>
      <w:pPr>
        <w:tabs>
          <w:tab w:val="num" w:pos="4720"/>
        </w:tabs>
        <w:ind w:left="4720" w:hanging="180"/>
      </w:pPr>
    </w:lvl>
    <w:lvl w:ilvl="6" w:tplc="0407000F">
      <w:start w:val="1"/>
      <w:numFmt w:val="decimal"/>
      <w:lvlText w:val="%7."/>
      <w:lvlJc w:val="left"/>
      <w:pPr>
        <w:tabs>
          <w:tab w:val="num" w:pos="5440"/>
        </w:tabs>
        <w:ind w:left="5440" w:hanging="360"/>
      </w:pPr>
    </w:lvl>
    <w:lvl w:ilvl="7" w:tplc="04070019">
      <w:start w:val="1"/>
      <w:numFmt w:val="lowerLetter"/>
      <w:lvlText w:val="%8."/>
      <w:lvlJc w:val="left"/>
      <w:pPr>
        <w:tabs>
          <w:tab w:val="num" w:pos="6160"/>
        </w:tabs>
        <w:ind w:left="6160" w:hanging="360"/>
      </w:pPr>
    </w:lvl>
    <w:lvl w:ilvl="8" w:tplc="0407001B">
      <w:start w:val="1"/>
      <w:numFmt w:val="lowerRoman"/>
      <w:lvlText w:val="%9."/>
      <w:lvlJc w:val="right"/>
      <w:pPr>
        <w:tabs>
          <w:tab w:val="num" w:pos="6880"/>
        </w:tabs>
        <w:ind w:left="6880" w:hanging="180"/>
      </w:p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6E4C1C3B"/>
    <w:multiLevelType w:val="multilevel"/>
    <w:tmpl w:val="55E6CCCE"/>
    <w:lvl w:ilvl="0">
      <w:start w:val="7"/>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8">
    <w:nsid w:val="726022A3"/>
    <w:multiLevelType w:val="hybridMultilevel"/>
    <w:tmpl w:val="B7A6D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4"/>
  </w:num>
  <w:num w:numId="4">
    <w:abstractNumId w:val="11"/>
  </w:num>
  <w:num w:numId="5">
    <w:abstractNumId w:val="12"/>
  </w:num>
  <w:num w:numId="6">
    <w:abstractNumId w:val="6"/>
  </w:num>
  <w:num w:numId="7">
    <w:abstractNumId w:val="8"/>
  </w:num>
  <w:num w:numId="8">
    <w:abstractNumId w:val="6"/>
  </w:num>
  <w:num w:numId="9">
    <w:abstractNumId w:val="1"/>
  </w:num>
  <w:num w:numId="10">
    <w:abstractNumId w:val="5"/>
  </w:num>
  <w:num w:numId="11">
    <w:abstractNumId w:val="2"/>
  </w:num>
  <w:num w:numId="12">
    <w:abstractNumId w:val="7"/>
  </w:num>
  <w:num w:numId="13">
    <w:abstractNumId w:val="18"/>
  </w:num>
  <w:num w:numId="14">
    <w:abstractNumId w:val="10"/>
  </w:num>
  <w:num w:numId="15">
    <w:abstractNumId w:val="4"/>
  </w:num>
  <w:num w:numId="16">
    <w:abstractNumId w:val="6"/>
    <w:lvlOverride w:ilvl="0">
      <w:startOverride w:val="7"/>
    </w:lvlOverride>
    <w:lvlOverride w:ilvl="1">
      <w:startOverride w:val="3"/>
    </w:lvlOverride>
    <w:lvlOverride w:ilvl="2">
      <w:startOverride w:val="8"/>
    </w:lvlOverride>
    <w:lvlOverride w:ilvl="3">
      <w:startOverride w:val="5"/>
    </w:lvlOverride>
  </w:num>
  <w:num w:numId="17">
    <w:abstractNumId w:val="6"/>
    <w:lvlOverride w:ilvl="0">
      <w:startOverride w:val="7"/>
    </w:lvlOverride>
    <w:lvlOverride w:ilvl="1">
      <w:startOverride w:val="3"/>
    </w:lvlOverride>
    <w:lvlOverride w:ilvl="2">
      <w:startOverride w:val="8"/>
    </w:lvlOverride>
    <w:lvlOverride w:ilvl="3">
      <w:startOverride w:val="5"/>
    </w:lvlOverride>
  </w:num>
  <w:num w:numId="18">
    <w:abstractNumId w:val="13"/>
  </w:num>
  <w:num w:numId="19">
    <w:abstractNumId w:val="17"/>
  </w:num>
  <w:num w:numId="20">
    <w:abstractNumId w:val="9"/>
  </w:num>
  <w:num w:numId="21">
    <w:abstractNumId w:val="3"/>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D39"/>
    <w:rsid w:val="00033509"/>
    <w:rsid w:val="000458BC"/>
    <w:rsid w:val="00045C41"/>
    <w:rsid w:val="00046C03"/>
    <w:rsid w:val="00070524"/>
    <w:rsid w:val="0007614F"/>
    <w:rsid w:val="00076FEE"/>
    <w:rsid w:val="00084F01"/>
    <w:rsid w:val="0008658E"/>
    <w:rsid w:val="000929DC"/>
    <w:rsid w:val="00097BCB"/>
    <w:rsid w:val="000A5680"/>
    <w:rsid w:val="000B1C6B"/>
    <w:rsid w:val="000B4FF9"/>
    <w:rsid w:val="000C09AC"/>
    <w:rsid w:val="000E00F3"/>
    <w:rsid w:val="000F158C"/>
    <w:rsid w:val="00102F3D"/>
    <w:rsid w:val="00124E38"/>
    <w:rsid w:val="0012580B"/>
    <w:rsid w:val="00131097"/>
    <w:rsid w:val="00131F90"/>
    <w:rsid w:val="0013526E"/>
    <w:rsid w:val="001366CF"/>
    <w:rsid w:val="00151B27"/>
    <w:rsid w:val="001564B2"/>
    <w:rsid w:val="0016103C"/>
    <w:rsid w:val="00171371"/>
    <w:rsid w:val="00175A24"/>
    <w:rsid w:val="00187340"/>
    <w:rsid w:val="00187E58"/>
    <w:rsid w:val="001A297E"/>
    <w:rsid w:val="001A368E"/>
    <w:rsid w:val="001A7329"/>
    <w:rsid w:val="001B4E28"/>
    <w:rsid w:val="001C3525"/>
    <w:rsid w:val="001D1BD2"/>
    <w:rsid w:val="001D4C9A"/>
    <w:rsid w:val="001E02BE"/>
    <w:rsid w:val="001E3B37"/>
    <w:rsid w:val="001E7EAB"/>
    <w:rsid w:val="001F2594"/>
    <w:rsid w:val="002055A6"/>
    <w:rsid w:val="00206460"/>
    <w:rsid w:val="002069B4"/>
    <w:rsid w:val="00215852"/>
    <w:rsid w:val="00215DFC"/>
    <w:rsid w:val="002212DF"/>
    <w:rsid w:val="00222CD4"/>
    <w:rsid w:val="002264A6"/>
    <w:rsid w:val="00227794"/>
    <w:rsid w:val="00227BA7"/>
    <w:rsid w:val="0023011C"/>
    <w:rsid w:val="00263398"/>
    <w:rsid w:val="00275BCF"/>
    <w:rsid w:val="00292257"/>
    <w:rsid w:val="002A54E0"/>
    <w:rsid w:val="002B1595"/>
    <w:rsid w:val="002B191D"/>
    <w:rsid w:val="002D0AF6"/>
    <w:rsid w:val="002F164D"/>
    <w:rsid w:val="003012FB"/>
    <w:rsid w:val="00306206"/>
    <w:rsid w:val="00316B51"/>
    <w:rsid w:val="00317D85"/>
    <w:rsid w:val="00327C56"/>
    <w:rsid w:val="003315A1"/>
    <w:rsid w:val="003373EC"/>
    <w:rsid w:val="00342FF4"/>
    <w:rsid w:val="00361295"/>
    <w:rsid w:val="003669EA"/>
    <w:rsid w:val="003706CC"/>
    <w:rsid w:val="003732BF"/>
    <w:rsid w:val="00377710"/>
    <w:rsid w:val="00382020"/>
    <w:rsid w:val="003A2D8E"/>
    <w:rsid w:val="003C2036"/>
    <w:rsid w:val="003C20E4"/>
    <w:rsid w:val="003D3563"/>
    <w:rsid w:val="003E6F90"/>
    <w:rsid w:val="003F34FC"/>
    <w:rsid w:val="003F5D0F"/>
    <w:rsid w:val="0040692D"/>
    <w:rsid w:val="00414101"/>
    <w:rsid w:val="00420CB7"/>
    <w:rsid w:val="00433DDB"/>
    <w:rsid w:val="00437619"/>
    <w:rsid w:val="00465E4D"/>
    <w:rsid w:val="00496794"/>
    <w:rsid w:val="004A2A63"/>
    <w:rsid w:val="004B210C"/>
    <w:rsid w:val="004C2B8F"/>
    <w:rsid w:val="004D405F"/>
    <w:rsid w:val="004E2E54"/>
    <w:rsid w:val="004E4F4F"/>
    <w:rsid w:val="004E6789"/>
    <w:rsid w:val="004F61E3"/>
    <w:rsid w:val="00502E10"/>
    <w:rsid w:val="00505D0A"/>
    <w:rsid w:val="0051015C"/>
    <w:rsid w:val="00516CF1"/>
    <w:rsid w:val="00531AE9"/>
    <w:rsid w:val="00550A66"/>
    <w:rsid w:val="00567EC7"/>
    <w:rsid w:val="00570013"/>
    <w:rsid w:val="005757D6"/>
    <w:rsid w:val="005801A2"/>
    <w:rsid w:val="005907F2"/>
    <w:rsid w:val="0059495C"/>
    <w:rsid w:val="005952A5"/>
    <w:rsid w:val="005A0547"/>
    <w:rsid w:val="005A33A1"/>
    <w:rsid w:val="005B217D"/>
    <w:rsid w:val="005C385F"/>
    <w:rsid w:val="005D0787"/>
    <w:rsid w:val="005E1AC6"/>
    <w:rsid w:val="005F6F1B"/>
    <w:rsid w:val="006102B9"/>
    <w:rsid w:val="00614447"/>
    <w:rsid w:val="00624B33"/>
    <w:rsid w:val="00630AA2"/>
    <w:rsid w:val="00632DA6"/>
    <w:rsid w:val="00645C63"/>
    <w:rsid w:val="00646707"/>
    <w:rsid w:val="00662E58"/>
    <w:rsid w:val="00664DCF"/>
    <w:rsid w:val="00672084"/>
    <w:rsid w:val="006831B6"/>
    <w:rsid w:val="006B43A7"/>
    <w:rsid w:val="006C5D39"/>
    <w:rsid w:val="006E2810"/>
    <w:rsid w:val="006E5417"/>
    <w:rsid w:val="006E6DA1"/>
    <w:rsid w:val="00712F60"/>
    <w:rsid w:val="00720E3B"/>
    <w:rsid w:val="00732BA3"/>
    <w:rsid w:val="007404F4"/>
    <w:rsid w:val="00745F6B"/>
    <w:rsid w:val="007516C4"/>
    <w:rsid w:val="0075585E"/>
    <w:rsid w:val="007579A2"/>
    <w:rsid w:val="00770571"/>
    <w:rsid w:val="007768FF"/>
    <w:rsid w:val="007824D3"/>
    <w:rsid w:val="007960E7"/>
    <w:rsid w:val="00796EE3"/>
    <w:rsid w:val="007A7D29"/>
    <w:rsid w:val="007B3A86"/>
    <w:rsid w:val="007B4AB8"/>
    <w:rsid w:val="007C60A8"/>
    <w:rsid w:val="007F1F8B"/>
    <w:rsid w:val="007F67A1"/>
    <w:rsid w:val="00811C05"/>
    <w:rsid w:val="008206C8"/>
    <w:rsid w:val="00847CDB"/>
    <w:rsid w:val="0086387C"/>
    <w:rsid w:val="00874A6C"/>
    <w:rsid w:val="00876C65"/>
    <w:rsid w:val="008A2AC4"/>
    <w:rsid w:val="008A4B4C"/>
    <w:rsid w:val="008A7922"/>
    <w:rsid w:val="008B1ED8"/>
    <w:rsid w:val="008B45B4"/>
    <w:rsid w:val="008C239F"/>
    <w:rsid w:val="008E480C"/>
    <w:rsid w:val="00907757"/>
    <w:rsid w:val="00911FEB"/>
    <w:rsid w:val="009212B0"/>
    <w:rsid w:val="009234A5"/>
    <w:rsid w:val="00926969"/>
    <w:rsid w:val="009336F7"/>
    <w:rsid w:val="00936B9B"/>
    <w:rsid w:val="009374A7"/>
    <w:rsid w:val="00963ADC"/>
    <w:rsid w:val="0096557E"/>
    <w:rsid w:val="009762F2"/>
    <w:rsid w:val="0098551D"/>
    <w:rsid w:val="00986974"/>
    <w:rsid w:val="0099518F"/>
    <w:rsid w:val="009A523D"/>
    <w:rsid w:val="009C2B1F"/>
    <w:rsid w:val="009C361D"/>
    <w:rsid w:val="009F496B"/>
    <w:rsid w:val="00A01439"/>
    <w:rsid w:val="00A02E01"/>
    <w:rsid w:val="00A02E61"/>
    <w:rsid w:val="00A03897"/>
    <w:rsid w:val="00A05CFF"/>
    <w:rsid w:val="00A269D0"/>
    <w:rsid w:val="00A425C8"/>
    <w:rsid w:val="00A56B97"/>
    <w:rsid w:val="00A6093D"/>
    <w:rsid w:val="00A76A6D"/>
    <w:rsid w:val="00A77255"/>
    <w:rsid w:val="00A83253"/>
    <w:rsid w:val="00AA292C"/>
    <w:rsid w:val="00AA6E84"/>
    <w:rsid w:val="00AE341B"/>
    <w:rsid w:val="00AE71AF"/>
    <w:rsid w:val="00B008F6"/>
    <w:rsid w:val="00B07CA7"/>
    <w:rsid w:val="00B1279A"/>
    <w:rsid w:val="00B169DA"/>
    <w:rsid w:val="00B21952"/>
    <w:rsid w:val="00B22796"/>
    <w:rsid w:val="00B22BA0"/>
    <w:rsid w:val="00B4194A"/>
    <w:rsid w:val="00B5222E"/>
    <w:rsid w:val="00B61C96"/>
    <w:rsid w:val="00B6701C"/>
    <w:rsid w:val="00B73A2A"/>
    <w:rsid w:val="00B94B06"/>
    <w:rsid w:val="00B94C28"/>
    <w:rsid w:val="00BA5F16"/>
    <w:rsid w:val="00BB1CD7"/>
    <w:rsid w:val="00BC10BA"/>
    <w:rsid w:val="00BC5AFD"/>
    <w:rsid w:val="00BC6A4D"/>
    <w:rsid w:val="00BF3C98"/>
    <w:rsid w:val="00C04F43"/>
    <w:rsid w:val="00C0609D"/>
    <w:rsid w:val="00C115AB"/>
    <w:rsid w:val="00C30249"/>
    <w:rsid w:val="00C322F9"/>
    <w:rsid w:val="00C3723B"/>
    <w:rsid w:val="00C44EE7"/>
    <w:rsid w:val="00C606C9"/>
    <w:rsid w:val="00C80288"/>
    <w:rsid w:val="00C84003"/>
    <w:rsid w:val="00C90650"/>
    <w:rsid w:val="00C97D78"/>
    <w:rsid w:val="00CC005B"/>
    <w:rsid w:val="00CC2AAE"/>
    <w:rsid w:val="00CC5A42"/>
    <w:rsid w:val="00CD0EAB"/>
    <w:rsid w:val="00CD11CB"/>
    <w:rsid w:val="00CD6747"/>
    <w:rsid w:val="00CE24A3"/>
    <w:rsid w:val="00CF34DB"/>
    <w:rsid w:val="00CF558F"/>
    <w:rsid w:val="00D073E2"/>
    <w:rsid w:val="00D1171F"/>
    <w:rsid w:val="00D22EA2"/>
    <w:rsid w:val="00D41994"/>
    <w:rsid w:val="00D446EC"/>
    <w:rsid w:val="00D44BB1"/>
    <w:rsid w:val="00D51BF0"/>
    <w:rsid w:val="00D55942"/>
    <w:rsid w:val="00D70F83"/>
    <w:rsid w:val="00D7195E"/>
    <w:rsid w:val="00D807BF"/>
    <w:rsid w:val="00D82FCC"/>
    <w:rsid w:val="00D95844"/>
    <w:rsid w:val="00DA17FC"/>
    <w:rsid w:val="00DA7887"/>
    <w:rsid w:val="00DB2C26"/>
    <w:rsid w:val="00DC2135"/>
    <w:rsid w:val="00DC648F"/>
    <w:rsid w:val="00DE6B43"/>
    <w:rsid w:val="00DF72E6"/>
    <w:rsid w:val="00E11923"/>
    <w:rsid w:val="00E13FA9"/>
    <w:rsid w:val="00E168C8"/>
    <w:rsid w:val="00E21458"/>
    <w:rsid w:val="00E262D4"/>
    <w:rsid w:val="00E36250"/>
    <w:rsid w:val="00E36A00"/>
    <w:rsid w:val="00E527D4"/>
    <w:rsid w:val="00E54511"/>
    <w:rsid w:val="00E61DAC"/>
    <w:rsid w:val="00E72B80"/>
    <w:rsid w:val="00E75FE3"/>
    <w:rsid w:val="00E86C4C"/>
    <w:rsid w:val="00EB2727"/>
    <w:rsid w:val="00EB6CD1"/>
    <w:rsid w:val="00EB7AB1"/>
    <w:rsid w:val="00EB7AB9"/>
    <w:rsid w:val="00ED3ACD"/>
    <w:rsid w:val="00EF48CC"/>
    <w:rsid w:val="00F312CC"/>
    <w:rsid w:val="00F42517"/>
    <w:rsid w:val="00F64CE2"/>
    <w:rsid w:val="00F66895"/>
    <w:rsid w:val="00F73032"/>
    <w:rsid w:val="00F77B44"/>
    <w:rsid w:val="00F848FC"/>
    <w:rsid w:val="00F90214"/>
    <w:rsid w:val="00F9282A"/>
    <w:rsid w:val="00F96BAD"/>
    <w:rsid w:val="00FB0E84"/>
    <w:rsid w:val="00FB663E"/>
    <w:rsid w:val="00FD01C2"/>
    <w:rsid w:val="00FE4136"/>
    <w:rsid w:val="00FF0CE3"/>
    <w:rsid w:val="00FF3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4C2B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E168C8"/>
    <w:rPr>
      <w:b/>
      <w:bCs/>
      <w:sz w:val="20"/>
    </w:rPr>
  </w:style>
  <w:style w:type="paragraph" w:customStyle="1" w:styleId="CharCharCharCharCharCharChar">
    <w:name w:val="Char Char Char Char Char Char Char"/>
    <w:basedOn w:val="Normal"/>
    <w:autoRedefine/>
    <w:rsid w:val="00EB2727"/>
    <w:pPr>
      <w:tabs>
        <w:tab w:val="clear" w:pos="360"/>
        <w:tab w:val="clear" w:pos="720"/>
        <w:tab w:val="clear" w:pos="1080"/>
        <w:tab w:val="clear" w:pos="1440"/>
      </w:tabs>
      <w:overflowPunct/>
      <w:autoSpaceDE/>
      <w:autoSpaceDN/>
      <w:adjustRightInd/>
      <w:spacing w:before="0" w:after="160" w:line="240" w:lineRule="exact"/>
      <w:textAlignment w:val="auto"/>
    </w:pPr>
    <w:rPr>
      <w:rFonts w:ascii="Verdana" w:eastAsia="FangSong_GB2312" w:hAnsi="Verdana"/>
      <w:bCs/>
      <w:color w:val="000000"/>
      <w:sz w:val="24"/>
    </w:rPr>
  </w:style>
  <w:style w:type="paragraph" w:customStyle="1" w:styleId="tableheading">
    <w:name w:val="table heading"/>
    <w:basedOn w:val="Normal"/>
    <w:rsid w:val="00316B5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316B5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316B5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316B51"/>
    <w:rPr>
      <w:rFonts w:ascii="Times" w:eastAsia="Malgun Gothic" w:hAnsi="Times"/>
      <w:lang w:val="en-GB" w:eastAsia="en-US"/>
    </w:rPr>
  </w:style>
  <w:style w:type="paragraph" w:customStyle="1" w:styleId="AVCEquationlevel2">
    <w:name w:val="AVC Equation level 2"/>
    <w:basedOn w:val="Normal"/>
    <w:rsid w:val="00D7195E"/>
    <w:pPr>
      <w:tabs>
        <w:tab w:val="clear" w:pos="360"/>
        <w:tab w:val="clear" w:pos="720"/>
        <w:tab w:val="clear" w:pos="1080"/>
        <w:tab w:val="clear" w:pos="1440"/>
        <w:tab w:val="left" w:pos="794"/>
        <w:tab w:val="left" w:pos="1191"/>
        <w:tab w:val="left" w:pos="1588"/>
        <w:tab w:val="right" w:pos="9696"/>
      </w:tabs>
      <w:spacing w:before="200" w:after="240"/>
      <w:ind w:left="1191"/>
    </w:pPr>
    <w:rPr>
      <w:sz w:val="20"/>
      <w:szCs w:val="22"/>
      <w:lang w:val="en-GB"/>
    </w:rPr>
  </w:style>
  <w:style w:type="paragraph" w:customStyle="1" w:styleId="Equation">
    <w:name w:val="Equation"/>
    <w:basedOn w:val="Normal"/>
    <w:rsid w:val="007960E7"/>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nnex3">
    <w:name w:val="Annex 3"/>
    <w:basedOn w:val="Normal"/>
    <w:next w:val="Normal"/>
    <w:qFormat/>
    <w:rsid w:val="007960E7"/>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Annex3"/>
    <w:next w:val="Normal"/>
    <w:rsid w:val="007960E7"/>
    <w:pPr>
      <w:numPr>
        <w:ilvl w:val="3"/>
        <w:numId w:val="1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7960E7"/>
    <w:pPr>
      <w:numPr>
        <w:ilvl w:val="4"/>
      </w:numPr>
      <w:outlineLvl w:val="4"/>
    </w:pPr>
  </w:style>
  <w:style w:type="paragraph" w:customStyle="1" w:styleId="Annex6">
    <w:name w:val="Annex 6"/>
    <w:basedOn w:val="Annex5"/>
    <w:next w:val="Normal"/>
    <w:rsid w:val="007960E7"/>
    <w:pPr>
      <w:numPr>
        <w:ilvl w:val="5"/>
      </w:numPr>
      <w:outlineLvl w:val="5"/>
    </w:pPr>
  </w:style>
  <w:style w:type="character" w:styleId="CommentReference">
    <w:name w:val="annotation reference"/>
    <w:rsid w:val="0016103C"/>
    <w:rPr>
      <w:sz w:val="16"/>
      <w:szCs w:val="16"/>
    </w:rPr>
  </w:style>
  <w:style w:type="paragraph" w:styleId="CommentText">
    <w:name w:val="annotation text"/>
    <w:basedOn w:val="Normal"/>
    <w:link w:val="CommentTextChar"/>
    <w:rsid w:val="0016103C"/>
    <w:rPr>
      <w:sz w:val="20"/>
    </w:rPr>
  </w:style>
  <w:style w:type="character" w:customStyle="1" w:styleId="CommentTextChar">
    <w:name w:val="Comment Text Char"/>
    <w:link w:val="CommentText"/>
    <w:rsid w:val="0016103C"/>
    <w:rPr>
      <w:lang w:eastAsia="en-US"/>
    </w:rPr>
  </w:style>
  <w:style w:type="paragraph" w:styleId="CommentSubject">
    <w:name w:val="annotation subject"/>
    <w:basedOn w:val="CommentText"/>
    <w:next w:val="CommentText"/>
    <w:link w:val="CommentSubjectChar"/>
    <w:rsid w:val="0016103C"/>
    <w:rPr>
      <w:b/>
      <w:bCs/>
    </w:rPr>
  </w:style>
  <w:style w:type="character" w:customStyle="1" w:styleId="CommentSubjectChar">
    <w:name w:val="Comment Subject Char"/>
    <w:link w:val="CommentSubject"/>
    <w:rsid w:val="0016103C"/>
    <w:rPr>
      <w:b/>
      <w:bCs/>
      <w:lang w:eastAsia="en-US"/>
    </w:rPr>
  </w:style>
  <w:style w:type="character" w:customStyle="1" w:styleId="AVCEquationlevel1CharCharCharCharChar">
    <w:name w:val="AVC Equation level 1 Char Char Char Char Char"/>
    <w:link w:val="AVCEquationlevel1CharCharCharChar"/>
    <w:locked/>
    <w:rsid w:val="00632DA6"/>
    <w:rPr>
      <w:sz w:val="22"/>
      <w:szCs w:val="22"/>
      <w:lang w:val="en-GB"/>
    </w:rPr>
  </w:style>
  <w:style w:type="paragraph" w:customStyle="1" w:styleId="AVCEquationlevel1CharCharCharChar">
    <w:name w:val="AVC Equation level 1 Char Char Char Char"/>
    <w:basedOn w:val="Normal"/>
    <w:link w:val="AVCEquationlevel1CharCharCharCharChar"/>
    <w:rsid w:val="00632DA6"/>
    <w:pPr>
      <w:tabs>
        <w:tab w:val="clear" w:pos="360"/>
        <w:tab w:val="clear" w:pos="720"/>
        <w:tab w:val="clear" w:pos="1080"/>
        <w:tab w:val="clear" w:pos="1440"/>
        <w:tab w:val="left" w:pos="794"/>
        <w:tab w:val="left" w:pos="1588"/>
        <w:tab w:val="right" w:pos="9696"/>
      </w:tabs>
      <w:spacing w:before="200" w:after="240"/>
      <w:ind w:left="794"/>
      <w:textAlignment w:val="auto"/>
    </w:pPr>
    <w:rPr>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62852">
      <w:bodyDiv w:val="1"/>
      <w:marLeft w:val="0"/>
      <w:marRight w:val="0"/>
      <w:marTop w:val="0"/>
      <w:marBottom w:val="0"/>
      <w:divBdr>
        <w:top w:val="none" w:sz="0" w:space="0" w:color="auto"/>
        <w:left w:val="none" w:sz="0" w:space="0" w:color="auto"/>
        <w:bottom w:val="none" w:sz="0" w:space="0" w:color="auto"/>
        <w:right w:val="none" w:sz="0" w:space="0" w:color="auto"/>
      </w:divBdr>
    </w:div>
    <w:div w:id="607469384">
      <w:bodyDiv w:val="1"/>
      <w:marLeft w:val="0"/>
      <w:marRight w:val="0"/>
      <w:marTop w:val="0"/>
      <w:marBottom w:val="0"/>
      <w:divBdr>
        <w:top w:val="none" w:sz="0" w:space="0" w:color="auto"/>
        <w:left w:val="none" w:sz="0" w:space="0" w:color="auto"/>
        <w:bottom w:val="none" w:sz="0" w:space="0" w:color="auto"/>
        <w:right w:val="none" w:sz="0" w:space="0" w:color="auto"/>
      </w:divBdr>
    </w:div>
    <w:div w:id="663555952">
      <w:bodyDiv w:val="1"/>
      <w:marLeft w:val="0"/>
      <w:marRight w:val="0"/>
      <w:marTop w:val="0"/>
      <w:marBottom w:val="0"/>
      <w:divBdr>
        <w:top w:val="none" w:sz="0" w:space="0" w:color="auto"/>
        <w:left w:val="none" w:sz="0" w:space="0" w:color="auto"/>
        <w:bottom w:val="none" w:sz="0" w:space="0" w:color="auto"/>
        <w:right w:val="none" w:sz="0" w:space="0" w:color="auto"/>
      </w:divBdr>
      <w:divsChild>
        <w:div w:id="207883336">
          <w:marLeft w:val="0"/>
          <w:marRight w:val="0"/>
          <w:marTop w:val="0"/>
          <w:marBottom w:val="0"/>
          <w:divBdr>
            <w:top w:val="none" w:sz="0" w:space="0" w:color="auto"/>
            <w:left w:val="none" w:sz="0" w:space="0" w:color="auto"/>
            <w:bottom w:val="none" w:sz="0" w:space="0" w:color="auto"/>
            <w:right w:val="none" w:sz="0" w:space="0" w:color="auto"/>
          </w:divBdr>
        </w:div>
      </w:divsChild>
    </w:div>
    <w:div w:id="788012953">
      <w:bodyDiv w:val="1"/>
      <w:marLeft w:val="0"/>
      <w:marRight w:val="0"/>
      <w:marTop w:val="0"/>
      <w:marBottom w:val="0"/>
      <w:divBdr>
        <w:top w:val="none" w:sz="0" w:space="0" w:color="auto"/>
        <w:left w:val="none" w:sz="0" w:space="0" w:color="auto"/>
        <w:bottom w:val="none" w:sz="0" w:space="0" w:color="auto"/>
        <w:right w:val="none" w:sz="0" w:space="0" w:color="auto"/>
      </w:divBdr>
    </w:div>
    <w:div w:id="1209605714">
      <w:bodyDiv w:val="1"/>
      <w:marLeft w:val="0"/>
      <w:marRight w:val="0"/>
      <w:marTop w:val="0"/>
      <w:marBottom w:val="0"/>
      <w:divBdr>
        <w:top w:val="none" w:sz="0" w:space="0" w:color="auto"/>
        <w:left w:val="none" w:sz="0" w:space="0" w:color="auto"/>
        <w:bottom w:val="none" w:sz="0" w:space="0" w:color="auto"/>
        <w:right w:val="none" w:sz="0" w:space="0" w:color="auto"/>
      </w:divBdr>
    </w:div>
    <w:div w:id="164057429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79145996">
      <w:bodyDiv w:val="1"/>
      <w:marLeft w:val="0"/>
      <w:marRight w:val="0"/>
      <w:marTop w:val="0"/>
      <w:marBottom w:val="0"/>
      <w:divBdr>
        <w:top w:val="none" w:sz="0" w:space="0" w:color="auto"/>
        <w:left w:val="none" w:sz="0" w:space="0" w:color="auto"/>
        <w:bottom w:val="none" w:sz="0" w:space="0" w:color="auto"/>
        <w:right w:val="none" w:sz="0" w:space="0" w:color="auto"/>
      </w:divBdr>
      <w:divsChild>
        <w:div w:id="1488084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emal.ugur@nokia.com" TargetMode="Externa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hyperlink" Target="mailto:jie.dong@interdigital.com" TargetMode="External"/><Relationship Id="rId17" Type="http://schemas.openxmlformats.org/officeDocument/2006/relationships/oleObject" Target="embeddings/oleObject2.bin"/><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weig@qti.qualcomm.com" TargetMode="External"/><Relationship Id="rId24" Type="http://schemas.openxmlformats.org/officeDocument/2006/relationships/hyperlink" Target="mailto:yan.ye@interdigital.com" TargetMode="Externa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hyperlink" Target="mailto:patrice.onno@crf.canon.fr" TargetMode="External"/><Relationship Id="rId10" Type="http://schemas.openxmlformats.org/officeDocument/2006/relationships/image" Target="media/image2.png"/><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emf"/><Relationship Id="rId22" Type="http://schemas.openxmlformats.org/officeDocument/2006/relationships/hyperlink" Target="mailto:jill@vidyo.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B0774-ACDD-4341-8B27-A7715398B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8</Pages>
  <Words>1999</Words>
  <Characters>11400</Characters>
  <Application>Microsoft Office Word</Application>
  <DocSecurity>0</DocSecurity>
  <Lines>95</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13373</CharactersWithSpaces>
  <SharedDoc>false</SharedDoc>
  <HLinks>
    <vt:vector size="42" baseType="variant">
      <vt:variant>
        <vt:i4>5373999</vt:i4>
      </vt:variant>
      <vt:variant>
        <vt:i4>54</vt:i4>
      </vt:variant>
      <vt:variant>
        <vt:i4>0</vt:i4>
      </vt:variant>
      <vt:variant>
        <vt:i4>5</vt:i4>
      </vt:variant>
      <vt:variant>
        <vt:lpwstr>mailto:yan.ye@interdigital.com</vt:lpwstr>
      </vt:variant>
      <vt:variant>
        <vt:lpwstr/>
      </vt:variant>
      <vt:variant>
        <vt:i4>2424853</vt:i4>
      </vt:variant>
      <vt:variant>
        <vt:i4>51</vt:i4>
      </vt:variant>
      <vt:variant>
        <vt:i4>0</vt:i4>
      </vt:variant>
      <vt:variant>
        <vt:i4>5</vt:i4>
      </vt:variant>
      <vt:variant>
        <vt:lpwstr>mailto:patrice.onno@crf.canon.fr</vt:lpwstr>
      </vt:variant>
      <vt:variant>
        <vt:lpwstr/>
      </vt:variant>
      <vt:variant>
        <vt:i4>7667793</vt:i4>
      </vt:variant>
      <vt:variant>
        <vt:i4>48</vt:i4>
      </vt:variant>
      <vt:variant>
        <vt:i4>0</vt:i4>
      </vt:variant>
      <vt:variant>
        <vt:i4>5</vt:i4>
      </vt:variant>
      <vt:variant>
        <vt:lpwstr>mailto:jill@vidyo.com</vt:lpwstr>
      </vt:variant>
      <vt:variant>
        <vt:lpwstr/>
      </vt:variant>
      <vt:variant>
        <vt:i4>393331</vt:i4>
      </vt:variant>
      <vt:variant>
        <vt:i4>45</vt:i4>
      </vt:variant>
      <vt:variant>
        <vt:i4>0</vt:i4>
      </vt:variant>
      <vt:variant>
        <vt:i4>5</vt:i4>
      </vt:variant>
      <vt:variant>
        <vt:lpwstr>mailto:lxiang@qti.qualcomm.com</vt:lpwstr>
      </vt:variant>
      <vt:variant>
        <vt:lpwstr/>
      </vt:variant>
      <vt:variant>
        <vt:i4>983154</vt:i4>
      </vt:variant>
      <vt:variant>
        <vt:i4>6</vt:i4>
      </vt:variant>
      <vt:variant>
        <vt:i4>0</vt:i4>
      </vt:variant>
      <vt:variant>
        <vt:i4>5</vt:i4>
      </vt:variant>
      <vt:variant>
        <vt:lpwstr>mailto:kemal.ugur@nokia.com</vt:lpwstr>
      </vt:variant>
      <vt:variant>
        <vt:lpwstr/>
      </vt:variant>
      <vt:variant>
        <vt:i4>3735626</vt:i4>
      </vt:variant>
      <vt:variant>
        <vt:i4>3</vt:i4>
      </vt:variant>
      <vt:variant>
        <vt:i4>0</vt:i4>
      </vt:variant>
      <vt:variant>
        <vt:i4>5</vt:i4>
      </vt:variant>
      <vt:variant>
        <vt:lpwstr>mailto:jie.dong@interdigital.com</vt:lpwstr>
      </vt:variant>
      <vt:variant>
        <vt:lpwstr/>
      </vt:variant>
      <vt:variant>
        <vt:i4>2031718</vt:i4>
      </vt:variant>
      <vt:variant>
        <vt:i4>0</vt:i4>
      </vt:variant>
      <vt:variant>
        <vt:i4>0</vt:i4>
      </vt:variant>
      <vt:variant>
        <vt:i4>5</vt:i4>
      </vt:variant>
      <vt:variant>
        <vt:lpwstr>mailto:liweig@qti.qualcomm.com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liweig</cp:lastModifiedBy>
  <cp:revision>10</cp:revision>
  <dcterms:created xsi:type="dcterms:W3CDTF">2013-04-25T04:39:00Z</dcterms:created>
  <dcterms:modified xsi:type="dcterms:W3CDTF">2013-04-25T05:49:00Z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2127a5b7-ee74-44ae-89eb-ee4f38ec3bdc</vt:lpwstr>
  </property>
  <property fmtid="{D5CDD505-2E9C-101B-9397-08002B2CF9AE}" pid="4" name="NokiaConfidentiality">
    <vt:lpwstr>Company Confidential</vt:lpwstr>
  </property>
</Properties>
</file>