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blPrEx>
          <w:tblCellMar>
            <w:top w:w="0" w:type="dxa"/>
            <w:bottom w:w="0" w:type="dxa"/>
          </w:tblCellMar>
        </w:tblPrEx>
        <w:tc>
          <w:tcPr>
            <w:tcW w:w="6408" w:type="dxa"/>
          </w:tcPr>
          <w:p w:rsidR="006C5D39" w:rsidRPr="005B217D" w:rsidRDefault="007F1F8B" w:rsidP="00C97D78">
            <w:pPr>
              <w:tabs>
                <w:tab w:val="left" w:pos="7200"/>
              </w:tabs>
              <w:spacing w:before="0"/>
              <w:rPr>
                <w:b/>
                <w:szCs w:val="22"/>
                <w:lang w:val="en-CA"/>
              </w:rPr>
            </w:pPr>
            <w:r w:rsidRPr="005B217D">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4179B4">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4179B4">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502E10">
            <w:pPr>
              <w:tabs>
                <w:tab w:val="left" w:pos="7200"/>
              </w:tabs>
              <w:spacing w:before="0"/>
              <w:rPr>
                <w:b/>
                <w:szCs w:val="22"/>
                <w:lang w:val="en-CA"/>
              </w:rPr>
            </w:pPr>
            <w:r>
              <w:rPr>
                <w:szCs w:val="22"/>
                <w:lang w:val="en-CA"/>
              </w:rPr>
              <w:t>1</w:t>
            </w:r>
            <w:r w:rsidR="00B4194A">
              <w:rPr>
                <w:szCs w:val="22"/>
                <w:lang w:val="en-CA"/>
              </w:rPr>
              <w:t>3</w:t>
            </w:r>
            <w:r w:rsidR="00630AA2" w:rsidRPr="005B217D">
              <w:rPr>
                <w:szCs w:val="22"/>
                <w:lang w:val="en-CA"/>
              </w:rPr>
              <w:t>th</w:t>
            </w:r>
            <w:r w:rsidR="00E61DAC" w:rsidRPr="005B217D">
              <w:rPr>
                <w:szCs w:val="22"/>
                <w:lang w:val="en-CA"/>
              </w:rPr>
              <w:t xml:space="preserve"> Meeting: </w:t>
            </w:r>
            <w:r w:rsidR="00B4194A" w:rsidRPr="00B4194A">
              <w:rPr>
                <w:szCs w:val="22"/>
                <w:lang w:val="en-CA"/>
              </w:rPr>
              <w:t>Incheon, KR, 18–26 Apr. 2013</w:t>
            </w:r>
          </w:p>
        </w:tc>
        <w:tc>
          <w:tcPr>
            <w:tcW w:w="3168" w:type="dxa"/>
          </w:tcPr>
          <w:p w:rsidR="008A4B4C" w:rsidRPr="005B217D" w:rsidRDefault="00E61DAC" w:rsidP="00DA7DC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00DA7DCA">
              <w:rPr>
                <w:lang w:val="en-CA"/>
              </w:rPr>
              <w:t>-M0365</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DA7DCA" w:rsidP="00DA7DCA">
            <w:pPr>
              <w:spacing w:before="60" w:after="60"/>
              <w:rPr>
                <w:b/>
                <w:szCs w:val="22"/>
                <w:lang w:val="en-CA"/>
              </w:rPr>
            </w:pPr>
            <w:r>
              <w:rPr>
                <w:b/>
                <w:szCs w:val="22"/>
                <w:lang w:val="en-CA" w:eastAsia="zh-CN"/>
              </w:rPr>
              <w:t>C</w:t>
            </w:r>
            <w:r w:rsidR="000A1BBB">
              <w:rPr>
                <w:b/>
                <w:szCs w:val="22"/>
                <w:lang w:val="en-CA" w:eastAsia="zh-CN"/>
              </w:rPr>
              <w:t>ross-verification of</w:t>
            </w:r>
            <w:r>
              <w:rPr>
                <w:b/>
                <w:szCs w:val="22"/>
                <w:lang w:val="en-CA" w:eastAsia="zh-CN"/>
              </w:rPr>
              <w:t xml:space="preserve"> </w:t>
            </w:r>
            <w:r w:rsidRPr="00DA7DCA">
              <w:rPr>
                <w:b/>
                <w:szCs w:val="22"/>
                <w:lang w:val="en-CA" w:eastAsia="zh-CN"/>
              </w:rPr>
              <w:t>Modified Motion Vector</w:t>
            </w:r>
            <w:r>
              <w:rPr>
                <w:b/>
                <w:szCs w:val="22"/>
                <w:lang w:val="en-CA" w:eastAsia="zh-CN"/>
              </w:rPr>
              <w:t xml:space="preserve"> </w:t>
            </w:r>
            <w:proofErr w:type="spellStart"/>
            <w:r>
              <w:rPr>
                <w:b/>
                <w:szCs w:val="22"/>
                <w:lang w:val="en-CA" w:eastAsia="zh-CN"/>
              </w:rPr>
              <w:t>Signaling</w:t>
            </w:r>
            <w:proofErr w:type="spellEnd"/>
            <w:r w:rsidRPr="00DA7DCA">
              <w:rPr>
                <w:b/>
                <w:szCs w:val="22"/>
                <w:lang w:val="en-CA" w:eastAsia="zh-CN"/>
              </w:rPr>
              <w:t xml:space="preserve"> and Prediction Under Reference Index Based SHVC</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950210">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543DE9" w:rsidP="00950210">
            <w:pPr>
              <w:spacing w:before="60" w:after="60"/>
              <w:rPr>
                <w:szCs w:val="22"/>
                <w:lang w:val="en-CA"/>
              </w:rPr>
            </w:pPr>
            <w:r>
              <w:rPr>
                <w:szCs w:val="22"/>
                <w:lang w:val="en-CA"/>
              </w:rPr>
              <w:t>Information</w:t>
            </w:r>
          </w:p>
        </w:tc>
      </w:tr>
      <w:tr w:rsidR="00950210" w:rsidRPr="005B217D">
        <w:tblPrEx>
          <w:tblCellMar>
            <w:top w:w="0" w:type="dxa"/>
            <w:bottom w:w="0" w:type="dxa"/>
          </w:tblCellMar>
        </w:tblPrEx>
        <w:tc>
          <w:tcPr>
            <w:tcW w:w="1458" w:type="dxa"/>
          </w:tcPr>
          <w:p w:rsidR="00950210" w:rsidRPr="005B217D" w:rsidRDefault="00950210" w:rsidP="007366BF">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950210" w:rsidRDefault="00950210" w:rsidP="007366BF">
            <w:pPr>
              <w:spacing w:before="60" w:after="60"/>
              <w:rPr>
                <w:szCs w:val="22"/>
              </w:rPr>
            </w:pPr>
            <w:r>
              <w:rPr>
                <w:szCs w:val="22"/>
                <w:lang w:val="en-CA"/>
              </w:rPr>
              <w:t>Xiaoyu Xiu</w:t>
            </w:r>
            <w:r w:rsidR="00A02626" w:rsidRPr="005B217D">
              <w:rPr>
                <w:szCs w:val="22"/>
                <w:lang w:val="en-CA"/>
              </w:rPr>
              <w:t xml:space="preserve"> </w:t>
            </w:r>
            <w:r w:rsidRPr="005B217D">
              <w:rPr>
                <w:szCs w:val="22"/>
                <w:lang w:val="en-CA"/>
              </w:rPr>
              <w:br/>
            </w:r>
            <w:r>
              <w:rPr>
                <w:szCs w:val="22"/>
              </w:rPr>
              <w:t>9710 Scranton R-D, #250</w:t>
            </w:r>
          </w:p>
          <w:p w:rsidR="00950210" w:rsidRDefault="00950210" w:rsidP="007366BF">
            <w:pPr>
              <w:spacing w:before="60" w:after="60"/>
              <w:rPr>
                <w:szCs w:val="22"/>
              </w:rPr>
            </w:pPr>
            <w:r>
              <w:rPr>
                <w:szCs w:val="22"/>
              </w:rPr>
              <w:t>San Diego, CA 92121</w:t>
            </w:r>
          </w:p>
          <w:p w:rsidR="00950210" w:rsidRPr="005B217D" w:rsidRDefault="00950210" w:rsidP="007366BF">
            <w:pPr>
              <w:spacing w:before="60" w:after="60"/>
              <w:rPr>
                <w:szCs w:val="22"/>
                <w:lang w:val="en-CA"/>
              </w:rPr>
            </w:pPr>
            <w:r>
              <w:rPr>
                <w:szCs w:val="22"/>
              </w:rPr>
              <w:t>USA</w:t>
            </w:r>
            <w:r w:rsidRPr="005B217D">
              <w:rPr>
                <w:szCs w:val="22"/>
                <w:lang w:val="en-CA"/>
              </w:rPr>
              <w:br/>
            </w:r>
            <w:r w:rsidRPr="005B217D">
              <w:rPr>
                <w:szCs w:val="22"/>
                <w:lang w:val="en-CA"/>
              </w:rPr>
              <w:br/>
            </w:r>
          </w:p>
        </w:tc>
        <w:tc>
          <w:tcPr>
            <w:tcW w:w="900" w:type="dxa"/>
          </w:tcPr>
          <w:p w:rsidR="00950210" w:rsidRPr="005B217D" w:rsidRDefault="00950210" w:rsidP="007366BF">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950210" w:rsidRDefault="00950210" w:rsidP="007366BF">
            <w:pPr>
              <w:spacing w:before="60" w:after="60"/>
              <w:rPr>
                <w:szCs w:val="22"/>
                <w:lang w:val="en-CA"/>
              </w:rPr>
            </w:pPr>
            <w:r w:rsidRPr="005B217D">
              <w:rPr>
                <w:szCs w:val="22"/>
                <w:lang w:val="en-CA"/>
              </w:rPr>
              <w:br/>
            </w:r>
            <w:r>
              <w:rPr>
                <w:szCs w:val="22"/>
                <w:lang w:val="en-CA"/>
              </w:rPr>
              <w:t>1-858-210-4830</w:t>
            </w:r>
            <w:r w:rsidRPr="005B217D">
              <w:rPr>
                <w:szCs w:val="22"/>
                <w:lang w:val="en-CA"/>
              </w:rPr>
              <w:br/>
            </w:r>
            <w:hyperlink r:id="rId9" w:history="1">
              <w:r w:rsidRPr="00AD2196">
                <w:rPr>
                  <w:rStyle w:val="Hyperlink"/>
                  <w:szCs w:val="22"/>
                  <w:lang w:val="en-CA"/>
                </w:rPr>
                <w:t>Xiaoyu.Xiu@InterDigital.com</w:t>
              </w:r>
            </w:hyperlink>
          </w:p>
          <w:p w:rsidR="00950210" w:rsidRPr="005B217D" w:rsidRDefault="00950210" w:rsidP="00FB6F33">
            <w:pPr>
              <w:spacing w:before="60" w:after="60"/>
              <w:rPr>
                <w:szCs w:val="22"/>
                <w:lang w:val="en-CA"/>
              </w:rPr>
            </w:pPr>
          </w:p>
        </w:tc>
      </w:tr>
      <w:tr w:rsidR="00950210" w:rsidRPr="005B217D">
        <w:tblPrEx>
          <w:tblCellMar>
            <w:top w:w="0" w:type="dxa"/>
            <w:bottom w:w="0" w:type="dxa"/>
          </w:tblCellMar>
        </w:tblPrEx>
        <w:tc>
          <w:tcPr>
            <w:tcW w:w="1458" w:type="dxa"/>
          </w:tcPr>
          <w:p w:rsidR="00950210" w:rsidRPr="005B217D" w:rsidRDefault="00950210" w:rsidP="007366BF">
            <w:pPr>
              <w:spacing w:before="60" w:after="60"/>
              <w:rPr>
                <w:i/>
                <w:szCs w:val="22"/>
                <w:lang w:val="en-CA"/>
              </w:rPr>
            </w:pPr>
            <w:r w:rsidRPr="005B217D">
              <w:rPr>
                <w:i/>
                <w:szCs w:val="22"/>
                <w:lang w:val="en-CA"/>
              </w:rPr>
              <w:t>Source:</w:t>
            </w:r>
          </w:p>
        </w:tc>
        <w:tc>
          <w:tcPr>
            <w:tcW w:w="8118" w:type="dxa"/>
            <w:gridSpan w:val="3"/>
          </w:tcPr>
          <w:p w:rsidR="00950210" w:rsidRPr="005B217D" w:rsidRDefault="00950210" w:rsidP="009A176D">
            <w:pPr>
              <w:spacing w:before="60" w:after="60"/>
              <w:rPr>
                <w:szCs w:val="22"/>
                <w:lang w:val="en-CA"/>
              </w:rPr>
            </w:pPr>
            <w:proofErr w:type="spellStart"/>
            <w:r>
              <w:rPr>
                <w:szCs w:val="22"/>
                <w:lang w:val="en-CA"/>
              </w:rPr>
              <w:t>InterDigital</w:t>
            </w:r>
            <w:proofErr w:type="spellEnd"/>
            <w:r>
              <w:rPr>
                <w:szCs w:val="22"/>
                <w:lang w:val="en-CA"/>
              </w:rPr>
              <w:t xml:space="preserve"> Communications,</w:t>
            </w:r>
            <w:r w:rsidR="009A176D">
              <w:rPr>
                <w:szCs w:val="22"/>
                <w:lang w:val="en-CA"/>
              </w:rPr>
              <w:t xml:space="preserve">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CB4C9F" w:rsidP="009234A5">
      <w:pPr>
        <w:jc w:val="both"/>
        <w:rPr>
          <w:szCs w:val="22"/>
          <w:lang w:val="en-CA"/>
        </w:rPr>
      </w:pPr>
      <w:r>
        <w:rPr>
          <w:szCs w:val="22"/>
          <w:lang w:val="en-CA"/>
        </w:rPr>
        <w:t>This contribution reports the cross-verification results of JCTVC</w:t>
      </w:r>
      <w:r w:rsidR="00DA7DCA">
        <w:rPr>
          <w:szCs w:val="22"/>
          <w:lang w:val="en-CA"/>
        </w:rPr>
        <w:t>-M0258</w:t>
      </w:r>
      <w:r>
        <w:rPr>
          <w:szCs w:val="22"/>
          <w:lang w:val="en-CA"/>
        </w:rPr>
        <w:t xml:space="preserve"> on</w:t>
      </w:r>
      <w:r w:rsidR="003F522C">
        <w:rPr>
          <w:szCs w:val="22"/>
          <w:lang w:val="en-CA"/>
        </w:rPr>
        <w:t xml:space="preserve"> the</w:t>
      </w:r>
      <w:r w:rsidR="003F522C">
        <w:rPr>
          <w:szCs w:val="22"/>
          <w:lang w:val="en-CA" w:eastAsia="zh-CN"/>
        </w:rPr>
        <w:t xml:space="preserve"> modified motion vector signalling</w:t>
      </w:r>
      <w:r w:rsidR="003F522C" w:rsidRPr="00DA7DCA">
        <w:rPr>
          <w:szCs w:val="22"/>
          <w:lang w:val="en-CA" w:eastAsia="zh-CN"/>
        </w:rPr>
        <w:t xml:space="preserve"> and</w:t>
      </w:r>
      <w:r w:rsidR="003F522C">
        <w:rPr>
          <w:szCs w:val="22"/>
          <w:lang w:val="en-CA" w:eastAsia="zh-CN"/>
        </w:rPr>
        <w:t xml:space="preserve"> prediction for the reference index based SHVC from Sharp</w:t>
      </w:r>
      <w:r>
        <w:rPr>
          <w:szCs w:val="22"/>
          <w:lang w:val="en-CA"/>
        </w:rPr>
        <w:t>. The software implementation is compliant with the corresponding description of the proposal.</w:t>
      </w:r>
      <w:r w:rsidR="008C0846">
        <w:rPr>
          <w:szCs w:val="22"/>
          <w:lang w:val="en-CA"/>
        </w:rPr>
        <w:t xml:space="preserve"> </w:t>
      </w:r>
      <w:ins w:id="0" w:author="xiuxx" w:date="2013-04-15T12:51:00Z">
        <w:r w:rsidR="008C0846">
          <w:rPr>
            <w:szCs w:val="22"/>
            <w:lang w:val="en-CA"/>
          </w:rPr>
          <w:t>The simulation results perfectly match the results provided by the proponents.</w:t>
        </w:r>
      </w:ins>
      <w:r w:rsidR="006F6357">
        <w:rPr>
          <w:rFonts w:cs="Arial"/>
        </w:rPr>
        <w:t xml:space="preserve">  </w:t>
      </w:r>
      <w:r w:rsidR="005521E3">
        <w:rPr>
          <w:rFonts w:cs="Arial"/>
        </w:rPr>
        <w:t xml:space="preserve"> </w:t>
      </w:r>
      <w:r w:rsidR="0009469B" w:rsidRPr="00FB18E1">
        <w:rPr>
          <w:rFonts w:cs="Arial"/>
        </w:rPr>
        <w:t xml:space="preserve"> </w:t>
      </w:r>
    </w:p>
    <w:p w:rsidR="00745F6B" w:rsidRDefault="00E12EA9" w:rsidP="00E11923">
      <w:pPr>
        <w:pStyle w:val="Heading1"/>
        <w:rPr>
          <w:lang w:val="en-CA"/>
        </w:rPr>
      </w:pPr>
      <w:r>
        <w:rPr>
          <w:lang w:val="en-CA"/>
        </w:rPr>
        <w:t xml:space="preserve"> </w:t>
      </w:r>
      <w:r w:rsidR="00745F6B" w:rsidRPr="005B217D">
        <w:rPr>
          <w:lang w:val="en-CA"/>
        </w:rPr>
        <w:t>Introduction</w:t>
      </w:r>
    </w:p>
    <w:p w:rsidR="008A71F4" w:rsidRDefault="00FA3FB1" w:rsidP="00AC16D4">
      <w:pPr>
        <w:jc w:val="both"/>
        <w:rPr>
          <w:szCs w:val="22"/>
          <w:lang w:val="en-CA"/>
        </w:rPr>
      </w:pPr>
      <w:r w:rsidRPr="00AC16D4">
        <w:rPr>
          <w:szCs w:val="22"/>
          <w:lang w:val="en-CA"/>
        </w:rPr>
        <w:t>In</w:t>
      </w:r>
      <w:r w:rsidR="008A71F4">
        <w:rPr>
          <w:szCs w:val="22"/>
          <w:lang w:val="en-CA"/>
        </w:rPr>
        <w:t xml:space="preserve"> JCTVC-M0258</w:t>
      </w:r>
      <w:r w:rsidR="0095237D">
        <w:rPr>
          <w:szCs w:val="22"/>
          <w:lang w:val="en-CA"/>
        </w:rPr>
        <w:t xml:space="preserve"> [1]</w:t>
      </w:r>
      <w:r w:rsidRPr="00AC16D4">
        <w:rPr>
          <w:szCs w:val="22"/>
          <w:lang w:val="en-CA"/>
        </w:rPr>
        <w:t>, the current</w:t>
      </w:r>
      <w:r w:rsidR="008A71F4">
        <w:rPr>
          <w:szCs w:val="22"/>
          <w:lang w:val="en-CA"/>
        </w:rPr>
        <w:t xml:space="preserve"> TMVP and motion vector signalling are modified for the reference index based solution by the following changes</w:t>
      </w:r>
      <w:r w:rsidR="00AC16D4" w:rsidRPr="00AC16D4">
        <w:rPr>
          <w:szCs w:val="22"/>
          <w:lang w:val="en-CA"/>
        </w:rPr>
        <w:t>.</w:t>
      </w:r>
    </w:p>
    <w:p w:rsidR="008A71F4" w:rsidRDefault="008A71F4" w:rsidP="002B4FA0">
      <w:pPr>
        <w:numPr>
          <w:ilvl w:val="0"/>
          <w:numId w:val="31"/>
        </w:numPr>
        <w:jc w:val="both"/>
        <w:rPr>
          <w:szCs w:val="22"/>
          <w:lang w:val="en-CA"/>
        </w:rPr>
      </w:pPr>
      <w:r>
        <w:rPr>
          <w:szCs w:val="22"/>
          <w:lang w:val="en-CA"/>
        </w:rPr>
        <w:t>Given</w:t>
      </w:r>
      <w:r w:rsidR="00E5589B">
        <w:rPr>
          <w:szCs w:val="22"/>
          <w:lang w:val="en-CA"/>
        </w:rPr>
        <w:t xml:space="preserve"> that the MVs are fixed to zero when the inter-layer prediction (ILP) is applied in the reference index based SHVC, the motion information, including the motion vector predictor (MVP) index and motion vector difference (MVD), are skipped for the EL PUs that make reference to ILP pictures.</w:t>
      </w:r>
    </w:p>
    <w:p w:rsidR="0095237D" w:rsidRPr="0095237D" w:rsidRDefault="00E5589B" w:rsidP="00AC16D4">
      <w:pPr>
        <w:numPr>
          <w:ilvl w:val="0"/>
          <w:numId w:val="31"/>
        </w:numPr>
        <w:jc w:val="both"/>
        <w:rPr>
          <w:szCs w:val="22"/>
          <w:lang w:val="en-CA"/>
        </w:rPr>
      </w:pPr>
      <w:r w:rsidRPr="002B4FA0">
        <w:rPr>
          <w:szCs w:val="22"/>
          <w:lang w:val="en-CA"/>
        </w:rPr>
        <w:t>In the current reference index based SHVC, the ILP picture is used as the co-located picture for the EL TMVP derivation. In JCTVC-M0258, it is proposed to use the EL temporal reference picture as the co-located picture. If</w:t>
      </w:r>
      <w:r w:rsidRPr="002B4FA0">
        <w:rPr>
          <w:lang w:val="en-CA"/>
        </w:rPr>
        <w:t xml:space="preserve"> the co-located PU in the EL temporal reference picture refers to its ILP picture, then an alternative </w:t>
      </w:r>
      <w:r w:rsidR="002B4FA0" w:rsidRPr="002B4FA0">
        <w:rPr>
          <w:lang w:val="en-CA"/>
        </w:rPr>
        <w:t xml:space="preserve">motion vector </w:t>
      </w:r>
      <w:r w:rsidRPr="002B4FA0">
        <w:rPr>
          <w:lang w:val="en-CA"/>
        </w:rPr>
        <w:t>obtained from the corresponding BL picture of the current EL picture to be coded,</w:t>
      </w:r>
      <w:r w:rsidR="002B4FA0" w:rsidRPr="002B4FA0">
        <w:rPr>
          <w:lang w:val="en-CA"/>
        </w:rPr>
        <w:t xml:space="preserve"> is</w:t>
      </w:r>
      <w:r w:rsidRPr="002B4FA0">
        <w:rPr>
          <w:lang w:val="en-CA"/>
        </w:rPr>
        <w:t xml:space="preserve"> scaled appropriately and used as</w:t>
      </w:r>
      <w:r w:rsidR="002B4FA0" w:rsidRPr="002B4FA0">
        <w:rPr>
          <w:lang w:val="en-CA"/>
        </w:rPr>
        <w:t xml:space="preserve"> TMVP predictor</w:t>
      </w:r>
      <w:r w:rsidRPr="002B4FA0">
        <w:rPr>
          <w:lang w:val="en-CA"/>
        </w:rPr>
        <w:t>.</w:t>
      </w:r>
    </w:p>
    <w:p w:rsidR="00476472" w:rsidRDefault="005F5BE3" w:rsidP="00476472">
      <w:pPr>
        <w:pStyle w:val="Heading1"/>
        <w:ind w:left="360" w:hanging="360"/>
        <w:rPr>
          <w:lang w:val="en-CA"/>
        </w:rPr>
      </w:pPr>
      <w:r>
        <w:rPr>
          <w:lang w:val="en-CA"/>
        </w:rPr>
        <w:t>Simulation</w:t>
      </w:r>
      <w:r w:rsidR="00476472">
        <w:rPr>
          <w:lang w:val="en-CA"/>
        </w:rPr>
        <w:t xml:space="preserve"> results</w:t>
      </w:r>
    </w:p>
    <w:p w:rsidR="002E4FE6" w:rsidRDefault="00AB420B" w:rsidP="002E4FE6">
      <w:pPr>
        <w:jc w:val="both"/>
        <w:rPr>
          <w:lang w:eastAsia="ko-KR"/>
        </w:rPr>
      </w:pPr>
      <w:r>
        <w:rPr>
          <w:lang w:eastAsia="ko-KR"/>
        </w:rPr>
        <w:t>The</w:t>
      </w:r>
      <w:r w:rsidR="00476472">
        <w:rPr>
          <w:lang w:eastAsia="ko-KR"/>
        </w:rPr>
        <w:t xml:space="preserve"> common test conditions</w:t>
      </w:r>
      <w:r>
        <w:rPr>
          <w:lang w:eastAsia="ko-KR"/>
        </w:rPr>
        <w:t xml:space="preserve"> </w:t>
      </w:r>
      <w:r w:rsidR="006F6C6D">
        <w:rPr>
          <w:lang w:eastAsia="ko-KR"/>
        </w:rPr>
        <w:t>of the</w:t>
      </w:r>
      <w:ins w:id="1" w:author="xiuxx" w:date="2013-04-15T12:47:00Z">
        <w:r w:rsidR="00BA722A">
          <w:rPr>
            <w:lang w:eastAsia="ko-KR"/>
          </w:rPr>
          <w:t xml:space="preserve"> AI,</w:t>
        </w:r>
      </w:ins>
      <w:r w:rsidR="006F6C6D">
        <w:rPr>
          <w:lang w:eastAsia="ko-KR"/>
        </w:rPr>
        <w:t xml:space="preserve"> RA, LDP and LDB configurations </w:t>
      </w:r>
      <w:r>
        <w:rPr>
          <w:lang w:eastAsia="ko-KR"/>
        </w:rPr>
        <w:t>as</w:t>
      </w:r>
      <w:r w:rsidR="00476472">
        <w:rPr>
          <w:lang w:eastAsia="ko-KR"/>
        </w:rPr>
        <w:t xml:space="preserve"> specified in [</w:t>
      </w:r>
      <w:r w:rsidR="002E4FE6">
        <w:rPr>
          <w:lang w:eastAsia="ko-KR"/>
        </w:rPr>
        <w:t>2</w:t>
      </w:r>
      <w:r w:rsidR="00476472">
        <w:rPr>
          <w:lang w:eastAsia="ko-KR"/>
        </w:rPr>
        <w:t>]</w:t>
      </w:r>
      <w:r>
        <w:rPr>
          <w:lang w:eastAsia="ko-KR"/>
        </w:rPr>
        <w:t xml:space="preserve"> are followed for </w:t>
      </w:r>
      <w:r w:rsidR="006F6C6D">
        <w:rPr>
          <w:lang w:eastAsia="ko-KR"/>
        </w:rPr>
        <w:t xml:space="preserve">the </w:t>
      </w:r>
      <w:r>
        <w:rPr>
          <w:lang w:eastAsia="ko-KR"/>
        </w:rPr>
        <w:t>cross-verification</w:t>
      </w:r>
      <w:r w:rsidR="00476472" w:rsidRPr="00F16D25">
        <w:rPr>
          <w:lang w:eastAsia="ko-KR"/>
        </w:rPr>
        <w:t>.</w:t>
      </w:r>
    </w:p>
    <w:p w:rsidR="00AB64EA" w:rsidRDefault="00AB64EA" w:rsidP="002E4FE6">
      <w:pPr>
        <w:jc w:val="both"/>
        <w:rPr>
          <w:lang w:eastAsia="ko-KR"/>
        </w:rPr>
      </w:pPr>
    </w:p>
    <w:p w:rsidR="00AB64EA" w:rsidRDefault="00AB64EA" w:rsidP="002E4FE6">
      <w:pPr>
        <w:jc w:val="both"/>
        <w:rPr>
          <w:lang w:eastAsia="ko-KR"/>
        </w:rPr>
      </w:pPr>
    </w:p>
    <w:p w:rsidR="00377A07" w:rsidRDefault="00377A07" w:rsidP="002E4FE6">
      <w:pPr>
        <w:jc w:val="both"/>
        <w:rPr>
          <w:lang w:eastAsia="ko-KR"/>
        </w:rPr>
      </w:pPr>
    </w:p>
    <w:p w:rsidR="00377A07" w:rsidRDefault="00377A07" w:rsidP="002E4FE6">
      <w:pPr>
        <w:jc w:val="both"/>
        <w:rPr>
          <w:lang w:eastAsia="ko-KR"/>
        </w:rPr>
      </w:pPr>
    </w:p>
    <w:p w:rsidR="00377A07" w:rsidRDefault="00377A07" w:rsidP="002E4FE6">
      <w:pPr>
        <w:jc w:val="both"/>
        <w:rPr>
          <w:lang w:eastAsia="ko-KR"/>
        </w:rPr>
      </w:pPr>
    </w:p>
    <w:p w:rsidR="00AB64EA" w:rsidRDefault="00AB64EA" w:rsidP="002E4FE6">
      <w:pPr>
        <w:jc w:val="both"/>
        <w:rPr>
          <w:lang w:eastAsia="ko-KR"/>
        </w:rPr>
      </w:pPr>
    </w:p>
    <w:p w:rsidR="00AB64EA" w:rsidRDefault="00AB64EA" w:rsidP="002E4FE6">
      <w:pPr>
        <w:jc w:val="both"/>
        <w:rPr>
          <w:lang w:val="en-CA"/>
        </w:rPr>
      </w:pPr>
    </w:p>
    <w:tbl>
      <w:tblPr>
        <w:tblW w:w="8061" w:type="dxa"/>
        <w:tblInd w:w="108" w:type="dxa"/>
        <w:tblLook w:val="04A0"/>
      </w:tblPr>
      <w:tblGrid>
        <w:gridCol w:w="2540"/>
        <w:gridCol w:w="926"/>
        <w:gridCol w:w="908"/>
        <w:gridCol w:w="926"/>
        <w:gridCol w:w="990"/>
        <w:gridCol w:w="971"/>
        <w:gridCol w:w="800"/>
      </w:tblGrid>
      <w:tr w:rsidR="00377A07" w:rsidRPr="00377A07" w:rsidTr="00377A07">
        <w:trPr>
          <w:trHeight w:val="240"/>
          <w:ins w:id="2" w:author="xiuxx" w:date="2013-04-15T12:49:00Z"/>
        </w:trPr>
        <w:tc>
          <w:tcPr>
            <w:tcW w:w="2540"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3" w:author="xiuxx" w:date="2013-04-15T12:49:00Z"/>
                <w:rFonts w:ascii="Arial" w:hAnsi="Arial" w:cs="Arial"/>
                <w:color w:val="000000"/>
                <w:sz w:val="18"/>
                <w:szCs w:val="18"/>
              </w:rPr>
            </w:pPr>
          </w:p>
        </w:tc>
        <w:tc>
          <w:tcPr>
            <w:tcW w:w="27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4" w:author="xiuxx" w:date="2013-04-15T12:49:00Z"/>
                <w:rFonts w:ascii="Arial" w:hAnsi="Arial" w:cs="Arial"/>
                <w:b/>
                <w:bCs/>
                <w:color w:val="000000"/>
                <w:sz w:val="18"/>
                <w:szCs w:val="18"/>
              </w:rPr>
            </w:pPr>
            <w:ins w:id="5" w:author="xiuxx" w:date="2013-04-15T12:49:00Z">
              <w:r w:rsidRPr="00377A07">
                <w:rPr>
                  <w:rFonts w:ascii="Arial" w:hAnsi="Arial" w:cs="Arial"/>
                  <w:b/>
                  <w:bCs/>
                  <w:color w:val="000000"/>
                  <w:sz w:val="18"/>
                  <w:szCs w:val="18"/>
                </w:rPr>
                <w:t>AI HEVC 2x</w:t>
              </w:r>
            </w:ins>
          </w:p>
        </w:tc>
        <w:tc>
          <w:tcPr>
            <w:tcW w:w="2761" w:type="dxa"/>
            <w:gridSpan w:val="3"/>
            <w:tcBorders>
              <w:top w:val="single" w:sz="8" w:space="0" w:color="auto"/>
              <w:left w:val="nil"/>
              <w:bottom w:val="nil"/>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6" w:author="xiuxx" w:date="2013-04-15T12:49:00Z"/>
                <w:rFonts w:ascii="Arial" w:hAnsi="Arial" w:cs="Arial"/>
                <w:b/>
                <w:bCs/>
                <w:color w:val="000000"/>
                <w:sz w:val="18"/>
                <w:szCs w:val="18"/>
              </w:rPr>
            </w:pPr>
            <w:ins w:id="7" w:author="xiuxx" w:date="2013-04-15T12:49:00Z">
              <w:r w:rsidRPr="00377A07">
                <w:rPr>
                  <w:rFonts w:ascii="Arial" w:hAnsi="Arial" w:cs="Arial"/>
                  <w:b/>
                  <w:bCs/>
                  <w:color w:val="000000"/>
                  <w:sz w:val="18"/>
                  <w:szCs w:val="18"/>
                </w:rPr>
                <w:t>AI HEVC 1.5x</w:t>
              </w:r>
            </w:ins>
          </w:p>
        </w:tc>
      </w:tr>
      <w:tr w:rsidR="00377A07" w:rsidRPr="00377A07" w:rsidTr="00377A07">
        <w:trPr>
          <w:trHeight w:val="240"/>
          <w:ins w:id="8" w:author="xiuxx" w:date="2013-04-15T12:49:00Z"/>
        </w:trPr>
        <w:tc>
          <w:tcPr>
            <w:tcW w:w="2540"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9" w:author="xiuxx" w:date="2013-04-15T12:49:00Z"/>
                <w:rFonts w:ascii="Arial" w:hAnsi="Arial" w:cs="Arial"/>
                <w:color w:val="000000"/>
                <w:sz w:val="18"/>
                <w:szCs w:val="18"/>
              </w:rPr>
            </w:pPr>
          </w:p>
        </w:tc>
        <w:tc>
          <w:tcPr>
            <w:tcW w:w="926" w:type="dxa"/>
            <w:tcBorders>
              <w:top w:val="nil"/>
              <w:left w:val="single" w:sz="8" w:space="0" w:color="auto"/>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0" w:author="xiuxx" w:date="2013-04-15T12:49:00Z"/>
                <w:rFonts w:ascii="Arial" w:hAnsi="Arial" w:cs="Arial"/>
                <w:color w:val="000000"/>
                <w:sz w:val="18"/>
                <w:szCs w:val="18"/>
              </w:rPr>
            </w:pPr>
            <w:ins w:id="11" w:author="xiuxx" w:date="2013-04-15T12:49:00Z">
              <w:r w:rsidRPr="00377A07">
                <w:rPr>
                  <w:rFonts w:ascii="Arial" w:hAnsi="Arial" w:cs="Arial"/>
                  <w:color w:val="000000"/>
                  <w:sz w:val="18"/>
                  <w:szCs w:val="18"/>
                </w:rPr>
                <w:t>Y</w:t>
              </w:r>
            </w:ins>
          </w:p>
        </w:tc>
        <w:tc>
          <w:tcPr>
            <w:tcW w:w="908"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2" w:author="xiuxx" w:date="2013-04-15T12:49:00Z"/>
                <w:rFonts w:ascii="Arial" w:hAnsi="Arial" w:cs="Arial"/>
                <w:color w:val="000000"/>
                <w:sz w:val="18"/>
                <w:szCs w:val="18"/>
              </w:rPr>
            </w:pPr>
            <w:ins w:id="13" w:author="xiuxx" w:date="2013-04-15T12:49:00Z">
              <w:r w:rsidRPr="00377A07">
                <w:rPr>
                  <w:rFonts w:ascii="Arial" w:hAnsi="Arial" w:cs="Arial"/>
                  <w:color w:val="000000"/>
                  <w:sz w:val="18"/>
                  <w:szCs w:val="18"/>
                </w:rPr>
                <w:t>U</w:t>
              </w:r>
            </w:ins>
          </w:p>
        </w:tc>
        <w:tc>
          <w:tcPr>
            <w:tcW w:w="926" w:type="dxa"/>
            <w:tcBorders>
              <w:top w:val="nil"/>
              <w:left w:val="nil"/>
              <w:bottom w:val="single" w:sz="8" w:space="0" w:color="auto"/>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4" w:author="xiuxx" w:date="2013-04-15T12:49:00Z"/>
                <w:rFonts w:ascii="Arial" w:hAnsi="Arial" w:cs="Arial"/>
                <w:color w:val="000000"/>
                <w:sz w:val="18"/>
                <w:szCs w:val="18"/>
              </w:rPr>
            </w:pPr>
            <w:ins w:id="15" w:author="xiuxx" w:date="2013-04-15T12:49:00Z">
              <w:r w:rsidRPr="00377A07">
                <w:rPr>
                  <w:rFonts w:ascii="Arial" w:hAnsi="Arial" w:cs="Arial"/>
                  <w:color w:val="000000"/>
                  <w:sz w:val="18"/>
                  <w:szCs w:val="18"/>
                </w:rPr>
                <w:t>V</w:t>
              </w:r>
            </w:ins>
          </w:p>
        </w:tc>
        <w:tc>
          <w:tcPr>
            <w:tcW w:w="990"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6" w:author="xiuxx" w:date="2013-04-15T12:49:00Z"/>
                <w:rFonts w:ascii="Arial" w:hAnsi="Arial" w:cs="Arial"/>
                <w:color w:val="000000"/>
                <w:sz w:val="18"/>
                <w:szCs w:val="18"/>
              </w:rPr>
            </w:pPr>
            <w:ins w:id="17" w:author="xiuxx" w:date="2013-04-15T12:49:00Z">
              <w:r w:rsidRPr="00377A07">
                <w:rPr>
                  <w:rFonts w:ascii="Arial" w:hAnsi="Arial" w:cs="Arial"/>
                  <w:color w:val="000000"/>
                  <w:sz w:val="18"/>
                  <w:szCs w:val="18"/>
                </w:rPr>
                <w:t>Y</w:t>
              </w:r>
            </w:ins>
          </w:p>
        </w:tc>
        <w:tc>
          <w:tcPr>
            <w:tcW w:w="971"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8" w:author="xiuxx" w:date="2013-04-15T12:49:00Z"/>
                <w:rFonts w:ascii="Arial" w:hAnsi="Arial" w:cs="Arial"/>
                <w:color w:val="000000"/>
                <w:sz w:val="18"/>
                <w:szCs w:val="18"/>
              </w:rPr>
            </w:pPr>
            <w:ins w:id="19" w:author="xiuxx" w:date="2013-04-15T12:49:00Z">
              <w:r w:rsidRPr="00377A07">
                <w:rPr>
                  <w:rFonts w:ascii="Arial" w:hAnsi="Arial" w:cs="Arial"/>
                  <w:color w:val="000000"/>
                  <w:sz w:val="18"/>
                  <w:szCs w:val="18"/>
                </w:rPr>
                <w:t>U</w:t>
              </w:r>
            </w:ins>
          </w:p>
        </w:tc>
        <w:tc>
          <w:tcPr>
            <w:tcW w:w="800" w:type="dxa"/>
            <w:tcBorders>
              <w:top w:val="nil"/>
              <w:left w:val="nil"/>
              <w:bottom w:val="single" w:sz="8" w:space="0" w:color="auto"/>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0" w:author="xiuxx" w:date="2013-04-15T12:49:00Z"/>
                <w:rFonts w:ascii="Arial" w:hAnsi="Arial" w:cs="Arial"/>
                <w:color w:val="000000"/>
                <w:sz w:val="18"/>
                <w:szCs w:val="18"/>
              </w:rPr>
            </w:pPr>
            <w:ins w:id="21" w:author="xiuxx" w:date="2013-04-15T12:49:00Z">
              <w:r w:rsidRPr="00377A07">
                <w:rPr>
                  <w:rFonts w:ascii="Arial" w:hAnsi="Arial" w:cs="Arial"/>
                  <w:color w:val="000000"/>
                  <w:sz w:val="18"/>
                  <w:szCs w:val="18"/>
                </w:rPr>
                <w:t>V</w:t>
              </w:r>
            </w:ins>
          </w:p>
        </w:tc>
      </w:tr>
      <w:tr w:rsidR="00377A07" w:rsidRPr="00377A07" w:rsidTr="00377A07">
        <w:trPr>
          <w:trHeight w:val="240"/>
          <w:ins w:id="22" w:author="xiuxx" w:date="2013-04-15T12:49:00Z"/>
        </w:trPr>
        <w:tc>
          <w:tcPr>
            <w:tcW w:w="2540" w:type="dxa"/>
            <w:tcBorders>
              <w:top w:val="single" w:sz="8" w:space="0" w:color="auto"/>
              <w:left w:val="single" w:sz="8" w:space="0" w:color="auto"/>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3" w:author="xiuxx" w:date="2013-04-15T12:49:00Z"/>
                <w:rFonts w:ascii="Arial" w:hAnsi="Arial" w:cs="Arial"/>
                <w:color w:val="000000"/>
                <w:sz w:val="18"/>
                <w:szCs w:val="18"/>
              </w:rPr>
            </w:pPr>
            <w:ins w:id="24" w:author="xiuxx" w:date="2013-04-15T12:49:00Z">
              <w:r w:rsidRPr="00377A07">
                <w:rPr>
                  <w:rFonts w:ascii="Arial" w:hAnsi="Arial" w:cs="Arial"/>
                  <w:color w:val="000000"/>
                  <w:sz w:val="18"/>
                  <w:szCs w:val="18"/>
                </w:rPr>
                <w:t>Class A</w:t>
              </w:r>
            </w:ins>
          </w:p>
        </w:tc>
        <w:tc>
          <w:tcPr>
            <w:tcW w:w="926"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5" w:author="xiuxx" w:date="2013-04-15T12:49:00Z"/>
                <w:rFonts w:ascii="Arial" w:hAnsi="Arial" w:cs="Arial"/>
                <w:color w:val="000000"/>
                <w:sz w:val="18"/>
                <w:szCs w:val="18"/>
              </w:rPr>
            </w:pPr>
            <w:ins w:id="26" w:author="xiuxx" w:date="2013-04-15T12:49:00Z">
              <w:r w:rsidRPr="00377A07">
                <w:rPr>
                  <w:rFonts w:ascii="Arial" w:hAnsi="Arial" w:cs="Arial"/>
                  <w:color w:val="000000"/>
                  <w:sz w:val="18"/>
                  <w:szCs w:val="18"/>
                </w:rPr>
                <w:t>-0.1%</w:t>
              </w:r>
            </w:ins>
          </w:p>
        </w:tc>
        <w:tc>
          <w:tcPr>
            <w:tcW w:w="908"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7" w:author="xiuxx" w:date="2013-04-15T12:49:00Z"/>
                <w:rFonts w:ascii="Arial" w:hAnsi="Arial" w:cs="Arial"/>
                <w:color w:val="000000"/>
                <w:sz w:val="18"/>
                <w:szCs w:val="18"/>
              </w:rPr>
            </w:pPr>
            <w:ins w:id="28" w:author="xiuxx" w:date="2013-04-15T12:49:00Z">
              <w:r w:rsidRPr="00377A07">
                <w:rPr>
                  <w:rFonts w:ascii="Arial" w:hAnsi="Arial" w:cs="Arial"/>
                  <w:color w:val="000000"/>
                  <w:sz w:val="18"/>
                  <w:szCs w:val="18"/>
                </w:rPr>
                <w:t>0.1%</w:t>
              </w:r>
            </w:ins>
          </w:p>
        </w:tc>
        <w:tc>
          <w:tcPr>
            <w:tcW w:w="926" w:type="dxa"/>
            <w:tcBorders>
              <w:top w:val="nil"/>
              <w:left w:val="nil"/>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9" w:author="xiuxx" w:date="2013-04-15T12:49:00Z"/>
                <w:rFonts w:ascii="Arial" w:hAnsi="Arial" w:cs="Arial"/>
                <w:color w:val="000000"/>
                <w:sz w:val="18"/>
                <w:szCs w:val="18"/>
              </w:rPr>
            </w:pPr>
            <w:ins w:id="30" w:author="xiuxx" w:date="2013-04-15T12:49:00Z">
              <w:r w:rsidRPr="00377A07">
                <w:rPr>
                  <w:rFonts w:ascii="Arial" w:hAnsi="Arial" w:cs="Arial"/>
                  <w:color w:val="000000"/>
                  <w:sz w:val="18"/>
                  <w:szCs w:val="18"/>
                </w:rPr>
                <w:t>0.1%</w:t>
              </w:r>
            </w:ins>
          </w:p>
        </w:tc>
        <w:tc>
          <w:tcPr>
            <w:tcW w:w="990"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31" w:author="xiuxx" w:date="2013-04-15T12:49:00Z"/>
                <w:rFonts w:ascii="Arial" w:hAnsi="Arial" w:cs="Arial"/>
                <w:color w:val="000000"/>
                <w:sz w:val="18"/>
                <w:szCs w:val="18"/>
              </w:rPr>
            </w:pPr>
            <w:ins w:id="32" w:author="xiuxx" w:date="2013-04-15T12:49:00Z">
              <w:r w:rsidRPr="00377A07">
                <w:rPr>
                  <w:rFonts w:ascii="Arial" w:hAnsi="Arial" w:cs="Arial"/>
                  <w:color w:val="000000"/>
                  <w:sz w:val="18"/>
                  <w:szCs w:val="18"/>
                </w:rPr>
                <w:t> </w:t>
              </w:r>
            </w:ins>
          </w:p>
        </w:tc>
        <w:tc>
          <w:tcPr>
            <w:tcW w:w="971"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33" w:author="xiuxx" w:date="2013-04-15T12:49:00Z"/>
                <w:rFonts w:ascii="Arial" w:hAnsi="Arial" w:cs="Arial"/>
                <w:color w:val="000000"/>
                <w:sz w:val="18"/>
                <w:szCs w:val="18"/>
              </w:rPr>
            </w:pPr>
            <w:ins w:id="34" w:author="xiuxx" w:date="2013-04-15T12:49:00Z">
              <w:r w:rsidRPr="00377A07">
                <w:rPr>
                  <w:rFonts w:ascii="Arial" w:hAnsi="Arial" w:cs="Arial"/>
                  <w:color w:val="000000"/>
                  <w:sz w:val="18"/>
                  <w:szCs w:val="18"/>
                </w:rPr>
                <w:t> </w:t>
              </w:r>
            </w:ins>
          </w:p>
        </w:tc>
        <w:tc>
          <w:tcPr>
            <w:tcW w:w="800" w:type="dxa"/>
            <w:tcBorders>
              <w:top w:val="nil"/>
              <w:left w:val="nil"/>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35" w:author="xiuxx" w:date="2013-04-15T12:49:00Z"/>
                <w:rFonts w:ascii="Arial" w:hAnsi="Arial" w:cs="Arial"/>
                <w:color w:val="000000"/>
                <w:sz w:val="18"/>
                <w:szCs w:val="18"/>
              </w:rPr>
            </w:pPr>
            <w:ins w:id="36" w:author="xiuxx" w:date="2013-04-15T12:49:00Z">
              <w:r w:rsidRPr="00377A07">
                <w:rPr>
                  <w:rFonts w:ascii="Arial" w:hAnsi="Arial" w:cs="Arial"/>
                  <w:color w:val="000000"/>
                  <w:sz w:val="18"/>
                  <w:szCs w:val="18"/>
                </w:rPr>
                <w:t> </w:t>
              </w:r>
            </w:ins>
          </w:p>
        </w:tc>
      </w:tr>
      <w:tr w:rsidR="00377A07" w:rsidRPr="00377A07" w:rsidTr="00377A07">
        <w:trPr>
          <w:trHeight w:val="240"/>
          <w:ins w:id="37" w:author="xiuxx" w:date="2013-04-15T12:49:00Z"/>
        </w:trPr>
        <w:tc>
          <w:tcPr>
            <w:tcW w:w="2540" w:type="dxa"/>
            <w:tcBorders>
              <w:top w:val="nil"/>
              <w:left w:val="single" w:sz="8" w:space="0" w:color="auto"/>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38" w:author="xiuxx" w:date="2013-04-15T12:49:00Z"/>
                <w:rFonts w:ascii="Arial" w:hAnsi="Arial" w:cs="Arial"/>
                <w:color w:val="000000"/>
                <w:sz w:val="18"/>
                <w:szCs w:val="18"/>
              </w:rPr>
            </w:pPr>
            <w:ins w:id="39" w:author="xiuxx" w:date="2013-04-15T12:49:00Z">
              <w:r w:rsidRPr="00377A07">
                <w:rPr>
                  <w:rFonts w:ascii="Arial" w:hAnsi="Arial" w:cs="Arial"/>
                  <w:color w:val="000000"/>
                  <w:sz w:val="18"/>
                  <w:szCs w:val="18"/>
                </w:rPr>
                <w:t>Class B</w:t>
              </w:r>
            </w:ins>
          </w:p>
        </w:tc>
        <w:tc>
          <w:tcPr>
            <w:tcW w:w="926"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40" w:author="xiuxx" w:date="2013-04-15T12:49:00Z"/>
                <w:rFonts w:ascii="Arial" w:hAnsi="Arial" w:cs="Arial"/>
                <w:color w:val="000000"/>
                <w:sz w:val="18"/>
                <w:szCs w:val="18"/>
              </w:rPr>
            </w:pPr>
            <w:ins w:id="41" w:author="xiuxx" w:date="2013-04-15T12:49:00Z">
              <w:r w:rsidRPr="00377A07">
                <w:rPr>
                  <w:rFonts w:ascii="Arial" w:hAnsi="Arial" w:cs="Arial"/>
                  <w:color w:val="000000"/>
                  <w:sz w:val="18"/>
                  <w:szCs w:val="18"/>
                </w:rPr>
                <w:t>-0.1%</w:t>
              </w:r>
            </w:ins>
          </w:p>
        </w:tc>
        <w:tc>
          <w:tcPr>
            <w:tcW w:w="908"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42" w:author="xiuxx" w:date="2013-04-15T12:49:00Z"/>
                <w:rFonts w:ascii="Arial" w:hAnsi="Arial" w:cs="Arial"/>
                <w:color w:val="000000"/>
                <w:sz w:val="18"/>
                <w:szCs w:val="18"/>
              </w:rPr>
            </w:pPr>
            <w:ins w:id="43" w:author="xiuxx" w:date="2013-04-15T12:49:00Z">
              <w:r w:rsidRPr="00377A07">
                <w:rPr>
                  <w:rFonts w:ascii="Arial" w:hAnsi="Arial" w:cs="Arial"/>
                  <w:color w:val="000000"/>
                  <w:sz w:val="18"/>
                  <w:szCs w:val="18"/>
                </w:rPr>
                <w:t>0.1%</w:t>
              </w:r>
            </w:ins>
          </w:p>
        </w:tc>
        <w:tc>
          <w:tcPr>
            <w:tcW w:w="926"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44" w:author="xiuxx" w:date="2013-04-15T12:49:00Z"/>
                <w:rFonts w:ascii="Arial" w:hAnsi="Arial" w:cs="Arial"/>
                <w:color w:val="000000"/>
                <w:sz w:val="18"/>
                <w:szCs w:val="18"/>
              </w:rPr>
            </w:pPr>
            <w:ins w:id="45" w:author="xiuxx" w:date="2013-04-15T12:49:00Z">
              <w:r w:rsidRPr="00377A07">
                <w:rPr>
                  <w:rFonts w:ascii="Arial" w:hAnsi="Arial" w:cs="Arial"/>
                  <w:color w:val="000000"/>
                  <w:sz w:val="18"/>
                  <w:szCs w:val="18"/>
                </w:rPr>
                <w:t>0.1%</w:t>
              </w:r>
            </w:ins>
          </w:p>
        </w:tc>
        <w:tc>
          <w:tcPr>
            <w:tcW w:w="990" w:type="dxa"/>
            <w:tcBorders>
              <w:top w:val="nil"/>
              <w:left w:val="single" w:sz="8" w:space="0" w:color="auto"/>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46" w:author="xiuxx" w:date="2013-04-15T12:49:00Z"/>
                <w:rFonts w:ascii="Arial" w:hAnsi="Arial" w:cs="Arial"/>
                <w:color w:val="000000"/>
                <w:sz w:val="18"/>
                <w:szCs w:val="18"/>
              </w:rPr>
            </w:pPr>
            <w:ins w:id="47" w:author="xiuxx" w:date="2013-04-15T12:49:00Z">
              <w:r w:rsidRPr="00377A07">
                <w:rPr>
                  <w:rFonts w:ascii="Arial" w:hAnsi="Arial" w:cs="Arial"/>
                  <w:color w:val="000000"/>
                  <w:sz w:val="18"/>
                  <w:szCs w:val="18"/>
                </w:rPr>
                <w:t>-0.1%</w:t>
              </w:r>
            </w:ins>
          </w:p>
        </w:tc>
        <w:tc>
          <w:tcPr>
            <w:tcW w:w="971"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48" w:author="xiuxx" w:date="2013-04-15T12:49:00Z"/>
                <w:rFonts w:ascii="Arial" w:hAnsi="Arial" w:cs="Arial"/>
                <w:color w:val="000000"/>
                <w:sz w:val="18"/>
                <w:szCs w:val="18"/>
              </w:rPr>
            </w:pPr>
            <w:ins w:id="49" w:author="xiuxx" w:date="2013-04-15T12:49:00Z">
              <w:r w:rsidRPr="00377A07">
                <w:rPr>
                  <w:rFonts w:ascii="Arial" w:hAnsi="Arial" w:cs="Arial"/>
                  <w:color w:val="000000"/>
                  <w:sz w:val="18"/>
                  <w:szCs w:val="18"/>
                </w:rPr>
                <w:t>0.1%</w:t>
              </w:r>
            </w:ins>
          </w:p>
        </w:tc>
        <w:tc>
          <w:tcPr>
            <w:tcW w:w="800" w:type="dxa"/>
            <w:tcBorders>
              <w:top w:val="nil"/>
              <w:left w:val="nil"/>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50" w:author="xiuxx" w:date="2013-04-15T12:49:00Z"/>
                <w:rFonts w:ascii="Arial" w:hAnsi="Arial" w:cs="Arial"/>
                <w:color w:val="000000"/>
                <w:sz w:val="18"/>
                <w:szCs w:val="18"/>
              </w:rPr>
            </w:pPr>
            <w:ins w:id="51" w:author="xiuxx" w:date="2013-04-15T12:49:00Z">
              <w:r w:rsidRPr="00377A07">
                <w:rPr>
                  <w:rFonts w:ascii="Arial" w:hAnsi="Arial" w:cs="Arial"/>
                  <w:color w:val="000000"/>
                  <w:sz w:val="18"/>
                  <w:szCs w:val="18"/>
                </w:rPr>
                <w:t>0.1%</w:t>
              </w:r>
            </w:ins>
          </w:p>
        </w:tc>
      </w:tr>
      <w:tr w:rsidR="00377A07" w:rsidRPr="00377A07" w:rsidTr="00377A07">
        <w:trPr>
          <w:trHeight w:val="240"/>
          <w:ins w:id="52" w:author="xiuxx" w:date="2013-04-15T12:49:00Z"/>
        </w:trPr>
        <w:tc>
          <w:tcPr>
            <w:tcW w:w="2540" w:type="dxa"/>
            <w:tcBorders>
              <w:top w:val="single" w:sz="8" w:space="0" w:color="auto"/>
              <w:left w:val="single" w:sz="8" w:space="0" w:color="auto"/>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53" w:author="xiuxx" w:date="2013-04-15T12:49:00Z"/>
                <w:rFonts w:ascii="Arial" w:hAnsi="Arial" w:cs="Arial"/>
                <w:b/>
                <w:bCs/>
                <w:color w:val="000000"/>
                <w:sz w:val="18"/>
                <w:szCs w:val="18"/>
              </w:rPr>
            </w:pPr>
            <w:ins w:id="54" w:author="xiuxx" w:date="2013-04-15T12:49:00Z">
              <w:r w:rsidRPr="00377A07">
                <w:rPr>
                  <w:rFonts w:ascii="Arial" w:hAnsi="Arial" w:cs="Arial"/>
                  <w:b/>
                  <w:bCs/>
                  <w:color w:val="000000"/>
                  <w:sz w:val="18"/>
                  <w:szCs w:val="18"/>
                </w:rPr>
                <w:t xml:space="preserve">Overall (Test </w:t>
              </w:r>
              <w:proofErr w:type="spellStart"/>
              <w:r w:rsidRPr="00377A07">
                <w:rPr>
                  <w:rFonts w:ascii="Arial" w:hAnsi="Arial" w:cs="Arial"/>
                  <w:b/>
                  <w:bCs/>
                  <w:color w:val="000000"/>
                  <w:sz w:val="18"/>
                  <w:szCs w:val="18"/>
                </w:rPr>
                <w:t>vs</w:t>
              </w:r>
              <w:proofErr w:type="spellEnd"/>
              <w:r w:rsidRPr="00377A07">
                <w:rPr>
                  <w:rFonts w:ascii="Arial" w:hAnsi="Arial" w:cs="Arial"/>
                  <w:b/>
                  <w:bCs/>
                  <w:color w:val="000000"/>
                  <w:sz w:val="18"/>
                  <w:szCs w:val="18"/>
                </w:rPr>
                <w:t xml:space="preserve"> Ref)</w:t>
              </w:r>
            </w:ins>
          </w:p>
        </w:tc>
        <w:tc>
          <w:tcPr>
            <w:tcW w:w="926" w:type="dxa"/>
            <w:tcBorders>
              <w:top w:val="single" w:sz="8" w:space="0" w:color="auto"/>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55" w:author="xiuxx" w:date="2013-04-15T12:49:00Z"/>
                <w:rFonts w:ascii="Arial" w:hAnsi="Arial" w:cs="Arial"/>
                <w:color w:val="000000"/>
                <w:sz w:val="18"/>
                <w:szCs w:val="18"/>
              </w:rPr>
            </w:pPr>
            <w:ins w:id="56" w:author="xiuxx" w:date="2013-04-15T12:49:00Z">
              <w:r w:rsidRPr="00377A07">
                <w:rPr>
                  <w:rFonts w:ascii="Arial" w:hAnsi="Arial" w:cs="Arial"/>
                  <w:color w:val="000000"/>
                  <w:sz w:val="18"/>
                  <w:szCs w:val="18"/>
                </w:rPr>
                <w:t>-0.1%</w:t>
              </w:r>
            </w:ins>
          </w:p>
        </w:tc>
        <w:tc>
          <w:tcPr>
            <w:tcW w:w="908" w:type="dxa"/>
            <w:tcBorders>
              <w:top w:val="single" w:sz="8" w:space="0" w:color="auto"/>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57" w:author="xiuxx" w:date="2013-04-15T12:49:00Z"/>
                <w:rFonts w:ascii="Arial" w:hAnsi="Arial" w:cs="Arial"/>
                <w:color w:val="000000"/>
                <w:sz w:val="18"/>
                <w:szCs w:val="18"/>
              </w:rPr>
            </w:pPr>
            <w:ins w:id="58" w:author="xiuxx" w:date="2013-04-15T12:49:00Z">
              <w:r w:rsidRPr="00377A07">
                <w:rPr>
                  <w:rFonts w:ascii="Arial" w:hAnsi="Arial" w:cs="Arial"/>
                  <w:color w:val="000000"/>
                  <w:sz w:val="18"/>
                  <w:szCs w:val="18"/>
                </w:rPr>
                <w:t>0.1%</w:t>
              </w:r>
            </w:ins>
          </w:p>
        </w:tc>
        <w:tc>
          <w:tcPr>
            <w:tcW w:w="926" w:type="dxa"/>
            <w:tcBorders>
              <w:top w:val="single" w:sz="8" w:space="0" w:color="auto"/>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59" w:author="xiuxx" w:date="2013-04-15T12:49:00Z"/>
                <w:rFonts w:ascii="Arial" w:hAnsi="Arial" w:cs="Arial"/>
                <w:color w:val="000000"/>
                <w:sz w:val="18"/>
                <w:szCs w:val="18"/>
              </w:rPr>
            </w:pPr>
            <w:ins w:id="60" w:author="xiuxx" w:date="2013-04-15T12:49:00Z">
              <w:r w:rsidRPr="00377A07">
                <w:rPr>
                  <w:rFonts w:ascii="Arial" w:hAnsi="Arial" w:cs="Arial"/>
                  <w:color w:val="000000"/>
                  <w:sz w:val="18"/>
                  <w:szCs w:val="18"/>
                </w:rPr>
                <w:t>0.1%</w:t>
              </w:r>
            </w:ins>
          </w:p>
        </w:tc>
        <w:tc>
          <w:tcPr>
            <w:tcW w:w="990" w:type="dxa"/>
            <w:tcBorders>
              <w:top w:val="single" w:sz="8" w:space="0" w:color="auto"/>
              <w:left w:val="single" w:sz="8" w:space="0" w:color="auto"/>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61" w:author="xiuxx" w:date="2013-04-15T12:49:00Z"/>
                <w:rFonts w:ascii="Arial" w:hAnsi="Arial" w:cs="Arial"/>
                <w:color w:val="000000"/>
                <w:sz w:val="18"/>
                <w:szCs w:val="18"/>
              </w:rPr>
            </w:pPr>
            <w:ins w:id="62" w:author="xiuxx" w:date="2013-04-15T12:49:00Z">
              <w:r w:rsidRPr="00377A07">
                <w:rPr>
                  <w:rFonts w:ascii="Arial" w:hAnsi="Arial" w:cs="Arial"/>
                  <w:color w:val="000000"/>
                  <w:sz w:val="18"/>
                  <w:szCs w:val="18"/>
                </w:rPr>
                <w:t>-0.1%</w:t>
              </w:r>
            </w:ins>
          </w:p>
        </w:tc>
        <w:tc>
          <w:tcPr>
            <w:tcW w:w="971" w:type="dxa"/>
            <w:tcBorders>
              <w:top w:val="single" w:sz="8" w:space="0" w:color="auto"/>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63" w:author="xiuxx" w:date="2013-04-15T12:49:00Z"/>
                <w:rFonts w:ascii="Arial" w:hAnsi="Arial" w:cs="Arial"/>
                <w:color w:val="000000"/>
                <w:sz w:val="18"/>
                <w:szCs w:val="18"/>
              </w:rPr>
            </w:pPr>
            <w:ins w:id="64" w:author="xiuxx" w:date="2013-04-15T12:49:00Z">
              <w:r w:rsidRPr="00377A07">
                <w:rPr>
                  <w:rFonts w:ascii="Arial" w:hAnsi="Arial" w:cs="Arial"/>
                  <w:color w:val="000000"/>
                  <w:sz w:val="18"/>
                  <w:szCs w:val="18"/>
                </w:rPr>
                <w:t>0.1%</w:t>
              </w:r>
            </w:ins>
          </w:p>
        </w:tc>
        <w:tc>
          <w:tcPr>
            <w:tcW w:w="800" w:type="dxa"/>
            <w:tcBorders>
              <w:top w:val="single" w:sz="8" w:space="0" w:color="auto"/>
              <w:left w:val="nil"/>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65" w:author="xiuxx" w:date="2013-04-15T12:49:00Z"/>
                <w:rFonts w:ascii="Arial" w:hAnsi="Arial" w:cs="Arial"/>
                <w:color w:val="000000"/>
                <w:sz w:val="18"/>
                <w:szCs w:val="18"/>
              </w:rPr>
            </w:pPr>
            <w:ins w:id="66" w:author="xiuxx" w:date="2013-04-15T12:49:00Z">
              <w:r w:rsidRPr="00377A07">
                <w:rPr>
                  <w:rFonts w:ascii="Arial" w:hAnsi="Arial" w:cs="Arial"/>
                  <w:color w:val="000000"/>
                  <w:sz w:val="18"/>
                  <w:szCs w:val="18"/>
                </w:rPr>
                <w:t>0.1%</w:t>
              </w:r>
            </w:ins>
          </w:p>
        </w:tc>
      </w:tr>
      <w:tr w:rsidR="00377A07" w:rsidRPr="00377A07" w:rsidTr="00377A07">
        <w:trPr>
          <w:trHeight w:val="240"/>
          <w:ins w:id="67" w:author="xiuxx" w:date="2013-04-15T12:49:00Z"/>
        </w:trPr>
        <w:tc>
          <w:tcPr>
            <w:tcW w:w="2540" w:type="dxa"/>
            <w:tcBorders>
              <w:top w:val="nil"/>
              <w:left w:val="single" w:sz="8" w:space="0" w:color="auto"/>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68" w:author="xiuxx" w:date="2013-04-15T12:49:00Z"/>
                <w:rFonts w:ascii="Arial" w:hAnsi="Arial" w:cs="Arial"/>
                <w:b/>
                <w:bCs/>
                <w:sz w:val="18"/>
                <w:szCs w:val="18"/>
              </w:rPr>
            </w:pPr>
            <w:ins w:id="69" w:author="xiuxx" w:date="2013-04-15T12:49:00Z">
              <w:r w:rsidRPr="00377A07">
                <w:rPr>
                  <w:rFonts w:ascii="Arial" w:hAnsi="Arial" w:cs="Arial"/>
                  <w:b/>
                  <w:bCs/>
                  <w:sz w:val="18"/>
                  <w:szCs w:val="18"/>
                </w:rPr>
                <w:t xml:space="preserve">Overall (Test </w:t>
              </w:r>
              <w:proofErr w:type="spellStart"/>
              <w:r w:rsidRPr="00377A07">
                <w:rPr>
                  <w:rFonts w:ascii="Arial" w:hAnsi="Arial" w:cs="Arial"/>
                  <w:b/>
                  <w:bCs/>
                  <w:sz w:val="18"/>
                  <w:szCs w:val="18"/>
                </w:rPr>
                <w:t>vs</w:t>
              </w:r>
              <w:proofErr w:type="spellEnd"/>
              <w:r w:rsidRPr="00377A07">
                <w:rPr>
                  <w:rFonts w:ascii="Arial" w:hAnsi="Arial" w:cs="Arial"/>
                  <w:b/>
                  <w:bCs/>
                  <w:sz w:val="18"/>
                  <w:szCs w:val="18"/>
                </w:rPr>
                <w:t xml:space="preserve"> single layer)</w:t>
              </w:r>
            </w:ins>
          </w:p>
        </w:tc>
        <w:tc>
          <w:tcPr>
            <w:tcW w:w="926"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70" w:author="xiuxx" w:date="2013-04-15T12:49:00Z"/>
                <w:rFonts w:ascii="Arial" w:hAnsi="Arial" w:cs="Arial"/>
                <w:sz w:val="18"/>
                <w:szCs w:val="18"/>
              </w:rPr>
            </w:pPr>
            <w:ins w:id="71" w:author="xiuxx" w:date="2013-04-15T12:49:00Z">
              <w:r w:rsidRPr="00377A07">
                <w:rPr>
                  <w:rFonts w:ascii="Arial" w:hAnsi="Arial" w:cs="Arial"/>
                  <w:sz w:val="18"/>
                  <w:szCs w:val="18"/>
                </w:rPr>
                <w:t>12.7%</w:t>
              </w:r>
            </w:ins>
          </w:p>
        </w:tc>
        <w:tc>
          <w:tcPr>
            <w:tcW w:w="908"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72" w:author="xiuxx" w:date="2013-04-15T12:49:00Z"/>
                <w:rFonts w:ascii="Arial" w:hAnsi="Arial" w:cs="Arial"/>
                <w:sz w:val="18"/>
                <w:szCs w:val="18"/>
              </w:rPr>
            </w:pPr>
            <w:ins w:id="73" w:author="xiuxx" w:date="2013-04-15T12:49:00Z">
              <w:r w:rsidRPr="00377A07">
                <w:rPr>
                  <w:rFonts w:ascii="Arial" w:hAnsi="Arial" w:cs="Arial"/>
                  <w:sz w:val="18"/>
                  <w:szCs w:val="18"/>
                </w:rPr>
                <w:t>15.2%</w:t>
              </w:r>
            </w:ins>
          </w:p>
        </w:tc>
        <w:tc>
          <w:tcPr>
            <w:tcW w:w="926" w:type="dxa"/>
            <w:tcBorders>
              <w:top w:val="nil"/>
              <w:left w:val="nil"/>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74" w:author="xiuxx" w:date="2013-04-15T12:49:00Z"/>
                <w:rFonts w:ascii="Arial" w:hAnsi="Arial" w:cs="Arial"/>
                <w:sz w:val="18"/>
                <w:szCs w:val="18"/>
              </w:rPr>
            </w:pPr>
            <w:ins w:id="75" w:author="xiuxx" w:date="2013-04-15T12:49:00Z">
              <w:r w:rsidRPr="00377A07">
                <w:rPr>
                  <w:rFonts w:ascii="Arial" w:hAnsi="Arial" w:cs="Arial"/>
                  <w:sz w:val="18"/>
                  <w:szCs w:val="18"/>
                </w:rPr>
                <w:t>14.9%</w:t>
              </w:r>
            </w:ins>
          </w:p>
        </w:tc>
        <w:tc>
          <w:tcPr>
            <w:tcW w:w="990"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76" w:author="xiuxx" w:date="2013-04-15T12:49:00Z"/>
                <w:rFonts w:ascii="Arial" w:hAnsi="Arial" w:cs="Arial"/>
                <w:sz w:val="18"/>
                <w:szCs w:val="18"/>
              </w:rPr>
            </w:pPr>
            <w:ins w:id="77" w:author="xiuxx" w:date="2013-04-15T12:49:00Z">
              <w:r w:rsidRPr="00377A07">
                <w:rPr>
                  <w:rFonts w:ascii="Arial" w:hAnsi="Arial" w:cs="Arial"/>
                  <w:sz w:val="18"/>
                  <w:szCs w:val="18"/>
                </w:rPr>
                <w:t>10.4%</w:t>
              </w:r>
            </w:ins>
          </w:p>
        </w:tc>
        <w:tc>
          <w:tcPr>
            <w:tcW w:w="971"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78" w:author="xiuxx" w:date="2013-04-15T12:49:00Z"/>
                <w:rFonts w:ascii="Arial" w:hAnsi="Arial" w:cs="Arial"/>
                <w:sz w:val="18"/>
                <w:szCs w:val="18"/>
              </w:rPr>
            </w:pPr>
            <w:ins w:id="79" w:author="xiuxx" w:date="2013-04-15T12:49:00Z">
              <w:r w:rsidRPr="00377A07">
                <w:rPr>
                  <w:rFonts w:ascii="Arial" w:hAnsi="Arial" w:cs="Arial"/>
                  <w:sz w:val="18"/>
                  <w:szCs w:val="18"/>
                </w:rPr>
                <w:t>10.1%</w:t>
              </w:r>
            </w:ins>
          </w:p>
        </w:tc>
        <w:tc>
          <w:tcPr>
            <w:tcW w:w="800" w:type="dxa"/>
            <w:tcBorders>
              <w:top w:val="nil"/>
              <w:left w:val="nil"/>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80" w:author="xiuxx" w:date="2013-04-15T12:49:00Z"/>
                <w:rFonts w:ascii="Arial" w:hAnsi="Arial" w:cs="Arial"/>
                <w:sz w:val="18"/>
                <w:szCs w:val="18"/>
              </w:rPr>
            </w:pPr>
            <w:ins w:id="81" w:author="xiuxx" w:date="2013-04-15T12:49:00Z">
              <w:r w:rsidRPr="00377A07">
                <w:rPr>
                  <w:rFonts w:ascii="Arial" w:hAnsi="Arial" w:cs="Arial"/>
                  <w:sz w:val="18"/>
                  <w:szCs w:val="18"/>
                </w:rPr>
                <w:t>9.6%</w:t>
              </w:r>
            </w:ins>
          </w:p>
        </w:tc>
      </w:tr>
      <w:tr w:rsidR="00377A07" w:rsidRPr="00377A07" w:rsidTr="00377A07">
        <w:trPr>
          <w:trHeight w:val="240"/>
          <w:ins w:id="82" w:author="xiuxx" w:date="2013-04-15T12:49:00Z"/>
        </w:trPr>
        <w:tc>
          <w:tcPr>
            <w:tcW w:w="2540" w:type="dxa"/>
            <w:tcBorders>
              <w:top w:val="nil"/>
              <w:left w:val="single" w:sz="8" w:space="0" w:color="auto"/>
              <w:bottom w:val="single" w:sz="8" w:space="0" w:color="auto"/>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83" w:author="xiuxx" w:date="2013-04-15T12:49:00Z"/>
                <w:rFonts w:ascii="Arial" w:hAnsi="Arial" w:cs="Arial"/>
                <w:b/>
                <w:bCs/>
                <w:color w:val="7F7F7F"/>
                <w:sz w:val="18"/>
                <w:szCs w:val="18"/>
              </w:rPr>
            </w:pPr>
            <w:ins w:id="84" w:author="xiuxx" w:date="2013-04-15T12:49:00Z">
              <w:r w:rsidRPr="00377A07">
                <w:rPr>
                  <w:rFonts w:ascii="Arial" w:hAnsi="Arial" w:cs="Arial"/>
                  <w:b/>
                  <w:bCs/>
                  <w:color w:val="7F7F7F"/>
                  <w:sz w:val="18"/>
                  <w:szCs w:val="18"/>
                </w:rPr>
                <w:t xml:space="preserve">EL only (Test </w:t>
              </w:r>
              <w:proofErr w:type="spellStart"/>
              <w:r w:rsidRPr="00377A07">
                <w:rPr>
                  <w:rFonts w:ascii="Arial" w:hAnsi="Arial" w:cs="Arial"/>
                  <w:b/>
                  <w:bCs/>
                  <w:color w:val="7F7F7F"/>
                  <w:sz w:val="18"/>
                  <w:szCs w:val="18"/>
                </w:rPr>
                <w:t>vs</w:t>
              </w:r>
              <w:proofErr w:type="spellEnd"/>
              <w:r w:rsidRPr="00377A07">
                <w:rPr>
                  <w:rFonts w:ascii="Arial" w:hAnsi="Arial" w:cs="Arial"/>
                  <w:b/>
                  <w:bCs/>
                  <w:color w:val="7F7F7F"/>
                  <w:sz w:val="18"/>
                  <w:szCs w:val="18"/>
                </w:rPr>
                <w:t xml:space="preserve"> Ref)</w:t>
              </w:r>
            </w:ins>
          </w:p>
        </w:tc>
        <w:tc>
          <w:tcPr>
            <w:tcW w:w="926"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85" w:author="xiuxx" w:date="2013-04-15T12:49:00Z"/>
                <w:rFonts w:ascii="Arial" w:hAnsi="Arial" w:cs="Arial"/>
                <w:color w:val="7F7F7F"/>
                <w:sz w:val="18"/>
                <w:szCs w:val="18"/>
              </w:rPr>
            </w:pPr>
            <w:ins w:id="86" w:author="xiuxx" w:date="2013-04-15T12:49:00Z">
              <w:r w:rsidRPr="00377A07">
                <w:rPr>
                  <w:rFonts w:ascii="Arial" w:hAnsi="Arial" w:cs="Arial"/>
                  <w:color w:val="7F7F7F"/>
                  <w:sz w:val="18"/>
                  <w:szCs w:val="18"/>
                </w:rPr>
                <w:t>-0.2%</w:t>
              </w:r>
            </w:ins>
          </w:p>
        </w:tc>
        <w:tc>
          <w:tcPr>
            <w:tcW w:w="908"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87" w:author="xiuxx" w:date="2013-04-15T12:49:00Z"/>
                <w:rFonts w:ascii="Arial" w:hAnsi="Arial" w:cs="Arial"/>
                <w:color w:val="7F7F7F"/>
                <w:sz w:val="18"/>
                <w:szCs w:val="18"/>
              </w:rPr>
            </w:pPr>
            <w:ins w:id="88" w:author="xiuxx" w:date="2013-04-15T12:49:00Z">
              <w:r w:rsidRPr="00377A07">
                <w:rPr>
                  <w:rFonts w:ascii="Arial" w:hAnsi="Arial" w:cs="Arial"/>
                  <w:color w:val="7F7F7F"/>
                  <w:sz w:val="18"/>
                  <w:szCs w:val="18"/>
                </w:rPr>
                <w:t>0.1%</w:t>
              </w:r>
            </w:ins>
          </w:p>
        </w:tc>
        <w:tc>
          <w:tcPr>
            <w:tcW w:w="926" w:type="dxa"/>
            <w:tcBorders>
              <w:top w:val="nil"/>
              <w:left w:val="nil"/>
              <w:bottom w:val="single" w:sz="8" w:space="0" w:color="auto"/>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89" w:author="xiuxx" w:date="2013-04-15T12:49:00Z"/>
                <w:rFonts w:ascii="Arial" w:hAnsi="Arial" w:cs="Arial"/>
                <w:color w:val="7F7F7F"/>
                <w:sz w:val="18"/>
                <w:szCs w:val="18"/>
              </w:rPr>
            </w:pPr>
            <w:ins w:id="90" w:author="xiuxx" w:date="2013-04-15T12:49:00Z">
              <w:r w:rsidRPr="00377A07">
                <w:rPr>
                  <w:rFonts w:ascii="Arial" w:hAnsi="Arial" w:cs="Arial"/>
                  <w:color w:val="7F7F7F"/>
                  <w:sz w:val="18"/>
                  <w:szCs w:val="18"/>
                </w:rPr>
                <w:t>0.1%</w:t>
              </w:r>
            </w:ins>
          </w:p>
        </w:tc>
        <w:tc>
          <w:tcPr>
            <w:tcW w:w="990"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91" w:author="xiuxx" w:date="2013-04-15T12:49:00Z"/>
                <w:rFonts w:ascii="Arial" w:hAnsi="Arial" w:cs="Arial"/>
                <w:color w:val="7F7F7F"/>
                <w:sz w:val="18"/>
                <w:szCs w:val="18"/>
              </w:rPr>
            </w:pPr>
            <w:ins w:id="92" w:author="xiuxx" w:date="2013-04-15T12:49:00Z">
              <w:r w:rsidRPr="00377A07">
                <w:rPr>
                  <w:rFonts w:ascii="Arial" w:hAnsi="Arial" w:cs="Arial"/>
                  <w:color w:val="7F7F7F"/>
                  <w:sz w:val="18"/>
                  <w:szCs w:val="18"/>
                </w:rPr>
                <w:t>-0.2%</w:t>
              </w:r>
            </w:ins>
          </w:p>
        </w:tc>
        <w:tc>
          <w:tcPr>
            <w:tcW w:w="971"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93" w:author="xiuxx" w:date="2013-04-15T12:49:00Z"/>
                <w:rFonts w:ascii="Arial" w:hAnsi="Arial" w:cs="Arial"/>
                <w:color w:val="7F7F7F"/>
                <w:sz w:val="18"/>
                <w:szCs w:val="18"/>
              </w:rPr>
            </w:pPr>
            <w:ins w:id="94" w:author="xiuxx" w:date="2013-04-15T12:49:00Z">
              <w:r w:rsidRPr="00377A07">
                <w:rPr>
                  <w:rFonts w:ascii="Arial" w:hAnsi="Arial" w:cs="Arial"/>
                  <w:color w:val="7F7F7F"/>
                  <w:sz w:val="18"/>
                  <w:szCs w:val="18"/>
                </w:rPr>
                <w:t>0.1%</w:t>
              </w:r>
            </w:ins>
          </w:p>
        </w:tc>
        <w:tc>
          <w:tcPr>
            <w:tcW w:w="800" w:type="dxa"/>
            <w:tcBorders>
              <w:top w:val="nil"/>
              <w:left w:val="nil"/>
              <w:bottom w:val="single" w:sz="8" w:space="0" w:color="auto"/>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95" w:author="xiuxx" w:date="2013-04-15T12:49:00Z"/>
                <w:rFonts w:ascii="Arial" w:hAnsi="Arial" w:cs="Arial"/>
                <w:color w:val="7F7F7F"/>
                <w:sz w:val="18"/>
                <w:szCs w:val="18"/>
              </w:rPr>
            </w:pPr>
            <w:ins w:id="96" w:author="xiuxx" w:date="2013-04-15T12:49:00Z">
              <w:r w:rsidRPr="00377A07">
                <w:rPr>
                  <w:rFonts w:ascii="Arial" w:hAnsi="Arial" w:cs="Arial"/>
                  <w:color w:val="7F7F7F"/>
                  <w:sz w:val="18"/>
                  <w:szCs w:val="18"/>
                </w:rPr>
                <w:t>0.1%</w:t>
              </w:r>
            </w:ins>
          </w:p>
        </w:tc>
      </w:tr>
      <w:tr w:rsidR="00377A07" w:rsidRPr="00377A07" w:rsidTr="00377A07">
        <w:trPr>
          <w:trHeight w:val="240"/>
          <w:ins w:id="97" w:author="xiuxx" w:date="2013-04-15T12:49:00Z"/>
        </w:trPr>
        <w:tc>
          <w:tcPr>
            <w:tcW w:w="2540" w:type="dxa"/>
            <w:tcBorders>
              <w:top w:val="nil"/>
              <w:left w:val="single" w:sz="8" w:space="0" w:color="auto"/>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98" w:author="xiuxx" w:date="2013-04-15T12:49:00Z"/>
                <w:rFonts w:ascii="Arial" w:hAnsi="Arial" w:cs="Arial"/>
                <w:color w:val="000000"/>
                <w:sz w:val="18"/>
                <w:szCs w:val="18"/>
              </w:rPr>
            </w:pPr>
            <w:ins w:id="99" w:author="xiuxx" w:date="2013-04-15T12:49:00Z">
              <w:r w:rsidRPr="00377A07">
                <w:rPr>
                  <w:rFonts w:ascii="Arial" w:hAnsi="Arial" w:cs="Arial"/>
                  <w:color w:val="000000"/>
                  <w:sz w:val="18"/>
                  <w:szCs w:val="18"/>
                </w:rPr>
                <w:t>Enc Time[%]</w:t>
              </w:r>
            </w:ins>
          </w:p>
        </w:tc>
        <w:tc>
          <w:tcPr>
            <w:tcW w:w="2760" w:type="dxa"/>
            <w:gridSpan w:val="3"/>
            <w:tcBorders>
              <w:top w:val="nil"/>
              <w:left w:val="nil"/>
              <w:bottom w:val="nil"/>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00" w:author="xiuxx" w:date="2013-04-15T12:49:00Z"/>
                <w:rFonts w:ascii="Arial" w:hAnsi="Arial" w:cs="Arial"/>
                <w:color w:val="000000"/>
                <w:sz w:val="18"/>
                <w:szCs w:val="18"/>
              </w:rPr>
            </w:pPr>
            <w:ins w:id="101" w:author="xiuxx" w:date="2013-04-15T12:49:00Z">
              <w:r w:rsidRPr="00377A07">
                <w:rPr>
                  <w:rFonts w:ascii="Arial" w:hAnsi="Arial" w:cs="Arial"/>
                  <w:color w:val="000000"/>
                  <w:sz w:val="18"/>
                  <w:szCs w:val="18"/>
                </w:rPr>
                <w:t>#DIV/0!</w:t>
              </w:r>
            </w:ins>
          </w:p>
        </w:tc>
        <w:tc>
          <w:tcPr>
            <w:tcW w:w="2761" w:type="dxa"/>
            <w:gridSpan w:val="3"/>
            <w:tcBorders>
              <w:top w:val="nil"/>
              <w:left w:val="nil"/>
              <w:bottom w:val="nil"/>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02" w:author="xiuxx" w:date="2013-04-15T12:49:00Z"/>
                <w:rFonts w:ascii="Arial" w:hAnsi="Arial" w:cs="Arial"/>
                <w:color w:val="000000"/>
                <w:sz w:val="18"/>
                <w:szCs w:val="18"/>
              </w:rPr>
            </w:pPr>
            <w:ins w:id="103" w:author="xiuxx" w:date="2013-04-15T12:49:00Z">
              <w:r w:rsidRPr="00377A07">
                <w:rPr>
                  <w:rFonts w:ascii="Arial" w:hAnsi="Arial" w:cs="Arial"/>
                  <w:color w:val="000000"/>
                  <w:sz w:val="18"/>
                  <w:szCs w:val="18"/>
                </w:rPr>
                <w:t>#DIV/0!</w:t>
              </w:r>
            </w:ins>
          </w:p>
        </w:tc>
      </w:tr>
      <w:tr w:rsidR="00377A07" w:rsidRPr="00377A07" w:rsidTr="00377A07">
        <w:trPr>
          <w:trHeight w:val="240"/>
          <w:ins w:id="104" w:author="xiuxx" w:date="2013-04-15T12:49:00Z"/>
        </w:trPr>
        <w:tc>
          <w:tcPr>
            <w:tcW w:w="2540" w:type="dxa"/>
            <w:tcBorders>
              <w:top w:val="nil"/>
              <w:left w:val="single" w:sz="8" w:space="0" w:color="auto"/>
              <w:bottom w:val="single" w:sz="8" w:space="0" w:color="auto"/>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05" w:author="xiuxx" w:date="2013-04-15T12:49:00Z"/>
                <w:rFonts w:ascii="Arial" w:hAnsi="Arial" w:cs="Arial"/>
                <w:color w:val="000000"/>
                <w:sz w:val="18"/>
                <w:szCs w:val="18"/>
              </w:rPr>
            </w:pPr>
            <w:ins w:id="106" w:author="xiuxx" w:date="2013-04-15T12:49:00Z">
              <w:r w:rsidRPr="00377A07">
                <w:rPr>
                  <w:rFonts w:ascii="Arial" w:hAnsi="Arial" w:cs="Arial"/>
                  <w:color w:val="000000"/>
                  <w:sz w:val="18"/>
                  <w:szCs w:val="18"/>
                </w:rPr>
                <w:t>Dec Time[%]</w:t>
              </w:r>
            </w:ins>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07" w:author="xiuxx" w:date="2013-04-15T12:49:00Z"/>
                <w:rFonts w:ascii="Arial" w:hAnsi="Arial" w:cs="Arial"/>
                <w:color w:val="000000"/>
                <w:sz w:val="18"/>
                <w:szCs w:val="18"/>
              </w:rPr>
            </w:pPr>
            <w:ins w:id="108" w:author="xiuxx" w:date="2013-04-15T12:49:00Z">
              <w:r w:rsidRPr="00377A07">
                <w:rPr>
                  <w:rFonts w:ascii="Arial" w:hAnsi="Arial" w:cs="Arial"/>
                  <w:color w:val="000000"/>
                  <w:sz w:val="18"/>
                  <w:szCs w:val="18"/>
                </w:rPr>
                <w:t>#DIV/0!</w:t>
              </w:r>
            </w:ins>
          </w:p>
        </w:tc>
        <w:tc>
          <w:tcPr>
            <w:tcW w:w="2761" w:type="dxa"/>
            <w:gridSpan w:val="3"/>
            <w:tcBorders>
              <w:top w:val="nil"/>
              <w:left w:val="nil"/>
              <w:bottom w:val="single" w:sz="8" w:space="0" w:color="auto"/>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09" w:author="xiuxx" w:date="2013-04-15T12:49:00Z"/>
                <w:rFonts w:ascii="Arial" w:hAnsi="Arial" w:cs="Arial"/>
                <w:color w:val="000000"/>
                <w:sz w:val="18"/>
                <w:szCs w:val="18"/>
              </w:rPr>
            </w:pPr>
            <w:ins w:id="110" w:author="xiuxx" w:date="2013-04-15T12:49:00Z">
              <w:r w:rsidRPr="00377A07">
                <w:rPr>
                  <w:rFonts w:ascii="Arial" w:hAnsi="Arial" w:cs="Arial"/>
                  <w:color w:val="000000"/>
                  <w:sz w:val="18"/>
                  <w:szCs w:val="18"/>
                </w:rPr>
                <w:t>#DIV/0!</w:t>
              </w:r>
            </w:ins>
          </w:p>
        </w:tc>
      </w:tr>
      <w:tr w:rsidR="00377A07" w:rsidRPr="00377A07" w:rsidTr="00377A07">
        <w:trPr>
          <w:trHeight w:val="240"/>
          <w:ins w:id="111" w:author="xiuxx" w:date="2013-04-15T12:49:00Z"/>
        </w:trPr>
        <w:tc>
          <w:tcPr>
            <w:tcW w:w="2540" w:type="dxa"/>
            <w:tcBorders>
              <w:top w:val="nil"/>
              <w:left w:val="single" w:sz="8" w:space="0" w:color="auto"/>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12" w:author="xiuxx" w:date="2013-04-15T12:49:00Z"/>
                <w:rFonts w:ascii="Arial" w:hAnsi="Arial" w:cs="Arial"/>
                <w:color w:val="000000"/>
                <w:sz w:val="18"/>
                <w:szCs w:val="18"/>
              </w:rPr>
            </w:pPr>
            <w:ins w:id="113" w:author="xiuxx" w:date="2013-04-15T12:49:00Z">
              <w:r w:rsidRPr="00377A07">
                <w:rPr>
                  <w:rFonts w:ascii="Arial" w:hAnsi="Arial" w:cs="Arial"/>
                  <w:color w:val="000000"/>
                  <w:sz w:val="18"/>
                  <w:szCs w:val="18"/>
                </w:rPr>
                <w:t xml:space="preserve">Enc </w:t>
              </w:r>
              <w:proofErr w:type="spellStart"/>
              <w:r w:rsidRPr="00377A07">
                <w:rPr>
                  <w:rFonts w:ascii="Arial" w:hAnsi="Arial" w:cs="Arial"/>
                  <w:color w:val="000000"/>
                  <w:sz w:val="18"/>
                  <w:szCs w:val="18"/>
                </w:rPr>
                <w:t>Mem</w:t>
              </w:r>
              <w:proofErr w:type="spellEnd"/>
              <w:r w:rsidRPr="00377A07">
                <w:rPr>
                  <w:rFonts w:ascii="Arial" w:hAnsi="Arial" w:cs="Arial"/>
                  <w:color w:val="000000"/>
                  <w:sz w:val="18"/>
                  <w:szCs w:val="18"/>
                </w:rPr>
                <w:t>[%]</w:t>
              </w:r>
            </w:ins>
          </w:p>
        </w:tc>
        <w:tc>
          <w:tcPr>
            <w:tcW w:w="276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14" w:author="xiuxx" w:date="2013-04-15T12:49:00Z"/>
                <w:rFonts w:ascii="Arial" w:hAnsi="Arial" w:cs="Arial"/>
                <w:color w:val="000000"/>
                <w:sz w:val="18"/>
                <w:szCs w:val="18"/>
              </w:rPr>
            </w:pPr>
            <w:ins w:id="115" w:author="xiuxx" w:date="2013-04-15T12:49:00Z">
              <w:r w:rsidRPr="00377A07">
                <w:rPr>
                  <w:rFonts w:ascii="Arial" w:hAnsi="Arial" w:cs="Arial"/>
                  <w:color w:val="000000"/>
                  <w:sz w:val="18"/>
                  <w:szCs w:val="18"/>
                </w:rPr>
                <w:t>#DIV/0!</w:t>
              </w:r>
            </w:ins>
          </w:p>
        </w:tc>
        <w:tc>
          <w:tcPr>
            <w:tcW w:w="2761" w:type="dxa"/>
            <w:gridSpan w:val="3"/>
            <w:tcBorders>
              <w:top w:val="nil"/>
              <w:left w:val="nil"/>
              <w:bottom w:val="single" w:sz="8" w:space="0" w:color="auto"/>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16" w:author="xiuxx" w:date="2013-04-15T12:49:00Z"/>
                <w:rFonts w:ascii="Arial" w:hAnsi="Arial" w:cs="Arial"/>
                <w:color w:val="000000"/>
                <w:sz w:val="18"/>
                <w:szCs w:val="18"/>
              </w:rPr>
            </w:pPr>
            <w:ins w:id="117" w:author="xiuxx" w:date="2013-04-15T12:49:00Z">
              <w:r w:rsidRPr="00377A07">
                <w:rPr>
                  <w:rFonts w:ascii="Arial" w:hAnsi="Arial" w:cs="Arial"/>
                  <w:color w:val="000000"/>
                  <w:sz w:val="18"/>
                  <w:szCs w:val="18"/>
                </w:rPr>
                <w:t>#DIV/0!</w:t>
              </w:r>
            </w:ins>
          </w:p>
        </w:tc>
      </w:tr>
      <w:tr w:rsidR="00377A07" w:rsidRPr="00377A07" w:rsidTr="00377A07">
        <w:trPr>
          <w:trHeight w:val="240"/>
          <w:ins w:id="118" w:author="xiuxx" w:date="2013-04-15T12:49:00Z"/>
        </w:trPr>
        <w:tc>
          <w:tcPr>
            <w:tcW w:w="2540" w:type="dxa"/>
            <w:tcBorders>
              <w:top w:val="nil"/>
              <w:left w:val="single" w:sz="8" w:space="0" w:color="auto"/>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19" w:author="xiuxx" w:date="2013-04-15T12:49:00Z"/>
                <w:rFonts w:ascii="Arial" w:hAnsi="Arial" w:cs="Arial"/>
                <w:color w:val="000000"/>
                <w:sz w:val="18"/>
                <w:szCs w:val="18"/>
              </w:rPr>
            </w:pPr>
            <w:ins w:id="120" w:author="xiuxx" w:date="2013-04-15T12:49:00Z">
              <w:r w:rsidRPr="00377A07">
                <w:rPr>
                  <w:rFonts w:ascii="Arial" w:hAnsi="Arial" w:cs="Arial"/>
                  <w:color w:val="000000"/>
                  <w:sz w:val="18"/>
                  <w:szCs w:val="18"/>
                </w:rPr>
                <w:t>BL Match</w:t>
              </w:r>
            </w:ins>
          </w:p>
        </w:tc>
        <w:tc>
          <w:tcPr>
            <w:tcW w:w="27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21" w:author="xiuxx" w:date="2013-04-15T12:49:00Z"/>
                <w:rFonts w:ascii="Arial" w:hAnsi="Arial" w:cs="Arial"/>
                <w:color w:val="000000"/>
                <w:sz w:val="18"/>
                <w:szCs w:val="18"/>
              </w:rPr>
            </w:pPr>
            <w:ins w:id="122" w:author="xiuxx" w:date="2013-04-15T12:49:00Z">
              <w:r w:rsidRPr="00377A07">
                <w:rPr>
                  <w:rFonts w:ascii="Arial" w:hAnsi="Arial" w:cs="Arial"/>
                  <w:color w:val="000000"/>
                  <w:sz w:val="18"/>
                  <w:szCs w:val="18"/>
                </w:rPr>
                <w:t>Matched</w:t>
              </w:r>
            </w:ins>
          </w:p>
        </w:tc>
        <w:tc>
          <w:tcPr>
            <w:tcW w:w="2761"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23" w:author="xiuxx" w:date="2013-04-15T12:49:00Z"/>
                <w:rFonts w:ascii="Arial" w:hAnsi="Arial" w:cs="Arial"/>
                <w:color w:val="000000"/>
                <w:sz w:val="18"/>
                <w:szCs w:val="18"/>
              </w:rPr>
            </w:pPr>
            <w:ins w:id="124" w:author="xiuxx" w:date="2013-04-15T12:49:00Z">
              <w:r w:rsidRPr="00377A07">
                <w:rPr>
                  <w:rFonts w:ascii="Arial" w:hAnsi="Arial" w:cs="Arial"/>
                  <w:color w:val="000000"/>
                  <w:sz w:val="18"/>
                  <w:szCs w:val="18"/>
                </w:rPr>
                <w:t>Matched</w:t>
              </w:r>
            </w:ins>
          </w:p>
        </w:tc>
      </w:tr>
    </w:tbl>
    <w:p w:rsidR="00377A07" w:rsidRDefault="00377A07" w:rsidP="002E4FE6">
      <w:pPr>
        <w:jc w:val="both"/>
        <w:rPr>
          <w:lang w:val="en-CA"/>
        </w:rPr>
      </w:pPr>
    </w:p>
    <w:tbl>
      <w:tblPr>
        <w:tblW w:w="10820" w:type="dxa"/>
        <w:tblInd w:w="-726" w:type="dxa"/>
        <w:tblLook w:val="04A0"/>
      </w:tblPr>
      <w:tblGrid>
        <w:gridCol w:w="2540"/>
        <w:gridCol w:w="926"/>
        <w:gridCol w:w="908"/>
        <w:gridCol w:w="926"/>
        <w:gridCol w:w="926"/>
        <w:gridCol w:w="908"/>
        <w:gridCol w:w="926"/>
        <w:gridCol w:w="926"/>
        <w:gridCol w:w="908"/>
        <w:gridCol w:w="926"/>
      </w:tblGrid>
      <w:tr w:rsidR="00AB64EA" w:rsidRPr="00AB64EA" w:rsidTr="00AB64EA">
        <w:trPr>
          <w:trHeight w:val="240"/>
        </w:trPr>
        <w:tc>
          <w:tcPr>
            <w:tcW w:w="2540" w:type="dxa"/>
            <w:tcBorders>
              <w:top w:val="single" w:sz="8" w:space="0" w:color="auto"/>
              <w:left w:val="single" w:sz="8" w:space="0" w:color="auto"/>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 </w:t>
            </w:r>
          </w:p>
        </w:tc>
        <w:tc>
          <w:tcPr>
            <w:tcW w:w="27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AB64EA">
              <w:rPr>
                <w:rFonts w:ascii="Arial" w:hAnsi="Arial" w:cs="Arial"/>
                <w:b/>
                <w:bCs/>
                <w:color w:val="000000"/>
                <w:sz w:val="18"/>
                <w:szCs w:val="18"/>
              </w:rPr>
              <w:t>RA HEVC 2x</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AB64EA">
              <w:rPr>
                <w:rFonts w:ascii="Arial" w:hAnsi="Arial" w:cs="Arial"/>
                <w:b/>
                <w:bCs/>
                <w:color w:val="000000"/>
                <w:sz w:val="18"/>
                <w:szCs w:val="18"/>
              </w:rPr>
              <w:t>RA HEVC 1.5x</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AB64EA">
              <w:rPr>
                <w:rFonts w:ascii="Arial" w:hAnsi="Arial" w:cs="Arial"/>
                <w:b/>
                <w:bCs/>
                <w:color w:val="000000"/>
                <w:sz w:val="18"/>
                <w:szCs w:val="18"/>
              </w:rPr>
              <w:t>RA HEVC SNR</w:t>
            </w:r>
          </w:p>
        </w:tc>
      </w:tr>
      <w:tr w:rsidR="00AB64EA" w:rsidRPr="00AB64EA" w:rsidTr="00AB64EA">
        <w:trPr>
          <w:trHeight w:val="240"/>
        </w:trPr>
        <w:tc>
          <w:tcPr>
            <w:tcW w:w="2540" w:type="dxa"/>
            <w:tcBorders>
              <w:top w:val="nil"/>
              <w:left w:val="single" w:sz="8" w:space="0" w:color="auto"/>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 </w:t>
            </w:r>
          </w:p>
        </w:tc>
        <w:tc>
          <w:tcPr>
            <w:tcW w:w="926" w:type="dxa"/>
            <w:tcBorders>
              <w:top w:val="nil"/>
              <w:left w:val="single" w:sz="8" w:space="0" w:color="auto"/>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Y</w:t>
            </w:r>
          </w:p>
        </w:tc>
        <w:tc>
          <w:tcPr>
            <w:tcW w:w="908"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U</w:t>
            </w:r>
          </w:p>
        </w:tc>
        <w:tc>
          <w:tcPr>
            <w:tcW w:w="926" w:type="dxa"/>
            <w:tcBorders>
              <w:top w:val="nil"/>
              <w:left w:val="nil"/>
              <w:bottom w:val="single" w:sz="8" w:space="0" w:color="auto"/>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V</w:t>
            </w:r>
          </w:p>
        </w:tc>
        <w:tc>
          <w:tcPr>
            <w:tcW w:w="926"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Y</w:t>
            </w:r>
          </w:p>
        </w:tc>
        <w:tc>
          <w:tcPr>
            <w:tcW w:w="908"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U</w:t>
            </w:r>
          </w:p>
        </w:tc>
        <w:tc>
          <w:tcPr>
            <w:tcW w:w="926" w:type="dxa"/>
            <w:tcBorders>
              <w:top w:val="nil"/>
              <w:left w:val="nil"/>
              <w:bottom w:val="single" w:sz="8" w:space="0" w:color="auto"/>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V</w:t>
            </w:r>
          </w:p>
        </w:tc>
        <w:tc>
          <w:tcPr>
            <w:tcW w:w="926"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Y</w:t>
            </w:r>
          </w:p>
        </w:tc>
        <w:tc>
          <w:tcPr>
            <w:tcW w:w="908"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U</w:t>
            </w:r>
          </w:p>
        </w:tc>
        <w:tc>
          <w:tcPr>
            <w:tcW w:w="926" w:type="dxa"/>
            <w:tcBorders>
              <w:top w:val="nil"/>
              <w:left w:val="nil"/>
              <w:bottom w:val="single" w:sz="8" w:space="0" w:color="auto"/>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V</w:t>
            </w:r>
          </w:p>
        </w:tc>
      </w:tr>
      <w:tr w:rsidR="00AB64EA" w:rsidRPr="00AB64EA" w:rsidTr="00AB64EA">
        <w:trPr>
          <w:trHeight w:val="240"/>
        </w:trPr>
        <w:tc>
          <w:tcPr>
            <w:tcW w:w="2540" w:type="dxa"/>
            <w:tcBorders>
              <w:top w:val="single" w:sz="8" w:space="0" w:color="auto"/>
              <w:left w:val="single" w:sz="8" w:space="0" w:color="auto"/>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Class A</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-0.9%</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-0.5%</w:t>
            </w:r>
          </w:p>
        </w:tc>
        <w:tc>
          <w:tcPr>
            <w:tcW w:w="926" w:type="dxa"/>
            <w:tcBorders>
              <w:top w:val="nil"/>
              <w:left w:val="nil"/>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-0.5%</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 </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 </w:t>
            </w:r>
          </w:p>
        </w:tc>
        <w:tc>
          <w:tcPr>
            <w:tcW w:w="926" w:type="dxa"/>
            <w:tcBorders>
              <w:top w:val="nil"/>
              <w:left w:val="nil"/>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 </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-0.3%</w:t>
            </w:r>
          </w:p>
        </w:tc>
        <w:tc>
          <w:tcPr>
            <w:tcW w:w="926" w:type="dxa"/>
            <w:tcBorders>
              <w:top w:val="nil"/>
              <w:left w:val="nil"/>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-0.3%</w:t>
            </w:r>
          </w:p>
        </w:tc>
      </w:tr>
      <w:tr w:rsidR="00AB64EA" w:rsidRPr="00AB64EA" w:rsidTr="00AB64EA">
        <w:trPr>
          <w:trHeight w:val="240"/>
        </w:trPr>
        <w:tc>
          <w:tcPr>
            <w:tcW w:w="2540" w:type="dxa"/>
            <w:tcBorders>
              <w:top w:val="nil"/>
              <w:left w:val="single" w:sz="8" w:space="0" w:color="auto"/>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Class B</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-0.8%</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-0.4%</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-0.5%</w:t>
            </w:r>
          </w:p>
        </w:tc>
        <w:tc>
          <w:tcPr>
            <w:tcW w:w="926" w:type="dxa"/>
            <w:tcBorders>
              <w:top w:val="nil"/>
              <w:left w:val="single" w:sz="8" w:space="0" w:color="auto"/>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-0.6%</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-0.5%</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-0.5%</w:t>
            </w:r>
          </w:p>
        </w:tc>
        <w:tc>
          <w:tcPr>
            <w:tcW w:w="926" w:type="dxa"/>
            <w:tcBorders>
              <w:top w:val="nil"/>
              <w:left w:val="single" w:sz="8" w:space="0" w:color="auto"/>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-0.6%</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-0.4%</w:t>
            </w:r>
          </w:p>
        </w:tc>
        <w:tc>
          <w:tcPr>
            <w:tcW w:w="926" w:type="dxa"/>
            <w:tcBorders>
              <w:top w:val="nil"/>
              <w:left w:val="nil"/>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-0.5%</w:t>
            </w:r>
          </w:p>
        </w:tc>
      </w:tr>
      <w:tr w:rsidR="00AB64EA" w:rsidRPr="00AB64EA" w:rsidTr="00AB64EA">
        <w:trPr>
          <w:trHeight w:val="240"/>
        </w:trPr>
        <w:tc>
          <w:tcPr>
            <w:tcW w:w="2540" w:type="dxa"/>
            <w:tcBorders>
              <w:top w:val="single" w:sz="8" w:space="0" w:color="auto"/>
              <w:left w:val="single" w:sz="8" w:space="0" w:color="auto"/>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AB64EA">
              <w:rPr>
                <w:rFonts w:ascii="Arial" w:hAnsi="Arial" w:cs="Arial"/>
                <w:b/>
                <w:bCs/>
                <w:color w:val="000000"/>
                <w:sz w:val="18"/>
                <w:szCs w:val="18"/>
              </w:rPr>
              <w:t xml:space="preserve">Overall (Test </w:t>
            </w:r>
            <w:proofErr w:type="spellStart"/>
            <w:r w:rsidRPr="00AB64EA">
              <w:rPr>
                <w:rFonts w:ascii="Arial" w:hAnsi="Arial" w:cs="Arial"/>
                <w:b/>
                <w:bCs/>
                <w:color w:val="000000"/>
                <w:sz w:val="18"/>
                <w:szCs w:val="18"/>
              </w:rPr>
              <w:t>vs</w:t>
            </w:r>
            <w:proofErr w:type="spellEnd"/>
            <w:r w:rsidRPr="00AB64EA">
              <w:rPr>
                <w:rFonts w:ascii="Arial" w:hAnsi="Arial" w:cs="Arial"/>
                <w:b/>
                <w:bCs/>
                <w:color w:val="000000"/>
                <w:sz w:val="18"/>
                <w:szCs w:val="18"/>
              </w:rPr>
              <w:t xml:space="preserve"> Ref)</w:t>
            </w:r>
          </w:p>
        </w:tc>
        <w:tc>
          <w:tcPr>
            <w:tcW w:w="926" w:type="dxa"/>
            <w:tcBorders>
              <w:top w:val="single" w:sz="8" w:space="0" w:color="auto"/>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-0.8%</w:t>
            </w:r>
          </w:p>
        </w:tc>
        <w:tc>
          <w:tcPr>
            <w:tcW w:w="908" w:type="dxa"/>
            <w:tcBorders>
              <w:top w:val="single" w:sz="8" w:space="0" w:color="auto"/>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-0.5%</w:t>
            </w:r>
          </w:p>
        </w:tc>
        <w:tc>
          <w:tcPr>
            <w:tcW w:w="926" w:type="dxa"/>
            <w:tcBorders>
              <w:top w:val="single" w:sz="8" w:space="0" w:color="auto"/>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-0.5%</w:t>
            </w:r>
          </w:p>
        </w:tc>
        <w:tc>
          <w:tcPr>
            <w:tcW w:w="926" w:type="dxa"/>
            <w:tcBorders>
              <w:top w:val="single" w:sz="8" w:space="0" w:color="auto"/>
              <w:left w:val="single" w:sz="8" w:space="0" w:color="auto"/>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-0.6%</w:t>
            </w:r>
          </w:p>
        </w:tc>
        <w:tc>
          <w:tcPr>
            <w:tcW w:w="908" w:type="dxa"/>
            <w:tcBorders>
              <w:top w:val="single" w:sz="8" w:space="0" w:color="auto"/>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-0.5%</w:t>
            </w:r>
          </w:p>
        </w:tc>
        <w:tc>
          <w:tcPr>
            <w:tcW w:w="926" w:type="dxa"/>
            <w:tcBorders>
              <w:top w:val="single" w:sz="8" w:space="0" w:color="auto"/>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-0.5%</w:t>
            </w:r>
          </w:p>
        </w:tc>
        <w:tc>
          <w:tcPr>
            <w:tcW w:w="926" w:type="dxa"/>
            <w:tcBorders>
              <w:top w:val="single" w:sz="8" w:space="0" w:color="auto"/>
              <w:left w:val="single" w:sz="8" w:space="0" w:color="auto"/>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-0.6%</w:t>
            </w:r>
          </w:p>
        </w:tc>
        <w:tc>
          <w:tcPr>
            <w:tcW w:w="908" w:type="dxa"/>
            <w:tcBorders>
              <w:top w:val="single" w:sz="8" w:space="0" w:color="auto"/>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-0.4%</w:t>
            </w:r>
          </w:p>
        </w:tc>
        <w:tc>
          <w:tcPr>
            <w:tcW w:w="926" w:type="dxa"/>
            <w:tcBorders>
              <w:top w:val="single" w:sz="8" w:space="0" w:color="auto"/>
              <w:left w:val="nil"/>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-0.4%</w:t>
            </w:r>
          </w:p>
        </w:tc>
      </w:tr>
      <w:tr w:rsidR="00AB64EA" w:rsidRPr="00AB64EA" w:rsidTr="00AB64EA">
        <w:trPr>
          <w:trHeight w:val="240"/>
        </w:trPr>
        <w:tc>
          <w:tcPr>
            <w:tcW w:w="2540" w:type="dxa"/>
            <w:tcBorders>
              <w:top w:val="nil"/>
              <w:left w:val="single" w:sz="8" w:space="0" w:color="auto"/>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AB64EA">
              <w:rPr>
                <w:rFonts w:ascii="Arial" w:hAnsi="Arial" w:cs="Arial"/>
                <w:b/>
                <w:bCs/>
                <w:sz w:val="18"/>
                <w:szCs w:val="18"/>
              </w:rPr>
              <w:t xml:space="preserve">Overall (Test </w:t>
            </w:r>
            <w:proofErr w:type="spellStart"/>
            <w:r w:rsidRPr="00AB64EA">
              <w:rPr>
                <w:rFonts w:ascii="Arial" w:hAnsi="Arial" w:cs="Arial"/>
                <w:b/>
                <w:bCs/>
                <w:sz w:val="18"/>
                <w:szCs w:val="18"/>
              </w:rPr>
              <w:t>vs</w:t>
            </w:r>
            <w:proofErr w:type="spellEnd"/>
            <w:r w:rsidRPr="00AB64EA">
              <w:rPr>
                <w:rFonts w:ascii="Arial" w:hAnsi="Arial" w:cs="Arial"/>
                <w:b/>
                <w:bCs/>
                <w:sz w:val="18"/>
                <w:szCs w:val="18"/>
              </w:rPr>
              <w:t xml:space="preserve"> single layer)</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19.1%</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32.5%</w:t>
            </w:r>
          </w:p>
        </w:tc>
        <w:tc>
          <w:tcPr>
            <w:tcW w:w="926" w:type="dxa"/>
            <w:tcBorders>
              <w:top w:val="nil"/>
              <w:left w:val="nil"/>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33.5%</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16.7%</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27.5%</w:t>
            </w:r>
          </w:p>
        </w:tc>
        <w:tc>
          <w:tcPr>
            <w:tcW w:w="926" w:type="dxa"/>
            <w:tcBorders>
              <w:top w:val="nil"/>
              <w:left w:val="nil"/>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29.9%</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15.1%</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29.5%</w:t>
            </w:r>
          </w:p>
        </w:tc>
        <w:tc>
          <w:tcPr>
            <w:tcW w:w="926" w:type="dxa"/>
            <w:tcBorders>
              <w:top w:val="nil"/>
              <w:left w:val="nil"/>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34.1%</w:t>
            </w:r>
          </w:p>
        </w:tc>
      </w:tr>
      <w:tr w:rsidR="00AB64EA" w:rsidRPr="00AB64EA" w:rsidTr="00AB64EA">
        <w:trPr>
          <w:trHeight w:val="240"/>
        </w:trPr>
        <w:tc>
          <w:tcPr>
            <w:tcW w:w="2540" w:type="dxa"/>
            <w:tcBorders>
              <w:top w:val="nil"/>
              <w:left w:val="single" w:sz="8" w:space="0" w:color="auto"/>
              <w:bottom w:val="single" w:sz="8" w:space="0" w:color="auto"/>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AB64EA">
              <w:rPr>
                <w:rFonts w:ascii="Arial" w:hAnsi="Arial" w:cs="Arial"/>
                <w:b/>
                <w:bCs/>
                <w:color w:val="7F7F7F"/>
                <w:sz w:val="18"/>
                <w:szCs w:val="18"/>
              </w:rPr>
              <w:t xml:space="preserve">EL only (Test </w:t>
            </w:r>
            <w:proofErr w:type="spellStart"/>
            <w:r w:rsidRPr="00AB64EA">
              <w:rPr>
                <w:rFonts w:ascii="Arial" w:hAnsi="Arial" w:cs="Arial"/>
                <w:b/>
                <w:bCs/>
                <w:color w:val="7F7F7F"/>
                <w:sz w:val="18"/>
                <w:szCs w:val="18"/>
              </w:rPr>
              <w:t>vs</w:t>
            </w:r>
            <w:proofErr w:type="spellEnd"/>
            <w:r w:rsidRPr="00AB64EA">
              <w:rPr>
                <w:rFonts w:ascii="Arial" w:hAnsi="Arial" w:cs="Arial"/>
                <w:b/>
                <w:bCs/>
                <w:color w:val="7F7F7F"/>
                <w:sz w:val="18"/>
                <w:szCs w:val="18"/>
              </w:rPr>
              <w:t xml:space="preserve"> Ref)</w:t>
            </w:r>
          </w:p>
        </w:tc>
        <w:tc>
          <w:tcPr>
            <w:tcW w:w="926"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-1.1%</w:t>
            </w:r>
          </w:p>
        </w:tc>
        <w:tc>
          <w:tcPr>
            <w:tcW w:w="908"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-0.7%</w:t>
            </w:r>
          </w:p>
        </w:tc>
        <w:tc>
          <w:tcPr>
            <w:tcW w:w="926" w:type="dxa"/>
            <w:tcBorders>
              <w:top w:val="nil"/>
              <w:left w:val="nil"/>
              <w:bottom w:val="single" w:sz="8" w:space="0" w:color="auto"/>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-0.7%</w:t>
            </w:r>
          </w:p>
        </w:tc>
        <w:tc>
          <w:tcPr>
            <w:tcW w:w="926"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-0.6%</w:t>
            </w:r>
          </w:p>
        </w:tc>
        <w:tc>
          <w:tcPr>
            <w:tcW w:w="908"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-0.5%</w:t>
            </w:r>
          </w:p>
        </w:tc>
        <w:tc>
          <w:tcPr>
            <w:tcW w:w="926" w:type="dxa"/>
            <w:tcBorders>
              <w:top w:val="nil"/>
              <w:left w:val="nil"/>
              <w:bottom w:val="single" w:sz="8" w:space="0" w:color="auto"/>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-0.6%</w:t>
            </w:r>
          </w:p>
        </w:tc>
        <w:tc>
          <w:tcPr>
            <w:tcW w:w="926"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-0.8%</w:t>
            </w:r>
          </w:p>
        </w:tc>
        <w:tc>
          <w:tcPr>
            <w:tcW w:w="908"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-0.6%</w:t>
            </w:r>
          </w:p>
        </w:tc>
        <w:tc>
          <w:tcPr>
            <w:tcW w:w="926" w:type="dxa"/>
            <w:tcBorders>
              <w:top w:val="nil"/>
              <w:left w:val="nil"/>
              <w:bottom w:val="single" w:sz="8" w:space="0" w:color="auto"/>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-0.7%</w:t>
            </w:r>
          </w:p>
        </w:tc>
      </w:tr>
      <w:tr w:rsidR="00AB64EA" w:rsidRPr="00AB64EA" w:rsidTr="00AB64EA">
        <w:trPr>
          <w:trHeight w:val="240"/>
        </w:trPr>
        <w:tc>
          <w:tcPr>
            <w:tcW w:w="2540" w:type="dxa"/>
            <w:tcBorders>
              <w:top w:val="nil"/>
              <w:left w:val="single" w:sz="8" w:space="0" w:color="auto"/>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Enc Time[%]</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r>
      <w:tr w:rsidR="00AB64EA" w:rsidRPr="00AB64EA" w:rsidTr="00AB64EA">
        <w:trPr>
          <w:trHeight w:val="240"/>
        </w:trPr>
        <w:tc>
          <w:tcPr>
            <w:tcW w:w="2540" w:type="dxa"/>
            <w:tcBorders>
              <w:top w:val="nil"/>
              <w:left w:val="single" w:sz="8" w:space="0" w:color="auto"/>
              <w:bottom w:val="single" w:sz="8" w:space="0" w:color="auto"/>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Dec Time[%]</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r>
      <w:tr w:rsidR="00AB64EA" w:rsidRPr="00AB64EA" w:rsidTr="00AB64EA">
        <w:trPr>
          <w:trHeight w:val="240"/>
        </w:trPr>
        <w:tc>
          <w:tcPr>
            <w:tcW w:w="2540" w:type="dxa"/>
            <w:tcBorders>
              <w:top w:val="nil"/>
              <w:left w:val="single" w:sz="8" w:space="0" w:color="auto"/>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 xml:space="preserve">Enc </w:t>
            </w:r>
            <w:proofErr w:type="spellStart"/>
            <w:r w:rsidRPr="00AB64EA">
              <w:rPr>
                <w:rFonts w:ascii="Arial" w:hAnsi="Arial" w:cs="Arial"/>
                <w:color w:val="000000"/>
                <w:sz w:val="18"/>
                <w:szCs w:val="18"/>
              </w:rPr>
              <w:t>Mem</w:t>
            </w:r>
            <w:proofErr w:type="spellEnd"/>
            <w:r w:rsidRPr="00AB64EA">
              <w:rPr>
                <w:rFonts w:ascii="Arial" w:hAnsi="Arial" w:cs="Arial"/>
                <w:color w:val="000000"/>
                <w:sz w:val="18"/>
                <w:szCs w:val="18"/>
              </w:rPr>
              <w:t>[%]</w:t>
            </w:r>
          </w:p>
        </w:tc>
        <w:tc>
          <w:tcPr>
            <w:tcW w:w="276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r>
      <w:tr w:rsidR="00AB64EA" w:rsidRPr="00AB64EA" w:rsidTr="00AB64EA">
        <w:trPr>
          <w:trHeight w:val="240"/>
        </w:trPr>
        <w:tc>
          <w:tcPr>
            <w:tcW w:w="2540" w:type="dxa"/>
            <w:tcBorders>
              <w:top w:val="nil"/>
              <w:left w:val="single" w:sz="8" w:space="0" w:color="auto"/>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BL Match</w:t>
            </w:r>
          </w:p>
        </w:tc>
        <w:tc>
          <w:tcPr>
            <w:tcW w:w="27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Matched</w:t>
            </w:r>
          </w:p>
        </w:tc>
      </w:tr>
      <w:tr w:rsidR="00AB64EA" w:rsidRPr="00AB64EA" w:rsidTr="00AB64EA">
        <w:trPr>
          <w:trHeight w:val="240"/>
        </w:trPr>
        <w:tc>
          <w:tcPr>
            <w:tcW w:w="2540"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AB64EA" w:rsidRPr="00AB64EA" w:rsidTr="00AB64EA">
        <w:trPr>
          <w:trHeight w:val="240"/>
        </w:trPr>
        <w:tc>
          <w:tcPr>
            <w:tcW w:w="2540" w:type="dxa"/>
            <w:tcBorders>
              <w:top w:val="single" w:sz="8" w:space="0" w:color="auto"/>
              <w:left w:val="single" w:sz="8" w:space="0" w:color="auto"/>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 </w:t>
            </w:r>
          </w:p>
        </w:tc>
        <w:tc>
          <w:tcPr>
            <w:tcW w:w="27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AB64EA">
              <w:rPr>
                <w:rFonts w:ascii="Arial" w:hAnsi="Arial" w:cs="Arial"/>
                <w:b/>
                <w:bCs/>
                <w:color w:val="000000"/>
                <w:sz w:val="18"/>
                <w:szCs w:val="18"/>
              </w:rPr>
              <w:t>LD-P HEVC 2x</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AB64EA">
              <w:rPr>
                <w:rFonts w:ascii="Arial" w:hAnsi="Arial" w:cs="Arial"/>
                <w:b/>
                <w:bCs/>
                <w:color w:val="000000"/>
                <w:sz w:val="18"/>
                <w:szCs w:val="18"/>
              </w:rPr>
              <w:t>LD-P HEVC 1.5x</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AB64EA">
              <w:rPr>
                <w:rFonts w:ascii="Arial" w:hAnsi="Arial" w:cs="Arial"/>
                <w:b/>
                <w:bCs/>
                <w:color w:val="000000"/>
                <w:sz w:val="18"/>
                <w:szCs w:val="18"/>
              </w:rPr>
              <w:t>LD-P HEVC SNR</w:t>
            </w:r>
          </w:p>
        </w:tc>
      </w:tr>
      <w:tr w:rsidR="00AB64EA" w:rsidRPr="00AB64EA" w:rsidTr="00AB64EA">
        <w:trPr>
          <w:trHeight w:val="240"/>
        </w:trPr>
        <w:tc>
          <w:tcPr>
            <w:tcW w:w="2540" w:type="dxa"/>
            <w:tcBorders>
              <w:top w:val="nil"/>
              <w:left w:val="single" w:sz="8" w:space="0" w:color="auto"/>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 </w:t>
            </w:r>
          </w:p>
        </w:tc>
        <w:tc>
          <w:tcPr>
            <w:tcW w:w="926" w:type="dxa"/>
            <w:tcBorders>
              <w:top w:val="nil"/>
              <w:left w:val="single" w:sz="8" w:space="0" w:color="auto"/>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Y</w:t>
            </w:r>
          </w:p>
        </w:tc>
        <w:tc>
          <w:tcPr>
            <w:tcW w:w="908"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U</w:t>
            </w:r>
          </w:p>
        </w:tc>
        <w:tc>
          <w:tcPr>
            <w:tcW w:w="926" w:type="dxa"/>
            <w:tcBorders>
              <w:top w:val="nil"/>
              <w:left w:val="nil"/>
              <w:bottom w:val="single" w:sz="8" w:space="0" w:color="auto"/>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V</w:t>
            </w:r>
          </w:p>
        </w:tc>
        <w:tc>
          <w:tcPr>
            <w:tcW w:w="926"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Y</w:t>
            </w:r>
          </w:p>
        </w:tc>
        <w:tc>
          <w:tcPr>
            <w:tcW w:w="908"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U</w:t>
            </w:r>
          </w:p>
        </w:tc>
        <w:tc>
          <w:tcPr>
            <w:tcW w:w="926" w:type="dxa"/>
            <w:tcBorders>
              <w:top w:val="nil"/>
              <w:left w:val="nil"/>
              <w:bottom w:val="single" w:sz="8" w:space="0" w:color="auto"/>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V</w:t>
            </w:r>
          </w:p>
        </w:tc>
        <w:tc>
          <w:tcPr>
            <w:tcW w:w="926"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Y</w:t>
            </w:r>
          </w:p>
        </w:tc>
        <w:tc>
          <w:tcPr>
            <w:tcW w:w="908"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U</w:t>
            </w:r>
          </w:p>
        </w:tc>
        <w:tc>
          <w:tcPr>
            <w:tcW w:w="926" w:type="dxa"/>
            <w:tcBorders>
              <w:top w:val="nil"/>
              <w:left w:val="nil"/>
              <w:bottom w:val="single" w:sz="8" w:space="0" w:color="auto"/>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V</w:t>
            </w:r>
          </w:p>
        </w:tc>
      </w:tr>
      <w:tr w:rsidR="00AB64EA" w:rsidRPr="00AB64EA" w:rsidTr="00AB64EA">
        <w:trPr>
          <w:trHeight w:val="240"/>
        </w:trPr>
        <w:tc>
          <w:tcPr>
            <w:tcW w:w="2540" w:type="dxa"/>
            <w:tcBorders>
              <w:top w:val="single" w:sz="8" w:space="0" w:color="auto"/>
              <w:left w:val="single" w:sz="8" w:space="0" w:color="auto"/>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Class A</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-0.1%</w:t>
            </w:r>
          </w:p>
        </w:tc>
        <w:tc>
          <w:tcPr>
            <w:tcW w:w="926" w:type="dxa"/>
            <w:tcBorders>
              <w:top w:val="nil"/>
              <w:left w:val="nil"/>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-0.2%</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 </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 </w:t>
            </w:r>
          </w:p>
        </w:tc>
        <w:tc>
          <w:tcPr>
            <w:tcW w:w="926" w:type="dxa"/>
            <w:tcBorders>
              <w:top w:val="nil"/>
              <w:left w:val="nil"/>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 </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0.2%</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0.5%</w:t>
            </w:r>
          </w:p>
        </w:tc>
        <w:tc>
          <w:tcPr>
            <w:tcW w:w="926" w:type="dxa"/>
            <w:tcBorders>
              <w:top w:val="nil"/>
              <w:left w:val="nil"/>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0.6%</w:t>
            </w:r>
          </w:p>
        </w:tc>
      </w:tr>
      <w:tr w:rsidR="00AB64EA" w:rsidRPr="00AB64EA" w:rsidTr="00AB64EA">
        <w:trPr>
          <w:trHeight w:val="240"/>
        </w:trPr>
        <w:tc>
          <w:tcPr>
            <w:tcW w:w="2540" w:type="dxa"/>
            <w:tcBorders>
              <w:top w:val="nil"/>
              <w:left w:val="single" w:sz="8" w:space="0" w:color="auto"/>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Class B</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0.3%</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0.4%</w:t>
            </w:r>
          </w:p>
        </w:tc>
        <w:tc>
          <w:tcPr>
            <w:tcW w:w="926" w:type="dxa"/>
            <w:tcBorders>
              <w:top w:val="nil"/>
              <w:left w:val="single" w:sz="8" w:space="0" w:color="auto"/>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0.1%</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0.2%</w:t>
            </w:r>
          </w:p>
        </w:tc>
        <w:tc>
          <w:tcPr>
            <w:tcW w:w="926" w:type="dxa"/>
            <w:tcBorders>
              <w:top w:val="nil"/>
              <w:left w:val="single" w:sz="8" w:space="0" w:color="auto"/>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0.4%</w:t>
            </w:r>
          </w:p>
        </w:tc>
        <w:tc>
          <w:tcPr>
            <w:tcW w:w="926" w:type="dxa"/>
            <w:tcBorders>
              <w:top w:val="nil"/>
              <w:left w:val="nil"/>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0.7%</w:t>
            </w:r>
          </w:p>
        </w:tc>
      </w:tr>
      <w:tr w:rsidR="00AB64EA" w:rsidRPr="00AB64EA" w:rsidTr="00AB64EA">
        <w:trPr>
          <w:trHeight w:val="240"/>
        </w:trPr>
        <w:tc>
          <w:tcPr>
            <w:tcW w:w="2540" w:type="dxa"/>
            <w:tcBorders>
              <w:top w:val="single" w:sz="8" w:space="0" w:color="auto"/>
              <w:left w:val="single" w:sz="8" w:space="0" w:color="auto"/>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AB64EA">
              <w:rPr>
                <w:rFonts w:ascii="Arial" w:hAnsi="Arial" w:cs="Arial"/>
                <w:b/>
                <w:bCs/>
                <w:color w:val="000000"/>
                <w:sz w:val="18"/>
                <w:szCs w:val="18"/>
              </w:rPr>
              <w:t xml:space="preserve">Overall (Test </w:t>
            </w:r>
            <w:proofErr w:type="spellStart"/>
            <w:r w:rsidRPr="00AB64EA">
              <w:rPr>
                <w:rFonts w:ascii="Arial" w:hAnsi="Arial" w:cs="Arial"/>
                <w:b/>
                <w:bCs/>
                <w:color w:val="000000"/>
                <w:sz w:val="18"/>
                <w:szCs w:val="18"/>
              </w:rPr>
              <w:t>vs</w:t>
            </w:r>
            <w:proofErr w:type="spellEnd"/>
            <w:r w:rsidRPr="00AB64EA">
              <w:rPr>
                <w:rFonts w:ascii="Arial" w:hAnsi="Arial" w:cs="Arial"/>
                <w:b/>
                <w:bCs/>
                <w:color w:val="000000"/>
                <w:sz w:val="18"/>
                <w:szCs w:val="18"/>
              </w:rPr>
              <w:t xml:space="preserve"> Ref)</w:t>
            </w:r>
          </w:p>
        </w:tc>
        <w:tc>
          <w:tcPr>
            <w:tcW w:w="926" w:type="dxa"/>
            <w:tcBorders>
              <w:top w:val="single" w:sz="8" w:space="0" w:color="auto"/>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-0.4%</w:t>
            </w:r>
          </w:p>
        </w:tc>
        <w:tc>
          <w:tcPr>
            <w:tcW w:w="908" w:type="dxa"/>
            <w:tcBorders>
              <w:top w:val="single" w:sz="8" w:space="0" w:color="auto"/>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0.2%</w:t>
            </w:r>
          </w:p>
        </w:tc>
        <w:tc>
          <w:tcPr>
            <w:tcW w:w="926" w:type="dxa"/>
            <w:tcBorders>
              <w:top w:val="single" w:sz="8" w:space="0" w:color="auto"/>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0.2%</w:t>
            </w:r>
          </w:p>
        </w:tc>
        <w:tc>
          <w:tcPr>
            <w:tcW w:w="926" w:type="dxa"/>
            <w:tcBorders>
              <w:top w:val="single" w:sz="8" w:space="0" w:color="auto"/>
              <w:left w:val="single" w:sz="8" w:space="0" w:color="auto"/>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-0.1%</w:t>
            </w:r>
          </w:p>
        </w:tc>
        <w:tc>
          <w:tcPr>
            <w:tcW w:w="908" w:type="dxa"/>
            <w:tcBorders>
              <w:top w:val="single" w:sz="8" w:space="0" w:color="auto"/>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0.1%</w:t>
            </w:r>
          </w:p>
        </w:tc>
        <w:tc>
          <w:tcPr>
            <w:tcW w:w="926" w:type="dxa"/>
            <w:tcBorders>
              <w:top w:val="single" w:sz="8" w:space="0" w:color="auto"/>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0.2%</w:t>
            </w:r>
          </w:p>
        </w:tc>
        <w:tc>
          <w:tcPr>
            <w:tcW w:w="926" w:type="dxa"/>
            <w:tcBorders>
              <w:top w:val="single" w:sz="8" w:space="0" w:color="auto"/>
              <w:left w:val="single" w:sz="8" w:space="0" w:color="auto"/>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0.0%</w:t>
            </w:r>
          </w:p>
        </w:tc>
        <w:tc>
          <w:tcPr>
            <w:tcW w:w="908" w:type="dxa"/>
            <w:tcBorders>
              <w:top w:val="single" w:sz="8" w:space="0" w:color="auto"/>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0.4%</w:t>
            </w:r>
          </w:p>
        </w:tc>
        <w:tc>
          <w:tcPr>
            <w:tcW w:w="926" w:type="dxa"/>
            <w:tcBorders>
              <w:top w:val="single" w:sz="8" w:space="0" w:color="auto"/>
              <w:left w:val="nil"/>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0.6%</w:t>
            </w:r>
          </w:p>
        </w:tc>
      </w:tr>
      <w:tr w:rsidR="00AB64EA" w:rsidRPr="00AB64EA" w:rsidTr="00AB64EA">
        <w:trPr>
          <w:trHeight w:val="240"/>
        </w:trPr>
        <w:tc>
          <w:tcPr>
            <w:tcW w:w="2540" w:type="dxa"/>
            <w:tcBorders>
              <w:top w:val="nil"/>
              <w:left w:val="single" w:sz="8" w:space="0" w:color="auto"/>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AB64EA">
              <w:rPr>
                <w:rFonts w:ascii="Arial" w:hAnsi="Arial" w:cs="Arial"/>
                <w:b/>
                <w:bCs/>
                <w:sz w:val="18"/>
                <w:szCs w:val="18"/>
              </w:rPr>
              <w:t xml:space="preserve">Overall (Test </w:t>
            </w:r>
            <w:proofErr w:type="spellStart"/>
            <w:r w:rsidRPr="00AB64EA">
              <w:rPr>
                <w:rFonts w:ascii="Arial" w:hAnsi="Arial" w:cs="Arial"/>
                <w:b/>
                <w:bCs/>
                <w:sz w:val="18"/>
                <w:szCs w:val="18"/>
              </w:rPr>
              <w:t>vs</w:t>
            </w:r>
            <w:proofErr w:type="spellEnd"/>
            <w:r w:rsidRPr="00AB64EA">
              <w:rPr>
                <w:rFonts w:ascii="Arial" w:hAnsi="Arial" w:cs="Arial"/>
                <w:b/>
                <w:bCs/>
                <w:sz w:val="18"/>
                <w:szCs w:val="18"/>
              </w:rPr>
              <w:t xml:space="preserve"> single layer)</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26.1%</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38.0%</w:t>
            </w:r>
          </w:p>
        </w:tc>
        <w:tc>
          <w:tcPr>
            <w:tcW w:w="926" w:type="dxa"/>
            <w:tcBorders>
              <w:top w:val="nil"/>
              <w:left w:val="nil"/>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39.4%</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22.7%</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33.0%</w:t>
            </w:r>
          </w:p>
        </w:tc>
        <w:tc>
          <w:tcPr>
            <w:tcW w:w="926" w:type="dxa"/>
            <w:tcBorders>
              <w:top w:val="nil"/>
              <w:left w:val="nil"/>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36.0%</w:t>
            </w:r>
          </w:p>
        </w:tc>
        <w:tc>
          <w:tcPr>
            <w:tcW w:w="926"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23.5%</w:t>
            </w:r>
          </w:p>
        </w:tc>
        <w:tc>
          <w:tcPr>
            <w:tcW w:w="908" w:type="dxa"/>
            <w:tcBorders>
              <w:top w:val="nil"/>
              <w:left w:val="nil"/>
              <w:bottom w:val="nil"/>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35.2%</w:t>
            </w:r>
          </w:p>
        </w:tc>
        <w:tc>
          <w:tcPr>
            <w:tcW w:w="926" w:type="dxa"/>
            <w:tcBorders>
              <w:top w:val="nil"/>
              <w:left w:val="nil"/>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AB64EA">
              <w:rPr>
                <w:rFonts w:ascii="Arial" w:hAnsi="Arial" w:cs="Arial"/>
                <w:sz w:val="18"/>
                <w:szCs w:val="18"/>
              </w:rPr>
              <w:t>40.4%</w:t>
            </w:r>
          </w:p>
        </w:tc>
      </w:tr>
      <w:tr w:rsidR="00AB64EA" w:rsidRPr="00AB64EA" w:rsidTr="00AB64EA">
        <w:trPr>
          <w:trHeight w:val="240"/>
        </w:trPr>
        <w:tc>
          <w:tcPr>
            <w:tcW w:w="2540" w:type="dxa"/>
            <w:tcBorders>
              <w:top w:val="nil"/>
              <w:left w:val="single" w:sz="8" w:space="0" w:color="auto"/>
              <w:bottom w:val="single" w:sz="8" w:space="0" w:color="auto"/>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AB64EA">
              <w:rPr>
                <w:rFonts w:ascii="Arial" w:hAnsi="Arial" w:cs="Arial"/>
                <w:b/>
                <w:bCs/>
                <w:color w:val="7F7F7F"/>
                <w:sz w:val="18"/>
                <w:szCs w:val="18"/>
              </w:rPr>
              <w:t xml:space="preserve">EL only (Test </w:t>
            </w:r>
            <w:proofErr w:type="spellStart"/>
            <w:r w:rsidRPr="00AB64EA">
              <w:rPr>
                <w:rFonts w:ascii="Arial" w:hAnsi="Arial" w:cs="Arial"/>
                <w:b/>
                <w:bCs/>
                <w:color w:val="7F7F7F"/>
                <w:sz w:val="18"/>
                <w:szCs w:val="18"/>
              </w:rPr>
              <w:t>vs</w:t>
            </w:r>
            <w:proofErr w:type="spellEnd"/>
            <w:r w:rsidRPr="00AB64EA">
              <w:rPr>
                <w:rFonts w:ascii="Arial" w:hAnsi="Arial" w:cs="Arial"/>
                <w:b/>
                <w:bCs/>
                <w:color w:val="7F7F7F"/>
                <w:sz w:val="18"/>
                <w:szCs w:val="18"/>
              </w:rPr>
              <w:t xml:space="preserve"> Ref)</w:t>
            </w:r>
          </w:p>
        </w:tc>
        <w:tc>
          <w:tcPr>
            <w:tcW w:w="926"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-0.5%</w:t>
            </w:r>
          </w:p>
        </w:tc>
        <w:tc>
          <w:tcPr>
            <w:tcW w:w="908"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0.1%</w:t>
            </w:r>
          </w:p>
        </w:tc>
        <w:tc>
          <w:tcPr>
            <w:tcW w:w="926" w:type="dxa"/>
            <w:tcBorders>
              <w:top w:val="nil"/>
              <w:left w:val="nil"/>
              <w:bottom w:val="single" w:sz="8" w:space="0" w:color="auto"/>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0.1%</w:t>
            </w:r>
          </w:p>
        </w:tc>
        <w:tc>
          <w:tcPr>
            <w:tcW w:w="926"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-0.2%</w:t>
            </w:r>
          </w:p>
        </w:tc>
        <w:tc>
          <w:tcPr>
            <w:tcW w:w="908"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0.1%</w:t>
            </w:r>
          </w:p>
        </w:tc>
        <w:tc>
          <w:tcPr>
            <w:tcW w:w="926" w:type="dxa"/>
            <w:tcBorders>
              <w:top w:val="nil"/>
              <w:left w:val="nil"/>
              <w:bottom w:val="single" w:sz="8" w:space="0" w:color="auto"/>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0.2%</w:t>
            </w:r>
          </w:p>
        </w:tc>
        <w:tc>
          <w:tcPr>
            <w:tcW w:w="926"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0.1%</w:t>
            </w:r>
          </w:p>
        </w:tc>
        <w:tc>
          <w:tcPr>
            <w:tcW w:w="908" w:type="dxa"/>
            <w:tcBorders>
              <w:top w:val="nil"/>
              <w:left w:val="nil"/>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0.5%</w:t>
            </w:r>
          </w:p>
        </w:tc>
        <w:tc>
          <w:tcPr>
            <w:tcW w:w="926" w:type="dxa"/>
            <w:tcBorders>
              <w:top w:val="nil"/>
              <w:left w:val="nil"/>
              <w:bottom w:val="single" w:sz="8" w:space="0" w:color="auto"/>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AB64EA">
              <w:rPr>
                <w:rFonts w:ascii="Arial" w:hAnsi="Arial" w:cs="Arial"/>
                <w:color w:val="7F7F7F"/>
                <w:sz w:val="18"/>
                <w:szCs w:val="18"/>
              </w:rPr>
              <w:t>0.7%</w:t>
            </w:r>
          </w:p>
        </w:tc>
      </w:tr>
      <w:tr w:rsidR="00AB64EA" w:rsidRPr="00AB64EA" w:rsidTr="00AB64EA">
        <w:trPr>
          <w:trHeight w:val="240"/>
        </w:trPr>
        <w:tc>
          <w:tcPr>
            <w:tcW w:w="2540" w:type="dxa"/>
            <w:tcBorders>
              <w:top w:val="nil"/>
              <w:left w:val="single" w:sz="8" w:space="0" w:color="auto"/>
              <w:bottom w:val="nil"/>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Enc Time[%]</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r>
      <w:tr w:rsidR="00AB64EA" w:rsidRPr="00AB64EA" w:rsidTr="00AB64EA">
        <w:trPr>
          <w:trHeight w:val="240"/>
        </w:trPr>
        <w:tc>
          <w:tcPr>
            <w:tcW w:w="2540" w:type="dxa"/>
            <w:tcBorders>
              <w:top w:val="nil"/>
              <w:left w:val="single" w:sz="8" w:space="0" w:color="auto"/>
              <w:bottom w:val="single" w:sz="8" w:space="0" w:color="auto"/>
              <w:right w:val="single" w:sz="8" w:space="0" w:color="auto"/>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Dec Time[%]</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r>
      <w:tr w:rsidR="00AB64EA" w:rsidRPr="00AB64EA" w:rsidTr="00AB64EA">
        <w:trPr>
          <w:trHeight w:val="240"/>
        </w:trPr>
        <w:tc>
          <w:tcPr>
            <w:tcW w:w="2540" w:type="dxa"/>
            <w:tcBorders>
              <w:top w:val="nil"/>
              <w:left w:val="single" w:sz="8" w:space="0" w:color="auto"/>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 xml:space="preserve">Enc </w:t>
            </w:r>
            <w:proofErr w:type="spellStart"/>
            <w:r w:rsidRPr="00AB64EA">
              <w:rPr>
                <w:rFonts w:ascii="Arial" w:hAnsi="Arial" w:cs="Arial"/>
                <w:color w:val="000000"/>
                <w:sz w:val="18"/>
                <w:szCs w:val="18"/>
              </w:rPr>
              <w:t>Mem</w:t>
            </w:r>
            <w:proofErr w:type="spellEnd"/>
            <w:r w:rsidRPr="00AB64EA">
              <w:rPr>
                <w:rFonts w:ascii="Arial" w:hAnsi="Arial" w:cs="Arial"/>
                <w:color w:val="000000"/>
                <w:sz w:val="18"/>
                <w:szCs w:val="18"/>
              </w:rPr>
              <w:t>[%]</w:t>
            </w:r>
          </w:p>
        </w:tc>
        <w:tc>
          <w:tcPr>
            <w:tcW w:w="276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#DIV/0!</w:t>
            </w:r>
          </w:p>
        </w:tc>
      </w:tr>
      <w:tr w:rsidR="00AB64EA" w:rsidRPr="00AB64EA" w:rsidTr="00AB64EA">
        <w:trPr>
          <w:trHeight w:val="240"/>
        </w:trPr>
        <w:tc>
          <w:tcPr>
            <w:tcW w:w="2540" w:type="dxa"/>
            <w:tcBorders>
              <w:top w:val="nil"/>
              <w:left w:val="single" w:sz="8" w:space="0" w:color="auto"/>
              <w:bottom w:val="single" w:sz="8" w:space="0" w:color="auto"/>
              <w:right w:val="nil"/>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BL Match</w:t>
            </w:r>
          </w:p>
        </w:tc>
        <w:tc>
          <w:tcPr>
            <w:tcW w:w="27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B64EA" w:rsidRPr="00AB64EA" w:rsidRDefault="00AB64EA" w:rsidP="00AB64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AB64EA">
              <w:rPr>
                <w:rFonts w:ascii="Arial" w:hAnsi="Arial" w:cs="Arial"/>
                <w:color w:val="000000"/>
                <w:sz w:val="18"/>
                <w:szCs w:val="18"/>
              </w:rPr>
              <w:t>Matched</w:t>
            </w:r>
          </w:p>
        </w:tc>
      </w:tr>
    </w:tbl>
    <w:p w:rsidR="00377A07" w:rsidRDefault="00377A07" w:rsidP="0095237D">
      <w:pPr>
        <w:rPr>
          <w:lang w:val="en-CA"/>
        </w:rPr>
      </w:pPr>
    </w:p>
    <w:tbl>
      <w:tblPr>
        <w:tblW w:w="10820" w:type="dxa"/>
        <w:tblInd w:w="-726" w:type="dxa"/>
        <w:tblLook w:val="04A0"/>
      </w:tblPr>
      <w:tblGrid>
        <w:gridCol w:w="2540"/>
        <w:gridCol w:w="926"/>
        <w:gridCol w:w="908"/>
        <w:gridCol w:w="926"/>
        <w:gridCol w:w="926"/>
        <w:gridCol w:w="908"/>
        <w:gridCol w:w="926"/>
        <w:gridCol w:w="926"/>
        <w:gridCol w:w="908"/>
        <w:gridCol w:w="926"/>
      </w:tblGrid>
      <w:tr w:rsidR="00377A07" w:rsidRPr="00377A07" w:rsidTr="00377A07">
        <w:trPr>
          <w:trHeight w:val="240"/>
          <w:ins w:id="125" w:author="xiuxx" w:date="2013-04-15T12:49:00Z"/>
        </w:trPr>
        <w:tc>
          <w:tcPr>
            <w:tcW w:w="2540" w:type="dxa"/>
            <w:tcBorders>
              <w:top w:val="single" w:sz="8" w:space="0" w:color="auto"/>
              <w:left w:val="single" w:sz="8" w:space="0" w:color="auto"/>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26" w:author="xiuxx" w:date="2013-04-15T12:49:00Z"/>
                <w:rFonts w:ascii="Arial" w:hAnsi="Arial" w:cs="Arial"/>
                <w:color w:val="000000"/>
                <w:sz w:val="18"/>
                <w:szCs w:val="18"/>
              </w:rPr>
            </w:pPr>
            <w:ins w:id="127" w:author="xiuxx" w:date="2013-04-15T12:49:00Z">
              <w:r w:rsidRPr="00377A07">
                <w:rPr>
                  <w:rFonts w:ascii="Arial" w:hAnsi="Arial" w:cs="Arial"/>
                  <w:color w:val="000000"/>
                  <w:sz w:val="18"/>
                  <w:szCs w:val="18"/>
                </w:rPr>
                <w:t> </w:t>
              </w:r>
            </w:ins>
          </w:p>
        </w:tc>
        <w:tc>
          <w:tcPr>
            <w:tcW w:w="27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28" w:author="xiuxx" w:date="2013-04-15T12:49:00Z"/>
                <w:rFonts w:ascii="Arial" w:hAnsi="Arial" w:cs="Arial"/>
                <w:b/>
                <w:bCs/>
                <w:color w:val="000000"/>
                <w:sz w:val="18"/>
                <w:szCs w:val="18"/>
              </w:rPr>
            </w:pPr>
            <w:ins w:id="129" w:author="xiuxx" w:date="2013-04-15T12:49:00Z">
              <w:r w:rsidRPr="00377A07">
                <w:rPr>
                  <w:rFonts w:ascii="Arial" w:hAnsi="Arial" w:cs="Arial"/>
                  <w:b/>
                  <w:bCs/>
                  <w:color w:val="000000"/>
                  <w:sz w:val="18"/>
                  <w:szCs w:val="18"/>
                </w:rPr>
                <w:t>LD-B HEVC 2x</w:t>
              </w:r>
            </w:ins>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30" w:author="xiuxx" w:date="2013-04-15T12:49:00Z"/>
                <w:rFonts w:ascii="Arial" w:hAnsi="Arial" w:cs="Arial"/>
                <w:b/>
                <w:bCs/>
                <w:color w:val="000000"/>
                <w:sz w:val="18"/>
                <w:szCs w:val="18"/>
              </w:rPr>
            </w:pPr>
            <w:ins w:id="131" w:author="xiuxx" w:date="2013-04-15T12:49:00Z">
              <w:r w:rsidRPr="00377A07">
                <w:rPr>
                  <w:rFonts w:ascii="Arial" w:hAnsi="Arial" w:cs="Arial"/>
                  <w:b/>
                  <w:bCs/>
                  <w:color w:val="000000"/>
                  <w:sz w:val="18"/>
                  <w:szCs w:val="18"/>
                </w:rPr>
                <w:t>LD-B HEVC 1.5x</w:t>
              </w:r>
            </w:ins>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32" w:author="xiuxx" w:date="2013-04-15T12:49:00Z"/>
                <w:rFonts w:ascii="Arial" w:hAnsi="Arial" w:cs="Arial"/>
                <w:b/>
                <w:bCs/>
                <w:color w:val="000000"/>
                <w:sz w:val="18"/>
                <w:szCs w:val="18"/>
              </w:rPr>
            </w:pPr>
            <w:ins w:id="133" w:author="xiuxx" w:date="2013-04-15T12:49:00Z">
              <w:r w:rsidRPr="00377A07">
                <w:rPr>
                  <w:rFonts w:ascii="Arial" w:hAnsi="Arial" w:cs="Arial"/>
                  <w:b/>
                  <w:bCs/>
                  <w:color w:val="000000"/>
                  <w:sz w:val="18"/>
                  <w:szCs w:val="18"/>
                </w:rPr>
                <w:t>LD-B HEVC SNR</w:t>
              </w:r>
            </w:ins>
          </w:p>
        </w:tc>
      </w:tr>
      <w:tr w:rsidR="00377A07" w:rsidRPr="00377A07" w:rsidTr="00377A07">
        <w:trPr>
          <w:trHeight w:val="240"/>
          <w:ins w:id="134" w:author="xiuxx" w:date="2013-04-15T12:49:00Z"/>
        </w:trPr>
        <w:tc>
          <w:tcPr>
            <w:tcW w:w="2540" w:type="dxa"/>
            <w:tcBorders>
              <w:top w:val="nil"/>
              <w:left w:val="single" w:sz="8" w:space="0" w:color="auto"/>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35" w:author="xiuxx" w:date="2013-04-15T12:49:00Z"/>
                <w:rFonts w:ascii="Arial" w:hAnsi="Arial" w:cs="Arial"/>
                <w:color w:val="000000"/>
                <w:sz w:val="18"/>
                <w:szCs w:val="18"/>
              </w:rPr>
            </w:pPr>
            <w:ins w:id="136" w:author="xiuxx" w:date="2013-04-15T12:49:00Z">
              <w:r w:rsidRPr="00377A07">
                <w:rPr>
                  <w:rFonts w:ascii="Arial" w:hAnsi="Arial" w:cs="Arial"/>
                  <w:color w:val="000000"/>
                  <w:sz w:val="18"/>
                  <w:szCs w:val="18"/>
                </w:rPr>
                <w:t> </w:t>
              </w:r>
            </w:ins>
          </w:p>
        </w:tc>
        <w:tc>
          <w:tcPr>
            <w:tcW w:w="926" w:type="dxa"/>
            <w:tcBorders>
              <w:top w:val="nil"/>
              <w:left w:val="single" w:sz="8" w:space="0" w:color="auto"/>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37" w:author="xiuxx" w:date="2013-04-15T12:49:00Z"/>
                <w:rFonts w:ascii="Arial" w:hAnsi="Arial" w:cs="Arial"/>
                <w:color w:val="000000"/>
                <w:sz w:val="18"/>
                <w:szCs w:val="18"/>
              </w:rPr>
            </w:pPr>
            <w:ins w:id="138" w:author="xiuxx" w:date="2013-04-15T12:49:00Z">
              <w:r w:rsidRPr="00377A07">
                <w:rPr>
                  <w:rFonts w:ascii="Arial" w:hAnsi="Arial" w:cs="Arial"/>
                  <w:color w:val="000000"/>
                  <w:sz w:val="18"/>
                  <w:szCs w:val="18"/>
                </w:rPr>
                <w:t>Y</w:t>
              </w:r>
            </w:ins>
          </w:p>
        </w:tc>
        <w:tc>
          <w:tcPr>
            <w:tcW w:w="908"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39" w:author="xiuxx" w:date="2013-04-15T12:49:00Z"/>
                <w:rFonts w:ascii="Arial" w:hAnsi="Arial" w:cs="Arial"/>
                <w:color w:val="000000"/>
                <w:sz w:val="18"/>
                <w:szCs w:val="18"/>
              </w:rPr>
            </w:pPr>
            <w:ins w:id="140" w:author="xiuxx" w:date="2013-04-15T12:49:00Z">
              <w:r w:rsidRPr="00377A07">
                <w:rPr>
                  <w:rFonts w:ascii="Arial" w:hAnsi="Arial" w:cs="Arial"/>
                  <w:color w:val="000000"/>
                  <w:sz w:val="18"/>
                  <w:szCs w:val="18"/>
                </w:rPr>
                <w:t>U</w:t>
              </w:r>
            </w:ins>
          </w:p>
        </w:tc>
        <w:tc>
          <w:tcPr>
            <w:tcW w:w="926" w:type="dxa"/>
            <w:tcBorders>
              <w:top w:val="nil"/>
              <w:left w:val="nil"/>
              <w:bottom w:val="single" w:sz="8" w:space="0" w:color="auto"/>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41" w:author="xiuxx" w:date="2013-04-15T12:49:00Z"/>
                <w:rFonts w:ascii="Arial" w:hAnsi="Arial" w:cs="Arial"/>
                <w:color w:val="000000"/>
                <w:sz w:val="18"/>
                <w:szCs w:val="18"/>
              </w:rPr>
            </w:pPr>
            <w:ins w:id="142" w:author="xiuxx" w:date="2013-04-15T12:49:00Z">
              <w:r w:rsidRPr="00377A07">
                <w:rPr>
                  <w:rFonts w:ascii="Arial" w:hAnsi="Arial" w:cs="Arial"/>
                  <w:color w:val="000000"/>
                  <w:sz w:val="18"/>
                  <w:szCs w:val="18"/>
                </w:rPr>
                <w:t>V</w:t>
              </w:r>
            </w:ins>
          </w:p>
        </w:tc>
        <w:tc>
          <w:tcPr>
            <w:tcW w:w="926"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43" w:author="xiuxx" w:date="2013-04-15T12:49:00Z"/>
                <w:rFonts w:ascii="Arial" w:hAnsi="Arial" w:cs="Arial"/>
                <w:color w:val="000000"/>
                <w:sz w:val="18"/>
                <w:szCs w:val="18"/>
              </w:rPr>
            </w:pPr>
            <w:ins w:id="144" w:author="xiuxx" w:date="2013-04-15T12:49:00Z">
              <w:r w:rsidRPr="00377A07">
                <w:rPr>
                  <w:rFonts w:ascii="Arial" w:hAnsi="Arial" w:cs="Arial"/>
                  <w:color w:val="000000"/>
                  <w:sz w:val="18"/>
                  <w:szCs w:val="18"/>
                </w:rPr>
                <w:t>Y</w:t>
              </w:r>
            </w:ins>
          </w:p>
        </w:tc>
        <w:tc>
          <w:tcPr>
            <w:tcW w:w="908"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45" w:author="xiuxx" w:date="2013-04-15T12:49:00Z"/>
                <w:rFonts w:ascii="Arial" w:hAnsi="Arial" w:cs="Arial"/>
                <w:color w:val="000000"/>
                <w:sz w:val="18"/>
                <w:szCs w:val="18"/>
              </w:rPr>
            </w:pPr>
            <w:ins w:id="146" w:author="xiuxx" w:date="2013-04-15T12:49:00Z">
              <w:r w:rsidRPr="00377A07">
                <w:rPr>
                  <w:rFonts w:ascii="Arial" w:hAnsi="Arial" w:cs="Arial"/>
                  <w:color w:val="000000"/>
                  <w:sz w:val="18"/>
                  <w:szCs w:val="18"/>
                </w:rPr>
                <w:t>U</w:t>
              </w:r>
            </w:ins>
          </w:p>
        </w:tc>
        <w:tc>
          <w:tcPr>
            <w:tcW w:w="926" w:type="dxa"/>
            <w:tcBorders>
              <w:top w:val="nil"/>
              <w:left w:val="nil"/>
              <w:bottom w:val="single" w:sz="8" w:space="0" w:color="auto"/>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47" w:author="xiuxx" w:date="2013-04-15T12:49:00Z"/>
                <w:rFonts w:ascii="Arial" w:hAnsi="Arial" w:cs="Arial"/>
                <w:color w:val="000000"/>
                <w:sz w:val="18"/>
                <w:szCs w:val="18"/>
              </w:rPr>
            </w:pPr>
            <w:ins w:id="148" w:author="xiuxx" w:date="2013-04-15T12:49:00Z">
              <w:r w:rsidRPr="00377A07">
                <w:rPr>
                  <w:rFonts w:ascii="Arial" w:hAnsi="Arial" w:cs="Arial"/>
                  <w:color w:val="000000"/>
                  <w:sz w:val="18"/>
                  <w:szCs w:val="18"/>
                </w:rPr>
                <w:t>V</w:t>
              </w:r>
            </w:ins>
          </w:p>
        </w:tc>
        <w:tc>
          <w:tcPr>
            <w:tcW w:w="926"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49" w:author="xiuxx" w:date="2013-04-15T12:49:00Z"/>
                <w:rFonts w:ascii="Arial" w:hAnsi="Arial" w:cs="Arial"/>
                <w:color w:val="000000"/>
                <w:sz w:val="18"/>
                <w:szCs w:val="18"/>
              </w:rPr>
            </w:pPr>
            <w:ins w:id="150" w:author="xiuxx" w:date="2013-04-15T12:49:00Z">
              <w:r w:rsidRPr="00377A07">
                <w:rPr>
                  <w:rFonts w:ascii="Arial" w:hAnsi="Arial" w:cs="Arial"/>
                  <w:color w:val="000000"/>
                  <w:sz w:val="18"/>
                  <w:szCs w:val="18"/>
                </w:rPr>
                <w:t>Y</w:t>
              </w:r>
            </w:ins>
          </w:p>
        </w:tc>
        <w:tc>
          <w:tcPr>
            <w:tcW w:w="908"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51" w:author="xiuxx" w:date="2013-04-15T12:49:00Z"/>
                <w:rFonts w:ascii="Arial" w:hAnsi="Arial" w:cs="Arial"/>
                <w:color w:val="000000"/>
                <w:sz w:val="18"/>
                <w:szCs w:val="18"/>
              </w:rPr>
            </w:pPr>
            <w:ins w:id="152" w:author="xiuxx" w:date="2013-04-15T12:49:00Z">
              <w:r w:rsidRPr="00377A07">
                <w:rPr>
                  <w:rFonts w:ascii="Arial" w:hAnsi="Arial" w:cs="Arial"/>
                  <w:color w:val="000000"/>
                  <w:sz w:val="18"/>
                  <w:szCs w:val="18"/>
                </w:rPr>
                <w:t>U</w:t>
              </w:r>
            </w:ins>
          </w:p>
        </w:tc>
        <w:tc>
          <w:tcPr>
            <w:tcW w:w="926" w:type="dxa"/>
            <w:tcBorders>
              <w:top w:val="nil"/>
              <w:left w:val="nil"/>
              <w:bottom w:val="single" w:sz="8" w:space="0" w:color="auto"/>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53" w:author="xiuxx" w:date="2013-04-15T12:49:00Z"/>
                <w:rFonts w:ascii="Arial" w:hAnsi="Arial" w:cs="Arial"/>
                <w:color w:val="000000"/>
                <w:sz w:val="18"/>
                <w:szCs w:val="18"/>
              </w:rPr>
            </w:pPr>
            <w:ins w:id="154" w:author="xiuxx" w:date="2013-04-15T12:49:00Z">
              <w:r w:rsidRPr="00377A07">
                <w:rPr>
                  <w:rFonts w:ascii="Arial" w:hAnsi="Arial" w:cs="Arial"/>
                  <w:color w:val="000000"/>
                  <w:sz w:val="18"/>
                  <w:szCs w:val="18"/>
                </w:rPr>
                <w:t>V</w:t>
              </w:r>
            </w:ins>
          </w:p>
        </w:tc>
      </w:tr>
      <w:tr w:rsidR="00377A07" w:rsidRPr="00377A07" w:rsidTr="00377A07">
        <w:trPr>
          <w:trHeight w:val="240"/>
          <w:ins w:id="155" w:author="xiuxx" w:date="2013-04-15T12:49:00Z"/>
        </w:trPr>
        <w:tc>
          <w:tcPr>
            <w:tcW w:w="2540" w:type="dxa"/>
            <w:tcBorders>
              <w:top w:val="single" w:sz="8" w:space="0" w:color="auto"/>
              <w:left w:val="single" w:sz="8" w:space="0" w:color="auto"/>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56" w:author="xiuxx" w:date="2013-04-15T12:49:00Z"/>
                <w:rFonts w:ascii="Arial" w:hAnsi="Arial" w:cs="Arial"/>
                <w:color w:val="000000"/>
                <w:sz w:val="18"/>
                <w:szCs w:val="18"/>
              </w:rPr>
            </w:pPr>
            <w:ins w:id="157" w:author="xiuxx" w:date="2013-04-15T12:49:00Z">
              <w:r w:rsidRPr="00377A07">
                <w:rPr>
                  <w:rFonts w:ascii="Arial" w:hAnsi="Arial" w:cs="Arial"/>
                  <w:color w:val="000000"/>
                  <w:sz w:val="18"/>
                  <w:szCs w:val="18"/>
                </w:rPr>
                <w:t>Class A</w:t>
              </w:r>
            </w:ins>
          </w:p>
        </w:tc>
        <w:tc>
          <w:tcPr>
            <w:tcW w:w="926"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58" w:author="xiuxx" w:date="2013-04-15T12:49:00Z"/>
                <w:rFonts w:ascii="Arial" w:hAnsi="Arial" w:cs="Arial"/>
                <w:color w:val="000000"/>
                <w:sz w:val="18"/>
                <w:szCs w:val="18"/>
              </w:rPr>
            </w:pPr>
            <w:ins w:id="159" w:author="xiuxx" w:date="2013-04-15T12:49:00Z">
              <w:r w:rsidRPr="00377A07">
                <w:rPr>
                  <w:rFonts w:ascii="Arial" w:hAnsi="Arial" w:cs="Arial"/>
                  <w:color w:val="000000"/>
                  <w:sz w:val="18"/>
                  <w:szCs w:val="18"/>
                </w:rPr>
                <w:t>-0.4%</w:t>
              </w:r>
            </w:ins>
          </w:p>
        </w:tc>
        <w:tc>
          <w:tcPr>
            <w:tcW w:w="908"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60" w:author="xiuxx" w:date="2013-04-15T12:49:00Z"/>
                <w:rFonts w:ascii="Arial" w:hAnsi="Arial" w:cs="Arial"/>
                <w:color w:val="000000"/>
                <w:sz w:val="18"/>
                <w:szCs w:val="18"/>
              </w:rPr>
            </w:pPr>
            <w:ins w:id="161" w:author="xiuxx" w:date="2013-04-15T12:49:00Z">
              <w:r w:rsidRPr="00377A07">
                <w:rPr>
                  <w:rFonts w:ascii="Arial" w:hAnsi="Arial" w:cs="Arial"/>
                  <w:color w:val="000000"/>
                  <w:sz w:val="18"/>
                  <w:szCs w:val="18"/>
                </w:rPr>
                <w:t>-0.1%</w:t>
              </w:r>
            </w:ins>
          </w:p>
        </w:tc>
        <w:tc>
          <w:tcPr>
            <w:tcW w:w="926" w:type="dxa"/>
            <w:tcBorders>
              <w:top w:val="nil"/>
              <w:left w:val="nil"/>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62" w:author="xiuxx" w:date="2013-04-15T12:49:00Z"/>
                <w:rFonts w:ascii="Arial" w:hAnsi="Arial" w:cs="Arial"/>
                <w:color w:val="000000"/>
                <w:sz w:val="18"/>
                <w:szCs w:val="18"/>
              </w:rPr>
            </w:pPr>
            <w:ins w:id="163" w:author="xiuxx" w:date="2013-04-15T12:49:00Z">
              <w:r w:rsidRPr="00377A07">
                <w:rPr>
                  <w:rFonts w:ascii="Arial" w:hAnsi="Arial" w:cs="Arial"/>
                  <w:color w:val="000000"/>
                  <w:sz w:val="18"/>
                  <w:szCs w:val="18"/>
                </w:rPr>
                <w:t>-0.2%</w:t>
              </w:r>
            </w:ins>
          </w:p>
        </w:tc>
        <w:tc>
          <w:tcPr>
            <w:tcW w:w="926"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64" w:author="xiuxx" w:date="2013-04-15T12:49:00Z"/>
                <w:rFonts w:ascii="Arial" w:hAnsi="Arial" w:cs="Arial"/>
                <w:color w:val="000000"/>
                <w:sz w:val="18"/>
                <w:szCs w:val="18"/>
              </w:rPr>
            </w:pPr>
            <w:ins w:id="165" w:author="xiuxx" w:date="2013-04-15T12:49:00Z">
              <w:r w:rsidRPr="00377A07">
                <w:rPr>
                  <w:rFonts w:ascii="Arial" w:hAnsi="Arial" w:cs="Arial"/>
                  <w:color w:val="000000"/>
                  <w:sz w:val="18"/>
                  <w:szCs w:val="18"/>
                </w:rPr>
                <w:t> </w:t>
              </w:r>
            </w:ins>
          </w:p>
        </w:tc>
        <w:tc>
          <w:tcPr>
            <w:tcW w:w="908"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66" w:author="xiuxx" w:date="2013-04-15T12:49:00Z"/>
                <w:rFonts w:ascii="Arial" w:hAnsi="Arial" w:cs="Arial"/>
                <w:color w:val="000000"/>
                <w:sz w:val="18"/>
                <w:szCs w:val="18"/>
              </w:rPr>
            </w:pPr>
            <w:ins w:id="167" w:author="xiuxx" w:date="2013-04-15T12:49:00Z">
              <w:r w:rsidRPr="00377A07">
                <w:rPr>
                  <w:rFonts w:ascii="Arial" w:hAnsi="Arial" w:cs="Arial"/>
                  <w:color w:val="000000"/>
                  <w:sz w:val="18"/>
                  <w:szCs w:val="18"/>
                </w:rPr>
                <w:t> </w:t>
              </w:r>
            </w:ins>
          </w:p>
        </w:tc>
        <w:tc>
          <w:tcPr>
            <w:tcW w:w="926" w:type="dxa"/>
            <w:tcBorders>
              <w:top w:val="nil"/>
              <w:left w:val="nil"/>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68" w:author="xiuxx" w:date="2013-04-15T12:49:00Z"/>
                <w:rFonts w:ascii="Arial" w:hAnsi="Arial" w:cs="Arial"/>
                <w:color w:val="000000"/>
                <w:sz w:val="18"/>
                <w:szCs w:val="18"/>
              </w:rPr>
            </w:pPr>
            <w:ins w:id="169" w:author="xiuxx" w:date="2013-04-15T12:49:00Z">
              <w:r w:rsidRPr="00377A07">
                <w:rPr>
                  <w:rFonts w:ascii="Arial" w:hAnsi="Arial" w:cs="Arial"/>
                  <w:color w:val="000000"/>
                  <w:sz w:val="18"/>
                  <w:szCs w:val="18"/>
                </w:rPr>
                <w:t> </w:t>
              </w:r>
            </w:ins>
          </w:p>
        </w:tc>
        <w:tc>
          <w:tcPr>
            <w:tcW w:w="926"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70" w:author="xiuxx" w:date="2013-04-15T12:49:00Z"/>
                <w:rFonts w:ascii="Arial" w:hAnsi="Arial" w:cs="Arial"/>
                <w:color w:val="000000"/>
                <w:sz w:val="18"/>
                <w:szCs w:val="18"/>
              </w:rPr>
            </w:pPr>
            <w:ins w:id="171" w:author="xiuxx" w:date="2013-04-15T12:49:00Z">
              <w:r w:rsidRPr="00377A07">
                <w:rPr>
                  <w:rFonts w:ascii="Arial" w:hAnsi="Arial" w:cs="Arial"/>
                  <w:color w:val="000000"/>
                  <w:sz w:val="18"/>
                  <w:szCs w:val="18"/>
                </w:rPr>
                <w:t>0.3%</w:t>
              </w:r>
            </w:ins>
          </w:p>
        </w:tc>
        <w:tc>
          <w:tcPr>
            <w:tcW w:w="908"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72" w:author="xiuxx" w:date="2013-04-15T12:49:00Z"/>
                <w:rFonts w:ascii="Arial" w:hAnsi="Arial" w:cs="Arial"/>
                <w:color w:val="000000"/>
                <w:sz w:val="18"/>
                <w:szCs w:val="18"/>
              </w:rPr>
            </w:pPr>
            <w:ins w:id="173" w:author="xiuxx" w:date="2013-04-15T12:49:00Z">
              <w:r w:rsidRPr="00377A07">
                <w:rPr>
                  <w:rFonts w:ascii="Arial" w:hAnsi="Arial" w:cs="Arial"/>
                  <w:color w:val="000000"/>
                  <w:sz w:val="18"/>
                  <w:szCs w:val="18"/>
                </w:rPr>
                <w:t>0.4%</w:t>
              </w:r>
            </w:ins>
          </w:p>
        </w:tc>
        <w:tc>
          <w:tcPr>
            <w:tcW w:w="926" w:type="dxa"/>
            <w:tcBorders>
              <w:top w:val="nil"/>
              <w:left w:val="nil"/>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74" w:author="xiuxx" w:date="2013-04-15T12:49:00Z"/>
                <w:rFonts w:ascii="Arial" w:hAnsi="Arial" w:cs="Arial"/>
                <w:color w:val="000000"/>
                <w:sz w:val="18"/>
                <w:szCs w:val="18"/>
              </w:rPr>
            </w:pPr>
            <w:ins w:id="175" w:author="xiuxx" w:date="2013-04-15T12:49:00Z">
              <w:r w:rsidRPr="00377A07">
                <w:rPr>
                  <w:rFonts w:ascii="Arial" w:hAnsi="Arial" w:cs="Arial"/>
                  <w:color w:val="000000"/>
                  <w:sz w:val="18"/>
                  <w:szCs w:val="18"/>
                </w:rPr>
                <w:t>0.5%</w:t>
              </w:r>
            </w:ins>
          </w:p>
        </w:tc>
      </w:tr>
      <w:tr w:rsidR="00377A07" w:rsidRPr="00377A07" w:rsidTr="00377A07">
        <w:trPr>
          <w:trHeight w:val="240"/>
          <w:ins w:id="176" w:author="xiuxx" w:date="2013-04-15T12:49:00Z"/>
        </w:trPr>
        <w:tc>
          <w:tcPr>
            <w:tcW w:w="2540" w:type="dxa"/>
            <w:tcBorders>
              <w:top w:val="nil"/>
              <w:left w:val="single" w:sz="8" w:space="0" w:color="auto"/>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77" w:author="xiuxx" w:date="2013-04-15T12:49:00Z"/>
                <w:rFonts w:ascii="Arial" w:hAnsi="Arial" w:cs="Arial"/>
                <w:color w:val="000000"/>
                <w:sz w:val="18"/>
                <w:szCs w:val="18"/>
              </w:rPr>
            </w:pPr>
            <w:ins w:id="178" w:author="xiuxx" w:date="2013-04-15T12:49:00Z">
              <w:r w:rsidRPr="00377A07">
                <w:rPr>
                  <w:rFonts w:ascii="Arial" w:hAnsi="Arial" w:cs="Arial"/>
                  <w:color w:val="000000"/>
                  <w:sz w:val="18"/>
                  <w:szCs w:val="18"/>
                </w:rPr>
                <w:t>Class B</w:t>
              </w:r>
            </w:ins>
          </w:p>
        </w:tc>
        <w:tc>
          <w:tcPr>
            <w:tcW w:w="926"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79" w:author="xiuxx" w:date="2013-04-15T12:49:00Z"/>
                <w:rFonts w:ascii="Arial" w:hAnsi="Arial" w:cs="Arial"/>
                <w:color w:val="000000"/>
                <w:sz w:val="18"/>
                <w:szCs w:val="18"/>
              </w:rPr>
            </w:pPr>
            <w:ins w:id="180" w:author="xiuxx" w:date="2013-04-15T12:49:00Z">
              <w:r w:rsidRPr="00377A07">
                <w:rPr>
                  <w:rFonts w:ascii="Arial" w:hAnsi="Arial" w:cs="Arial"/>
                  <w:color w:val="000000"/>
                  <w:sz w:val="18"/>
                  <w:szCs w:val="18"/>
                </w:rPr>
                <w:t>-0.4%</w:t>
              </w:r>
            </w:ins>
          </w:p>
        </w:tc>
        <w:tc>
          <w:tcPr>
            <w:tcW w:w="908"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81" w:author="xiuxx" w:date="2013-04-15T12:49:00Z"/>
                <w:rFonts w:ascii="Arial" w:hAnsi="Arial" w:cs="Arial"/>
                <w:color w:val="000000"/>
                <w:sz w:val="18"/>
                <w:szCs w:val="18"/>
              </w:rPr>
            </w:pPr>
            <w:ins w:id="182" w:author="xiuxx" w:date="2013-04-15T12:49:00Z">
              <w:r w:rsidRPr="00377A07">
                <w:rPr>
                  <w:rFonts w:ascii="Arial" w:hAnsi="Arial" w:cs="Arial"/>
                  <w:color w:val="000000"/>
                  <w:sz w:val="18"/>
                  <w:szCs w:val="18"/>
                </w:rPr>
                <w:t>0.2%</w:t>
              </w:r>
            </w:ins>
          </w:p>
        </w:tc>
        <w:tc>
          <w:tcPr>
            <w:tcW w:w="926"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83" w:author="xiuxx" w:date="2013-04-15T12:49:00Z"/>
                <w:rFonts w:ascii="Arial" w:hAnsi="Arial" w:cs="Arial"/>
                <w:color w:val="000000"/>
                <w:sz w:val="18"/>
                <w:szCs w:val="18"/>
              </w:rPr>
            </w:pPr>
            <w:ins w:id="184" w:author="xiuxx" w:date="2013-04-15T12:49:00Z">
              <w:r w:rsidRPr="00377A07">
                <w:rPr>
                  <w:rFonts w:ascii="Arial" w:hAnsi="Arial" w:cs="Arial"/>
                  <w:color w:val="000000"/>
                  <w:sz w:val="18"/>
                  <w:szCs w:val="18"/>
                </w:rPr>
                <w:t>-0.1%</w:t>
              </w:r>
            </w:ins>
          </w:p>
        </w:tc>
        <w:tc>
          <w:tcPr>
            <w:tcW w:w="926" w:type="dxa"/>
            <w:tcBorders>
              <w:top w:val="nil"/>
              <w:left w:val="single" w:sz="8" w:space="0" w:color="auto"/>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85" w:author="xiuxx" w:date="2013-04-15T12:49:00Z"/>
                <w:rFonts w:ascii="Arial" w:hAnsi="Arial" w:cs="Arial"/>
                <w:color w:val="000000"/>
                <w:sz w:val="18"/>
                <w:szCs w:val="18"/>
              </w:rPr>
            </w:pPr>
            <w:ins w:id="186" w:author="xiuxx" w:date="2013-04-15T12:49:00Z">
              <w:r w:rsidRPr="00377A07">
                <w:rPr>
                  <w:rFonts w:ascii="Arial" w:hAnsi="Arial" w:cs="Arial"/>
                  <w:color w:val="000000"/>
                  <w:sz w:val="18"/>
                  <w:szCs w:val="18"/>
                </w:rPr>
                <w:t>-0.1%</w:t>
              </w:r>
            </w:ins>
          </w:p>
        </w:tc>
        <w:tc>
          <w:tcPr>
            <w:tcW w:w="908"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87" w:author="xiuxx" w:date="2013-04-15T12:49:00Z"/>
                <w:rFonts w:ascii="Arial" w:hAnsi="Arial" w:cs="Arial"/>
                <w:color w:val="000000"/>
                <w:sz w:val="18"/>
                <w:szCs w:val="18"/>
              </w:rPr>
            </w:pPr>
            <w:ins w:id="188" w:author="xiuxx" w:date="2013-04-15T12:49:00Z">
              <w:r w:rsidRPr="00377A07">
                <w:rPr>
                  <w:rFonts w:ascii="Arial" w:hAnsi="Arial" w:cs="Arial"/>
                  <w:color w:val="000000"/>
                  <w:sz w:val="18"/>
                  <w:szCs w:val="18"/>
                </w:rPr>
                <w:t>0.2%</w:t>
              </w:r>
            </w:ins>
          </w:p>
        </w:tc>
        <w:tc>
          <w:tcPr>
            <w:tcW w:w="926"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89" w:author="xiuxx" w:date="2013-04-15T12:49:00Z"/>
                <w:rFonts w:ascii="Arial" w:hAnsi="Arial" w:cs="Arial"/>
                <w:color w:val="000000"/>
                <w:sz w:val="18"/>
                <w:szCs w:val="18"/>
              </w:rPr>
            </w:pPr>
            <w:ins w:id="190" w:author="xiuxx" w:date="2013-04-15T12:49:00Z">
              <w:r w:rsidRPr="00377A07">
                <w:rPr>
                  <w:rFonts w:ascii="Arial" w:hAnsi="Arial" w:cs="Arial"/>
                  <w:color w:val="000000"/>
                  <w:sz w:val="18"/>
                  <w:szCs w:val="18"/>
                </w:rPr>
                <w:t>0.2%</w:t>
              </w:r>
            </w:ins>
          </w:p>
        </w:tc>
        <w:tc>
          <w:tcPr>
            <w:tcW w:w="926" w:type="dxa"/>
            <w:tcBorders>
              <w:top w:val="nil"/>
              <w:left w:val="single" w:sz="8" w:space="0" w:color="auto"/>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91" w:author="xiuxx" w:date="2013-04-15T12:49:00Z"/>
                <w:rFonts w:ascii="Arial" w:hAnsi="Arial" w:cs="Arial"/>
                <w:color w:val="000000"/>
                <w:sz w:val="18"/>
                <w:szCs w:val="18"/>
              </w:rPr>
            </w:pPr>
            <w:ins w:id="192" w:author="xiuxx" w:date="2013-04-15T12:49:00Z">
              <w:r w:rsidRPr="00377A07">
                <w:rPr>
                  <w:rFonts w:ascii="Arial" w:hAnsi="Arial" w:cs="Arial"/>
                  <w:color w:val="000000"/>
                  <w:sz w:val="18"/>
                  <w:szCs w:val="18"/>
                </w:rPr>
                <w:t>0.0%</w:t>
              </w:r>
            </w:ins>
          </w:p>
        </w:tc>
        <w:tc>
          <w:tcPr>
            <w:tcW w:w="908"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93" w:author="xiuxx" w:date="2013-04-15T12:49:00Z"/>
                <w:rFonts w:ascii="Arial" w:hAnsi="Arial" w:cs="Arial"/>
                <w:color w:val="000000"/>
                <w:sz w:val="18"/>
                <w:szCs w:val="18"/>
              </w:rPr>
            </w:pPr>
            <w:ins w:id="194" w:author="xiuxx" w:date="2013-04-15T12:49:00Z">
              <w:r w:rsidRPr="00377A07">
                <w:rPr>
                  <w:rFonts w:ascii="Arial" w:hAnsi="Arial" w:cs="Arial"/>
                  <w:color w:val="000000"/>
                  <w:sz w:val="18"/>
                  <w:szCs w:val="18"/>
                </w:rPr>
                <w:t>0.2%</w:t>
              </w:r>
            </w:ins>
          </w:p>
        </w:tc>
        <w:tc>
          <w:tcPr>
            <w:tcW w:w="926" w:type="dxa"/>
            <w:tcBorders>
              <w:top w:val="nil"/>
              <w:left w:val="nil"/>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95" w:author="xiuxx" w:date="2013-04-15T12:49:00Z"/>
                <w:rFonts w:ascii="Arial" w:hAnsi="Arial" w:cs="Arial"/>
                <w:color w:val="000000"/>
                <w:sz w:val="18"/>
                <w:szCs w:val="18"/>
              </w:rPr>
            </w:pPr>
            <w:ins w:id="196" w:author="xiuxx" w:date="2013-04-15T12:49:00Z">
              <w:r w:rsidRPr="00377A07">
                <w:rPr>
                  <w:rFonts w:ascii="Arial" w:hAnsi="Arial" w:cs="Arial"/>
                  <w:color w:val="000000"/>
                  <w:sz w:val="18"/>
                  <w:szCs w:val="18"/>
                </w:rPr>
                <w:t>0.1%</w:t>
              </w:r>
            </w:ins>
          </w:p>
        </w:tc>
      </w:tr>
      <w:tr w:rsidR="00377A07" w:rsidRPr="00377A07" w:rsidTr="00377A07">
        <w:trPr>
          <w:trHeight w:val="240"/>
          <w:ins w:id="197" w:author="xiuxx" w:date="2013-04-15T12:49:00Z"/>
        </w:trPr>
        <w:tc>
          <w:tcPr>
            <w:tcW w:w="2540" w:type="dxa"/>
            <w:tcBorders>
              <w:top w:val="single" w:sz="8" w:space="0" w:color="auto"/>
              <w:left w:val="single" w:sz="8" w:space="0" w:color="auto"/>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198" w:author="xiuxx" w:date="2013-04-15T12:49:00Z"/>
                <w:rFonts w:ascii="Arial" w:hAnsi="Arial" w:cs="Arial"/>
                <w:b/>
                <w:bCs/>
                <w:color w:val="000000"/>
                <w:sz w:val="18"/>
                <w:szCs w:val="18"/>
              </w:rPr>
            </w:pPr>
            <w:ins w:id="199" w:author="xiuxx" w:date="2013-04-15T12:49:00Z">
              <w:r w:rsidRPr="00377A07">
                <w:rPr>
                  <w:rFonts w:ascii="Arial" w:hAnsi="Arial" w:cs="Arial"/>
                  <w:b/>
                  <w:bCs/>
                  <w:color w:val="000000"/>
                  <w:sz w:val="18"/>
                  <w:szCs w:val="18"/>
                </w:rPr>
                <w:t xml:space="preserve">Overall (Test </w:t>
              </w:r>
              <w:proofErr w:type="spellStart"/>
              <w:r w:rsidRPr="00377A07">
                <w:rPr>
                  <w:rFonts w:ascii="Arial" w:hAnsi="Arial" w:cs="Arial"/>
                  <w:b/>
                  <w:bCs/>
                  <w:color w:val="000000"/>
                  <w:sz w:val="18"/>
                  <w:szCs w:val="18"/>
                </w:rPr>
                <w:t>vs</w:t>
              </w:r>
              <w:proofErr w:type="spellEnd"/>
              <w:r w:rsidRPr="00377A07">
                <w:rPr>
                  <w:rFonts w:ascii="Arial" w:hAnsi="Arial" w:cs="Arial"/>
                  <w:b/>
                  <w:bCs/>
                  <w:color w:val="000000"/>
                  <w:sz w:val="18"/>
                  <w:szCs w:val="18"/>
                </w:rPr>
                <w:t xml:space="preserve"> Ref)</w:t>
              </w:r>
            </w:ins>
          </w:p>
        </w:tc>
        <w:tc>
          <w:tcPr>
            <w:tcW w:w="926" w:type="dxa"/>
            <w:tcBorders>
              <w:top w:val="single" w:sz="8" w:space="0" w:color="auto"/>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00" w:author="xiuxx" w:date="2013-04-15T12:49:00Z"/>
                <w:rFonts w:ascii="Arial" w:hAnsi="Arial" w:cs="Arial"/>
                <w:color w:val="000000"/>
                <w:sz w:val="18"/>
                <w:szCs w:val="18"/>
              </w:rPr>
            </w:pPr>
            <w:ins w:id="201" w:author="xiuxx" w:date="2013-04-15T12:49:00Z">
              <w:r w:rsidRPr="00377A07">
                <w:rPr>
                  <w:rFonts w:ascii="Arial" w:hAnsi="Arial" w:cs="Arial"/>
                  <w:color w:val="000000"/>
                  <w:sz w:val="18"/>
                  <w:szCs w:val="18"/>
                </w:rPr>
                <w:t>-0.4%</w:t>
              </w:r>
            </w:ins>
          </w:p>
        </w:tc>
        <w:tc>
          <w:tcPr>
            <w:tcW w:w="908" w:type="dxa"/>
            <w:tcBorders>
              <w:top w:val="single" w:sz="8" w:space="0" w:color="auto"/>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02" w:author="xiuxx" w:date="2013-04-15T12:49:00Z"/>
                <w:rFonts w:ascii="Arial" w:hAnsi="Arial" w:cs="Arial"/>
                <w:color w:val="000000"/>
                <w:sz w:val="18"/>
                <w:szCs w:val="18"/>
              </w:rPr>
            </w:pPr>
            <w:ins w:id="203" w:author="xiuxx" w:date="2013-04-15T12:49:00Z">
              <w:r w:rsidRPr="00377A07">
                <w:rPr>
                  <w:rFonts w:ascii="Arial" w:hAnsi="Arial" w:cs="Arial"/>
                  <w:color w:val="000000"/>
                  <w:sz w:val="18"/>
                  <w:szCs w:val="18"/>
                </w:rPr>
                <w:t>0.1%</w:t>
              </w:r>
            </w:ins>
          </w:p>
        </w:tc>
        <w:tc>
          <w:tcPr>
            <w:tcW w:w="926" w:type="dxa"/>
            <w:tcBorders>
              <w:top w:val="single" w:sz="8" w:space="0" w:color="auto"/>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04" w:author="xiuxx" w:date="2013-04-15T12:49:00Z"/>
                <w:rFonts w:ascii="Arial" w:hAnsi="Arial" w:cs="Arial"/>
                <w:color w:val="000000"/>
                <w:sz w:val="18"/>
                <w:szCs w:val="18"/>
              </w:rPr>
            </w:pPr>
            <w:ins w:id="205" w:author="xiuxx" w:date="2013-04-15T12:49:00Z">
              <w:r w:rsidRPr="00377A07">
                <w:rPr>
                  <w:rFonts w:ascii="Arial" w:hAnsi="Arial" w:cs="Arial"/>
                  <w:color w:val="000000"/>
                  <w:sz w:val="18"/>
                  <w:szCs w:val="18"/>
                </w:rPr>
                <w:t>-0.2%</w:t>
              </w:r>
            </w:ins>
          </w:p>
        </w:tc>
        <w:tc>
          <w:tcPr>
            <w:tcW w:w="926" w:type="dxa"/>
            <w:tcBorders>
              <w:top w:val="single" w:sz="8" w:space="0" w:color="auto"/>
              <w:left w:val="single" w:sz="8" w:space="0" w:color="auto"/>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06" w:author="xiuxx" w:date="2013-04-15T12:49:00Z"/>
                <w:rFonts w:ascii="Arial" w:hAnsi="Arial" w:cs="Arial"/>
                <w:color w:val="000000"/>
                <w:sz w:val="18"/>
                <w:szCs w:val="18"/>
              </w:rPr>
            </w:pPr>
            <w:ins w:id="207" w:author="xiuxx" w:date="2013-04-15T12:49:00Z">
              <w:r w:rsidRPr="00377A07">
                <w:rPr>
                  <w:rFonts w:ascii="Arial" w:hAnsi="Arial" w:cs="Arial"/>
                  <w:color w:val="000000"/>
                  <w:sz w:val="18"/>
                  <w:szCs w:val="18"/>
                </w:rPr>
                <w:t>-0.1%</w:t>
              </w:r>
            </w:ins>
          </w:p>
        </w:tc>
        <w:tc>
          <w:tcPr>
            <w:tcW w:w="908" w:type="dxa"/>
            <w:tcBorders>
              <w:top w:val="single" w:sz="8" w:space="0" w:color="auto"/>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08" w:author="xiuxx" w:date="2013-04-15T12:49:00Z"/>
                <w:rFonts w:ascii="Arial" w:hAnsi="Arial" w:cs="Arial"/>
                <w:color w:val="000000"/>
                <w:sz w:val="18"/>
                <w:szCs w:val="18"/>
              </w:rPr>
            </w:pPr>
            <w:ins w:id="209" w:author="xiuxx" w:date="2013-04-15T12:49:00Z">
              <w:r w:rsidRPr="00377A07">
                <w:rPr>
                  <w:rFonts w:ascii="Arial" w:hAnsi="Arial" w:cs="Arial"/>
                  <w:color w:val="000000"/>
                  <w:sz w:val="18"/>
                  <w:szCs w:val="18"/>
                </w:rPr>
                <w:t>0.2%</w:t>
              </w:r>
            </w:ins>
          </w:p>
        </w:tc>
        <w:tc>
          <w:tcPr>
            <w:tcW w:w="926" w:type="dxa"/>
            <w:tcBorders>
              <w:top w:val="single" w:sz="8" w:space="0" w:color="auto"/>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10" w:author="xiuxx" w:date="2013-04-15T12:49:00Z"/>
                <w:rFonts w:ascii="Arial" w:hAnsi="Arial" w:cs="Arial"/>
                <w:color w:val="000000"/>
                <w:sz w:val="18"/>
                <w:szCs w:val="18"/>
              </w:rPr>
            </w:pPr>
            <w:ins w:id="211" w:author="xiuxx" w:date="2013-04-15T12:49:00Z">
              <w:r w:rsidRPr="00377A07">
                <w:rPr>
                  <w:rFonts w:ascii="Arial" w:hAnsi="Arial" w:cs="Arial"/>
                  <w:color w:val="000000"/>
                  <w:sz w:val="18"/>
                  <w:szCs w:val="18"/>
                </w:rPr>
                <w:t>0.2%</w:t>
              </w:r>
            </w:ins>
          </w:p>
        </w:tc>
        <w:tc>
          <w:tcPr>
            <w:tcW w:w="926" w:type="dxa"/>
            <w:tcBorders>
              <w:top w:val="single" w:sz="8" w:space="0" w:color="auto"/>
              <w:left w:val="single" w:sz="8" w:space="0" w:color="auto"/>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12" w:author="xiuxx" w:date="2013-04-15T12:49:00Z"/>
                <w:rFonts w:ascii="Arial" w:hAnsi="Arial" w:cs="Arial"/>
                <w:color w:val="000000"/>
                <w:sz w:val="18"/>
                <w:szCs w:val="18"/>
              </w:rPr>
            </w:pPr>
            <w:ins w:id="213" w:author="xiuxx" w:date="2013-04-15T12:49:00Z">
              <w:r w:rsidRPr="00377A07">
                <w:rPr>
                  <w:rFonts w:ascii="Arial" w:hAnsi="Arial" w:cs="Arial"/>
                  <w:color w:val="000000"/>
                  <w:sz w:val="18"/>
                  <w:szCs w:val="18"/>
                </w:rPr>
                <w:t>0.0%</w:t>
              </w:r>
            </w:ins>
          </w:p>
        </w:tc>
        <w:tc>
          <w:tcPr>
            <w:tcW w:w="908" w:type="dxa"/>
            <w:tcBorders>
              <w:top w:val="single" w:sz="8" w:space="0" w:color="auto"/>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14" w:author="xiuxx" w:date="2013-04-15T12:49:00Z"/>
                <w:rFonts w:ascii="Arial" w:hAnsi="Arial" w:cs="Arial"/>
                <w:color w:val="000000"/>
                <w:sz w:val="18"/>
                <w:szCs w:val="18"/>
              </w:rPr>
            </w:pPr>
            <w:ins w:id="215" w:author="xiuxx" w:date="2013-04-15T12:49:00Z">
              <w:r w:rsidRPr="00377A07">
                <w:rPr>
                  <w:rFonts w:ascii="Arial" w:hAnsi="Arial" w:cs="Arial"/>
                  <w:color w:val="000000"/>
                  <w:sz w:val="18"/>
                  <w:szCs w:val="18"/>
                </w:rPr>
                <w:t>0.2%</w:t>
              </w:r>
            </w:ins>
          </w:p>
        </w:tc>
        <w:tc>
          <w:tcPr>
            <w:tcW w:w="926" w:type="dxa"/>
            <w:tcBorders>
              <w:top w:val="single" w:sz="8" w:space="0" w:color="auto"/>
              <w:left w:val="nil"/>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16" w:author="xiuxx" w:date="2013-04-15T12:49:00Z"/>
                <w:rFonts w:ascii="Arial" w:hAnsi="Arial" w:cs="Arial"/>
                <w:color w:val="000000"/>
                <w:sz w:val="18"/>
                <w:szCs w:val="18"/>
              </w:rPr>
            </w:pPr>
            <w:ins w:id="217" w:author="xiuxx" w:date="2013-04-15T12:49:00Z">
              <w:r w:rsidRPr="00377A07">
                <w:rPr>
                  <w:rFonts w:ascii="Arial" w:hAnsi="Arial" w:cs="Arial"/>
                  <w:color w:val="000000"/>
                  <w:sz w:val="18"/>
                  <w:szCs w:val="18"/>
                </w:rPr>
                <w:t>0.2%</w:t>
              </w:r>
            </w:ins>
          </w:p>
        </w:tc>
      </w:tr>
      <w:tr w:rsidR="00377A07" w:rsidRPr="00377A07" w:rsidTr="00377A07">
        <w:trPr>
          <w:trHeight w:val="240"/>
          <w:ins w:id="218" w:author="xiuxx" w:date="2013-04-15T12:49:00Z"/>
        </w:trPr>
        <w:tc>
          <w:tcPr>
            <w:tcW w:w="2540" w:type="dxa"/>
            <w:tcBorders>
              <w:top w:val="nil"/>
              <w:left w:val="single" w:sz="8" w:space="0" w:color="auto"/>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19" w:author="xiuxx" w:date="2013-04-15T12:49:00Z"/>
                <w:rFonts w:ascii="Arial" w:hAnsi="Arial" w:cs="Arial"/>
                <w:b/>
                <w:bCs/>
                <w:sz w:val="18"/>
                <w:szCs w:val="18"/>
              </w:rPr>
            </w:pPr>
            <w:ins w:id="220" w:author="xiuxx" w:date="2013-04-15T12:49:00Z">
              <w:r w:rsidRPr="00377A07">
                <w:rPr>
                  <w:rFonts w:ascii="Arial" w:hAnsi="Arial" w:cs="Arial"/>
                  <w:b/>
                  <w:bCs/>
                  <w:sz w:val="18"/>
                  <w:szCs w:val="18"/>
                </w:rPr>
                <w:t xml:space="preserve">Overall (Test </w:t>
              </w:r>
              <w:proofErr w:type="spellStart"/>
              <w:r w:rsidRPr="00377A07">
                <w:rPr>
                  <w:rFonts w:ascii="Arial" w:hAnsi="Arial" w:cs="Arial"/>
                  <w:b/>
                  <w:bCs/>
                  <w:sz w:val="18"/>
                  <w:szCs w:val="18"/>
                </w:rPr>
                <w:t>vs</w:t>
              </w:r>
              <w:proofErr w:type="spellEnd"/>
              <w:r w:rsidRPr="00377A07">
                <w:rPr>
                  <w:rFonts w:ascii="Arial" w:hAnsi="Arial" w:cs="Arial"/>
                  <w:b/>
                  <w:bCs/>
                  <w:sz w:val="18"/>
                  <w:szCs w:val="18"/>
                </w:rPr>
                <w:t xml:space="preserve"> single layer)</w:t>
              </w:r>
            </w:ins>
          </w:p>
        </w:tc>
        <w:tc>
          <w:tcPr>
            <w:tcW w:w="926"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21" w:author="xiuxx" w:date="2013-04-15T12:49:00Z"/>
                <w:rFonts w:ascii="Arial" w:hAnsi="Arial" w:cs="Arial"/>
                <w:sz w:val="18"/>
                <w:szCs w:val="18"/>
              </w:rPr>
            </w:pPr>
            <w:ins w:id="222" w:author="xiuxx" w:date="2013-04-15T12:49:00Z">
              <w:r w:rsidRPr="00377A07">
                <w:rPr>
                  <w:rFonts w:ascii="Arial" w:hAnsi="Arial" w:cs="Arial"/>
                  <w:sz w:val="18"/>
                  <w:szCs w:val="18"/>
                </w:rPr>
                <w:t>28.0%</w:t>
              </w:r>
            </w:ins>
          </w:p>
        </w:tc>
        <w:tc>
          <w:tcPr>
            <w:tcW w:w="908"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23" w:author="xiuxx" w:date="2013-04-15T12:49:00Z"/>
                <w:rFonts w:ascii="Arial" w:hAnsi="Arial" w:cs="Arial"/>
                <w:sz w:val="18"/>
                <w:szCs w:val="18"/>
              </w:rPr>
            </w:pPr>
            <w:ins w:id="224" w:author="xiuxx" w:date="2013-04-15T12:49:00Z">
              <w:r w:rsidRPr="00377A07">
                <w:rPr>
                  <w:rFonts w:ascii="Arial" w:hAnsi="Arial" w:cs="Arial"/>
                  <w:sz w:val="18"/>
                  <w:szCs w:val="18"/>
                </w:rPr>
                <w:t>38.8%</w:t>
              </w:r>
            </w:ins>
          </w:p>
        </w:tc>
        <w:tc>
          <w:tcPr>
            <w:tcW w:w="926" w:type="dxa"/>
            <w:tcBorders>
              <w:top w:val="nil"/>
              <w:left w:val="nil"/>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25" w:author="xiuxx" w:date="2013-04-15T12:49:00Z"/>
                <w:rFonts w:ascii="Arial" w:hAnsi="Arial" w:cs="Arial"/>
                <w:sz w:val="18"/>
                <w:szCs w:val="18"/>
              </w:rPr>
            </w:pPr>
            <w:ins w:id="226" w:author="xiuxx" w:date="2013-04-15T12:49:00Z">
              <w:r w:rsidRPr="00377A07">
                <w:rPr>
                  <w:rFonts w:ascii="Arial" w:hAnsi="Arial" w:cs="Arial"/>
                  <w:sz w:val="18"/>
                  <w:szCs w:val="18"/>
                </w:rPr>
                <w:t>39.9%</w:t>
              </w:r>
            </w:ins>
          </w:p>
        </w:tc>
        <w:tc>
          <w:tcPr>
            <w:tcW w:w="926"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27" w:author="xiuxx" w:date="2013-04-15T12:49:00Z"/>
                <w:rFonts w:ascii="Arial" w:hAnsi="Arial" w:cs="Arial"/>
                <w:sz w:val="18"/>
                <w:szCs w:val="18"/>
              </w:rPr>
            </w:pPr>
            <w:ins w:id="228" w:author="xiuxx" w:date="2013-04-15T12:49:00Z">
              <w:r w:rsidRPr="00377A07">
                <w:rPr>
                  <w:rFonts w:ascii="Arial" w:hAnsi="Arial" w:cs="Arial"/>
                  <w:sz w:val="18"/>
                  <w:szCs w:val="18"/>
                </w:rPr>
                <w:t>24.7%</w:t>
              </w:r>
            </w:ins>
          </w:p>
        </w:tc>
        <w:tc>
          <w:tcPr>
            <w:tcW w:w="908"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29" w:author="xiuxx" w:date="2013-04-15T12:49:00Z"/>
                <w:rFonts w:ascii="Arial" w:hAnsi="Arial" w:cs="Arial"/>
                <w:sz w:val="18"/>
                <w:szCs w:val="18"/>
              </w:rPr>
            </w:pPr>
            <w:ins w:id="230" w:author="xiuxx" w:date="2013-04-15T12:49:00Z">
              <w:r w:rsidRPr="00377A07">
                <w:rPr>
                  <w:rFonts w:ascii="Arial" w:hAnsi="Arial" w:cs="Arial"/>
                  <w:sz w:val="18"/>
                  <w:szCs w:val="18"/>
                </w:rPr>
                <w:t>33.4%</w:t>
              </w:r>
            </w:ins>
          </w:p>
        </w:tc>
        <w:tc>
          <w:tcPr>
            <w:tcW w:w="926" w:type="dxa"/>
            <w:tcBorders>
              <w:top w:val="nil"/>
              <w:left w:val="nil"/>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31" w:author="xiuxx" w:date="2013-04-15T12:49:00Z"/>
                <w:rFonts w:ascii="Arial" w:hAnsi="Arial" w:cs="Arial"/>
                <w:sz w:val="18"/>
                <w:szCs w:val="18"/>
              </w:rPr>
            </w:pPr>
            <w:ins w:id="232" w:author="xiuxx" w:date="2013-04-15T12:49:00Z">
              <w:r w:rsidRPr="00377A07">
                <w:rPr>
                  <w:rFonts w:ascii="Arial" w:hAnsi="Arial" w:cs="Arial"/>
                  <w:sz w:val="18"/>
                  <w:szCs w:val="18"/>
                </w:rPr>
                <w:t>35.9%</w:t>
              </w:r>
            </w:ins>
          </w:p>
        </w:tc>
        <w:tc>
          <w:tcPr>
            <w:tcW w:w="926"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33" w:author="xiuxx" w:date="2013-04-15T12:49:00Z"/>
                <w:rFonts w:ascii="Arial" w:hAnsi="Arial" w:cs="Arial"/>
                <w:sz w:val="18"/>
                <w:szCs w:val="18"/>
              </w:rPr>
            </w:pPr>
            <w:ins w:id="234" w:author="xiuxx" w:date="2013-04-15T12:49:00Z">
              <w:r w:rsidRPr="00377A07">
                <w:rPr>
                  <w:rFonts w:ascii="Arial" w:hAnsi="Arial" w:cs="Arial"/>
                  <w:sz w:val="18"/>
                  <w:szCs w:val="18"/>
                </w:rPr>
                <w:t>24.4%</w:t>
              </w:r>
            </w:ins>
          </w:p>
        </w:tc>
        <w:tc>
          <w:tcPr>
            <w:tcW w:w="908" w:type="dxa"/>
            <w:tcBorders>
              <w:top w:val="nil"/>
              <w:left w:val="nil"/>
              <w:bottom w:val="nil"/>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35" w:author="xiuxx" w:date="2013-04-15T12:49:00Z"/>
                <w:rFonts w:ascii="Arial" w:hAnsi="Arial" w:cs="Arial"/>
                <w:sz w:val="18"/>
                <w:szCs w:val="18"/>
              </w:rPr>
            </w:pPr>
            <w:ins w:id="236" w:author="xiuxx" w:date="2013-04-15T12:49:00Z">
              <w:r w:rsidRPr="00377A07">
                <w:rPr>
                  <w:rFonts w:ascii="Arial" w:hAnsi="Arial" w:cs="Arial"/>
                  <w:sz w:val="18"/>
                  <w:szCs w:val="18"/>
                </w:rPr>
                <w:t>34.9%</w:t>
              </w:r>
            </w:ins>
          </w:p>
        </w:tc>
        <w:tc>
          <w:tcPr>
            <w:tcW w:w="926" w:type="dxa"/>
            <w:tcBorders>
              <w:top w:val="nil"/>
              <w:left w:val="nil"/>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37" w:author="xiuxx" w:date="2013-04-15T12:49:00Z"/>
                <w:rFonts w:ascii="Arial" w:hAnsi="Arial" w:cs="Arial"/>
                <w:sz w:val="18"/>
                <w:szCs w:val="18"/>
              </w:rPr>
            </w:pPr>
            <w:ins w:id="238" w:author="xiuxx" w:date="2013-04-15T12:49:00Z">
              <w:r w:rsidRPr="00377A07">
                <w:rPr>
                  <w:rFonts w:ascii="Arial" w:hAnsi="Arial" w:cs="Arial"/>
                  <w:sz w:val="18"/>
                  <w:szCs w:val="18"/>
                </w:rPr>
                <w:t>39.8%</w:t>
              </w:r>
            </w:ins>
          </w:p>
        </w:tc>
      </w:tr>
      <w:tr w:rsidR="00377A07" w:rsidRPr="00377A07" w:rsidTr="00377A07">
        <w:trPr>
          <w:trHeight w:val="240"/>
          <w:ins w:id="239" w:author="xiuxx" w:date="2013-04-15T12:49:00Z"/>
        </w:trPr>
        <w:tc>
          <w:tcPr>
            <w:tcW w:w="2540" w:type="dxa"/>
            <w:tcBorders>
              <w:top w:val="nil"/>
              <w:left w:val="single" w:sz="8" w:space="0" w:color="auto"/>
              <w:bottom w:val="single" w:sz="8" w:space="0" w:color="auto"/>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40" w:author="xiuxx" w:date="2013-04-15T12:49:00Z"/>
                <w:rFonts w:ascii="Arial" w:hAnsi="Arial" w:cs="Arial"/>
                <w:b/>
                <w:bCs/>
                <w:color w:val="7F7F7F"/>
                <w:sz w:val="18"/>
                <w:szCs w:val="18"/>
              </w:rPr>
            </w:pPr>
            <w:ins w:id="241" w:author="xiuxx" w:date="2013-04-15T12:49:00Z">
              <w:r w:rsidRPr="00377A07">
                <w:rPr>
                  <w:rFonts w:ascii="Arial" w:hAnsi="Arial" w:cs="Arial"/>
                  <w:b/>
                  <w:bCs/>
                  <w:color w:val="7F7F7F"/>
                  <w:sz w:val="18"/>
                  <w:szCs w:val="18"/>
                </w:rPr>
                <w:t xml:space="preserve">EL only (Test </w:t>
              </w:r>
              <w:proofErr w:type="spellStart"/>
              <w:r w:rsidRPr="00377A07">
                <w:rPr>
                  <w:rFonts w:ascii="Arial" w:hAnsi="Arial" w:cs="Arial"/>
                  <w:b/>
                  <w:bCs/>
                  <w:color w:val="7F7F7F"/>
                  <w:sz w:val="18"/>
                  <w:szCs w:val="18"/>
                </w:rPr>
                <w:t>vs</w:t>
              </w:r>
              <w:proofErr w:type="spellEnd"/>
              <w:r w:rsidRPr="00377A07">
                <w:rPr>
                  <w:rFonts w:ascii="Arial" w:hAnsi="Arial" w:cs="Arial"/>
                  <w:b/>
                  <w:bCs/>
                  <w:color w:val="7F7F7F"/>
                  <w:sz w:val="18"/>
                  <w:szCs w:val="18"/>
                </w:rPr>
                <w:t xml:space="preserve"> Ref)</w:t>
              </w:r>
            </w:ins>
          </w:p>
        </w:tc>
        <w:tc>
          <w:tcPr>
            <w:tcW w:w="926"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42" w:author="xiuxx" w:date="2013-04-15T12:49:00Z"/>
                <w:rFonts w:ascii="Arial" w:hAnsi="Arial" w:cs="Arial"/>
                <w:color w:val="7F7F7F"/>
                <w:sz w:val="18"/>
                <w:szCs w:val="18"/>
              </w:rPr>
            </w:pPr>
            <w:ins w:id="243" w:author="xiuxx" w:date="2013-04-15T12:49:00Z">
              <w:r w:rsidRPr="00377A07">
                <w:rPr>
                  <w:rFonts w:ascii="Arial" w:hAnsi="Arial" w:cs="Arial"/>
                  <w:color w:val="7F7F7F"/>
                  <w:sz w:val="18"/>
                  <w:szCs w:val="18"/>
                </w:rPr>
                <w:t>-0.5%</w:t>
              </w:r>
            </w:ins>
          </w:p>
        </w:tc>
        <w:tc>
          <w:tcPr>
            <w:tcW w:w="908"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44" w:author="xiuxx" w:date="2013-04-15T12:49:00Z"/>
                <w:rFonts w:ascii="Arial" w:hAnsi="Arial" w:cs="Arial"/>
                <w:color w:val="7F7F7F"/>
                <w:sz w:val="18"/>
                <w:szCs w:val="18"/>
              </w:rPr>
            </w:pPr>
            <w:ins w:id="245" w:author="xiuxx" w:date="2013-04-15T12:49:00Z">
              <w:r w:rsidRPr="00377A07">
                <w:rPr>
                  <w:rFonts w:ascii="Arial" w:hAnsi="Arial" w:cs="Arial"/>
                  <w:color w:val="7F7F7F"/>
                  <w:sz w:val="18"/>
                  <w:szCs w:val="18"/>
                </w:rPr>
                <w:t>0.0%</w:t>
              </w:r>
            </w:ins>
          </w:p>
        </w:tc>
        <w:tc>
          <w:tcPr>
            <w:tcW w:w="926" w:type="dxa"/>
            <w:tcBorders>
              <w:top w:val="nil"/>
              <w:left w:val="nil"/>
              <w:bottom w:val="single" w:sz="8" w:space="0" w:color="auto"/>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46" w:author="xiuxx" w:date="2013-04-15T12:49:00Z"/>
                <w:rFonts w:ascii="Arial" w:hAnsi="Arial" w:cs="Arial"/>
                <w:color w:val="7F7F7F"/>
                <w:sz w:val="18"/>
                <w:szCs w:val="18"/>
              </w:rPr>
            </w:pPr>
            <w:ins w:id="247" w:author="xiuxx" w:date="2013-04-15T12:49:00Z">
              <w:r w:rsidRPr="00377A07">
                <w:rPr>
                  <w:rFonts w:ascii="Arial" w:hAnsi="Arial" w:cs="Arial"/>
                  <w:color w:val="7F7F7F"/>
                  <w:sz w:val="18"/>
                  <w:szCs w:val="18"/>
                </w:rPr>
                <w:t>-0.3%</w:t>
              </w:r>
            </w:ins>
          </w:p>
        </w:tc>
        <w:tc>
          <w:tcPr>
            <w:tcW w:w="926"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48" w:author="xiuxx" w:date="2013-04-15T12:49:00Z"/>
                <w:rFonts w:ascii="Arial" w:hAnsi="Arial" w:cs="Arial"/>
                <w:color w:val="7F7F7F"/>
                <w:sz w:val="18"/>
                <w:szCs w:val="18"/>
              </w:rPr>
            </w:pPr>
            <w:ins w:id="249" w:author="xiuxx" w:date="2013-04-15T12:49:00Z">
              <w:r w:rsidRPr="00377A07">
                <w:rPr>
                  <w:rFonts w:ascii="Arial" w:hAnsi="Arial" w:cs="Arial"/>
                  <w:color w:val="7F7F7F"/>
                  <w:sz w:val="18"/>
                  <w:szCs w:val="18"/>
                </w:rPr>
                <w:t>-0.1%</w:t>
              </w:r>
            </w:ins>
          </w:p>
        </w:tc>
        <w:tc>
          <w:tcPr>
            <w:tcW w:w="908"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50" w:author="xiuxx" w:date="2013-04-15T12:49:00Z"/>
                <w:rFonts w:ascii="Arial" w:hAnsi="Arial" w:cs="Arial"/>
                <w:color w:val="7F7F7F"/>
                <w:sz w:val="18"/>
                <w:szCs w:val="18"/>
              </w:rPr>
            </w:pPr>
            <w:ins w:id="251" w:author="xiuxx" w:date="2013-04-15T12:49:00Z">
              <w:r w:rsidRPr="00377A07">
                <w:rPr>
                  <w:rFonts w:ascii="Arial" w:hAnsi="Arial" w:cs="Arial"/>
                  <w:color w:val="7F7F7F"/>
                  <w:sz w:val="18"/>
                  <w:szCs w:val="18"/>
                </w:rPr>
                <w:t>0.2%</w:t>
              </w:r>
            </w:ins>
          </w:p>
        </w:tc>
        <w:tc>
          <w:tcPr>
            <w:tcW w:w="926" w:type="dxa"/>
            <w:tcBorders>
              <w:top w:val="nil"/>
              <w:left w:val="nil"/>
              <w:bottom w:val="single" w:sz="8" w:space="0" w:color="auto"/>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52" w:author="xiuxx" w:date="2013-04-15T12:49:00Z"/>
                <w:rFonts w:ascii="Arial" w:hAnsi="Arial" w:cs="Arial"/>
                <w:color w:val="7F7F7F"/>
                <w:sz w:val="18"/>
                <w:szCs w:val="18"/>
              </w:rPr>
            </w:pPr>
            <w:ins w:id="253" w:author="xiuxx" w:date="2013-04-15T12:49:00Z">
              <w:r w:rsidRPr="00377A07">
                <w:rPr>
                  <w:rFonts w:ascii="Arial" w:hAnsi="Arial" w:cs="Arial"/>
                  <w:color w:val="7F7F7F"/>
                  <w:sz w:val="18"/>
                  <w:szCs w:val="18"/>
                </w:rPr>
                <w:t>0.2%</w:t>
              </w:r>
            </w:ins>
          </w:p>
        </w:tc>
        <w:tc>
          <w:tcPr>
            <w:tcW w:w="926"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54" w:author="xiuxx" w:date="2013-04-15T12:49:00Z"/>
                <w:rFonts w:ascii="Arial" w:hAnsi="Arial" w:cs="Arial"/>
                <w:color w:val="7F7F7F"/>
                <w:sz w:val="18"/>
                <w:szCs w:val="18"/>
              </w:rPr>
            </w:pPr>
            <w:ins w:id="255" w:author="xiuxx" w:date="2013-04-15T12:49:00Z">
              <w:r w:rsidRPr="00377A07">
                <w:rPr>
                  <w:rFonts w:ascii="Arial" w:hAnsi="Arial" w:cs="Arial"/>
                  <w:color w:val="7F7F7F"/>
                  <w:sz w:val="18"/>
                  <w:szCs w:val="18"/>
                </w:rPr>
                <w:t>0.1%</w:t>
              </w:r>
            </w:ins>
          </w:p>
        </w:tc>
        <w:tc>
          <w:tcPr>
            <w:tcW w:w="908" w:type="dxa"/>
            <w:tcBorders>
              <w:top w:val="nil"/>
              <w:left w:val="nil"/>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56" w:author="xiuxx" w:date="2013-04-15T12:49:00Z"/>
                <w:rFonts w:ascii="Arial" w:hAnsi="Arial" w:cs="Arial"/>
                <w:color w:val="7F7F7F"/>
                <w:sz w:val="18"/>
                <w:szCs w:val="18"/>
              </w:rPr>
            </w:pPr>
            <w:ins w:id="257" w:author="xiuxx" w:date="2013-04-15T12:49:00Z">
              <w:r w:rsidRPr="00377A07">
                <w:rPr>
                  <w:rFonts w:ascii="Arial" w:hAnsi="Arial" w:cs="Arial"/>
                  <w:color w:val="7F7F7F"/>
                  <w:sz w:val="18"/>
                  <w:szCs w:val="18"/>
                </w:rPr>
                <w:t>0.3%</w:t>
              </w:r>
            </w:ins>
          </w:p>
        </w:tc>
        <w:tc>
          <w:tcPr>
            <w:tcW w:w="926" w:type="dxa"/>
            <w:tcBorders>
              <w:top w:val="nil"/>
              <w:left w:val="nil"/>
              <w:bottom w:val="single" w:sz="8" w:space="0" w:color="auto"/>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58" w:author="xiuxx" w:date="2013-04-15T12:49:00Z"/>
                <w:rFonts w:ascii="Arial" w:hAnsi="Arial" w:cs="Arial"/>
                <w:color w:val="7F7F7F"/>
                <w:sz w:val="18"/>
                <w:szCs w:val="18"/>
              </w:rPr>
            </w:pPr>
            <w:ins w:id="259" w:author="xiuxx" w:date="2013-04-15T12:49:00Z">
              <w:r w:rsidRPr="00377A07">
                <w:rPr>
                  <w:rFonts w:ascii="Arial" w:hAnsi="Arial" w:cs="Arial"/>
                  <w:color w:val="7F7F7F"/>
                  <w:sz w:val="18"/>
                  <w:szCs w:val="18"/>
                </w:rPr>
                <w:t>0.3%</w:t>
              </w:r>
            </w:ins>
          </w:p>
        </w:tc>
      </w:tr>
      <w:tr w:rsidR="00377A07" w:rsidRPr="00377A07" w:rsidTr="00377A07">
        <w:trPr>
          <w:trHeight w:val="240"/>
          <w:ins w:id="260" w:author="xiuxx" w:date="2013-04-15T12:49:00Z"/>
        </w:trPr>
        <w:tc>
          <w:tcPr>
            <w:tcW w:w="2540" w:type="dxa"/>
            <w:tcBorders>
              <w:top w:val="nil"/>
              <w:left w:val="single" w:sz="8" w:space="0" w:color="auto"/>
              <w:bottom w:val="nil"/>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61" w:author="xiuxx" w:date="2013-04-15T12:49:00Z"/>
                <w:rFonts w:ascii="Arial" w:hAnsi="Arial" w:cs="Arial"/>
                <w:color w:val="000000"/>
                <w:sz w:val="18"/>
                <w:szCs w:val="18"/>
              </w:rPr>
            </w:pPr>
            <w:ins w:id="262" w:author="xiuxx" w:date="2013-04-15T12:49:00Z">
              <w:r w:rsidRPr="00377A07">
                <w:rPr>
                  <w:rFonts w:ascii="Arial" w:hAnsi="Arial" w:cs="Arial"/>
                  <w:color w:val="000000"/>
                  <w:sz w:val="18"/>
                  <w:szCs w:val="18"/>
                </w:rPr>
                <w:t>Enc Time[%]</w:t>
              </w:r>
            </w:ins>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63" w:author="xiuxx" w:date="2013-04-15T12:49:00Z"/>
                <w:rFonts w:ascii="Arial" w:hAnsi="Arial" w:cs="Arial"/>
                <w:color w:val="000000"/>
                <w:sz w:val="18"/>
                <w:szCs w:val="18"/>
              </w:rPr>
            </w:pPr>
            <w:ins w:id="264" w:author="xiuxx" w:date="2013-04-15T12:49:00Z">
              <w:r w:rsidRPr="00377A07">
                <w:rPr>
                  <w:rFonts w:ascii="Arial" w:hAnsi="Arial" w:cs="Arial"/>
                  <w:color w:val="000000"/>
                  <w:sz w:val="18"/>
                  <w:szCs w:val="18"/>
                </w:rPr>
                <w:t>#DIV/0!</w:t>
              </w:r>
            </w:ins>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65" w:author="xiuxx" w:date="2013-04-15T12:49:00Z"/>
                <w:rFonts w:ascii="Arial" w:hAnsi="Arial" w:cs="Arial"/>
                <w:color w:val="000000"/>
                <w:sz w:val="18"/>
                <w:szCs w:val="18"/>
              </w:rPr>
            </w:pPr>
            <w:ins w:id="266" w:author="xiuxx" w:date="2013-04-15T12:49:00Z">
              <w:r w:rsidRPr="00377A07">
                <w:rPr>
                  <w:rFonts w:ascii="Arial" w:hAnsi="Arial" w:cs="Arial"/>
                  <w:color w:val="000000"/>
                  <w:sz w:val="18"/>
                  <w:szCs w:val="18"/>
                </w:rPr>
                <w:t>#DIV/0!</w:t>
              </w:r>
            </w:ins>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67" w:author="xiuxx" w:date="2013-04-15T12:49:00Z"/>
                <w:rFonts w:ascii="Arial" w:hAnsi="Arial" w:cs="Arial"/>
                <w:color w:val="000000"/>
                <w:sz w:val="18"/>
                <w:szCs w:val="18"/>
              </w:rPr>
            </w:pPr>
            <w:ins w:id="268" w:author="xiuxx" w:date="2013-04-15T12:49:00Z">
              <w:r w:rsidRPr="00377A07">
                <w:rPr>
                  <w:rFonts w:ascii="Arial" w:hAnsi="Arial" w:cs="Arial"/>
                  <w:color w:val="000000"/>
                  <w:sz w:val="18"/>
                  <w:szCs w:val="18"/>
                </w:rPr>
                <w:t>#DIV/0!</w:t>
              </w:r>
            </w:ins>
          </w:p>
        </w:tc>
      </w:tr>
      <w:tr w:rsidR="00377A07" w:rsidRPr="00377A07" w:rsidTr="00377A07">
        <w:trPr>
          <w:trHeight w:val="240"/>
          <w:ins w:id="269" w:author="xiuxx" w:date="2013-04-15T12:49:00Z"/>
        </w:trPr>
        <w:tc>
          <w:tcPr>
            <w:tcW w:w="2540" w:type="dxa"/>
            <w:tcBorders>
              <w:top w:val="nil"/>
              <w:left w:val="single" w:sz="8" w:space="0" w:color="auto"/>
              <w:bottom w:val="single" w:sz="8" w:space="0" w:color="auto"/>
              <w:right w:val="single" w:sz="8" w:space="0" w:color="auto"/>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70" w:author="xiuxx" w:date="2013-04-15T12:49:00Z"/>
                <w:rFonts w:ascii="Arial" w:hAnsi="Arial" w:cs="Arial"/>
                <w:color w:val="000000"/>
                <w:sz w:val="18"/>
                <w:szCs w:val="18"/>
              </w:rPr>
            </w:pPr>
            <w:ins w:id="271" w:author="xiuxx" w:date="2013-04-15T12:49:00Z">
              <w:r w:rsidRPr="00377A07">
                <w:rPr>
                  <w:rFonts w:ascii="Arial" w:hAnsi="Arial" w:cs="Arial"/>
                  <w:color w:val="000000"/>
                  <w:sz w:val="18"/>
                  <w:szCs w:val="18"/>
                </w:rPr>
                <w:t>Dec Time[%]</w:t>
              </w:r>
            </w:ins>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72" w:author="xiuxx" w:date="2013-04-15T12:49:00Z"/>
                <w:rFonts w:ascii="Arial" w:hAnsi="Arial" w:cs="Arial"/>
                <w:color w:val="000000"/>
                <w:sz w:val="18"/>
                <w:szCs w:val="18"/>
              </w:rPr>
            </w:pPr>
            <w:ins w:id="273" w:author="xiuxx" w:date="2013-04-15T12:49:00Z">
              <w:r w:rsidRPr="00377A07">
                <w:rPr>
                  <w:rFonts w:ascii="Arial" w:hAnsi="Arial" w:cs="Arial"/>
                  <w:color w:val="000000"/>
                  <w:sz w:val="18"/>
                  <w:szCs w:val="18"/>
                </w:rPr>
                <w:t>#DIV/0!</w:t>
              </w:r>
            </w:ins>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74" w:author="xiuxx" w:date="2013-04-15T12:49:00Z"/>
                <w:rFonts w:ascii="Arial" w:hAnsi="Arial" w:cs="Arial"/>
                <w:color w:val="000000"/>
                <w:sz w:val="18"/>
                <w:szCs w:val="18"/>
              </w:rPr>
            </w:pPr>
            <w:ins w:id="275" w:author="xiuxx" w:date="2013-04-15T12:49:00Z">
              <w:r w:rsidRPr="00377A07">
                <w:rPr>
                  <w:rFonts w:ascii="Arial" w:hAnsi="Arial" w:cs="Arial"/>
                  <w:color w:val="000000"/>
                  <w:sz w:val="18"/>
                  <w:szCs w:val="18"/>
                </w:rPr>
                <w:t>#DIV/0!</w:t>
              </w:r>
            </w:ins>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76" w:author="xiuxx" w:date="2013-04-15T12:49:00Z"/>
                <w:rFonts w:ascii="Arial" w:hAnsi="Arial" w:cs="Arial"/>
                <w:color w:val="000000"/>
                <w:sz w:val="18"/>
                <w:szCs w:val="18"/>
              </w:rPr>
            </w:pPr>
            <w:ins w:id="277" w:author="xiuxx" w:date="2013-04-15T12:49:00Z">
              <w:r w:rsidRPr="00377A07">
                <w:rPr>
                  <w:rFonts w:ascii="Arial" w:hAnsi="Arial" w:cs="Arial"/>
                  <w:color w:val="000000"/>
                  <w:sz w:val="18"/>
                  <w:szCs w:val="18"/>
                </w:rPr>
                <w:t>#DIV/0!</w:t>
              </w:r>
            </w:ins>
          </w:p>
        </w:tc>
      </w:tr>
      <w:tr w:rsidR="00377A07" w:rsidRPr="00377A07" w:rsidTr="00377A07">
        <w:trPr>
          <w:trHeight w:val="240"/>
          <w:ins w:id="278" w:author="xiuxx" w:date="2013-04-15T12:49:00Z"/>
        </w:trPr>
        <w:tc>
          <w:tcPr>
            <w:tcW w:w="2540" w:type="dxa"/>
            <w:tcBorders>
              <w:top w:val="nil"/>
              <w:left w:val="single" w:sz="8" w:space="0" w:color="auto"/>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79" w:author="xiuxx" w:date="2013-04-15T12:49:00Z"/>
                <w:rFonts w:ascii="Arial" w:hAnsi="Arial" w:cs="Arial"/>
                <w:color w:val="000000"/>
                <w:sz w:val="18"/>
                <w:szCs w:val="18"/>
              </w:rPr>
            </w:pPr>
            <w:ins w:id="280" w:author="xiuxx" w:date="2013-04-15T12:49:00Z">
              <w:r w:rsidRPr="00377A07">
                <w:rPr>
                  <w:rFonts w:ascii="Arial" w:hAnsi="Arial" w:cs="Arial"/>
                  <w:color w:val="000000"/>
                  <w:sz w:val="18"/>
                  <w:szCs w:val="18"/>
                </w:rPr>
                <w:t xml:space="preserve">Enc </w:t>
              </w:r>
              <w:proofErr w:type="spellStart"/>
              <w:r w:rsidRPr="00377A07">
                <w:rPr>
                  <w:rFonts w:ascii="Arial" w:hAnsi="Arial" w:cs="Arial"/>
                  <w:color w:val="000000"/>
                  <w:sz w:val="18"/>
                  <w:szCs w:val="18"/>
                </w:rPr>
                <w:t>Mem</w:t>
              </w:r>
              <w:proofErr w:type="spellEnd"/>
              <w:r w:rsidRPr="00377A07">
                <w:rPr>
                  <w:rFonts w:ascii="Arial" w:hAnsi="Arial" w:cs="Arial"/>
                  <w:color w:val="000000"/>
                  <w:sz w:val="18"/>
                  <w:szCs w:val="18"/>
                </w:rPr>
                <w:t>[%]</w:t>
              </w:r>
            </w:ins>
          </w:p>
        </w:tc>
        <w:tc>
          <w:tcPr>
            <w:tcW w:w="27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81" w:author="xiuxx" w:date="2013-04-15T12:49:00Z"/>
                <w:rFonts w:ascii="Arial" w:hAnsi="Arial" w:cs="Arial"/>
                <w:color w:val="000000"/>
                <w:sz w:val="18"/>
                <w:szCs w:val="18"/>
              </w:rPr>
            </w:pPr>
            <w:ins w:id="282" w:author="xiuxx" w:date="2013-04-15T12:49:00Z">
              <w:r w:rsidRPr="00377A07">
                <w:rPr>
                  <w:rFonts w:ascii="Arial" w:hAnsi="Arial" w:cs="Arial"/>
                  <w:color w:val="000000"/>
                  <w:sz w:val="18"/>
                  <w:szCs w:val="18"/>
                </w:rPr>
                <w:t>#DIV/0!</w:t>
              </w:r>
            </w:ins>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83" w:author="xiuxx" w:date="2013-04-15T12:49:00Z"/>
                <w:rFonts w:ascii="Arial" w:hAnsi="Arial" w:cs="Arial"/>
                <w:color w:val="000000"/>
                <w:sz w:val="18"/>
                <w:szCs w:val="18"/>
              </w:rPr>
            </w:pPr>
            <w:ins w:id="284" w:author="xiuxx" w:date="2013-04-15T12:49:00Z">
              <w:r w:rsidRPr="00377A07">
                <w:rPr>
                  <w:rFonts w:ascii="Arial" w:hAnsi="Arial" w:cs="Arial"/>
                  <w:color w:val="000000"/>
                  <w:sz w:val="18"/>
                  <w:szCs w:val="18"/>
                </w:rPr>
                <w:t>#DIV/0!</w:t>
              </w:r>
            </w:ins>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85" w:author="xiuxx" w:date="2013-04-15T12:49:00Z"/>
                <w:rFonts w:ascii="Arial" w:hAnsi="Arial" w:cs="Arial"/>
                <w:color w:val="000000"/>
                <w:sz w:val="18"/>
                <w:szCs w:val="18"/>
              </w:rPr>
            </w:pPr>
            <w:ins w:id="286" w:author="xiuxx" w:date="2013-04-15T12:49:00Z">
              <w:r w:rsidRPr="00377A07">
                <w:rPr>
                  <w:rFonts w:ascii="Arial" w:hAnsi="Arial" w:cs="Arial"/>
                  <w:color w:val="000000"/>
                  <w:sz w:val="18"/>
                  <w:szCs w:val="18"/>
                </w:rPr>
                <w:t>#DIV/0!</w:t>
              </w:r>
            </w:ins>
          </w:p>
        </w:tc>
      </w:tr>
      <w:tr w:rsidR="00377A07" w:rsidRPr="00377A07" w:rsidTr="00377A07">
        <w:trPr>
          <w:trHeight w:val="240"/>
          <w:ins w:id="287" w:author="xiuxx" w:date="2013-04-15T12:49:00Z"/>
        </w:trPr>
        <w:tc>
          <w:tcPr>
            <w:tcW w:w="2540" w:type="dxa"/>
            <w:tcBorders>
              <w:top w:val="nil"/>
              <w:left w:val="single" w:sz="8" w:space="0" w:color="auto"/>
              <w:bottom w:val="single" w:sz="8" w:space="0" w:color="auto"/>
              <w:right w:val="nil"/>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88" w:author="xiuxx" w:date="2013-04-15T12:49:00Z"/>
                <w:rFonts w:ascii="Arial" w:hAnsi="Arial" w:cs="Arial"/>
                <w:color w:val="000000"/>
                <w:sz w:val="18"/>
                <w:szCs w:val="18"/>
              </w:rPr>
            </w:pPr>
            <w:ins w:id="289" w:author="xiuxx" w:date="2013-04-15T12:49:00Z">
              <w:r w:rsidRPr="00377A07">
                <w:rPr>
                  <w:rFonts w:ascii="Arial" w:hAnsi="Arial" w:cs="Arial"/>
                  <w:color w:val="000000"/>
                  <w:sz w:val="18"/>
                  <w:szCs w:val="18"/>
                </w:rPr>
                <w:t>BL Match</w:t>
              </w:r>
            </w:ins>
          </w:p>
        </w:tc>
        <w:tc>
          <w:tcPr>
            <w:tcW w:w="27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90" w:author="xiuxx" w:date="2013-04-15T12:49:00Z"/>
                <w:rFonts w:ascii="Arial" w:hAnsi="Arial" w:cs="Arial"/>
                <w:color w:val="000000"/>
                <w:sz w:val="18"/>
                <w:szCs w:val="18"/>
              </w:rPr>
            </w:pPr>
            <w:ins w:id="291" w:author="xiuxx" w:date="2013-04-15T12:49:00Z">
              <w:r w:rsidRPr="00377A07">
                <w:rPr>
                  <w:rFonts w:ascii="Arial" w:hAnsi="Arial" w:cs="Arial"/>
                  <w:color w:val="000000"/>
                  <w:sz w:val="18"/>
                  <w:szCs w:val="18"/>
                </w:rPr>
                <w:t>Matched</w:t>
              </w:r>
            </w:ins>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92" w:author="xiuxx" w:date="2013-04-15T12:49:00Z"/>
                <w:rFonts w:ascii="Arial" w:hAnsi="Arial" w:cs="Arial"/>
                <w:color w:val="000000"/>
                <w:sz w:val="18"/>
                <w:szCs w:val="18"/>
              </w:rPr>
            </w:pPr>
            <w:ins w:id="293" w:author="xiuxx" w:date="2013-04-15T12:49:00Z">
              <w:r w:rsidRPr="00377A07">
                <w:rPr>
                  <w:rFonts w:ascii="Arial" w:hAnsi="Arial" w:cs="Arial"/>
                  <w:color w:val="000000"/>
                  <w:sz w:val="18"/>
                  <w:szCs w:val="18"/>
                </w:rPr>
                <w:t>Matched</w:t>
              </w:r>
            </w:ins>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77A07" w:rsidRPr="00377A07" w:rsidRDefault="00377A07" w:rsidP="00377A07">
            <w:pPr>
              <w:tabs>
                <w:tab w:val="clear" w:pos="360"/>
                <w:tab w:val="clear" w:pos="720"/>
                <w:tab w:val="clear" w:pos="1080"/>
                <w:tab w:val="clear" w:pos="1440"/>
              </w:tabs>
              <w:overflowPunct/>
              <w:autoSpaceDE/>
              <w:autoSpaceDN/>
              <w:adjustRightInd/>
              <w:spacing w:before="0"/>
              <w:jc w:val="center"/>
              <w:textAlignment w:val="auto"/>
              <w:rPr>
                <w:ins w:id="294" w:author="xiuxx" w:date="2013-04-15T12:49:00Z"/>
                <w:rFonts w:ascii="Arial" w:hAnsi="Arial" w:cs="Arial"/>
                <w:color w:val="000000"/>
                <w:sz w:val="18"/>
                <w:szCs w:val="18"/>
              </w:rPr>
            </w:pPr>
            <w:ins w:id="295" w:author="xiuxx" w:date="2013-04-15T12:49:00Z">
              <w:r w:rsidRPr="00377A07">
                <w:rPr>
                  <w:rFonts w:ascii="Arial" w:hAnsi="Arial" w:cs="Arial"/>
                  <w:color w:val="000000"/>
                  <w:sz w:val="18"/>
                  <w:szCs w:val="18"/>
                </w:rPr>
                <w:t>Matched</w:t>
              </w:r>
            </w:ins>
          </w:p>
        </w:tc>
      </w:tr>
    </w:tbl>
    <w:p w:rsidR="0095237D" w:rsidRPr="0095237D" w:rsidRDefault="0095237D" w:rsidP="0095237D">
      <w:pPr>
        <w:rPr>
          <w:lang w:val="en-CA"/>
        </w:rPr>
      </w:pPr>
      <w:r>
        <w:rPr>
          <w:lang w:val="en-CA"/>
        </w:rPr>
        <w:t xml:space="preserve">  </w:t>
      </w:r>
    </w:p>
    <w:p w:rsidR="00342FF4" w:rsidRDefault="00AC3B46" w:rsidP="009234A5">
      <w:pPr>
        <w:pStyle w:val="Heading1"/>
        <w:jc w:val="both"/>
        <w:rPr>
          <w:lang w:val="en-CA"/>
        </w:rPr>
      </w:pPr>
      <w:r w:rsidRPr="00C91BE7">
        <w:rPr>
          <w:lang w:val="en-CA"/>
        </w:rPr>
        <w:lastRenderedPageBreak/>
        <w:t>Conclusion</w:t>
      </w:r>
    </w:p>
    <w:p w:rsidR="00C91BE7" w:rsidRPr="00C91BE7" w:rsidRDefault="00C91BE7" w:rsidP="002E4FE6">
      <w:pPr>
        <w:jc w:val="both"/>
        <w:rPr>
          <w:lang w:val="en-CA"/>
        </w:rPr>
      </w:pPr>
      <w:r w:rsidRPr="002E4FE6">
        <w:rPr>
          <w:lang w:eastAsia="ko-KR"/>
        </w:rPr>
        <w:t>In this cross-check report, the results</w:t>
      </w:r>
      <w:r w:rsidR="008F2EA6" w:rsidRPr="002E4FE6">
        <w:rPr>
          <w:lang w:eastAsia="ko-KR"/>
        </w:rPr>
        <w:t xml:space="preserve"> of</w:t>
      </w:r>
      <w:r w:rsidR="002E4FE6" w:rsidRPr="002E4FE6">
        <w:rPr>
          <w:lang w:eastAsia="ko-KR"/>
        </w:rPr>
        <w:t xml:space="preserve"> the modified motion vector signalling and prediction for the reference index based SHVC from Sharp</w:t>
      </w:r>
      <w:r w:rsidRPr="002E4FE6">
        <w:rPr>
          <w:lang w:eastAsia="ko-KR"/>
        </w:rPr>
        <w:t xml:space="preserve"> have been verified. The software implementation is compliant with the corresponding description in the proposal and the simulation results also perfectly match the results provided from proponents.</w:t>
      </w:r>
    </w:p>
    <w:p w:rsidR="007A4573" w:rsidRDefault="007A4573" w:rsidP="007A4573">
      <w:pPr>
        <w:pStyle w:val="Heading1"/>
        <w:numPr>
          <w:ilvl w:val="0"/>
          <w:numId w:val="0"/>
        </w:numPr>
        <w:jc w:val="both"/>
        <w:rPr>
          <w:b w:val="0"/>
          <w:szCs w:val="22"/>
          <w:lang w:val="en-CA"/>
        </w:rPr>
      </w:pPr>
      <w:bookmarkStart w:id="296" w:name="_Toc258950902"/>
      <w:bookmarkStart w:id="297" w:name="_Toc336854407"/>
      <w:r w:rsidRPr="00855F5E">
        <w:rPr>
          <w:rFonts w:hint="eastAsia"/>
        </w:rPr>
        <w:t>References</w:t>
      </w:r>
      <w:bookmarkEnd w:id="296"/>
      <w:bookmarkEnd w:id="297"/>
    </w:p>
    <w:p w:rsidR="008F2EA6" w:rsidRDefault="00DA7DCA" w:rsidP="00A002C5">
      <w:pPr>
        <w:numPr>
          <w:ilvl w:val="0"/>
          <w:numId w:val="12"/>
        </w:numPr>
        <w:ind w:left="360"/>
        <w:jc w:val="both"/>
        <w:rPr>
          <w:szCs w:val="22"/>
          <w:lang w:val="en-CA"/>
        </w:rPr>
      </w:pPr>
      <w:hyperlink r:id="rId10" w:history="1">
        <w:r w:rsidRPr="00DA7DCA">
          <w:rPr>
            <w:szCs w:val="22"/>
            <w:lang w:val="en-CA"/>
          </w:rPr>
          <w:t>K. Misra</w:t>
        </w:r>
      </w:hyperlink>
      <w:r w:rsidRPr="00DA7DCA">
        <w:rPr>
          <w:szCs w:val="22"/>
          <w:lang w:val="en-CA"/>
        </w:rPr>
        <w:t xml:space="preserve">, </w:t>
      </w:r>
      <w:hyperlink r:id="rId11" w:history="1">
        <w:r w:rsidRPr="00DA7DCA">
          <w:rPr>
            <w:szCs w:val="22"/>
            <w:lang w:val="en-CA"/>
          </w:rPr>
          <w:t>J. Zhao</w:t>
        </w:r>
      </w:hyperlink>
      <w:r w:rsidRPr="00DA7DCA">
        <w:rPr>
          <w:szCs w:val="22"/>
          <w:lang w:val="en-CA"/>
        </w:rPr>
        <w:t xml:space="preserve">, </w:t>
      </w:r>
      <w:hyperlink r:id="rId12" w:history="1">
        <w:r w:rsidRPr="00DA7DCA">
          <w:rPr>
            <w:szCs w:val="22"/>
            <w:lang w:val="en-CA"/>
          </w:rPr>
          <w:t>A. Segall</w:t>
        </w:r>
      </w:hyperlink>
      <w:r>
        <w:rPr>
          <w:szCs w:val="22"/>
          <w:lang w:val="en-CA"/>
        </w:rPr>
        <w:t>, “</w:t>
      </w:r>
      <w:r w:rsidRPr="00DA7DCA">
        <w:rPr>
          <w:szCs w:val="22"/>
          <w:lang w:val="en-CA" w:eastAsia="zh-CN"/>
        </w:rPr>
        <w:t>Modified Motion Vector</w:t>
      </w:r>
      <w:r>
        <w:rPr>
          <w:szCs w:val="22"/>
          <w:lang w:val="en-CA" w:eastAsia="zh-CN"/>
        </w:rPr>
        <w:t xml:space="preserve"> </w:t>
      </w:r>
      <w:r w:rsidR="003F522C">
        <w:rPr>
          <w:szCs w:val="22"/>
          <w:lang w:val="en-CA" w:eastAsia="zh-CN"/>
        </w:rPr>
        <w:t>Signalling</w:t>
      </w:r>
      <w:r w:rsidRPr="00DA7DCA">
        <w:rPr>
          <w:szCs w:val="22"/>
          <w:lang w:val="en-CA" w:eastAsia="zh-CN"/>
        </w:rPr>
        <w:t xml:space="preserve"> and Prediction Under Reference Index Based SHVC</w:t>
      </w:r>
      <w:r>
        <w:rPr>
          <w:szCs w:val="22"/>
          <w:lang w:val="en-CA"/>
        </w:rPr>
        <w:t xml:space="preserve">”, JCTVC document JCTVC-M0258, </w:t>
      </w:r>
      <w:proofErr w:type="spellStart"/>
      <w:r>
        <w:rPr>
          <w:szCs w:val="22"/>
          <w:lang w:val="en-CA"/>
        </w:rPr>
        <w:t>Incheon</w:t>
      </w:r>
      <w:proofErr w:type="spellEnd"/>
      <w:r>
        <w:rPr>
          <w:szCs w:val="22"/>
          <w:lang w:val="en-CA"/>
        </w:rPr>
        <w:t>, South Korea, April, 2013.</w:t>
      </w:r>
    </w:p>
    <w:p w:rsidR="007F1F8B" w:rsidRPr="005B217D" w:rsidRDefault="008F2EA6" w:rsidP="00691A85">
      <w:pPr>
        <w:numPr>
          <w:ilvl w:val="0"/>
          <w:numId w:val="12"/>
        </w:numPr>
        <w:ind w:left="360"/>
        <w:jc w:val="both"/>
        <w:rPr>
          <w:szCs w:val="22"/>
          <w:lang w:val="en-CA"/>
        </w:rPr>
      </w:pPr>
      <w:r>
        <w:rPr>
          <w:szCs w:val="22"/>
          <w:lang w:val="en-CA"/>
        </w:rPr>
        <w:t xml:space="preserve">X. Li, J. Boyce, P. </w:t>
      </w:r>
      <w:proofErr w:type="spellStart"/>
      <w:r>
        <w:rPr>
          <w:szCs w:val="22"/>
          <w:lang w:val="en-CA"/>
        </w:rPr>
        <w:t>Onno</w:t>
      </w:r>
      <w:proofErr w:type="spellEnd"/>
      <w:r>
        <w:rPr>
          <w:szCs w:val="22"/>
          <w:lang w:val="en-CA"/>
        </w:rPr>
        <w:t xml:space="preserve"> and Y. Ye, “</w:t>
      </w:r>
      <w:r w:rsidRPr="00476472">
        <w:rPr>
          <w:szCs w:val="22"/>
          <w:lang w:val="en-CA"/>
        </w:rPr>
        <w:t>Common Test Conditions and Software Reference Configurations for the Scalable Test Model</w:t>
      </w:r>
      <w:r>
        <w:rPr>
          <w:szCs w:val="22"/>
          <w:lang w:val="en-CA"/>
        </w:rPr>
        <w:t>”, JCTVC document JCTVC-L1009, Geneva, Switzerland, January, 2013.</w:t>
      </w:r>
      <w:r w:rsidR="00FA3FB1">
        <w:rPr>
          <w:szCs w:val="22"/>
          <w:lang w:val="en-CA"/>
        </w:rPr>
        <w:t xml:space="preserve"> </w:t>
      </w:r>
      <w:r w:rsidR="00691A85" w:rsidRPr="005B217D">
        <w:rPr>
          <w:szCs w:val="22"/>
          <w:lang w:val="en-CA"/>
        </w:rPr>
        <w:t xml:space="preserve"> </w:t>
      </w:r>
    </w:p>
    <w:sectPr w:rsidR="007F1F8B" w:rsidRPr="005B217D" w:rsidSect="00A01439">
      <w:footerReference w:type="default" r:id="rId13"/>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020" w:rsidRDefault="008C5020">
      <w:r>
        <w:separator/>
      </w:r>
    </w:p>
  </w:endnote>
  <w:endnote w:type="continuationSeparator" w:id="0">
    <w:p w:rsidR="008C5020" w:rsidRDefault="008C50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auto"/>
    <w:pitch w:val="variable"/>
    <w:sig w:usb0="E0003AFF" w:usb1="C0007841" w:usb2="00000009" w:usb3="00000000" w:csb0="000001FF"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7AC" w:rsidRDefault="00F117A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C0846">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4179B4">
      <w:rPr>
        <w:rStyle w:val="PageNumber"/>
        <w:noProof/>
      </w:rPr>
      <w:t>2013-04-14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020" w:rsidRDefault="008C5020">
      <w:r>
        <w:separator/>
      </w:r>
    </w:p>
  </w:footnote>
  <w:footnote w:type="continuationSeparator" w:id="0">
    <w:p w:rsidR="008C5020" w:rsidRDefault="008C50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9803D4"/>
    <w:multiLevelType w:val="hybridMultilevel"/>
    <w:tmpl w:val="1374D008"/>
    <w:lvl w:ilvl="0" w:tplc="E50A5608">
      <w:start w:val="1"/>
      <w:numFmt w:val="decimal"/>
      <w:lvlText w:val="%1."/>
      <w:lvlJc w:val="left"/>
      <w:pPr>
        <w:ind w:left="720" w:hanging="360"/>
      </w:pPr>
    </w:lvl>
    <w:lvl w:ilvl="1" w:tplc="D2C4639E" w:tentative="1">
      <w:start w:val="1"/>
      <w:numFmt w:val="lowerLetter"/>
      <w:lvlText w:val="%2."/>
      <w:lvlJc w:val="left"/>
      <w:pPr>
        <w:ind w:left="1440" w:hanging="360"/>
      </w:pPr>
    </w:lvl>
    <w:lvl w:ilvl="2" w:tplc="1AAEFB8C" w:tentative="1">
      <w:start w:val="1"/>
      <w:numFmt w:val="lowerRoman"/>
      <w:lvlText w:val="%3."/>
      <w:lvlJc w:val="right"/>
      <w:pPr>
        <w:ind w:left="2160" w:hanging="180"/>
      </w:pPr>
    </w:lvl>
    <w:lvl w:ilvl="3" w:tplc="C8C6D67A" w:tentative="1">
      <w:start w:val="1"/>
      <w:numFmt w:val="decimal"/>
      <w:lvlText w:val="%4."/>
      <w:lvlJc w:val="left"/>
      <w:pPr>
        <w:ind w:left="2880" w:hanging="360"/>
      </w:pPr>
    </w:lvl>
    <w:lvl w:ilvl="4" w:tplc="848EA1B4" w:tentative="1">
      <w:start w:val="1"/>
      <w:numFmt w:val="lowerLetter"/>
      <w:lvlText w:val="%5."/>
      <w:lvlJc w:val="left"/>
      <w:pPr>
        <w:ind w:left="3600" w:hanging="360"/>
      </w:pPr>
    </w:lvl>
    <w:lvl w:ilvl="5" w:tplc="22E652FE" w:tentative="1">
      <w:start w:val="1"/>
      <w:numFmt w:val="lowerRoman"/>
      <w:lvlText w:val="%6."/>
      <w:lvlJc w:val="right"/>
      <w:pPr>
        <w:ind w:left="4320" w:hanging="180"/>
      </w:pPr>
    </w:lvl>
    <w:lvl w:ilvl="6" w:tplc="2BD87E24" w:tentative="1">
      <w:start w:val="1"/>
      <w:numFmt w:val="decimal"/>
      <w:lvlText w:val="%7."/>
      <w:lvlJc w:val="left"/>
      <w:pPr>
        <w:ind w:left="5040" w:hanging="360"/>
      </w:pPr>
    </w:lvl>
    <w:lvl w:ilvl="7" w:tplc="97B46B3A" w:tentative="1">
      <w:start w:val="1"/>
      <w:numFmt w:val="lowerLetter"/>
      <w:lvlText w:val="%8."/>
      <w:lvlJc w:val="left"/>
      <w:pPr>
        <w:ind w:left="5760" w:hanging="360"/>
      </w:pPr>
    </w:lvl>
    <w:lvl w:ilvl="8" w:tplc="06A64F06" w:tentative="1">
      <w:start w:val="1"/>
      <w:numFmt w:val="lowerRoman"/>
      <w:lvlText w:val="%9."/>
      <w:lvlJc w:val="right"/>
      <w:pPr>
        <w:ind w:left="6480" w:hanging="180"/>
      </w:pPr>
    </w:lvl>
  </w:abstractNum>
  <w:abstractNum w:abstractNumId="5">
    <w:nsid w:val="11272AE3"/>
    <w:multiLevelType w:val="hybridMultilevel"/>
    <w:tmpl w:val="E584A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D137E0B"/>
    <w:multiLevelType w:val="hybridMultilevel"/>
    <w:tmpl w:val="BD1EDB1E"/>
    <w:lvl w:ilvl="0" w:tplc="AFDAF58A">
      <w:numFmt w:val="bullet"/>
      <w:lvlText w:val="–"/>
      <w:lvlJc w:val="left"/>
      <w:pPr>
        <w:tabs>
          <w:tab w:val="num" w:pos="805"/>
        </w:tabs>
        <w:ind w:left="805" w:hanging="405"/>
      </w:pPr>
      <w:rPr>
        <w:rFonts w:ascii="Times New Roman" w:eastAsia="Batang" w:hAnsi="Times New Roman" w:hint="default"/>
      </w:rPr>
    </w:lvl>
    <w:lvl w:ilvl="1" w:tplc="04090019">
      <w:start w:val="1"/>
      <w:numFmt w:val="bullet"/>
      <w:lvlText w:val=""/>
      <w:lvlJc w:val="left"/>
      <w:pPr>
        <w:tabs>
          <w:tab w:val="num" w:pos="800"/>
        </w:tabs>
        <w:ind w:left="800" w:hanging="400"/>
      </w:pPr>
      <w:rPr>
        <w:rFonts w:ascii="Wingdings" w:hAnsi="Wingdings" w:hint="default"/>
      </w:rPr>
    </w:lvl>
    <w:lvl w:ilvl="2" w:tplc="0409001B">
      <w:start w:val="1"/>
      <w:numFmt w:val="bullet"/>
      <w:lvlText w:val=""/>
      <w:lvlJc w:val="left"/>
      <w:pPr>
        <w:tabs>
          <w:tab w:val="num" w:pos="1200"/>
        </w:tabs>
        <w:ind w:left="1200" w:hanging="400"/>
      </w:pPr>
      <w:rPr>
        <w:rFonts w:ascii="Wingdings" w:hAnsi="Wingdings" w:hint="default"/>
      </w:rPr>
    </w:lvl>
    <w:lvl w:ilvl="3" w:tplc="0409000F" w:tentative="1">
      <w:start w:val="1"/>
      <w:numFmt w:val="bullet"/>
      <w:lvlText w:val=""/>
      <w:lvlJc w:val="left"/>
      <w:pPr>
        <w:tabs>
          <w:tab w:val="num" w:pos="1600"/>
        </w:tabs>
        <w:ind w:left="1600" w:hanging="400"/>
      </w:pPr>
      <w:rPr>
        <w:rFonts w:ascii="Wingdings" w:hAnsi="Wingdings" w:hint="default"/>
      </w:rPr>
    </w:lvl>
    <w:lvl w:ilvl="4" w:tplc="04090019" w:tentative="1">
      <w:start w:val="1"/>
      <w:numFmt w:val="bullet"/>
      <w:lvlText w:val=""/>
      <w:lvlJc w:val="left"/>
      <w:pPr>
        <w:tabs>
          <w:tab w:val="num" w:pos="2000"/>
        </w:tabs>
        <w:ind w:left="2000" w:hanging="400"/>
      </w:pPr>
      <w:rPr>
        <w:rFonts w:ascii="Wingdings" w:hAnsi="Wingdings" w:hint="default"/>
      </w:rPr>
    </w:lvl>
    <w:lvl w:ilvl="5" w:tplc="0409001B" w:tentative="1">
      <w:start w:val="1"/>
      <w:numFmt w:val="bullet"/>
      <w:lvlText w:val=""/>
      <w:lvlJc w:val="left"/>
      <w:pPr>
        <w:tabs>
          <w:tab w:val="num" w:pos="2400"/>
        </w:tabs>
        <w:ind w:left="2400" w:hanging="400"/>
      </w:pPr>
      <w:rPr>
        <w:rFonts w:ascii="Wingdings" w:hAnsi="Wingdings" w:hint="default"/>
      </w:rPr>
    </w:lvl>
    <w:lvl w:ilvl="6" w:tplc="0409000F" w:tentative="1">
      <w:start w:val="1"/>
      <w:numFmt w:val="bullet"/>
      <w:lvlText w:val=""/>
      <w:lvlJc w:val="left"/>
      <w:pPr>
        <w:tabs>
          <w:tab w:val="num" w:pos="2800"/>
        </w:tabs>
        <w:ind w:left="2800" w:hanging="400"/>
      </w:pPr>
      <w:rPr>
        <w:rFonts w:ascii="Wingdings" w:hAnsi="Wingdings" w:hint="default"/>
      </w:rPr>
    </w:lvl>
    <w:lvl w:ilvl="7" w:tplc="04090019" w:tentative="1">
      <w:start w:val="1"/>
      <w:numFmt w:val="bullet"/>
      <w:lvlText w:val=""/>
      <w:lvlJc w:val="left"/>
      <w:pPr>
        <w:tabs>
          <w:tab w:val="num" w:pos="3200"/>
        </w:tabs>
        <w:ind w:left="3200" w:hanging="400"/>
      </w:pPr>
      <w:rPr>
        <w:rFonts w:ascii="Wingdings" w:hAnsi="Wingdings" w:hint="default"/>
      </w:rPr>
    </w:lvl>
    <w:lvl w:ilvl="8" w:tplc="0409001B" w:tentative="1">
      <w:start w:val="1"/>
      <w:numFmt w:val="bullet"/>
      <w:lvlText w:val=""/>
      <w:lvlJc w:val="left"/>
      <w:pPr>
        <w:tabs>
          <w:tab w:val="num" w:pos="3600"/>
        </w:tabs>
        <w:ind w:left="3600" w:hanging="400"/>
      </w:pPr>
      <w:rPr>
        <w:rFonts w:ascii="Wingdings" w:hAnsi="Wingdings"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BA1752"/>
    <w:multiLevelType w:val="hybridMultilevel"/>
    <w:tmpl w:val="21DA304A"/>
    <w:lvl w:ilvl="0" w:tplc="A4EEE46E">
      <w:numFmt w:val="bullet"/>
      <w:lvlText w:val="–"/>
      <w:lvlJc w:val="left"/>
      <w:pPr>
        <w:ind w:left="1029" w:hanging="360"/>
      </w:pPr>
      <w:rPr>
        <w:rFonts w:ascii="Times New Roman" w:eastAsia="Batang" w:hAnsi="Times New Roman" w:hint="default"/>
      </w:rPr>
    </w:lvl>
    <w:lvl w:ilvl="1" w:tplc="04090019" w:tentative="1">
      <w:start w:val="1"/>
      <w:numFmt w:val="bullet"/>
      <w:lvlText w:val="o"/>
      <w:lvlJc w:val="left"/>
      <w:pPr>
        <w:ind w:left="1749" w:hanging="360"/>
      </w:pPr>
      <w:rPr>
        <w:rFonts w:ascii="Courier New" w:hAnsi="Courier New" w:cs="Courier New" w:hint="default"/>
      </w:rPr>
    </w:lvl>
    <w:lvl w:ilvl="2" w:tplc="0409001B" w:tentative="1">
      <w:start w:val="1"/>
      <w:numFmt w:val="bullet"/>
      <w:lvlText w:val=""/>
      <w:lvlJc w:val="left"/>
      <w:pPr>
        <w:ind w:left="2469" w:hanging="360"/>
      </w:pPr>
      <w:rPr>
        <w:rFonts w:ascii="Wingdings" w:hAnsi="Wingdings" w:hint="default"/>
      </w:rPr>
    </w:lvl>
    <w:lvl w:ilvl="3" w:tplc="0409000F" w:tentative="1">
      <w:start w:val="1"/>
      <w:numFmt w:val="bullet"/>
      <w:lvlText w:val=""/>
      <w:lvlJc w:val="left"/>
      <w:pPr>
        <w:ind w:left="3189" w:hanging="360"/>
      </w:pPr>
      <w:rPr>
        <w:rFonts w:ascii="Symbol" w:hAnsi="Symbol" w:hint="default"/>
      </w:rPr>
    </w:lvl>
    <w:lvl w:ilvl="4" w:tplc="04090019" w:tentative="1">
      <w:start w:val="1"/>
      <w:numFmt w:val="bullet"/>
      <w:lvlText w:val="o"/>
      <w:lvlJc w:val="left"/>
      <w:pPr>
        <w:ind w:left="3909" w:hanging="360"/>
      </w:pPr>
      <w:rPr>
        <w:rFonts w:ascii="Courier New" w:hAnsi="Courier New" w:cs="Courier New" w:hint="default"/>
      </w:rPr>
    </w:lvl>
    <w:lvl w:ilvl="5" w:tplc="0409001B" w:tentative="1">
      <w:start w:val="1"/>
      <w:numFmt w:val="bullet"/>
      <w:lvlText w:val=""/>
      <w:lvlJc w:val="left"/>
      <w:pPr>
        <w:ind w:left="4629" w:hanging="360"/>
      </w:pPr>
      <w:rPr>
        <w:rFonts w:ascii="Wingdings" w:hAnsi="Wingdings" w:hint="default"/>
      </w:rPr>
    </w:lvl>
    <w:lvl w:ilvl="6" w:tplc="0409000F" w:tentative="1">
      <w:start w:val="1"/>
      <w:numFmt w:val="bullet"/>
      <w:lvlText w:val=""/>
      <w:lvlJc w:val="left"/>
      <w:pPr>
        <w:ind w:left="5349" w:hanging="360"/>
      </w:pPr>
      <w:rPr>
        <w:rFonts w:ascii="Symbol" w:hAnsi="Symbol" w:hint="default"/>
      </w:rPr>
    </w:lvl>
    <w:lvl w:ilvl="7" w:tplc="04090019" w:tentative="1">
      <w:start w:val="1"/>
      <w:numFmt w:val="bullet"/>
      <w:lvlText w:val="o"/>
      <w:lvlJc w:val="left"/>
      <w:pPr>
        <w:ind w:left="6069" w:hanging="360"/>
      </w:pPr>
      <w:rPr>
        <w:rFonts w:ascii="Courier New" w:hAnsi="Courier New" w:cs="Courier New" w:hint="default"/>
      </w:rPr>
    </w:lvl>
    <w:lvl w:ilvl="8" w:tplc="0409001B" w:tentative="1">
      <w:start w:val="1"/>
      <w:numFmt w:val="bullet"/>
      <w:lvlText w:val=""/>
      <w:lvlJc w:val="left"/>
      <w:pPr>
        <w:ind w:left="6789" w:hanging="360"/>
      </w:pPr>
      <w:rPr>
        <w:rFonts w:ascii="Wingdings" w:hAnsi="Wingdings" w:hint="default"/>
      </w:rPr>
    </w:lvl>
  </w:abstractNum>
  <w:abstractNum w:abstractNumId="12">
    <w:nsid w:val="48650D2D"/>
    <w:multiLevelType w:val="hybridMultilevel"/>
    <w:tmpl w:val="3370B4A4"/>
    <w:lvl w:ilvl="0" w:tplc="63506328">
      <w:start w:val="1"/>
      <w:numFmt w:val="bullet"/>
      <w:lvlText w:val="-"/>
      <w:lvlJc w:val="left"/>
      <w:pPr>
        <w:tabs>
          <w:tab w:val="num" w:pos="400"/>
        </w:tabs>
        <w:ind w:left="400" w:hanging="400"/>
      </w:pPr>
      <w:rPr>
        <w:rFonts w:ascii="Batang" w:eastAsia="Batang" w:hAnsi="Batang" w:hint="eastAsia"/>
      </w:rPr>
    </w:lvl>
    <w:lvl w:ilvl="1" w:tplc="77E4F31C">
      <w:start w:val="5"/>
      <w:numFmt w:val="bullet"/>
      <w:lvlText w:val="–"/>
      <w:lvlJc w:val="left"/>
      <w:pPr>
        <w:tabs>
          <w:tab w:val="num" w:pos="800"/>
        </w:tabs>
        <w:ind w:left="800" w:hanging="400"/>
      </w:pPr>
      <w:rPr>
        <w:rFonts w:ascii="Times New Roman" w:eastAsia="Times New Roman" w:hAnsi="Times New Roman" w:hint="default"/>
      </w:rPr>
    </w:lvl>
    <w:lvl w:ilvl="2" w:tplc="3290134E">
      <w:start w:val="1"/>
      <w:numFmt w:val="bullet"/>
      <w:lvlText w:val=""/>
      <w:lvlJc w:val="left"/>
      <w:pPr>
        <w:tabs>
          <w:tab w:val="num" w:pos="1200"/>
        </w:tabs>
        <w:ind w:left="1200" w:hanging="400"/>
      </w:pPr>
      <w:rPr>
        <w:rFonts w:ascii="Wingdings" w:hAnsi="Wingdings" w:hint="default"/>
      </w:rPr>
    </w:lvl>
    <w:lvl w:ilvl="3" w:tplc="0C1CE076">
      <w:start w:val="1"/>
      <w:numFmt w:val="bullet"/>
      <w:lvlText w:val=""/>
      <w:lvlJc w:val="left"/>
      <w:pPr>
        <w:tabs>
          <w:tab w:val="num" w:pos="1600"/>
        </w:tabs>
        <w:ind w:left="1600" w:hanging="400"/>
      </w:pPr>
      <w:rPr>
        <w:rFonts w:ascii="Wingdings" w:hAnsi="Wingdings" w:hint="default"/>
      </w:rPr>
    </w:lvl>
    <w:lvl w:ilvl="4" w:tplc="B1D84330" w:tentative="1">
      <w:start w:val="1"/>
      <w:numFmt w:val="bullet"/>
      <w:lvlText w:val=""/>
      <w:lvlJc w:val="left"/>
      <w:pPr>
        <w:tabs>
          <w:tab w:val="num" w:pos="2000"/>
        </w:tabs>
        <w:ind w:left="2000" w:hanging="400"/>
      </w:pPr>
      <w:rPr>
        <w:rFonts w:ascii="Wingdings" w:hAnsi="Wingdings" w:hint="default"/>
      </w:rPr>
    </w:lvl>
    <w:lvl w:ilvl="5" w:tplc="10C23B3C" w:tentative="1">
      <w:start w:val="1"/>
      <w:numFmt w:val="bullet"/>
      <w:lvlText w:val=""/>
      <w:lvlJc w:val="left"/>
      <w:pPr>
        <w:tabs>
          <w:tab w:val="num" w:pos="2400"/>
        </w:tabs>
        <w:ind w:left="2400" w:hanging="400"/>
      </w:pPr>
      <w:rPr>
        <w:rFonts w:ascii="Wingdings" w:hAnsi="Wingdings" w:hint="default"/>
      </w:rPr>
    </w:lvl>
    <w:lvl w:ilvl="6" w:tplc="F6047890" w:tentative="1">
      <w:start w:val="1"/>
      <w:numFmt w:val="bullet"/>
      <w:lvlText w:val=""/>
      <w:lvlJc w:val="left"/>
      <w:pPr>
        <w:tabs>
          <w:tab w:val="num" w:pos="2800"/>
        </w:tabs>
        <w:ind w:left="2800" w:hanging="400"/>
      </w:pPr>
      <w:rPr>
        <w:rFonts w:ascii="Wingdings" w:hAnsi="Wingdings" w:hint="default"/>
      </w:rPr>
    </w:lvl>
    <w:lvl w:ilvl="7" w:tplc="D098F526" w:tentative="1">
      <w:start w:val="1"/>
      <w:numFmt w:val="bullet"/>
      <w:lvlText w:val=""/>
      <w:lvlJc w:val="left"/>
      <w:pPr>
        <w:tabs>
          <w:tab w:val="num" w:pos="3200"/>
        </w:tabs>
        <w:ind w:left="3200" w:hanging="400"/>
      </w:pPr>
      <w:rPr>
        <w:rFonts w:ascii="Wingdings" w:hAnsi="Wingdings" w:hint="default"/>
      </w:rPr>
    </w:lvl>
    <w:lvl w:ilvl="8" w:tplc="60FADE28" w:tentative="1">
      <w:start w:val="1"/>
      <w:numFmt w:val="bullet"/>
      <w:lvlText w:val=""/>
      <w:lvlJc w:val="left"/>
      <w:pPr>
        <w:tabs>
          <w:tab w:val="num" w:pos="3600"/>
        </w:tabs>
        <w:ind w:left="3600" w:hanging="400"/>
      </w:pPr>
      <w:rPr>
        <w:rFonts w:ascii="Wingdings" w:hAnsi="Wingdings" w:hint="default"/>
      </w:rPr>
    </w:lvl>
  </w:abstractNum>
  <w:abstractNum w:abstractNumId="13">
    <w:nsid w:val="4A7B0494"/>
    <w:multiLevelType w:val="hybridMultilevel"/>
    <w:tmpl w:val="C3F87932"/>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193C50"/>
    <w:multiLevelType w:val="hybridMultilevel"/>
    <w:tmpl w:val="18A60600"/>
    <w:lvl w:ilvl="0" w:tplc="AFDAF58A">
      <w:start w:val="1"/>
      <w:numFmt w:val="bullet"/>
      <w:lvlText w:val="-"/>
      <w:lvlJc w:val="left"/>
      <w:pPr>
        <w:tabs>
          <w:tab w:val="num" w:pos="400"/>
        </w:tabs>
        <w:ind w:left="400" w:hanging="400"/>
      </w:pPr>
      <w:rPr>
        <w:rFonts w:ascii="Batang" w:eastAsia="Batang" w:hAnsi="Batang" w:hint="eastAsia"/>
      </w:rPr>
    </w:lvl>
    <w:lvl w:ilvl="1" w:tplc="04090019">
      <w:start w:val="5"/>
      <w:numFmt w:val="bullet"/>
      <w:lvlText w:val="–"/>
      <w:lvlJc w:val="left"/>
      <w:pPr>
        <w:tabs>
          <w:tab w:val="num" w:pos="800"/>
        </w:tabs>
        <w:ind w:left="800" w:hanging="400"/>
      </w:pPr>
      <w:rPr>
        <w:rFonts w:ascii="Times New Roman" w:eastAsia="Times New Roman" w:hAnsi="Times New Roman" w:hint="default"/>
      </w:rPr>
    </w:lvl>
    <w:lvl w:ilvl="2" w:tplc="0409001B">
      <w:start w:val="1"/>
      <w:numFmt w:val="bullet"/>
      <w:lvlText w:val=""/>
      <w:lvlJc w:val="left"/>
      <w:pPr>
        <w:tabs>
          <w:tab w:val="num" w:pos="1200"/>
        </w:tabs>
        <w:ind w:left="1200" w:hanging="400"/>
      </w:pPr>
      <w:rPr>
        <w:rFonts w:ascii="Wingdings" w:hAnsi="Wingdings" w:hint="default"/>
      </w:rPr>
    </w:lvl>
    <w:lvl w:ilvl="3" w:tplc="0409000F">
      <w:start w:val="5"/>
      <w:numFmt w:val="bullet"/>
      <w:lvlText w:val="–"/>
      <w:lvlJc w:val="left"/>
      <w:pPr>
        <w:tabs>
          <w:tab w:val="num" w:pos="1600"/>
        </w:tabs>
        <w:ind w:left="1600" w:hanging="400"/>
      </w:pPr>
      <w:rPr>
        <w:rFonts w:ascii="Times New Roman" w:eastAsia="Times New Roman" w:hAnsi="Times New Roman" w:hint="default"/>
      </w:rPr>
    </w:lvl>
    <w:lvl w:ilvl="4" w:tplc="04090019" w:tentative="1">
      <w:start w:val="1"/>
      <w:numFmt w:val="bullet"/>
      <w:lvlText w:val=""/>
      <w:lvlJc w:val="left"/>
      <w:pPr>
        <w:tabs>
          <w:tab w:val="num" w:pos="2000"/>
        </w:tabs>
        <w:ind w:left="2000" w:hanging="400"/>
      </w:pPr>
      <w:rPr>
        <w:rFonts w:ascii="Wingdings" w:hAnsi="Wingdings" w:hint="default"/>
      </w:rPr>
    </w:lvl>
    <w:lvl w:ilvl="5" w:tplc="0409001B" w:tentative="1">
      <w:start w:val="1"/>
      <w:numFmt w:val="bullet"/>
      <w:lvlText w:val=""/>
      <w:lvlJc w:val="left"/>
      <w:pPr>
        <w:tabs>
          <w:tab w:val="num" w:pos="2400"/>
        </w:tabs>
        <w:ind w:left="2400" w:hanging="400"/>
      </w:pPr>
      <w:rPr>
        <w:rFonts w:ascii="Wingdings" w:hAnsi="Wingdings" w:hint="default"/>
      </w:rPr>
    </w:lvl>
    <w:lvl w:ilvl="6" w:tplc="0409000F" w:tentative="1">
      <w:start w:val="1"/>
      <w:numFmt w:val="bullet"/>
      <w:lvlText w:val=""/>
      <w:lvlJc w:val="left"/>
      <w:pPr>
        <w:tabs>
          <w:tab w:val="num" w:pos="2800"/>
        </w:tabs>
        <w:ind w:left="2800" w:hanging="400"/>
      </w:pPr>
      <w:rPr>
        <w:rFonts w:ascii="Wingdings" w:hAnsi="Wingdings" w:hint="default"/>
      </w:rPr>
    </w:lvl>
    <w:lvl w:ilvl="7" w:tplc="04090019" w:tentative="1">
      <w:start w:val="1"/>
      <w:numFmt w:val="bullet"/>
      <w:lvlText w:val=""/>
      <w:lvlJc w:val="left"/>
      <w:pPr>
        <w:tabs>
          <w:tab w:val="num" w:pos="3200"/>
        </w:tabs>
        <w:ind w:left="3200" w:hanging="400"/>
      </w:pPr>
      <w:rPr>
        <w:rFonts w:ascii="Wingdings" w:hAnsi="Wingdings" w:hint="default"/>
      </w:rPr>
    </w:lvl>
    <w:lvl w:ilvl="8" w:tplc="0409001B" w:tentative="1">
      <w:start w:val="1"/>
      <w:numFmt w:val="bullet"/>
      <w:lvlText w:val=""/>
      <w:lvlJc w:val="left"/>
      <w:pPr>
        <w:tabs>
          <w:tab w:val="num" w:pos="3600"/>
        </w:tabs>
        <w:ind w:left="3600" w:hanging="400"/>
      </w:pPr>
      <w:rPr>
        <w:rFonts w:ascii="Wingdings" w:hAnsi="Wingdings" w:hint="default"/>
      </w:rPr>
    </w:lvl>
  </w:abstractNum>
  <w:abstractNum w:abstractNumId="1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76A43C1"/>
    <w:multiLevelType w:val="hybridMultilevel"/>
    <w:tmpl w:val="2252216A"/>
    <w:lvl w:ilvl="0" w:tplc="7B8C3B44">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5"/>
      <w:numFmt w:val="bullet"/>
      <w:lvlText w:val="–"/>
      <w:lvlJc w:val="left"/>
      <w:pPr>
        <w:tabs>
          <w:tab w:val="num" w:pos="1200"/>
        </w:tabs>
        <w:ind w:left="1200" w:hanging="400"/>
      </w:pPr>
      <w:rPr>
        <w:rFonts w:ascii="Times New Roman" w:eastAsia="Times New Roman" w:hAnsi="Times New Roman" w:hint="default"/>
      </w:rPr>
    </w:lvl>
    <w:lvl w:ilvl="3" w:tplc="FFFFFFFF">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nsid w:val="79E81115"/>
    <w:multiLevelType w:val="hybridMultilevel"/>
    <w:tmpl w:val="6B40ED0C"/>
    <w:lvl w:ilvl="0" w:tplc="72E2C57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7"/>
  </w:num>
  <w:num w:numId="4">
    <w:abstractNumId w:val="14"/>
  </w:num>
  <w:num w:numId="5">
    <w:abstractNumId w:val="15"/>
  </w:num>
  <w:num w:numId="6">
    <w:abstractNumId w:val="8"/>
  </w:num>
  <w:num w:numId="7">
    <w:abstractNumId w:val="10"/>
  </w:num>
  <w:num w:numId="8">
    <w:abstractNumId w:val="8"/>
  </w:num>
  <w:num w:numId="9">
    <w:abstractNumId w:val="1"/>
  </w:num>
  <w:num w:numId="10">
    <w:abstractNumId w:val="7"/>
  </w:num>
  <w:num w:numId="11">
    <w:abstractNumId w:val="3"/>
  </w:num>
  <w:num w:numId="12">
    <w:abstractNumId w:val="20"/>
  </w:num>
  <w:num w:numId="13">
    <w:abstractNumId w:val="8"/>
  </w:num>
  <w:num w:numId="14">
    <w:abstractNumId w:val="8"/>
  </w:num>
  <w:num w:numId="15">
    <w:abstractNumId w:val="8"/>
  </w:num>
  <w:num w:numId="16">
    <w:abstractNumId w:val="8"/>
  </w:num>
  <w:num w:numId="17">
    <w:abstractNumId w:val="8"/>
  </w:num>
  <w:num w:numId="18">
    <w:abstractNumId w:val="8"/>
  </w:num>
  <w:num w:numId="19">
    <w:abstractNumId w:val="13"/>
  </w:num>
  <w:num w:numId="20">
    <w:abstractNumId w:val="8"/>
  </w:num>
  <w:num w:numId="21">
    <w:abstractNumId w:val="8"/>
  </w:num>
  <w:num w:numId="22">
    <w:abstractNumId w:val="18"/>
  </w:num>
  <w:num w:numId="23">
    <w:abstractNumId w:val="9"/>
  </w:num>
  <w:num w:numId="24">
    <w:abstractNumId w:val="12"/>
  </w:num>
  <w:num w:numId="25">
    <w:abstractNumId w:val="16"/>
  </w:num>
  <w:num w:numId="26">
    <w:abstractNumId w:val="2"/>
  </w:num>
  <w:num w:numId="27">
    <w:abstractNumId w:val="11"/>
  </w:num>
  <w:num w:numId="28">
    <w:abstractNumId w:val="4"/>
  </w:num>
  <w:num w:numId="29">
    <w:abstractNumId w:val="6"/>
  </w:num>
  <w:num w:numId="30">
    <w:abstractNumId w:val="8"/>
  </w:num>
  <w:num w:numId="31">
    <w:abstractNumId w:val="5"/>
  </w:num>
  <w:num w:numId="3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014CB"/>
    <w:rsid w:val="0000544D"/>
    <w:rsid w:val="000251DD"/>
    <w:rsid w:val="000458BC"/>
    <w:rsid w:val="00045C41"/>
    <w:rsid w:val="00046C03"/>
    <w:rsid w:val="00056D44"/>
    <w:rsid w:val="00061D79"/>
    <w:rsid w:val="0007614F"/>
    <w:rsid w:val="0009469B"/>
    <w:rsid w:val="000A1BBB"/>
    <w:rsid w:val="000B1C6B"/>
    <w:rsid w:val="000B4FF9"/>
    <w:rsid w:val="000B7495"/>
    <w:rsid w:val="000C09AC"/>
    <w:rsid w:val="000C57FB"/>
    <w:rsid w:val="000C6248"/>
    <w:rsid w:val="000E00F3"/>
    <w:rsid w:val="000E6427"/>
    <w:rsid w:val="000F158C"/>
    <w:rsid w:val="00102F3D"/>
    <w:rsid w:val="00117A6C"/>
    <w:rsid w:val="00124E38"/>
    <w:rsid w:val="0012580B"/>
    <w:rsid w:val="00131287"/>
    <w:rsid w:val="00131F90"/>
    <w:rsid w:val="0013526E"/>
    <w:rsid w:val="0014716E"/>
    <w:rsid w:val="0015431B"/>
    <w:rsid w:val="00154795"/>
    <w:rsid w:val="00171371"/>
    <w:rsid w:val="00175A24"/>
    <w:rsid w:val="00187E58"/>
    <w:rsid w:val="0019370E"/>
    <w:rsid w:val="00195D32"/>
    <w:rsid w:val="001A297E"/>
    <w:rsid w:val="001A368E"/>
    <w:rsid w:val="001A7329"/>
    <w:rsid w:val="001A7B33"/>
    <w:rsid w:val="001B4E28"/>
    <w:rsid w:val="001C3525"/>
    <w:rsid w:val="001D1BD2"/>
    <w:rsid w:val="001D2FBB"/>
    <w:rsid w:val="001E02BE"/>
    <w:rsid w:val="001E3B37"/>
    <w:rsid w:val="001F2594"/>
    <w:rsid w:val="002055A6"/>
    <w:rsid w:val="00206460"/>
    <w:rsid w:val="002069B4"/>
    <w:rsid w:val="00215DFC"/>
    <w:rsid w:val="002211AE"/>
    <w:rsid w:val="002212DF"/>
    <w:rsid w:val="00222CD4"/>
    <w:rsid w:val="002264A6"/>
    <w:rsid w:val="00227BA7"/>
    <w:rsid w:val="0023011C"/>
    <w:rsid w:val="00230358"/>
    <w:rsid w:val="002345E8"/>
    <w:rsid w:val="00234864"/>
    <w:rsid w:val="0026322E"/>
    <w:rsid w:val="00263398"/>
    <w:rsid w:val="00264429"/>
    <w:rsid w:val="00275BCF"/>
    <w:rsid w:val="00292257"/>
    <w:rsid w:val="002A54E0"/>
    <w:rsid w:val="002A6EC9"/>
    <w:rsid w:val="002B1595"/>
    <w:rsid w:val="002B191D"/>
    <w:rsid w:val="002B4FA0"/>
    <w:rsid w:val="002C746F"/>
    <w:rsid w:val="002D0AF6"/>
    <w:rsid w:val="002D4060"/>
    <w:rsid w:val="002E4FE6"/>
    <w:rsid w:val="002F164D"/>
    <w:rsid w:val="002F18E7"/>
    <w:rsid w:val="00306206"/>
    <w:rsid w:val="0030754C"/>
    <w:rsid w:val="00313192"/>
    <w:rsid w:val="00317D85"/>
    <w:rsid w:val="003202A6"/>
    <w:rsid w:val="0032440D"/>
    <w:rsid w:val="00327C56"/>
    <w:rsid w:val="003315A1"/>
    <w:rsid w:val="003319BF"/>
    <w:rsid w:val="003373EC"/>
    <w:rsid w:val="00342FF4"/>
    <w:rsid w:val="00343F88"/>
    <w:rsid w:val="00354054"/>
    <w:rsid w:val="00365C1A"/>
    <w:rsid w:val="003669EA"/>
    <w:rsid w:val="003706CC"/>
    <w:rsid w:val="00377710"/>
    <w:rsid w:val="00377A07"/>
    <w:rsid w:val="003A2D8E"/>
    <w:rsid w:val="003C20E4"/>
    <w:rsid w:val="003D1FD7"/>
    <w:rsid w:val="003E6F90"/>
    <w:rsid w:val="003F522C"/>
    <w:rsid w:val="003F5D0F"/>
    <w:rsid w:val="003F7227"/>
    <w:rsid w:val="00414101"/>
    <w:rsid w:val="004179B4"/>
    <w:rsid w:val="00421596"/>
    <w:rsid w:val="00433DDB"/>
    <w:rsid w:val="00437619"/>
    <w:rsid w:val="00453548"/>
    <w:rsid w:val="00466479"/>
    <w:rsid w:val="00472CAA"/>
    <w:rsid w:val="00476472"/>
    <w:rsid w:val="004A2A63"/>
    <w:rsid w:val="004B210C"/>
    <w:rsid w:val="004B4A3B"/>
    <w:rsid w:val="004D405F"/>
    <w:rsid w:val="004E4F4F"/>
    <w:rsid w:val="004E6406"/>
    <w:rsid w:val="004E6789"/>
    <w:rsid w:val="004E6EDE"/>
    <w:rsid w:val="004F61E3"/>
    <w:rsid w:val="00502E10"/>
    <w:rsid w:val="0051015C"/>
    <w:rsid w:val="00516CF1"/>
    <w:rsid w:val="00531AE9"/>
    <w:rsid w:val="00536059"/>
    <w:rsid w:val="00543DE9"/>
    <w:rsid w:val="00550A66"/>
    <w:rsid w:val="005521E3"/>
    <w:rsid w:val="00567EC7"/>
    <w:rsid w:val="00570013"/>
    <w:rsid w:val="005801A2"/>
    <w:rsid w:val="005952A5"/>
    <w:rsid w:val="005977D4"/>
    <w:rsid w:val="005A33A1"/>
    <w:rsid w:val="005B217D"/>
    <w:rsid w:val="005B7AD9"/>
    <w:rsid w:val="005C1CC1"/>
    <w:rsid w:val="005C385F"/>
    <w:rsid w:val="005E1AC6"/>
    <w:rsid w:val="005F5BE3"/>
    <w:rsid w:val="005F6F1B"/>
    <w:rsid w:val="00602712"/>
    <w:rsid w:val="006057A8"/>
    <w:rsid w:val="00610254"/>
    <w:rsid w:val="006247C5"/>
    <w:rsid w:val="00624B33"/>
    <w:rsid w:val="00630AA2"/>
    <w:rsid w:val="006314EB"/>
    <w:rsid w:val="00637838"/>
    <w:rsid w:val="00646707"/>
    <w:rsid w:val="00647FAB"/>
    <w:rsid w:val="00662E58"/>
    <w:rsid w:val="00664DCF"/>
    <w:rsid w:val="00671FF9"/>
    <w:rsid w:val="00691A85"/>
    <w:rsid w:val="006A12D6"/>
    <w:rsid w:val="006B05E2"/>
    <w:rsid w:val="006B4B1F"/>
    <w:rsid w:val="006C1567"/>
    <w:rsid w:val="006C42D8"/>
    <w:rsid w:val="006C5D39"/>
    <w:rsid w:val="006E2810"/>
    <w:rsid w:val="006E43D9"/>
    <w:rsid w:val="006E5417"/>
    <w:rsid w:val="006F6357"/>
    <w:rsid w:val="006F6C6D"/>
    <w:rsid w:val="00703B00"/>
    <w:rsid w:val="00712F60"/>
    <w:rsid w:val="00720E3B"/>
    <w:rsid w:val="007316D2"/>
    <w:rsid w:val="00735FB6"/>
    <w:rsid w:val="007366BF"/>
    <w:rsid w:val="00745F6B"/>
    <w:rsid w:val="0075585E"/>
    <w:rsid w:val="00755CF4"/>
    <w:rsid w:val="00770571"/>
    <w:rsid w:val="007768FF"/>
    <w:rsid w:val="007824D3"/>
    <w:rsid w:val="007874D7"/>
    <w:rsid w:val="00796414"/>
    <w:rsid w:val="00796EE3"/>
    <w:rsid w:val="007A4573"/>
    <w:rsid w:val="007A7D29"/>
    <w:rsid w:val="007B4AB8"/>
    <w:rsid w:val="007D679D"/>
    <w:rsid w:val="007F1F8B"/>
    <w:rsid w:val="007F67A1"/>
    <w:rsid w:val="00802502"/>
    <w:rsid w:val="00811C05"/>
    <w:rsid w:val="008206C8"/>
    <w:rsid w:val="00841753"/>
    <w:rsid w:val="00863781"/>
    <w:rsid w:val="0086387C"/>
    <w:rsid w:val="008641DF"/>
    <w:rsid w:val="00874A6C"/>
    <w:rsid w:val="00876C65"/>
    <w:rsid w:val="00880484"/>
    <w:rsid w:val="00882442"/>
    <w:rsid w:val="00897F3C"/>
    <w:rsid w:val="008A4B4C"/>
    <w:rsid w:val="008A71F4"/>
    <w:rsid w:val="008B6D29"/>
    <w:rsid w:val="008C0846"/>
    <w:rsid w:val="008C239F"/>
    <w:rsid w:val="008C5020"/>
    <w:rsid w:val="008C5F25"/>
    <w:rsid w:val="008E480C"/>
    <w:rsid w:val="008F2EA6"/>
    <w:rsid w:val="00907757"/>
    <w:rsid w:val="009212B0"/>
    <w:rsid w:val="009234A5"/>
    <w:rsid w:val="009336F7"/>
    <w:rsid w:val="009374A7"/>
    <w:rsid w:val="00941426"/>
    <w:rsid w:val="00950210"/>
    <w:rsid w:val="009509FC"/>
    <w:rsid w:val="0095237D"/>
    <w:rsid w:val="009734B5"/>
    <w:rsid w:val="0098551D"/>
    <w:rsid w:val="00993944"/>
    <w:rsid w:val="0099518F"/>
    <w:rsid w:val="009A176D"/>
    <w:rsid w:val="009A523D"/>
    <w:rsid w:val="009C598B"/>
    <w:rsid w:val="009D7D02"/>
    <w:rsid w:val="009F105B"/>
    <w:rsid w:val="009F496B"/>
    <w:rsid w:val="00A002C5"/>
    <w:rsid w:val="00A01439"/>
    <w:rsid w:val="00A02626"/>
    <w:rsid w:val="00A02E61"/>
    <w:rsid w:val="00A05CFF"/>
    <w:rsid w:val="00A1329B"/>
    <w:rsid w:val="00A56B97"/>
    <w:rsid w:val="00A6093D"/>
    <w:rsid w:val="00A65C86"/>
    <w:rsid w:val="00A66481"/>
    <w:rsid w:val="00A71DBA"/>
    <w:rsid w:val="00A76A6D"/>
    <w:rsid w:val="00A83253"/>
    <w:rsid w:val="00A9789D"/>
    <w:rsid w:val="00AA6E84"/>
    <w:rsid w:val="00AB420B"/>
    <w:rsid w:val="00AB64EA"/>
    <w:rsid w:val="00AC16D4"/>
    <w:rsid w:val="00AC3B46"/>
    <w:rsid w:val="00AE341B"/>
    <w:rsid w:val="00AF0217"/>
    <w:rsid w:val="00B07CA7"/>
    <w:rsid w:val="00B1279A"/>
    <w:rsid w:val="00B12F4A"/>
    <w:rsid w:val="00B24C86"/>
    <w:rsid w:val="00B269E6"/>
    <w:rsid w:val="00B4194A"/>
    <w:rsid w:val="00B5222E"/>
    <w:rsid w:val="00B56864"/>
    <w:rsid w:val="00B61C96"/>
    <w:rsid w:val="00B62AEC"/>
    <w:rsid w:val="00B708A0"/>
    <w:rsid w:val="00B73A2A"/>
    <w:rsid w:val="00B81E67"/>
    <w:rsid w:val="00B94B06"/>
    <w:rsid w:val="00B94C28"/>
    <w:rsid w:val="00BA722A"/>
    <w:rsid w:val="00BA77FD"/>
    <w:rsid w:val="00BC10BA"/>
    <w:rsid w:val="00BC5AFD"/>
    <w:rsid w:val="00BE3290"/>
    <w:rsid w:val="00BE6707"/>
    <w:rsid w:val="00BF41A2"/>
    <w:rsid w:val="00C02CB3"/>
    <w:rsid w:val="00C04F43"/>
    <w:rsid w:val="00C0609D"/>
    <w:rsid w:val="00C115AB"/>
    <w:rsid w:val="00C26B9E"/>
    <w:rsid w:val="00C30249"/>
    <w:rsid w:val="00C35D2D"/>
    <w:rsid w:val="00C3723B"/>
    <w:rsid w:val="00C43B29"/>
    <w:rsid w:val="00C4427E"/>
    <w:rsid w:val="00C606C9"/>
    <w:rsid w:val="00C6146A"/>
    <w:rsid w:val="00C700B8"/>
    <w:rsid w:val="00C80288"/>
    <w:rsid w:val="00C823D9"/>
    <w:rsid w:val="00C84003"/>
    <w:rsid w:val="00C86EEA"/>
    <w:rsid w:val="00C90650"/>
    <w:rsid w:val="00C91BE7"/>
    <w:rsid w:val="00C97D78"/>
    <w:rsid w:val="00CB4C9F"/>
    <w:rsid w:val="00CC2AAE"/>
    <w:rsid w:val="00CC5A42"/>
    <w:rsid w:val="00CD0EAB"/>
    <w:rsid w:val="00CF34DB"/>
    <w:rsid w:val="00CF558F"/>
    <w:rsid w:val="00D073E2"/>
    <w:rsid w:val="00D37889"/>
    <w:rsid w:val="00D4018E"/>
    <w:rsid w:val="00D446EC"/>
    <w:rsid w:val="00D51BF0"/>
    <w:rsid w:val="00D54301"/>
    <w:rsid w:val="00D55942"/>
    <w:rsid w:val="00D6270A"/>
    <w:rsid w:val="00D6345E"/>
    <w:rsid w:val="00D7033F"/>
    <w:rsid w:val="00D807BF"/>
    <w:rsid w:val="00D82FCC"/>
    <w:rsid w:val="00D87F83"/>
    <w:rsid w:val="00DA0F6C"/>
    <w:rsid w:val="00DA17FC"/>
    <w:rsid w:val="00DA7887"/>
    <w:rsid w:val="00DA7DCA"/>
    <w:rsid w:val="00DB2C26"/>
    <w:rsid w:val="00DB40AA"/>
    <w:rsid w:val="00DD2452"/>
    <w:rsid w:val="00DD571A"/>
    <w:rsid w:val="00DE6B43"/>
    <w:rsid w:val="00E10029"/>
    <w:rsid w:val="00E11923"/>
    <w:rsid w:val="00E12EA9"/>
    <w:rsid w:val="00E262D4"/>
    <w:rsid w:val="00E36250"/>
    <w:rsid w:val="00E54511"/>
    <w:rsid w:val="00E5589B"/>
    <w:rsid w:val="00E61DAC"/>
    <w:rsid w:val="00E72B80"/>
    <w:rsid w:val="00E74B43"/>
    <w:rsid w:val="00E75FE3"/>
    <w:rsid w:val="00E76D5A"/>
    <w:rsid w:val="00E82CE7"/>
    <w:rsid w:val="00E83439"/>
    <w:rsid w:val="00E86C4C"/>
    <w:rsid w:val="00EB08D7"/>
    <w:rsid w:val="00EB7AB1"/>
    <w:rsid w:val="00EE3040"/>
    <w:rsid w:val="00EE4987"/>
    <w:rsid w:val="00EF48CC"/>
    <w:rsid w:val="00F117AC"/>
    <w:rsid w:val="00F26468"/>
    <w:rsid w:val="00F44237"/>
    <w:rsid w:val="00F73032"/>
    <w:rsid w:val="00F751ED"/>
    <w:rsid w:val="00F848FC"/>
    <w:rsid w:val="00F9282A"/>
    <w:rsid w:val="00F93FE0"/>
    <w:rsid w:val="00F9699D"/>
    <w:rsid w:val="00F96BAD"/>
    <w:rsid w:val="00FA3FB1"/>
    <w:rsid w:val="00FB0E84"/>
    <w:rsid w:val="00FB6F33"/>
    <w:rsid w:val="00FC0936"/>
    <w:rsid w:val="00FC750B"/>
    <w:rsid w:val="00FD01C2"/>
    <w:rsid w:val="00FD0E9A"/>
    <w:rsid w:val="00FD68D0"/>
    <w:rsid w:val="00FF0CE3"/>
    <w:rsid w:val="00FF44B9"/>
    <w:rsid w:val="00FF68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1D2F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rsid w:val="00647FAB"/>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647FAB"/>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647FA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647FAB"/>
    <w:rPr>
      <w:rFonts w:ascii="Times" w:eastAsia="Malgun Gothic" w:hAnsi="Times"/>
      <w:lang w:val="en-GB"/>
    </w:rPr>
  </w:style>
  <w:style w:type="paragraph" w:styleId="ListParagraph">
    <w:name w:val="List Paragraph"/>
    <w:basedOn w:val="Normal"/>
    <w:uiPriority w:val="34"/>
    <w:qFormat/>
    <w:rsid w:val="00D4018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rPr>
  </w:style>
  <w:style w:type="paragraph" w:customStyle="1" w:styleId="Equation">
    <w:name w:val="Equation"/>
    <w:basedOn w:val="Normal"/>
    <w:rsid w:val="00D4018E"/>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Note1">
    <w:name w:val="Note 1"/>
    <w:basedOn w:val="Normal"/>
    <w:qFormat/>
    <w:rsid w:val="00D4018E"/>
    <w:pPr>
      <w:tabs>
        <w:tab w:val="clear" w:pos="360"/>
        <w:tab w:val="clear" w:pos="720"/>
        <w:tab w:val="clear" w:pos="1080"/>
        <w:tab w:val="clear" w:pos="1440"/>
      </w:tabs>
      <w:spacing w:before="60"/>
      <w:ind w:left="288"/>
      <w:jc w:val="both"/>
    </w:pPr>
    <w:rPr>
      <w:rFonts w:eastAsia="Malgun Gothic"/>
      <w:sz w:val="18"/>
      <w:szCs w:val="18"/>
      <w:lang w:val="en-GB"/>
    </w:rPr>
  </w:style>
  <w:style w:type="character" w:styleId="CommentReference">
    <w:name w:val="annotation reference"/>
    <w:basedOn w:val="DefaultParagraphFont"/>
    <w:rsid w:val="00131287"/>
    <w:rPr>
      <w:sz w:val="16"/>
      <w:szCs w:val="16"/>
    </w:rPr>
  </w:style>
  <w:style w:type="paragraph" w:styleId="CommentText">
    <w:name w:val="annotation text"/>
    <w:basedOn w:val="Normal"/>
    <w:link w:val="CommentTextChar"/>
    <w:rsid w:val="00131287"/>
    <w:rPr>
      <w:sz w:val="20"/>
    </w:rPr>
  </w:style>
  <w:style w:type="character" w:customStyle="1" w:styleId="CommentTextChar">
    <w:name w:val="Comment Text Char"/>
    <w:basedOn w:val="DefaultParagraphFont"/>
    <w:link w:val="CommentText"/>
    <w:rsid w:val="00131287"/>
    <w:rPr>
      <w:lang w:eastAsia="en-US"/>
    </w:rPr>
  </w:style>
  <w:style w:type="paragraph" w:styleId="CommentSubject">
    <w:name w:val="annotation subject"/>
    <w:basedOn w:val="CommentText"/>
    <w:next w:val="CommentText"/>
    <w:link w:val="CommentSubjectChar"/>
    <w:rsid w:val="00131287"/>
    <w:rPr>
      <w:b/>
      <w:bCs/>
    </w:rPr>
  </w:style>
  <w:style w:type="character" w:customStyle="1" w:styleId="CommentSubjectChar">
    <w:name w:val="Comment Subject Char"/>
    <w:basedOn w:val="CommentTextChar"/>
    <w:link w:val="CommentSubject"/>
    <w:rsid w:val="00131287"/>
    <w:rPr>
      <w:b/>
      <w:bCs/>
    </w:rPr>
  </w:style>
</w:styles>
</file>

<file path=word/webSettings.xml><?xml version="1.0" encoding="utf-8"?>
<w:webSettings xmlns:r="http://schemas.openxmlformats.org/officeDocument/2006/relationships" xmlns:w="http://schemas.openxmlformats.org/wordprocessingml/2006/main">
  <w:divs>
    <w:div w:id="193470821">
      <w:bodyDiv w:val="1"/>
      <w:marLeft w:val="0"/>
      <w:marRight w:val="0"/>
      <w:marTop w:val="0"/>
      <w:marBottom w:val="0"/>
      <w:divBdr>
        <w:top w:val="none" w:sz="0" w:space="0" w:color="auto"/>
        <w:left w:val="none" w:sz="0" w:space="0" w:color="auto"/>
        <w:bottom w:val="none" w:sz="0" w:space="0" w:color="auto"/>
        <w:right w:val="none" w:sz="0" w:space="0" w:color="auto"/>
      </w:divBdr>
    </w:div>
    <w:div w:id="250163905">
      <w:bodyDiv w:val="1"/>
      <w:marLeft w:val="0"/>
      <w:marRight w:val="0"/>
      <w:marTop w:val="0"/>
      <w:marBottom w:val="0"/>
      <w:divBdr>
        <w:top w:val="none" w:sz="0" w:space="0" w:color="auto"/>
        <w:left w:val="none" w:sz="0" w:space="0" w:color="auto"/>
        <w:bottom w:val="none" w:sz="0" w:space="0" w:color="auto"/>
        <w:right w:val="none" w:sz="0" w:space="0" w:color="auto"/>
      </w:divBdr>
    </w:div>
    <w:div w:id="874544165">
      <w:bodyDiv w:val="1"/>
      <w:marLeft w:val="0"/>
      <w:marRight w:val="0"/>
      <w:marTop w:val="0"/>
      <w:marBottom w:val="0"/>
      <w:divBdr>
        <w:top w:val="none" w:sz="0" w:space="0" w:color="auto"/>
        <w:left w:val="none" w:sz="0" w:space="0" w:color="auto"/>
        <w:bottom w:val="none" w:sz="0" w:space="0" w:color="auto"/>
        <w:right w:val="none" w:sz="0" w:space="0" w:color="auto"/>
      </w:divBdr>
    </w:div>
    <w:div w:id="1220703202">
      <w:bodyDiv w:val="1"/>
      <w:marLeft w:val="0"/>
      <w:marRight w:val="0"/>
      <w:marTop w:val="0"/>
      <w:marBottom w:val="0"/>
      <w:divBdr>
        <w:top w:val="none" w:sz="0" w:space="0" w:color="auto"/>
        <w:left w:val="none" w:sz="0" w:space="0" w:color="auto"/>
        <w:bottom w:val="none" w:sz="0" w:space="0" w:color="auto"/>
        <w:right w:val="none" w:sz="0" w:space="0" w:color="auto"/>
      </w:divBdr>
    </w:div>
    <w:div w:id="1370103844">
      <w:bodyDiv w:val="1"/>
      <w:marLeft w:val="0"/>
      <w:marRight w:val="0"/>
      <w:marTop w:val="0"/>
      <w:marBottom w:val="0"/>
      <w:divBdr>
        <w:top w:val="none" w:sz="0" w:space="0" w:color="auto"/>
        <w:left w:val="none" w:sz="0" w:space="0" w:color="auto"/>
        <w:bottom w:val="none" w:sz="0" w:space="0" w:color="auto"/>
        <w:right w:val="none" w:sz="0" w:space="0" w:color="auto"/>
      </w:divBdr>
    </w:div>
    <w:div w:id="162130048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segall@sharplab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zhao@sharplab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israk@sharplabs.com" TargetMode="External"/><Relationship Id="rId4" Type="http://schemas.openxmlformats.org/officeDocument/2006/relationships/webSettings" Target="webSettings.xml"/><Relationship Id="rId9" Type="http://schemas.openxmlformats.org/officeDocument/2006/relationships/hyperlink" Target="mailto:Xiaoyu.Xiu@InterDigita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742</Words>
  <Characters>4231</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4964</CharactersWithSpaces>
  <SharedDoc>false</SharedDoc>
  <HLinks>
    <vt:vector size="24" baseType="variant">
      <vt:variant>
        <vt:i4>1376295</vt:i4>
      </vt:variant>
      <vt:variant>
        <vt:i4>9</vt:i4>
      </vt:variant>
      <vt:variant>
        <vt:i4>0</vt:i4>
      </vt:variant>
      <vt:variant>
        <vt:i4>5</vt:i4>
      </vt:variant>
      <vt:variant>
        <vt:lpwstr>mailto:asegall@sharplabs.com</vt:lpwstr>
      </vt:variant>
      <vt:variant>
        <vt:lpwstr/>
      </vt:variant>
      <vt:variant>
        <vt:i4>7405636</vt:i4>
      </vt:variant>
      <vt:variant>
        <vt:i4>6</vt:i4>
      </vt:variant>
      <vt:variant>
        <vt:i4>0</vt:i4>
      </vt:variant>
      <vt:variant>
        <vt:i4>5</vt:i4>
      </vt:variant>
      <vt:variant>
        <vt:lpwstr>mailto:jzhao@sharplabs.com</vt:lpwstr>
      </vt:variant>
      <vt:variant>
        <vt:lpwstr/>
      </vt:variant>
      <vt:variant>
        <vt:i4>524329</vt:i4>
      </vt:variant>
      <vt:variant>
        <vt:i4>3</vt:i4>
      </vt:variant>
      <vt:variant>
        <vt:i4>0</vt:i4>
      </vt:variant>
      <vt:variant>
        <vt:i4>5</vt:i4>
      </vt:variant>
      <vt:variant>
        <vt:lpwstr>mailto:misrak@sharplabs.com</vt:lpwstr>
      </vt:variant>
      <vt:variant>
        <vt:lpwstr/>
      </vt:variant>
      <vt:variant>
        <vt:i4>1769595</vt:i4>
      </vt:variant>
      <vt:variant>
        <vt:i4>0</vt:i4>
      </vt:variant>
      <vt:variant>
        <vt:i4>0</vt:i4>
      </vt:variant>
      <vt:variant>
        <vt:i4>5</vt:i4>
      </vt:variant>
      <vt:variant>
        <vt:lpwstr>mailto:Xiaoyu.Xiu@InterDigital.com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xiuxx</cp:lastModifiedBy>
  <cp:revision>5</cp:revision>
  <cp:lastPrinted>1601-01-01T00:00:00Z</cp:lastPrinted>
  <dcterms:created xsi:type="dcterms:W3CDTF">2013-04-15T19:47:00Z</dcterms:created>
  <dcterms:modified xsi:type="dcterms:W3CDTF">2013-04-15T19:52:00Z</dcterms:modified>
</cp:coreProperties>
</file>