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2703A9" w:rsidRPr="005B217D" w:rsidTr="0055585A">
        <w:tc>
          <w:tcPr>
            <w:tcW w:w="6408" w:type="dxa"/>
          </w:tcPr>
          <w:p w:rsidR="002703A9" w:rsidRPr="005B217D" w:rsidRDefault="002703A9" w:rsidP="0055585A">
            <w:pPr>
              <w:tabs>
                <w:tab w:val="left" w:pos="7200"/>
              </w:tabs>
              <w:spacing w:before="0"/>
              <w:rPr>
                <w:b/>
                <w:szCs w:val="22"/>
                <w:lang w:val="en-CA"/>
              </w:rPr>
            </w:pPr>
            <w:r>
              <w:rPr>
                <w:b/>
                <w:noProof/>
                <w:szCs w:val="22"/>
              </w:rPr>
              <mc:AlternateContent>
                <mc:Choice Requires="wpg">
                  <w:drawing>
                    <wp:anchor distT="0" distB="0" distL="114300" distR="114300" simplePos="0" relativeHeight="251659264" behindDoc="0" locked="0" layoutInCell="1" allowOverlap="1" wp14:anchorId="25F83AF3" wp14:editId="3EFA3F1D">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61312" behindDoc="0" locked="0" layoutInCell="1" allowOverlap="1" wp14:anchorId="21541647" wp14:editId="31E753FF">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60288" behindDoc="0" locked="0" layoutInCell="1" allowOverlap="1" wp14:anchorId="128E2BF1" wp14:editId="733868E8">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rsidR="002703A9" w:rsidRPr="005B217D" w:rsidRDefault="002703A9" w:rsidP="0055585A">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703A9" w:rsidRPr="005B217D" w:rsidRDefault="002703A9" w:rsidP="0055585A">
            <w:pPr>
              <w:tabs>
                <w:tab w:val="left" w:pos="7200"/>
              </w:tabs>
              <w:spacing w:before="0"/>
              <w:rPr>
                <w:b/>
                <w:szCs w:val="22"/>
                <w:lang w:val="en-CA"/>
              </w:rPr>
            </w:pPr>
            <w:r>
              <w:rPr>
                <w:szCs w:val="22"/>
                <w:lang w:val="en-CA"/>
              </w:rPr>
              <w:t>13</w:t>
            </w:r>
            <w:r w:rsidRPr="005B217D">
              <w:rPr>
                <w:szCs w:val="22"/>
                <w:lang w:val="en-CA"/>
              </w:rPr>
              <w:t xml:space="preserve">th Meeting: </w:t>
            </w:r>
            <w:r w:rsidRPr="00B4194A">
              <w:rPr>
                <w:szCs w:val="22"/>
                <w:lang w:val="en-CA"/>
              </w:rPr>
              <w:t>Incheon, KR, 18–26 Apr. 2013</w:t>
            </w:r>
          </w:p>
        </w:tc>
        <w:tc>
          <w:tcPr>
            <w:tcW w:w="3168" w:type="dxa"/>
          </w:tcPr>
          <w:p w:rsidR="002703A9" w:rsidRPr="005B217D" w:rsidRDefault="002703A9" w:rsidP="00F2723C">
            <w:pPr>
              <w:tabs>
                <w:tab w:val="left" w:pos="7200"/>
              </w:tabs>
              <w:rPr>
                <w:u w:val="single"/>
                <w:lang w:val="en-CA"/>
              </w:rPr>
            </w:pPr>
            <w:r w:rsidRPr="005B217D">
              <w:rPr>
                <w:lang w:val="en-CA"/>
              </w:rPr>
              <w:t>Document: JCTVC-</w:t>
            </w:r>
            <w:r w:rsidR="00F2723C">
              <w:rPr>
                <w:lang w:val="en-CA"/>
              </w:rPr>
              <w:t>M</w:t>
            </w:r>
            <w:r w:rsidR="00F2723C">
              <w:rPr>
                <w:u w:val="single"/>
                <w:lang w:val="en-CA"/>
              </w:rPr>
              <w:t>0334</w:t>
            </w:r>
          </w:p>
        </w:tc>
      </w:tr>
    </w:tbl>
    <w:p w:rsidR="002703A9" w:rsidRPr="005B217D" w:rsidRDefault="002703A9" w:rsidP="002703A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2703A9" w:rsidRPr="005B217D" w:rsidTr="0055585A">
        <w:tc>
          <w:tcPr>
            <w:tcW w:w="1458" w:type="dxa"/>
          </w:tcPr>
          <w:p w:rsidR="002703A9" w:rsidRPr="005B217D" w:rsidRDefault="002703A9" w:rsidP="0055585A">
            <w:pPr>
              <w:spacing w:before="60" w:after="60"/>
              <w:rPr>
                <w:i/>
                <w:szCs w:val="22"/>
                <w:lang w:val="en-CA"/>
              </w:rPr>
            </w:pPr>
            <w:r w:rsidRPr="005B217D">
              <w:rPr>
                <w:i/>
                <w:szCs w:val="22"/>
                <w:lang w:val="en-CA"/>
              </w:rPr>
              <w:t>Title:</w:t>
            </w:r>
          </w:p>
        </w:tc>
        <w:tc>
          <w:tcPr>
            <w:tcW w:w="8118" w:type="dxa"/>
            <w:gridSpan w:val="3"/>
          </w:tcPr>
          <w:p w:rsidR="002703A9" w:rsidRPr="005B217D" w:rsidRDefault="004E7244" w:rsidP="004E7244">
            <w:pPr>
              <w:spacing w:before="60" w:after="60"/>
              <w:rPr>
                <w:b/>
                <w:szCs w:val="22"/>
                <w:lang w:val="en-CA"/>
              </w:rPr>
            </w:pPr>
            <w:r>
              <w:rPr>
                <w:b/>
                <w:szCs w:val="22"/>
                <w:lang w:val="en-CA"/>
              </w:rPr>
              <w:t xml:space="preserve">Parallel </w:t>
            </w:r>
            <w:r w:rsidR="00485025">
              <w:rPr>
                <w:b/>
                <w:szCs w:val="22"/>
                <w:lang w:val="en-CA"/>
              </w:rPr>
              <w:t>P</w:t>
            </w:r>
            <w:r>
              <w:rPr>
                <w:b/>
                <w:szCs w:val="22"/>
                <w:lang w:val="en-CA"/>
              </w:rPr>
              <w:t xml:space="preserve">rocessing </w:t>
            </w:r>
            <w:r w:rsidR="00485025">
              <w:rPr>
                <w:b/>
                <w:szCs w:val="22"/>
                <w:lang w:val="en-CA"/>
              </w:rPr>
              <w:t>I</w:t>
            </w:r>
            <w:r>
              <w:rPr>
                <w:b/>
                <w:szCs w:val="22"/>
                <w:lang w:val="en-CA"/>
              </w:rPr>
              <w:t>ndication</w:t>
            </w:r>
            <w:r w:rsidR="008D5D21">
              <w:rPr>
                <w:b/>
                <w:szCs w:val="22"/>
                <w:lang w:val="en-CA"/>
              </w:rPr>
              <w:t>s</w:t>
            </w:r>
            <w:r>
              <w:rPr>
                <w:b/>
                <w:szCs w:val="22"/>
                <w:lang w:val="en-CA"/>
              </w:rPr>
              <w:t xml:space="preserve"> for Tiles in HEVC Extensions</w:t>
            </w:r>
          </w:p>
        </w:tc>
      </w:tr>
      <w:tr w:rsidR="002703A9" w:rsidRPr="005B217D" w:rsidTr="0055585A">
        <w:tc>
          <w:tcPr>
            <w:tcW w:w="1458" w:type="dxa"/>
          </w:tcPr>
          <w:p w:rsidR="002703A9" w:rsidRPr="005B217D" w:rsidRDefault="002703A9" w:rsidP="0055585A">
            <w:pPr>
              <w:spacing w:before="60" w:after="60"/>
              <w:rPr>
                <w:i/>
                <w:szCs w:val="22"/>
                <w:lang w:val="en-CA"/>
              </w:rPr>
            </w:pPr>
            <w:r w:rsidRPr="005B217D">
              <w:rPr>
                <w:i/>
                <w:szCs w:val="22"/>
                <w:lang w:val="en-CA"/>
              </w:rPr>
              <w:t>Status:</w:t>
            </w:r>
          </w:p>
        </w:tc>
        <w:tc>
          <w:tcPr>
            <w:tcW w:w="8118" w:type="dxa"/>
            <w:gridSpan w:val="3"/>
          </w:tcPr>
          <w:p w:rsidR="002703A9" w:rsidRPr="005B217D" w:rsidRDefault="002703A9" w:rsidP="0055585A">
            <w:pPr>
              <w:spacing w:before="60" w:after="60"/>
              <w:rPr>
                <w:szCs w:val="22"/>
                <w:lang w:val="en-CA"/>
              </w:rPr>
            </w:pPr>
            <w:r w:rsidRPr="005B217D">
              <w:rPr>
                <w:szCs w:val="22"/>
                <w:lang w:val="en-CA"/>
              </w:rPr>
              <w:t>Input Document to JCT-VC</w:t>
            </w:r>
          </w:p>
        </w:tc>
      </w:tr>
      <w:tr w:rsidR="002703A9" w:rsidRPr="005B217D" w:rsidTr="0055585A">
        <w:tc>
          <w:tcPr>
            <w:tcW w:w="1458" w:type="dxa"/>
          </w:tcPr>
          <w:p w:rsidR="002703A9" w:rsidRPr="005B217D" w:rsidRDefault="002703A9" w:rsidP="0055585A">
            <w:pPr>
              <w:spacing w:before="60" w:after="60"/>
              <w:rPr>
                <w:i/>
                <w:szCs w:val="22"/>
                <w:lang w:val="en-CA"/>
              </w:rPr>
            </w:pPr>
            <w:r w:rsidRPr="005B217D">
              <w:rPr>
                <w:i/>
                <w:szCs w:val="22"/>
                <w:lang w:val="en-CA"/>
              </w:rPr>
              <w:t>Purpose:</w:t>
            </w:r>
          </w:p>
        </w:tc>
        <w:tc>
          <w:tcPr>
            <w:tcW w:w="8118" w:type="dxa"/>
            <w:gridSpan w:val="3"/>
          </w:tcPr>
          <w:p w:rsidR="002703A9" w:rsidRPr="005B217D" w:rsidRDefault="002703A9" w:rsidP="0055585A">
            <w:pPr>
              <w:spacing w:before="60" w:after="60"/>
              <w:rPr>
                <w:szCs w:val="22"/>
                <w:lang w:val="en-CA"/>
              </w:rPr>
            </w:pPr>
            <w:r w:rsidRPr="005B217D">
              <w:rPr>
                <w:szCs w:val="22"/>
                <w:lang w:val="en-CA"/>
              </w:rPr>
              <w:t>Proposal</w:t>
            </w:r>
          </w:p>
        </w:tc>
      </w:tr>
      <w:tr w:rsidR="002703A9" w:rsidRPr="005B217D" w:rsidTr="0055585A">
        <w:tc>
          <w:tcPr>
            <w:tcW w:w="1458" w:type="dxa"/>
          </w:tcPr>
          <w:p w:rsidR="002703A9" w:rsidRPr="005B217D" w:rsidRDefault="002703A9" w:rsidP="0055585A">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003B27" w:rsidRPr="00003B27" w:rsidRDefault="00003B27" w:rsidP="00003B27">
            <w:pPr>
              <w:spacing w:before="60" w:after="60"/>
              <w:rPr>
                <w:rFonts w:eastAsia="Calibri"/>
                <w:szCs w:val="22"/>
              </w:rPr>
            </w:pPr>
            <w:r w:rsidRPr="00003B27">
              <w:rPr>
                <w:rFonts w:eastAsia="Calibri"/>
                <w:szCs w:val="22"/>
              </w:rPr>
              <w:t>Krishna Rapaka</w:t>
            </w:r>
          </w:p>
          <w:p w:rsidR="00003B27" w:rsidRPr="00003B27" w:rsidRDefault="00003B27" w:rsidP="00003B27">
            <w:pPr>
              <w:spacing w:before="60" w:after="60"/>
              <w:rPr>
                <w:rFonts w:eastAsia="Calibri"/>
                <w:szCs w:val="22"/>
              </w:rPr>
            </w:pPr>
            <w:r w:rsidRPr="00003B27">
              <w:rPr>
                <w:rFonts w:eastAsia="Calibri"/>
                <w:szCs w:val="22"/>
              </w:rPr>
              <w:t>Wei Pu</w:t>
            </w:r>
          </w:p>
          <w:p w:rsidR="00003B27" w:rsidRPr="00003B27" w:rsidRDefault="00003B27" w:rsidP="00003B27">
            <w:pPr>
              <w:spacing w:before="60" w:after="60"/>
              <w:rPr>
                <w:rFonts w:eastAsia="Calibri"/>
                <w:szCs w:val="22"/>
              </w:rPr>
            </w:pPr>
            <w:r w:rsidRPr="00003B27">
              <w:rPr>
                <w:rFonts w:eastAsia="Calibri"/>
                <w:szCs w:val="22"/>
              </w:rPr>
              <w:t>Xiang Li</w:t>
            </w:r>
          </w:p>
          <w:p w:rsidR="00003B27" w:rsidRPr="00003B27" w:rsidRDefault="00003B27" w:rsidP="00003B27">
            <w:pPr>
              <w:spacing w:before="60" w:after="60"/>
              <w:rPr>
                <w:rFonts w:eastAsia="Calibri"/>
                <w:szCs w:val="22"/>
              </w:rPr>
            </w:pPr>
            <w:r w:rsidRPr="00003B27">
              <w:rPr>
                <w:rFonts w:eastAsia="Calibri"/>
                <w:szCs w:val="22"/>
              </w:rPr>
              <w:t>Jianle Chen</w:t>
            </w:r>
          </w:p>
          <w:p w:rsidR="00003B27" w:rsidRPr="00003B27" w:rsidRDefault="00003B27" w:rsidP="00003B27">
            <w:pPr>
              <w:spacing w:before="60" w:after="60"/>
              <w:rPr>
                <w:rFonts w:eastAsia="Calibri"/>
                <w:szCs w:val="22"/>
              </w:rPr>
            </w:pPr>
            <w:r w:rsidRPr="00003B27">
              <w:rPr>
                <w:rFonts w:eastAsia="Calibri"/>
                <w:szCs w:val="22"/>
              </w:rPr>
              <w:t>Ye-Kui Wang</w:t>
            </w:r>
          </w:p>
          <w:p w:rsidR="002703A9" w:rsidRPr="0022239C" w:rsidRDefault="00003B27" w:rsidP="00003B27">
            <w:pPr>
              <w:spacing w:before="60" w:after="60"/>
              <w:rPr>
                <w:szCs w:val="22"/>
                <w:lang w:val="fr-FR"/>
              </w:rPr>
            </w:pPr>
            <w:r w:rsidRPr="00003B27">
              <w:rPr>
                <w:rFonts w:eastAsia="Calibri"/>
                <w:szCs w:val="22"/>
              </w:rPr>
              <w:t>Marta Karczewicz</w:t>
            </w:r>
          </w:p>
        </w:tc>
        <w:tc>
          <w:tcPr>
            <w:tcW w:w="900" w:type="dxa"/>
          </w:tcPr>
          <w:p w:rsidR="002703A9" w:rsidRPr="005B217D" w:rsidRDefault="002703A9" w:rsidP="0055585A">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003B27" w:rsidRPr="00003B27" w:rsidRDefault="00003B27" w:rsidP="00003B27">
            <w:pPr>
              <w:spacing w:before="60" w:after="60"/>
              <w:rPr>
                <w:rStyle w:val="Hyperlink"/>
              </w:rPr>
            </w:pPr>
            <w:r w:rsidRPr="00003B27">
              <w:rPr>
                <w:rStyle w:val="Hyperlink"/>
              </w:rPr>
              <w:t>krapaka@qti.qualcomm.com</w:t>
            </w:r>
          </w:p>
          <w:p w:rsidR="00003B27" w:rsidRPr="00003B27" w:rsidRDefault="00003B27" w:rsidP="00003B27">
            <w:pPr>
              <w:spacing w:before="60" w:after="60"/>
              <w:rPr>
                <w:rStyle w:val="Hyperlink"/>
              </w:rPr>
            </w:pPr>
            <w:r w:rsidRPr="00003B27">
              <w:rPr>
                <w:rStyle w:val="Hyperlink"/>
              </w:rPr>
              <w:t>wpu@qti.qualcomm.com</w:t>
            </w:r>
          </w:p>
          <w:p w:rsidR="00003B27" w:rsidRPr="00003B27" w:rsidRDefault="00003B27" w:rsidP="00003B27">
            <w:pPr>
              <w:spacing w:before="60" w:after="60"/>
              <w:rPr>
                <w:rStyle w:val="Hyperlink"/>
              </w:rPr>
            </w:pPr>
            <w:r w:rsidRPr="00003B27">
              <w:rPr>
                <w:rStyle w:val="Hyperlink"/>
              </w:rPr>
              <w:t>lxiang@qti.qualcomm.com</w:t>
            </w:r>
          </w:p>
          <w:p w:rsidR="00003B27" w:rsidRPr="00003B27" w:rsidRDefault="00003B27" w:rsidP="00003B27">
            <w:pPr>
              <w:spacing w:before="60" w:after="60"/>
              <w:rPr>
                <w:rStyle w:val="Hyperlink"/>
              </w:rPr>
            </w:pPr>
            <w:r w:rsidRPr="00003B27">
              <w:rPr>
                <w:rStyle w:val="Hyperlink"/>
              </w:rPr>
              <w:t>cjianle@qti.qualcomm.com</w:t>
            </w:r>
          </w:p>
          <w:p w:rsidR="00003B27" w:rsidRPr="00003B27" w:rsidRDefault="00003B27" w:rsidP="00003B27">
            <w:pPr>
              <w:spacing w:before="60" w:after="60"/>
              <w:rPr>
                <w:rStyle w:val="Hyperlink"/>
              </w:rPr>
            </w:pPr>
            <w:r w:rsidRPr="00003B27">
              <w:rPr>
                <w:rStyle w:val="Hyperlink"/>
              </w:rPr>
              <w:t>yekuiw@qti.qualcomm.com</w:t>
            </w:r>
          </w:p>
          <w:p w:rsidR="002703A9" w:rsidRDefault="00003B27" w:rsidP="00003B27">
            <w:pPr>
              <w:spacing w:before="60" w:after="60"/>
              <w:rPr>
                <w:rStyle w:val="Hyperlink"/>
              </w:rPr>
            </w:pPr>
            <w:r w:rsidRPr="00003B27">
              <w:rPr>
                <w:rStyle w:val="Hyperlink"/>
              </w:rPr>
              <w:t>martak@qti.qualcomm.com</w:t>
            </w:r>
          </w:p>
          <w:p w:rsidR="002703A9" w:rsidRPr="005B217D" w:rsidRDefault="002703A9" w:rsidP="0055585A">
            <w:pPr>
              <w:spacing w:before="60" w:after="60"/>
              <w:rPr>
                <w:szCs w:val="22"/>
                <w:lang w:val="en-CA"/>
              </w:rPr>
            </w:pPr>
          </w:p>
        </w:tc>
      </w:tr>
      <w:tr w:rsidR="002703A9" w:rsidRPr="005B217D" w:rsidTr="0055585A">
        <w:tc>
          <w:tcPr>
            <w:tcW w:w="1458" w:type="dxa"/>
          </w:tcPr>
          <w:p w:rsidR="002703A9" w:rsidRPr="005B217D" w:rsidRDefault="002703A9" w:rsidP="0055585A">
            <w:pPr>
              <w:spacing w:before="60" w:after="60"/>
              <w:rPr>
                <w:i/>
                <w:szCs w:val="22"/>
                <w:lang w:val="en-CA"/>
              </w:rPr>
            </w:pPr>
            <w:r w:rsidRPr="005B217D">
              <w:rPr>
                <w:i/>
                <w:szCs w:val="22"/>
                <w:lang w:val="en-CA"/>
              </w:rPr>
              <w:t>Source:</w:t>
            </w:r>
          </w:p>
        </w:tc>
        <w:tc>
          <w:tcPr>
            <w:tcW w:w="8118" w:type="dxa"/>
            <w:gridSpan w:val="3"/>
          </w:tcPr>
          <w:p w:rsidR="002703A9" w:rsidRDefault="002703A9" w:rsidP="0055585A">
            <w:pPr>
              <w:spacing w:before="60" w:after="60"/>
              <w:rPr>
                <w:szCs w:val="22"/>
                <w:lang w:val="en-CA"/>
              </w:rPr>
            </w:pPr>
            <w:r>
              <w:rPr>
                <w:szCs w:val="22"/>
                <w:lang w:val="en-CA"/>
              </w:rPr>
              <w:t>Qualcomm Incorporated</w:t>
            </w:r>
          </w:p>
          <w:p w:rsidR="002703A9" w:rsidRPr="005B217D" w:rsidRDefault="002703A9" w:rsidP="00F65058">
            <w:pPr>
              <w:spacing w:before="60" w:after="60"/>
              <w:rPr>
                <w:szCs w:val="22"/>
                <w:lang w:val="en-CA"/>
              </w:rPr>
            </w:pPr>
          </w:p>
        </w:tc>
      </w:tr>
    </w:tbl>
    <w:p w:rsidR="002703A9" w:rsidRPr="005B217D" w:rsidRDefault="002703A9" w:rsidP="002703A9">
      <w:pPr>
        <w:tabs>
          <w:tab w:val="left" w:pos="1800"/>
          <w:tab w:val="right" w:pos="9360"/>
        </w:tabs>
        <w:spacing w:before="120" w:after="240"/>
        <w:jc w:val="center"/>
        <w:rPr>
          <w:szCs w:val="22"/>
          <w:lang w:val="en-CA"/>
        </w:rPr>
      </w:pPr>
      <w:r w:rsidRPr="005B217D">
        <w:rPr>
          <w:szCs w:val="22"/>
          <w:u w:val="single"/>
          <w:lang w:val="en-CA"/>
        </w:rPr>
        <w:t>_____________________________</w:t>
      </w:r>
    </w:p>
    <w:p w:rsidR="002703A9" w:rsidRPr="005B217D" w:rsidRDefault="002703A9" w:rsidP="002703A9">
      <w:pPr>
        <w:pStyle w:val="Heading1"/>
        <w:numPr>
          <w:ilvl w:val="0"/>
          <w:numId w:val="0"/>
        </w:numPr>
        <w:ind w:left="432" w:hanging="432"/>
        <w:rPr>
          <w:lang w:val="en-CA"/>
        </w:rPr>
      </w:pPr>
      <w:r w:rsidRPr="005B217D">
        <w:rPr>
          <w:lang w:val="en-CA"/>
        </w:rPr>
        <w:t>Abstract</w:t>
      </w:r>
    </w:p>
    <w:p w:rsidR="00BE54C8" w:rsidRDefault="00A14CD1" w:rsidP="00BE54C8">
      <w:pPr>
        <w:jc w:val="both"/>
        <w:rPr>
          <w:lang w:val="en-CA"/>
        </w:rPr>
      </w:pPr>
      <w:r>
        <w:t>HEVC support</w:t>
      </w:r>
      <w:r w:rsidR="00682CDA">
        <w:t>s</w:t>
      </w:r>
      <w:r>
        <w:t xml:space="preserve"> tile based coding </w:t>
      </w:r>
      <w:r w:rsidRPr="00A14CD1">
        <w:t>to enable parallel processing</w:t>
      </w:r>
      <w:r>
        <w:t xml:space="preserve">. In this contribution, </w:t>
      </w:r>
      <w:r w:rsidR="00B22803">
        <w:t>some</w:t>
      </w:r>
      <w:r>
        <w:t xml:space="preserve"> </w:t>
      </w:r>
      <w:r w:rsidR="00B22803">
        <w:t xml:space="preserve">problems are discussed </w:t>
      </w:r>
      <w:r w:rsidR="001835F9">
        <w:t xml:space="preserve">related to </w:t>
      </w:r>
      <w:r w:rsidR="00B22803">
        <w:t xml:space="preserve">parallel processing of tiles across layers and </w:t>
      </w:r>
      <w:r>
        <w:t xml:space="preserve">methods are proposed to </w:t>
      </w:r>
      <w:r w:rsidR="00B22803">
        <w:t>address the problems and to enable</w:t>
      </w:r>
      <w:r>
        <w:t xml:space="preserve"> </w:t>
      </w:r>
      <w:r w:rsidR="001835F9">
        <w:t xml:space="preserve">more friendly </w:t>
      </w:r>
      <w:r>
        <w:t>parallel processing of tiles across layers.</w:t>
      </w:r>
    </w:p>
    <w:p w:rsidR="00006BEF" w:rsidRDefault="00006BEF" w:rsidP="00006BEF">
      <w:pPr>
        <w:pStyle w:val="Heading1"/>
        <w:rPr>
          <w:lang w:val="en-CA"/>
        </w:rPr>
      </w:pPr>
      <w:r>
        <w:rPr>
          <w:lang w:val="en-CA"/>
        </w:rPr>
        <w:t>Problem Statement</w:t>
      </w:r>
    </w:p>
    <w:p w:rsidR="009A540C" w:rsidRDefault="009A540C" w:rsidP="00006BEF">
      <w:pPr>
        <w:pStyle w:val="Note1"/>
        <w:ind w:left="0"/>
        <w:rPr>
          <w:rFonts w:eastAsia="Times New Roman"/>
          <w:sz w:val="22"/>
          <w:szCs w:val="20"/>
          <w:lang w:val="en-CA"/>
        </w:rPr>
      </w:pPr>
    </w:p>
    <w:p w:rsidR="00006BEF" w:rsidRPr="001E00FE" w:rsidRDefault="00006BEF" w:rsidP="00006BEF">
      <w:pPr>
        <w:pStyle w:val="Note1"/>
        <w:ind w:left="0"/>
        <w:rPr>
          <w:rFonts w:eastAsia="Times New Roman"/>
          <w:sz w:val="22"/>
          <w:szCs w:val="20"/>
          <w:lang w:val="en-CA"/>
        </w:rPr>
      </w:pPr>
      <w:r w:rsidRPr="001E00FE">
        <w:rPr>
          <w:rFonts w:eastAsia="Times New Roman"/>
          <w:sz w:val="22"/>
          <w:szCs w:val="20"/>
          <w:lang w:val="en-CA"/>
        </w:rPr>
        <w:t xml:space="preserve">Existing solutions for parallel processing in </w:t>
      </w:r>
      <w:r w:rsidR="00B558E9">
        <w:rPr>
          <w:rFonts w:eastAsia="Times New Roman"/>
          <w:sz w:val="22"/>
          <w:szCs w:val="20"/>
          <w:lang w:val="en-CA"/>
        </w:rPr>
        <w:t>SHVC and MV-HEVC</w:t>
      </w:r>
      <w:r w:rsidRPr="001E00FE">
        <w:rPr>
          <w:rFonts w:eastAsia="Times New Roman"/>
          <w:sz w:val="22"/>
          <w:szCs w:val="20"/>
          <w:lang w:val="en-CA"/>
        </w:rPr>
        <w:t xml:space="preserve"> are associated with at least the following problems:</w:t>
      </w:r>
    </w:p>
    <w:p w:rsidR="00006BEF" w:rsidRPr="001E00FE" w:rsidRDefault="006B438E" w:rsidP="00006BEF">
      <w:pPr>
        <w:pStyle w:val="ListParagraph"/>
        <w:numPr>
          <w:ilvl w:val="0"/>
          <w:numId w:val="19"/>
        </w:numPr>
        <w:spacing w:line="240" w:lineRule="auto"/>
        <w:jc w:val="both"/>
        <w:rPr>
          <w:rFonts w:ascii="Times New Roman" w:eastAsia="Times New Roman" w:hAnsi="Times New Roman"/>
          <w:szCs w:val="20"/>
          <w:lang w:val="en-CA" w:eastAsia="en-US"/>
        </w:rPr>
      </w:pPr>
      <w:r>
        <w:rPr>
          <w:rFonts w:ascii="Times New Roman" w:eastAsia="Times New Roman" w:hAnsi="Times New Roman"/>
          <w:szCs w:val="20"/>
          <w:lang w:val="en-CA" w:eastAsia="en-US"/>
        </w:rPr>
        <w:t>I</w:t>
      </w:r>
      <w:r w:rsidR="00006BEF" w:rsidRPr="001E00FE">
        <w:rPr>
          <w:rFonts w:ascii="Times New Roman" w:eastAsia="Times New Roman" w:hAnsi="Times New Roman"/>
          <w:szCs w:val="20"/>
          <w:lang w:val="en-CA" w:eastAsia="en-US"/>
        </w:rPr>
        <w:t>nter-</w:t>
      </w:r>
      <w:r w:rsidR="00B558E9">
        <w:rPr>
          <w:rFonts w:ascii="Times New Roman" w:eastAsia="Times New Roman" w:hAnsi="Times New Roman"/>
          <w:szCs w:val="20"/>
          <w:lang w:val="en-CA" w:eastAsia="en-US"/>
        </w:rPr>
        <w:t xml:space="preserve">layer prediction </w:t>
      </w:r>
      <w:r w:rsidR="00006BEF" w:rsidRPr="001E00FE">
        <w:rPr>
          <w:rFonts w:ascii="Times New Roman" w:eastAsia="Times New Roman" w:hAnsi="Times New Roman"/>
          <w:szCs w:val="20"/>
          <w:lang w:val="en-CA" w:eastAsia="en-US"/>
        </w:rPr>
        <w:t xml:space="preserve">dependencies </w:t>
      </w:r>
      <w:r>
        <w:rPr>
          <w:rFonts w:ascii="Times New Roman" w:eastAsia="Times New Roman" w:hAnsi="Times New Roman"/>
          <w:szCs w:val="20"/>
          <w:lang w:val="en-CA" w:eastAsia="en-US"/>
        </w:rPr>
        <w:t>across</w:t>
      </w:r>
      <w:r w:rsidR="00006BEF" w:rsidRPr="001E00FE">
        <w:rPr>
          <w:rFonts w:ascii="Times New Roman" w:eastAsia="Times New Roman" w:hAnsi="Times New Roman"/>
          <w:szCs w:val="20"/>
          <w:lang w:val="en-CA" w:eastAsia="en-US"/>
        </w:rPr>
        <w:t xml:space="preserve"> </w:t>
      </w:r>
      <w:r w:rsidR="00AD0358">
        <w:rPr>
          <w:rFonts w:ascii="Times New Roman" w:eastAsia="Times New Roman" w:hAnsi="Times New Roman"/>
          <w:szCs w:val="20"/>
          <w:lang w:val="en-CA" w:eastAsia="en-US"/>
        </w:rPr>
        <w:t xml:space="preserve">the </w:t>
      </w:r>
      <w:r w:rsidR="00006BEF" w:rsidRPr="001E00FE">
        <w:rPr>
          <w:rFonts w:ascii="Times New Roman" w:eastAsia="Times New Roman" w:hAnsi="Times New Roman"/>
          <w:szCs w:val="20"/>
          <w:lang w:val="en-CA" w:eastAsia="en-US"/>
        </w:rPr>
        <w:t xml:space="preserve">same access unit </w:t>
      </w:r>
      <w:r>
        <w:rPr>
          <w:rFonts w:ascii="Times New Roman" w:eastAsia="Times New Roman" w:hAnsi="Times New Roman"/>
          <w:szCs w:val="20"/>
          <w:lang w:val="en-CA" w:eastAsia="en-US"/>
        </w:rPr>
        <w:t xml:space="preserve">require </w:t>
      </w:r>
      <w:r w:rsidR="00006BEF" w:rsidRPr="001E00FE">
        <w:rPr>
          <w:rFonts w:ascii="Times New Roman" w:eastAsia="Times New Roman" w:hAnsi="Times New Roman"/>
          <w:szCs w:val="20"/>
          <w:lang w:val="en-CA" w:eastAsia="en-US"/>
        </w:rPr>
        <w:t xml:space="preserve">all reference layer pictures </w:t>
      </w:r>
      <w:r w:rsidR="00E2199B">
        <w:rPr>
          <w:rFonts w:ascii="Times New Roman" w:eastAsia="Times New Roman" w:hAnsi="Times New Roman"/>
          <w:szCs w:val="20"/>
          <w:lang w:val="en-CA" w:eastAsia="en-US"/>
        </w:rPr>
        <w:t>to be decoded before</w:t>
      </w:r>
      <w:r w:rsidR="00006BEF" w:rsidRPr="001E00FE">
        <w:rPr>
          <w:rFonts w:ascii="Times New Roman" w:eastAsia="Times New Roman" w:hAnsi="Times New Roman"/>
          <w:szCs w:val="20"/>
          <w:lang w:val="en-CA" w:eastAsia="en-US"/>
        </w:rPr>
        <w:t xml:space="preserve"> start</w:t>
      </w:r>
      <w:r w:rsidR="00E2199B">
        <w:rPr>
          <w:rFonts w:ascii="Times New Roman" w:eastAsia="Times New Roman" w:hAnsi="Times New Roman"/>
          <w:szCs w:val="20"/>
          <w:lang w:val="en-CA" w:eastAsia="en-US"/>
        </w:rPr>
        <w:t>ing the</w:t>
      </w:r>
      <w:r w:rsidR="00006BEF" w:rsidRPr="001E00FE">
        <w:rPr>
          <w:rFonts w:ascii="Times New Roman" w:eastAsia="Times New Roman" w:hAnsi="Times New Roman"/>
          <w:szCs w:val="20"/>
          <w:lang w:val="en-CA" w:eastAsia="en-US"/>
        </w:rPr>
        <w:t xml:space="preserve"> decoding </w:t>
      </w:r>
      <w:r w:rsidR="00E2199B">
        <w:rPr>
          <w:rFonts w:ascii="Times New Roman" w:eastAsia="Times New Roman" w:hAnsi="Times New Roman"/>
          <w:szCs w:val="20"/>
          <w:lang w:val="en-CA" w:eastAsia="en-US"/>
        </w:rPr>
        <w:t xml:space="preserve">of </w:t>
      </w:r>
      <w:r w:rsidR="00006BEF" w:rsidRPr="001E00FE">
        <w:rPr>
          <w:rFonts w:ascii="Times New Roman" w:eastAsia="Times New Roman" w:hAnsi="Times New Roman"/>
          <w:szCs w:val="20"/>
          <w:lang w:val="en-CA" w:eastAsia="en-US"/>
        </w:rPr>
        <w:t>current layer picture</w:t>
      </w:r>
      <w:r w:rsidR="00406C30">
        <w:rPr>
          <w:rFonts w:ascii="Times New Roman" w:eastAsia="Times New Roman" w:hAnsi="Times New Roman"/>
          <w:szCs w:val="20"/>
          <w:lang w:val="en-CA" w:eastAsia="en-US"/>
        </w:rPr>
        <w:t xml:space="preserve"> if the tile is not aligned </w:t>
      </w:r>
      <w:r w:rsidR="00F2723C">
        <w:rPr>
          <w:rFonts w:ascii="Times New Roman" w:eastAsia="Times New Roman" w:hAnsi="Times New Roman"/>
          <w:szCs w:val="20"/>
          <w:lang w:val="en-CA" w:eastAsia="en-US"/>
        </w:rPr>
        <w:t>a</w:t>
      </w:r>
      <w:r w:rsidR="00406C30">
        <w:rPr>
          <w:rFonts w:ascii="Times New Roman" w:eastAsia="Times New Roman" w:hAnsi="Times New Roman"/>
          <w:szCs w:val="20"/>
          <w:lang w:val="en-CA" w:eastAsia="en-US"/>
        </w:rPr>
        <w:t>cross the layers</w:t>
      </w:r>
      <w:r w:rsidR="00006BEF" w:rsidRPr="001E00FE">
        <w:rPr>
          <w:rFonts w:ascii="Times New Roman" w:eastAsia="Times New Roman" w:hAnsi="Times New Roman"/>
          <w:szCs w:val="20"/>
          <w:lang w:val="en-CA" w:eastAsia="en-US"/>
        </w:rPr>
        <w:t>.</w:t>
      </w:r>
    </w:p>
    <w:p w:rsidR="00006BEF" w:rsidRPr="001E00FE" w:rsidRDefault="00E8495A" w:rsidP="00006BEF">
      <w:pPr>
        <w:pStyle w:val="ListParagraph"/>
        <w:numPr>
          <w:ilvl w:val="0"/>
          <w:numId w:val="19"/>
        </w:numPr>
        <w:jc w:val="both"/>
        <w:rPr>
          <w:rFonts w:ascii="Times New Roman" w:eastAsia="Times New Roman" w:hAnsi="Times New Roman"/>
          <w:szCs w:val="20"/>
          <w:lang w:val="en-CA" w:eastAsia="en-US"/>
        </w:rPr>
      </w:pPr>
      <w:r>
        <w:rPr>
          <w:rFonts w:ascii="Times New Roman" w:eastAsia="Times New Roman" w:hAnsi="Times New Roman"/>
          <w:szCs w:val="20"/>
          <w:lang w:val="en-CA" w:eastAsia="en-US"/>
        </w:rPr>
        <w:t>In a picture with more than one tile, u</w:t>
      </w:r>
      <w:r w:rsidRPr="001E00FE">
        <w:rPr>
          <w:rFonts w:ascii="Times New Roman" w:eastAsia="Times New Roman" w:hAnsi="Times New Roman"/>
          <w:szCs w:val="20"/>
          <w:lang w:val="en-CA" w:eastAsia="en-US"/>
        </w:rPr>
        <w:t>p-sampling</w:t>
      </w:r>
      <w:r w:rsidR="00D23836">
        <w:rPr>
          <w:rFonts w:ascii="Times New Roman" w:eastAsia="Times New Roman" w:hAnsi="Times New Roman"/>
          <w:szCs w:val="20"/>
          <w:lang w:val="en-CA" w:eastAsia="en-US"/>
        </w:rPr>
        <w:t xml:space="preserve"> </w:t>
      </w:r>
      <w:r w:rsidR="00006BEF" w:rsidRPr="001E00FE">
        <w:rPr>
          <w:rFonts w:ascii="Times New Roman" w:eastAsia="Times New Roman" w:hAnsi="Times New Roman"/>
          <w:szCs w:val="20"/>
          <w:lang w:val="en-CA" w:eastAsia="en-US"/>
        </w:rPr>
        <w:t>or inter-layer syntax prediction for some regions may cross tile boundaries in the reference layer picture. Due to parallel processing with tiles, the availability of reconstructed samples in the reference layer picture along tile boundar</w:t>
      </w:r>
      <w:r w:rsidR="008C4A0A">
        <w:rPr>
          <w:rFonts w:ascii="Times New Roman" w:eastAsia="Times New Roman" w:hAnsi="Times New Roman"/>
          <w:szCs w:val="20"/>
          <w:lang w:val="en-CA" w:eastAsia="en-US"/>
        </w:rPr>
        <w:t>ies cannot be guaranteed and hence</w:t>
      </w:r>
      <w:r w:rsidR="00006BEF" w:rsidRPr="001E00FE">
        <w:rPr>
          <w:rFonts w:ascii="Times New Roman" w:eastAsia="Times New Roman" w:hAnsi="Times New Roman"/>
          <w:szCs w:val="20"/>
          <w:lang w:val="en-CA" w:eastAsia="en-US"/>
        </w:rPr>
        <w:t xml:space="preserve"> the up-sampling or inter-layer filtering </w:t>
      </w:r>
      <w:r w:rsidR="008A1E6B">
        <w:rPr>
          <w:rFonts w:ascii="Times New Roman" w:eastAsia="Times New Roman" w:hAnsi="Times New Roman"/>
          <w:szCs w:val="20"/>
          <w:lang w:val="en-CA" w:eastAsia="en-US"/>
        </w:rPr>
        <w:t>may not</w:t>
      </w:r>
      <w:r w:rsidR="00006BEF" w:rsidRPr="001E00FE">
        <w:rPr>
          <w:rFonts w:ascii="Times New Roman" w:eastAsia="Times New Roman" w:hAnsi="Times New Roman"/>
          <w:szCs w:val="20"/>
          <w:lang w:val="en-CA" w:eastAsia="en-US"/>
        </w:rPr>
        <w:t xml:space="preserve"> be properly performed.</w:t>
      </w:r>
    </w:p>
    <w:p w:rsidR="00006BEF" w:rsidRDefault="00006BEF" w:rsidP="00006BEF">
      <w:pPr>
        <w:pStyle w:val="Heading1"/>
        <w:rPr>
          <w:lang w:val="en-CA"/>
        </w:rPr>
      </w:pPr>
      <w:r>
        <w:rPr>
          <w:lang w:val="en-CA"/>
        </w:rPr>
        <w:t>Proposal</w:t>
      </w:r>
    </w:p>
    <w:p w:rsidR="00D23836" w:rsidRPr="009D5AB4" w:rsidRDefault="00B975BB" w:rsidP="009D5AB4">
      <w:pPr>
        <w:rPr>
          <w:lang w:val="en-CA"/>
        </w:rPr>
      </w:pPr>
      <w:r>
        <w:rPr>
          <w:lang w:val="en-CA"/>
        </w:rPr>
        <w:t>In this proposal</w:t>
      </w:r>
      <w:r w:rsidR="00226918">
        <w:rPr>
          <w:lang w:val="en-CA"/>
        </w:rPr>
        <w:t>,</w:t>
      </w:r>
      <w:r>
        <w:rPr>
          <w:lang w:val="en-CA"/>
        </w:rPr>
        <w:t xml:space="preserve"> </w:t>
      </w:r>
      <w:r w:rsidR="00D23836">
        <w:rPr>
          <w:lang w:val="en-CA"/>
        </w:rPr>
        <w:t xml:space="preserve">besides constrain of cross-layer tile boundary alignment, </w:t>
      </w:r>
      <w:r w:rsidR="00673D02">
        <w:rPr>
          <w:lang w:val="en-CA"/>
        </w:rPr>
        <w:t xml:space="preserve">two </w:t>
      </w:r>
      <w:r>
        <w:rPr>
          <w:lang w:val="en-CA"/>
        </w:rPr>
        <w:t>methods are proposed</w:t>
      </w:r>
      <w:r w:rsidR="004727A6">
        <w:rPr>
          <w:lang w:val="en-CA"/>
        </w:rPr>
        <w:t xml:space="preserve"> </w:t>
      </w:r>
      <w:r w:rsidR="00673D02">
        <w:rPr>
          <w:lang w:val="en-CA"/>
        </w:rPr>
        <w:t xml:space="preserve">to enable parallel processing with tiles across layers. The </w:t>
      </w:r>
      <w:r w:rsidR="00051F9C">
        <w:rPr>
          <w:lang w:val="en-CA"/>
        </w:rPr>
        <w:t xml:space="preserve">proposed </w:t>
      </w:r>
      <w:r w:rsidR="00673D02">
        <w:rPr>
          <w:lang w:val="en-CA"/>
        </w:rPr>
        <w:t xml:space="preserve">methods are categorized </w:t>
      </w:r>
      <w:r w:rsidR="009D5AB4">
        <w:rPr>
          <w:lang w:val="en-CA"/>
        </w:rPr>
        <w:t>into</w:t>
      </w:r>
      <w:r w:rsidR="00051F9C">
        <w:rPr>
          <w:lang w:val="en-CA"/>
        </w:rPr>
        <w:t>,</w:t>
      </w:r>
      <w:r w:rsidR="00673D02">
        <w:rPr>
          <w:lang w:val="en-CA"/>
        </w:rPr>
        <w:t xml:space="preserve"> </w:t>
      </w:r>
    </w:p>
    <w:p w:rsidR="00673D02" w:rsidRPr="000D1FA7" w:rsidRDefault="00051F9C" w:rsidP="004910E3">
      <w:pPr>
        <w:pStyle w:val="ListParagraph"/>
        <w:numPr>
          <w:ilvl w:val="0"/>
          <w:numId w:val="20"/>
        </w:numPr>
        <w:rPr>
          <w:rFonts w:ascii="Times New Roman" w:eastAsia="Times New Roman" w:hAnsi="Times New Roman"/>
          <w:szCs w:val="20"/>
          <w:lang w:val="en-CA" w:eastAsia="en-US"/>
        </w:rPr>
      </w:pPr>
      <w:r w:rsidRPr="000D1FA7">
        <w:rPr>
          <w:rFonts w:ascii="Times New Roman" w:eastAsia="Times New Roman" w:hAnsi="Times New Roman"/>
          <w:szCs w:val="20"/>
          <w:lang w:val="en-CA" w:eastAsia="en-US"/>
        </w:rPr>
        <w:t>Encoder constraint on inter-layer Prediction</w:t>
      </w:r>
    </w:p>
    <w:p w:rsidR="00673D02" w:rsidRPr="000D1FA7" w:rsidRDefault="00051F9C" w:rsidP="004910E3">
      <w:pPr>
        <w:pStyle w:val="ListParagraph"/>
        <w:numPr>
          <w:ilvl w:val="0"/>
          <w:numId w:val="20"/>
        </w:numPr>
        <w:rPr>
          <w:rFonts w:ascii="Times New Roman" w:eastAsia="Times New Roman" w:hAnsi="Times New Roman"/>
          <w:szCs w:val="20"/>
          <w:lang w:val="en-CA" w:eastAsia="en-US"/>
        </w:rPr>
      </w:pPr>
      <w:r w:rsidRPr="000D1FA7">
        <w:rPr>
          <w:rFonts w:ascii="Times New Roman" w:eastAsia="Times New Roman" w:hAnsi="Times New Roman"/>
          <w:szCs w:val="20"/>
          <w:lang w:val="en-CA" w:eastAsia="en-US"/>
        </w:rPr>
        <w:t>Tile based upsampling filter</w:t>
      </w:r>
    </w:p>
    <w:p w:rsidR="00006BEF" w:rsidRPr="00C67185" w:rsidRDefault="004727A6" w:rsidP="00006BEF">
      <w:pPr>
        <w:pStyle w:val="Heading2"/>
        <w:rPr>
          <w:i w:val="0"/>
          <w:lang w:val="en-CA"/>
        </w:rPr>
      </w:pPr>
      <w:r w:rsidRPr="00C67185">
        <w:rPr>
          <w:i w:val="0"/>
          <w:lang w:val="en-CA"/>
        </w:rPr>
        <w:t>Encoder constraint</w:t>
      </w:r>
      <w:r w:rsidR="00C67185" w:rsidRPr="00C67185">
        <w:rPr>
          <w:i w:val="0"/>
          <w:lang w:val="en-CA"/>
        </w:rPr>
        <w:t xml:space="preserve"> on inter-layer </w:t>
      </w:r>
      <w:r w:rsidR="00211022">
        <w:rPr>
          <w:i w:val="0"/>
          <w:lang w:val="en-CA"/>
        </w:rPr>
        <w:t>p</w:t>
      </w:r>
      <w:r w:rsidR="00C67185" w:rsidRPr="00C67185">
        <w:rPr>
          <w:i w:val="0"/>
          <w:lang w:val="en-CA"/>
        </w:rPr>
        <w:t xml:space="preserve">rediction </w:t>
      </w:r>
    </w:p>
    <w:p w:rsidR="00006BEF" w:rsidRDefault="00006BEF" w:rsidP="00006BEF">
      <w:pPr>
        <w:rPr>
          <w:lang w:val="en-CA"/>
        </w:rPr>
      </w:pPr>
      <w:r w:rsidRPr="001E00FE">
        <w:rPr>
          <w:lang w:val="en-CA"/>
        </w:rPr>
        <w:t xml:space="preserve">In this method an encoder constraint is applied so that no CU/PU in an enhancement tile is inter-layer texture predicted or inter-layer syntax predicted from a collocated CU/PU that may have </w:t>
      </w:r>
      <w:r w:rsidR="00673D02">
        <w:rPr>
          <w:lang w:val="en-CA"/>
        </w:rPr>
        <w:t>up</w:t>
      </w:r>
      <w:r w:rsidR="00387EF8">
        <w:rPr>
          <w:lang w:val="en-CA"/>
        </w:rPr>
        <w:t>-</w:t>
      </w:r>
      <w:r w:rsidR="00673D02">
        <w:rPr>
          <w:lang w:val="en-CA"/>
        </w:rPr>
        <w:t>sampling</w:t>
      </w:r>
      <w:r w:rsidRPr="001E00FE">
        <w:rPr>
          <w:lang w:val="en-CA"/>
        </w:rPr>
        <w:t xml:space="preserve"> across the tiles in the reference layer pictures. </w:t>
      </w:r>
    </w:p>
    <w:p w:rsidR="00B24790" w:rsidRPr="001E00FE" w:rsidRDefault="009D5AB4" w:rsidP="00006BEF">
      <w:pPr>
        <w:rPr>
          <w:lang w:val="en-CA"/>
        </w:rPr>
      </w:pPr>
      <w:r>
        <w:rPr>
          <w:lang w:val="en-CA"/>
        </w:rPr>
        <w:lastRenderedPageBreak/>
        <w:t>The indication of this restriction could be sig</w:t>
      </w:r>
      <w:r w:rsidR="000D1FA7">
        <w:rPr>
          <w:lang w:val="en-CA"/>
        </w:rPr>
        <w:t>nal</w:t>
      </w:r>
      <w:r>
        <w:rPr>
          <w:lang w:val="en-CA"/>
        </w:rPr>
        <w:t xml:space="preserve">led in VUI or as an SEI message. </w:t>
      </w:r>
    </w:p>
    <w:p w:rsidR="00006BEF" w:rsidRDefault="007E1E92" w:rsidP="00006BEF">
      <w:pPr>
        <w:jc w:val="both"/>
      </w:pPr>
      <w:r>
        <w:t xml:space="preserve">A </w:t>
      </w:r>
      <w:r w:rsidR="00006BEF">
        <w:t xml:space="preserve">VUI flag </w:t>
      </w:r>
      <w:r w:rsidR="009D5AB4">
        <w:t xml:space="preserve">could be signaled </w:t>
      </w:r>
      <w:r w:rsidR="00006BEF">
        <w:t>as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06BEF" w:rsidRPr="00943A5F" w:rsidTr="009473B8">
        <w:trPr>
          <w:cantSplit/>
          <w:jc w:val="center"/>
        </w:trPr>
        <w:tc>
          <w:tcPr>
            <w:tcW w:w="7920" w:type="dxa"/>
          </w:tcPr>
          <w:p w:rsidR="00006BEF" w:rsidRPr="00943A5F" w:rsidRDefault="009D5AB4" w:rsidP="009473B8">
            <w:pPr>
              <w:pStyle w:val="tablesyntax"/>
              <w:rPr>
                <w:rFonts w:ascii="Times New Roman" w:hAnsi="Times New Roman"/>
                <w:noProof/>
              </w:rPr>
            </w:pPr>
            <w:r w:rsidRPr="00943A5F">
              <w:rPr>
                <w:rFonts w:ascii="Times New Roman" w:hAnsi="Times New Roman"/>
                <w:noProof/>
              </w:rPr>
              <w:t>V</w:t>
            </w:r>
            <w:r w:rsidR="00006BEF" w:rsidRPr="00943A5F">
              <w:rPr>
                <w:rFonts w:ascii="Times New Roman" w:hAnsi="Times New Roman"/>
                <w:noProof/>
              </w:rPr>
              <w:t>ui_parameters( ) {</w:t>
            </w:r>
          </w:p>
        </w:tc>
        <w:tc>
          <w:tcPr>
            <w:tcW w:w="1157" w:type="dxa"/>
          </w:tcPr>
          <w:p w:rsidR="00006BEF" w:rsidRPr="00943A5F" w:rsidRDefault="00006BEF" w:rsidP="009473B8">
            <w:pPr>
              <w:pStyle w:val="tableheading"/>
              <w:overflowPunct/>
              <w:autoSpaceDE/>
              <w:autoSpaceDN/>
              <w:adjustRightInd/>
              <w:jc w:val="left"/>
              <w:textAlignment w:val="auto"/>
              <w:rPr>
                <w:b w:val="0"/>
                <w:noProof/>
              </w:rPr>
            </w:pPr>
            <w:r w:rsidRPr="00943A5F">
              <w:rPr>
                <w:noProof/>
              </w:rPr>
              <w:t>Descriptor</w:t>
            </w:r>
          </w:p>
        </w:tc>
      </w:tr>
      <w:tr w:rsidR="00006BEF" w:rsidRPr="00943A5F" w:rsidTr="009473B8">
        <w:trPr>
          <w:cantSplit/>
          <w:jc w:val="center"/>
        </w:trPr>
        <w:tc>
          <w:tcPr>
            <w:tcW w:w="7920" w:type="dxa"/>
          </w:tcPr>
          <w:p w:rsidR="00006BEF" w:rsidRPr="00943A5F" w:rsidRDefault="00006BEF" w:rsidP="004910E3">
            <w:pPr>
              <w:pStyle w:val="tablesyntax"/>
              <w:ind w:firstLine="195"/>
              <w:rPr>
                <w:rFonts w:ascii="Times New Roman" w:hAnsi="Times New Roman"/>
                <w:noProof/>
              </w:rPr>
            </w:pPr>
            <w:r>
              <w:rPr>
                <w:rFonts w:ascii="Times New Roman" w:hAnsi="Times New Roman"/>
                <w:noProof/>
              </w:rPr>
              <w:t>…</w:t>
            </w:r>
          </w:p>
        </w:tc>
        <w:tc>
          <w:tcPr>
            <w:tcW w:w="1157" w:type="dxa"/>
          </w:tcPr>
          <w:p w:rsidR="00006BEF" w:rsidRPr="00943A5F" w:rsidRDefault="00006BEF" w:rsidP="009473B8">
            <w:pPr>
              <w:pStyle w:val="tableheading"/>
              <w:overflowPunct/>
              <w:autoSpaceDE/>
              <w:autoSpaceDN/>
              <w:adjustRightInd/>
              <w:jc w:val="left"/>
              <w:textAlignment w:val="auto"/>
              <w:rPr>
                <w:noProof/>
              </w:rPr>
            </w:pPr>
          </w:p>
        </w:tc>
      </w:tr>
      <w:tr w:rsidR="00006BEF" w:rsidRPr="00943A5F" w:rsidTr="009473B8">
        <w:trPr>
          <w:cantSplit/>
          <w:jc w:val="center"/>
        </w:trPr>
        <w:tc>
          <w:tcPr>
            <w:tcW w:w="7920" w:type="dxa"/>
          </w:tcPr>
          <w:p w:rsidR="00006BEF" w:rsidRPr="00943A5F" w:rsidRDefault="00006BEF" w:rsidP="009473B8">
            <w:pPr>
              <w:pStyle w:val="tablesyntax"/>
              <w:rPr>
                <w:rFonts w:ascii="Times New Roman" w:hAnsi="Times New Roman"/>
                <w:noProof/>
              </w:rPr>
            </w:pPr>
            <w:r w:rsidRPr="00943A5F">
              <w:rPr>
                <w:rFonts w:ascii="Times New Roman" w:hAnsi="Times New Roman"/>
                <w:b/>
                <w:bCs/>
                <w:noProof/>
              </w:rPr>
              <w:tab/>
              <w:t>bitstream_restriction_flag</w:t>
            </w:r>
          </w:p>
        </w:tc>
        <w:tc>
          <w:tcPr>
            <w:tcW w:w="1157" w:type="dxa"/>
          </w:tcPr>
          <w:p w:rsidR="00006BEF" w:rsidRPr="00943A5F" w:rsidRDefault="00006BEF" w:rsidP="009473B8">
            <w:pPr>
              <w:pStyle w:val="tableheading"/>
              <w:overflowPunct/>
              <w:autoSpaceDE/>
              <w:autoSpaceDN/>
              <w:adjustRightInd/>
              <w:jc w:val="left"/>
              <w:textAlignment w:val="auto"/>
              <w:rPr>
                <w:b w:val="0"/>
                <w:noProof/>
              </w:rPr>
            </w:pPr>
            <w:r w:rsidRPr="00943A5F">
              <w:rPr>
                <w:b w:val="0"/>
                <w:noProof/>
              </w:rPr>
              <w:t>u(1)</w:t>
            </w:r>
          </w:p>
        </w:tc>
      </w:tr>
      <w:tr w:rsidR="00006BEF" w:rsidRPr="00B31037" w:rsidTr="009473B8">
        <w:trPr>
          <w:cantSplit/>
          <w:jc w:val="center"/>
        </w:trPr>
        <w:tc>
          <w:tcPr>
            <w:tcW w:w="7920" w:type="dxa"/>
          </w:tcPr>
          <w:p w:rsidR="00006BEF" w:rsidRPr="00943A5F" w:rsidRDefault="00006BEF" w:rsidP="009473B8">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noProof/>
              </w:rPr>
              <w:t>if( bitstream_restriction_flag ) {</w:t>
            </w:r>
          </w:p>
        </w:tc>
        <w:tc>
          <w:tcPr>
            <w:tcW w:w="1157" w:type="dxa"/>
          </w:tcPr>
          <w:p w:rsidR="00006BEF" w:rsidRPr="00592EC1" w:rsidRDefault="00006BEF" w:rsidP="009473B8">
            <w:pPr>
              <w:pStyle w:val="tableheading"/>
              <w:overflowPunct/>
              <w:autoSpaceDE/>
              <w:autoSpaceDN/>
              <w:adjustRightInd/>
              <w:jc w:val="left"/>
              <w:textAlignment w:val="auto"/>
              <w:rPr>
                <w:b w:val="0"/>
                <w:noProof/>
              </w:rPr>
            </w:pPr>
          </w:p>
        </w:tc>
      </w:tr>
      <w:tr w:rsidR="00006BEF" w:rsidRPr="00692AB9" w:rsidTr="009473B8">
        <w:trPr>
          <w:cantSplit/>
          <w:jc w:val="center"/>
        </w:trPr>
        <w:tc>
          <w:tcPr>
            <w:tcW w:w="7920" w:type="dxa"/>
          </w:tcPr>
          <w:p w:rsidR="00006BEF" w:rsidRPr="00943A5F" w:rsidRDefault="00006BEF" w:rsidP="009473B8">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t>tiles_fixed_structure_flag</w:t>
            </w:r>
          </w:p>
        </w:tc>
        <w:tc>
          <w:tcPr>
            <w:tcW w:w="1157" w:type="dxa"/>
          </w:tcPr>
          <w:p w:rsidR="00006BEF" w:rsidRPr="00592EC1" w:rsidRDefault="00006BEF" w:rsidP="009473B8">
            <w:pPr>
              <w:pStyle w:val="tableheading"/>
              <w:overflowPunct/>
              <w:autoSpaceDE/>
              <w:autoSpaceDN/>
              <w:adjustRightInd/>
              <w:jc w:val="left"/>
              <w:rPr>
                <w:b w:val="0"/>
                <w:noProof/>
              </w:rPr>
            </w:pPr>
            <w:r w:rsidRPr="00592EC1">
              <w:rPr>
                <w:b w:val="0"/>
                <w:noProof/>
              </w:rPr>
              <w:t>u(1)</w:t>
            </w:r>
          </w:p>
        </w:tc>
      </w:tr>
      <w:tr w:rsidR="00006BEF" w:rsidRPr="00692AB9" w:rsidTr="009473B8">
        <w:trPr>
          <w:cantSplit/>
          <w:jc w:val="center"/>
        </w:trPr>
        <w:tc>
          <w:tcPr>
            <w:tcW w:w="7920" w:type="dxa"/>
          </w:tcPr>
          <w:p w:rsidR="00006BEF" w:rsidRPr="00943A5F" w:rsidRDefault="00006BEF" w:rsidP="009473B8">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r>
            <w:r w:rsidRPr="002373EA">
              <w:rPr>
                <w:rFonts w:ascii="Times New Roman" w:hAnsi="Times New Roman"/>
                <w:b/>
                <w:bCs/>
                <w:noProof/>
                <w:highlight w:val="yellow"/>
              </w:rPr>
              <w:t>inter_layerpred_</w:t>
            </w:r>
            <w:r>
              <w:rPr>
                <w:rFonts w:ascii="Times New Roman" w:hAnsi="Times New Roman"/>
                <w:b/>
                <w:bCs/>
                <w:noProof/>
                <w:highlight w:val="yellow"/>
              </w:rPr>
              <w:t>not_along</w:t>
            </w:r>
            <w:r w:rsidRPr="002373EA">
              <w:rPr>
                <w:rFonts w:ascii="Times New Roman" w:hAnsi="Times New Roman"/>
                <w:b/>
                <w:bCs/>
                <w:noProof/>
                <w:highlight w:val="yellow"/>
              </w:rPr>
              <w:t>_tile_boundary_flag</w:t>
            </w:r>
          </w:p>
        </w:tc>
        <w:tc>
          <w:tcPr>
            <w:tcW w:w="1157" w:type="dxa"/>
          </w:tcPr>
          <w:p w:rsidR="00006BEF" w:rsidRPr="00592EC1" w:rsidRDefault="00006BEF" w:rsidP="009473B8">
            <w:pPr>
              <w:pStyle w:val="tableheading"/>
              <w:overflowPunct/>
              <w:autoSpaceDE/>
              <w:autoSpaceDN/>
              <w:adjustRightInd/>
              <w:jc w:val="left"/>
              <w:rPr>
                <w:b w:val="0"/>
                <w:noProof/>
              </w:rPr>
            </w:pPr>
            <w:r w:rsidRPr="00592EC1">
              <w:rPr>
                <w:b w:val="0"/>
                <w:noProof/>
              </w:rPr>
              <w:t>u(1)</w:t>
            </w:r>
          </w:p>
        </w:tc>
      </w:tr>
      <w:tr w:rsidR="009D5AB4" w:rsidRPr="00692AB9" w:rsidTr="009473B8">
        <w:trPr>
          <w:cantSplit/>
          <w:jc w:val="center"/>
        </w:trPr>
        <w:tc>
          <w:tcPr>
            <w:tcW w:w="7920" w:type="dxa"/>
          </w:tcPr>
          <w:p w:rsidR="009D5AB4" w:rsidRPr="00943A5F" w:rsidRDefault="009D5AB4" w:rsidP="009473B8">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b/>
                <w:bCs/>
                <w:noProof/>
              </w:rPr>
              <w:tab/>
            </w:r>
            <w:r>
              <w:rPr>
                <w:rFonts w:ascii="Times New Roman" w:hAnsi="Times New Roman"/>
                <w:b/>
                <w:bCs/>
                <w:noProof/>
              </w:rPr>
              <w:t>…</w:t>
            </w:r>
          </w:p>
        </w:tc>
        <w:tc>
          <w:tcPr>
            <w:tcW w:w="1157" w:type="dxa"/>
          </w:tcPr>
          <w:p w:rsidR="009D5AB4" w:rsidRPr="00592EC1" w:rsidRDefault="009D5AB4" w:rsidP="009473B8">
            <w:pPr>
              <w:pStyle w:val="tableheading"/>
              <w:overflowPunct/>
              <w:autoSpaceDE/>
              <w:autoSpaceDN/>
              <w:adjustRightInd/>
              <w:jc w:val="left"/>
              <w:rPr>
                <w:b w:val="0"/>
                <w:noProof/>
              </w:rPr>
            </w:pPr>
          </w:p>
        </w:tc>
      </w:tr>
      <w:tr w:rsidR="00006BEF" w:rsidRPr="00B31037" w:rsidTr="009473B8">
        <w:trPr>
          <w:cantSplit/>
          <w:jc w:val="center"/>
        </w:trPr>
        <w:tc>
          <w:tcPr>
            <w:tcW w:w="7920" w:type="dxa"/>
          </w:tcPr>
          <w:p w:rsidR="00006BEF" w:rsidRPr="00943A5F" w:rsidRDefault="00006BEF" w:rsidP="009473B8">
            <w:pPr>
              <w:pStyle w:val="tablesyntax"/>
              <w:rPr>
                <w:rFonts w:ascii="Times New Roman" w:hAnsi="Times New Roman"/>
                <w:b/>
                <w:bCs/>
                <w:noProof/>
              </w:rPr>
            </w:pPr>
            <w:r w:rsidRPr="00943A5F">
              <w:rPr>
                <w:rFonts w:ascii="Times New Roman" w:hAnsi="Times New Roman"/>
                <w:b/>
                <w:bCs/>
                <w:noProof/>
              </w:rPr>
              <w:tab/>
            </w:r>
            <w:r w:rsidRPr="00943A5F">
              <w:rPr>
                <w:rFonts w:ascii="Times New Roman" w:hAnsi="Times New Roman"/>
                <w:noProof/>
              </w:rPr>
              <w:t>}</w:t>
            </w:r>
          </w:p>
        </w:tc>
        <w:tc>
          <w:tcPr>
            <w:tcW w:w="1157" w:type="dxa"/>
          </w:tcPr>
          <w:p w:rsidR="00006BEF" w:rsidRPr="00592EC1" w:rsidRDefault="00006BEF" w:rsidP="009473B8">
            <w:pPr>
              <w:pStyle w:val="tableheading"/>
              <w:overflowPunct/>
              <w:autoSpaceDE/>
              <w:autoSpaceDN/>
              <w:adjustRightInd/>
              <w:jc w:val="left"/>
              <w:textAlignment w:val="auto"/>
              <w:rPr>
                <w:b w:val="0"/>
                <w:noProof/>
              </w:rPr>
            </w:pPr>
          </w:p>
        </w:tc>
      </w:tr>
      <w:tr w:rsidR="00006BEF" w:rsidRPr="00692AB9" w:rsidTr="009473B8">
        <w:trPr>
          <w:cantSplit/>
          <w:jc w:val="center"/>
        </w:trPr>
        <w:tc>
          <w:tcPr>
            <w:tcW w:w="7920" w:type="dxa"/>
          </w:tcPr>
          <w:p w:rsidR="00006BEF" w:rsidRPr="00943A5F" w:rsidRDefault="00006BEF" w:rsidP="009473B8">
            <w:pPr>
              <w:pStyle w:val="tablesyntax"/>
              <w:rPr>
                <w:rFonts w:ascii="Times New Roman" w:hAnsi="Times New Roman"/>
                <w:b/>
                <w:bCs/>
                <w:noProof/>
              </w:rPr>
            </w:pPr>
            <w:r w:rsidRPr="00943A5F">
              <w:rPr>
                <w:rFonts w:ascii="Times New Roman" w:hAnsi="Times New Roman"/>
                <w:noProof/>
              </w:rPr>
              <w:t>}</w:t>
            </w:r>
          </w:p>
        </w:tc>
        <w:tc>
          <w:tcPr>
            <w:tcW w:w="1157" w:type="dxa"/>
          </w:tcPr>
          <w:p w:rsidR="00006BEF" w:rsidRPr="00592EC1" w:rsidRDefault="00006BEF" w:rsidP="009473B8">
            <w:pPr>
              <w:pStyle w:val="tableheading"/>
              <w:overflowPunct/>
              <w:autoSpaceDE/>
              <w:autoSpaceDN/>
              <w:adjustRightInd/>
              <w:jc w:val="left"/>
              <w:textAlignment w:val="auto"/>
              <w:rPr>
                <w:b w:val="0"/>
                <w:noProof/>
              </w:rPr>
            </w:pPr>
          </w:p>
        </w:tc>
      </w:tr>
    </w:tbl>
    <w:p w:rsidR="00006BEF" w:rsidRPr="00006BEF" w:rsidRDefault="00006BEF" w:rsidP="00006BEF">
      <w:pPr>
        <w:rPr>
          <w:lang w:val="en-CA"/>
        </w:rPr>
      </w:pPr>
      <w:r>
        <w:rPr>
          <w:lang w:val="en-GB"/>
        </w:rPr>
        <w:t xml:space="preserve"> </w:t>
      </w:r>
    </w:p>
    <w:p w:rsidR="001E00FE" w:rsidRDefault="001E00FE" w:rsidP="00261A2B">
      <w:pPr>
        <w:jc w:val="both"/>
        <w:rPr>
          <w:lang w:val="en-CA"/>
        </w:rPr>
      </w:pPr>
      <w:proofErr w:type="spellStart"/>
      <w:proofErr w:type="gramStart"/>
      <w:r w:rsidRPr="001E00FE">
        <w:rPr>
          <w:b/>
          <w:lang w:val="en-CA"/>
        </w:rPr>
        <w:t>inter_layerpred_not_along_tile_boundary_flag</w:t>
      </w:r>
      <w:proofErr w:type="spellEnd"/>
      <w:proofErr w:type="gramEnd"/>
      <w:r w:rsidRPr="001E00FE">
        <w:rPr>
          <w:lang w:val="en-CA"/>
        </w:rPr>
        <w:t xml:space="preserve"> equal to 1 indicates that tile boundaries of different layers are aligned and inter-layer texture prediction and inter-layer syntax prediction are not allowed along/across the tile boundaries such that any enhancement layer tile can decoded without decoding any non-aligned base layer tile.  The alignment of tile boundaries means that any two enhancement layer picture samples that lie within the same enhancement layer tile, the collocated base layer samples shall also lie within the same base layer tile. </w:t>
      </w:r>
      <w:proofErr w:type="spellStart"/>
      <w:proofErr w:type="gramStart"/>
      <w:r w:rsidRPr="001E00FE">
        <w:rPr>
          <w:lang w:val="en-CA"/>
        </w:rPr>
        <w:t>inter_layerpred_not_along_tile_boundary_flag</w:t>
      </w:r>
      <w:proofErr w:type="spellEnd"/>
      <w:proofErr w:type="gramEnd"/>
      <w:r w:rsidRPr="001E00FE">
        <w:rPr>
          <w:lang w:val="en-CA"/>
        </w:rPr>
        <w:t xml:space="preserve"> equal to 0 indicates that there is no restriction on the tile configurations among layers. When </w:t>
      </w:r>
      <w:proofErr w:type="spellStart"/>
      <w:r w:rsidRPr="001E00FE">
        <w:rPr>
          <w:lang w:val="en-CA"/>
        </w:rPr>
        <w:t>inter_layerpred_not_along_tile_boundary_flag</w:t>
      </w:r>
      <w:proofErr w:type="spellEnd"/>
      <w:r w:rsidRPr="001E00FE">
        <w:rPr>
          <w:lang w:val="en-CA"/>
        </w:rPr>
        <w:t xml:space="preserve"> is not present in bitstream, it shall be inferred to be equal to 0.</w:t>
      </w:r>
    </w:p>
    <w:p w:rsidR="007E1E92" w:rsidRDefault="00B24790" w:rsidP="00922DB8">
      <w:pPr>
        <w:jc w:val="both"/>
      </w:pPr>
      <w:r>
        <w:t xml:space="preserve">A Prefix SEI message </w:t>
      </w:r>
      <w:r w:rsidR="009D5AB4">
        <w:t xml:space="preserve">could be </w:t>
      </w:r>
      <w:r>
        <w:t>as below</w:t>
      </w:r>
    </w:p>
    <w:p w:rsidR="00B24790" w:rsidRDefault="00B24790" w:rsidP="00922DB8">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E92" w:rsidRPr="00F7067D" w:rsidTr="009473B8">
        <w:trPr>
          <w:cantSplit/>
          <w:jc w:val="center"/>
        </w:trPr>
        <w:tc>
          <w:tcPr>
            <w:tcW w:w="7920" w:type="dxa"/>
          </w:tcPr>
          <w:p w:rsidR="007E1E92" w:rsidRPr="002373EA" w:rsidRDefault="007E1E92" w:rsidP="009473B8">
            <w:pPr>
              <w:pStyle w:val="tablesyntax"/>
              <w:rPr>
                <w:rFonts w:ascii="Times New Roman" w:hAnsi="Times New Roman"/>
                <w:noProof/>
              </w:rPr>
            </w:pPr>
            <w:r>
              <w:rPr>
                <w:rFonts w:ascii="Times New Roman" w:hAnsi="Times New Roman"/>
                <w:noProof/>
                <w:lang w:val="en-US"/>
              </w:rPr>
              <w:t>tile</w:t>
            </w:r>
            <w:r>
              <w:rPr>
                <w:rFonts w:ascii="Times New Roman" w:hAnsi="Times New Roman"/>
                <w:noProof/>
              </w:rPr>
              <w:t>_interlayer_pred_info</w:t>
            </w:r>
            <w:r w:rsidRPr="002373EA">
              <w:rPr>
                <w:rFonts w:ascii="Times New Roman" w:hAnsi="Times New Roman"/>
                <w:noProof/>
              </w:rPr>
              <w:t>( payloadSize ) {</w:t>
            </w:r>
          </w:p>
        </w:tc>
        <w:tc>
          <w:tcPr>
            <w:tcW w:w="1157" w:type="dxa"/>
          </w:tcPr>
          <w:p w:rsidR="007E1E92" w:rsidRPr="002373EA" w:rsidRDefault="007E1E92" w:rsidP="009473B8">
            <w:pPr>
              <w:pStyle w:val="tablesyntax"/>
              <w:rPr>
                <w:rFonts w:ascii="Times New Roman" w:hAnsi="Times New Roman"/>
                <w:noProof/>
              </w:rPr>
            </w:pPr>
            <w:r w:rsidRPr="002373EA">
              <w:rPr>
                <w:rFonts w:ascii="Times New Roman" w:hAnsi="Times New Roman"/>
                <w:noProof/>
              </w:rPr>
              <w:t>Descriptor</w:t>
            </w:r>
          </w:p>
        </w:tc>
      </w:tr>
      <w:tr w:rsidR="007E1E92" w:rsidRPr="00F7067D" w:rsidTr="009473B8">
        <w:trPr>
          <w:cantSplit/>
          <w:jc w:val="center"/>
        </w:trPr>
        <w:tc>
          <w:tcPr>
            <w:tcW w:w="7920" w:type="dxa"/>
          </w:tcPr>
          <w:p w:rsidR="007E1E92" w:rsidRPr="002373EA" w:rsidRDefault="004C3623" w:rsidP="009473B8">
            <w:pPr>
              <w:pStyle w:val="tablesyntax"/>
              <w:rPr>
                <w:rFonts w:ascii="Times New Roman" w:hAnsi="Times New Roman"/>
                <w:noProof/>
              </w:rPr>
            </w:pPr>
            <w:r>
              <w:rPr>
                <w:rFonts w:ascii="Times New Roman" w:hAnsi="Times New Roman"/>
                <w:b/>
                <w:bCs/>
                <w:noProof/>
              </w:rPr>
              <w:tab/>
            </w:r>
            <w:proofErr w:type="spellStart"/>
            <w:r w:rsidRPr="001E00FE">
              <w:rPr>
                <w:b/>
                <w:lang w:val="en-CA"/>
              </w:rPr>
              <w:t>inter_layerpred_not_along_tile_boundary_flag</w:t>
            </w:r>
            <w:proofErr w:type="spellEnd"/>
          </w:p>
        </w:tc>
        <w:tc>
          <w:tcPr>
            <w:tcW w:w="1157" w:type="dxa"/>
          </w:tcPr>
          <w:p w:rsidR="007E1E92" w:rsidRPr="002373EA" w:rsidRDefault="007E1E92" w:rsidP="009473B8">
            <w:pPr>
              <w:pStyle w:val="tablesyntax"/>
              <w:rPr>
                <w:rFonts w:ascii="Times New Roman" w:hAnsi="Times New Roman"/>
                <w:noProof/>
              </w:rPr>
            </w:pPr>
            <w:r>
              <w:rPr>
                <w:rFonts w:ascii="Times New Roman" w:hAnsi="Times New Roman"/>
                <w:noProof/>
              </w:rPr>
              <w:t>u(1)</w:t>
            </w:r>
          </w:p>
        </w:tc>
      </w:tr>
      <w:tr w:rsidR="007E1E92" w:rsidTr="009473B8">
        <w:trPr>
          <w:cantSplit/>
          <w:jc w:val="center"/>
        </w:trPr>
        <w:tc>
          <w:tcPr>
            <w:tcW w:w="7920" w:type="dxa"/>
          </w:tcPr>
          <w:p w:rsidR="007E1E92" w:rsidRPr="002373EA" w:rsidRDefault="007E1E92" w:rsidP="009473B8">
            <w:pPr>
              <w:pStyle w:val="tablesyntax"/>
              <w:rPr>
                <w:rFonts w:ascii="Times New Roman" w:hAnsi="Times New Roman"/>
                <w:noProof/>
              </w:rPr>
            </w:pPr>
            <w:r>
              <w:rPr>
                <w:rFonts w:ascii="Times New Roman" w:hAnsi="Times New Roman"/>
                <w:noProof/>
              </w:rPr>
              <w:t>}</w:t>
            </w:r>
          </w:p>
        </w:tc>
        <w:tc>
          <w:tcPr>
            <w:tcW w:w="1157" w:type="dxa"/>
          </w:tcPr>
          <w:p w:rsidR="007E1E92" w:rsidRPr="002373EA" w:rsidRDefault="007E1E92" w:rsidP="009473B8">
            <w:pPr>
              <w:pStyle w:val="tablesyntax"/>
              <w:rPr>
                <w:rFonts w:ascii="Times New Roman" w:hAnsi="Times New Roman"/>
                <w:noProof/>
              </w:rPr>
            </w:pPr>
          </w:p>
        </w:tc>
      </w:tr>
    </w:tbl>
    <w:p w:rsidR="00922DB8" w:rsidRDefault="00922DB8" w:rsidP="001E00FE">
      <w:pPr>
        <w:rPr>
          <w:lang w:val="en-CA"/>
        </w:rPr>
      </w:pPr>
    </w:p>
    <w:p w:rsidR="00C55DE2" w:rsidRPr="00C67185" w:rsidRDefault="00C55DE2" w:rsidP="00C55DE2">
      <w:pPr>
        <w:pStyle w:val="Heading2"/>
        <w:rPr>
          <w:i w:val="0"/>
          <w:lang w:val="en-CA"/>
        </w:rPr>
      </w:pPr>
      <w:r w:rsidRPr="009473B8">
        <w:rPr>
          <w:i w:val="0"/>
          <w:lang w:val="en-CA"/>
        </w:rPr>
        <w:t>Tile based up</w:t>
      </w:r>
      <w:r w:rsidR="005F7A57">
        <w:rPr>
          <w:i w:val="0"/>
          <w:lang w:val="en-CA"/>
        </w:rPr>
        <w:t>-</w:t>
      </w:r>
      <w:r w:rsidRPr="009473B8">
        <w:rPr>
          <w:i w:val="0"/>
          <w:lang w:val="en-CA"/>
        </w:rPr>
        <w:t>sampling and filtering</w:t>
      </w:r>
      <w:r w:rsidRPr="00C67185">
        <w:rPr>
          <w:i w:val="0"/>
          <w:lang w:val="en-CA"/>
        </w:rPr>
        <w:t xml:space="preserve"> </w:t>
      </w:r>
    </w:p>
    <w:p w:rsidR="000F4474" w:rsidRPr="000F4474" w:rsidRDefault="006941D9" w:rsidP="000F4474">
      <w:pPr>
        <w:jc w:val="both"/>
        <w:rPr>
          <w:lang w:val="en-CA"/>
        </w:rPr>
      </w:pPr>
      <w:r>
        <w:rPr>
          <w:lang w:val="en-CA"/>
        </w:rPr>
        <w:t>B</w:t>
      </w:r>
      <w:r w:rsidR="000F4474" w:rsidRPr="000F4474">
        <w:rPr>
          <w:lang w:val="en-CA"/>
        </w:rPr>
        <w:t xml:space="preserve">ase layer </w:t>
      </w:r>
      <w:r w:rsidR="00D535F4">
        <w:rPr>
          <w:lang w:val="en-CA"/>
        </w:rPr>
        <w:t>pixels</w:t>
      </w:r>
      <w:r w:rsidR="00D535F4" w:rsidRPr="000F4474">
        <w:rPr>
          <w:lang w:val="en-CA"/>
        </w:rPr>
        <w:t xml:space="preserve"> </w:t>
      </w:r>
      <w:r w:rsidR="000F4474" w:rsidRPr="000F4474">
        <w:rPr>
          <w:lang w:val="en-CA"/>
        </w:rPr>
        <w:t xml:space="preserve">are </w:t>
      </w:r>
      <w:r>
        <w:rPr>
          <w:lang w:val="en-CA"/>
        </w:rPr>
        <w:t>re-</w:t>
      </w:r>
      <w:r w:rsidR="000F4474" w:rsidRPr="000F4474">
        <w:rPr>
          <w:lang w:val="en-CA"/>
        </w:rPr>
        <w:t xml:space="preserve">sampled and used as </w:t>
      </w:r>
      <w:r w:rsidR="00AC5BB2">
        <w:rPr>
          <w:lang w:val="en-CA"/>
        </w:rPr>
        <w:t xml:space="preserve">interlayer </w:t>
      </w:r>
      <w:r w:rsidR="000F4474" w:rsidRPr="000F4474">
        <w:rPr>
          <w:lang w:val="en-CA"/>
        </w:rPr>
        <w:t>reference. If the base layer picture is coded with tiles, sub-pixel samples close to the border of the tile</w:t>
      </w:r>
      <w:r w:rsidR="005309E3">
        <w:rPr>
          <w:lang w:val="en-CA"/>
        </w:rPr>
        <w:t>s</w:t>
      </w:r>
      <w:r w:rsidR="000F4474" w:rsidRPr="000F4474">
        <w:rPr>
          <w:lang w:val="en-CA"/>
        </w:rPr>
        <w:t xml:space="preserve"> are calculated using the integer samples from </w:t>
      </w:r>
      <w:r w:rsidR="00195D68">
        <w:rPr>
          <w:lang w:val="en-CA"/>
        </w:rPr>
        <w:t>neighboring</w:t>
      </w:r>
      <w:r w:rsidR="00195D68" w:rsidRPr="000F4474">
        <w:rPr>
          <w:lang w:val="en-CA"/>
        </w:rPr>
        <w:t xml:space="preserve"> </w:t>
      </w:r>
      <w:r w:rsidR="000F4474" w:rsidRPr="000F4474">
        <w:rPr>
          <w:lang w:val="en-CA"/>
        </w:rPr>
        <w:t>tile.</w:t>
      </w:r>
    </w:p>
    <w:p w:rsidR="000F4474" w:rsidRDefault="008E0B13" w:rsidP="000F4474">
      <w:pPr>
        <w:jc w:val="both"/>
        <w:rPr>
          <w:lang w:val="en-CA"/>
        </w:rPr>
      </w:pPr>
      <w:r>
        <w:rPr>
          <w:lang w:val="en-CA"/>
        </w:rPr>
        <w:t xml:space="preserve">In this method, </w:t>
      </w:r>
      <w:r w:rsidR="000F4474" w:rsidRPr="008E0B13">
        <w:rPr>
          <w:lang w:val="en-CA"/>
        </w:rPr>
        <w:t xml:space="preserve">it is proposed to signal a flag in SPS </w:t>
      </w:r>
      <w:r>
        <w:rPr>
          <w:lang w:val="en-CA"/>
        </w:rPr>
        <w:t xml:space="preserve">extension </w:t>
      </w:r>
      <w:r w:rsidR="000F4474" w:rsidRPr="008E0B13">
        <w:rPr>
          <w:lang w:val="en-CA"/>
        </w:rPr>
        <w:t xml:space="preserve">for enhancement layer </w:t>
      </w:r>
      <w:r w:rsidR="000D1FA7">
        <w:rPr>
          <w:lang w:val="en-CA"/>
        </w:rPr>
        <w:t xml:space="preserve">to indicate </w:t>
      </w:r>
      <w:r w:rsidR="000F4474" w:rsidRPr="008E0B13">
        <w:rPr>
          <w:lang w:val="en-CA"/>
        </w:rPr>
        <w:t xml:space="preserve">whether tile based up-sampling is enabled. </w:t>
      </w:r>
    </w:p>
    <w:p w:rsidR="000D1FA7" w:rsidRPr="008E0B13" w:rsidRDefault="000D1FA7" w:rsidP="000F4474">
      <w:pPr>
        <w:jc w:val="both"/>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0F4474" w:rsidRPr="008D1952" w:rsidTr="009473B8">
        <w:trPr>
          <w:cantSplit/>
          <w:jc w:val="center"/>
        </w:trPr>
        <w:tc>
          <w:tcPr>
            <w:tcW w:w="6710" w:type="dxa"/>
            <w:tcBorders>
              <w:top w:val="single" w:sz="4" w:space="0" w:color="auto"/>
              <w:left w:val="single" w:sz="4" w:space="0" w:color="auto"/>
              <w:bottom w:val="single" w:sz="4" w:space="0" w:color="auto"/>
              <w:right w:val="single" w:sz="4" w:space="0" w:color="auto"/>
            </w:tcBorders>
          </w:tcPr>
          <w:p w:rsidR="000F4474" w:rsidRPr="007A38F0" w:rsidRDefault="000F4474" w:rsidP="009473B8">
            <w:pPr>
              <w:pStyle w:val="tablesyntax"/>
              <w:rPr>
                <w:rFonts w:ascii="Times New Roman" w:hAnsi="Times New Roman"/>
                <w:noProof/>
              </w:rPr>
            </w:pPr>
            <w:r w:rsidRPr="007A38F0">
              <w:rPr>
                <w:rFonts w:ascii="Times New Roman" w:hAnsi="Times New Roman"/>
                <w:noProof/>
              </w:rPr>
              <w:tab/>
              <w:t xml:space="preserve">if( sps_extension_flag ) </w:t>
            </w:r>
            <w:r>
              <w:rPr>
                <w:rFonts w:ascii="Times New Roman" w:hAnsi="Times New Roman"/>
                <w:noProof/>
              </w:rPr>
              <w:t>{</w:t>
            </w:r>
          </w:p>
        </w:tc>
        <w:tc>
          <w:tcPr>
            <w:tcW w:w="1218" w:type="dxa"/>
            <w:tcBorders>
              <w:top w:val="single" w:sz="4" w:space="0" w:color="auto"/>
              <w:left w:val="single" w:sz="4" w:space="0" w:color="auto"/>
              <w:bottom w:val="single" w:sz="4" w:space="0" w:color="auto"/>
              <w:right w:val="single" w:sz="4" w:space="0" w:color="auto"/>
            </w:tcBorders>
          </w:tcPr>
          <w:p w:rsidR="000F4474" w:rsidRPr="007A38F0" w:rsidRDefault="000F4474" w:rsidP="009473B8">
            <w:pPr>
              <w:pStyle w:val="tablesyntax"/>
              <w:rPr>
                <w:noProof/>
              </w:rPr>
            </w:pPr>
          </w:p>
        </w:tc>
      </w:tr>
      <w:tr w:rsidR="000F4474" w:rsidRPr="008D1952" w:rsidTr="009473B8">
        <w:trPr>
          <w:cantSplit/>
          <w:jc w:val="center"/>
        </w:trPr>
        <w:tc>
          <w:tcPr>
            <w:tcW w:w="6710" w:type="dxa"/>
            <w:tcBorders>
              <w:top w:val="single" w:sz="4" w:space="0" w:color="auto"/>
              <w:left w:val="single" w:sz="4" w:space="0" w:color="auto"/>
              <w:bottom w:val="single" w:sz="4" w:space="0" w:color="auto"/>
              <w:right w:val="single" w:sz="4" w:space="0" w:color="auto"/>
            </w:tcBorders>
          </w:tcPr>
          <w:p w:rsidR="000F4474" w:rsidRPr="0062614A" w:rsidRDefault="000F4474" w:rsidP="009473B8">
            <w:pPr>
              <w:pStyle w:val="tablesyntax"/>
              <w:rPr>
                <w:rFonts w:ascii="Times New Roman" w:hAnsi="Times New Roman"/>
                <w:b/>
                <w:noProof/>
              </w:rPr>
            </w:pPr>
            <w:r>
              <w:rPr>
                <w:rFonts w:ascii="Times New Roman" w:hAnsi="Times New Roman"/>
                <w:noProof/>
              </w:rPr>
              <w:tab/>
            </w:r>
            <w:r w:rsidRPr="0062614A">
              <w:rPr>
                <w:rFonts w:ascii="Times New Roman" w:hAnsi="Times New Roman"/>
                <w:b/>
                <w:noProof/>
              </w:rPr>
              <w:t>...</w:t>
            </w:r>
          </w:p>
        </w:tc>
        <w:tc>
          <w:tcPr>
            <w:tcW w:w="1218" w:type="dxa"/>
            <w:tcBorders>
              <w:top w:val="single" w:sz="4" w:space="0" w:color="auto"/>
              <w:left w:val="single" w:sz="4" w:space="0" w:color="auto"/>
              <w:bottom w:val="single" w:sz="4" w:space="0" w:color="auto"/>
              <w:right w:val="single" w:sz="4" w:space="0" w:color="auto"/>
            </w:tcBorders>
          </w:tcPr>
          <w:p w:rsidR="000F4474" w:rsidRPr="007A38F0" w:rsidRDefault="000F4474" w:rsidP="009473B8">
            <w:pPr>
              <w:pStyle w:val="tablesyntax"/>
              <w:rPr>
                <w:noProof/>
              </w:rPr>
            </w:pPr>
          </w:p>
        </w:tc>
      </w:tr>
      <w:tr w:rsidR="000F4474" w:rsidRPr="008D1952" w:rsidTr="009473B8">
        <w:trPr>
          <w:cantSplit/>
          <w:jc w:val="center"/>
        </w:trPr>
        <w:tc>
          <w:tcPr>
            <w:tcW w:w="6710" w:type="dxa"/>
            <w:tcBorders>
              <w:top w:val="single" w:sz="4" w:space="0" w:color="auto"/>
              <w:left w:val="single" w:sz="4" w:space="0" w:color="auto"/>
              <w:bottom w:val="single" w:sz="4" w:space="0" w:color="auto"/>
              <w:right w:val="single" w:sz="4" w:space="0" w:color="auto"/>
            </w:tcBorders>
          </w:tcPr>
          <w:p w:rsidR="000F4474" w:rsidRPr="005820A9" w:rsidRDefault="000F4474" w:rsidP="009473B8">
            <w:pPr>
              <w:pStyle w:val="tablesyntax"/>
              <w:rPr>
                <w:rFonts w:ascii="Times New Roman" w:hAnsi="Times New Roman"/>
                <w:b/>
                <w:noProof/>
              </w:rPr>
            </w:pPr>
            <w:r w:rsidRPr="007A38F0">
              <w:rPr>
                <w:rFonts w:ascii="Times New Roman" w:hAnsi="Times New Roman"/>
                <w:noProof/>
              </w:rPr>
              <w:tab/>
            </w:r>
            <w:r w:rsidR="00E30ACA">
              <w:rPr>
                <w:b/>
                <w:noProof/>
                <w:lang w:eastAsia="ko-KR"/>
              </w:rPr>
              <w:t>tile_based_</w:t>
            </w:r>
            <w:r w:rsidR="00E30ACA" w:rsidRPr="005820A9">
              <w:rPr>
                <w:b/>
                <w:noProof/>
                <w:lang w:eastAsia="ko-KR"/>
              </w:rPr>
              <w:t>resampling_filter_enable_flag</w:t>
            </w:r>
          </w:p>
        </w:tc>
        <w:tc>
          <w:tcPr>
            <w:tcW w:w="1218" w:type="dxa"/>
            <w:tcBorders>
              <w:top w:val="single" w:sz="4" w:space="0" w:color="auto"/>
              <w:left w:val="single" w:sz="4" w:space="0" w:color="auto"/>
              <w:bottom w:val="single" w:sz="4" w:space="0" w:color="auto"/>
              <w:right w:val="single" w:sz="4" w:space="0" w:color="auto"/>
            </w:tcBorders>
          </w:tcPr>
          <w:p w:rsidR="000F4474" w:rsidRPr="007A38F0" w:rsidRDefault="000F4474" w:rsidP="009473B8">
            <w:pPr>
              <w:pStyle w:val="tablesyntax"/>
              <w:rPr>
                <w:noProof/>
              </w:rPr>
            </w:pPr>
            <w:r>
              <w:rPr>
                <w:noProof/>
              </w:rPr>
              <w:t>u(1)</w:t>
            </w:r>
          </w:p>
        </w:tc>
      </w:tr>
      <w:tr w:rsidR="000F4474" w:rsidRPr="008D1952" w:rsidTr="009473B8">
        <w:trPr>
          <w:cantSplit/>
          <w:jc w:val="center"/>
        </w:trPr>
        <w:tc>
          <w:tcPr>
            <w:tcW w:w="6710" w:type="dxa"/>
            <w:tcBorders>
              <w:top w:val="single" w:sz="4" w:space="0" w:color="auto"/>
              <w:left w:val="single" w:sz="4" w:space="0" w:color="auto"/>
              <w:bottom w:val="single" w:sz="4" w:space="0" w:color="auto"/>
              <w:right w:val="single" w:sz="4" w:space="0" w:color="auto"/>
            </w:tcBorders>
          </w:tcPr>
          <w:p w:rsidR="000F4474" w:rsidRPr="0062614A" w:rsidRDefault="000F4474" w:rsidP="009473B8">
            <w:pPr>
              <w:pStyle w:val="tablesyntax"/>
              <w:rPr>
                <w:rFonts w:ascii="Times New Roman" w:hAnsi="Times New Roman"/>
                <w:b/>
                <w:noProof/>
              </w:rPr>
            </w:pPr>
            <w:r>
              <w:rPr>
                <w:rFonts w:ascii="Times New Roman" w:hAnsi="Times New Roman"/>
                <w:noProof/>
              </w:rPr>
              <w:tab/>
            </w:r>
            <w:r w:rsidRPr="0062614A">
              <w:rPr>
                <w:rFonts w:ascii="Times New Roman" w:hAnsi="Times New Roman"/>
                <w:b/>
                <w:noProof/>
              </w:rPr>
              <w:t>...</w:t>
            </w:r>
          </w:p>
        </w:tc>
        <w:tc>
          <w:tcPr>
            <w:tcW w:w="1218" w:type="dxa"/>
            <w:tcBorders>
              <w:top w:val="single" w:sz="4" w:space="0" w:color="auto"/>
              <w:left w:val="single" w:sz="4" w:space="0" w:color="auto"/>
              <w:bottom w:val="single" w:sz="4" w:space="0" w:color="auto"/>
              <w:right w:val="single" w:sz="4" w:space="0" w:color="auto"/>
            </w:tcBorders>
          </w:tcPr>
          <w:p w:rsidR="000F4474" w:rsidRDefault="000F4474" w:rsidP="009473B8">
            <w:pPr>
              <w:pStyle w:val="tablesyntax"/>
              <w:rPr>
                <w:noProof/>
              </w:rPr>
            </w:pPr>
          </w:p>
        </w:tc>
      </w:tr>
      <w:tr w:rsidR="00285885" w:rsidRPr="008D1952" w:rsidTr="009473B8">
        <w:trPr>
          <w:cantSplit/>
          <w:jc w:val="center"/>
        </w:trPr>
        <w:tc>
          <w:tcPr>
            <w:tcW w:w="6710" w:type="dxa"/>
            <w:tcBorders>
              <w:top w:val="single" w:sz="4" w:space="0" w:color="auto"/>
              <w:left w:val="single" w:sz="4" w:space="0" w:color="auto"/>
              <w:bottom w:val="single" w:sz="4" w:space="0" w:color="auto"/>
              <w:right w:val="single" w:sz="4" w:space="0" w:color="auto"/>
            </w:tcBorders>
          </w:tcPr>
          <w:p w:rsidR="00285885" w:rsidRDefault="00285885" w:rsidP="009473B8">
            <w:pPr>
              <w:pStyle w:val="tablesyntax"/>
              <w:rPr>
                <w:rFonts w:ascii="Times New Roman" w:hAnsi="Times New Roman"/>
                <w:noProof/>
              </w:rPr>
            </w:pPr>
            <w:r>
              <w:rPr>
                <w:rFonts w:ascii="Times New Roman" w:hAnsi="Times New Roman"/>
                <w:noProof/>
              </w:rPr>
              <w:t xml:space="preserve">    }</w:t>
            </w:r>
          </w:p>
        </w:tc>
        <w:tc>
          <w:tcPr>
            <w:tcW w:w="1218" w:type="dxa"/>
            <w:tcBorders>
              <w:top w:val="single" w:sz="4" w:space="0" w:color="auto"/>
              <w:left w:val="single" w:sz="4" w:space="0" w:color="auto"/>
              <w:bottom w:val="single" w:sz="4" w:space="0" w:color="auto"/>
              <w:right w:val="single" w:sz="4" w:space="0" w:color="auto"/>
            </w:tcBorders>
          </w:tcPr>
          <w:p w:rsidR="00285885" w:rsidRDefault="00285885" w:rsidP="009473B8">
            <w:pPr>
              <w:pStyle w:val="tablesyntax"/>
              <w:rPr>
                <w:noProof/>
              </w:rPr>
            </w:pPr>
          </w:p>
        </w:tc>
      </w:tr>
    </w:tbl>
    <w:p w:rsidR="000F4474" w:rsidRDefault="000F4474" w:rsidP="000F4474">
      <w:pPr>
        <w:jc w:val="both"/>
        <w:rPr>
          <w:b/>
          <w:noProof/>
          <w:lang w:eastAsia="ko-KR"/>
        </w:rPr>
      </w:pPr>
    </w:p>
    <w:p w:rsidR="004F287A" w:rsidRDefault="00E30ACA" w:rsidP="000F4474">
      <w:pPr>
        <w:jc w:val="both"/>
        <w:rPr>
          <w:noProof/>
          <w:lang w:eastAsia="ko-KR"/>
        </w:rPr>
      </w:pPr>
      <w:r>
        <w:rPr>
          <w:b/>
          <w:noProof/>
          <w:lang w:eastAsia="ko-KR"/>
        </w:rPr>
        <w:t>tile_based_</w:t>
      </w:r>
      <w:r w:rsidR="000F4474" w:rsidRPr="005820A9">
        <w:rPr>
          <w:b/>
          <w:noProof/>
          <w:lang w:eastAsia="ko-KR"/>
        </w:rPr>
        <w:t>resampling_filter_enable_flag</w:t>
      </w:r>
      <w:r w:rsidR="000F4474" w:rsidRPr="005820A9">
        <w:rPr>
          <w:noProof/>
          <w:lang w:eastAsia="ko-KR"/>
        </w:rPr>
        <w:t xml:space="preserve"> equal to 0 specifies that picture based up-sampling is enabled. </w:t>
      </w:r>
      <w:ins w:id="0" w:author="Krishna Rapaka" w:date="2013-04-23T20:43:00Z">
        <w:r w:rsidR="004C0AC5" w:rsidRPr="004C0AC5">
          <w:rPr>
            <w:noProof/>
            <w:lang w:eastAsia="ko-KR"/>
          </w:rPr>
          <w:t>tile_based_resampling_filter_enable_flag</w:t>
        </w:r>
        <w:r w:rsidR="004C0AC5" w:rsidRPr="005820A9">
          <w:rPr>
            <w:noProof/>
            <w:lang w:eastAsia="ko-KR"/>
          </w:rPr>
          <w:t xml:space="preserve"> </w:t>
        </w:r>
      </w:ins>
      <w:del w:id="1" w:author="Krishna Rapaka" w:date="2013-04-23T20:43:00Z">
        <w:r w:rsidR="000F4474" w:rsidRPr="005820A9" w:rsidDel="004C0AC5">
          <w:rPr>
            <w:noProof/>
            <w:lang w:eastAsia="ko-KR"/>
          </w:rPr>
          <w:delText xml:space="preserve">resampling_filter_across_tiles_enabled_flag </w:delText>
        </w:r>
      </w:del>
      <w:r w:rsidR="000F4474" w:rsidRPr="005820A9">
        <w:rPr>
          <w:noProof/>
          <w:lang w:eastAsia="ko-KR"/>
        </w:rPr>
        <w:t>equal to 1 specifies that tile based up-sampling is enabled</w:t>
      </w:r>
      <w:r w:rsidR="00D23836">
        <w:rPr>
          <w:noProof/>
          <w:lang w:eastAsia="ko-KR"/>
        </w:rPr>
        <w:t xml:space="preserve"> </w:t>
      </w:r>
      <w:r w:rsidR="00D23836">
        <w:rPr>
          <w:lang w:val="en-CA"/>
        </w:rPr>
        <w:t>and</w:t>
      </w:r>
      <w:r w:rsidR="00D23836" w:rsidRPr="001E00FE">
        <w:rPr>
          <w:lang w:val="en-CA"/>
        </w:rPr>
        <w:t xml:space="preserve"> tile boundaries of different layers are alig</w:t>
      </w:r>
      <w:bookmarkStart w:id="2" w:name="_GoBack"/>
      <w:bookmarkEnd w:id="2"/>
      <w:r w:rsidR="00D23836" w:rsidRPr="001E00FE">
        <w:rPr>
          <w:lang w:val="en-CA"/>
        </w:rPr>
        <w:t>ned</w:t>
      </w:r>
      <w:r w:rsidR="000F4474" w:rsidRPr="005820A9">
        <w:rPr>
          <w:noProof/>
          <w:lang w:eastAsia="ko-KR"/>
        </w:rPr>
        <w:t>.</w:t>
      </w:r>
      <w:r w:rsidR="004F287A">
        <w:rPr>
          <w:noProof/>
          <w:lang w:eastAsia="ko-KR"/>
        </w:rPr>
        <w:t xml:space="preserve"> When </w:t>
      </w:r>
      <w:r w:rsidR="004F287A" w:rsidRPr="004F287A">
        <w:rPr>
          <w:noProof/>
          <w:lang w:eastAsia="ko-KR"/>
        </w:rPr>
        <w:t>tile_based_resampling_filter_enable_flag not present it is inferred to be equal to 0.</w:t>
      </w:r>
    </w:p>
    <w:p w:rsidR="000F4474" w:rsidRDefault="000F4474" w:rsidP="000F4474">
      <w:pPr>
        <w:jc w:val="both"/>
        <w:rPr>
          <w:noProof/>
          <w:lang w:eastAsia="ko-KR"/>
        </w:rPr>
      </w:pPr>
      <w:r w:rsidRPr="005820A9">
        <w:rPr>
          <w:noProof/>
          <w:lang w:eastAsia="ko-KR"/>
        </w:rPr>
        <w:t xml:space="preserve">When tile based up-sampling is enabled, tile boundaries are treated in the same way as that of picture boundaries in up-sampling process. That is, when a pixel sample outside the current tile (may be inside or </w:t>
      </w:r>
      <w:r w:rsidRPr="005820A9">
        <w:rPr>
          <w:noProof/>
          <w:lang w:eastAsia="ko-KR"/>
        </w:rPr>
        <w:lastRenderedPageBreak/>
        <w:t>outside the current picture) is needed for up-sampling, the pixel is generated with pixel padding from those inside the current tile. The padding process is the same as that for defined for pixels outside the current picture.</w:t>
      </w:r>
    </w:p>
    <w:p w:rsidR="009602C7" w:rsidRPr="005B217D" w:rsidRDefault="009602C7" w:rsidP="009602C7">
      <w:pPr>
        <w:jc w:val="both"/>
        <w:rPr>
          <w:szCs w:val="22"/>
          <w:lang w:val="en-CA"/>
        </w:rPr>
      </w:pPr>
    </w:p>
    <w:p w:rsidR="009602C7" w:rsidRPr="005B217D" w:rsidRDefault="009602C7" w:rsidP="009602C7">
      <w:pPr>
        <w:pStyle w:val="Heading1"/>
        <w:rPr>
          <w:lang w:val="en-CA"/>
        </w:rPr>
      </w:pPr>
      <w:r w:rsidRPr="005B217D">
        <w:rPr>
          <w:lang w:val="en-CA"/>
        </w:rPr>
        <w:t>Patent rights declaration(s)</w:t>
      </w:r>
    </w:p>
    <w:p w:rsidR="009602C7" w:rsidRPr="005B217D" w:rsidRDefault="009602C7" w:rsidP="009602C7">
      <w:pPr>
        <w:jc w:val="both"/>
        <w:rPr>
          <w:szCs w:val="22"/>
          <w:lang w:val="en-CA"/>
        </w:rPr>
      </w:pPr>
      <w:r>
        <w:rPr>
          <w:b/>
          <w:szCs w:val="22"/>
          <w:lang w:val="en-CA"/>
        </w:rPr>
        <w:t>Qualcomm 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9602C7" w:rsidRPr="005B217D" w:rsidSect="0055585A">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C91" w:rsidRDefault="00875C91">
      <w:pPr>
        <w:spacing w:before="0"/>
      </w:pPr>
      <w:r>
        <w:separator/>
      </w:r>
    </w:p>
  </w:endnote>
  <w:endnote w:type="continuationSeparator" w:id="0">
    <w:p w:rsidR="00875C91" w:rsidRDefault="00875C9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85A" w:rsidRDefault="0055585A" w:rsidP="0055585A">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776FF">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C0AC5">
      <w:rPr>
        <w:rStyle w:val="PageNumber"/>
        <w:noProof/>
      </w:rPr>
      <w:t>2013-04-09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C91" w:rsidRDefault="00875C91">
      <w:pPr>
        <w:spacing w:before="0"/>
      </w:pPr>
      <w:r>
        <w:separator/>
      </w:r>
    </w:p>
  </w:footnote>
  <w:footnote w:type="continuationSeparator" w:id="0">
    <w:p w:rsidR="00875C91" w:rsidRDefault="00875C91">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EA0D31"/>
    <w:multiLevelType w:val="hybridMultilevel"/>
    <w:tmpl w:val="570AA5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EB4C94"/>
    <w:multiLevelType w:val="hybridMultilevel"/>
    <w:tmpl w:val="05560D1E"/>
    <w:lvl w:ilvl="0" w:tplc="1C8EC6BC">
      <w:start w:val="1"/>
      <w:numFmt w:val="decimal"/>
      <w:lvlText w:val="[%1]"/>
      <w:lvlJc w:val="left"/>
      <w:pPr>
        <w:ind w:left="774" w:hanging="360"/>
      </w:pPr>
      <w:rPr>
        <w:rFonts w:hint="eastAsia"/>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DFC4F6D"/>
    <w:multiLevelType w:val="hybridMultilevel"/>
    <w:tmpl w:val="781AF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DB2ABD"/>
    <w:multiLevelType w:val="hybridMultilevel"/>
    <w:tmpl w:val="3BA4795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02275C"/>
    <w:multiLevelType w:val="hybridMultilevel"/>
    <w:tmpl w:val="DD7EB4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7F67E3"/>
    <w:multiLevelType w:val="hybridMultilevel"/>
    <w:tmpl w:val="81CAB968"/>
    <w:lvl w:ilvl="0" w:tplc="B66A713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E95DF6"/>
    <w:multiLevelType w:val="hybridMultilevel"/>
    <w:tmpl w:val="B3928190"/>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2BA1C5C"/>
    <w:multiLevelType w:val="hybridMultilevel"/>
    <w:tmpl w:val="73B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1"/>
  </w:num>
  <w:num w:numId="5">
    <w:abstractNumId w:val="12"/>
  </w:num>
  <w:num w:numId="6">
    <w:abstractNumId w:val="6"/>
  </w:num>
  <w:num w:numId="7">
    <w:abstractNumId w:val="9"/>
  </w:num>
  <w:num w:numId="8">
    <w:abstractNumId w:val="2"/>
  </w:num>
  <w:num w:numId="9">
    <w:abstractNumId w:val="5"/>
  </w:num>
  <w:num w:numId="10">
    <w:abstractNumId w:val="3"/>
  </w:num>
  <w:num w:numId="11">
    <w:abstractNumId w:val="4"/>
  </w:num>
  <w:num w:numId="12">
    <w:abstractNumId w:val="15"/>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7"/>
  </w:num>
  <w:num w:numId="16">
    <w:abstractNumId w:val="1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5E6"/>
    <w:rsid w:val="00003B27"/>
    <w:rsid w:val="00006BEF"/>
    <w:rsid w:val="00033E5C"/>
    <w:rsid w:val="00051F9C"/>
    <w:rsid w:val="00057593"/>
    <w:rsid w:val="00086D7E"/>
    <w:rsid w:val="000D1FA7"/>
    <w:rsid w:val="000E2DD0"/>
    <w:rsid w:val="000E6427"/>
    <w:rsid w:val="000F4474"/>
    <w:rsid w:val="00123C4C"/>
    <w:rsid w:val="0012628D"/>
    <w:rsid w:val="0012785B"/>
    <w:rsid w:val="00153486"/>
    <w:rsid w:val="001835F9"/>
    <w:rsid w:val="00194696"/>
    <w:rsid w:val="00195D68"/>
    <w:rsid w:val="001C3F2F"/>
    <w:rsid w:val="001D4E23"/>
    <w:rsid w:val="001E00FE"/>
    <w:rsid w:val="00211022"/>
    <w:rsid w:val="00211DE0"/>
    <w:rsid w:val="00226918"/>
    <w:rsid w:val="00234E16"/>
    <w:rsid w:val="00261A2B"/>
    <w:rsid w:val="0026555C"/>
    <w:rsid w:val="002703A9"/>
    <w:rsid w:val="00285885"/>
    <w:rsid w:val="002C7971"/>
    <w:rsid w:val="002D4044"/>
    <w:rsid w:val="0030018B"/>
    <w:rsid w:val="00326E98"/>
    <w:rsid w:val="00331006"/>
    <w:rsid w:val="003821AC"/>
    <w:rsid w:val="00387EF8"/>
    <w:rsid w:val="00393158"/>
    <w:rsid w:val="003C7946"/>
    <w:rsid w:val="003C7D7F"/>
    <w:rsid w:val="003E5152"/>
    <w:rsid w:val="00406C30"/>
    <w:rsid w:val="00432132"/>
    <w:rsid w:val="00455B98"/>
    <w:rsid w:val="004727A6"/>
    <w:rsid w:val="00485025"/>
    <w:rsid w:val="004910E3"/>
    <w:rsid w:val="00492AC0"/>
    <w:rsid w:val="004C0AC5"/>
    <w:rsid w:val="004C3623"/>
    <w:rsid w:val="004D7556"/>
    <w:rsid w:val="004E7244"/>
    <w:rsid w:val="004F287A"/>
    <w:rsid w:val="004F3C93"/>
    <w:rsid w:val="005309E3"/>
    <w:rsid w:val="005535E6"/>
    <w:rsid w:val="0055585A"/>
    <w:rsid w:val="005F0D96"/>
    <w:rsid w:val="005F7A57"/>
    <w:rsid w:val="00606036"/>
    <w:rsid w:val="00606E20"/>
    <w:rsid w:val="00673D02"/>
    <w:rsid w:val="006776FF"/>
    <w:rsid w:val="0067773A"/>
    <w:rsid w:val="0068096D"/>
    <w:rsid w:val="00682CDA"/>
    <w:rsid w:val="006941D9"/>
    <w:rsid w:val="006B438E"/>
    <w:rsid w:val="006C63D7"/>
    <w:rsid w:val="0070129D"/>
    <w:rsid w:val="00703973"/>
    <w:rsid w:val="00735193"/>
    <w:rsid w:val="00790D51"/>
    <w:rsid w:val="00792047"/>
    <w:rsid w:val="007A199D"/>
    <w:rsid w:val="007E1E92"/>
    <w:rsid w:val="008111FA"/>
    <w:rsid w:val="0082429B"/>
    <w:rsid w:val="00875C91"/>
    <w:rsid w:val="008A1E6B"/>
    <w:rsid w:val="008C295A"/>
    <w:rsid w:val="008C4A0A"/>
    <w:rsid w:val="008C5198"/>
    <w:rsid w:val="008D4E18"/>
    <w:rsid w:val="008D5D21"/>
    <w:rsid w:val="008E0B13"/>
    <w:rsid w:val="00922DB8"/>
    <w:rsid w:val="00932D73"/>
    <w:rsid w:val="00935B80"/>
    <w:rsid w:val="00936FE9"/>
    <w:rsid w:val="009602C7"/>
    <w:rsid w:val="009711BF"/>
    <w:rsid w:val="00981264"/>
    <w:rsid w:val="009A540C"/>
    <w:rsid w:val="009D5AB4"/>
    <w:rsid w:val="00A14A96"/>
    <w:rsid w:val="00A14CD1"/>
    <w:rsid w:val="00A46A08"/>
    <w:rsid w:val="00A82F27"/>
    <w:rsid w:val="00AC5BB2"/>
    <w:rsid w:val="00AD0358"/>
    <w:rsid w:val="00AF007C"/>
    <w:rsid w:val="00B1259F"/>
    <w:rsid w:val="00B22803"/>
    <w:rsid w:val="00B230AF"/>
    <w:rsid w:val="00B2323B"/>
    <w:rsid w:val="00B24790"/>
    <w:rsid w:val="00B46A25"/>
    <w:rsid w:val="00B558E9"/>
    <w:rsid w:val="00B81BA3"/>
    <w:rsid w:val="00B975BB"/>
    <w:rsid w:val="00BE54C8"/>
    <w:rsid w:val="00C15E91"/>
    <w:rsid w:val="00C33C79"/>
    <w:rsid w:val="00C55DE2"/>
    <w:rsid w:val="00C67185"/>
    <w:rsid w:val="00C711ED"/>
    <w:rsid w:val="00CB394A"/>
    <w:rsid w:val="00D23836"/>
    <w:rsid w:val="00D251A9"/>
    <w:rsid w:val="00D50457"/>
    <w:rsid w:val="00D535F4"/>
    <w:rsid w:val="00D54D7C"/>
    <w:rsid w:val="00D72C0A"/>
    <w:rsid w:val="00DB6617"/>
    <w:rsid w:val="00DC1A1C"/>
    <w:rsid w:val="00E2199B"/>
    <w:rsid w:val="00E30ACA"/>
    <w:rsid w:val="00E66AFC"/>
    <w:rsid w:val="00E8495A"/>
    <w:rsid w:val="00EE7B05"/>
    <w:rsid w:val="00F21170"/>
    <w:rsid w:val="00F2723C"/>
    <w:rsid w:val="00F41ACA"/>
    <w:rsid w:val="00F65058"/>
    <w:rsid w:val="00F92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A9"/>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703A9"/>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2703A9"/>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703A9"/>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2703A9"/>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2703A9"/>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2703A9"/>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2703A9"/>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2703A9"/>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2703A9"/>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03A9"/>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2703A9"/>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2703A9"/>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2703A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703A9"/>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2703A9"/>
    <w:rPr>
      <w:rFonts w:ascii="Times New Roman" w:eastAsia="Times New Roman" w:hAnsi="Times New Roman" w:cs="Times New Roman"/>
      <w:b/>
      <w:bCs/>
    </w:rPr>
  </w:style>
  <w:style w:type="character" w:customStyle="1" w:styleId="Heading7Char">
    <w:name w:val="Heading 7 Char"/>
    <w:basedOn w:val="DefaultParagraphFont"/>
    <w:link w:val="Heading7"/>
    <w:rsid w:val="002703A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2703A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2703A9"/>
    <w:rPr>
      <w:rFonts w:ascii="Times New Roman" w:eastAsia="Times New Roman" w:hAnsi="Times New Roman" w:cs="Times New Roman"/>
      <w:b/>
    </w:rPr>
  </w:style>
  <w:style w:type="paragraph" w:styleId="Header">
    <w:name w:val="header"/>
    <w:basedOn w:val="Normal"/>
    <w:link w:val="HeaderChar"/>
    <w:rsid w:val="002703A9"/>
    <w:pPr>
      <w:tabs>
        <w:tab w:val="center" w:pos="4320"/>
        <w:tab w:val="right" w:pos="8640"/>
      </w:tabs>
    </w:pPr>
  </w:style>
  <w:style w:type="character" w:customStyle="1" w:styleId="HeaderChar">
    <w:name w:val="Header Char"/>
    <w:basedOn w:val="DefaultParagraphFont"/>
    <w:link w:val="Header"/>
    <w:rsid w:val="002703A9"/>
    <w:rPr>
      <w:rFonts w:ascii="Times New Roman" w:eastAsia="Times New Roman" w:hAnsi="Times New Roman" w:cs="Times New Roman"/>
      <w:szCs w:val="20"/>
    </w:rPr>
  </w:style>
  <w:style w:type="paragraph" w:styleId="Footer">
    <w:name w:val="footer"/>
    <w:basedOn w:val="Normal"/>
    <w:link w:val="FooterChar"/>
    <w:rsid w:val="002703A9"/>
    <w:pPr>
      <w:tabs>
        <w:tab w:val="center" w:pos="4320"/>
        <w:tab w:val="right" w:pos="8640"/>
      </w:tabs>
    </w:pPr>
  </w:style>
  <w:style w:type="character" w:customStyle="1" w:styleId="FooterChar">
    <w:name w:val="Footer Char"/>
    <w:basedOn w:val="DefaultParagraphFont"/>
    <w:link w:val="Footer"/>
    <w:rsid w:val="002703A9"/>
    <w:rPr>
      <w:rFonts w:ascii="Times New Roman" w:eastAsia="Times New Roman" w:hAnsi="Times New Roman" w:cs="Times New Roman"/>
      <w:szCs w:val="20"/>
    </w:rPr>
  </w:style>
  <w:style w:type="character" w:styleId="PageNumber">
    <w:name w:val="page number"/>
    <w:basedOn w:val="DefaultParagraphFont"/>
    <w:rsid w:val="002703A9"/>
  </w:style>
  <w:style w:type="character" w:styleId="Hyperlink">
    <w:name w:val="Hyperlink"/>
    <w:rsid w:val="002703A9"/>
    <w:rPr>
      <w:color w:val="0000FF"/>
      <w:u w:val="single"/>
    </w:rPr>
  </w:style>
  <w:style w:type="paragraph" w:styleId="BalloonText">
    <w:name w:val="Balloon Text"/>
    <w:basedOn w:val="Normal"/>
    <w:link w:val="BalloonTextChar"/>
    <w:semiHidden/>
    <w:rsid w:val="002703A9"/>
    <w:rPr>
      <w:rFonts w:ascii="Tahoma" w:hAnsi="Tahoma" w:cs="Tahoma"/>
      <w:sz w:val="16"/>
      <w:szCs w:val="16"/>
    </w:rPr>
  </w:style>
  <w:style w:type="character" w:customStyle="1" w:styleId="BalloonTextChar">
    <w:name w:val="Balloon Text Char"/>
    <w:basedOn w:val="DefaultParagraphFont"/>
    <w:link w:val="BalloonText"/>
    <w:semiHidden/>
    <w:rsid w:val="002703A9"/>
    <w:rPr>
      <w:rFonts w:ascii="Tahoma" w:eastAsia="Times New Roman" w:hAnsi="Tahoma" w:cs="Tahoma"/>
      <w:sz w:val="16"/>
      <w:szCs w:val="16"/>
    </w:rPr>
  </w:style>
  <w:style w:type="character" w:styleId="FollowedHyperlink">
    <w:name w:val="FollowedHyperlink"/>
    <w:rsid w:val="002703A9"/>
    <w:rPr>
      <w:color w:val="800080"/>
      <w:u w:val="single"/>
    </w:rPr>
  </w:style>
  <w:style w:type="paragraph" w:customStyle="1" w:styleId="StyleHeading1Justified">
    <w:name w:val="Style Heading 1 + Justified"/>
    <w:basedOn w:val="Heading1"/>
    <w:rsid w:val="002703A9"/>
    <w:pPr>
      <w:jc w:val="both"/>
    </w:pPr>
    <w:rPr>
      <w:rFonts w:ascii="Times New Roman Bold" w:hAnsi="Times New Roman Bold" w:cs="Times New Roman"/>
      <w:szCs w:val="20"/>
    </w:rPr>
  </w:style>
  <w:style w:type="paragraph" w:styleId="DocumentMap">
    <w:name w:val="Document Map"/>
    <w:basedOn w:val="Normal"/>
    <w:link w:val="DocumentMapChar"/>
    <w:rsid w:val="002703A9"/>
    <w:rPr>
      <w:rFonts w:ascii="Tahoma" w:hAnsi="Tahoma" w:cs="Tahoma"/>
      <w:sz w:val="16"/>
      <w:szCs w:val="16"/>
    </w:rPr>
  </w:style>
  <w:style w:type="character" w:customStyle="1" w:styleId="DocumentMapChar">
    <w:name w:val="Document Map Char"/>
    <w:basedOn w:val="DefaultParagraphFont"/>
    <w:link w:val="DocumentMap"/>
    <w:rsid w:val="002703A9"/>
    <w:rPr>
      <w:rFonts w:ascii="Tahoma" w:eastAsia="Times New Roman" w:hAnsi="Tahoma" w:cs="Tahoma"/>
      <w:sz w:val="16"/>
      <w:szCs w:val="16"/>
    </w:rPr>
  </w:style>
  <w:style w:type="table" w:styleId="TableGrid">
    <w:name w:val="Table Grid"/>
    <w:basedOn w:val="TableNormal"/>
    <w:uiPriority w:val="59"/>
    <w:rsid w:val="002703A9"/>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
    <w:unhideWhenUsed/>
    <w:qFormat/>
    <w:rsid w:val="002703A9"/>
    <w:pPr>
      <w:spacing w:before="0" w:after="200"/>
    </w:pPr>
    <w:rPr>
      <w:b/>
      <w:bCs/>
      <w:color w:val="4F81BD"/>
      <w:sz w:val="18"/>
      <w:szCs w:val="18"/>
    </w:rPr>
  </w:style>
  <w:style w:type="paragraph" w:styleId="ListParagraph">
    <w:name w:val="List Paragraph"/>
    <w:basedOn w:val="Normal"/>
    <w:uiPriority w:val="34"/>
    <w:qFormat/>
    <w:rsid w:val="002703A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2703A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703A9"/>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703A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703A9"/>
    <w:rPr>
      <w:rFonts w:ascii="Times" w:eastAsia="Malgun Gothic" w:hAnsi="Times" w:cs="Times New Roman"/>
      <w:sz w:val="20"/>
      <w:szCs w:val="20"/>
      <w:lang w:val="en-GB"/>
    </w:rPr>
  </w:style>
  <w:style w:type="character" w:styleId="CommentReference">
    <w:name w:val="annotation reference"/>
    <w:basedOn w:val="DefaultParagraphFont"/>
    <w:rsid w:val="002703A9"/>
    <w:rPr>
      <w:sz w:val="16"/>
      <w:szCs w:val="16"/>
    </w:rPr>
  </w:style>
  <w:style w:type="paragraph" w:styleId="CommentText">
    <w:name w:val="annotation text"/>
    <w:basedOn w:val="Normal"/>
    <w:link w:val="CommentTextChar"/>
    <w:rsid w:val="002703A9"/>
    <w:rPr>
      <w:sz w:val="20"/>
    </w:rPr>
  </w:style>
  <w:style w:type="character" w:customStyle="1" w:styleId="CommentTextChar">
    <w:name w:val="Comment Text Char"/>
    <w:basedOn w:val="DefaultParagraphFont"/>
    <w:link w:val="CommentText"/>
    <w:rsid w:val="002703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2703A9"/>
    <w:rPr>
      <w:b/>
      <w:bCs/>
    </w:rPr>
  </w:style>
  <w:style w:type="character" w:customStyle="1" w:styleId="CommentSubjectChar">
    <w:name w:val="Comment Subject Char"/>
    <w:basedOn w:val="CommentTextChar"/>
    <w:link w:val="CommentSubject"/>
    <w:rsid w:val="002703A9"/>
    <w:rPr>
      <w:rFonts w:ascii="Times New Roman" w:eastAsia="Times New Roman" w:hAnsi="Times New Roman" w:cs="Times New Roman"/>
      <w:b/>
      <w:bCs/>
      <w:sz w:val="20"/>
      <w:szCs w:val="20"/>
    </w:rPr>
  </w:style>
  <w:style w:type="character" w:customStyle="1" w:styleId="CaptionChar">
    <w:name w:val="Caption Char"/>
    <w:link w:val="Caption"/>
    <w:locked/>
    <w:rsid w:val="009602C7"/>
    <w:rPr>
      <w:rFonts w:ascii="Times New Roman" w:eastAsia="Times New Roman" w:hAnsi="Times New Roman" w:cs="Times New Roman"/>
      <w:b/>
      <w:bCs/>
      <w:color w:val="4F81BD"/>
      <w:sz w:val="18"/>
      <w:szCs w:val="18"/>
    </w:rPr>
  </w:style>
  <w:style w:type="paragraph" w:customStyle="1" w:styleId="Note1">
    <w:name w:val="Note 1"/>
    <w:basedOn w:val="Normal"/>
    <w:qFormat/>
    <w:rsid w:val="00006BEF"/>
    <w:pPr>
      <w:tabs>
        <w:tab w:val="clear" w:pos="360"/>
        <w:tab w:val="clear" w:pos="720"/>
        <w:tab w:val="clear" w:pos="1080"/>
        <w:tab w:val="clear" w:pos="1440"/>
      </w:tabs>
      <w:spacing w:before="60"/>
      <w:ind w:left="288"/>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A9"/>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703A9"/>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2703A9"/>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703A9"/>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2703A9"/>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2703A9"/>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2703A9"/>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2703A9"/>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2703A9"/>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2703A9"/>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03A9"/>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2703A9"/>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2703A9"/>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2703A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703A9"/>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2703A9"/>
    <w:rPr>
      <w:rFonts w:ascii="Times New Roman" w:eastAsia="Times New Roman" w:hAnsi="Times New Roman" w:cs="Times New Roman"/>
      <w:b/>
      <w:bCs/>
    </w:rPr>
  </w:style>
  <w:style w:type="character" w:customStyle="1" w:styleId="Heading7Char">
    <w:name w:val="Heading 7 Char"/>
    <w:basedOn w:val="DefaultParagraphFont"/>
    <w:link w:val="Heading7"/>
    <w:rsid w:val="002703A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2703A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2703A9"/>
    <w:rPr>
      <w:rFonts w:ascii="Times New Roman" w:eastAsia="Times New Roman" w:hAnsi="Times New Roman" w:cs="Times New Roman"/>
      <w:b/>
    </w:rPr>
  </w:style>
  <w:style w:type="paragraph" w:styleId="Header">
    <w:name w:val="header"/>
    <w:basedOn w:val="Normal"/>
    <w:link w:val="HeaderChar"/>
    <w:rsid w:val="002703A9"/>
    <w:pPr>
      <w:tabs>
        <w:tab w:val="center" w:pos="4320"/>
        <w:tab w:val="right" w:pos="8640"/>
      </w:tabs>
    </w:pPr>
  </w:style>
  <w:style w:type="character" w:customStyle="1" w:styleId="HeaderChar">
    <w:name w:val="Header Char"/>
    <w:basedOn w:val="DefaultParagraphFont"/>
    <w:link w:val="Header"/>
    <w:rsid w:val="002703A9"/>
    <w:rPr>
      <w:rFonts w:ascii="Times New Roman" w:eastAsia="Times New Roman" w:hAnsi="Times New Roman" w:cs="Times New Roman"/>
      <w:szCs w:val="20"/>
    </w:rPr>
  </w:style>
  <w:style w:type="paragraph" w:styleId="Footer">
    <w:name w:val="footer"/>
    <w:basedOn w:val="Normal"/>
    <w:link w:val="FooterChar"/>
    <w:rsid w:val="002703A9"/>
    <w:pPr>
      <w:tabs>
        <w:tab w:val="center" w:pos="4320"/>
        <w:tab w:val="right" w:pos="8640"/>
      </w:tabs>
    </w:pPr>
  </w:style>
  <w:style w:type="character" w:customStyle="1" w:styleId="FooterChar">
    <w:name w:val="Footer Char"/>
    <w:basedOn w:val="DefaultParagraphFont"/>
    <w:link w:val="Footer"/>
    <w:rsid w:val="002703A9"/>
    <w:rPr>
      <w:rFonts w:ascii="Times New Roman" w:eastAsia="Times New Roman" w:hAnsi="Times New Roman" w:cs="Times New Roman"/>
      <w:szCs w:val="20"/>
    </w:rPr>
  </w:style>
  <w:style w:type="character" w:styleId="PageNumber">
    <w:name w:val="page number"/>
    <w:basedOn w:val="DefaultParagraphFont"/>
    <w:rsid w:val="002703A9"/>
  </w:style>
  <w:style w:type="character" w:styleId="Hyperlink">
    <w:name w:val="Hyperlink"/>
    <w:rsid w:val="002703A9"/>
    <w:rPr>
      <w:color w:val="0000FF"/>
      <w:u w:val="single"/>
    </w:rPr>
  </w:style>
  <w:style w:type="paragraph" w:styleId="BalloonText">
    <w:name w:val="Balloon Text"/>
    <w:basedOn w:val="Normal"/>
    <w:link w:val="BalloonTextChar"/>
    <w:semiHidden/>
    <w:rsid w:val="002703A9"/>
    <w:rPr>
      <w:rFonts w:ascii="Tahoma" w:hAnsi="Tahoma" w:cs="Tahoma"/>
      <w:sz w:val="16"/>
      <w:szCs w:val="16"/>
    </w:rPr>
  </w:style>
  <w:style w:type="character" w:customStyle="1" w:styleId="BalloonTextChar">
    <w:name w:val="Balloon Text Char"/>
    <w:basedOn w:val="DefaultParagraphFont"/>
    <w:link w:val="BalloonText"/>
    <w:semiHidden/>
    <w:rsid w:val="002703A9"/>
    <w:rPr>
      <w:rFonts w:ascii="Tahoma" w:eastAsia="Times New Roman" w:hAnsi="Tahoma" w:cs="Tahoma"/>
      <w:sz w:val="16"/>
      <w:szCs w:val="16"/>
    </w:rPr>
  </w:style>
  <w:style w:type="character" w:styleId="FollowedHyperlink">
    <w:name w:val="FollowedHyperlink"/>
    <w:rsid w:val="002703A9"/>
    <w:rPr>
      <w:color w:val="800080"/>
      <w:u w:val="single"/>
    </w:rPr>
  </w:style>
  <w:style w:type="paragraph" w:customStyle="1" w:styleId="StyleHeading1Justified">
    <w:name w:val="Style Heading 1 + Justified"/>
    <w:basedOn w:val="Heading1"/>
    <w:rsid w:val="002703A9"/>
    <w:pPr>
      <w:jc w:val="both"/>
    </w:pPr>
    <w:rPr>
      <w:rFonts w:ascii="Times New Roman Bold" w:hAnsi="Times New Roman Bold" w:cs="Times New Roman"/>
      <w:szCs w:val="20"/>
    </w:rPr>
  </w:style>
  <w:style w:type="paragraph" w:styleId="DocumentMap">
    <w:name w:val="Document Map"/>
    <w:basedOn w:val="Normal"/>
    <w:link w:val="DocumentMapChar"/>
    <w:rsid w:val="002703A9"/>
    <w:rPr>
      <w:rFonts w:ascii="Tahoma" w:hAnsi="Tahoma" w:cs="Tahoma"/>
      <w:sz w:val="16"/>
      <w:szCs w:val="16"/>
    </w:rPr>
  </w:style>
  <w:style w:type="character" w:customStyle="1" w:styleId="DocumentMapChar">
    <w:name w:val="Document Map Char"/>
    <w:basedOn w:val="DefaultParagraphFont"/>
    <w:link w:val="DocumentMap"/>
    <w:rsid w:val="002703A9"/>
    <w:rPr>
      <w:rFonts w:ascii="Tahoma" w:eastAsia="Times New Roman" w:hAnsi="Tahoma" w:cs="Tahoma"/>
      <w:sz w:val="16"/>
      <w:szCs w:val="16"/>
    </w:rPr>
  </w:style>
  <w:style w:type="table" w:styleId="TableGrid">
    <w:name w:val="Table Grid"/>
    <w:basedOn w:val="TableNormal"/>
    <w:uiPriority w:val="59"/>
    <w:rsid w:val="002703A9"/>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
    <w:unhideWhenUsed/>
    <w:qFormat/>
    <w:rsid w:val="002703A9"/>
    <w:pPr>
      <w:spacing w:before="0" w:after="200"/>
    </w:pPr>
    <w:rPr>
      <w:b/>
      <w:bCs/>
      <w:color w:val="4F81BD"/>
      <w:sz w:val="18"/>
      <w:szCs w:val="18"/>
    </w:rPr>
  </w:style>
  <w:style w:type="paragraph" w:styleId="ListParagraph">
    <w:name w:val="List Paragraph"/>
    <w:basedOn w:val="Normal"/>
    <w:uiPriority w:val="34"/>
    <w:qFormat/>
    <w:rsid w:val="002703A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2703A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703A9"/>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703A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703A9"/>
    <w:rPr>
      <w:rFonts w:ascii="Times" w:eastAsia="Malgun Gothic" w:hAnsi="Times" w:cs="Times New Roman"/>
      <w:sz w:val="20"/>
      <w:szCs w:val="20"/>
      <w:lang w:val="en-GB"/>
    </w:rPr>
  </w:style>
  <w:style w:type="character" w:styleId="CommentReference">
    <w:name w:val="annotation reference"/>
    <w:basedOn w:val="DefaultParagraphFont"/>
    <w:rsid w:val="002703A9"/>
    <w:rPr>
      <w:sz w:val="16"/>
      <w:szCs w:val="16"/>
    </w:rPr>
  </w:style>
  <w:style w:type="paragraph" w:styleId="CommentText">
    <w:name w:val="annotation text"/>
    <w:basedOn w:val="Normal"/>
    <w:link w:val="CommentTextChar"/>
    <w:rsid w:val="002703A9"/>
    <w:rPr>
      <w:sz w:val="20"/>
    </w:rPr>
  </w:style>
  <w:style w:type="character" w:customStyle="1" w:styleId="CommentTextChar">
    <w:name w:val="Comment Text Char"/>
    <w:basedOn w:val="DefaultParagraphFont"/>
    <w:link w:val="CommentText"/>
    <w:rsid w:val="002703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2703A9"/>
    <w:rPr>
      <w:b/>
      <w:bCs/>
    </w:rPr>
  </w:style>
  <w:style w:type="character" w:customStyle="1" w:styleId="CommentSubjectChar">
    <w:name w:val="Comment Subject Char"/>
    <w:basedOn w:val="CommentTextChar"/>
    <w:link w:val="CommentSubject"/>
    <w:rsid w:val="002703A9"/>
    <w:rPr>
      <w:rFonts w:ascii="Times New Roman" w:eastAsia="Times New Roman" w:hAnsi="Times New Roman" w:cs="Times New Roman"/>
      <w:b/>
      <w:bCs/>
      <w:sz w:val="20"/>
      <w:szCs w:val="20"/>
    </w:rPr>
  </w:style>
  <w:style w:type="character" w:customStyle="1" w:styleId="CaptionChar">
    <w:name w:val="Caption Char"/>
    <w:link w:val="Caption"/>
    <w:locked/>
    <w:rsid w:val="009602C7"/>
    <w:rPr>
      <w:rFonts w:ascii="Times New Roman" w:eastAsia="Times New Roman" w:hAnsi="Times New Roman" w:cs="Times New Roman"/>
      <w:b/>
      <w:bCs/>
      <w:color w:val="4F81BD"/>
      <w:sz w:val="18"/>
      <w:szCs w:val="18"/>
    </w:rPr>
  </w:style>
  <w:style w:type="paragraph" w:customStyle="1" w:styleId="Note1">
    <w:name w:val="Note 1"/>
    <w:basedOn w:val="Normal"/>
    <w:qFormat/>
    <w:rsid w:val="00006BEF"/>
    <w:pPr>
      <w:tabs>
        <w:tab w:val="clear" w:pos="360"/>
        <w:tab w:val="clear" w:pos="720"/>
        <w:tab w:val="clear" w:pos="1080"/>
        <w:tab w:val="clear" w:pos="1440"/>
      </w:tabs>
      <w:spacing w:before="60"/>
      <w:ind w:left="288"/>
      <w:jc w:val="both"/>
    </w:pPr>
    <w:rPr>
      <w:rFonts w:eastAsia="Malgun Gothic"/>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46766">
      <w:bodyDiv w:val="1"/>
      <w:marLeft w:val="0"/>
      <w:marRight w:val="0"/>
      <w:marTop w:val="0"/>
      <w:marBottom w:val="0"/>
      <w:divBdr>
        <w:top w:val="none" w:sz="0" w:space="0" w:color="auto"/>
        <w:left w:val="none" w:sz="0" w:space="0" w:color="auto"/>
        <w:bottom w:val="none" w:sz="0" w:space="0" w:color="auto"/>
        <w:right w:val="none" w:sz="0" w:space="0" w:color="auto"/>
      </w:divBdr>
    </w:div>
    <w:div w:id="410590535">
      <w:bodyDiv w:val="1"/>
      <w:marLeft w:val="0"/>
      <w:marRight w:val="0"/>
      <w:marTop w:val="0"/>
      <w:marBottom w:val="0"/>
      <w:divBdr>
        <w:top w:val="none" w:sz="0" w:space="0" w:color="auto"/>
        <w:left w:val="none" w:sz="0" w:space="0" w:color="auto"/>
        <w:bottom w:val="none" w:sz="0" w:space="0" w:color="auto"/>
        <w:right w:val="none" w:sz="0" w:space="0" w:color="auto"/>
      </w:divBdr>
    </w:div>
    <w:div w:id="1074472209">
      <w:bodyDiv w:val="1"/>
      <w:marLeft w:val="0"/>
      <w:marRight w:val="0"/>
      <w:marTop w:val="0"/>
      <w:marBottom w:val="0"/>
      <w:divBdr>
        <w:top w:val="none" w:sz="0" w:space="0" w:color="auto"/>
        <w:left w:val="none" w:sz="0" w:space="0" w:color="auto"/>
        <w:bottom w:val="none" w:sz="0" w:space="0" w:color="auto"/>
        <w:right w:val="none" w:sz="0" w:space="0" w:color="auto"/>
      </w:divBdr>
    </w:div>
    <w:div w:id="1631479150">
      <w:bodyDiv w:val="1"/>
      <w:marLeft w:val="0"/>
      <w:marRight w:val="0"/>
      <w:marTop w:val="0"/>
      <w:marBottom w:val="0"/>
      <w:divBdr>
        <w:top w:val="none" w:sz="0" w:space="0" w:color="auto"/>
        <w:left w:val="none" w:sz="0" w:space="0" w:color="auto"/>
        <w:bottom w:val="none" w:sz="0" w:space="0" w:color="auto"/>
        <w:right w:val="none" w:sz="0" w:space="0" w:color="auto"/>
      </w:divBdr>
    </w:div>
    <w:div w:id="1681203127">
      <w:bodyDiv w:val="1"/>
      <w:marLeft w:val="0"/>
      <w:marRight w:val="0"/>
      <w:marTop w:val="0"/>
      <w:marBottom w:val="0"/>
      <w:divBdr>
        <w:top w:val="none" w:sz="0" w:space="0" w:color="auto"/>
        <w:left w:val="none" w:sz="0" w:space="0" w:color="auto"/>
        <w:bottom w:val="none" w:sz="0" w:space="0" w:color="auto"/>
        <w:right w:val="none" w:sz="0" w:space="0" w:color="auto"/>
      </w:divBdr>
    </w:div>
    <w:div w:id="1835342323">
      <w:bodyDiv w:val="1"/>
      <w:marLeft w:val="0"/>
      <w:marRight w:val="0"/>
      <w:marTop w:val="0"/>
      <w:marBottom w:val="0"/>
      <w:divBdr>
        <w:top w:val="none" w:sz="0" w:space="0" w:color="auto"/>
        <w:left w:val="none" w:sz="0" w:space="0" w:color="auto"/>
        <w:bottom w:val="none" w:sz="0" w:space="0" w:color="auto"/>
        <w:right w:val="none" w:sz="0" w:space="0" w:color="auto"/>
      </w:divBdr>
    </w:div>
    <w:div w:id="1925724221">
      <w:bodyDiv w:val="1"/>
      <w:marLeft w:val="0"/>
      <w:marRight w:val="0"/>
      <w:marTop w:val="0"/>
      <w:marBottom w:val="0"/>
      <w:divBdr>
        <w:top w:val="none" w:sz="0" w:space="0" w:color="auto"/>
        <w:left w:val="none" w:sz="0" w:space="0" w:color="auto"/>
        <w:bottom w:val="none" w:sz="0" w:space="0" w:color="auto"/>
        <w:right w:val="none" w:sz="0" w:space="0" w:color="auto"/>
      </w:divBdr>
    </w:div>
    <w:div w:id="1946959286">
      <w:bodyDiv w:val="1"/>
      <w:marLeft w:val="0"/>
      <w:marRight w:val="0"/>
      <w:marTop w:val="0"/>
      <w:marBottom w:val="0"/>
      <w:divBdr>
        <w:top w:val="none" w:sz="0" w:space="0" w:color="auto"/>
        <w:left w:val="none" w:sz="0" w:space="0" w:color="auto"/>
        <w:bottom w:val="none" w:sz="0" w:space="0" w:color="auto"/>
        <w:right w:val="none" w:sz="0" w:space="0" w:color="auto"/>
      </w:divBdr>
    </w:div>
    <w:div w:id="195305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EA42B-52E8-4439-82B0-F021B2C1D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5315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Krishna Rapaka</dc:creator>
  <cp:lastModifiedBy>Krishna Rapaka</cp:lastModifiedBy>
  <cp:revision>2</cp:revision>
  <dcterms:created xsi:type="dcterms:W3CDTF">2013-04-24T03:47:00Z</dcterms:created>
  <dcterms:modified xsi:type="dcterms:W3CDTF">2013-04-24T03:47:00Z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-171436628</vt:i4>
  </property>
  <property fmtid="{D5CDD505-2E9C-101B-9397-08002B2CF9AE}" pid="3" name="_NewReviewCycle">
    <vt:lpwstr/>
  </property>
  <property fmtid="{D5CDD505-2E9C-101B-9397-08002B2CF9AE}" pid="4" name="_EmailSubject">
    <vt:lpwstr>Shall we write a proposal extending Nokia’s M0035?</vt:lpwstr>
  </property>
  <property fmtid="{D5CDD505-2E9C-101B-9397-08002B2CF9AE}" pid="5" name="_AuthorEmail">
    <vt:lpwstr>krapaka@qti.qualcomm.com</vt:lpwstr>
  </property>
  <property fmtid="{D5CDD505-2E9C-101B-9397-08002B2CF9AE}" pid="6" name="_AuthorEmailDisplayName">
    <vt:lpwstr>Rapaka, Krishna</vt:lpwstr>
  </property>
  <property fmtid="{D5CDD505-2E9C-101B-9397-08002B2CF9AE}" pid="7" name="_PreviousAdHocReviewCycleID">
    <vt:i4>1177821706</vt:i4>
  </property>
</Properties>
</file>