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703A9" w:rsidRPr="005B217D" w:rsidTr="0055585A">
        <w:tc>
          <w:tcPr>
            <w:tcW w:w="6408" w:type="dxa"/>
          </w:tcPr>
          <w:p w:rsidR="002703A9" w:rsidRPr="005B217D" w:rsidRDefault="00357DB0" w:rsidP="0055585A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2703A9"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03A9"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03A9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2703A9" w:rsidRPr="005B217D" w:rsidRDefault="002703A9" w:rsidP="000D75F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0D75FC">
              <w:rPr>
                <w:lang w:val="en-CA"/>
              </w:rPr>
              <w:t>M</w:t>
            </w:r>
            <w:r w:rsidR="000D75FC">
              <w:rPr>
                <w:u w:val="single"/>
                <w:lang w:val="en-CA"/>
              </w:rPr>
              <w:t>0326</w:t>
            </w:r>
          </w:p>
        </w:tc>
      </w:tr>
    </w:tbl>
    <w:p w:rsidR="002703A9" w:rsidRPr="005B217D" w:rsidRDefault="002703A9" w:rsidP="002703A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2703A9" w:rsidRPr="005B217D" w:rsidRDefault="00492AC0" w:rsidP="005578D5">
            <w:pPr>
              <w:spacing w:before="60" w:after="60"/>
              <w:rPr>
                <w:b/>
                <w:lang w:val="en-CA"/>
              </w:rPr>
            </w:pPr>
            <w:r>
              <w:rPr>
                <w:b/>
                <w:szCs w:val="22"/>
                <w:lang w:val="en-CA"/>
              </w:rPr>
              <w:t>SCE1</w:t>
            </w:r>
            <w:r w:rsidR="002703A9">
              <w:rPr>
                <w:b/>
                <w:szCs w:val="22"/>
                <w:lang w:val="en-CA"/>
              </w:rPr>
              <w:t xml:space="preserve">: </w:t>
            </w:r>
            <w:r w:rsidR="005578D5">
              <w:rPr>
                <w:b/>
                <w:szCs w:val="22"/>
                <w:lang w:val="en-CA"/>
              </w:rPr>
              <w:t>Results of Test 4.3.3</w:t>
            </w:r>
            <w:r w:rsidR="000D75FC">
              <w:rPr>
                <w:b/>
                <w:szCs w:val="22"/>
                <w:lang w:val="en-CA"/>
              </w:rPr>
              <w:t xml:space="preserve"> and 4.3.2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5578D5">
              <w:rPr>
                <w:b/>
                <w:szCs w:val="22"/>
                <w:lang w:val="en-CA"/>
              </w:rPr>
              <w:t>on Inter layer Intra Mode prediction</w:t>
            </w: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</w:p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F27AD1" w:rsidRDefault="00F27AD1" w:rsidP="00F27AD1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Vadim Seregin</w:t>
            </w:r>
          </w:p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  <w:ins w:id="0" w:author="Jianle" w:date="2013-04-08T12:03:00Z">
              <w:r w:rsidR="003150F5">
                <w:rPr>
                  <w:szCs w:val="22"/>
                  <w:lang w:val="en-CA"/>
                </w:rPr>
                <w:br/>
              </w:r>
            </w:ins>
          </w:p>
          <w:p w:rsidR="00F27AD1" w:rsidRDefault="00F27AD1" w:rsidP="0055585A">
            <w:pPr>
              <w:spacing w:before="60"/>
              <w:rPr>
                <w:lang w:val="en-CA" w:eastAsia="ko-KR"/>
              </w:rPr>
            </w:pPr>
            <w:r>
              <w:rPr>
                <w:szCs w:val="22"/>
                <w:lang w:eastAsia="ko-KR"/>
              </w:rPr>
              <w:t>Jungsun Kim</w:t>
            </w:r>
          </w:p>
          <w:p w:rsidR="0055585A" w:rsidRDefault="00E5420A" w:rsidP="009D2FF7">
            <w:pPr>
              <w:spacing w:before="60"/>
              <w:rPr>
                <w:lang w:val="en-CA" w:eastAsia="ko-KR"/>
              </w:rPr>
            </w:pPr>
            <w:r>
              <w:rPr>
                <w:rFonts w:eastAsia="Malgun Gothic" w:hint="eastAsia"/>
                <w:szCs w:val="22"/>
                <w:lang w:val="en-CA" w:eastAsia="ko-KR"/>
              </w:rPr>
              <w:t>Joonyoung Park</w:t>
            </w:r>
            <w:ins w:id="1" w:author="Krishna Rapaka" w:date="2013-04-08T13:35:00Z">
              <w:r w:rsidR="009D2FF7">
                <w:rPr>
                  <w:szCs w:val="22"/>
                  <w:lang w:val="en-CA" w:eastAsia="ko-KR"/>
                </w:rPr>
                <w:t xml:space="preserve"> </w:t>
              </w:r>
            </w:ins>
          </w:p>
          <w:p w:rsidR="009D2FF7" w:rsidRPr="000D75FC" w:rsidRDefault="00E5420A" w:rsidP="009D2FF7">
            <w:pPr>
              <w:spacing w:before="60"/>
              <w:rPr>
                <w:ins w:id="2" w:author="Krishna Rapaka" w:date="2013-04-08T13:35:00Z"/>
                <w:rFonts w:eastAsia="Malgun Gothic"/>
                <w:lang w:val="en-CA" w:eastAsia="ko-KR"/>
              </w:rPr>
            </w:pPr>
            <w:r>
              <w:rPr>
                <w:rFonts w:eastAsia="Malgun Gothic" w:hint="eastAsia"/>
                <w:szCs w:val="22"/>
                <w:lang w:val="en-CA" w:eastAsia="ko-KR"/>
              </w:rPr>
              <w:t>Byeongmoon Jeon</w:t>
            </w:r>
          </w:p>
          <w:p w:rsidR="002703A9" w:rsidRPr="0022239C" w:rsidRDefault="002703A9" w:rsidP="00037761">
            <w:pPr>
              <w:spacing w:before="60" w:after="60"/>
              <w:rPr>
                <w:lang w:val="fr-FR"/>
              </w:rPr>
            </w:pPr>
          </w:p>
        </w:tc>
        <w:tc>
          <w:tcPr>
            <w:tcW w:w="900" w:type="dxa"/>
          </w:tcPr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251A9" w:rsidRDefault="004F5D6A" w:rsidP="00D251A9">
            <w:pPr>
              <w:spacing w:before="60" w:after="60"/>
            </w:pPr>
            <w:hyperlink r:id="rId11" w:history="1">
              <w:r w:rsidR="00D251A9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</w:p>
          <w:p w:rsidR="00D251A9" w:rsidRDefault="004F5D6A" w:rsidP="00D251A9">
            <w:pPr>
              <w:spacing w:before="60" w:after="60"/>
              <w:rPr>
                <w:lang w:val="en-CA"/>
              </w:rPr>
            </w:pPr>
            <w:hyperlink r:id="rId12" w:history="1">
              <w:r w:rsidR="00D251A9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F27AD1" w:rsidRDefault="004F5D6A" w:rsidP="00F27AD1">
            <w:pPr>
              <w:spacing w:before="60" w:after="60"/>
              <w:rPr>
                <w:lang w:val="en-CA"/>
              </w:rPr>
            </w:pPr>
            <w:hyperlink r:id="rId13" w:history="1">
              <w:r w:rsidR="00F27AD1" w:rsidRPr="00A72341">
                <w:rPr>
                  <w:rStyle w:val="Hyperlink"/>
                  <w:szCs w:val="22"/>
                  <w:lang w:val="en-CA"/>
                </w:rPr>
                <w:t>vseregin@qti.qualcomm.com</w:t>
              </w:r>
            </w:hyperlink>
          </w:p>
          <w:p w:rsidR="00D251A9" w:rsidRDefault="004F5D6A" w:rsidP="00D251A9">
            <w:pPr>
              <w:spacing w:before="60" w:after="60"/>
              <w:rPr>
                <w:lang w:val="en-CA"/>
              </w:rPr>
            </w:pPr>
            <w:hyperlink r:id="rId14" w:history="1">
              <w:r w:rsidR="00D251A9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  <w:ins w:id="3" w:author="Jianle" w:date="2013-04-08T12:03:00Z">
              <w:r w:rsidR="003150F5">
                <w:rPr>
                  <w:rStyle w:val="Hyperlink"/>
                  <w:szCs w:val="22"/>
                  <w:lang w:val="en-CA"/>
                </w:rPr>
                <w:br/>
              </w:r>
            </w:ins>
          </w:p>
          <w:p w:rsidR="00F27AD1" w:rsidRDefault="004F5D6A" w:rsidP="0055585A">
            <w:pPr>
              <w:spacing w:before="60" w:after="60"/>
            </w:pPr>
            <w:hyperlink r:id="rId15" w:history="1">
              <w:r w:rsidR="00F27AD1">
                <w:rPr>
                  <w:rStyle w:val="Hyperlink"/>
                  <w:szCs w:val="22"/>
                  <w:lang w:val="en-CA" w:eastAsia="ko-KR"/>
                </w:rPr>
                <w:t>jungsun.kim@lge.com</w:t>
              </w:r>
            </w:hyperlink>
          </w:p>
          <w:p w:rsidR="002703A9" w:rsidRDefault="002703A9" w:rsidP="0055585A">
            <w:pPr>
              <w:spacing w:before="60" w:after="60"/>
              <w:rPr>
                <w:lang w:val="en-CA"/>
              </w:rPr>
            </w:pPr>
          </w:p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2703A9" w:rsidRDefault="002703A9" w:rsidP="0055585A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  <w:p w:rsidR="00F65058" w:rsidRDefault="00F65058" w:rsidP="0055585A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 w:eastAsia="ko-KR"/>
              </w:rPr>
              <w:t>LG Electronics</w:t>
            </w:r>
            <w:r>
              <w:rPr>
                <w:szCs w:val="22"/>
                <w:lang w:val="en-CA"/>
              </w:rPr>
              <w:t xml:space="preserve"> </w:t>
            </w:r>
          </w:p>
          <w:p w:rsidR="002703A9" w:rsidRPr="005B217D" w:rsidRDefault="002703A9" w:rsidP="00F65058">
            <w:pPr>
              <w:spacing w:before="60" w:after="60"/>
              <w:rPr>
                <w:lang w:val="en-CA"/>
              </w:rPr>
            </w:pPr>
          </w:p>
        </w:tc>
      </w:tr>
    </w:tbl>
    <w:p w:rsidR="002703A9" w:rsidRPr="005B217D" w:rsidRDefault="002703A9" w:rsidP="002703A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83FE4" w:rsidRDefault="00483FE4" w:rsidP="00483FE4">
      <w:pPr>
        <w:spacing w:before="120"/>
        <w:jc w:val="both"/>
        <w:rPr>
          <w:lang w:val="en-CA"/>
        </w:rPr>
      </w:pPr>
      <w:r>
        <w:rPr>
          <w:lang w:val="en-CA"/>
        </w:rPr>
        <w:t>This do</w:t>
      </w:r>
      <w:r w:rsidR="000C70C8">
        <w:rPr>
          <w:lang w:val="en-CA"/>
        </w:rPr>
        <w:t>cument reports the results of SCE1-4.3.3</w:t>
      </w:r>
      <w:r>
        <w:rPr>
          <w:lang w:val="en-CA"/>
        </w:rPr>
        <w:t xml:space="preserve"> </w:t>
      </w:r>
      <w:r w:rsidR="00602EE0">
        <w:rPr>
          <w:rFonts w:eastAsia="Malgun Gothic" w:hint="eastAsia"/>
          <w:lang w:val="en-CA" w:eastAsia="ko-KR"/>
        </w:rPr>
        <w:t xml:space="preserve">and 4.3.2 </w:t>
      </w:r>
      <w:r>
        <w:rPr>
          <w:lang w:val="en-CA"/>
        </w:rPr>
        <w:t>on inter-layer intra mode prediction</w:t>
      </w:r>
      <w:del w:id="4" w:author="Krishna Rapaka" w:date="2013-04-09T18:57:00Z">
        <w:r w:rsidR="007C2C82" w:rsidDel="00357DB0">
          <w:rPr>
            <w:rFonts w:eastAsia="Malgun Gothic" w:hint="eastAsia"/>
            <w:lang w:val="en-CA" w:eastAsia="ko-KR"/>
          </w:rPr>
          <w:delText xml:space="preserve"> which were previously proposed in [1~3]</w:delText>
        </w:r>
      </w:del>
      <w:bookmarkStart w:id="5" w:name="_GoBack"/>
      <w:bookmarkEnd w:id="5"/>
      <w:r w:rsidR="00602EE0">
        <w:rPr>
          <w:rFonts w:eastAsia="Malgun Gothic" w:hint="eastAsia"/>
          <w:lang w:val="en-CA" w:eastAsia="ko-KR"/>
        </w:rPr>
        <w:t xml:space="preserve">. </w:t>
      </w:r>
      <w:r>
        <w:rPr>
          <w:lang w:val="en-CA"/>
        </w:rPr>
        <w:t xml:space="preserve">In the tested method, </w:t>
      </w:r>
      <w:r>
        <w:rPr>
          <w:szCs w:val="24"/>
        </w:rPr>
        <w:t xml:space="preserve">at </w:t>
      </w:r>
      <w:r w:rsidR="00045FA1">
        <w:rPr>
          <w:szCs w:val="24"/>
          <w:lang w:eastAsia="zh-TW"/>
        </w:rPr>
        <w:t>enhancement</w:t>
      </w:r>
      <w:r>
        <w:rPr>
          <w:szCs w:val="24"/>
          <w:lang w:eastAsia="zh-TW"/>
        </w:rPr>
        <w:t xml:space="preserve"> layer</w:t>
      </w:r>
      <w:r w:rsidR="00525D54">
        <w:rPr>
          <w:szCs w:val="24"/>
          <w:lang w:eastAsia="zh-TW"/>
        </w:rPr>
        <w:t xml:space="preserve"> (EL)</w:t>
      </w:r>
      <w:r>
        <w:rPr>
          <w:szCs w:val="24"/>
          <w:lang w:eastAsia="zh-TW"/>
        </w:rPr>
        <w:t xml:space="preserve"> </w:t>
      </w:r>
      <w:r w:rsidR="003C2CE5">
        <w:rPr>
          <w:szCs w:val="24"/>
          <w:lang w:eastAsia="zh-TW"/>
        </w:rPr>
        <w:t xml:space="preserve">only </w:t>
      </w:r>
      <w:r>
        <w:t xml:space="preserve">the setting of the inputs to the MPM generation process are modified </w:t>
      </w:r>
      <w:r w:rsidR="003B3A95">
        <w:t xml:space="preserve">using </w:t>
      </w:r>
      <w:r w:rsidR="003B3A95">
        <w:rPr>
          <w:szCs w:val="24"/>
        </w:rPr>
        <w:t xml:space="preserve">the intra mode of the co-located </w:t>
      </w:r>
      <w:r w:rsidR="00525D54">
        <w:rPr>
          <w:szCs w:val="24"/>
        </w:rPr>
        <w:t xml:space="preserve">base layer (BL) </w:t>
      </w:r>
      <w:r w:rsidR="003B3A95">
        <w:rPr>
          <w:szCs w:val="24"/>
        </w:rPr>
        <w:t xml:space="preserve">unit </w:t>
      </w:r>
      <w:r>
        <w:t xml:space="preserve">and HEVC MPM list generation process is unchanged. It is reported that for this test </w:t>
      </w:r>
      <w:r w:rsidR="00A12157">
        <w:rPr>
          <w:lang w:val="en-CA"/>
        </w:rPr>
        <w:t xml:space="preserve">when MDCS is enabled, a </w:t>
      </w:r>
      <w:r>
        <w:rPr>
          <w:lang w:val="en-CA"/>
        </w:rPr>
        <w:t xml:space="preserve">luma BD-rate reduction (EL+ BL) </w:t>
      </w:r>
      <w:r w:rsidR="00A12157">
        <w:rPr>
          <w:lang w:val="en-CA"/>
        </w:rPr>
        <w:t xml:space="preserve">of 0.35% and 0.10% </w:t>
      </w:r>
      <w:r>
        <w:rPr>
          <w:lang w:val="en-CA"/>
        </w:rPr>
        <w:t xml:space="preserve">is obtained for </w:t>
      </w:r>
      <w:r w:rsidR="00A12157">
        <w:rPr>
          <w:lang w:val="en-CA"/>
        </w:rPr>
        <w:t>AI 2x and AI 1.5x spatial scalability cases</w:t>
      </w:r>
      <w:r>
        <w:rPr>
          <w:lang w:val="en-CA"/>
        </w:rPr>
        <w:t xml:space="preserve"> </w:t>
      </w:r>
      <w:r w:rsidR="00A12157">
        <w:rPr>
          <w:lang w:val="en-CA"/>
        </w:rPr>
        <w:t>respectively</w:t>
      </w:r>
      <w:r>
        <w:rPr>
          <w:lang w:val="en-CA"/>
        </w:rPr>
        <w:t>.</w:t>
      </w:r>
      <w:r w:rsidR="00A12157">
        <w:rPr>
          <w:lang w:val="en-CA"/>
        </w:rPr>
        <w:t xml:space="preserve"> </w:t>
      </w:r>
      <w:r w:rsidR="00A12157">
        <w:t xml:space="preserve">It is also reported that for this test </w:t>
      </w:r>
      <w:r w:rsidR="00A12157">
        <w:rPr>
          <w:lang w:val="en-CA"/>
        </w:rPr>
        <w:t>when MDCS is disabled, a luma BD-rate reduction (EL+ BL) of 0.23% and 0.10% is obtained for AI 2x and AI 1.5x spatial scalability cases respectively</w:t>
      </w:r>
    </w:p>
    <w:p w:rsidR="00483FE4" w:rsidRDefault="00483FE4" w:rsidP="00483FE4">
      <w:pPr>
        <w:pStyle w:val="Heading1"/>
        <w:textAlignment w:val="auto"/>
        <w:rPr>
          <w:lang w:val="en-CA"/>
        </w:rPr>
      </w:pPr>
      <w:r>
        <w:rPr>
          <w:lang w:val="en-CA"/>
        </w:rPr>
        <w:t>Technical description</w:t>
      </w:r>
    </w:p>
    <w:p w:rsidR="00483FE4" w:rsidRDefault="00483FE4" w:rsidP="00483FE4">
      <w:pPr>
        <w:jc w:val="both"/>
        <w:rPr>
          <w:lang w:val="en-CA"/>
        </w:rPr>
      </w:pPr>
      <w:r>
        <w:rPr>
          <w:lang w:val="en-CA"/>
        </w:rPr>
        <w:t>In this method, only the setting of the inputs to the MPM generation process namely intraPredModeA and intraPredModeB is modified</w:t>
      </w:r>
      <w:r w:rsidR="003B3A95">
        <w:rPr>
          <w:lang w:val="en-CA"/>
        </w:rPr>
        <w:t xml:space="preserve"> </w:t>
      </w:r>
      <w:r w:rsidR="003B3A95">
        <w:t xml:space="preserve">using </w:t>
      </w:r>
      <w:r w:rsidR="003B3A95">
        <w:rPr>
          <w:szCs w:val="24"/>
        </w:rPr>
        <w:t>the intra mode of the co-located unit</w:t>
      </w:r>
      <w:r>
        <w:rPr>
          <w:lang w:val="en-CA"/>
        </w:rPr>
        <w:t xml:space="preserve">. The MPM list generation process is kept unchanged. </w:t>
      </w:r>
    </w:p>
    <w:p w:rsidR="00483FE4" w:rsidRDefault="00483FE4" w:rsidP="00483FE4">
      <w:pPr>
        <w:jc w:val="both"/>
        <w:rPr>
          <w:lang w:val="en-CA"/>
        </w:rPr>
      </w:pPr>
      <w:r>
        <w:rPr>
          <w:lang w:val="en-CA"/>
        </w:rPr>
        <w:t xml:space="preserve">The proposed MPM list generation procedure is </w:t>
      </w:r>
      <w:r w:rsidR="00525D54">
        <w:rPr>
          <w:lang w:val="en-CA"/>
        </w:rPr>
        <w:t xml:space="preserve">as </w:t>
      </w:r>
      <w:r>
        <w:rPr>
          <w:lang w:val="en-CA"/>
        </w:rPr>
        <w:t>follows,</w:t>
      </w:r>
    </w:p>
    <w:p w:rsidR="00483FE4" w:rsidRDefault="00483FE4" w:rsidP="00483FE4">
      <w:pPr>
        <w:jc w:val="both"/>
        <w:rPr>
          <w:lang w:val="en-CA"/>
        </w:rPr>
      </w:pPr>
      <w:r>
        <w:rPr>
          <w:lang w:val="en-CA"/>
        </w:rPr>
        <w:tab/>
        <w:t>If the co-located BL block is available and intra coded, both intraPredModeA and intraPredModeB is set equal to co-located BL Intra Mode (iColBaseDir).</w:t>
      </w:r>
    </w:p>
    <w:p w:rsidR="00483FE4" w:rsidRDefault="00483FE4" w:rsidP="00483FE4">
      <w:pPr>
        <w:jc w:val="both"/>
        <w:rPr>
          <w:lang w:val="en-CA"/>
        </w:rPr>
      </w:pPr>
      <w:r>
        <w:rPr>
          <w:lang w:val="en-CA"/>
        </w:rPr>
        <w:tab/>
        <w:t>Else, intraPredModeA and intraPredModeB is derived from left and above block based on HEVC process.</w:t>
      </w:r>
    </w:p>
    <w:p w:rsidR="00483FE4" w:rsidRDefault="00483FE4" w:rsidP="00483FE4">
      <w:pPr>
        <w:jc w:val="both"/>
        <w:rPr>
          <w:lang w:val="en-CA"/>
        </w:rPr>
      </w:pPr>
      <w:r>
        <w:rPr>
          <w:lang w:val="en-CA"/>
        </w:rPr>
        <w:t>Then HEVC MPM list generation process is used without any modifications.</w:t>
      </w:r>
    </w:p>
    <w:p w:rsidR="004A57D8" w:rsidRDefault="004A57D8" w:rsidP="004A57D8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483FE4" w:rsidRDefault="004A57D8" w:rsidP="00B40CF7">
      <w:pPr>
        <w:jc w:val="both"/>
        <w:rPr>
          <w:lang w:val="en-CA"/>
        </w:rPr>
      </w:pPr>
      <w:r>
        <w:rPr>
          <w:lang w:val="en-CA"/>
        </w:rPr>
        <w:t xml:space="preserve">The proposed method </w:t>
      </w:r>
      <w:r w:rsidR="003C2CE5">
        <w:rPr>
          <w:lang w:val="en-CA" w:eastAsia="ko-KR"/>
        </w:rPr>
        <w:t xml:space="preserve">is implemented on SHM-1.0 intraBL framework and </w:t>
      </w:r>
      <w:r>
        <w:rPr>
          <w:lang w:val="en-CA"/>
        </w:rPr>
        <w:t xml:space="preserve">experimentally verified under SHVC common test conditions defined by </w:t>
      </w:r>
      <w:r w:rsidR="00DC5E7A">
        <w:rPr>
          <w:lang w:val="en-CA"/>
        </w:rPr>
        <w:t>[</w:t>
      </w:r>
      <w:r w:rsidR="007C2C82">
        <w:rPr>
          <w:rFonts w:eastAsia="Malgun Gothic" w:hint="eastAsia"/>
          <w:lang w:val="en-CA" w:eastAsia="ko-KR"/>
        </w:rPr>
        <w:t>4</w:t>
      </w:r>
      <w:r w:rsidR="00DC5E7A">
        <w:rPr>
          <w:lang w:val="en-CA"/>
        </w:rPr>
        <w:t>]</w:t>
      </w:r>
      <w:r w:rsidR="003C2CE5">
        <w:rPr>
          <w:lang w:val="en-CA"/>
        </w:rPr>
        <w:t xml:space="preserve"> </w:t>
      </w:r>
      <w:r>
        <w:rPr>
          <w:lang w:val="en-CA"/>
        </w:rPr>
        <w:t>and the results are summarized in the following tables</w:t>
      </w:r>
      <w:r w:rsidR="00B40CF7">
        <w:rPr>
          <w:lang w:val="en-CA"/>
        </w:rPr>
        <w:t xml:space="preserve"> for AI 2x and 1.5x spatial scalability cases</w:t>
      </w:r>
      <w:r>
        <w:rPr>
          <w:lang w:val="en-CA"/>
        </w:rPr>
        <w:t xml:space="preserve">. </w:t>
      </w:r>
      <w:r w:rsidR="003C2CE5">
        <w:rPr>
          <w:lang w:val="en-CA"/>
        </w:rPr>
        <w:t xml:space="preserve">In this contribution, the results are provided </w:t>
      </w:r>
      <w:r w:rsidR="00B40CF7">
        <w:rPr>
          <w:lang w:val="en-CA"/>
        </w:rPr>
        <w:t xml:space="preserve">for both configurations when MDCS is enabled and disabled.  </w:t>
      </w:r>
      <w:r>
        <w:rPr>
          <w:lang w:val="en-CA"/>
        </w:rPr>
        <w:t>Thanks to MediaTek for crosschecking the tests</w:t>
      </w:r>
      <w:r w:rsidR="003C2CE5">
        <w:rPr>
          <w:lang w:val="en-CA"/>
        </w:rPr>
        <w:t>.</w:t>
      </w:r>
    </w:p>
    <w:p w:rsidR="00344D95" w:rsidRDefault="00344D95" w:rsidP="00483FE4">
      <w:pPr>
        <w:jc w:val="center"/>
        <w:rPr>
          <w:b/>
          <w:szCs w:val="22"/>
        </w:rPr>
      </w:pPr>
    </w:p>
    <w:p w:rsidR="00483FE4" w:rsidRDefault="001E7155" w:rsidP="00483FE4">
      <w:pPr>
        <w:jc w:val="center"/>
        <w:rPr>
          <w:b/>
          <w:szCs w:val="22"/>
        </w:rPr>
      </w:pPr>
      <w:r>
        <w:rPr>
          <w:b/>
          <w:szCs w:val="22"/>
        </w:rPr>
        <w:t xml:space="preserve">Table 1: </w:t>
      </w:r>
      <w:r w:rsidR="00483FE4">
        <w:rPr>
          <w:b/>
          <w:szCs w:val="22"/>
        </w:rPr>
        <w:t>Experimental results of inter-layer</w:t>
      </w:r>
      <w:r w:rsidR="004A57D8">
        <w:rPr>
          <w:b/>
          <w:szCs w:val="22"/>
        </w:rPr>
        <w:t xml:space="preserve"> intra mode prediction (MDCS ON</w:t>
      </w:r>
      <w:r w:rsidR="00483FE4">
        <w:rPr>
          <w:b/>
          <w:szCs w:val="22"/>
        </w:rPr>
        <w:t>)</w:t>
      </w:r>
    </w:p>
    <w:p w:rsidR="00483FE4" w:rsidRDefault="00483FE4" w:rsidP="00483FE4">
      <w:pPr>
        <w:jc w:val="center"/>
        <w:rPr>
          <w:b/>
          <w:szCs w:val="22"/>
        </w:rPr>
      </w:pPr>
    </w:p>
    <w:p w:rsidR="00CE3B16" w:rsidRDefault="00CE3B16" w:rsidP="00483FE4">
      <w:pPr>
        <w:jc w:val="center"/>
        <w:rPr>
          <w:b/>
          <w:szCs w:val="22"/>
        </w:rPr>
      </w:pPr>
    </w:p>
    <w:tbl>
      <w:tblPr>
        <w:tblW w:w="9246" w:type="dxa"/>
        <w:tblInd w:w="108" w:type="dxa"/>
        <w:tblLook w:val="04A0" w:firstRow="1" w:lastRow="0" w:firstColumn="1" w:lastColumn="0" w:noHBand="0" w:noVBand="1"/>
      </w:tblPr>
      <w:tblGrid>
        <w:gridCol w:w="2317"/>
        <w:gridCol w:w="1161"/>
        <w:gridCol w:w="1142"/>
        <w:gridCol w:w="1161"/>
        <w:gridCol w:w="1228"/>
        <w:gridCol w:w="1207"/>
        <w:gridCol w:w="1030"/>
      </w:tblGrid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-0.29%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-0.25%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-0.29%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(Test vs Ref)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133">
              <w:rPr>
                <w:rFonts w:ascii="Arial" w:hAnsi="Arial" w:cs="Arial"/>
                <w:b/>
                <w:bCs/>
                <w:sz w:val="18"/>
                <w:szCs w:val="18"/>
              </w:rPr>
              <w:t>Overall (Test vs single layer)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01133">
              <w:rPr>
                <w:rFonts w:ascii="Arial" w:hAnsi="Arial" w:cs="Arial"/>
                <w:sz w:val="18"/>
                <w:szCs w:val="18"/>
              </w:rPr>
              <w:t>12.03%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01133">
              <w:rPr>
                <w:rFonts w:ascii="Arial" w:hAnsi="Arial" w:cs="Arial"/>
                <w:sz w:val="18"/>
                <w:szCs w:val="18"/>
              </w:rPr>
              <w:t>13.39%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01133">
              <w:rPr>
                <w:rFonts w:ascii="Arial" w:hAnsi="Arial" w:cs="Arial"/>
                <w:sz w:val="18"/>
                <w:szCs w:val="18"/>
              </w:rPr>
              <w:t>13.12%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01133">
              <w:rPr>
                <w:rFonts w:ascii="Arial" w:hAnsi="Arial" w:cs="Arial"/>
                <w:sz w:val="18"/>
                <w:szCs w:val="18"/>
              </w:rPr>
              <w:t>10.19%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01133">
              <w:rPr>
                <w:rFonts w:ascii="Arial" w:hAnsi="Arial" w:cs="Arial"/>
                <w:sz w:val="18"/>
                <w:szCs w:val="18"/>
              </w:rPr>
              <w:t>10.33%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01133">
              <w:rPr>
                <w:rFonts w:ascii="Arial" w:hAnsi="Arial" w:cs="Arial"/>
                <w:sz w:val="18"/>
                <w:szCs w:val="18"/>
              </w:rPr>
              <w:t>9.72%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>EL only (Test vs Ref)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808080"/>
                <w:sz w:val="18"/>
                <w:szCs w:val="18"/>
              </w:rPr>
              <w:t>-0.50%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808080"/>
                <w:sz w:val="18"/>
                <w:szCs w:val="18"/>
              </w:rPr>
              <w:t>-0.37%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808080"/>
                <w:sz w:val="18"/>
                <w:szCs w:val="18"/>
              </w:rPr>
              <w:t>-0.38%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808080"/>
                <w:sz w:val="18"/>
                <w:szCs w:val="18"/>
              </w:rPr>
              <w:t>-0.08%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4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100.46%</w:t>
            </w:r>
          </w:p>
        </w:tc>
        <w:tc>
          <w:tcPr>
            <w:tcW w:w="34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100.79%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4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99.87%</w:t>
            </w:r>
          </w:p>
        </w:tc>
        <w:tc>
          <w:tcPr>
            <w:tcW w:w="34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99.50%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346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100.04%</w:t>
            </w:r>
          </w:p>
        </w:tc>
        <w:tc>
          <w:tcPr>
            <w:tcW w:w="34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100.01%</w:t>
            </w:r>
          </w:p>
        </w:tc>
      </w:tr>
      <w:tr w:rsidR="00A01133" w:rsidRPr="00A01133" w:rsidTr="00A01133">
        <w:trPr>
          <w:trHeight w:val="261"/>
        </w:trPr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1133" w:rsidRPr="00A01133" w:rsidRDefault="00A01133" w:rsidP="00A011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133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A01133" w:rsidRDefault="00A01133" w:rsidP="00483FE4">
      <w:pPr>
        <w:jc w:val="center"/>
        <w:rPr>
          <w:b/>
          <w:szCs w:val="22"/>
        </w:rPr>
      </w:pPr>
    </w:p>
    <w:p w:rsidR="001E7155" w:rsidRDefault="001E7155" w:rsidP="001E7155">
      <w:pPr>
        <w:jc w:val="center"/>
        <w:rPr>
          <w:b/>
          <w:szCs w:val="22"/>
        </w:rPr>
      </w:pPr>
      <w:r>
        <w:rPr>
          <w:b/>
          <w:szCs w:val="22"/>
        </w:rPr>
        <w:t xml:space="preserve">Table </w:t>
      </w:r>
      <w:r w:rsidR="00686E9D">
        <w:rPr>
          <w:b/>
          <w:szCs w:val="22"/>
        </w:rPr>
        <w:t>2</w:t>
      </w:r>
      <w:r>
        <w:rPr>
          <w:b/>
          <w:szCs w:val="22"/>
        </w:rPr>
        <w:t>: Experimental results of inter-layer intra mode prediction (MDCS OFF)</w:t>
      </w:r>
    </w:p>
    <w:p w:rsidR="00A01133" w:rsidRDefault="00A01133" w:rsidP="00483FE4">
      <w:pPr>
        <w:jc w:val="center"/>
        <w:rPr>
          <w:b/>
          <w:szCs w:val="22"/>
        </w:rPr>
      </w:pPr>
    </w:p>
    <w:tbl>
      <w:tblPr>
        <w:tblW w:w="9313" w:type="dxa"/>
        <w:tblInd w:w="108" w:type="dxa"/>
        <w:tblLook w:val="04A0" w:firstRow="1" w:lastRow="0" w:firstColumn="1" w:lastColumn="0" w:noHBand="0" w:noVBand="1"/>
      </w:tblPr>
      <w:tblGrid>
        <w:gridCol w:w="2328"/>
        <w:gridCol w:w="1170"/>
        <w:gridCol w:w="1152"/>
        <w:gridCol w:w="1170"/>
        <w:gridCol w:w="1238"/>
        <w:gridCol w:w="1217"/>
        <w:gridCol w:w="1038"/>
      </w:tblGrid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2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(Test vs Ref)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7155">
              <w:rPr>
                <w:rFonts w:ascii="Arial" w:hAnsi="Arial" w:cs="Arial"/>
                <w:b/>
                <w:bCs/>
                <w:sz w:val="18"/>
                <w:szCs w:val="18"/>
              </w:rPr>
              <w:t>Overall (Test vs single layer)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E7155">
              <w:rPr>
                <w:rFonts w:ascii="Arial" w:hAnsi="Arial" w:cs="Arial"/>
                <w:sz w:val="18"/>
                <w:szCs w:val="18"/>
              </w:rPr>
              <w:t>12.16%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E7155">
              <w:rPr>
                <w:rFonts w:ascii="Arial" w:hAnsi="Arial" w:cs="Arial"/>
                <w:sz w:val="18"/>
                <w:szCs w:val="18"/>
              </w:rPr>
              <w:t>13.57%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E7155">
              <w:rPr>
                <w:rFonts w:ascii="Arial" w:hAnsi="Arial" w:cs="Arial"/>
                <w:sz w:val="18"/>
                <w:szCs w:val="18"/>
              </w:rPr>
              <w:t>13.35%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E7155">
              <w:rPr>
                <w:rFonts w:ascii="Arial" w:hAnsi="Arial" w:cs="Arial"/>
                <w:sz w:val="18"/>
                <w:szCs w:val="18"/>
              </w:rPr>
              <w:t>10.19%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E7155">
              <w:rPr>
                <w:rFonts w:ascii="Arial" w:hAnsi="Arial" w:cs="Arial"/>
                <w:sz w:val="18"/>
                <w:szCs w:val="18"/>
              </w:rPr>
              <w:t>10.30%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E7155">
              <w:rPr>
                <w:rFonts w:ascii="Arial" w:hAnsi="Arial" w:cs="Arial"/>
                <w:sz w:val="18"/>
                <w:szCs w:val="18"/>
              </w:rPr>
              <w:t>9.72%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>EL only (Test vs Ref)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808080"/>
                <w:sz w:val="18"/>
                <w:szCs w:val="18"/>
              </w:rPr>
              <w:t>-0.36%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808080"/>
                <w:sz w:val="18"/>
                <w:szCs w:val="18"/>
              </w:rPr>
              <w:t>-0.18%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808080"/>
                <w:sz w:val="18"/>
                <w:szCs w:val="18"/>
              </w:rPr>
              <w:t>-0.15%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808080"/>
                <w:sz w:val="18"/>
                <w:szCs w:val="18"/>
              </w:rPr>
              <w:t>-0.10%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808080"/>
                <w:sz w:val="18"/>
                <w:szCs w:val="18"/>
              </w:rPr>
              <w:t>0.04%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100.16%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100.46%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100.12%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99.93%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349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100.02%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100.00%</w:t>
            </w:r>
          </w:p>
        </w:tc>
      </w:tr>
      <w:tr w:rsidR="001E7155" w:rsidRPr="001E7155" w:rsidTr="001E7155">
        <w:trPr>
          <w:trHeight w:val="238"/>
        </w:trPr>
        <w:tc>
          <w:tcPr>
            <w:tcW w:w="23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7155" w:rsidRPr="001E7155" w:rsidRDefault="001E7155" w:rsidP="001E71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15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A01133" w:rsidRDefault="00A01133" w:rsidP="00483FE4">
      <w:pPr>
        <w:jc w:val="center"/>
        <w:rPr>
          <w:b/>
          <w:szCs w:val="22"/>
        </w:rPr>
      </w:pPr>
    </w:p>
    <w:p w:rsidR="00483FE4" w:rsidRDefault="00483FE4" w:rsidP="00483FE4">
      <w:pPr>
        <w:pStyle w:val="Heading1"/>
        <w:textAlignment w:val="auto"/>
        <w:rPr>
          <w:lang w:val="en-CA"/>
        </w:rPr>
      </w:pPr>
      <w:r>
        <w:rPr>
          <w:lang w:val="en-CA"/>
        </w:rPr>
        <w:t>References</w:t>
      </w:r>
    </w:p>
    <w:p w:rsidR="00483FE4" w:rsidRDefault="00483FE4" w:rsidP="00483FE4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bookmarkStart w:id="6" w:name="_Ref344988285"/>
      <w:r>
        <w:rPr>
          <w:lang w:val="en-CA"/>
        </w:rPr>
        <w:t>J. Chen, K. Rapaka, X. Li, V. Seregin, L. Guo, M. Karczewicz, G. Van der Auwera, J. Sole, X. Wang, C. J. Tu, Y. Chen, “Description of scalable video coding technology proposal by Qualcomm (configuration 1) JCTVC-K0035”,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 of Joint Collaborative Team on Video Coding (JCT-VC) of ITU-T SG16 WP3 and ISO/IEC JTC1/SC29/WG11, Shanghai, China, </w:t>
      </w:r>
      <w:r>
        <w:rPr>
          <w:szCs w:val="22"/>
        </w:rPr>
        <w:t>10-19 Oct., 2012</w:t>
      </w:r>
      <w:bookmarkEnd w:id="6"/>
      <w:r>
        <w:rPr>
          <w:lang w:val="en-CA"/>
        </w:rPr>
        <w:t xml:space="preserve"> </w:t>
      </w:r>
    </w:p>
    <w:p w:rsidR="00FD4BD7" w:rsidRPr="000D75FC" w:rsidRDefault="00483FE4" w:rsidP="00483FE4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bookmarkStart w:id="7" w:name="_Ref344988289"/>
      <w:r>
        <w:rPr>
          <w:lang w:val="en-CA"/>
        </w:rPr>
        <w:t>J. Chen, K. Rapaka, X. Li, V. Seregin, L. Guo, M. Karczewicz, G. Van der Auwera, J. Sole, X. Wang, C. J. Tu, Y. Chen, “Description of scalable video coding technology proposal by Qualcomm (configuration 2) JCTVC-K0036”,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 of Joint Collaborative Team on Video Coding (JCT-VC) of ITU-T SG16 WP3 and ISO/IEC JTC1/SC29/WG11, Shanghai, China, </w:t>
      </w:r>
      <w:r>
        <w:rPr>
          <w:szCs w:val="22"/>
        </w:rPr>
        <w:t>10-19 Oct., 2012</w:t>
      </w:r>
    </w:p>
    <w:p w:rsidR="00602EE0" w:rsidRPr="00FD4BD7" w:rsidRDefault="00602EE0" w:rsidP="00483FE4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r w:rsidRPr="00602EE0">
        <w:rPr>
          <w:lang w:val="en-CA"/>
        </w:rPr>
        <w:t>M. Guo, S. Liu, S. Lei (MediaTek), J. Park, J. Kim, B. Jeon, “Non-TE5.1: Inter-layer Intra mode prediction”, JCTVC-L0260, 12th JCT-VC Meeting, Geneva, CH, Jan. 2013</w:t>
      </w:r>
    </w:p>
    <w:bookmarkStart w:id="8" w:name="_Ref347833434"/>
    <w:bookmarkEnd w:id="7"/>
    <w:p w:rsidR="009602C7" w:rsidRPr="00FD4BD7" w:rsidRDefault="00E333BB" w:rsidP="009602C7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szCs w:val="22"/>
          <w:lang w:val="en-CA"/>
        </w:rPr>
      </w:pPr>
      <w:r w:rsidRPr="00FD4BD7">
        <w:rPr>
          <w:szCs w:val="22"/>
        </w:rPr>
        <w:fldChar w:fldCharType="begin"/>
      </w:r>
      <w:r w:rsidR="00FD4BD7" w:rsidRPr="00FD4BD7">
        <w:rPr>
          <w:szCs w:val="22"/>
        </w:rPr>
        <w:instrText xml:space="preserve"> HYPERLINK "mailto:lxiang@qti.qualcomm.com" </w:instrText>
      </w:r>
      <w:r w:rsidRPr="00FD4BD7">
        <w:rPr>
          <w:szCs w:val="22"/>
        </w:rPr>
        <w:fldChar w:fldCharType="separate"/>
      </w:r>
      <w:r w:rsidR="00FD4BD7" w:rsidRPr="00FD4BD7">
        <w:rPr>
          <w:szCs w:val="22"/>
        </w:rPr>
        <w:t>X. Li</w:t>
      </w:r>
      <w:r w:rsidRPr="00FD4BD7">
        <w:rPr>
          <w:szCs w:val="22"/>
        </w:rPr>
        <w:fldChar w:fldCharType="end"/>
      </w:r>
      <w:r w:rsidR="00FD4BD7" w:rsidRPr="00FD4BD7">
        <w:rPr>
          <w:szCs w:val="22"/>
        </w:rPr>
        <w:t xml:space="preserve">, </w:t>
      </w:r>
      <w:hyperlink r:id="rId16" w:history="1">
        <w:r w:rsidR="00FD4BD7" w:rsidRPr="00FD4BD7">
          <w:rPr>
            <w:szCs w:val="22"/>
          </w:rPr>
          <w:t>J. Boyce</w:t>
        </w:r>
      </w:hyperlink>
      <w:r w:rsidR="00FD4BD7" w:rsidRPr="00FD4BD7">
        <w:rPr>
          <w:szCs w:val="22"/>
        </w:rPr>
        <w:t xml:space="preserve">, </w:t>
      </w:r>
      <w:hyperlink r:id="rId17" w:history="1">
        <w:r w:rsidR="00FD4BD7" w:rsidRPr="00FD4BD7">
          <w:rPr>
            <w:szCs w:val="22"/>
          </w:rPr>
          <w:t>P. Onno</w:t>
        </w:r>
      </w:hyperlink>
      <w:r w:rsidR="00FD4BD7" w:rsidRPr="00FD4BD7">
        <w:rPr>
          <w:szCs w:val="22"/>
        </w:rPr>
        <w:t xml:space="preserve">, </w:t>
      </w:r>
      <w:hyperlink r:id="rId18" w:history="1">
        <w:r w:rsidR="00FD4BD7" w:rsidRPr="00FD4BD7">
          <w:rPr>
            <w:szCs w:val="22"/>
          </w:rPr>
          <w:t>Y. Ye</w:t>
        </w:r>
      </w:hyperlink>
      <w:r w:rsidR="00FD4BD7" w:rsidRPr="00FD4BD7">
        <w:rPr>
          <w:szCs w:val="22"/>
        </w:rPr>
        <w:t>, “Co</w:t>
      </w:r>
      <w:r w:rsidR="00FD4BD7">
        <w:t xml:space="preserve">mmon SHM test conditions and software reference configurations”, </w:t>
      </w:r>
      <w:r w:rsidR="00FD4BD7" w:rsidRPr="00FD4BD7">
        <w:rPr>
          <w:szCs w:val="22"/>
        </w:rPr>
        <w:t>JCTVC-L1009, Geneva, Switzerland, 14–23 Jan. 2013</w:t>
      </w:r>
      <w:bookmarkEnd w:id="8"/>
    </w:p>
    <w:p w:rsidR="009602C7" w:rsidRPr="005B217D" w:rsidRDefault="009602C7" w:rsidP="009602C7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declaration(s)</w:t>
      </w:r>
    </w:p>
    <w:p w:rsidR="009602C7" w:rsidRPr="005B217D" w:rsidRDefault="009602C7" w:rsidP="009602C7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602EE0" w:rsidRPr="005B217D" w:rsidRDefault="00602EE0" w:rsidP="00602EE0">
      <w:pPr>
        <w:jc w:val="both"/>
        <w:rPr>
          <w:szCs w:val="22"/>
          <w:lang w:val="en-CA"/>
        </w:rPr>
      </w:pPr>
      <w:r>
        <w:rPr>
          <w:rFonts w:eastAsia="Malgun Gothic" w:hint="eastAsia"/>
          <w:b/>
          <w:szCs w:val="22"/>
          <w:lang w:val="en-CA" w:eastAsia="ko-KR"/>
        </w:rPr>
        <w:t>LG Electronics</w:t>
      </w:r>
      <w:r>
        <w:rPr>
          <w:b/>
          <w:szCs w:val="22"/>
          <w:lang w:val="en-CA"/>
        </w:rPr>
        <w:t xml:space="preserve">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602EE0" w:rsidRDefault="00602EE0" w:rsidP="00602EE0">
      <w:pPr>
        <w:jc w:val="both"/>
        <w:rPr>
          <w:b/>
          <w:szCs w:val="22"/>
          <w:lang w:val="en-CA"/>
        </w:rPr>
      </w:pPr>
    </w:p>
    <w:p w:rsidR="009602C7" w:rsidRPr="00602EE0" w:rsidRDefault="009602C7" w:rsidP="009602C7">
      <w:pPr>
        <w:jc w:val="both"/>
        <w:rPr>
          <w:b/>
          <w:szCs w:val="22"/>
          <w:lang w:val="en-CA"/>
        </w:rPr>
      </w:pPr>
    </w:p>
    <w:sectPr w:rsidR="009602C7" w:rsidRPr="00602EE0" w:rsidSect="0055585A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D6A" w:rsidRDefault="004F5D6A">
      <w:pPr>
        <w:spacing w:before="0"/>
      </w:pPr>
      <w:r>
        <w:separator/>
      </w:r>
    </w:p>
  </w:endnote>
  <w:endnote w:type="continuationSeparator" w:id="0">
    <w:p w:rsidR="004F5D6A" w:rsidRDefault="004F5D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5A" w:rsidRDefault="0055585A" w:rsidP="0055585A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333B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333BB">
      <w:rPr>
        <w:rStyle w:val="PageNumber"/>
      </w:rPr>
      <w:fldChar w:fldCharType="separate"/>
    </w:r>
    <w:r w:rsidR="00357DB0">
      <w:rPr>
        <w:rStyle w:val="PageNumber"/>
        <w:noProof/>
      </w:rPr>
      <w:t>1</w:t>
    </w:r>
    <w:r w:rsidR="00E333B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333B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333BB">
      <w:rPr>
        <w:rStyle w:val="PageNumber"/>
      </w:rPr>
      <w:fldChar w:fldCharType="separate"/>
    </w:r>
    <w:r w:rsidR="00357DB0">
      <w:rPr>
        <w:rStyle w:val="PageNumber"/>
        <w:noProof/>
      </w:rPr>
      <w:t>2013-04-08</w:t>
    </w:r>
    <w:r w:rsidR="00E333B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D6A" w:rsidRDefault="004F5D6A">
      <w:pPr>
        <w:spacing w:before="0"/>
      </w:pPr>
      <w:r>
        <w:separator/>
      </w:r>
    </w:p>
  </w:footnote>
  <w:footnote w:type="continuationSeparator" w:id="0">
    <w:p w:rsidR="004F5D6A" w:rsidRDefault="004F5D6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FC4F6D"/>
    <w:multiLevelType w:val="hybridMultilevel"/>
    <w:tmpl w:val="781A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2275C"/>
    <w:multiLevelType w:val="hybridMultilevel"/>
    <w:tmpl w:val="DD7EB4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2BA1C5C"/>
    <w:multiLevelType w:val="hybridMultilevel"/>
    <w:tmpl w:val="73BE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14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E6"/>
    <w:rsid w:val="00037761"/>
    <w:rsid w:val="00045FA1"/>
    <w:rsid w:val="000A2D52"/>
    <w:rsid w:val="000C70C8"/>
    <w:rsid w:val="000D75FC"/>
    <w:rsid w:val="000E6427"/>
    <w:rsid w:val="001C3F2F"/>
    <w:rsid w:val="001E7155"/>
    <w:rsid w:val="00211DE0"/>
    <w:rsid w:val="00234E16"/>
    <w:rsid w:val="00241370"/>
    <w:rsid w:val="00241568"/>
    <w:rsid w:val="0026555C"/>
    <w:rsid w:val="002703A9"/>
    <w:rsid w:val="002770CE"/>
    <w:rsid w:val="003150F5"/>
    <w:rsid w:val="00326E98"/>
    <w:rsid w:val="00344D95"/>
    <w:rsid w:val="00357DB0"/>
    <w:rsid w:val="00376516"/>
    <w:rsid w:val="003B3A95"/>
    <w:rsid w:val="003C2CE5"/>
    <w:rsid w:val="003C3EA6"/>
    <w:rsid w:val="00483FE4"/>
    <w:rsid w:val="00490F48"/>
    <w:rsid w:val="00492AC0"/>
    <w:rsid w:val="004A57D8"/>
    <w:rsid w:val="004D7556"/>
    <w:rsid w:val="004F5D6A"/>
    <w:rsid w:val="00525D54"/>
    <w:rsid w:val="005535E6"/>
    <w:rsid w:val="0055585A"/>
    <w:rsid w:val="005578D5"/>
    <w:rsid w:val="005E3C71"/>
    <w:rsid w:val="00602EE0"/>
    <w:rsid w:val="006544BA"/>
    <w:rsid w:val="00686E9D"/>
    <w:rsid w:val="006C63D7"/>
    <w:rsid w:val="00735193"/>
    <w:rsid w:val="007C2C82"/>
    <w:rsid w:val="008125B0"/>
    <w:rsid w:val="008D4E18"/>
    <w:rsid w:val="00907F30"/>
    <w:rsid w:val="00932D73"/>
    <w:rsid w:val="009602C7"/>
    <w:rsid w:val="009871F6"/>
    <w:rsid w:val="009D2FF7"/>
    <w:rsid w:val="00A01133"/>
    <w:rsid w:val="00A12157"/>
    <w:rsid w:val="00B40CF7"/>
    <w:rsid w:val="00BE54C8"/>
    <w:rsid w:val="00C15E91"/>
    <w:rsid w:val="00C726CE"/>
    <w:rsid w:val="00CB2570"/>
    <w:rsid w:val="00CE3B16"/>
    <w:rsid w:val="00D251A9"/>
    <w:rsid w:val="00D80C16"/>
    <w:rsid w:val="00D903FE"/>
    <w:rsid w:val="00DC5E7A"/>
    <w:rsid w:val="00E333BB"/>
    <w:rsid w:val="00E5420A"/>
    <w:rsid w:val="00F07662"/>
    <w:rsid w:val="00F27AD1"/>
    <w:rsid w:val="00F41ACA"/>
    <w:rsid w:val="00F65058"/>
    <w:rsid w:val="00FD4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A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703A9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03A9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3A9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03A9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03A9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03A9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703A9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03A9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703A9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03A9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03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03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703A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03A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03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70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03A9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rsid w:val="00270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03A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rsid w:val="00270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03A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2703A9"/>
  </w:style>
  <w:style w:type="character" w:styleId="Hyperlink">
    <w:name w:val="Hyperlink"/>
    <w:rsid w:val="002703A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70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03A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sid w:val="002703A9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703A9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270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3A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2703A9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703A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03A9"/>
    <w:rPr>
      <w:rFonts w:ascii="Times" w:eastAsia="Malgun Gothic" w:hAnsi="Times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rsid w:val="00270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3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703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70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9602C7"/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A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703A9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03A9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3A9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03A9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03A9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03A9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703A9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03A9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703A9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03A9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03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03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703A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03A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03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70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03A9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rsid w:val="00270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03A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rsid w:val="00270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03A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2703A9"/>
  </w:style>
  <w:style w:type="character" w:styleId="Hyperlink">
    <w:name w:val="Hyperlink"/>
    <w:rsid w:val="002703A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70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03A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sid w:val="002703A9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703A9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270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3A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2703A9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703A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03A9"/>
    <w:rPr>
      <w:rFonts w:ascii="Times" w:eastAsia="Malgun Gothic" w:hAnsi="Times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rsid w:val="00270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3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703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70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9602C7"/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seregin@qti.qualcomm.com" TargetMode="External"/><Relationship Id="rId18" Type="http://schemas.openxmlformats.org/officeDocument/2006/relationships/hyperlink" Target="mailto:yan.ye@interdigital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hyperlink" Target="mailto:patrice.onno@crf.canon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ill@vidyo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apaka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ungsun.kim@lge.com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052D6-087C-456D-9D85-2EA3509F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 Rapaka</dc:creator>
  <cp:lastModifiedBy>Krishna Rapaka</cp:lastModifiedBy>
  <cp:revision>2</cp:revision>
  <dcterms:created xsi:type="dcterms:W3CDTF">2013-04-10T01:58:00Z</dcterms:created>
  <dcterms:modified xsi:type="dcterms:W3CDTF">2013-04-10T01:58:00Z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-1810426726</vt:i4>
  </property>
  <property fmtid="{D5CDD505-2E9C-101B-9397-08002B2CF9AE}" pid="4" name="_EmailSubject">
    <vt:lpwstr>JCTVC-M0326</vt:lpwstr>
  </property>
  <property fmtid="{D5CDD505-2E9C-101B-9397-08002B2CF9AE}" pid="5" name="_AuthorEmail">
    <vt:lpwstr>krapaka@qti.qualcomm.com</vt:lpwstr>
  </property>
  <property fmtid="{D5CDD505-2E9C-101B-9397-08002B2CF9AE}" pid="6" name="_AuthorEmailDisplayName">
    <vt:lpwstr>Rapaka, Krishna</vt:lpwstr>
  </property>
</Properties>
</file>