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2703A9" w:rsidRPr="005B217D" w:rsidTr="0055585A">
        <w:tc>
          <w:tcPr>
            <w:tcW w:w="6408" w:type="dxa"/>
          </w:tcPr>
          <w:p w:rsidR="002703A9" w:rsidRPr="005B217D" w:rsidRDefault="00D40A1A" w:rsidP="0055585A">
            <w:pPr>
              <w:tabs>
                <w:tab w:val="left" w:pos="7200"/>
              </w:tabs>
              <w:spacing w:before="0"/>
              <w:rPr>
                <w:b/>
                <w:lang w:val="en-CA"/>
              </w:rPr>
            </w:pPr>
            <w:r>
              <w:rPr>
                <w:b/>
                <w:noProof/>
                <w:szCs w:val="22"/>
              </w:rPr>
              <w:pict>
                <v:group id="Group 2" o:spid="_x0000_s1026" style="position:absolute;margin-left:-4.15pt;margin-top:-27.5pt;width:23.3pt;height:24.6pt;z-index:25165926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w:r>
            <w:r w:rsidR="002703A9">
              <w:rPr>
                <w:b/>
                <w:noProof/>
                <w:szCs w:val="22"/>
              </w:rPr>
              <w:drawing>
                <wp:anchor distT="0" distB="0" distL="114300" distR="114300" simplePos="0" relativeHeight="25166131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anchor>
              </w:drawing>
            </w:r>
            <w:r w:rsidR="002703A9">
              <w:rPr>
                <w:b/>
                <w:noProof/>
                <w:szCs w:val="22"/>
              </w:rPr>
              <w:drawing>
                <wp:anchor distT="0" distB="0" distL="114300" distR="114300" simplePos="0" relativeHeight="25166028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anchor>
              </w:drawing>
            </w:r>
            <w:r w:rsidR="002703A9" w:rsidRPr="005B217D">
              <w:rPr>
                <w:b/>
                <w:szCs w:val="22"/>
                <w:lang w:val="en-CA"/>
              </w:rPr>
              <w:t>Joint Collaborative Team on Video Coding (JCT-VC)</w:t>
            </w:r>
          </w:p>
          <w:p w:rsidR="002703A9" w:rsidRPr="005B217D" w:rsidRDefault="002703A9" w:rsidP="0055585A">
            <w:pPr>
              <w:tabs>
                <w:tab w:val="left" w:pos="7200"/>
              </w:tabs>
              <w:spacing w:before="0"/>
              <w:rPr>
                <w:b/>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rsidR="002703A9" w:rsidRPr="005B217D" w:rsidRDefault="002703A9" w:rsidP="0055585A">
            <w:pPr>
              <w:tabs>
                <w:tab w:val="left" w:pos="7200"/>
              </w:tabs>
              <w:spacing w:before="0"/>
              <w:rPr>
                <w:b/>
                <w:lang w:val="en-CA"/>
              </w:rPr>
            </w:pPr>
            <w:r>
              <w:rPr>
                <w:szCs w:val="22"/>
                <w:lang w:val="en-CA"/>
              </w:rPr>
              <w:t>13</w:t>
            </w:r>
            <w:r w:rsidRPr="005B217D">
              <w:rPr>
                <w:szCs w:val="22"/>
                <w:lang w:val="en-CA"/>
              </w:rPr>
              <w:t xml:space="preserve">th Meeting: </w:t>
            </w:r>
            <w:r w:rsidRPr="00B4194A">
              <w:rPr>
                <w:szCs w:val="22"/>
                <w:lang w:val="en-CA"/>
              </w:rPr>
              <w:t>Incheon, KR, 18–26 Apr. 2013</w:t>
            </w:r>
          </w:p>
        </w:tc>
        <w:tc>
          <w:tcPr>
            <w:tcW w:w="3168" w:type="dxa"/>
          </w:tcPr>
          <w:p w:rsidR="002703A9" w:rsidRPr="005B217D" w:rsidRDefault="002703A9" w:rsidP="00C20CE7">
            <w:pPr>
              <w:tabs>
                <w:tab w:val="left" w:pos="7200"/>
              </w:tabs>
              <w:rPr>
                <w:u w:val="single"/>
                <w:lang w:val="en-CA"/>
              </w:rPr>
            </w:pPr>
            <w:r w:rsidRPr="005B217D">
              <w:rPr>
                <w:lang w:val="en-CA"/>
              </w:rPr>
              <w:t>Document: JCTVC-</w:t>
            </w:r>
            <w:r w:rsidR="00C20CE7">
              <w:rPr>
                <w:lang w:val="en-CA"/>
              </w:rPr>
              <w:t>M</w:t>
            </w:r>
            <w:r w:rsidR="00C20CE7">
              <w:rPr>
                <w:u w:val="single"/>
                <w:lang w:val="en-CA"/>
              </w:rPr>
              <w:t>0324</w:t>
            </w:r>
          </w:p>
        </w:tc>
      </w:tr>
    </w:tbl>
    <w:p w:rsidR="002703A9" w:rsidRPr="005B217D" w:rsidRDefault="002703A9" w:rsidP="002703A9">
      <w:pPr>
        <w:spacing w:before="0"/>
        <w:rPr>
          <w:lang w:val="en-CA"/>
        </w:rPr>
      </w:pPr>
    </w:p>
    <w:tbl>
      <w:tblPr>
        <w:tblStyle w:val="Style1"/>
        <w:tblW w:w="0" w:type="auto"/>
        <w:tblLayout w:type="fixed"/>
        <w:tblLook w:val="0000" w:firstRow="0" w:lastRow="0" w:firstColumn="0" w:lastColumn="0" w:noHBand="0" w:noVBand="0"/>
      </w:tblPr>
      <w:tblGrid>
        <w:gridCol w:w="1458"/>
        <w:gridCol w:w="4050"/>
        <w:gridCol w:w="900"/>
        <w:gridCol w:w="3168"/>
      </w:tblGrid>
      <w:tr w:rsidR="002703A9" w:rsidRPr="005B217D" w:rsidTr="00C20CE7">
        <w:tc>
          <w:tcPr>
            <w:tcW w:w="1458" w:type="dxa"/>
          </w:tcPr>
          <w:p w:rsidR="002703A9" w:rsidRPr="005B217D" w:rsidRDefault="002703A9" w:rsidP="0055585A">
            <w:pPr>
              <w:spacing w:before="60" w:after="60"/>
              <w:rPr>
                <w:i/>
                <w:lang w:val="en-CA"/>
              </w:rPr>
            </w:pPr>
            <w:r w:rsidRPr="005B217D">
              <w:rPr>
                <w:i/>
                <w:szCs w:val="22"/>
                <w:lang w:val="en-CA"/>
              </w:rPr>
              <w:t>Title:</w:t>
            </w:r>
          </w:p>
        </w:tc>
        <w:tc>
          <w:tcPr>
            <w:tcW w:w="8118" w:type="dxa"/>
            <w:gridSpan w:val="3"/>
          </w:tcPr>
          <w:p w:rsidR="002703A9" w:rsidRPr="005B217D" w:rsidRDefault="00492AC0" w:rsidP="000E6427">
            <w:pPr>
              <w:spacing w:before="60" w:after="60"/>
              <w:rPr>
                <w:b/>
                <w:lang w:val="en-CA"/>
              </w:rPr>
            </w:pPr>
            <w:r>
              <w:rPr>
                <w:b/>
                <w:szCs w:val="22"/>
                <w:lang w:val="en-CA"/>
              </w:rPr>
              <w:t>SCE1</w:t>
            </w:r>
            <w:r w:rsidR="002703A9">
              <w:rPr>
                <w:b/>
                <w:szCs w:val="22"/>
                <w:lang w:val="en-CA"/>
              </w:rPr>
              <w:t xml:space="preserve">: </w:t>
            </w:r>
            <w:r>
              <w:rPr>
                <w:b/>
                <w:szCs w:val="22"/>
                <w:lang w:val="en-CA"/>
              </w:rPr>
              <w:t>combined results of Test 4.2.2 and 4.2.6</w:t>
            </w:r>
            <w:r w:rsidR="002703A9">
              <w:rPr>
                <w:b/>
                <w:szCs w:val="22"/>
                <w:lang w:val="en-CA"/>
              </w:rPr>
              <w:t xml:space="preserve"> </w:t>
            </w:r>
            <w:r w:rsidR="000E6427">
              <w:rPr>
                <w:b/>
                <w:szCs w:val="22"/>
                <w:lang w:val="en-CA"/>
              </w:rPr>
              <w:t>on Difference Intra prediction</w:t>
            </w:r>
          </w:p>
        </w:tc>
      </w:tr>
      <w:tr w:rsidR="002703A9" w:rsidRPr="005B217D" w:rsidTr="00C20CE7">
        <w:tc>
          <w:tcPr>
            <w:tcW w:w="1458" w:type="dxa"/>
          </w:tcPr>
          <w:p w:rsidR="002703A9" w:rsidRPr="005B217D" w:rsidRDefault="002703A9" w:rsidP="0055585A">
            <w:pPr>
              <w:spacing w:before="60" w:after="60"/>
              <w:rPr>
                <w:i/>
                <w:lang w:val="en-CA"/>
              </w:rPr>
            </w:pPr>
            <w:r w:rsidRPr="005B217D">
              <w:rPr>
                <w:i/>
                <w:szCs w:val="22"/>
                <w:lang w:val="en-CA"/>
              </w:rPr>
              <w:t>Status:</w:t>
            </w:r>
          </w:p>
        </w:tc>
        <w:tc>
          <w:tcPr>
            <w:tcW w:w="8118" w:type="dxa"/>
            <w:gridSpan w:val="3"/>
          </w:tcPr>
          <w:p w:rsidR="002703A9" w:rsidRPr="005B217D" w:rsidRDefault="002703A9" w:rsidP="0055585A">
            <w:pPr>
              <w:spacing w:before="60" w:after="60"/>
              <w:rPr>
                <w:lang w:val="en-CA"/>
              </w:rPr>
            </w:pPr>
            <w:r w:rsidRPr="005B217D">
              <w:rPr>
                <w:szCs w:val="22"/>
                <w:lang w:val="en-CA"/>
              </w:rPr>
              <w:t>Input Document to JCT-VC</w:t>
            </w:r>
          </w:p>
        </w:tc>
      </w:tr>
      <w:tr w:rsidR="002703A9" w:rsidRPr="005B217D" w:rsidTr="00C20CE7">
        <w:tc>
          <w:tcPr>
            <w:tcW w:w="1458" w:type="dxa"/>
          </w:tcPr>
          <w:p w:rsidR="002703A9" w:rsidRPr="005B217D" w:rsidRDefault="002703A9" w:rsidP="0055585A">
            <w:pPr>
              <w:spacing w:before="60" w:after="60"/>
              <w:rPr>
                <w:i/>
                <w:lang w:val="en-CA"/>
              </w:rPr>
            </w:pPr>
            <w:r w:rsidRPr="005B217D">
              <w:rPr>
                <w:i/>
                <w:szCs w:val="22"/>
                <w:lang w:val="en-CA"/>
              </w:rPr>
              <w:t>Purpose:</w:t>
            </w:r>
          </w:p>
        </w:tc>
        <w:tc>
          <w:tcPr>
            <w:tcW w:w="8118" w:type="dxa"/>
            <w:gridSpan w:val="3"/>
          </w:tcPr>
          <w:p w:rsidR="002703A9" w:rsidRPr="005B217D" w:rsidRDefault="002703A9" w:rsidP="0055585A">
            <w:pPr>
              <w:spacing w:before="60" w:after="60"/>
              <w:rPr>
                <w:lang w:val="en-CA"/>
              </w:rPr>
            </w:pPr>
            <w:r w:rsidRPr="005B217D">
              <w:rPr>
                <w:szCs w:val="22"/>
                <w:lang w:val="en-CA"/>
              </w:rPr>
              <w:t>Proposal</w:t>
            </w:r>
          </w:p>
        </w:tc>
      </w:tr>
      <w:tr w:rsidR="002703A9" w:rsidRPr="005B217D" w:rsidTr="00C20CE7">
        <w:tc>
          <w:tcPr>
            <w:tcW w:w="1458" w:type="dxa"/>
          </w:tcPr>
          <w:p w:rsidR="002703A9" w:rsidRPr="005B217D" w:rsidRDefault="002703A9" w:rsidP="0055585A">
            <w:pPr>
              <w:spacing w:before="60" w:after="60"/>
              <w:rPr>
                <w:i/>
                <w:lang w:val="en-CA"/>
              </w:rPr>
            </w:pPr>
            <w:r w:rsidRPr="005B217D">
              <w:rPr>
                <w:i/>
                <w:szCs w:val="22"/>
                <w:lang w:val="en-CA"/>
              </w:rPr>
              <w:t>Author(s) or</w:t>
            </w:r>
            <w:r w:rsidRPr="005B217D">
              <w:rPr>
                <w:i/>
                <w:szCs w:val="22"/>
                <w:lang w:val="en-CA"/>
              </w:rPr>
              <w:br/>
              <w:t>Contact(s):</w:t>
            </w:r>
          </w:p>
        </w:tc>
        <w:tc>
          <w:tcPr>
            <w:tcW w:w="4050" w:type="dxa"/>
          </w:tcPr>
          <w:p w:rsidR="00D251A9" w:rsidRDefault="00D251A9" w:rsidP="00D251A9">
            <w:pPr>
              <w:spacing w:before="60" w:after="60"/>
              <w:rPr>
                <w:lang w:val="en-CA"/>
              </w:rPr>
            </w:pPr>
            <w:r>
              <w:rPr>
                <w:szCs w:val="22"/>
                <w:lang w:val="en-CA"/>
              </w:rPr>
              <w:t>Krishna Rapaka</w:t>
            </w:r>
          </w:p>
          <w:p w:rsidR="00D251A9" w:rsidRDefault="00D251A9" w:rsidP="00D251A9">
            <w:pPr>
              <w:spacing w:before="60" w:after="60"/>
              <w:rPr>
                <w:lang w:val="en-CA"/>
              </w:rPr>
            </w:pPr>
            <w:r>
              <w:rPr>
                <w:szCs w:val="22"/>
                <w:lang w:val="en-CA"/>
              </w:rPr>
              <w:t>Jianle Chen</w:t>
            </w:r>
          </w:p>
          <w:p w:rsidR="00D251A9" w:rsidRDefault="00D251A9" w:rsidP="00D251A9">
            <w:pPr>
              <w:spacing w:before="60" w:after="60"/>
              <w:rPr>
                <w:lang w:val="en-CA"/>
              </w:rPr>
            </w:pPr>
            <w:r>
              <w:rPr>
                <w:szCs w:val="22"/>
                <w:lang w:val="en-CA"/>
              </w:rPr>
              <w:t xml:space="preserve">Xiang Li </w:t>
            </w:r>
          </w:p>
          <w:p w:rsidR="00D251A9" w:rsidRDefault="00D251A9" w:rsidP="00D251A9">
            <w:pPr>
              <w:spacing w:before="60" w:after="60"/>
              <w:rPr>
                <w:lang w:val="en-CA"/>
              </w:rPr>
            </w:pPr>
            <w:r>
              <w:rPr>
                <w:szCs w:val="22"/>
                <w:lang w:val="en-CA"/>
              </w:rPr>
              <w:t>Marta Karczewicz</w:t>
            </w:r>
            <w:bookmarkStart w:id="0" w:name="_GoBack"/>
            <w:bookmarkEnd w:id="0"/>
          </w:p>
          <w:p w:rsidR="00B81BA3" w:rsidRDefault="00B81BA3" w:rsidP="0055585A">
            <w:pPr>
              <w:spacing w:before="60"/>
              <w:rPr>
                <w:lang w:val="en-CA" w:eastAsia="ko-KR"/>
              </w:rPr>
            </w:pPr>
          </w:p>
          <w:p w:rsidR="0055585A" w:rsidRDefault="0055585A" w:rsidP="0055585A">
            <w:pPr>
              <w:spacing w:before="60"/>
              <w:rPr>
                <w:lang w:val="en-CA" w:eastAsia="ko-KR"/>
              </w:rPr>
            </w:pPr>
            <w:r>
              <w:rPr>
                <w:szCs w:val="22"/>
                <w:lang w:val="en-CA" w:eastAsia="ko-KR"/>
              </w:rPr>
              <w:t>Joonyoung Park</w:t>
            </w:r>
          </w:p>
          <w:p w:rsidR="0055585A" w:rsidRDefault="00BA5C2B" w:rsidP="0055585A">
            <w:pPr>
              <w:spacing w:before="60" w:after="60"/>
              <w:rPr>
                <w:lang w:val="en-CA" w:eastAsia="ko-KR"/>
              </w:rPr>
            </w:pPr>
            <w:r>
              <w:rPr>
                <w:rFonts w:eastAsia="Malgun Gothic" w:hint="eastAsia"/>
                <w:szCs w:val="22"/>
                <w:lang w:val="en-CA" w:eastAsia="ko-KR"/>
              </w:rPr>
              <w:t xml:space="preserve">Byeongmoon </w:t>
            </w:r>
            <w:proofErr w:type="spellStart"/>
            <w:r>
              <w:rPr>
                <w:rFonts w:eastAsia="Malgun Gothic" w:hint="eastAsia"/>
                <w:szCs w:val="22"/>
                <w:lang w:val="en-CA" w:eastAsia="ko-KR"/>
              </w:rPr>
              <w:t>Jeon</w:t>
            </w:r>
            <w:proofErr w:type="spellEnd"/>
          </w:p>
          <w:p w:rsidR="00B81BA3" w:rsidRDefault="00B81BA3" w:rsidP="001C3F2F">
            <w:pPr>
              <w:spacing w:before="60" w:after="60"/>
              <w:rPr>
                <w:rFonts w:eastAsia="Calibri"/>
              </w:rPr>
            </w:pPr>
          </w:p>
          <w:p w:rsidR="001C3F2F" w:rsidRDefault="001C3F2F" w:rsidP="001C3F2F">
            <w:pPr>
              <w:spacing w:before="60" w:after="60"/>
              <w:rPr>
                <w:rFonts w:eastAsia="Calibri"/>
              </w:rPr>
            </w:pPr>
            <w:r>
              <w:rPr>
                <w:rFonts w:eastAsia="Calibri"/>
                <w:szCs w:val="22"/>
              </w:rPr>
              <w:t>Cheung Auyeung</w:t>
            </w:r>
          </w:p>
          <w:p w:rsidR="002703A9" w:rsidRPr="0022239C" w:rsidRDefault="003A6306" w:rsidP="00B81BA3">
            <w:pPr>
              <w:spacing w:before="60" w:after="60"/>
              <w:rPr>
                <w:lang w:val="fr-FR"/>
              </w:rPr>
            </w:pPr>
            <w:r>
              <w:rPr>
                <w:rFonts w:eastAsia="Calibri"/>
                <w:szCs w:val="22"/>
              </w:rPr>
              <w:t>Ali Tabatabai</w:t>
            </w:r>
            <w:r w:rsidR="00B81BA3">
              <w:rPr>
                <w:rFonts w:eastAsia="Calibri"/>
                <w:szCs w:val="22"/>
              </w:rPr>
              <w:t xml:space="preserve"> </w:t>
            </w:r>
          </w:p>
        </w:tc>
        <w:tc>
          <w:tcPr>
            <w:tcW w:w="900" w:type="dxa"/>
          </w:tcPr>
          <w:p w:rsidR="002703A9" w:rsidRPr="005B217D" w:rsidRDefault="002703A9" w:rsidP="0055585A">
            <w:pPr>
              <w:spacing w:before="60" w:after="60"/>
              <w:rPr>
                <w:lang w:val="en-CA"/>
              </w:rPr>
            </w:pPr>
            <w:r w:rsidRPr="005B217D">
              <w:rPr>
                <w:szCs w:val="22"/>
                <w:lang w:val="en-CA"/>
              </w:rPr>
              <w:br/>
              <w:t>Tel:</w:t>
            </w:r>
            <w:r w:rsidRPr="005B217D">
              <w:rPr>
                <w:szCs w:val="22"/>
                <w:lang w:val="en-CA"/>
              </w:rPr>
              <w:br/>
              <w:t>Email:</w:t>
            </w:r>
          </w:p>
        </w:tc>
        <w:tc>
          <w:tcPr>
            <w:tcW w:w="3168" w:type="dxa"/>
          </w:tcPr>
          <w:p w:rsidR="00D251A9" w:rsidRDefault="000467FB" w:rsidP="00D251A9">
            <w:pPr>
              <w:spacing w:before="60" w:after="60"/>
            </w:pPr>
            <w:hyperlink r:id="rId11" w:history="1">
              <w:r w:rsidR="00D251A9">
                <w:rPr>
                  <w:rStyle w:val="Hyperlink"/>
                  <w:szCs w:val="22"/>
                  <w:lang w:val="en-CA"/>
                </w:rPr>
                <w:t>krapaka@qti.qualcomm.com</w:t>
              </w:r>
            </w:hyperlink>
          </w:p>
          <w:p w:rsidR="00D251A9" w:rsidRDefault="000467FB" w:rsidP="00D251A9">
            <w:pPr>
              <w:spacing w:before="60" w:after="60"/>
              <w:rPr>
                <w:lang w:val="en-CA"/>
              </w:rPr>
            </w:pPr>
            <w:hyperlink r:id="rId12" w:history="1">
              <w:r w:rsidR="00D251A9">
                <w:rPr>
                  <w:rStyle w:val="Hyperlink"/>
                  <w:szCs w:val="22"/>
                  <w:lang w:val="en-CA"/>
                </w:rPr>
                <w:t>cjianle@qti.qualcomm.com</w:t>
              </w:r>
            </w:hyperlink>
          </w:p>
          <w:p w:rsidR="00D251A9" w:rsidRDefault="000467FB" w:rsidP="00D251A9">
            <w:pPr>
              <w:spacing w:before="60" w:after="60"/>
              <w:rPr>
                <w:lang w:val="en-CA"/>
              </w:rPr>
            </w:pPr>
            <w:hyperlink r:id="rId13" w:history="1">
              <w:r w:rsidR="00D251A9">
                <w:rPr>
                  <w:rStyle w:val="Hyperlink"/>
                  <w:szCs w:val="22"/>
                  <w:lang w:val="en-CA"/>
                </w:rPr>
                <w:t>lxiang@qti.qualcomm.com</w:t>
              </w:r>
            </w:hyperlink>
          </w:p>
          <w:p w:rsidR="00D251A9" w:rsidRDefault="000467FB" w:rsidP="00D251A9">
            <w:pPr>
              <w:spacing w:before="60" w:after="60"/>
              <w:rPr>
                <w:lang w:val="en-CA"/>
              </w:rPr>
            </w:pPr>
            <w:hyperlink r:id="rId14" w:history="1">
              <w:r w:rsidR="00D251A9">
                <w:rPr>
                  <w:rStyle w:val="Hyperlink"/>
                  <w:szCs w:val="22"/>
                  <w:lang w:val="en-CA"/>
                </w:rPr>
                <w:t>martak@qti.qualcomm.com</w:t>
              </w:r>
            </w:hyperlink>
          </w:p>
          <w:p w:rsidR="008111FA" w:rsidRDefault="008111FA" w:rsidP="0055585A">
            <w:pPr>
              <w:spacing w:before="60" w:after="60"/>
            </w:pPr>
          </w:p>
          <w:p w:rsidR="001C3F2F" w:rsidRDefault="00DF4DBE" w:rsidP="0055585A">
            <w:pPr>
              <w:spacing w:before="60" w:after="60"/>
            </w:pPr>
            <w:hyperlink r:id="rId15" w:history="1">
              <w:r w:rsidR="001C3F2F" w:rsidRPr="00A72341">
                <w:rPr>
                  <w:rStyle w:val="Hyperlink"/>
                </w:rPr>
                <w:t>jy.park@lge.com</w:t>
              </w:r>
            </w:hyperlink>
          </w:p>
          <w:p w:rsidR="003A6306" w:rsidRDefault="003A6306" w:rsidP="0055585A">
            <w:pPr>
              <w:spacing w:before="60" w:after="60"/>
              <w:rPr>
                <w:lang w:val="en-CA"/>
              </w:rPr>
            </w:pPr>
          </w:p>
          <w:p w:rsidR="00C20CE7" w:rsidRDefault="00C20CE7" w:rsidP="001C3F2F">
            <w:pPr>
              <w:spacing w:before="60" w:after="60"/>
            </w:pPr>
          </w:p>
          <w:p w:rsidR="001C3F2F" w:rsidRDefault="000467FB" w:rsidP="001C3F2F">
            <w:pPr>
              <w:spacing w:before="60" w:after="60"/>
              <w:rPr>
                <w:rStyle w:val="Hyperlink"/>
                <w:rFonts w:eastAsia="Calibri"/>
                <w:szCs w:val="22"/>
              </w:rPr>
            </w:pPr>
            <w:hyperlink r:id="rId16" w:history="1">
              <w:r w:rsidR="001C3F2F">
                <w:rPr>
                  <w:rStyle w:val="Hyperlink"/>
                  <w:rFonts w:eastAsia="Calibri"/>
                  <w:szCs w:val="22"/>
                </w:rPr>
                <w:t>cheung.auyeung@am.sony.com</w:t>
              </w:r>
            </w:hyperlink>
          </w:p>
          <w:p w:rsidR="003A6306" w:rsidRPr="00C20CE7" w:rsidDel="003A6306" w:rsidRDefault="003A6306" w:rsidP="001C3F2F">
            <w:pPr>
              <w:spacing w:before="60" w:after="60"/>
              <w:rPr>
                <w:del w:id="1" w:author="K0154 PIcOrderCntMsb simplification" w:date="2013-04-08T18:17:00Z"/>
                <w:rFonts w:eastAsia="Calibri"/>
                <w:color w:val="0000FF"/>
                <w:szCs w:val="22"/>
                <w:u w:val="single"/>
              </w:rPr>
            </w:pPr>
            <w:r>
              <w:rPr>
                <w:rStyle w:val="Hyperlink"/>
                <w:rFonts w:eastAsia="Calibri"/>
                <w:szCs w:val="22"/>
              </w:rPr>
              <w:t>ali.tabatabai@am.sony.com</w:t>
            </w:r>
          </w:p>
          <w:p w:rsidR="002703A9" w:rsidDel="003A6306" w:rsidRDefault="002703A9" w:rsidP="001C3F2F">
            <w:pPr>
              <w:spacing w:before="60" w:after="60"/>
              <w:rPr>
                <w:del w:id="2" w:author="K0154 PIcOrderCntMsb simplification" w:date="2013-04-08T18:18:00Z"/>
                <w:rStyle w:val="Hyperlink"/>
              </w:rPr>
            </w:pPr>
          </w:p>
          <w:p w:rsidR="002703A9" w:rsidRPr="005B217D" w:rsidRDefault="002703A9" w:rsidP="0055585A">
            <w:pPr>
              <w:spacing w:before="60" w:after="60"/>
              <w:rPr>
                <w:lang w:val="en-CA"/>
              </w:rPr>
            </w:pPr>
          </w:p>
        </w:tc>
      </w:tr>
      <w:tr w:rsidR="002703A9" w:rsidRPr="005B217D" w:rsidTr="00C20CE7">
        <w:tc>
          <w:tcPr>
            <w:tcW w:w="1458" w:type="dxa"/>
          </w:tcPr>
          <w:p w:rsidR="002703A9" w:rsidRPr="005B217D" w:rsidRDefault="002703A9" w:rsidP="0055585A">
            <w:pPr>
              <w:spacing w:before="60" w:after="60"/>
              <w:rPr>
                <w:i/>
                <w:lang w:val="en-CA"/>
              </w:rPr>
            </w:pPr>
            <w:r w:rsidRPr="005B217D">
              <w:rPr>
                <w:i/>
                <w:szCs w:val="22"/>
                <w:lang w:val="en-CA"/>
              </w:rPr>
              <w:t>Source:</w:t>
            </w:r>
          </w:p>
        </w:tc>
        <w:tc>
          <w:tcPr>
            <w:tcW w:w="8118" w:type="dxa"/>
            <w:gridSpan w:val="3"/>
          </w:tcPr>
          <w:p w:rsidR="002703A9" w:rsidRDefault="002703A9" w:rsidP="0055585A">
            <w:pPr>
              <w:spacing w:before="60" w:after="60"/>
              <w:rPr>
                <w:lang w:val="en-CA"/>
              </w:rPr>
            </w:pPr>
            <w:r>
              <w:rPr>
                <w:szCs w:val="22"/>
                <w:lang w:val="en-CA"/>
              </w:rPr>
              <w:t>Qualcomm Incorporated</w:t>
            </w:r>
          </w:p>
          <w:p w:rsidR="00F65058" w:rsidRDefault="00F65058" w:rsidP="0055585A">
            <w:pPr>
              <w:spacing w:before="60" w:after="60"/>
              <w:rPr>
                <w:lang w:val="en-CA"/>
              </w:rPr>
            </w:pPr>
            <w:r>
              <w:rPr>
                <w:szCs w:val="22"/>
                <w:lang w:val="en-CA" w:eastAsia="ko-KR"/>
              </w:rPr>
              <w:t>LG Electronics</w:t>
            </w:r>
            <w:r>
              <w:rPr>
                <w:szCs w:val="22"/>
                <w:lang w:val="en-CA"/>
              </w:rPr>
              <w:t xml:space="preserve"> </w:t>
            </w:r>
          </w:p>
          <w:p w:rsidR="002703A9" w:rsidRPr="005B217D" w:rsidRDefault="00F65058" w:rsidP="00F65058">
            <w:pPr>
              <w:spacing w:before="60" w:after="60"/>
              <w:rPr>
                <w:lang w:val="en-CA"/>
              </w:rPr>
            </w:pPr>
            <w:r>
              <w:rPr>
                <w:szCs w:val="22"/>
                <w:lang w:val="en-CA" w:eastAsia="ja-JP"/>
              </w:rPr>
              <w:t>Sony Electronics Inc.</w:t>
            </w:r>
          </w:p>
        </w:tc>
      </w:tr>
    </w:tbl>
    <w:p w:rsidR="002703A9" w:rsidRPr="005B217D" w:rsidRDefault="002703A9" w:rsidP="002703A9">
      <w:pPr>
        <w:tabs>
          <w:tab w:val="left" w:pos="1800"/>
          <w:tab w:val="right" w:pos="9360"/>
        </w:tabs>
        <w:spacing w:before="120" w:after="240"/>
        <w:jc w:val="center"/>
        <w:rPr>
          <w:szCs w:val="22"/>
          <w:lang w:val="en-CA"/>
        </w:rPr>
      </w:pPr>
      <w:r w:rsidRPr="005B217D">
        <w:rPr>
          <w:szCs w:val="22"/>
          <w:u w:val="single"/>
          <w:lang w:val="en-CA"/>
        </w:rPr>
        <w:t>_____________________________</w:t>
      </w:r>
    </w:p>
    <w:p w:rsidR="002703A9" w:rsidRPr="005B217D" w:rsidRDefault="002703A9" w:rsidP="002703A9">
      <w:pPr>
        <w:pStyle w:val="Heading1"/>
        <w:numPr>
          <w:ilvl w:val="0"/>
          <w:numId w:val="0"/>
        </w:numPr>
        <w:ind w:left="432" w:hanging="432"/>
        <w:rPr>
          <w:lang w:val="en-CA"/>
        </w:rPr>
      </w:pPr>
      <w:r w:rsidRPr="005B217D">
        <w:rPr>
          <w:lang w:val="en-CA"/>
        </w:rPr>
        <w:t>Abstract</w:t>
      </w:r>
    </w:p>
    <w:p w:rsidR="00BE54C8" w:rsidRDefault="00BE54C8" w:rsidP="00BE54C8">
      <w:pPr>
        <w:jc w:val="both"/>
        <w:rPr>
          <w:lang w:val="en-CA"/>
        </w:rPr>
      </w:pPr>
      <w:r>
        <w:rPr>
          <w:lang w:val="en-CA"/>
        </w:rPr>
        <w:t xml:space="preserve">This document reports SHVC SCE1 combined results of Test 4.2.2 and 4.2.6 on Difference domain Intra Prediction (DIP). DIP is a predictive coding tool which </w:t>
      </w:r>
      <w:r>
        <w:rPr>
          <w:szCs w:val="22"/>
          <w:lang w:val="en-CA"/>
        </w:rPr>
        <w:t xml:space="preserve">uses reconstructed pixels from spatial neighbors of current enhancement layer and co-located base layer to predict the current enhancement layer block. </w:t>
      </w:r>
      <w:r>
        <w:rPr>
          <w:lang w:val="en-CA"/>
        </w:rPr>
        <w:t>It is reported that an average of 0.</w:t>
      </w:r>
      <w:r w:rsidR="006C63D7">
        <w:rPr>
          <w:lang w:val="en-CA"/>
        </w:rPr>
        <w:t>7</w:t>
      </w:r>
      <w:r>
        <w:rPr>
          <w:lang w:val="en-CA"/>
        </w:rPr>
        <w:t>%</w:t>
      </w:r>
      <w:r w:rsidR="006C63D7">
        <w:rPr>
          <w:lang w:val="en-CA"/>
        </w:rPr>
        <w:t xml:space="preserve"> (EL+BL)</w:t>
      </w:r>
      <w:r>
        <w:rPr>
          <w:lang w:val="en-CA"/>
        </w:rPr>
        <w:t xml:space="preserve">, </w:t>
      </w:r>
      <w:proofErr w:type="spellStart"/>
      <w:r>
        <w:rPr>
          <w:lang w:val="en-CA"/>
        </w:rPr>
        <w:t>luma</w:t>
      </w:r>
      <w:proofErr w:type="spellEnd"/>
      <w:r>
        <w:rPr>
          <w:lang w:val="en-CA"/>
        </w:rPr>
        <w:t xml:space="preserve"> BD-rate reduction is obtained for AI Spatial scalability cases. </w:t>
      </w:r>
    </w:p>
    <w:p w:rsidR="009602C7" w:rsidRDefault="009602C7" w:rsidP="009602C7">
      <w:pPr>
        <w:pStyle w:val="Heading1"/>
        <w:rPr>
          <w:lang w:val="en-CA"/>
        </w:rPr>
      </w:pPr>
      <w:r>
        <w:rPr>
          <w:lang w:val="en-CA"/>
        </w:rPr>
        <w:t>Technical description</w:t>
      </w:r>
    </w:p>
    <w:p w:rsidR="009602C7" w:rsidRDefault="009602C7" w:rsidP="009602C7">
      <w:pPr>
        <w:jc w:val="both"/>
      </w:pPr>
      <w:r>
        <w:rPr>
          <w:szCs w:val="22"/>
          <w:lang w:val="en-CA"/>
        </w:rPr>
        <w:t xml:space="preserve">This test studies the Difference domain Intra Prediction (DIP) proposed in </w:t>
      </w:r>
      <w:r w:rsidR="00DF4DBE">
        <w:rPr>
          <w:szCs w:val="22"/>
          <w:lang w:val="en-CA"/>
        </w:rPr>
        <w:fldChar w:fldCharType="begin"/>
      </w:r>
      <w:r>
        <w:rPr>
          <w:szCs w:val="22"/>
          <w:lang w:val="en-CA"/>
        </w:rPr>
        <w:instrText xml:space="preserve"> REF _Ref344988285 \r \h </w:instrText>
      </w:r>
      <w:r w:rsidR="00DF4DBE">
        <w:rPr>
          <w:szCs w:val="22"/>
          <w:lang w:val="en-CA"/>
        </w:rPr>
      </w:r>
      <w:r w:rsidR="00DF4DBE">
        <w:rPr>
          <w:szCs w:val="22"/>
          <w:lang w:val="en-CA"/>
        </w:rPr>
        <w:fldChar w:fldCharType="separate"/>
      </w:r>
      <w:r>
        <w:rPr>
          <w:szCs w:val="22"/>
          <w:lang w:val="en-CA"/>
        </w:rPr>
        <w:t>[1</w:t>
      </w:r>
      <w:proofErr w:type="gramStart"/>
      <w:r>
        <w:rPr>
          <w:szCs w:val="22"/>
          <w:lang w:val="en-CA"/>
        </w:rPr>
        <w:t>]</w:t>
      </w:r>
      <w:proofErr w:type="gramEnd"/>
      <w:r w:rsidR="00DF4DBE">
        <w:rPr>
          <w:szCs w:val="22"/>
          <w:lang w:val="en-CA"/>
        </w:rPr>
        <w:fldChar w:fldCharType="end"/>
      </w:r>
      <w:r w:rsidR="00DF4DBE">
        <w:rPr>
          <w:szCs w:val="22"/>
          <w:lang w:val="en-CA"/>
        </w:rPr>
        <w:fldChar w:fldCharType="begin"/>
      </w:r>
      <w:r>
        <w:rPr>
          <w:szCs w:val="22"/>
          <w:lang w:val="en-CA"/>
        </w:rPr>
        <w:instrText xml:space="preserve"> REF _Ref344988289 \r \h </w:instrText>
      </w:r>
      <w:r w:rsidR="00DF4DBE">
        <w:rPr>
          <w:szCs w:val="22"/>
          <w:lang w:val="en-CA"/>
        </w:rPr>
      </w:r>
      <w:r w:rsidR="00DF4DBE">
        <w:rPr>
          <w:szCs w:val="22"/>
          <w:lang w:val="en-CA"/>
        </w:rPr>
        <w:fldChar w:fldCharType="separate"/>
      </w:r>
      <w:r>
        <w:rPr>
          <w:szCs w:val="22"/>
          <w:lang w:val="en-CA"/>
        </w:rPr>
        <w:t>[2]</w:t>
      </w:r>
      <w:r w:rsidR="00DF4DBE">
        <w:rPr>
          <w:szCs w:val="22"/>
          <w:lang w:val="en-CA"/>
        </w:rPr>
        <w:fldChar w:fldCharType="end"/>
      </w:r>
      <w:r>
        <w:rPr>
          <w:szCs w:val="22"/>
          <w:lang w:val="en-CA"/>
        </w:rPr>
        <w:t xml:space="preserve"> to improve the coding efficiency of SHVC. </w:t>
      </w:r>
      <w:r w:rsidRPr="002A35B4">
        <w:t>In</w:t>
      </w:r>
      <w:r>
        <w:t xml:space="preserve"> the DIP</w:t>
      </w:r>
      <w:r w:rsidRPr="002A35B4">
        <w:t xml:space="preserve">, as shown in </w:t>
      </w:r>
      <w:r w:rsidR="00DF4DBE">
        <w:fldChar w:fldCharType="begin"/>
      </w:r>
      <w:r>
        <w:instrText xml:space="preserve"> REF _Ref336773184 \h </w:instrText>
      </w:r>
      <w:r w:rsidR="00DF4DBE">
        <w:fldChar w:fldCharType="separate"/>
      </w:r>
      <w:r>
        <w:t xml:space="preserve">Figure </w:t>
      </w:r>
      <w:r>
        <w:rPr>
          <w:noProof/>
        </w:rPr>
        <w:t>1</w:t>
      </w:r>
      <w:r w:rsidR="00DF4DBE">
        <w:fldChar w:fldCharType="end"/>
      </w:r>
      <w:r w:rsidRPr="002A35B4">
        <w:t xml:space="preserve">, the difference between the pixels of current neighbors and </w:t>
      </w:r>
      <w:r>
        <w:t>those</w:t>
      </w:r>
      <w:r w:rsidRPr="002A35B4">
        <w:t xml:space="preserve"> of collocated BL neighbors are used to generate a difference prediction based on the intra prediction mode. The generated difference prediction signal is added to the collocated BL block signal to form the final </w:t>
      </w:r>
      <w:r>
        <w:t>p</w:t>
      </w:r>
      <w:r w:rsidRPr="002A35B4">
        <w:t>rediction.</w:t>
      </w:r>
    </w:p>
    <w:p w:rsidR="009602C7" w:rsidRDefault="009602C7" w:rsidP="009602C7">
      <w:pPr>
        <w:spacing w:before="120"/>
        <w:jc w:val="both"/>
      </w:pPr>
      <w:r w:rsidRPr="009910C7">
        <w:t xml:space="preserve">Due to the high frequency nature of </w:t>
      </w:r>
      <w:r>
        <w:t xml:space="preserve">the </w:t>
      </w:r>
      <w:r w:rsidRPr="009910C7">
        <w:t xml:space="preserve">difference </w:t>
      </w:r>
      <w:r>
        <w:t>signals</w:t>
      </w:r>
      <w:r w:rsidRPr="009910C7">
        <w:t xml:space="preserve">, </w:t>
      </w:r>
      <w:r>
        <w:t xml:space="preserve">HEVC </w:t>
      </w:r>
      <w:r w:rsidRPr="009910C7">
        <w:t>mode dependent intra smoothing</w:t>
      </w:r>
      <w:r>
        <w:t xml:space="preserve"> (MDIS)</w:t>
      </w:r>
      <w:r w:rsidRPr="009910C7">
        <w:t xml:space="preserve"> </w:t>
      </w:r>
      <w:r>
        <w:t xml:space="preserve">process </w:t>
      </w:r>
      <w:r w:rsidRPr="009910C7">
        <w:t>is disabled</w:t>
      </w:r>
      <w:r w:rsidRPr="005E2244">
        <w:t xml:space="preserve"> </w:t>
      </w:r>
      <w:r w:rsidRPr="009910C7">
        <w:t xml:space="preserve">in </w:t>
      </w:r>
      <w:r>
        <w:t xml:space="preserve">difference domain </w:t>
      </w:r>
      <w:r w:rsidRPr="009910C7">
        <w:t>intra prediction mode.</w:t>
      </w:r>
      <w:r>
        <w:t xml:space="preserve"> As a result of no MDIS filtering, the latency and complexity are reduced with gain in BD-Rate.</w:t>
      </w:r>
    </w:p>
    <w:p w:rsidR="00234E16" w:rsidRDefault="00234E16" w:rsidP="00234E16">
      <w:pPr>
        <w:jc w:val="both"/>
        <w:rPr>
          <w:lang w:val="en-CA" w:eastAsia="ko-KR"/>
        </w:rPr>
      </w:pPr>
      <w:r>
        <w:rPr>
          <w:lang w:val="en-CA" w:eastAsia="ko-KR"/>
        </w:rPr>
        <w:t>Further In the proposed method, reference, prediction and reconstruction values in difference domain are clipped from [-255,255] into [-128, 127]. By doing it, we can keep the range size the same with the original domain.</w:t>
      </w:r>
    </w:p>
    <w:p w:rsidR="009602C7" w:rsidRPr="009910C7" w:rsidRDefault="009602C7" w:rsidP="009602C7">
      <w:pPr>
        <w:spacing w:before="120"/>
        <w:jc w:val="both"/>
      </w:pPr>
      <w:r w:rsidRPr="00797999">
        <w:t xml:space="preserve">The </w:t>
      </w:r>
      <w:r>
        <w:t>difference domain Prediction</w:t>
      </w:r>
      <w:r w:rsidRPr="00797999">
        <w:t xml:space="preserve"> mode is indicated by a </w:t>
      </w:r>
      <w:r>
        <w:t xml:space="preserve">flag </w:t>
      </w:r>
      <w:proofErr w:type="spellStart"/>
      <w:r w:rsidRPr="00D31C5F">
        <w:rPr>
          <w:i/>
        </w:rPr>
        <w:t>intra_resi_pred_flag</w:t>
      </w:r>
      <w:proofErr w:type="spellEnd"/>
      <w:r w:rsidRPr="00797999">
        <w:t xml:space="preserve"> </w:t>
      </w:r>
      <w:r>
        <w:t>at C</w:t>
      </w:r>
      <w:r w:rsidRPr="00797999">
        <w:t>U level</w:t>
      </w:r>
      <w:r>
        <w:t>.</w:t>
      </w:r>
    </w:p>
    <w:p w:rsidR="009602C7" w:rsidRPr="002A35B4" w:rsidRDefault="009602C7" w:rsidP="009602C7">
      <w:pPr>
        <w:spacing w:before="120"/>
        <w:jc w:val="both"/>
      </w:pPr>
    </w:p>
    <w:p w:rsidR="009602C7" w:rsidRPr="009910C7" w:rsidRDefault="009602C7" w:rsidP="009602C7">
      <w:pPr>
        <w:spacing w:before="120"/>
        <w:jc w:val="both"/>
      </w:pPr>
    </w:p>
    <w:p w:rsidR="009602C7" w:rsidRDefault="009602C7" w:rsidP="009602C7">
      <w:pPr>
        <w:jc w:val="center"/>
      </w:pPr>
      <w:r w:rsidRPr="009910C7">
        <w:lastRenderedPageBreak/>
        <w:t>  </w:t>
      </w:r>
      <w:r w:rsidRPr="009910C7">
        <w:object w:dxaOrig="7284" w:dyaOrig="81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4.95pt;height:221.35pt" o:ole="">
            <v:imagedata r:id="rId17" o:title=""/>
          </v:shape>
          <o:OLEObject Type="Embed" ProgID="Visio.Drawing.11" ShapeID="_x0000_i1025" DrawAspect="Content" ObjectID="_1426967719" r:id="rId18"/>
        </w:object>
      </w:r>
    </w:p>
    <w:p w:rsidR="009602C7" w:rsidRPr="00211DE0" w:rsidRDefault="009602C7" w:rsidP="00234E16">
      <w:pPr>
        <w:pStyle w:val="Caption"/>
        <w:jc w:val="center"/>
        <w:rPr>
          <w:color w:val="auto"/>
        </w:rPr>
      </w:pPr>
      <w:bookmarkStart w:id="3" w:name="_Ref336773184"/>
      <w:r w:rsidRPr="00211DE0">
        <w:rPr>
          <w:color w:val="auto"/>
        </w:rPr>
        <w:t xml:space="preserve">Figure </w:t>
      </w:r>
      <w:r w:rsidR="00DF4DBE" w:rsidRPr="00211DE0">
        <w:rPr>
          <w:color w:val="auto"/>
        </w:rPr>
        <w:fldChar w:fldCharType="begin"/>
      </w:r>
      <w:r w:rsidRPr="00211DE0">
        <w:rPr>
          <w:color w:val="auto"/>
        </w:rPr>
        <w:instrText xml:space="preserve"> SEQ Figure \* ARABIC </w:instrText>
      </w:r>
      <w:r w:rsidR="00DF4DBE" w:rsidRPr="00211DE0">
        <w:rPr>
          <w:color w:val="auto"/>
        </w:rPr>
        <w:fldChar w:fldCharType="separate"/>
      </w:r>
      <w:r w:rsidRPr="00211DE0">
        <w:rPr>
          <w:noProof/>
          <w:color w:val="auto"/>
        </w:rPr>
        <w:t>1</w:t>
      </w:r>
      <w:r w:rsidR="00DF4DBE" w:rsidRPr="00211DE0">
        <w:rPr>
          <w:noProof/>
          <w:color w:val="auto"/>
        </w:rPr>
        <w:fldChar w:fldCharType="end"/>
      </w:r>
      <w:bookmarkEnd w:id="3"/>
      <w:r w:rsidRPr="00211DE0">
        <w:rPr>
          <w:color w:val="auto"/>
        </w:rPr>
        <w:t xml:space="preserve"> Intra residual prediction</w:t>
      </w:r>
    </w:p>
    <w:p w:rsidR="009602C7" w:rsidRDefault="009602C7" w:rsidP="009602C7">
      <w:pPr>
        <w:pStyle w:val="Heading1"/>
        <w:rPr>
          <w:lang w:val="en-CA"/>
        </w:rPr>
      </w:pPr>
      <w:r>
        <w:rPr>
          <w:lang w:val="en-CA"/>
        </w:rPr>
        <w:t>Test Results</w:t>
      </w:r>
    </w:p>
    <w:p w:rsidR="009602C7" w:rsidRDefault="00B230AF" w:rsidP="009602C7">
      <w:pPr>
        <w:jc w:val="both"/>
        <w:rPr>
          <w:lang w:val="en-CA"/>
        </w:rPr>
      </w:pPr>
      <w:r>
        <w:rPr>
          <w:lang w:val="en-CA"/>
        </w:rPr>
        <w:t xml:space="preserve">The proposed method </w:t>
      </w:r>
      <w:r>
        <w:rPr>
          <w:lang w:val="en-CA" w:eastAsia="ko-KR"/>
        </w:rPr>
        <w:t xml:space="preserve">is implemented on SHM-1.0 </w:t>
      </w:r>
      <w:proofErr w:type="spellStart"/>
      <w:r>
        <w:rPr>
          <w:lang w:val="en-CA" w:eastAsia="ko-KR"/>
        </w:rPr>
        <w:t>intraBL</w:t>
      </w:r>
      <w:proofErr w:type="spellEnd"/>
      <w:r>
        <w:rPr>
          <w:lang w:val="en-CA" w:eastAsia="ko-KR"/>
        </w:rPr>
        <w:t xml:space="preserve"> framework and </w:t>
      </w:r>
      <w:r>
        <w:rPr>
          <w:lang w:val="en-CA"/>
        </w:rPr>
        <w:t>experimentally verified under SHVC common test conditions defined by JCTVC-L1009 and the results are summarized in the following tables for AI 2x and 1.5x spatial scalability cases.</w:t>
      </w:r>
      <w:r w:rsidR="009602C7">
        <w:rPr>
          <w:lang w:val="en-CA"/>
        </w:rPr>
        <w:t xml:space="preserve"> Thanks to Samsung for crosschecking the tests.</w:t>
      </w:r>
    </w:p>
    <w:p w:rsidR="009602C7" w:rsidRDefault="009602C7" w:rsidP="009602C7">
      <w:pPr>
        <w:jc w:val="center"/>
        <w:rPr>
          <w:b/>
          <w:szCs w:val="22"/>
          <w:lang w:eastAsia="zh-TW"/>
        </w:rPr>
      </w:pPr>
      <w:bookmarkStart w:id="4" w:name="_Ref282184721"/>
      <w:r>
        <w:rPr>
          <w:b/>
          <w:szCs w:val="22"/>
        </w:rPr>
        <w:t xml:space="preserve">Table </w:t>
      </w:r>
      <w:bookmarkEnd w:id="4"/>
      <w:r>
        <w:rPr>
          <w:b/>
          <w:szCs w:val="22"/>
        </w:rPr>
        <w:t>1:</w:t>
      </w:r>
      <w:r>
        <w:rPr>
          <w:b/>
          <w:szCs w:val="22"/>
          <w:lang w:eastAsia="zh-TW"/>
        </w:rPr>
        <w:t xml:space="preserve">  Experimental results of Difference Domain Intra Prediction </w:t>
      </w:r>
      <w:r w:rsidR="008D4E18">
        <w:rPr>
          <w:b/>
          <w:szCs w:val="22"/>
          <w:lang w:eastAsia="zh-TW"/>
        </w:rPr>
        <w:t>for AI configuration</w:t>
      </w:r>
    </w:p>
    <w:tbl>
      <w:tblPr>
        <w:tblW w:w="9089" w:type="dxa"/>
        <w:tblInd w:w="108" w:type="dxa"/>
        <w:tblLook w:val="04A0" w:firstRow="1" w:lastRow="0" w:firstColumn="1" w:lastColumn="0" w:noHBand="0" w:noVBand="1"/>
      </w:tblPr>
      <w:tblGrid>
        <w:gridCol w:w="2272"/>
        <w:gridCol w:w="1144"/>
        <w:gridCol w:w="1121"/>
        <w:gridCol w:w="1143"/>
        <w:gridCol w:w="1113"/>
        <w:gridCol w:w="1182"/>
        <w:gridCol w:w="1114"/>
      </w:tblGrid>
      <w:tr w:rsidR="008D4E18" w:rsidRPr="008D4E18" w:rsidTr="008D4E18">
        <w:trPr>
          <w:trHeight w:val="234"/>
        </w:trPr>
        <w:tc>
          <w:tcPr>
            <w:tcW w:w="2272" w:type="dxa"/>
            <w:tcBorders>
              <w:top w:val="nil"/>
              <w:left w:val="nil"/>
              <w:bottom w:val="nil"/>
              <w:right w:val="nil"/>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3408" w:type="dxa"/>
            <w:gridSpan w:val="3"/>
            <w:tcBorders>
              <w:top w:val="single" w:sz="8" w:space="0" w:color="auto"/>
              <w:left w:val="single" w:sz="8" w:space="0" w:color="auto"/>
              <w:bottom w:val="nil"/>
              <w:right w:val="single" w:sz="8" w:space="0" w:color="000000"/>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8D4E18">
              <w:rPr>
                <w:rFonts w:ascii="Arial" w:hAnsi="Arial" w:cs="Arial"/>
                <w:b/>
                <w:bCs/>
                <w:color w:val="000000"/>
                <w:sz w:val="18"/>
                <w:szCs w:val="18"/>
              </w:rPr>
              <w:t>AI HEVC 2x</w:t>
            </w:r>
          </w:p>
        </w:tc>
        <w:tc>
          <w:tcPr>
            <w:tcW w:w="3409" w:type="dxa"/>
            <w:gridSpan w:val="3"/>
            <w:tcBorders>
              <w:top w:val="single" w:sz="8" w:space="0" w:color="auto"/>
              <w:left w:val="nil"/>
              <w:bottom w:val="nil"/>
              <w:right w:val="single" w:sz="8" w:space="0" w:color="000000"/>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8D4E18">
              <w:rPr>
                <w:rFonts w:ascii="Arial" w:hAnsi="Arial" w:cs="Arial"/>
                <w:b/>
                <w:bCs/>
                <w:color w:val="000000"/>
                <w:sz w:val="18"/>
                <w:szCs w:val="18"/>
              </w:rPr>
              <w:t>AI HEVC 1.5x</w:t>
            </w:r>
          </w:p>
        </w:tc>
      </w:tr>
      <w:tr w:rsidR="008D4E18" w:rsidRPr="008D4E18" w:rsidTr="008D4E18">
        <w:trPr>
          <w:trHeight w:val="234"/>
        </w:trPr>
        <w:tc>
          <w:tcPr>
            <w:tcW w:w="2272" w:type="dxa"/>
            <w:tcBorders>
              <w:top w:val="nil"/>
              <w:left w:val="nil"/>
              <w:bottom w:val="nil"/>
              <w:right w:val="nil"/>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1144" w:type="dxa"/>
            <w:tcBorders>
              <w:top w:val="nil"/>
              <w:left w:val="single" w:sz="8" w:space="0" w:color="auto"/>
              <w:bottom w:val="single" w:sz="8" w:space="0" w:color="auto"/>
              <w:right w:val="nil"/>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D4E18">
              <w:rPr>
                <w:rFonts w:ascii="Arial" w:hAnsi="Arial" w:cs="Arial"/>
                <w:color w:val="000000"/>
                <w:sz w:val="18"/>
                <w:szCs w:val="18"/>
              </w:rPr>
              <w:t>Y</w:t>
            </w:r>
          </w:p>
        </w:tc>
        <w:tc>
          <w:tcPr>
            <w:tcW w:w="1121" w:type="dxa"/>
            <w:tcBorders>
              <w:top w:val="nil"/>
              <w:left w:val="nil"/>
              <w:bottom w:val="single" w:sz="8" w:space="0" w:color="auto"/>
              <w:right w:val="nil"/>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D4E18">
              <w:rPr>
                <w:rFonts w:ascii="Arial" w:hAnsi="Arial" w:cs="Arial"/>
                <w:color w:val="000000"/>
                <w:sz w:val="18"/>
                <w:szCs w:val="18"/>
              </w:rPr>
              <w:t>U</w:t>
            </w:r>
          </w:p>
        </w:tc>
        <w:tc>
          <w:tcPr>
            <w:tcW w:w="1143" w:type="dxa"/>
            <w:tcBorders>
              <w:top w:val="nil"/>
              <w:left w:val="nil"/>
              <w:bottom w:val="single" w:sz="8" w:space="0" w:color="auto"/>
              <w:right w:val="single" w:sz="8" w:space="0" w:color="auto"/>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D4E18">
              <w:rPr>
                <w:rFonts w:ascii="Arial" w:hAnsi="Arial" w:cs="Arial"/>
                <w:color w:val="000000"/>
                <w:sz w:val="18"/>
                <w:szCs w:val="18"/>
              </w:rPr>
              <w:t>V</w:t>
            </w:r>
          </w:p>
        </w:tc>
        <w:tc>
          <w:tcPr>
            <w:tcW w:w="1113" w:type="dxa"/>
            <w:tcBorders>
              <w:top w:val="nil"/>
              <w:left w:val="nil"/>
              <w:bottom w:val="single" w:sz="8" w:space="0" w:color="auto"/>
              <w:right w:val="nil"/>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D4E18">
              <w:rPr>
                <w:rFonts w:ascii="Arial" w:hAnsi="Arial" w:cs="Arial"/>
                <w:color w:val="000000"/>
                <w:sz w:val="18"/>
                <w:szCs w:val="18"/>
              </w:rPr>
              <w:t>Y</w:t>
            </w:r>
          </w:p>
        </w:tc>
        <w:tc>
          <w:tcPr>
            <w:tcW w:w="1182" w:type="dxa"/>
            <w:tcBorders>
              <w:top w:val="nil"/>
              <w:left w:val="nil"/>
              <w:bottom w:val="single" w:sz="8" w:space="0" w:color="auto"/>
              <w:right w:val="nil"/>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D4E18">
              <w:rPr>
                <w:rFonts w:ascii="Arial" w:hAnsi="Arial" w:cs="Arial"/>
                <w:color w:val="000000"/>
                <w:sz w:val="18"/>
                <w:szCs w:val="18"/>
              </w:rPr>
              <w:t>U</w:t>
            </w:r>
          </w:p>
        </w:tc>
        <w:tc>
          <w:tcPr>
            <w:tcW w:w="1113" w:type="dxa"/>
            <w:tcBorders>
              <w:top w:val="nil"/>
              <w:left w:val="nil"/>
              <w:bottom w:val="single" w:sz="8" w:space="0" w:color="auto"/>
              <w:right w:val="single" w:sz="8" w:space="0" w:color="auto"/>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D4E18">
              <w:rPr>
                <w:rFonts w:ascii="Arial" w:hAnsi="Arial" w:cs="Arial"/>
                <w:color w:val="000000"/>
                <w:sz w:val="18"/>
                <w:szCs w:val="18"/>
              </w:rPr>
              <w:t>V</w:t>
            </w:r>
          </w:p>
        </w:tc>
      </w:tr>
      <w:tr w:rsidR="008D4E18" w:rsidRPr="008D4E18" w:rsidTr="008D4E18">
        <w:trPr>
          <w:trHeight w:val="234"/>
        </w:trPr>
        <w:tc>
          <w:tcPr>
            <w:tcW w:w="2272" w:type="dxa"/>
            <w:tcBorders>
              <w:top w:val="single" w:sz="8" w:space="0" w:color="auto"/>
              <w:left w:val="single" w:sz="8" w:space="0" w:color="auto"/>
              <w:bottom w:val="nil"/>
              <w:right w:val="single" w:sz="8" w:space="0" w:color="auto"/>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D4E18">
              <w:rPr>
                <w:rFonts w:ascii="Arial" w:hAnsi="Arial" w:cs="Arial"/>
                <w:color w:val="000000"/>
                <w:sz w:val="18"/>
                <w:szCs w:val="18"/>
              </w:rPr>
              <w:t>Class A</w:t>
            </w:r>
          </w:p>
        </w:tc>
        <w:tc>
          <w:tcPr>
            <w:tcW w:w="1144" w:type="dxa"/>
            <w:tcBorders>
              <w:top w:val="nil"/>
              <w:left w:val="nil"/>
              <w:bottom w:val="nil"/>
              <w:right w:val="nil"/>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D4E18">
              <w:rPr>
                <w:rFonts w:ascii="Arial" w:hAnsi="Arial" w:cs="Arial"/>
                <w:color w:val="000000"/>
                <w:sz w:val="18"/>
                <w:szCs w:val="18"/>
              </w:rPr>
              <w:t>-0.6%</w:t>
            </w:r>
          </w:p>
        </w:tc>
        <w:tc>
          <w:tcPr>
            <w:tcW w:w="1121" w:type="dxa"/>
            <w:tcBorders>
              <w:top w:val="nil"/>
              <w:left w:val="nil"/>
              <w:bottom w:val="nil"/>
              <w:right w:val="nil"/>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D4E18">
              <w:rPr>
                <w:rFonts w:ascii="Arial" w:hAnsi="Arial" w:cs="Arial"/>
                <w:color w:val="000000"/>
                <w:sz w:val="18"/>
                <w:szCs w:val="18"/>
              </w:rPr>
              <w:t>-0.4%</w:t>
            </w:r>
          </w:p>
        </w:tc>
        <w:tc>
          <w:tcPr>
            <w:tcW w:w="1143" w:type="dxa"/>
            <w:tcBorders>
              <w:top w:val="nil"/>
              <w:left w:val="nil"/>
              <w:bottom w:val="nil"/>
              <w:right w:val="single" w:sz="8" w:space="0" w:color="auto"/>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D4E18">
              <w:rPr>
                <w:rFonts w:ascii="Arial" w:hAnsi="Arial" w:cs="Arial"/>
                <w:color w:val="000000"/>
                <w:sz w:val="18"/>
                <w:szCs w:val="18"/>
              </w:rPr>
              <w:t>-0.4%</w:t>
            </w:r>
          </w:p>
        </w:tc>
        <w:tc>
          <w:tcPr>
            <w:tcW w:w="1113" w:type="dxa"/>
            <w:tcBorders>
              <w:top w:val="nil"/>
              <w:left w:val="nil"/>
              <w:bottom w:val="nil"/>
              <w:right w:val="nil"/>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D4E18">
              <w:rPr>
                <w:rFonts w:ascii="Arial" w:hAnsi="Arial" w:cs="Arial"/>
                <w:color w:val="000000"/>
                <w:sz w:val="18"/>
                <w:szCs w:val="18"/>
              </w:rPr>
              <w:t> </w:t>
            </w:r>
          </w:p>
        </w:tc>
        <w:tc>
          <w:tcPr>
            <w:tcW w:w="1182" w:type="dxa"/>
            <w:tcBorders>
              <w:top w:val="nil"/>
              <w:left w:val="nil"/>
              <w:bottom w:val="nil"/>
              <w:right w:val="nil"/>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D4E18">
              <w:rPr>
                <w:rFonts w:ascii="Arial" w:hAnsi="Arial" w:cs="Arial"/>
                <w:color w:val="000000"/>
                <w:sz w:val="18"/>
                <w:szCs w:val="18"/>
              </w:rPr>
              <w:t> </w:t>
            </w:r>
          </w:p>
        </w:tc>
        <w:tc>
          <w:tcPr>
            <w:tcW w:w="1113" w:type="dxa"/>
            <w:tcBorders>
              <w:top w:val="nil"/>
              <w:left w:val="nil"/>
              <w:bottom w:val="nil"/>
              <w:right w:val="single" w:sz="8" w:space="0" w:color="auto"/>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D4E18">
              <w:rPr>
                <w:rFonts w:ascii="Arial" w:hAnsi="Arial" w:cs="Arial"/>
                <w:color w:val="000000"/>
                <w:sz w:val="18"/>
                <w:szCs w:val="18"/>
              </w:rPr>
              <w:t> </w:t>
            </w:r>
          </w:p>
        </w:tc>
      </w:tr>
      <w:tr w:rsidR="008D4E18" w:rsidRPr="008D4E18" w:rsidTr="008D4E18">
        <w:trPr>
          <w:trHeight w:val="234"/>
        </w:trPr>
        <w:tc>
          <w:tcPr>
            <w:tcW w:w="2272" w:type="dxa"/>
            <w:tcBorders>
              <w:top w:val="nil"/>
              <w:left w:val="single" w:sz="8" w:space="0" w:color="auto"/>
              <w:bottom w:val="nil"/>
              <w:right w:val="single" w:sz="8" w:space="0" w:color="auto"/>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D4E18">
              <w:rPr>
                <w:rFonts w:ascii="Arial" w:hAnsi="Arial" w:cs="Arial"/>
                <w:color w:val="000000"/>
                <w:sz w:val="18"/>
                <w:szCs w:val="18"/>
              </w:rPr>
              <w:t>Class B</w:t>
            </w:r>
          </w:p>
        </w:tc>
        <w:tc>
          <w:tcPr>
            <w:tcW w:w="1144" w:type="dxa"/>
            <w:tcBorders>
              <w:top w:val="nil"/>
              <w:left w:val="nil"/>
              <w:bottom w:val="nil"/>
              <w:right w:val="nil"/>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D4E18">
              <w:rPr>
                <w:rFonts w:ascii="Arial" w:hAnsi="Arial" w:cs="Arial"/>
                <w:color w:val="000000"/>
                <w:sz w:val="18"/>
                <w:szCs w:val="18"/>
              </w:rPr>
              <w:t>-1.0%</w:t>
            </w:r>
          </w:p>
        </w:tc>
        <w:tc>
          <w:tcPr>
            <w:tcW w:w="1121" w:type="dxa"/>
            <w:tcBorders>
              <w:top w:val="nil"/>
              <w:left w:val="nil"/>
              <w:bottom w:val="nil"/>
              <w:right w:val="nil"/>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D4E18">
              <w:rPr>
                <w:rFonts w:ascii="Arial" w:hAnsi="Arial" w:cs="Arial"/>
                <w:color w:val="000000"/>
                <w:sz w:val="18"/>
                <w:szCs w:val="18"/>
              </w:rPr>
              <w:t>-0.5%</w:t>
            </w:r>
          </w:p>
        </w:tc>
        <w:tc>
          <w:tcPr>
            <w:tcW w:w="1143" w:type="dxa"/>
            <w:tcBorders>
              <w:top w:val="nil"/>
              <w:left w:val="nil"/>
              <w:bottom w:val="nil"/>
              <w:right w:val="nil"/>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D4E18">
              <w:rPr>
                <w:rFonts w:ascii="Arial" w:hAnsi="Arial" w:cs="Arial"/>
                <w:color w:val="000000"/>
                <w:sz w:val="18"/>
                <w:szCs w:val="18"/>
              </w:rPr>
              <w:t>-0.6%</w:t>
            </w:r>
          </w:p>
        </w:tc>
        <w:tc>
          <w:tcPr>
            <w:tcW w:w="1113" w:type="dxa"/>
            <w:tcBorders>
              <w:top w:val="nil"/>
              <w:left w:val="single" w:sz="8" w:space="0" w:color="auto"/>
              <w:bottom w:val="nil"/>
              <w:right w:val="nil"/>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D4E18">
              <w:rPr>
                <w:rFonts w:ascii="Arial" w:hAnsi="Arial" w:cs="Arial"/>
                <w:color w:val="000000"/>
                <w:sz w:val="18"/>
                <w:szCs w:val="18"/>
              </w:rPr>
              <w:t>-0.6%</w:t>
            </w:r>
          </w:p>
        </w:tc>
        <w:tc>
          <w:tcPr>
            <w:tcW w:w="1182" w:type="dxa"/>
            <w:tcBorders>
              <w:top w:val="nil"/>
              <w:left w:val="nil"/>
              <w:bottom w:val="nil"/>
              <w:right w:val="nil"/>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D4E18">
              <w:rPr>
                <w:rFonts w:ascii="Arial" w:hAnsi="Arial" w:cs="Arial"/>
                <w:color w:val="000000"/>
                <w:sz w:val="18"/>
                <w:szCs w:val="18"/>
              </w:rPr>
              <w:t>-0.1%</w:t>
            </w:r>
          </w:p>
        </w:tc>
        <w:tc>
          <w:tcPr>
            <w:tcW w:w="1113" w:type="dxa"/>
            <w:tcBorders>
              <w:top w:val="nil"/>
              <w:left w:val="nil"/>
              <w:bottom w:val="nil"/>
              <w:right w:val="single" w:sz="8" w:space="0" w:color="auto"/>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D4E18">
              <w:rPr>
                <w:rFonts w:ascii="Arial" w:hAnsi="Arial" w:cs="Arial"/>
                <w:color w:val="000000"/>
                <w:sz w:val="18"/>
                <w:szCs w:val="18"/>
              </w:rPr>
              <w:t>-0.1%</w:t>
            </w:r>
          </w:p>
        </w:tc>
      </w:tr>
      <w:tr w:rsidR="008D4E18" w:rsidRPr="008D4E18" w:rsidTr="008D4E18">
        <w:trPr>
          <w:trHeight w:val="234"/>
        </w:trPr>
        <w:tc>
          <w:tcPr>
            <w:tcW w:w="2272" w:type="dxa"/>
            <w:tcBorders>
              <w:top w:val="single" w:sz="8" w:space="0" w:color="auto"/>
              <w:left w:val="single" w:sz="8" w:space="0" w:color="auto"/>
              <w:bottom w:val="nil"/>
              <w:right w:val="single" w:sz="8" w:space="0" w:color="auto"/>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8D4E18">
              <w:rPr>
                <w:rFonts w:ascii="Arial" w:hAnsi="Arial" w:cs="Arial"/>
                <w:b/>
                <w:bCs/>
                <w:color w:val="000000"/>
                <w:sz w:val="18"/>
                <w:szCs w:val="18"/>
              </w:rPr>
              <w:t xml:space="preserve">Overall (Test </w:t>
            </w:r>
            <w:proofErr w:type="spellStart"/>
            <w:r w:rsidRPr="008D4E18">
              <w:rPr>
                <w:rFonts w:ascii="Arial" w:hAnsi="Arial" w:cs="Arial"/>
                <w:b/>
                <w:bCs/>
                <w:color w:val="000000"/>
                <w:sz w:val="18"/>
                <w:szCs w:val="18"/>
              </w:rPr>
              <w:t>vs</w:t>
            </w:r>
            <w:proofErr w:type="spellEnd"/>
            <w:r w:rsidRPr="008D4E18">
              <w:rPr>
                <w:rFonts w:ascii="Arial" w:hAnsi="Arial" w:cs="Arial"/>
                <w:b/>
                <w:bCs/>
                <w:color w:val="000000"/>
                <w:sz w:val="18"/>
                <w:szCs w:val="18"/>
              </w:rPr>
              <w:t xml:space="preserve"> Ref)</w:t>
            </w:r>
          </w:p>
        </w:tc>
        <w:tc>
          <w:tcPr>
            <w:tcW w:w="1144" w:type="dxa"/>
            <w:tcBorders>
              <w:top w:val="single" w:sz="8" w:space="0" w:color="auto"/>
              <w:left w:val="nil"/>
              <w:bottom w:val="nil"/>
              <w:right w:val="nil"/>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D4E18">
              <w:rPr>
                <w:rFonts w:ascii="Arial" w:hAnsi="Arial" w:cs="Arial"/>
                <w:color w:val="000000"/>
                <w:sz w:val="18"/>
                <w:szCs w:val="18"/>
              </w:rPr>
              <w:t>-0.8%</w:t>
            </w:r>
          </w:p>
        </w:tc>
        <w:tc>
          <w:tcPr>
            <w:tcW w:w="1121" w:type="dxa"/>
            <w:tcBorders>
              <w:top w:val="single" w:sz="8" w:space="0" w:color="auto"/>
              <w:left w:val="nil"/>
              <w:bottom w:val="nil"/>
              <w:right w:val="nil"/>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D4E18">
              <w:rPr>
                <w:rFonts w:ascii="Arial" w:hAnsi="Arial" w:cs="Arial"/>
                <w:color w:val="000000"/>
                <w:sz w:val="18"/>
                <w:szCs w:val="18"/>
              </w:rPr>
              <w:t>-0.5%</w:t>
            </w:r>
          </w:p>
        </w:tc>
        <w:tc>
          <w:tcPr>
            <w:tcW w:w="1143" w:type="dxa"/>
            <w:tcBorders>
              <w:top w:val="single" w:sz="8" w:space="0" w:color="auto"/>
              <w:left w:val="nil"/>
              <w:bottom w:val="nil"/>
              <w:right w:val="nil"/>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D4E18">
              <w:rPr>
                <w:rFonts w:ascii="Arial" w:hAnsi="Arial" w:cs="Arial"/>
                <w:color w:val="000000"/>
                <w:sz w:val="18"/>
                <w:szCs w:val="18"/>
              </w:rPr>
              <w:t>-0.5%</w:t>
            </w:r>
          </w:p>
        </w:tc>
        <w:tc>
          <w:tcPr>
            <w:tcW w:w="1113" w:type="dxa"/>
            <w:tcBorders>
              <w:top w:val="single" w:sz="8" w:space="0" w:color="auto"/>
              <w:left w:val="single" w:sz="8" w:space="0" w:color="auto"/>
              <w:bottom w:val="nil"/>
              <w:right w:val="nil"/>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D4E18">
              <w:rPr>
                <w:rFonts w:ascii="Arial" w:hAnsi="Arial" w:cs="Arial"/>
                <w:color w:val="000000"/>
                <w:sz w:val="18"/>
                <w:szCs w:val="18"/>
              </w:rPr>
              <w:t>-0.6%</w:t>
            </w:r>
          </w:p>
        </w:tc>
        <w:tc>
          <w:tcPr>
            <w:tcW w:w="1182" w:type="dxa"/>
            <w:tcBorders>
              <w:top w:val="single" w:sz="8" w:space="0" w:color="auto"/>
              <w:left w:val="nil"/>
              <w:bottom w:val="nil"/>
              <w:right w:val="nil"/>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D4E18">
              <w:rPr>
                <w:rFonts w:ascii="Arial" w:hAnsi="Arial" w:cs="Arial"/>
                <w:color w:val="000000"/>
                <w:sz w:val="18"/>
                <w:szCs w:val="18"/>
              </w:rPr>
              <w:t>-0.1%</w:t>
            </w:r>
          </w:p>
        </w:tc>
        <w:tc>
          <w:tcPr>
            <w:tcW w:w="1113" w:type="dxa"/>
            <w:tcBorders>
              <w:top w:val="single" w:sz="8" w:space="0" w:color="auto"/>
              <w:left w:val="nil"/>
              <w:bottom w:val="nil"/>
              <w:right w:val="single" w:sz="8" w:space="0" w:color="auto"/>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D4E18">
              <w:rPr>
                <w:rFonts w:ascii="Arial" w:hAnsi="Arial" w:cs="Arial"/>
                <w:color w:val="000000"/>
                <w:sz w:val="18"/>
                <w:szCs w:val="18"/>
              </w:rPr>
              <w:t>-0.1%</w:t>
            </w:r>
          </w:p>
        </w:tc>
      </w:tr>
      <w:tr w:rsidR="008D4E18" w:rsidRPr="008D4E18" w:rsidTr="008D4E18">
        <w:trPr>
          <w:trHeight w:val="234"/>
        </w:trPr>
        <w:tc>
          <w:tcPr>
            <w:tcW w:w="2272" w:type="dxa"/>
            <w:tcBorders>
              <w:top w:val="nil"/>
              <w:left w:val="single" w:sz="8" w:space="0" w:color="auto"/>
              <w:bottom w:val="nil"/>
              <w:right w:val="single" w:sz="8" w:space="0" w:color="auto"/>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sz w:val="18"/>
                <w:szCs w:val="18"/>
              </w:rPr>
            </w:pPr>
            <w:r w:rsidRPr="008D4E18">
              <w:rPr>
                <w:rFonts w:ascii="Arial" w:hAnsi="Arial" w:cs="Arial"/>
                <w:b/>
                <w:bCs/>
                <w:sz w:val="18"/>
                <w:szCs w:val="18"/>
              </w:rPr>
              <w:t xml:space="preserve">Overall (Test </w:t>
            </w:r>
            <w:proofErr w:type="spellStart"/>
            <w:r w:rsidRPr="008D4E18">
              <w:rPr>
                <w:rFonts w:ascii="Arial" w:hAnsi="Arial" w:cs="Arial"/>
                <w:b/>
                <w:bCs/>
                <w:sz w:val="18"/>
                <w:szCs w:val="18"/>
              </w:rPr>
              <w:t>vs</w:t>
            </w:r>
            <w:proofErr w:type="spellEnd"/>
            <w:r w:rsidRPr="008D4E18">
              <w:rPr>
                <w:rFonts w:ascii="Arial" w:hAnsi="Arial" w:cs="Arial"/>
                <w:b/>
                <w:bCs/>
                <w:sz w:val="18"/>
                <w:szCs w:val="18"/>
              </w:rPr>
              <w:t xml:space="preserve"> single layer)</w:t>
            </w:r>
          </w:p>
        </w:tc>
        <w:tc>
          <w:tcPr>
            <w:tcW w:w="1144" w:type="dxa"/>
            <w:tcBorders>
              <w:top w:val="nil"/>
              <w:left w:val="nil"/>
              <w:bottom w:val="nil"/>
              <w:right w:val="nil"/>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D4E18">
              <w:rPr>
                <w:rFonts w:ascii="Arial" w:hAnsi="Arial" w:cs="Arial"/>
                <w:sz w:val="18"/>
                <w:szCs w:val="18"/>
              </w:rPr>
              <w:t>11.4%</w:t>
            </w:r>
          </w:p>
        </w:tc>
        <w:tc>
          <w:tcPr>
            <w:tcW w:w="1121" w:type="dxa"/>
            <w:tcBorders>
              <w:top w:val="nil"/>
              <w:left w:val="nil"/>
              <w:bottom w:val="nil"/>
              <w:right w:val="nil"/>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D4E18">
              <w:rPr>
                <w:rFonts w:ascii="Arial" w:hAnsi="Arial" w:cs="Arial"/>
                <w:sz w:val="18"/>
                <w:szCs w:val="18"/>
              </w:rPr>
              <w:t>13.1%</w:t>
            </w:r>
          </w:p>
        </w:tc>
        <w:tc>
          <w:tcPr>
            <w:tcW w:w="1143" w:type="dxa"/>
            <w:tcBorders>
              <w:top w:val="nil"/>
              <w:left w:val="nil"/>
              <w:bottom w:val="nil"/>
              <w:right w:val="single" w:sz="8" w:space="0" w:color="auto"/>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D4E18">
              <w:rPr>
                <w:rFonts w:ascii="Arial" w:hAnsi="Arial" w:cs="Arial"/>
                <w:sz w:val="18"/>
                <w:szCs w:val="18"/>
              </w:rPr>
              <w:t>12.8%</w:t>
            </w:r>
          </w:p>
        </w:tc>
        <w:tc>
          <w:tcPr>
            <w:tcW w:w="1113" w:type="dxa"/>
            <w:tcBorders>
              <w:top w:val="nil"/>
              <w:left w:val="nil"/>
              <w:bottom w:val="nil"/>
              <w:right w:val="nil"/>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D4E18">
              <w:rPr>
                <w:rFonts w:ascii="Arial" w:hAnsi="Arial" w:cs="Arial"/>
                <w:sz w:val="18"/>
                <w:szCs w:val="18"/>
              </w:rPr>
              <w:t>9.6%</w:t>
            </w:r>
          </w:p>
        </w:tc>
        <w:tc>
          <w:tcPr>
            <w:tcW w:w="1182" w:type="dxa"/>
            <w:tcBorders>
              <w:top w:val="nil"/>
              <w:left w:val="nil"/>
              <w:bottom w:val="nil"/>
              <w:right w:val="nil"/>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D4E18">
              <w:rPr>
                <w:rFonts w:ascii="Arial" w:hAnsi="Arial" w:cs="Arial"/>
                <w:sz w:val="18"/>
                <w:szCs w:val="18"/>
              </w:rPr>
              <w:t>10.2%</w:t>
            </w:r>
          </w:p>
        </w:tc>
        <w:tc>
          <w:tcPr>
            <w:tcW w:w="1113" w:type="dxa"/>
            <w:tcBorders>
              <w:top w:val="nil"/>
              <w:left w:val="nil"/>
              <w:bottom w:val="nil"/>
              <w:right w:val="single" w:sz="8" w:space="0" w:color="auto"/>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8D4E18">
              <w:rPr>
                <w:rFonts w:ascii="Arial" w:hAnsi="Arial" w:cs="Arial"/>
                <w:sz w:val="18"/>
                <w:szCs w:val="18"/>
              </w:rPr>
              <w:t>9.6%</w:t>
            </w:r>
          </w:p>
        </w:tc>
      </w:tr>
      <w:tr w:rsidR="008D4E18" w:rsidRPr="008D4E18" w:rsidTr="008D4E18">
        <w:trPr>
          <w:trHeight w:val="234"/>
        </w:trPr>
        <w:tc>
          <w:tcPr>
            <w:tcW w:w="2272" w:type="dxa"/>
            <w:tcBorders>
              <w:top w:val="nil"/>
              <w:left w:val="single" w:sz="8" w:space="0" w:color="auto"/>
              <w:bottom w:val="single" w:sz="8" w:space="0" w:color="auto"/>
              <w:right w:val="single" w:sz="8" w:space="0" w:color="auto"/>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808080"/>
                <w:sz w:val="18"/>
                <w:szCs w:val="18"/>
              </w:rPr>
            </w:pPr>
            <w:r w:rsidRPr="008D4E18">
              <w:rPr>
                <w:rFonts w:ascii="Arial" w:hAnsi="Arial" w:cs="Arial"/>
                <w:b/>
                <w:bCs/>
                <w:color w:val="808080"/>
                <w:sz w:val="18"/>
                <w:szCs w:val="18"/>
              </w:rPr>
              <w:t xml:space="preserve">EL only (Test </w:t>
            </w:r>
            <w:proofErr w:type="spellStart"/>
            <w:r w:rsidRPr="008D4E18">
              <w:rPr>
                <w:rFonts w:ascii="Arial" w:hAnsi="Arial" w:cs="Arial"/>
                <w:b/>
                <w:bCs/>
                <w:color w:val="808080"/>
                <w:sz w:val="18"/>
                <w:szCs w:val="18"/>
              </w:rPr>
              <w:t>vs</w:t>
            </w:r>
            <w:proofErr w:type="spellEnd"/>
            <w:r w:rsidRPr="008D4E18">
              <w:rPr>
                <w:rFonts w:ascii="Arial" w:hAnsi="Arial" w:cs="Arial"/>
                <w:b/>
                <w:bCs/>
                <w:color w:val="808080"/>
                <w:sz w:val="18"/>
                <w:szCs w:val="18"/>
              </w:rPr>
              <w:t xml:space="preserve"> Ref)</w:t>
            </w:r>
          </w:p>
        </w:tc>
        <w:tc>
          <w:tcPr>
            <w:tcW w:w="1144" w:type="dxa"/>
            <w:tcBorders>
              <w:top w:val="nil"/>
              <w:left w:val="nil"/>
              <w:bottom w:val="single" w:sz="8" w:space="0" w:color="auto"/>
              <w:right w:val="nil"/>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8D4E18">
              <w:rPr>
                <w:rFonts w:ascii="Arial" w:hAnsi="Arial" w:cs="Arial"/>
                <w:color w:val="808080"/>
                <w:sz w:val="18"/>
                <w:szCs w:val="18"/>
              </w:rPr>
              <w:t>-0.7%</w:t>
            </w:r>
          </w:p>
        </w:tc>
        <w:tc>
          <w:tcPr>
            <w:tcW w:w="1121" w:type="dxa"/>
            <w:tcBorders>
              <w:top w:val="nil"/>
              <w:left w:val="nil"/>
              <w:bottom w:val="single" w:sz="8" w:space="0" w:color="auto"/>
              <w:right w:val="nil"/>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8D4E18">
              <w:rPr>
                <w:rFonts w:ascii="Arial" w:hAnsi="Arial" w:cs="Arial"/>
                <w:color w:val="808080"/>
                <w:sz w:val="18"/>
                <w:szCs w:val="18"/>
              </w:rPr>
              <w:t>-0.4%</w:t>
            </w:r>
          </w:p>
        </w:tc>
        <w:tc>
          <w:tcPr>
            <w:tcW w:w="1143" w:type="dxa"/>
            <w:tcBorders>
              <w:top w:val="nil"/>
              <w:left w:val="nil"/>
              <w:bottom w:val="single" w:sz="8" w:space="0" w:color="auto"/>
              <w:right w:val="single" w:sz="8" w:space="0" w:color="auto"/>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8D4E18">
              <w:rPr>
                <w:rFonts w:ascii="Arial" w:hAnsi="Arial" w:cs="Arial"/>
                <w:color w:val="808080"/>
                <w:sz w:val="18"/>
                <w:szCs w:val="18"/>
              </w:rPr>
              <w:t>-0.4%</w:t>
            </w:r>
          </w:p>
        </w:tc>
        <w:tc>
          <w:tcPr>
            <w:tcW w:w="1113" w:type="dxa"/>
            <w:tcBorders>
              <w:top w:val="nil"/>
              <w:left w:val="nil"/>
              <w:bottom w:val="single" w:sz="8" w:space="0" w:color="auto"/>
              <w:right w:val="nil"/>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8D4E18">
              <w:rPr>
                <w:rFonts w:ascii="Arial" w:hAnsi="Arial" w:cs="Arial"/>
                <w:color w:val="808080"/>
                <w:sz w:val="18"/>
                <w:szCs w:val="18"/>
              </w:rPr>
              <w:t>-0.7%</w:t>
            </w:r>
          </w:p>
        </w:tc>
        <w:tc>
          <w:tcPr>
            <w:tcW w:w="1182" w:type="dxa"/>
            <w:tcBorders>
              <w:top w:val="nil"/>
              <w:left w:val="nil"/>
              <w:bottom w:val="single" w:sz="8" w:space="0" w:color="auto"/>
              <w:right w:val="nil"/>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8D4E18">
              <w:rPr>
                <w:rFonts w:ascii="Arial" w:hAnsi="Arial" w:cs="Arial"/>
                <w:color w:val="808080"/>
                <w:sz w:val="18"/>
                <w:szCs w:val="18"/>
              </w:rPr>
              <w:t>0.0%</w:t>
            </w:r>
          </w:p>
        </w:tc>
        <w:tc>
          <w:tcPr>
            <w:tcW w:w="1113" w:type="dxa"/>
            <w:tcBorders>
              <w:top w:val="nil"/>
              <w:left w:val="nil"/>
              <w:bottom w:val="single" w:sz="8" w:space="0" w:color="auto"/>
              <w:right w:val="single" w:sz="8" w:space="0" w:color="auto"/>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808080"/>
                <w:sz w:val="18"/>
                <w:szCs w:val="18"/>
              </w:rPr>
            </w:pPr>
            <w:r w:rsidRPr="008D4E18">
              <w:rPr>
                <w:rFonts w:ascii="Arial" w:hAnsi="Arial" w:cs="Arial"/>
                <w:color w:val="808080"/>
                <w:sz w:val="18"/>
                <w:szCs w:val="18"/>
              </w:rPr>
              <w:t>-0.1%</w:t>
            </w:r>
          </w:p>
        </w:tc>
      </w:tr>
      <w:tr w:rsidR="008D4E18" w:rsidRPr="008D4E18" w:rsidTr="008D4E18">
        <w:trPr>
          <w:trHeight w:val="234"/>
        </w:trPr>
        <w:tc>
          <w:tcPr>
            <w:tcW w:w="2272" w:type="dxa"/>
            <w:tcBorders>
              <w:top w:val="nil"/>
              <w:left w:val="single" w:sz="8" w:space="0" w:color="auto"/>
              <w:bottom w:val="nil"/>
              <w:right w:val="single" w:sz="8" w:space="0" w:color="auto"/>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D4E18">
              <w:rPr>
                <w:rFonts w:ascii="Arial" w:hAnsi="Arial" w:cs="Arial"/>
                <w:color w:val="000000"/>
                <w:sz w:val="18"/>
                <w:szCs w:val="18"/>
              </w:rPr>
              <w:t>Enc Time[%]</w:t>
            </w:r>
          </w:p>
        </w:tc>
        <w:tc>
          <w:tcPr>
            <w:tcW w:w="3408" w:type="dxa"/>
            <w:gridSpan w:val="3"/>
            <w:tcBorders>
              <w:top w:val="nil"/>
              <w:left w:val="nil"/>
              <w:bottom w:val="nil"/>
              <w:right w:val="single" w:sz="8" w:space="0" w:color="000000"/>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D4E18">
              <w:rPr>
                <w:rFonts w:ascii="Arial" w:hAnsi="Arial" w:cs="Arial"/>
                <w:color w:val="000000"/>
                <w:sz w:val="18"/>
                <w:szCs w:val="18"/>
              </w:rPr>
              <w:t>165.2%</w:t>
            </w:r>
          </w:p>
        </w:tc>
        <w:tc>
          <w:tcPr>
            <w:tcW w:w="3409" w:type="dxa"/>
            <w:gridSpan w:val="3"/>
            <w:tcBorders>
              <w:top w:val="nil"/>
              <w:left w:val="nil"/>
              <w:bottom w:val="nil"/>
              <w:right w:val="single" w:sz="8" w:space="0" w:color="000000"/>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D4E18">
              <w:rPr>
                <w:rFonts w:ascii="Arial" w:hAnsi="Arial" w:cs="Arial"/>
                <w:color w:val="000000"/>
                <w:sz w:val="18"/>
                <w:szCs w:val="18"/>
              </w:rPr>
              <w:t>156.4%</w:t>
            </w:r>
          </w:p>
        </w:tc>
      </w:tr>
      <w:tr w:rsidR="008D4E18" w:rsidRPr="008D4E18" w:rsidTr="008D4E18">
        <w:trPr>
          <w:trHeight w:val="234"/>
        </w:trPr>
        <w:tc>
          <w:tcPr>
            <w:tcW w:w="2272" w:type="dxa"/>
            <w:tcBorders>
              <w:top w:val="nil"/>
              <w:left w:val="single" w:sz="8" w:space="0" w:color="auto"/>
              <w:bottom w:val="single" w:sz="8" w:space="0" w:color="auto"/>
              <w:right w:val="single" w:sz="8" w:space="0" w:color="auto"/>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D4E18">
              <w:rPr>
                <w:rFonts w:ascii="Arial" w:hAnsi="Arial" w:cs="Arial"/>
                <w:color w:val="000000"/>
                <w:sz w:val="18"/>
                <w:szCs w:val="18"/>
              </w:rPr>
              <w:t>Dec Time[%]</w:t>
            </w:r>
          </w:p>
        </w:tc>
        <w:tc>
          <w:tcPr>
            <w:tcW w:w="3408" w:type="dxa"/>
            <w:gridSpan w:val="3"/>
            <w:tcBorders>
              <w:top w:val="nil"/>
              <w:left w:val="nil"/>
              <w:bottom w:val="single" w:sz="8" w:space="0" w:color="auto"/>
              <w:right w:val="single" w:sz="8" w:space="0" w:color="000000"/>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D4E18">
              <w:rPr>
                <w:rFonts w:ascii="Arial" w:hAnsi="Arial" w:cs="Arial"/>
                <w:color w:val="000000"/>
                <w:sz w:val="18"/>
                <w:szCs w:val="18"/>
              </w:rPr>
              <w:t>111.7%</w:t>
            </w:r>
          </w:p>
        </w:tc>
        <w:tc>
          <w:tcPr>
            <w:tcW w:w="3409" w:type="dxa"/>
            <w:gridSpan w:val="3"/>
            <w:tcBorders>
              <w:top w:val="nil"/>
              <w:left w:val="nil"/>
              <w:bottom w:val="single" w:sz="8" w:space="0" w:color="auto"/>
              <w:right w:val="single" w:sz="8" w:space="0" w:color="000000"/>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D4E18">
              <w:rPr>
                <w:rFonts w:ascii="Arial" w:hAnsi="Arial" w:cs="Arial"/>
                <w:color w:val="000000"/>
                <w:sz w:val="18"/>
                <w:szCs w:val="18"/>
              </w:rPr>
              <w:t>108.3%</w:t>
            </w:r>
          </w:p>
        </w:tc>
      </w:tr>
      <w:tr w:rsidR="008D4E18" w:rsidRPr="008D4E18" w:rsidTr="008D4E18">
        <w:trPr>
          <w:trHeight w:val="234"/>
        </w:trPr>
        <w:tc>
          <w:tcPr>
            <w:tcW w:w="2272" w:type="dxa"/>
            <w:tcBorders>
              <w:top w:val="nil"/>
              <w:left w:val="single" w:sz="8" w:space="0" w:color="auto"/>
              <w:bottom w:val="single" w:sz="8" w:space="0" w:color="auto"/>
              <w:right w:val="nil"/>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roofErr w:type="spellStart"/>
            <w:r w:rsidRPr="008D4E18">
              <w:rPr>
                <w:rFonts w:ascii="Arial" w:hAnsi="Arial" w:cs="Arial"/>
                <w:color w:val="000000"/>
                <w:sz w:val="18"/>
                <w:szCs w:val="18"/>
              </w:rPr>
              <w:t>Enc</w:t>
            </w:r>
            <w:proofErr w:type="spellEnd"/>
            <w:r w:rsidRPr="008D4E18">
              <w:rPr>
                <w:rFonts w:ascii="Arial" w:hAnsi="Arial" w:cs="Arial"/>
                <w:color w:val="000000"/>
                <w:sz w:val="18"/>
                <w:szCs w:val="18"/>
              </w:rPr>
              <w:t xml:space="preserve"> </w:t>
            </w:r>
            <w:proofErr w:type="spellStart"/>
            <w:r w:rsidRPr="008D4E18">
              <w:rPr>
                <w:rFonts w:ascii="Arial" w:hAnsi="Arial" w:cs="Arial"/>
                <w:color w:val="000000"/>
                <w:sz w:val="18"/>
                <w:szCs w:val="18"/>
              </w:rPr>
              <w:t>Mem</w:t>
            </w:r>
            <w:proofErr w:type="spellEnd"/>
            <w:r w:rsidRPr="008D4E18">
              <w:rPr>
                <w:rFonts w:ascii="Arial" w:hAnsi="Arial" w:cs="Arial"/>
                <w:color w:val="000000"/>
                <w:sz w:val="18"/>
                <w:szCs w:val="18"/>
              </w:rPr>
              <w:t>[%]</w:t>
            </w:r>
          </w:p>
        </w:tc>
        <w:tc>
          <w:tcPr>
            <w:tcW w:w="3408" w:type="dxa"/>
            <w:gridSpan w:val="3"/>
            <w:tcBorders>
              <w:top w:val="nil"/>
              <w:left w:val="single" w:sz="8" w:space="0" w:color="auto"/>
              <w:bottom w:val="single" w:sz="8" w:space="0" w:color="auto"/>
              <w:right w:val="single" w:sz="8" w:space="0" w:color="000000"/>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D4E18">
              <w:rPr>
                <w:rFonts w:ascii="Arial" w:hAnsi="Arial" w:cs="Arial"/>
                <w:color w:val="000000"/>
                <w:sz w:val="18"/>
                <w:szCs w:val="18"/>
              </w:rPr>
              <w:t>#DIV/0!</w:t>
            </w:r>
          </w:p>
        </w:tc>
        <w:tc>
          <w:tcPr>
            <w:tcW w:w="3409" w:type="dxa"/>
            <w:gridSpan w:val="3"/>
            <w:tcBorders>
              <w:top w:val="nil"/>
              <w:left w:val="nil"/>
              <w:bottom w:val="single" w:sz="8" w:space="0" w:color="auto"/>
              <w:right w:val="single" w:sz="8" w:space="0" w:color="000000"/>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D4E18">
              <w:rPr>
                <w:rFonts w:ascii="Arial" w:hAnsi="Arial" w:cs="Arial"/>
                <w:color w:val="000000"/>
                <w:sz w:val="18"/>
                <w:szCs w:val="18"/>
              </w:rPr>
              <w:t>#DIV/0!</w:t>
            </w:r>
          </w:p>
        </w:tc>
      </w:tr>
      <w:tr w:rsidR="008D4E18" w:rsidRPr="008D4E18" w:rsidTr="008D4E18">
        <w:trPr>
          <w:trHeight w:val="234"/>
        </w:trPr>
        <w:tc>
          <w:tcPr>
            <w:tcW w:w="2272" w:type="dxa"/>
            <w:tcBorders>
              <w:top w:val="nil"/>
              <w:left w:val="single" w:sz="8" w:space="0" w:color="auto"/>
              <w:bottom w:val="single" w:sz="8" w:space="0" w:color="auto"/>
              <w:right w:val="nil"/>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D4E18">
              <w:rPr>
                <w:rFonts w:ascii="Arial" w:hAnsi="Arial" w:cs="Arial"/>
                <w:color w:val="000000"/>
                <w:sz w:val="18"/>
                <w:szCs w:val="18"/>
              </w:rPr>
              <w:t>BL Match</w:t>
            </w:r>
          </w:p>
        </w:tc>
        <w:tc>
          <w:tcPr>
            <w:tcW w:w="3408"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D4E18">
              <w:rPr>
                <w:rFonts w:ascii="Arial" w:hAnsi="Arial" w:cs="Arial"/>
                <w:color w:val="000000"/>
                <w:sz w:val="18"/>
                <w:szCs w:val="18"/>
              </w:rPr>
              <w:t>Matched</w:t>
            </w:r>
          </w:p>
        </w:tc>
        <w:tc>
          <w:tcPr>
            <w:tcW w:w="3409" w:type="dxa"/>
            <w:gridSpan w:val="3"/>
            <w:tcBorders>
              <w:top w:val="single" w:sz="8" w:space="0" w:color="auto"/>
              <w:left w:val="nil"/>
              <w:bottom w:val="single" w:sz="8" w:space="0" w:color="auto"/>
              <w:right w:val="single" w:sz="8" w:space="0" w:color="000000"/>
            </w:tcBorders>
            <w:shd w:val="clear" w:color="auto" w:fill="auto"/>
            <w:noWrap/>
            <w:vAlign w:val="bottom"/>
            <w:hideMark/>
          </w:tcPr>
          <w:p w:rsidR="008D4E18" w:rsidRPr="008D4E18" w:rsidRDefault="008D4E18" w:rsidP="008D4E18">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8D4E18">
              <w:rPr>
                <w:rFonts w:ascii="Arial" w:hAnsi="Arial" w:cs="Arial"/>
                <w:color w:val="000000"/>
                <w:sz w:val="18"/>
                <w:szCs w:val="18"/>
              </w:rPr>
              <w:t>Matched</w:t>
            </w:r>
          </w:p>
        </w:tc>
      </w:tr>
    </w:tbl>
    <w:p w:rsidR="008D4E18" w:rsidRDefault="008D4E18" w:rsidP="009602C7">
      <w:pPr>
        <w:jc w:val="center"/>
        <w:rPr>
          <w:b/>
          <w:szCs w:val="22"/>
          <w:lang w:eastAsia="zh-TW"/>
        </w:rPr>
      </w:pPr>
    </w:p>
    <w:p w:rsidR="009602C7" w:rsidRDefault="009602C7" w:rsidP="009602C7">
      <w:pPr>
        <w:pStyle w:val="Heading1"/>
        <w:rPr>
          <w:lang w:val="en-CA"/>
        </w:rPr>
      </w:pPr>
      <w:r>
        <w:rPr>
          <w:lang w:val="en-CA"/>
        </w:rPr>
        <w:t>Conclusions</w:t>
      </w:r>
    </w:p>
    <w:p w:rsidR="009602C7" w:rsidRDefault="009602C7" w:rsidP="009602C7">
      <w:pPr>
        <w:jc w:val="both"/>
        <w:rPr>
          <w:szCs w:val="22"/>
          <w:lang w:val="en-CA"/>
        </w:rPr>
      </w:pPr>
      <w:r>
        <w:rPr>
          <w:szCs w:val="22"/>
          <w:lang w:val="en-CA"/>
        </w:rPr>
        <w:t>In this proposal, the performance of Difference domain Intra Prediction for SHVC is investigated. By utilizing base layer picture information in predicting enhancement layer picture for Intra Coded blocks, significant improvement in coding efficiency is achieved. It is suggested to adopt Difference domain Prediction into SHVC and reference software.</w:t>
      </w:r>
    </w:p>
    <w:p w:rsidR="009602C7" w:rsidRDefault="009602C7" w:rsidP="009602C7">
      <w:pPr>
        <w:pStyle w:val="Heading1"/>
        <w:textAlignment w:val="auto"/>
        <w:rPr>
          <w:lang w:val="en-CA"/>
        </w:rPr>
      </w:pPr>
      <w:r>
        <w:rPr>
          <w:lang w:val="en-CA"/>
        </w:rPr>
        <w:t>References</w:t>
      </w:r>
    </w:p>
    <w:p w:rsidR="009602C7" w:rsidRDefault="009602C7" w:rsidP="009602C7">
      <w:pPr>
        <w:numPr>
          <w:ilvl w:val="0"/>
          <w:numId w:val="17"/>
        </w:numPr>
        <w:tabs>
          <w:tab w:val="clear" w:pos="720"/>
        </w:tabs>
        <w:ind w:left="360" w:hanging="450"/>
        <w:jc w:val="both"/>
        <w:textAlignment w:val="auto"/>
        <w:rPr>
          <w:lang w:val="en-CA"/>
        </w:rPr>
      </w:pPr>
      <w:bookmarkStart w:id="5" w:name="_Ref344988285"/>
      <w:r>
        <w:rPr>
          <w:lang w:val="en-CA"/>
        </w:rPr>
        <w:t>J. Chen, K. Rapaka, X. Li, V. Seregin, L. Guo, M. Karczewicz, G. Van der Auwera, J. Sole, X. Wang, C. J. Tu, Y. Chen, “Description of scalable video coding technology proposal by Qualcomm (configuration 1) JCTVC-K0035”, 11</w:t>
      </w:r>
      <w:r>
        <w:rPr>
          <w:vertAlign w:val="superscript"/>
          <w:lang w:val="en-CA"/>
        </w:rPr>
        <w:t>th</w:t>
      </w:r>
      <w:r>
        <w:rPr>
          <w:lang w:val="en-CA"/>
        </w:rPr>
        <w:t xml:space="preserve"> Meeting of Joint Collaborative Team on Video Coding (JCT-VC) of ITU-T SG16 WP3 and ISO/IEC JTC1/SC29/WG11, Shanghai, China, </w:t>
      </w:r>
      <w:r>
        <w:rPr>
          <w:szCs w:val="22"/>
        </w:rPr>
        <w:t>10-19 Oct., 2012</w:t>
      </w:r>
      <w:bookmarkEnd w:id="5"/>
      <w:r>
        <w:rPr>
          <w:lang w:val="en-CA"/>
        </w:rPr>
        <w:t xml:space="preserve"> </w:t>
      </w:r>
    </w:p>
    <w:p w:rsidR="009602C7" w:rsidRPr="004D7556" w:rsidRDefault="009602C7" w:rsidP="009602C7">
      <w:pPr>
        <w:numPr>
          <w:ilvl w:val="0"/>
          <w:numId w:val="17"/>
        </w:numPr>
        <w:tabs>
          <w:tab w:val="clear" w:pos="720"/>
        </w:tabs>
        <w:ind w:left="360" w:hanging="450"/>
        <w:jc w:val="both"/>
        <w:textAlignment w:val="auto"/>
        <w:rPr>
          <w:lang w:val="en-CA"/>
        </w:rPr>
      </w:pPr>
      <w:bookmarkStart w:id="6" w:name="_Ref344988289"/>
      <w:r>
        <w:rPr>
          <w:lang w:val="en-CA"/>
        </w:rPr>
        <w:t xml:space="preserve">J. Chen, K. Rapaka, X. Li, V. Seregin, L. Guo, M. Karczewicz, G. Van der Auwera, J. Sole, X. Wang, C. J. Tu, Y. Chen, “Description of scalable video coding technology proposal by Qualcomm </w:t>
      </w:r>
      <w:r>
        <w:rPr>
          <w:lang w:val="en-CA"/>
        </w:rPr>
        <w:lastRenderedPageBreak/>
        <w:t>(configuration 2) JCTVC-K0036”, 11</w:t>
      </w:r>
      <w:r>
        <w:rPr>
          <w:vertAlign w:val="superscript"/>
          <w:lang w:val="en-CA"/>
        </w:rPr>
        <w:t>th</w:t>
      </w:r>
      <w:r>
        <w:rPr>
          <w:lang w:val="en-CA"/>
        </w:rPr>
        <w:t xml:space="preserve"> Meeting of Joint Collaborative Team on Video Coding (JCT-VC) of ITU-T SG16 WP3 and ISO/IEC JTC1/SC29/WG11, Shanghai, China, </w:t>
      </w:r>
      <w:r>
        <w:rPr>
          <w:szCs w:val="22"/>
        </w:rPr>
        <w:t>10-19 Oct., 2012.</w:t>
      </w:r>
      <w:bookmarkEnd w:id="6"/>
    </w:p>
    <w:p w:rsidR="004D7556" w:rsidRDefault="004D7556" w:rsidP="009602C7">
      <w:pPr>
        <w:numPr>
          <w:ilvl w:val="0"/>
          <w:numId w:val="17"/>
        </w:numPr>
        <w:tabs>
          <w:tab w:val="clear" w:pos="720"/>
        </w:tabs>
        <w:ind w:left="360" w:hanging="450"/>
        <w:jc w:val="both"/>
        <w:textAlignment w:val="auto"/>
        <w:rPr>
          <w:lang w:val="en-CA"/>
        </w:rPr>
      </w:pPr>
      <w:r>
        <w:rPr>
          <w:szCs w:val="22"/>
          <w:lang w:eastAsia="zh-TW"/>
        </w:rPr>
        <w:t>C</w:t>
      </w:r>
      <w:r>
        <w:rPr>
          <w:szCs w:val="22"/>
          <w:lang w:eastAsia="ko-KR"/>
        </w:rPr>
        <w:t>.</w:t>
      </w:r>
      <w:r>
        <w:rPr>
          <w:szCs w:val="22"/>
          <w:lang w:eastAsia="zh-TW"/>
        </w:rPr>
        <w:t xml:space="preserve"> Kim, J</w:t>
      </w:r>
      <w:r>
        <w:rPr>
          <w:szCs w:val="22"/>
          <w:lang w:eastAsia="ko-KR"/>
        </w:rPr>
        <w:t>.</w:t>
      </w:r>
      <w:r>
        <w:rPr>
          <w:szCs w:val="22"/>
          <w:lang w:eastAsia="zh-TW"/>
        </w:rPr>
        <w:t xml:space="preserve"> Park, J</w:t>
      </w:r>
      <w:r>
        <w:rPr>
          <w:szCs w:val="22"/>
          <w:lang w:eastAsia="ko-KR"/>
        </w:rPr>
        <w:t>.</w:t>
      </w:r>
      <w:r>
        <w:rPr>
          <w:szCs w:val="22"/>
          <w:lang w:eastAsia="zh-TW"/>
        </w:rPr>
        <w:t xml:space="preserve"> Kim, Hendry, S</w:t>
      </w:r>
      <w:r>
        <w:rPr>
          <w:szCs w:val="22"/>
          <w:lang w:eastAsia="ko-KR"/>
        </w:rPr>
        <w:t>.</w:t>
      </w:r>
      <w:r>
        <w:rPr>
          <w:szCs w:val="22"/>
          <w:lang w:eastAsia="zh-TW"/>
        </w:rPr>
        <w:t xml:space="preserve"> Park, Y</w:t>
      </w:r>
      <w:r>
        <w:rPr>
          <w:szCs w:val="22"/>
          <w:lang w:eastAsia="ko-KR"/>
        </w:rPr>
        <w:t>.</w:t>
      </w:r>
      <w:r>
        <w:rPr>
          <w:szCs w:val="22"/>
          <w:lang w:eastAsia="zh-TW"/>
        </w:rPr>
        <w:t xml:space="preserve"> Jeon, J</w:t>
      </w:r>
      <w:r>
        <w:rPr>
          <w:szCs w:val="22"/>
          <w:lang w:eastAsia="ko-KR"/>
        </w:rPr>
        <w:t>.</w:t>
      </w:r>
      <w:r>
        <w:rPr>
          <w:szCs w:val="22"/>
          <w:lang w:eastAsia="zh-TW"/>
        </w:rPr>
        <w:t xml:space="preserve"> Lim, N</w:t>
      </w:r>
      <w:r>
        <w:rPr>
          <w:szCs w:val="22"/>
          <w:lang w:eastAsia="ko-KR"/>
        </w:rPr>
        <w:t>.</w:t>
      </w:r>
      <w:r>
        <w:rPr>
          <w:szCs w:val="22"/>
          <w:lang w:eastAsia="zh-TW"/>
        </w:rPr>
        <w:t xml:space="preserve"> Park, B</w:t>
      </w:r>
      <w:r>
        <w:rPr>
          <w:szCs w:val="22"/>
          <w:lang w:eastAsia="ko-KR"/>
        </w:rPr>
        <w:t>.</w:t>
      </w:r>
      <w:r>
        <w:rPr>
          <w:szCs w:val="22"/>
          <w:lang w:eastAsia="zh-TW"/>
        </w:rPr>
        <w:t xml:space="preserve"> Jeon</w:t>
      </w:r>
      <w:r>
        <w:rPr>
          <w:szCs w:val="22"/>
          <w:lang w:eastAsia="ko-KR"/>
        </w:rPr>
        <w:t xml:space="preserve">, </w:t>
      </w:r>
      <w:r>
        <w:rPr>
          <w:szCs w:val="22"/>
          <w:lang w:eastAsia="zh-TW"/>
        </w:rPr>
        <w:t>S</w:t>
      </w:r>
      <w:r>
        <w:rPr>
          <w:szCs w:val="22"/>
          <w:lang w:eastAsia="ko-KR"/>
        </w:rPr>
        <w:t xml:space="preserve">. </w:t>
      </w:r>
      <w:r>
        <w:rPr>
          <w:szCs w:val="22"/>
          <w:lang w:eastAsia="zh-TW"/>
        </w:rPr>
        <w:t>Liu, X</w:t>
      </w:r>
      <w:r>
        <w:rPr>
          <w:szCs w:val="22"/>
          <w:lang w:eastAsia="ko-KR"/>
        </w:rPr>
        <w:t>.</w:t>
      </w:r>
      <w:r>
        <w:rPr>
          <w:szCs w:val="22"/>
          <w:lang w:eastAsia="zh-TW"/>
        </w:rPr>
        <w:t xml:space="preserve"> Zhang, M</w:t>
      </w:r>
      <w:r>
        <w:rPr>
          <w:szCs w:val="22"/>
          <w:lang w:eastAsia="ko-KR"/>
        </w:rPr>
        <w:t>.</w:t>
      </w:r>
      <w:r>
        <w:rPr>
          <w:szCs w:val="22"/>
          <w:lang w:eastAsia="zh-TW"/>
        </w:rPr>
        <w:t xml:space="preserve"> Guo, Z</w:t>
      </w:r>
      <w:r>
        <w:rPr>
          <w:szCs w:val="22"/>
          <w:lang w:eastAsia="ko-KR"/>
        </w:rPr>
        <w:t>.</w:t>
      </w:r>
      <w:r>
        <w:rPr>
          <w:szCs w:val="22"/>
          <w:lang w:eastAsia="zh-TW"/>
        </w:rPr>
        <w:t xml:space="preserve"> Chen</w:t>
      </w:r>
      <w:r>
        <w:rPr>
          <w:szCs w:val="22"/>
          <w:lang w:eastAsia="ko-KR"/>
        </w:rPr>
        <w:t xml:space="preserve">, </w:t>
      </w:r>
      <w:r>
        <w:rPr>
          <w:szCs w:val="22"/>
          <w:lang w:eastAsia="zh-TW"/>
        </w:rPr>
        <w:t>T</w:t>
      </w:r>
      <w:r>
        <w:rPr>
          <w:szCs w:val="22"/>
          <w:lang w:eastAsia="ko-KR"/>
        </w:rPr>
        <w:t>.</w:t>
      </w:r>
      <w:r>
        <w:rPr>
          <w:szCs w:val="22"/>
          <w:lang w:eastAsia="zh-TW"/>
        </w:rPr>
        <w:t xml:space="preserve"> Chuang, S</w:t>
      </w:r>
      <w:r>
        <w:rPr>
          <w:szCs w:val="22"/>
          <w:lang w:eastAsia="ko-KR"/>
        </w:rPr>
        <w:t>.</w:t>
      </w:r>
      <w:r>
        <w:rPr>
          <w:szCs w:val="22"/>
          <w:lang w:eastAsia="zh-TW"/>
        </w:rPr>
        <w:t xml:space="preserve"> Hsiang, C</w:t>
      </w:r>
      <w:r>
        <w:rPr>
          <w:szCs w:val="22"/>
          <w:lang w:eastAsia="ko-KR"/>
        </w:rPr>
        <w:t>.</w:t>
      </w:r>
      <w:r>
        <w:rPr>
          <w:szCs w:val="22"/>
          <w:lang w:eastAsia="zh-TW"/>
        </w:rPr>
        <w:t xml:space="preserve"> Chen, C</w:t>
      </w:r>
      <w:r>
        <w:rPr>
          <w:szCs w:val="22"/>
          <w:lang w:eastAsia="ko-KR"/>
        </w:rPr>
        <w:t>.</w:t>
      </w:r>
      <w:r>
        <w:rPr>
          <w:szCs w:val="22"/>
          <w:lang w:eastAsia="zh-TW"/>
        </w:rPr>
        <w:t xml:space="preserve"> Tsai, C</w:t>
      </w:r>
      <w:r>
        <w:rPr>
          <w:szCs w:val="22"/>
          <w:lang w:eastAsia="ko-KR"/>
        </w:rPr>
        <w:t>.</w:t>
      </w:r>
      <w:r>
        <w:rPr>
          <w:szCs w:val="22"/>
          <w:lang w:eastAsia="zh-TW"/>
        </w:rPr>
        <w:t xml:space="preserve"> Fu, C</w:t>
      </w:r>
      <w:r>
        <w:rPr>
          <w:szCs w:val="22"/>
          <w:lang w:eastAsia="ko-KR"/>
        </w:rPr>
        <w:t>.</w:t>
      </w:r>
      <w:r>
        <w:rPr>
          <w:szCs w:val="22"/>
          <w:lang w:eastAsia="zh-TW"/>
        </w:rPr>
        <w:t xml:space="preserve"> Hsu, Y</w:t>
      </w:r>
      <w:r>
        <w:rPr>
          <w:szCs w:val="22"/>
          <w:lang w:eastAsia="ko-KR"/>
        </w:rPr>
        <w:t>.</w:t>
      </w:r>
      <w:r>
        <w:rPr>
          <w:szCs w:val="22"/>
          <w:lang w:eastAsia="zh-TW"/>
        </w:rPr>
        <w:t xml:space="preserve"> Huang, S</w:t>
      </w:r>
      <w:r>
        <w:rPr>
          <w:szCs w:val="22"/>
          <w:lang w:eastAsia="ko-KR"/>
        </w:rPr>
        <w:t>.</w:t>
      </w:r>
      <w:r>
        <w:rPr>
          <w:szCs w:val="22"/>
          <w:lang w:eastAsia="zh-TW"/>
        </w:rPr>
        <w:t xml:space="preserve"> Lei</w:t>
      </w:r>
      <w:r>
        <w:rPr>
          <w:lang w:val="en-CA" w:eastAsia="ko-KR"/>
        </w:rPr>
        <w:t>, “</w:t>
      </w:r>
      <w:r>
        <w:rPr>
          <w:szCs w:val="22"/>
        </w:rPr>
        <w:t>Description of scalable video coding technology proposal by LG Electronics and MediaTek (differential coding mode on)</w:t>
      </w:r>
      <w:r>
        <w:rPr>
          <w:b/>
          <w:szCs w:val="22"/>
          <w:lang w:eastAsia="ko-KR"/>
        </w:rPr>
        <w:t>”</w:t>
      </w:r>
      <w:r>
        <w:rPr>
          <w:lang w:val="en-CA" w:eastAsia="ko-KR"/>
        </w:rPr>
        <w:t>, JCTVC-K0033, Oct. 2012</w:t>
      </w:r>
    </w:p>
    <w:p w:rsidR="009602C7" w:rsidRPr="005B217D" w:rsidRDefault="009602C7" w:rsidP="009602C7">
      <w:pPr>
        <w:jc w:val="both"/>
        <w:rPr>
          <w:szCs w:val="22"/>
          <w:lang w:val="en-CA"/>
        </w:rPr>
      </w:pPr>
    </w:p>
    <w:p w:rsidR="009602C7" w:rsidRPr="005B217D" w:rsidRDefault="009602C7" w:rsidP="009602C7">
      <w:pPr>
        <w:pStyle w:val="Heading1"/>
        <w:rPr>
          <w:lang w:val="en-CA"/>
        </w:rPr>
      </w:pPr>
      <w:r w:rsidRPr="005B217D">
        <w:rPr>
          <w:lang w:val="en-CA"/>
        </w:rPr>
        <w:t>Patent rights declaration(s)</w:t>
      </w:r>
    </w:p>
    <w:p w:rsidR="009602C7" w:rsidRPr="005B217D" w:rsidRDefault="009602C7" w:rsidP="009602C7">
      <w:pPr>
        <w:jc w:val="both"/>
        <w:rPr>
          <w:szCs w:val="22"/>
          <w:lang w:val="en-CA"/>
        </w:rPr>
      </w:pPr>
      <w:r>
        <w:rPr>
          <w:b/>
          <w:szCs w:val="22"/>
          <w:lang w:val="en-CA"/>
        </w:rPr>
        <w:t>Qualcomm Incorporated</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9602C7" w:rsidRDefault="009602C7" w:rsidP="009602C7">
      <w:pPr>
        <w:jc w:val="both"/>
        <w:rPr>
          <w:szCs w:val="22"/>
          <w:lang w:val="en-CA"/>
        </w:rPr>
      </w:pPr>
      <w:r>
        <w:rPr>
          <w:b/>
          <w:szCs w:val="22"/>
          <w:lang w:val="en-CA"/>
        </w:rPr>
        <w:t>LG Electronics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9602C7" w:rsidRDefault="009602C7" w:rsidP="009602C7">
      <w:pPr>
        <w:jc w:val="both"/>
        <w:rPr>
          <w:b/>
          <w:szCs w:val="22"/>
          <w:lang w:val="en-CA"/>
        </w:rPr>
      </w:pPr>
      <w:r>
        <w:rPr>
          <w:b/>
          <w:szCs w:val="22"/>
          <w:lang w:val="en-CA"/>
        </w:rPr>
        <w:t>Sony Electronics Inc.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sectPr w:rsidR="009602C7" w:rsidSect="0055585A">
      <w:footerReference w:type="default" r:id="rId19"/>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0A1A" w:rsidRDefault="00D40A1A">
      <w:pPr>
        <w:spacing w:before="0"/>
      </w:pPr>
      <w:r>
        <w:separator/>
      </w:r>
    </w:p>
  </w:endnote>
  <w:endnote w:type="continuationSeparator" w:id="0">
    <w:p w:rsidR="00D40A1A" w:rsidRDefault="00D40A1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85A" w:rsidRDefault="0055585A" w:rsidP="0055585A">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DF4DBE">
      <w:rPr>
        <w:rStyle w:val="PageNumber"/>
      </w:rPr>
      <w:fldChar w:fldCharType="begin"/>
    </w:r>
    <w:r>
      <w:rPr>
        <w:rStyle w:val="PageNumber"/>
      </w:rPr>
      <w:instrText xml:space="preserve"> PAGE </w:instrText>
    </w:r>
    <w:r w:rsidR="00DF4DBE">
      <w:rPr>
        <w:rStyle w:val="PageNumber"/>
      </w:rPr>
      <w:fldChar w:fldCharType="separate"/>
    </w:r>
    <w:r w:rsidR="009E4C1A">
      <w:rPr>
        <w:rStyle w:val="PageNumber"/>
        <w:noProof/>
      </w:rPr>
      <w:t>3</w:t>
    </w:r>
    <w:r w:rsidR="00DF4DBE">
      <w:rPr>
        <w:rStyle w:val="PageNumber"/>
      </w:rPr>
      <w:fldChar w:fldCharType="end"/>
    </w:r>
    <w:r>
      <w:rPr>
        <w:rStyle w:val="PageNumber"/>
      </w:rPr>
      <w:tab/>
      <w:t xml:space="preserve">Date Saved: </w:t>
    </w:r>
    <w:r w:rsidR="00DF4DBE">
      <w:rPr>
        <w:rStyle w:val="PageNumber"/>
      </w:rPr>
      <w:fldChar w:fldCharType="begin"/>
    </w:r>
    <w:r>
      <w:rPr>
        <w:rStyle w:val="PageNumber"/>
      </w:rPr>
      <w:instrText xml:space="preserve"> SAVEDATE  \@ "yyyy-MM-dd"  \* MERGEFORMAT </w:instrText>
    </w:r>
    <w:r w:rsidR="00DF4DBE">
      <w:rPr>
        <w:rStyle w:val="PageNumber"/>
      </w:rPr>
      <w:fldChar w:fldCharType="separate"/>
    </w:r>
    <w:r w:rsidR="00C20CE7">
      <w:rPr>
        <w:rStyle w:val="PageNumber"/>
        <w:noProof/>
      </w:rPr>
      <w:t>2013-04-08</w:t>
    </w:r>
    <w:r w:rsidR="00DF4DBE">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0A1A" w:rsidRDefault="00D40A1A">
      <w:pPr>
        <w:spacing w:before="0"/>
      </w:pPr>
      <w:r>
        <w:separator/>
      </w:r>
    </w:p>
  </w:footnote>
  <w:footnote w:type="continuationSeparator" w:id="0">
    <w:p w:rsidR="00D40A1A" w:rsidRDefault="00D40A1A">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EB4C94"/>
    <w:multiLevelType w:val="hybridMultilevel"/>
    <w:tmpl w:val="05560D1E"/>
    <w:lvl w:ilvl="0" w:tplc="1C8EC6BC">
      <w:start w:val="1"/>
      <w:numFmt w:val="decimal"/>
      <w:lvlText w:val="[%1]"/>
      <w:lvlJc w:val="left"/>
      <w:pPr>
        <w:ind w:left="774" w:hanging="360"/>
      </w:pPr>
      <w:rPr>
        <w:rFonts w:hint="eastAsia"/>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2DFC4F6D"/>
    <w:multiLevelType w:val="hybridMultilevel"/>
    <w:tmpl w:val="781AF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02275C"/>
    <w:multiLevelType w:val="hybridMultilevel"/>
    <w:tmpl w:val="DD7EB4C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07F67E3"/>
    <w:multiLevelType w:val="hybridMultilevel"/>
    <w:tmpl w:val="81CAB968"/>
    <w:lvl w:ilvl="0" w:tplc="B66A7130">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E95DF6"/>
    <w:multiLevelType w:val="hybridMultilevel"/>
    <w:tmpl w:val="B3928190"/>
    <w:lvl w:ilvl="0" w:tplc="91920094">
      <w:start w:val="1"/>
      <w:numFmt w:val="decimal"/>
      <w:lvlText w:val="(%1)"/>
      <w:lvlJc w:val="center"/>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5">
    <w:nsid w:val="72BA1C5C"/>
    <w:multiLevelType w:val="hybridMultilevel"/>
    <w:tmpl w:val="73BEC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4"/>
  </w:num>
  <w:num w:numId="3">
    <w:abstractNumId w:val="12"/>
  </w:num>
  <w:num w:numId="4">
    <w:abstractNumId w:val="9"/>
  </w:num>
  <w:num w:numId="5">
    <w:abstractNumId w:val="10"/>
  </w:num>
  <w:num w:numId="6">
    <w:abstractNumId w:val="5"/>
  </w:num>
  <w:num w:numId="7">
    <w:abstractNumId w:val="7"/>
  </w:num>
  <w:num w:numId="8">
    <w:abstractNumId w:val="1"/>
  </w:num>
  <w:num w:numId="9">
    <w:abstractNumId w:val="4"/>
  </w:num>
  <w:num w:numId="10">
    <w:abstractNumId w:val="2"/>
  </w:num>
  <w:num w:numId="11">
    <w:abstractNumId w:val="3"/>
  </w:num>
  <w:num w:numId="12">
    <w:abstractNumId w:val="13"/>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6"/>
  </w:num>
  <w:num w:numId="16">
    <w:abstractNumId w:val="8"/>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5535E6"/>
    <w:rsid w:val="000467FB"/>
    <w:rsid w:val="000E6427"/>
    <w:rsid w:val="0012785B"/>
    <w:rsid w:val="001C3F2F"/>
    <w:rsid w:val="001D4E23"/>
    <w:rsid w:val="00211DE0"/>
    <w:rsid w:val="00234E16"/>
    <w:rsid w:val="0026555C"/>
    <w:rsid w:val="002703A9"/>
    <w:rsid w:val="00326E98"/>
    <w:rsid w:val="003A6306"/>
    <w:rsid w:val="003C7946"/>
    <w:rsid w:val="00455B98"/>
    <w:rsid w:val="00492AC0"/>
    <w:rsid w:val="004D7556"/>
    <w:rsid w:val="005535E6"/>
    <w:rsid w:val="0055585A"/>
    <w:rsid w:val="00570918"/>
    <w:rsid w:val="00606E20"/>
    <w:rsid w:val="006C63D7"/>
    <w:rsid w:val="00735193"/>
    <w:rsid w:val="00737E0C"/>
    <w:rsid w:val="00792047"/>
    <w:rsid w:val="007A199D"/>
    <w:rsid w:val="008111FA"/>
    <w:rsid w:val="008C295A"/>
    <w:rsid w:val="008D4E18"/>
    <w:rsid w:val="00932D73"/>
    <w:rsid w:val="009602C7"/>
    <w:rsid w:val="009E4C1A"/>
    <w:rsid w:val="00AB0166"/>
    <w:rsid w:val="00B230AF"/>
    <w:rsid w:val="00B81BA3"/>
    <w:rsid w:val="00BA5C2B"/>
    <w:rsid w:val="00BE54C8"/>
    <w:rsid w:val="00C15E91"/>
    <w:rsid w:val="00C20CE7"/>
    <w:rsid w:val="00D251A9"/>
    <w:rsid w:val="00D40A1A"/>
    <w:rsid w:val="00D62B77"/>
    <w:rsid w:val="00DF4DBE"/>
    <w:rsid w:val="00F41ACA"/>
    <w:rsid w:val="00F6505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3A9"/>
    <w:pPr>
      <w:tabs>
        <w:tab w:val="left" w:pos="360"/>
        <w:tab w:val="left" w:pos="720"/>
        <w:tab w:val="left" w:pos="1080"/>
        <w:tab w:val="left" w:pos="1440"/>
      </w:tabs>
      <w:overflowPunct w:val="0"/>
      <w:autoSpaceDE w:val="0"/>
      <w:autoSpaceDN w:val="0"/>
      <w:adjustRightInd w:val="0"/>
      <w:spacing w:before="136" w:after="0" w:line="240" w:lineRule="auto"/>
      <w:textAlignment w:val="baseline"/>
    </w:pPr>
    <w:rPr>
      <w:rFonts w:ascii="Times New Roman" w:eastAsia="Times New Roman" w:hAnsi="Times New Roman" w:cs="Times New Roman"/>
      <w:szCs w:val="20"/>
    </w:rPr>
  </w:style>
  <w:style w:type="paragraph" w:styleId="Heading1">
    <w:name w:val="heading 1"/>
    <w:basedOn w:val="Normal"/>
    <w:next w:val="Normal"/>
    <w:link w:val="Heading1Char"/>
    <w:qFormat/>
    <w:rsid w:val="002703A9"/>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2703A9"/>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703A9"/>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2703A9"/>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2703A9"/>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2703A9"/>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2703A9"/>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2703A9"/>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2703A9"/>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03A9"/>
    <w:rPr>
      <w:rFonts w:ascii="Times New Roman" w:eastAsia="Times New Roman" w:hAnsi="Times New Roman" w:cs="Arial"/>
      <w:b/>
      <w:bCs/>
      <w:kern w:val="32"/>
      <w:sz w:val="32"/>
      <w:szCs w:val="32"/>
    </w:rPr>
  </w:style>
  <w:style w:type="character" w:customStyle="1" w:styleId="Heading2Char">
    <w:name w:val="Heading 2 Char"/>
    <w:basedOn w:val="DefaultParagraphFont"/>
    <w:link w:val="Heading2"/>
    <w:rsid w:val="002703A9"/>
    <w:rPr>
      <w:rFonts w:ascii="Times New Roman" w:eastAsia="Times New Roman" w:hAnsi="Times New Roman" w:cs="Times New Roman"/>
      <w:b/>
      <w:bCs/>
      <w:i/>
      <w:iCs/>
      <w:sz w:val="28"/>
      <w:szCs w:val="28"/>
    </w:rPr>
  </w:style>
  <w:style w:type="character" w:customStyle="1" w:styleId="Heading3Char">
    <w:name w:val="Heading 3 Char"/>
    <w:basedOn w:val="DefaultParagraphFont"/>
    <w:link w:val="Heading3"/>
    <w:rsid w:val="002703A9"/>
    <w:rPr>
      <w:rFonts w:ascii="Times New Roman" w:eastAsia="Times New Roman" w:hAnsi="Times New Roman" w:cs="Times New Roman"/>
      <w:b/>
      <w:bCs/>
      <w:sz w:val="26"/>
      <w:szCs w:val="26"/>
    </w:rPr>
  </w:style>
  <w:style w:type="character" w:customStyle="1" w:styleId="Heading4Char">
    <w:name w:val="Heading 4 Char"/>
    <w:basedOn w:val="DefaultParagraphFont"/>
    <w:link w:val="Heading4"/>
    <w:rsid w:val="002703A9"/>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2703A9"/>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2703A9"/>
    <w:rPr>
      <w:rFonts w:ascii="Times New Roman" w:eastAsia="Times New Roman" w:hAnsi="Times New Roman" w:cs="Times New Roman"/>
      <w:b/>
      <w:bCs/>
    </w:rPr>
  </w:style>
  <w:style w:type="character" w:customStyle="1" w:styleId="Heading7Char">
    <w:name w:val="Heading 7 Char"/>
    <w:basedOn w:val="DefaultParagraphFont"/>
    <w:link w:val="Heading7"/>
    <w:rsid w:val="002703A9"/>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2703A9"/>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2703A9"/>
    <w:rPr>
      <w:rFonts w:ascii="Times New Roman" w:eastAsia="Times New Roman" w:hAnsi="Times New Roman" w:cs="Times New Roman"/>
      <w:b/>
    </w:rPr>
  </w:style>
  <w:style w:type="paragraph" w:styleId="Header">
    <w:name w:val="header"/>
    <w:basedOn w:val="Normal"/>
    <w:link w:val="HeaderChar"/>
    <w:rsid w:val="002703A9"/>
    <w:pPr>
      <w:tabs>
        <w:tab w:val="center" w:pos="4320"/>
        <w:tab w:val="right" w:pos="8640"/>
      </w:tabs>
    </w:pPr>
  </w:style>
  <w:style w:type="character" w:customStyle="1" w:styleId="HeaderChar">
    <w:name w:val="Header Char"/>
    <w:basedOn w:val="DefaultParagraphFont"/>
    <w:link w:val="Header"/>
    <w:rsid w:val="002703A9"/>
    <w:rPr>
      <w:rFonts w:ascii="Times New Roman" w:eastAsia="Times New Roman" w:hAnsi="Times New Roman" w:cs="Times New Roman"/>
      <w:szCs w:val="20"/>
    </w:rPr>
  </w:style>
  <w:style w:type="paragraph" w:styleId="Footer">
    <w:name w:val="footer"/>
    <w:basedOn w:val="Normal"/>
    <w:link w:val="FooterChar"/>
    <w:rsid w:val="002703A9"/>
    <w:pPr>
      <w:tabs>
        <w:tab w:val="center" w:pos="4320"/>
        <w:tab w:val="right" w:pos="8640"/>
      </w:tabs>
    </w:pPr>
  </w:style>
  <w:style w:type="character" w:customStyle="1" w:styleId="FooterChar">
    <w:name w:val="Footer Char"/>
    <w:basedOn w:val="DefaultParagraphFont"/>
    <w:link w:val="Footer"/>
    <w:rsid w:val="002703A9"/>
    <w:rPr>
      <w:rFonts w:ascii="Times New Roman" w:eastAsia="Times New Roman" w:hAnsi="Times New Roman" w:cs="Times New Roman"/>
      <w:szCs w:val="20"/>
    </w:rPr>
  </w:style>
  <w:style w:type="character" w:styleId="PageNumber">
    <w:name w:val="page number"/>
    <w:basedOn w:val="DefaultParagraphFont"/>
    <w:rsid w:val="002703A9"/>
  </w:style>
  <w:style w:type="character" w:styleId="Hyperlink">
    <w:name w:val="Hyperlink"/>
    <w:rsid w:val="002703A9"/>
    <w:rPr>
      <w:color w:val="0000FF"/>
      <w:u w:val="single"/>
    </w:rPr>
  </w:style>
  <w:style w:type="paragraph" w:styleId="BalloonText">
    <w:name w:val="Balloon Text"/>
    <w:basedOn w:val="Normal"/>
    <w:link w:val="BalloonTextChar"/>
    <w:semiHidden/>
    <w:rsid w:val="002703A9"/>
    <w:rPr>
      <w:rFonts w:ascii="Tahoma" w:hAnsi="Tahoma" w:cs="Tahoma"/>
      <w:sz w:val="16"/>
      <w:szCs w:val="16"/>
    </w:rPr>
  </w:style>
  <w:style w:type="character" w:customStyle="1" w:styleId="BalloonTextChar">
    <w:name w:val="Balloon Text Char"/>
    <w:basedOn w:val="DefaultParagraphFont"/>
    <w:link w:val="BalloonText"/>
    <w:semiHidden/>
    <w:rsid w:val="002703A9"/>
    <w:rPr>
      <w:rFonts w:ascii="Tahoma" w:eastAsia="Times New Roman" w:hAnsi="Tahoma" w:cs="Tahoma"/>
      <w:sz w:val="16"/>
      <w:szCs w:val="16"/>
    </w:rPr>
  </w:style>
  <w:style w:type="character" w:styleId="FollowedHyperlink">
    <w:name w:val="FollowedHyperlink"/>
    <w:rsid w:val="002703A9"/>
    <w:rPr>
      <w:color w:val="800080"/>
      <w:u w:val="single"/>
    </w:rPr>
  </w:style>
  <w:style w:type="paragraph" w:customStyle="1" w:styleId="StyleHeading1Justified">
    <w:name w:val="Style Heading 1 + Justified"/>
    <w:basedOn w:val="Heading1"/>
    <w:rsid w:val="002703A9"/>
    <w:pPr>
      <w:jc w:val="both"/>
    </w:pPr>
    <w:rPr>
      <w:rFonts w:ascii="Times New Roman Bold" w:hAnsi="Times New Roman Bold" w:cs="Times New Roman"/>
      <w:szCs w:val="20"/>
    </w:rPr>
  </w:style>
  <w:style w:type="paragraph" w:styleId="DocumentMap">
    <w:name w:val="Document Map"/>
    <w:basedOn w:val="Normal"/>
    <w:link w:val="DocumentMapChar"/>
    <w:rsid w:val="002703A9"/>
    <w:rPr>
      <w:rFonts w:ascii="Tahoma" w:hAnsi="Tahoma" w:cs="Tahoma"/>
      <w:sz w:val="16"/>
      <w:szCs w:val="16"/>
    </w:rPr>
  </w:style>
  <w:style w:type="character" w:customStyle="1" w:styleId="DocumentMapChar">
    <w:name w:val="Document Map Char"/>
    <w:basedOn w:val="DefaultParagraphFont"/>
    <w:link w:val="DocumentMap"/>
    <w:rsid w:val="002703A9"/>
    <w:rPr>
      <w:rFonts w:ascii="Tahoma" w:eastAsia="Times New Roman" w:hAnsi="Tahoma" w:cs="Tahoma"/>
      <w:sz w:val="16"/>
      <w:szCs w:val="16"/>
    </w:rPr>
  </w:style>
  <w:style w:type="table" w:styleId="TableGrid">
    <w:name w:val="Table Grid"/>
    <w:basedOn w:val="TableNormal"/>
    <w:uiPriority w:val="59"/>
    <w:rsid w:val="002703A9"/>
    <w:pPr>
      <w:spacing w:after="0" w:line="240" w:lineRule="auto"/>
    </w:pPr>
    <w:rPr>
      <w:rFonts w:ascii="Times New Roman" w:eastAsia="Times New Roman" w:hAnsi="Times New Roman" w:cs="Times New Roman"/>
      <w:sz w:val="20"/>
      <w:szCs w:val="20"/>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link w:val="CaptionChar"/>
    <w:unhideWhenUsed/>
    <w:qFormat/>
    <w:rsid w:val="002703A9"/>
    <w:pPr>
      <w:spacing w:before="0" w:after="200"/>
    </w:pPr>
    <w:rPr>
      <w:b/>
      <w:bCs/>
      <w:color w:val="4F81BD"/>
      <w:sz w:val="18"/>
      <w:szCs w:val="18"/>
    </w:rPr>
  </w:style>
  <w:style w:type="paragraph" w:styleId="ListParagraph">
    <w:name w:val="List Paragraph"/>
    <w:basedOn w:val="Normal"/>
    <w:uiPriority w:val="34"/>
    <w:qFormat/>
    <w:rsid w:val="002703A9"/>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paragraph" w:customStyle="1" w:styleId="tableheading">
    <w:name w:val="table heading"/>
    <w:basedOn w:val="Normal"/>
    <w:rsid w:val="002703A9"/>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2703A9"/>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2703A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2703A9"/>
    <w:rPr>
      <w:rFonts w:ascii="Times" w:eastAsia="Malgun Gothic" w:hAnsi="Times" w:cs="Times New Roman"/>
      <w:sz w:val="20"/>
      <w:szCs w:val="20"/>
      <w:lang w:val="en-GB"/>
    </w:rPr>
  </w:style>
  <w:style w:type="character" w:styleId="CommentReference">
    <w:name w:val="annotation reference"/>
    <w:basedOn w:val="DefaultParagraphFont"/>
    <w:rsid w:val="002703A9"/>
    <w:rPr>
      <w:sz w:val="16"/>
      <w:szCs w:val="16"/>
    </w:rPr>
  </w:style>
  <w:style w:type="paragraph" w:styleId="CommentText">
    <w:name w:val="annotation text"/>
    <w:basedOn w:val="Normal"/>
    <w:link w:val="CommentTextChar"/>
    <w:rsid w:val="002703A9"/>
    <w:rPr>
      <w:sz w:val="20"/>
    </w:rPr>
  </w:style>
  <w:style w:type="character" w:customStyle="1" w:styleId="CommentTextChar">
    <w:name w:val="Comment Text Char"/>
    <w:basedOn w:val="DefaultParagraphFont"/>
    <w:link w:val="CommentText"/>
    <w:rsid w:val="002703A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2703A9"/>
    <w:rPr>
      <w:b/>
      <w:bCs/>
    </w:rPr>
  </w:style>
  <w:style w:type="character" w:customStyle="1" w:styleId="CommentSubjectChar">
    <w:name w:val="Comment Subject Char"/>
    <w:basedOn w:val="CommentTextChar"/>
    <w:link w:val="CommentSubject"/>
    <w:rsid w:val="002703A9"/>
    <w:rPr>
      <w:rFonts w:ascii="Times New Roman" w:eastAsia="Times New Roman" w:hAnsi="Times New Roman" w:cs="Times New Roman"/>
      <w:b/>
      <w:bCs/>
      <w:sz w:val="20"/>
      <w:szCs w:val="20"/>
    </w:rPr>
  </w:style>
  <w:style w:type="character" w:customStyle="1" w:styleId="CaptionChar">
    <w:name w:val="Caption Char"/>
    <w:link w:val="Caption"/>
    <w:locked/>
    <w:rsid w:val="009602C7"/>
    <w:rPr>
      <w:rFonts w:ascii="Times New Roman" w:eastAsia="Times New Roman" w:hAnsi="Times New Roman" w:cs="Times New Roman"/>
      <w:b/>
      <w:bCs/>
      <w:color w:val="4F81BD"/>
      <w:sz w:val="18"/>
      <w:szCs w:val="18"/>
    </w:rPr>
  </w:style>
  <w:style w:type="table" w:customStyle="1" w:styleId="Style1">
    <w:name w:val="Style1"/>
    <w:basedOn w:val="TableNormal"/>
    <w:uiPriority w:val="99"/>
    <w:rsid w:val="00570918"/>
    <w:pPr>
      <w:spacing w:after="0" w:line="240" w:lineRule="auto"/>
    </w:pPr>
    <w:tblPr>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3A9"/>
    <w:pPr>
      <w:tabs>
        <w:tab w:val="left" w:pos="360"/>
        <w:tab w:val="left" w:pos="720"/>
        <w:tab w:val="left" w:pos="1080"/>
        <w:tab w:val="left" w:pos="1440"/>
      </w:tabs>
      <w:overflowPunct w:val="0"/>
      <w:autoSpaceDE w:val="0"/>
      <w:autoSpaceDN w:val="0"/>
      <w:adjustRightInd w:val="0"/>
      <w:spacing w:before="136" w:after="0" w:line="240" w:lineRule="auto"/>
      <w:textAlignment w:val="baseline"/>
    </w:pPr>
    <w:rPr>
      <w:rFonts w:ascii="Times New Roman" w:eastAsia="Times New Roman" w:hAnsi="Times New Roman" w:cs="Times New Roman"/>
      <w:szCs w:val="20"/>
    </w:rPr>
  </w:style>
  <w:style w:type="paragraph" w:styleId="Heading1">
    <w:name w:val="heading 1"/>
    <w:basedOn w:val="Normal"/>
    <w:next w:val="Normal"/>
    <w:link w:val="Heading1Char"/>
    <w:qFormat/>
    <w:rsid w:val="002703A9"/>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2703A9"/>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703A9"/>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2703A9"/>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2703A9"/>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2703A9"/>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2703A9"/>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2703A9"/>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2703A9"/>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03A9"/>
    <w:rPr>
      <w:rFonts w:ascii="Times New Roman" w:eastAsia="Times New Roman" w:hAnsi="Times New Roman" w:cs="Arial"/>
      <w:b/>
      <w:bCs/>
      <w:kern w:val="32"/>
      <w:sz w:val="32"/>
      <w:szCs w:val="32"/>
    </w:rPr>
  </w:style>
  <w:style w:type="character" w:customStyle="1" w:styleId="Heading2Char">
    <w:name w:val="Heading 2 Char"/>
    <w:basedOn w:val="DefaultParagraphFont"/>
    <w:link w:val="Heading2"/>
    <w:rsid w:val="002703A9"/>
    <w:rPr>
      <w:rFonts w:ascii="Times New Roman" w:eastAsia="Times New Roman" w:hAnsi="Times New Roman" w:cs="Times New Roman"/>
      <w:b/>
      <w:bCs/>
      <w:i/>
      <w:iCs/>
      <w:sz w:val="28"/>
      <w:szCs w:val="28"/>
    </w:rPr>
  </w:style>
  <w:style w:type="character" w:customStyle="1" w:styleId="Heading3Char">
    <w:name w:val="Heading 3 Char"/>
    <w:basedOn w:val="DefaultParagraphFont"/>
    <w:link w:val="Heading3"/>
    <w:rsid w:val="002703A9"/>
    <w:rPr>
      <w:rFonts w:ascii="Times New Roman" w:eastAsia="Times New Roman" w:hAnsi="Times New Roman" w:cs="Times New Roman"/>
      <w:b/>
      <w:bCs/>
      <w:sz w:val="26"/>
      <w:szCs w:val="26"/>
    </w:rPr>
  </w:style>
  <w:style w:type="character" w:customStyle="1" w:styleId="Heading4Char">
    <w:name w:val="Heading 4 Char"/>
    <w:basedOn w:val="DefaultParagraphFont"/>
    <w:link w:val="Heading4"/>
    <w:rsid w:val="002703A9"/>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2703A9"/>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2703A9"/>
    <w:rPr>
      <w:rFonts w:ascii="Times New Roman" w:eastAsia="Times New Roman" w:hAnsi="Times New Roman" w:cs="Times New Roman"/>
      <w:b/>
      <w:bCs/>
    </w:rPr>
  </w:style>
  <w:style w:type="character" w:customStyle="1" w:styleId="Heading7Char">
    <w:name w:val="Heading 7 Char"/>
    <w:basedOn w:val="DefaultParagraphFont"/>
    <w:link w:val="Heading7"/>
    <w:rsid w:val="002703A9"/>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2703A9"/>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2703A9"/>
    <w:rPr>
      <w:rFonts w:ascii="Times New Roman" w:eastAsia="Times New Roman" w:hAnsi="Times New Roman" w:cs="Times New Roman"/>
      <w:b/>
    </w:rPr>
  </w:style>
  <w:style w:type="paragraph" w:styleId="Header">
    <w:name w:val="header"/>
    <w:basedOn w:val="Normal"/>
    <w:link w:val="HeaderChar"/>
    <w:rsid w:val="002703A9"/>
    <w:pPr>
      <w:tabs>
        <w:tab w:val="center" w:pos="4320"/>
        <w:tab w:val="right" w:pos="8640"/>
      </w:tabs>
    </w:pPr>
  </w:style>
  <w:style w:type="character" w:customStyle="1" w:styleId="HeaderChar">
    <w:name w:val="Header Char"/>
    <w:basedOn w:val="DefaultParagraphFont"/>
    <w:link w:val="Header"/>
    <w:rsid w:val="002703A9"/>
    <w:rPr>
      <w:rFonts w:ascii="Times New Roman" w:eastAsia="Times New Roman" w:hAnsi="Times New Roman" w:cs="Times New Roman"/>
      <w:szCs w:val="20"/>
    </w:rPr>
  </w:style>
  <w:style w:type="paragraph" w:styleId="Footer">
    <w:name w:val="footer"/>
    <w:basedOn w:val="Normal"/>
    <w:link w:val="FooterChar"/>
    <w:rsid w:val="002703A9"/>
    <w:pPr>
      <w:tabs>
        <w:tab w:val="center" w:pos="4320"/>
        <w:tab w:val="right" w:pos="8640"/>
      </w:tabs>
    </w:pPr>
  </w:style>
  <w:style w:type="character" w:customStyle="1" w:styleId="FooterChar">
    <w:name w:val="Footer Char"/>
    <w:basedOn w:val="DefaultParagraphFont"/>
    <w:link w:val="Footer"/>
    <w:rsid w:val="002703A9"/>
    <w:rPr>
      <w:rFonts w:ascii="Times New Roman" w:eastAsia="Times New Roman" w:hAnsi="Times New Roman" w:cs="Times New Roman"/>
      <w:szCs w:val="20"/>
    </w:rPr>
  </w:style>
  <w:style w:type="character" w:styleId="PageNumber">
    <w:name w:val="page number"/>
    <w:basedOn w:val="DefaultParagraphFont"/>
    <w:rsid w:val="002703A9"/>
  </w:style>
  <w:style w:type="character" w:styleId="Hyperlink">
    <w:name w:val="Hyperlink"/>
    <w:rsid w:val="002703A9"/>
    <w:rPr>
      <w:color w:val="0000FF"/>
      <w:u w:val="single"/>
    </w:rPr>
  </w:style>
  <w:style w:type="paragraph" w:styleId="BalloonText">
    <w:name w:val="Balloon Text"/>
    <w:basedOn w:val="Normal"/>
    <w:link w:val="BalloonTextChar"/>
    <w:semiHidden/>
    <w:rsid w:val="002703A9"/>
    <w:rPr>
      <w:rFonts w:ascii="Tahoma" w:hAnsi="Tahoma" w:cs="Tahoma"/>
      <w:sz w:val="16"/>
      <w:szCs w:val="16"/>
    </w:rPr>
  </w:style>
  <w:style w:type="character" w:customStyle="1" w:styleId="BalloonTextChar">
    <w:name w:val="Balloon Text Char"/>
    <w:basedOn w:val="DefaultParagraphFont"/>
    <w:link w:val="BalloonText"/>
    <w:semiHidden/>
    <w:rsid w:val="002703A9"/>
    <w:rPr>
      <w:rFonts w:ascii="Tahoma" w:eastAsia="Times New Roman" w:hAnsi="Tahoma" w:cs="Tahoma"/>
      <w:sz w:val="16"/>
      <w:szCs w:val="16"/>
    </w:rPr>
  </w:style>
  <w:style w:type="character" w:styleId="FollowedHyperlink">
    <w:name w:val="FollowedHyperlink"/>
    <w:rsid w:val="002703A9"/>
    <w:rPr>
      <w:color w:val="800080"/>
      <w:u w:val="single"/>
    </w:rPr>
  </w:style>
  <w:style w:type="paragraph" w:customStyle="1" w:styleId="StyleHeading1Justified">
    <w:name w:val="Style Heading 1 + Justified"/>
    <w:basedOn w:val="Heading1"/>
    <w:rsid w:val="002703A9"/>
    <w:pPr>
      <w:jc w:val="both"/>
    </w:pPr>
    <w:rPr>
      <w:rFonts w:ascii="Times New Roman Bold" w:hAnsi="Times New Roman Bold" w:cs="Times New Roman"/>
      <w:szCs w:val="20"/>
    </w:rPr>
  </w:style>
  <w:style w:type="paragraph" w:styleId="DocumentMap">
    <w:name w:val="Document Map"/>
    <w:basedOn w:val="Normal"/>
    <w:link w:val="DocumentMapChar"/>
    <w:rsid w:val="002703A9"/>
    <w:rPr>
      <w:rFonts w:ascii="Tahoma" w:hAnsi="Tahoma" w:cs="Tahoma"/>
      <w:sz w:val="16"/>
      <w:szCs w:val="16"/>
    </w:rPr>
  </w:style>
  <w:style w:type="character" w:customStyle="1" w:styleId="DocumentMapChar">
    <w:name w:val="Document Map Char"/>
    <w:basedOn w:val="DefaultParagraphFont"/>
    <w:link w:val="DocumentMap"/>
    <w:rsid w:val="002703A9"/>
    <w:rPr>
      <w:rFonts w:ascii="Tahoma" w:eastAsia="Times New Roman" w:hAnsi="Tahoma" w:cs="Tahoma"/>
      <w:sz w:val="16"/>
      <w:szCs w:val="16"/>
    </w:rPr>
  </w:style>
  <w:style w:type="table" w:styleId="TableGrid">
    <w:name w:val="Table Grid"/>
    <w:basedOn w:val="TableNormal"/>
    <w:uiPriority w:val="59"/>
    <w:rsid w:val="002703A9"/>
    <w:pPr>
      <w:spacing w:after="0" w:line="240" w:lineRule="auto"/>
    </w:pPr>
    <w:rPr>
      <w:rFonts w:ascii="Times New Roman" w:eastAsia="Times New Roman" w:hAnsi="Times New Roman" w:cs="Times New Roman"/>
      <w:sz w:val="20"/>
      <w:szCs w:val="20"/>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link w:val="CaptionChar"/>
    <w:unhideWhenUsed/>
    <w:qFormat/>
    <w:rsid w:val="002703A9"/>
    <w:pPr>
      <w:spacing w:before="0" w:after="200"/>
    </w:pPr>
    <w:rPr>
      <w:b/>
      <w:bCs/>
      <w:color w:val="4F81BD"/>
      <w:sz w:val="18"/>
      <w:szCs w:val="18"/>
    </w:rPr>
  </w:style>
  <w:style w:type="paragraph" w:styleId="ListParagraph">
    <w:name w:val="List Paragraph"/>
    <w:basedOn w:val="Normal"/>
    <w:uiPriority w:val="34"/>
    <w:qFormat/>
    <w:rsid w:val="002703A9"/>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paragraph" w:customStyle="1" w:styleId="tableheading">
    <w:name w:val="table heading"/>
    <w:basedOn w:val="Normal"/>
    <w:rsid w:val="002703A9"/>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2703A9"/>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2703A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2703A9"/>
    <w:rPr>
      <w:rFonts w:ascii="Times" w:eastAsia="Malgun Gothic" w:hAnsi="Times" w:cs="Times New Roman"/>
      <w:sz w:val="20"/>
      <w:szCs w:val="20"/>
      <w:lang w:val="en-GB"/>
    </w:rPr>
  </w:style>
  <w:style w:type="character" w:styleId="CommentReference">
    <w:name w:val="annotation reference"/>
    <w:basedOn w:val="DefaultParagraphFont"/>
    <w:rsid w:val="002703A9"/>
    <w:rPr>
      <w:sz w:val="16"/>
      <w:szCs w:val="16"/>
    </w:rPr>
  </w:style>
  <w:style w:type="paragraph" w:styleId="CommentText">
    <w:name w:val="annotation text"/>
    <w:basedOn w:val="Normal"/>
    <w:link w:val="CommentTextChar"/>
    <w:rsid w:val="002703A9"/>
    <w:rPr>
      <w:sz w:val="20"/>
    </w:rPr>
  </w:style>
  <w:style w:type="character" w:customStyle="1" w:styleId="CommentTextChar">
    <w:name w:val="Comment Text Char"/>
    <w:basedOn w:val="DefaultParagraphFont"/>
    <w:link w:val="CommentText"/>
    <w:rsid w:val="002703A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2703A9"/>
    <w:rPr>
      <w:b/>
      <w:bCs/>
    </w:rPr>
  </w:style>
  <w:style w:type="character" w:customStyle="1" w:styleId="CommentSubjectChar">
    <w:name w:val="Comment Subject Char"/>
    <w:basedOn w:val="CommentTextChar"/>
    <w:link w:val="CommentSubject"/>
    <w:rsid w:val="002703A9"/>
    <w:rPr>
      <w:rFonts w:ascii="Times New Roman" w:eastAsia="Times New Roman" w:hAnsi="Times New Roman" w:cs="Times New Roman"/>
      <w:b/>
      <w:bCs/>
      <w:sz w:val="20"/>
      <w:szCs w:val="20"/>
    </w:rPr>
  </w:style>
  <w:style w:type="character" w:customStyle="1" w:styleId="CaptionChar">
    <w:name w:val="Caption Char"/>
    <w:link w:val="Caption"/>
    <w:locked/>
    <w:rsid w:val="009602C7"/>
    <w:rPr>
      <w:rFonts w:ascii="Times New Roman" w:eastAsia="Times New Roman" w:hAnsi="Times New Roman" w:cs="Times New Roman"/>
      <w:b/>
      <w:bCs/>
      <w:color w:val="4F81BD"/>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546766">
      <w:bodyDiv w:val="1"/>
      <w:marLeft w:val="0"/>
      <w:marRight w:val="0"/>
      <w:marTop w:val="0"/>
      <w:marBottom w:val="0"/>
      <w:divBdr>
        <w:top w:val="none" w:sz="0" w:space="0" w:color="auto"/>
        <w:left w:val="none" w:sz="0" w:space="0" w:color="auto"/>
        <w:bottom w:val="none" w:sz="0" w:space="0" w:color="auto"/>
        <w:right w:val="none" w:sz="0" w:space="0" w:color="auto"/>
      </w:divBdr>
    </w:div>
    <w:div w:id="410590535">
      <w:bodyDiv w:val="1"/>
      <w:marLeft w:val="0"/>
      <w:marRight w:val="0"/>
      <w:marTop w:val="0"/>
      <w:marBottom w:val="0"/>
      <w:divBdr>
        <w:top w:val="none" w:sz="0" w:space="0" w:color="auto"/>
        <w:left w:val="none" w:sz="0" w:space="0" w:color="auto"/>
        <w:bottom w:val="none" w:sz="0" w:space="0" w:color="auto"/>
        <w:right w:val="none" w:sz="0" w:space="0" w:color="auto"/>
      </w:divBdr>
    </w:div>
    <w:div w:id="1074472209">
      <w:bodyDiv w:val="1"/>
      <w:marLeft w:val="0"/>
      <w:marRight w:val="0"/>
      <w:marTop w:val="0"/>
      <w:marBottom w:val="0"/>
      <w:divBdr>
        <w:top w:val="none" w:sz="0" w:space="0" w:color="auto"/>
        <w:left w:val="none" w:sz="0" w:space="0" w:color="auto"/>
        <w:bottom w:val="none" w:sz="0" w:space="0" w:color="auto"/>
        <w:right w:val="none" w:sz="0" w:space="0" w:color="auto"/>
      </w:divBdr>
    </w:div>
    <w:div w:id="1631479150">
      <w:bodyDiv w:val="1"/>
      <w:marLeft w:val="0"/>
      <w:marRight w:val="0"/>
      <w:marTop w:val="0"/>
      <w:marBottom w:val="0"/>
      <w:divBdr>
        <w:top w:val="none" w:sz="0" w:space="0" w:color="auto"/>
        <w:left w:val="none" w:sz="0" w:space="0" w:color="auto"/>
        <w:bottom w:val="none" w:sz="0" w:space="0" w:color="auto"/>
        <w:right w:val="none" w:sz="0" w:space="0" w:color="auto"/>
      </w:divBdr>
    </w:div>
    <w:div w:id="1681203127">
      <w:bodyDiv w:val="1"/>
      <w:marLeft w:val="0"/>
      <w:marRight w:val="0"/>
      <w:marTop w:val="0"/>
      <w:marBottom w:val="0"/>
      <w:divBdr>
        <w:top w:val="none" w:sz="0" w:space="0" w:color="auto"/>
        <w:left w:val="none" w:sz="0" w:space="0" w:color="auto"/>
        <w:bottom w:val="none" w:sz="0" w:space="0" w:color="auto"/>
        <w:right w:val="none" w:sz="0" w:space="0" w:color="auto"/>
      </w:divBdr>
    </w:div>
    <w:div w:id="1835342323">
      <w:bodyDiv w:val="1"/>
      <w:marLeft w:val="0"/>
      <w:marRight w:val="0"/>
      <w:marTop w:val="0"/>
      <w:marBottom w:val="0"/>
      <w:divBdr>
        <w:top w:val="none" w:sz="0" w:space="0" w:color="auto"/>
        <w:left w:val="none" w:sz="0" w:space="0" w:color="auto"/>
        <w:bottom w:val="none" w:sz="0" w:space="0" w:color="auto"/>
        <w:right w:val="none" w:sz="0" w:space="0" w:color="auto"/>
      </w:divBdr>
    </w:div>
    <w:div w:id="1925724221">
      <w:bodyDiv w:val="1"/>
      <w:marLeft w:val="0"/>
      <w:marRight w:val="0"/>
      <w:marTop w:val="0"/>
      <w:marBottom w:val="0"/>
      <w:divBdr>
        <w:top w:val="none" w:sz="0" w:space="0" w:color="auto"/>
        <w:left w:val="none" w:sz="0" w:space="0" w:color="auto"/>
        <w:bottom w:val="none" w:sz="0" w:space="0" w:color="auto"/>
        <w:right w:val="none" w:sz="0" w:space="0" w:color="auto"/>
      </w:divBdr>
    </w:div>
    <w:div w:id="1953055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lxiang@qti.qualcomm.com" TargetMode="External"/><Relationship Id="rId18" Type="http://schemas.openxmlformats.org/officeDocument/2006/relationships/oleObject" Target="embeddings/oleObject1.bin"/><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cjianle@qti.qualcomm.com" TargetMode="External"/><Relationship Id="rId17"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hyperlink" Target="mailto:cheung.auyeung@am.sony.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rapaka@qti.qualcomm.com" TargetMode="External"/><Relationship Id="rId5" Type="http://schemas.openxmlformats.org/officeDocument/2006/relationships/settings" Target="settings.xml"/><Relationship Id="rId15" Type="http://schemas.openxmlformats.org/officeDocument/2006/relationships/hyperlink" Target="mailto:jy.park@lge.com" TargetMode="External"/><Relationship Id="rId10" Type="http://schemas.openxmlformats.org/officeDocument/2006/relationships/image" Target="media/image2.pn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martak@qti.qualcom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FF11F8-5835-48DF-BA73-514B6A34A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3</Pages>
  <Words>927</Words>
  <Characters>5285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6200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Krishna Rapaka</dc:creator>
  <cp:keywords/>
  <dc:description/>
  <cp:lastModifiedBy>Krishna Rapaka</cp:lastModifiedBy>
  <cp:revision>38</cp:revision>
  <dcterms:created xsi:type="dcterms:W3CDTF">2013-04-08T14:12:00Z</dcterms:created>
  <dcterms:modified xsi:type="dcterms:W3CDTF">2013-04-09T06:08:00Z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