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4F" w:rsidRPr="00943A5F" w:rsidRDefault="00E1614F" w:rsidP="000E5A9F">
      <w:pPr>
        <w:pStyle w:val="Annex1"/>
        <w:numPr>
          <w:ilvl w:val="0"/>
          <w:numId w:val="2"/>
        </w:numPr>
        <w:tabs>
          <w:tab w:val="clear" w:pos="4690"/>
        </w:tabs>
        <w:rPr>
          <w:noProof/>
        </w:rPr>
      </w:pPr>
      <w:r>
        <w:rPr>
          <w:noProof/>
        </w:rPr>
        <w:t>Annex F</w:t>
      </w:r>
      <w:r w:rsidRPr="00943A5F">
        <w:rPr>
          <w:noProof/>
        </w:rPr>
        <w:br/>
      </w:r>
      <w:r w:rsidRPr="00943A5F">
        <w:rPr>
          <w:noProof/>
        </w:rPr>
        <w:br/>
      </w:r>
      <w:r>
        <w:rPr>
          <w:noProof/>
        </w:rPr>
        <w:t>Best-effort decoding of 10-bit sequences using an 8-bit decoder</w:t>
      </w:r>
      <w:r w:rsidRPr="00943A5F">
        <w:rPr>
          <w:noProof/>
        </w:rPr>
        <w:br/>
      </w:r>
    </w:p>
    <w:p w:rsidR="00E1614F" w:rsidRPr="00943A5F" w:rsidRDefault="00E1614F" w:rsidP="00E1614F">
      <w:pPr>
        <w:pStyle w:val="AnnexRef"/>
        <w:rPr>
          <w:noProof/>
        </w:rPr>
      </w:pPr>
      <w:r w:rsidRPr="00943A5F">
        <w:rPr>
          <w:noProof/>
        </w:rPr>
        <w:t>(This annex forms an integral part of this Recommendation | International Standard)</w:t>
      </w:r>
    </w:p>
    <w:p w:rsidR="00E1614F" w:rsidRPr="00943A5F" w:rsidRDefault="00E1614F" w:rsidP="00E1614F">
      <w:pPr>
        <w:pStyle w:val="Annex2"/>
        <w:numPr>
          <w:ilvl w:val="1"/>
          <w:numId w:val="3"/>
        </w:numPr>
        <w:rPr>
          <w:noProof/>
        </w:rPr>
      </w:pPr>
      <w:r>
        <w:rPr>
          <w:noProof/>
        </w:rPr>
        <w:t>General</w:t>
      </w:r>
    </w:p>
    <w:p w:rsidR="00E1614F" w:rsidRDefault="00E1614F" w:rsidP="00E1614F">
      <w:pPr>
        <w:rPr>
          <w:noProof/>
        </w:rPr>
      </w:pPr>
      <w:r>
        <w:rPr>
          <w:noProof/>
        </w:rPr>
        <w:t>This annex specifies the recommended behaviour for decoders conformant with the Main profile that also provide a best-effort decoding capabilit</w:t>
      </w:r>
      <w:bookmarkStart w:id="0" w:name="_GoBack"/>
      <w:bookmarkEnd w:id="0"/>
      <w:r>
        <w:rPr>
          <w:noProof/>
        </w:rPr>
        <w:t>y for bit streams conformant to High profile that would otherwise not be decodable.</w:t>
      </w:r>
    </w:p>
    <w:p w:rsidR="00E1614F" w:rsidRDefault="00E1614F" w:rsidP="00E1614F">
      <w:pPr>
        <w:pStyle w:val="Note1"/>
        <w:rPr>
          <w:noProof/>
        </w:rPr>
      </w:pPr>
      <w:r>
        <w:rPr>
          <w:noProof/>
        </w:rPr>
        <w:t>NOTE: The use of this recommended behaviour does not guarantee perfect reconstruction of the video sequence and an element of drift is likely.</w:t>
      </w:r>
    </w:p>
    <w:p w:rsidR="00E1614F" w:rsidRDefault="00E1614F" w:rsidP="00E1614F">
      <w:pPr>
        <w:pStyle w:val="Annex2"/>
        <w:numPr>
          <w:ilvl w:val="1"/>
          <w:numId w:val="3"/>
        </w:numPr>
        <w:rPr>
          <w:noProof/>
        </w:rPr>
      </w:pPr>
      <w:r w:rsidRPr="00724FAE">
        <w:rPr>
          <w:noProof/>
        </w:rPr>
        <w:t>Modified decoding process</w:t>
      </w:r>
    </w:p>
    <w:p w:rsidR="00E1614F" w:rsidRDefault="008647C9" w:rsidP="00E1614F">
      <w:pPr>
        <w:rPr>
          <w:noProof/>
        </w:rPr>
      </w:pPr>
      <w:r>
        <w:rPr>
          <w:noProof/>
        </w:rPr>
        <w:t>A decoder</w:t>
      </w:r>
      <w:r w:rsidR="00E1614F">
        <w:rPr>
          <w:noProof/>
        </w:rPr>
        <w:t xml:space="preserve"> implementing the modified decoding process as specified in this annex shall perform the ordinary decoding process as specified in this Recommendation | International Standard unless otherwise modified below.</w:t>
      </w:r>
    </w:p>
    <w:p w:rsidR="00E1614F" w:rsidRDefault="00E1614F" w:rsidP="00E1614F">
      <w:pPr>
        <w:rPr>
          <w:noProof/>
        </w:rPr>
      </w:pPr>
      <w:r>
        <w:rPr>
          <w:noProof/>
        </w:rPr>
        <w:t>The variables RestrictedBitDepth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and RestrictedBitDepth</w:t>
      </w:r>
      <w:r w:rsidRPr="007B2AAF">
        <w:rPr>
          <w:noProof/>
          <w:vertAlign w:val="subscript"/>
        </w:rPr>
        <w:t>C</w:t>
      </w:r>
      <w:r>
        <w:rPr>
          <w:noProof/>
        </w:rPr>
        <w:t xml:space="preserve"> are each set to the value 8.</w:t>
      </w:r>
    </w:p>
    <w:p w:rsidR="00E1614F" w:rsidRDefault="00E1614F" w:rsidP="00E1614F">
      <w:pPr>
        <w:rPr>
          <w:noProof/>
        </w:rPr>
      </w:pPr>
      <w:r>
        <w:rPr>
          <w:noProof/>
        </w:rPr>
        <w:t>The following mathematical functions are defined:</w:t>
      </w:r>
    </w:p>
    <w:p w:rsidR="007E0445" w:rsidRDefault="007E0445" w:rsidP="00E1614F">
      <w:pPr>
        <w:pStyle w:val="Equation"/>
        <w:tabs>
          <w:tab w:val="clear" w:pos="794"/>
          <w:tab w:val="clear" w:pos="1588"/>
          <w:tab w:val="left" w:pos="1418"/>
        </w:tabs>
        <w:ind w:left="1412" w:hanging="850"/>
        <w:rPr>
          <w:noProof/>
        </w:rPr>
      </w:pPr>
      <w:r>
        <w:rPr>
          <w:noProof/>
        </w:rPr>
        <w:t>RClip1</w:t>
      </w:r>
      <w:r w:rsidRPr="007E0445">
        <w:rPr>
          <w:noProof/>
          <w:vertAlign w:val="subscript"/>
        </w:rPr>
        <w:t>Y</w:t>
      </w:r>
      <w:r>
        <w:rPr>
          <w:noProof/>
        </w:rPr>
        <w:t>( x ) = RClip1Idx( x, 0 )</w:t>
      </w:r>
      <w:r w:rsidRPr="007E0445">
        <w:rPr>
          <w:noProof/>
        </w:rPr>
        <w:t xml:space="preserve"> </w:t>
      </w:r>
      <w:r w:rsidRPr="00943A5F">
        <w:rPr>
          <w:noProof/>
        </w:rPr>
        <w:tab/>
      </w:r>
      <w:r>
        <w:rPr>
          <w:noProof/>
        </w:rPr>
        <w:tab/>
      </w:r>
      <w:r w:rsidRPr="00943A5F">
        <w:rPr>
          <w:noProof/>
        </w:rPr>
        <w:t>(</w:t>
      </w:r>
      <w:r>
        <w:rPr>
          <w:noProof/>
        </w:rPr>
        <w:t>F</w:t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</w:instrText>
      </w:r>
      <w:r>
        <w:rPr>
          <w:noProof/>
        </w:rPr>
        <w:instrText xml:space="preserve">\r 1 </w:instrText>
      </w:r>
      <w:r w:rsidRPr="00943A5F">
        <w:rPr>
          <w:noProof/>
        </w:rPr>
        <w:instrText xml:space="preserve">\* ARABIC \s 1 </w:instrText>
      </w:r>
      <w:r w:rsidRPr="00943A5F">
        <w:rPr>
          <w:noProof/>
        </w:rPr>
        <w:fldChar w:fldCharType="separate"/>
      </w:r>
      <w:r>
        <w:rPr>
          <w:noProof/>
        </w:rPr>
        <w:t>1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7E0445" w:rsidRDefault="007E0445" w:rsidP="007E0445">
      <w:pPr>
        <w:pStyle w:val="Equation"/>
        <w:tabs>
          <w:tab w:val="clear" w:pos="794"/>
          <w:tab w:val="clear" w:pos="1588"/>
          <w:tab w:val="left" w:pos="1418"/>
        </w:tabs>
        <w:ind w:left="1412" w:hanging="850"/>
        <w:rPr>
          <w:noProof/>
        </w:rPr>
      </w:pPr>
      <w:r>
        <w:rPr>
          <w:noProof/>
        </w:rPr>
        <w:t>RClip1</w:t>
      </w:r>
      <w:r w:rsidRPr="007E0445">
        <w:rPr>
          <w:noProof/>
          <w:vertAlign w:val="subscript"/>
        </w:rPr>
        <w:t>C</w:t>
      </w:r>
      <w:r>
        <w:rPr>
          <w:noProof/>
        </w:rPr>
        <w:t>( x ) = RClip1Idx( x, 1 )</w:t>
      </w:r>
      <w:r>
        <w:rPr>
          <w:noProof/>
        </w:rPr>
        <w:tab/>
      </w:r>
      <w:r>
        <w:rPr>
          <w:noProof/>
        </w:rPr>
        <w:tab/>
      </w:r>
      <w:r w:rsidRPr="00943A5F">
        <w:rPr>
          <w:noProof/>
        </w:rPr>
        <w:t>(</w:t>
      </w:r>
      <w:r>
        <w:rPr>
          <w:noProof/>
        </w:rPr>
        <w:t>F</w:t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</w:t>
      </w:r>
      <w:r w:rsidRPr="00943A5F">
        <w:rPr>
          <w:noProof/>
        </w:rPr>
        <w:fldChar w:fldCharType="end"/>
      </w:r>
      <w:r>
        <w:rPr>
          <w:noProof/>
        </w:rPr>
        <w:t>)</w:t>
      </w:r>
    </w:p>
    <w:p w:rsidR="00E1614F" w:rsidRPr="00943A5F" w:rsidRDefault="00E1614F" w:rsidP="00E1614F">
      <w:pPr>
        <w:pStyle w:val="Equation"/>
        <w:tabs>
          <w:tab w:val="clear" w:pos="794"/>
          <w:tab w:val="clear" w:pos="1588"/>
          <w:tab w:val="left" w:pos="1418"/>
        </w:tabs>
        <w:ind w:left="1412" w:hanging="850"/>
        <w:rPr>
          <w:noProof/>
        </w:rPr>
      </w:pPr>
      <w:r>
        <w:rPr>
          <w:noProof/>
        </w:rPr>
        <w:t>R</w:t>
      </w:r>
      <w:r w:rsidRPr="00943A5F">
        <w:rPr>
          <w:noProof/>
        </w:rPr>
        <w:t>Clip1</w:t>
      </w:r>
      <w:r>
        <w:rPr>
          <w:noProof/>
        </w:rPr>
        <w:t>Idx</w:t>
      </w:r>
      <w:r w:rsidRPr="00943A5F">
        <w:rPr>
          <w:noProof/>
        </w:rPr>
        <w:t xml:space="preserve">( </w:t>
      </w:r>
      <w:r w:rsidRPr="00943A5F">
        <w:rPr>
          <w:iCs/>
          <w:noProof/>
        </w:rPr>
        <w:t>x</w:t>
      </w:r>
      <w:r>
        <w:rPr>
          <w:iCs/>
          <w:noProof/>
        </w:rPr>
        <w:t>, cIdx</w:t>
      </w:r>
      <w:r w:rsidRPr="00943A5F">
        <w:rPr>
          <w:noProof/>
        </w:rPr>
        <w:t xml:space="preserve"> ) = Clip3( 0, ( 1</w:t>
      </w:r>
      <w:r>
        <w:rPr>
          <w:noProof/>
        </w:rPr>
        <w:t xml:space="preserve"> </w:t>
      </w:r>
      <w:r w:rsidRPr="00943A5F">
        <w:rPr>
          <w:noProof/>
        </w:rPr>
        <w:t xml:space="preserve"> &lt;&lt;</w:t>
      </w:r>
      <w:r>
        <w:rPr>
          <w:noProof/>
        </w:rPr>
        <w:t xml:space="preserve"> </w:t>
      </w:r>
      <w:r w:rsidRPr="00943A5F">
        <w:rPr>
          <w:noProof/>
        </w:rPr>
        <w:t xml:space="preserve"> </w:t>
      </w:r>
      <w:r>
        <w:rPr>
          <w:noProof/>
        </w:rPr>
        <w:t>Restricted</w:t>
      </w:r>
      <w:r w:rsidRPr="00943A5F">
        <w:rPr>
          <w:noProof/>
        </w:rPr>
        <w:t>BitDepth</w:t>
      </w:r>
      <w:r>
        <w:rPr>
          <w:noProof/>
        </w:rPr>
        <w:t>Of( cIdx )</w:t>
      </w:r>
      <w:r w:rsidRPr="00943A5F">
        <w:rPr>
          <w:noProof/>
        </w:rPr>
        <w:t xml:space="preserve"> ) − 1, </w:t>
      </w:r>
      <w:r w:rsidRPr="00943A5F">
        <w:rPr>
          <w:iCs/>
          <w:noProof/>
        </w:rPr>
        <w:t>x</w:t>
      </w:r>
      <w:r w:rsidRPr="00943A5F">
        <w:rPr>
          <w:noProof/>
        </w:rPr>
        <w:t xml:space="preserve"> )</w:t>
      </w:r>
      <w:r w:rsidRPr="00943A5F">
        <w:rPr>
          <w:noProof/>
        </w:rPr>
        <w:tab/>
        <w:t>(</w:t>
      </w:r>
      <w:r>
        <w:rPr>
          <w:noProof/>
        </w:rPr>
        <w:t>F</w:t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="007E0445">
        <w:rPr>
          <w:noProof/>
        </w:rPr>
        <w:instrText xml:space="preserve"> SEQ Equation</w:instrText>
      </w:r>
      <w:r>
        <w:rPr>
          <w:noProof/>
        </w:rPr>
        <w:instrText xml:space="preserve"> </w:instrText>
      </w:r>
      <w:r w:rsidRPr="00943A5F">
        <w:rPr>
          <w:noProof/>
        </w:rPr>
        <w:instrText xml:space="preserve">\* ARABIC \s 1 </w:instrText>
      </w:r>
      <w:r w:rsidRPr="00943A5F">
        <w:rPr>
          <w:noProof/>
        </w:rPr>
        <w:fldChar w:fldCharType="separate"/>
      </w:r>
      <w:r w:rsidR="007E0445">
        <w:rPr>
          <w:noProof/>
        </w:rPr>
        <w:t>3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E1614F" w:rsidRDefault="00E1614F" w:rsidP="00E1614F">
      <w:pPr>
        <w:pStyle w:val="Equation"/>
        <w:tabs>
          <w:tab w:val="clear" w:pos="794"/>
          <w:tab w:val="clear" w:pos="1588"/>
          <w:tab w:val="left" w:pos="1418"/>
        </w:tabs>
        <w:ind w:left="1412" w:hanging="850"/>
        <w:rPr>
          <w:noProof/>
        </w:rPr>
      </w:pPr>
      <w:r>
        <w:rPr>
          <w:noProof/>
        </w:rPr>
        <w:t>BitDepthOf</w:t>
      </w:r>
      <w:r w:rsidRPr="00943A5F">
        <w:rPr>
          <w:noProof/>
        </w:rPr>
        <w:t xml:space="preserve">( </w:t>
      </w:r>
      <w:r>
        <w:rPr>
          <w:iCs/>
          <w:noProof/>
        </w:rPr>
        <w:t>cIdx</w:t>
      </w:r>
      <w:r w:rsidRPr="00943A5F">
        <w:rPr>
          <w:noProof/>
        </w:rPr>
        <w:t xml:space="preserve"> ) </w:t>
      </w:r>
      <w:r>
        <w:rPr>
          <w:noProof/>
        </w:rPr>
        <w:t xml:space="preserve">= </w:t>
      </w:r>
      <w:r w:rsidR="00BD667D" w:rsidRPr="00F426AD">
        <w:rPr>
          <w:noProof/>
          <w:position w:val="-28"/>
        </w:rPr>
        <w:object w:dxaOrig="23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2pt;height:33.2pt" o:ole="">
            <v:imagedata r:id="rId6" o:title=""/>
          </v:shape>
          <o:OLEObject Type="Embed" ProgID="Equation.3" ShapeID="_x0000_i1025" DrawAspect="Content" ObjectID="_1427696434" r:id="rId7"/>
        </w:object>
      </w:r>
      <w:r w:rsidRPr="00943A5F">
        <w:rPr>
          <w:noProof/>
        </w:rPr>
        <w:tab/>
      </w:r>
      <w:r w:rsidRPr="00943A5F">
        <w:rPr>
          <w:noProof/>
        </w:rPr>
        <w:tab/>
        <w:t>(</w:t>
      </w:r>
      <w:r>
        <w:rPr>
          <w:noProof/>
        </w:rPr>
        <w:t>F</w:t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 w:rsidR="007E0445">
        <w:rPr>
          <w:noProof/>
        </w:rPr>
        <w:t>4</w:t>
      </w:r>
      <w:r w:rsidRPr="00943A5F">
        <w:rPr>
          <w:noProof/>
        </w:rPr>
        <w:fldChar w:fldCharType="end"/>
      </w:r>
      <w:r w:rsidR="007E0445">
        <w:rPr>
          <w:noProof/>
        </w:rPr>
        <w:t>)</w:t>
      </w:r>
    </w:p>
    <w:p w:rsidR="00E1614F" w:rsidRDefault="00E1614F" w:rsidP="00E1614F">
      <w:pPr>
        <w:pStyle w:val="Equation"/>
        <w:tabs>
          <w:tab w:val="clear" w:pos="794"/>
          <w:tab w:val="clear" w:pos="1588"/>
          <w:tab w:val="left" w:pos="1418"/>
        </w:tabs>
        <w:ind w:left="1412" w:hanging="850"/>
        <w:rPr>
          <w:noProof/>
        </w:rPr>
      </w:pPr>
      <w:r>
        <w:rPr>
          <w:noProof/>
        </w:rPr>
        <w:t xml:space="preserve">RestrictedBitDepthOf( cIdx ) = </w:t>
      </w:r>
      <w:r w:rsidR="00BD667D" w:rsidRPr="00F426AD">
        <w:rPr>
          <w:position w:val="-28"/>
          <w:sz w:val="8"/>
        </w:rPr>
        <w:object w:dxaOrig="3200" w:dyaOrig="660">
          <v:shape id="_x0000_i1026" type="#_x0000_t75" style="width:160.9pt;height:32.55pt" o:ole="">
            <v:imagedata r:id="rId8" o:title=""/>
          </v:shape>
          <o:OLEObject Type="Embed" ProgID="Equation.3" ShapeID="_x0000_i1026" DrawAspect="Content" ObjectID="_1427696435" r:id="rId9"/>
        </w:object>
      </w:r>
      <w:r w:rsidRPr="00943A5F">
        <w:rPr>
          <w:noProof/>
        </w:rPr>
        <w:tab/>
        <w:t>(</w:t>
      </w:r>
      <w:r>
        <w:rPr>
          <w:noProof/>
        </w:rPr>
        <w:t>F</w:t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 w:rsidR="007E0445">
        <w:rPr>
          <w:noProof/>
        </w:rPr>
        <w:t>5</w:t>
      </w:r>
      <w:r w:rsidRPr="00943A5F">
        <w:rPr>
          <w:noProof/>
        </w:rPr>
        <w:fldChar w:fldCharType="end"/>
      </w:r>
      <w:r>
        <w:rPr>
          <w:noProof/>
        </w:rPr>
        <w:t>)</w:t>
      </w:r>
    </w:p>
    <w:p w:rsidR="00E1614F" w:rsidRDefault="00E1614F" w:rsidP="00E1614F">
      <w:pPr>
        <w:pStyle w:val="Equation"/>
        <w:tabs>
          <w:tab w:val="clear" w:pos="794"/>
          <w:tab w:val="clear" w:pos="1588"/>
          <w:tab w:val="left" w:pos="1418"/>
        </w:tabs>
        <w:ind w:left="1412" w:hanging="850"/>
        <w:rPr>
          <w:noProof/>
        </w:rPr>
      </w:pPr>
      <w:r>
        <w:rPr>
          <w:noProof/>
        </w:rPr>
        <w:t>RoundToEven( x, cIdx ) = RoundToEvenShift( x, BitDepthOf( cIdx ) </w:t>
      </w:r>
      <w:r w:rsidRPr="00943A5F">
        <w:rPr>
          <w:noProof/>
        </w:rPr>
        <w:t>−</w:t>
      </w:r>
      <w:r>
        <w:rPr>
          <w:noProof/>
        </w:rPr>
        <w:t> RestrictedBitDepthOf( cIdx ) )</w:t>
      </w:r>
      <w:r w:rsidRPr="00F07306">
        <w:rPr>
          <w:noProof/>
        </w:rPr>
        <w:t xml:space="preserve"> </w:t>
      </w:r>
      <w:r w:rsidRPr="00943A5F">
        <w:rPr>
          <w:noProof/>
        </w:rPr>
        <w:tab/>
        <w:t>(</w:t>
      </w:r>
      <w:r>
        <w:rPr>
          <w:noProof/>
        </w:rPr>
        <w:t>F</w:t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 w:rsidR="007E0445">
        <w:rPr>
          <w:noProof/>
        </w:rPr>
        <w:t>6</w:t>
      </w:r>
      <w:r w:rsidRPr="00943A5F">
        <w:rPr>
          <w:noProof/>
        </w:rPr>
        <w:fldChar w:fldCharType="end"/>
      </w:r>
      <w:r>
        <w:rPr>
          <w:noProof/>
        </w:rPr>
        <w:t>)</w:t>
      </w:r>
    </w:p>
    <w:p w:rsidR="00E1614F" w:rsidRDefault="00E1614F" w:rsidP="00E1614F">
      <w:pPr>
        <w:pStyle w:val="Equation"/>
        <w:tabs>
          <w:tab w:val="clear" w:pos="794"/>
          <w:tab w:val="clear" w:pos="1588"/>
          <w:tab w:val="left" w:pos="1418"/>
        </w:tabs>
        <w:ind w:left="1412" w:hanging="850"/>
        <w:rPr>
          <w:noProof/>
        </w:rPr>
      </w:pPr>
      <w:r>
        <w:rPr>
          <w:noProof/>
        </w:rPr>
        <w:t>RoundToEvenShift( x, shift ) = x + </w:t>
      </w:r>
      <w:ins w:id="1" w:author="David Flynn" w:date="2013-04-17T09:30:00Z">
        <w:r w:rsidR="00DA0918">
          <w:rPr>
            <w:noProof/>
          </w:rPr>
          <w:t>(</w:t>
        </w:r>
      </w:ins>
      <w:r>
        <w:rPr>
          <w:noProof/>
        </w:rPr>
        <w:t>1</w:t>
      </w:r>
      <w:ins w:id="2" w:author="David Flynn" w:date="2013-04-17T09:30:00Z">
        <w:r w:rsidR="00DA0918">
          <w:rPr>
            <w:noProof/>
          </w:rPr>
          <w:t>  &lt;&lt;  ( shift </w:t>
        </w:r>
        <w:r w:rsidR="00DA0918" w:rsidRPr="00943A5F">
          <w:rPr>
            <w:noProof/>
          </w:rPr>
          <w:t>−</w:t>
        </w:r>
        <w:r w:rsidR="00DA0918">
          <w:rPr>
            <w:noProof/>
          </w:rPr>
          <w:t> </w:t>
        </w:r>
        <w:r w:rsidR="00DA0918" w:rsidRPr="00943A5F">
          <w:rPr>
            <w:noProof/>
          </w:rPr>
          <w:t>1</w:t>
        </w:r>
        <w:r w:rsidR="00DA0918">
          <w:rPr>
            <w:noProof/>
          </w:rPr>
          <w:t> ) </w:t>
        </w:r>
        <w:r w:rsidR="00DA0918" w:rsidRPr="00943A5F">
          <w:rPr>
            <w:noProof/>
          </w:rPr>
          <w:t>−</w:t>
        </w:r>
        <w:r w:rsidR="00DA0918">
          <w:rPr>
            <w:noProof/>
          </w:rPr>
          <w:t> </w:t>
        </w:r>
        <w:r w:rsidR="00DA0918" w:rsidRPr="00943A5F">
          <w:rPr>
            <w:noProof/>
          </w:rPr>
          <w:t>1</w:t>
        </w:r>
      </w:ins>
      <w:r>
        <w:rPr>
          <w:noProof/>
        </w:rPr>
        <w:t> + </w:t>
      </w:r>
      <w:ins w:id="3" w:author="David Flynn" w:date="2013-04-17T09:31:00Z">
        <w:r w:rsidR="00DA0918">
          <w:rPr>
            <w:noProof/>
          </w:rPr>
          <w:t>( </w:t>
        </w:r>
      </w:ins>
      <w:r w:rsidRPr="00AE470F">
        <w:rPr>
          <w:noProof/>
        </w:rPr>
        <w:t>(</w:t>
      </w:r>
      <w:r>
        <w:rPr>
          <w:noProof/>
        </w:rPr>
        <w:t> </w:t>
      </w:r>
      <w:r w:rsidRPr="00AE470F">
        <w:rPr>
          <w:noProof/>
        </w:rPr>
        <w:t>x</w:t>
      </w:r>
      <w:r>
        <w:rPr>
          <w:noProof/>
        </w:rPr>
        <w:t>  </w:t>
      </w:r>
      <w:r w:rsidRPr="00AE470F">
        <w:rPr>
          <w:noProof/>
        </w:rPr>
        <w:t>&gt;&gt;</w:t>
      </w:r>
      <w:r>
        <w:rPr>
          <w:noProof/>
        </w:rPr>
        <w:t>  shift </w:t>
      </w:r>
      <w:r w:rsidRPr="00AE470F">
        <w:rPr>
          <w:noProof/>
        </w:rPr>
        <w:t>)</w:t>
      </w:r>
      <w:r>
        <w:rPr>
          <w:noProof/>
        </w:rPr>
        <w:t>  </w:t>
      </w:r>
      <w:r w:rsidRPr="00AE470F">
        <w:rPr>
          <w:noProof/>
        </w:rPr>
        <w:t>&amp;</w:t>
      </w:r>
      <w:r>
        <w:rPr>
          <w:noProof/>
        </w:rPr>
        <w:t>  </w:t>
      </w:r>
      <w:r w:rsidRPr="00AE470F">
        <w:rPr>
          <w:noProof/>
        </w:rPr>
        <w:t>1</w:t>
      </w:r>
      <w:ins w:id="4" w:author="David Flynn" w:date="2013-04-17T09:31:00Z">
        <w:r w:rsidR="00DA0918">
          <w:rPr>
            <w:noProof/>
          </w:rPr>
          <w:t> )</w:t>
        </w:r>
      </w:ins>
      <w:r>
        <w:rPr>
          <w:noProof/>
        </w:rPr>
        <w:t>  &gt;&gt;  shift</w:t>
      </w:r>
      <w:r w:rsidRPr="00943A5F">
        <w:rPr>
          <w:noProof/>
        </w:rPr>
        <w:tab/>
        <w:t>(</w:t>
      </w:r>
      <w:r>
        <w:rPr>
          <w:noProof/>
        </w:rPr>
        <w:t>F</w:t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 w:rsidR="007E0445">
        <w:rPr>
          <w:noProof/>
        </w:rPr>
        <w:t>7</w:t>
      </w:r>
      <w:r w:rsidRPr="00943A5F">
        <w:rPr>
          <w:noProof/>
        </w:rPr>
        <w:fldChar w:fldCharType="end"/>
      </w:r>
      <w:r>
        <w:rPr>
          <w:noProof/>
        </w:rPr>
        <w:t>)</w:t>
      </w:r>
    </w:p>
    <w:p w:rsidR="00E1614F" w:rsidRDefault="00E1614F" w:rsidP="00E1614F">
      <w:pPr>
        <w:rPr>
          <w:noProof/>
        </w:rPr>
      </w:pPr>
      <w:r>
        <w:rPr>
          <w:noProof/>
        </w:rPr>
        <w:t>The sample adaptive offset semantics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_Ref352243063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7.4.9.3</w:t>
      </w:r>
      <w:r>
        <w:rPr>
          <w:noProof/>
        </w:rPr>
        <w:fldChar w:fldCharType="end"/>
      </w:r>
      <w:r>
        <w:rPr>
          <w:noProof/>
        </w:rPr>
        <w:t xml:space="preserve"> are modified as follows. Subsequent to the ordinary derivation of SaoOffsetVal, each value is modified as follows:</w:t>
      </w:r>
    </w:p>
    <w:p w:rsidR="00E1614F" w:rsidRPr="00943A5F" w:rsidRDefault="00E1614F" w:rsidP="00E1614F">
      <w:pPr>
        <w:pStyle w:val="Equation"/>
        <w:tabs>
          <w:tab w:val="left" w:pos="1170"/>
          <w:tab w:val="left" w:pos="1890"/>
        </w:tabs>
        <w:ind w:left="794"/>
        <w:rPr>
          <w:noProof/>
          <w:lang w:eastAsia="ko-KR"/>
        </w:rPr>
      </w:pPr>
      <w:r w:rsidRPr="00943A5F">
        <w:rPr>
          <w:noProof/>
          <w:lang w:eastAsia="ko-KR"/>
        </w:rPr>
        <w:t>Sao</w:t>
      </w:r>
      <w:r>
        <w:rPr>
          <w:noProof/>
          <w:lang w:eastAsia="ko-KR"/>
        </w:rPr>
        <w:t xml:space="preserve">OffsetVal[ cIdx ][ rx ][ ry ][ i ] = </w:t>
      </w:r>
      <w:r w:rsidRPr="00943A5F">
        <w:rPr>
          <w:noProof/>
          <w:lang w:eastAsia="ko-KR"/>
        </w:rPr>
        <w:tab/>
        <w:t>Sao</w:t>
      </w:r>
      <w:r>
        <w:rPr>
          <w:noProof/>
          <w:lang w:eastAsia="ko-KR"/>
        </w:rPr>
        <w:t>OffsetVal[ cIdx ][ rx ][ ry ][ i ]  &gt;&gt;  ( BitDepthOf( cIdx )</w:t>
      </w:r>
      <w:r>
        <w:rPr>
          <w:noProof/>
        </w:rPr>
        <w:t> </w:t>
      </w:r>
      <w:r w:rsidRPr="00943A5F">
        <w:rPr>
          <w:noProof/>
        </w:rPr>
        <w:t>−</w:t>
      </w:r>
      <w:r>
        <w:rPr>
          <w:noProof/>
        </w:rPr>
        <w:t> RestrictedBitDepthOf( cIdx ) )</w:t>
      </w:r>
      <w:r>
        <w:rPr>
          <w:noProof/>
          <w:lang w:eastAsia="ko-KR"/>
        </w:rPr>
        <w:tab/>
      </w:r>
      <w:r w:rsidRPr="00943A5F">
        <w:rPr>
          <w:noProof/>
          <w:lang w:eastAsia="ko-KR"/>
        </w:rPr>
        <w:t>(</w:t>
      </w:r>
      <w:r>
        <w:rPr>
          <w:noProof/>
          <w:lang w:eastAsia="ko-KR"/>
        </w:rPr>
        <w:t>F</w:t>
      </w:r>
      <w:r w:rsidRPr="00943A5F">
        <w:rPr>
          <w:noProof/>
          <w:lang w:eastAsia="ko-KR"/>
        </w:rPr>
        <w:noBreakHyphen/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SEQ Equation \* ARABIC \s 1 </w:instrText>
      </w:r>
      <w:r w:rsidRPr="00943A5F">
        <w:rPr>
          <w:noProof/>
          <w:lang w:eastAsia="ko-KR"/>
        </w:rPr>
        <w:fldChar w:fldCharType="separate"/>
      </w:r>
      <w:r w:rsidR="007E0445">
        <w:rPr>
          <w:noProof/>
          <w:lang w:eastAsia="ko-KR"/>
        </w:rPr>
        <w:t>8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>)</w:t>
      </w:r>
    </w:p>
    <w:p w:rsidR="00E1614F" w:rsidRDefault="00E1614F" w:rsidP="00E1614F">
      <w:pPr>
        <w:rPr>
          <w:noProof/>
        </w:rPr>
      </w:pPr>
      <w:r>
        <w:rPr>
          <w:noProof/>
        </w:rPr>
        <w:t>The generation of unavailable pictures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_Ref316823390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8.3.3.2</w:t>
      </w:r>
      <w:r>
        <w:rPr>
          <w:noProof/>
        </w:rPr>
        <w:fldChar w:fldCharType="end"/>
      </w:r>
      <w:r>
        <w:rPr>
          <w:noProof/>
        </w:rPr>
        <w:t xml:space="preserve"> shall be performed using RestrictedBitDepth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in place of the variable BitDepth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and RestrictedBitDepth</w:t>
      </w:r>
      <w:r w:rsidRPr="007B2AAF">
        <w:rPr>
          <w:noProof/>
          <w:vertAlign w:val="subscript"/>
        </w:rPr>
        <w:t>C</w:t>
      </w:r>
      <w:r>
        <w:rPr>
          <w:noProof/>
        </w:rPr>
        <w:t xml:space="preserve"> in place of the variable BitDepth</w:t>
      </w:r>
      <w:r w:rsidRPr="007B2AAF">
        <w:rPr>
          <w:noProof/>
          <w:vertAlign w:val="subscript"/>
        </w:rPr>
        <w:t>C</w:t>
      </w:r>
      <w:r>
        <w:rPr>
          <w:noProof/>
        </w:rPr>
        <w:t>.</w:t>
      </w:r>
    </w:p>
    <w:p w:rsidR="00E1614F" w:rsidRDefault="00E1614F" w:rsidP="00E1614F">
      <w:pPr>
        <w:rPr>
          <w:noProof/>
        </w:rPr>
      </w:pPr>
      <w:r>
        <w:rPr>
          <w:noProof/>
        </w:rPr>
        <w:t>The general decoding process for coding units coded in intra prediction mode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_Ref352243134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8.4.1</w:t>
      </w:r>
      <w:r>
        <w:rPr>
          <w:noProof/>
        </w:rPr>
        <w:fldChar w:fldCharType="end"/>
      </w:r>
      <w:r>
        <w:rPr>
          <w:noProof/>
        </w:rPr>
        <w:t xml:space="preserve"> when pcm_flag[ xCb ][ yCb ] is equal to 1, shall be performed using RestrictedBitDepth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in place of the variable BitDepth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and RestrictedBitDepth</w:t>
      </w:r>
      <w:r w:rsidRPr="007B2AAF">
        <w:rPr>
          <w:noProof/>
          <w:vertAlign w:val="subscript"/>
        </w:rPr>
        <w:t>C</w:t>
      </w:r>
      <w:r>
        <w:rPr>
          <w:noProof/>
        </w:rPr>
        <w:t xml:space="preserve"> in place of the variable BitDepth</w:t>
      </w:r>
      <w:r w:rsidRPr="007B2AAF">
        <w:rPr>
          <w:noProof/>
          <w:vertAlign w:val="subscript"/>
        </w:rPr>
        <w:t>C</w:t>
      </w:r>
      <w:r>
        <w:rPr>
          <w:noProof/>
        </w:rPr>
        <w:t>.</w:t>
      </w:r>
    </w:p>
    <w:p w:rsidR="00E1614F" w:rsidRDefault="00E1614F" w:rsidP="00E1614F">
      <w:pPr>
        <w:rPr>
          <w:noProof/>
        </w:rPr>
      </w:pPr>
      <w:r>
        <w:rPr>
          <w:noProof/>
        </w:rPr>
        <w:t>The general intra sample prediction process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_Ref330805706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8.4.4.2.1</w:t>
      </w:r>
      <w:r>
        <w:rPr>
          <w:noProof/>
        </w:rPr>
        <w:fldChar w:fldCharType="end"/>
      </w:r>
      <w:r>
        <w:rPr>
          <w:noProof/>
        </w:rPr>
        <w:t xml:space="preserve"> is modified as follows. Subsequent to the ordinary derivation of p[ x ][ y ] when the sample p[ x ][ y ] is marked as "available for intra prediction", the value of p[ x ][ y ] is modified as follows:</w:t>
      </w:r>
    </w:p>
    <w:p w:rsidR="00E1614F" w:rsidRPr="00943A5F" w:rsidRDefault="00E1614F" w:rsidP="00E1614F">
      <w:pPr>
        <w:pStyle w:val="Equation"/>
        <w:tabs>
          <w:tab w:val="left" w:pos="1170"/>
          <w:tab w:val="left" w:pos="1890"/>
        </w:tabs>
        <w:ind w:left="794"/>
        <w:rPr>
          <w:noProof/>
          <w:lang w:eastAsia="ko-KR"/>
        </w:rPr>
      </w:pPr>
      <w:r>
        <w:rPr>
          <w:noProof/>
        </w:rPr>
        <w:t>p[ x ][ y ] = p[ x ][ y ]  &lt;&lt;  ( BitDepthOf( cIdx ) </w:t>
      </w:r>
      <w:r w:rsidRPr="00943A5F">
        <w:rPr>
          <w:noProof/>
        </w:rPr>
        <w:t>−</w:t>
      </w:r>
      <w:r>
        <w:rPr>
          <w:noProof/>
        </w:rPr>
        <w:t> RestrictedBitDepthOf( cIdx ) )</w:t>
      </w:r>
      <w:r>
        <w:rPr>
          <w:noProof/>
          <w:lang w:eastAsia="ko-KR"/>
        </w:rPr>
        <w:tab/>
      </w:r>
      <w:r w:rsidRPr="00943A5F">
        <w:rPr>
          <w:noProof/>
          <w:lang w:eastAsia="ko-KR"/>
        </w:rPr>
        <w:t>(</w:t>
      </w:r>
      <w:r>
        <w:rPr>
          <w:noProof/>
          <w:lang w:eastAsia="ko-KR"/>
        </w:rPr>
        <w:t>F</w:t>
      </w:r>
      <w:r w:rsidRPr="00943A5F">
        <w:rPr>
          <w:noProof/>
          <w:lang w:eastAsia="ko-KR"/>
        </w:rPr>
        <w:noBreakHyphen/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SEQ Equation \* ARABIC \s 1 </w:instrText>
      </w:r>
      <w:r w:rsidRPr="00943A5F">
        <w:rPr>
          <w:noProof/>
          <w:lang w:eastAsia="ko-KR"/>
        </w:rPr>
        <w:fldChar w:fldCharType="separate"/>
      </w:r>
      <w:r w:rsidR="007E0445">
        <w:rPr>
          <w:noProof/>
          <w:lang w:eastAsia="ko-KR"/>
        </w:rPr>
        <w:t>9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>)</w:t>
      </w:r>
    </w:p>
    <w:p w:rsidR="00E1614F" w:rsidRDefault="00E1614F" w:rsidP="00E1614F">
      <w:pPr>
        <w:rPr>
          <w:noProof/>
        </w:rPr>
      </w:pPr>
      <w:r>
        <w:rPr>
          <w:noProof/>
        </w:rPr>
        <w:lastRenderedPageBreak/>
        <w:t>The general decoding process for coding units coded in inter prediction mode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_Ref352243150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8.5.1</w:t>
      </w:r>
      <w:r>
        <w:rPr>
          <w:noProof/>
        </w:rPr>
        <w:fldChar w:fldCharType="end"/>
      </w:r>
      <w:r>
        <w:rPr>
          <w:noProof/>
        </w:rPr>
        <w:t xml:space="preserve"> is modified as follows. Subsequent to the invocation of the inter prediction process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_Ref278969665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8.5.2</w:t>
      </w:r>
      <w:r>
        <w:rPr>
          <w:noProof/>
        </w:rPr>
        <w:fldChar w:fldCharType="end"/>
      </w:r>
      <w:r>
        <w:rPr>
          <w:noProof/>
        </w:rPr>
        <w:t>, the three arrays predSamples</w:t>
      </w:r>
      <w:r w:rsidRPr="007B2AAF">
        <w:rPr>
          <w:noProof/>
          <w:vertAlign w:val="subscript"/>
        </w:rPr>
        <w:t>L</w:t>
      </w:r>
      <w:r>
        <w:rPr>
          <w:noProof/>
        </w:rPr>
        <w:t>, predSamples</w:t>
      </w:r>
      <w:r w:rsidRPr="007B2AAF">
        <w:rPr>
          <w:noProof/>
          <w:vertAlign w:val="subscript"/>
        </w:rPr>
        <w:t>Cb</w:t>
      </w:r>
      <w:r>
        <w:rPr>
          <w:noProof/>
        </w:rPr>
        <w:t xml:space="preserve"> and predSamples</w:t>
      </w:r>
      <w:r w:rsidRPr="007B2AAF">
        <w:rPr>
          <w:noProof/>
          <w:vertAlign w:val="subscript"/>
        </w:rPr>
        <w:t>Cr</w:t>
      </w:r>
      <w:r>
        <w:rPr>
          <w:noProof/>
        </w:rPr>
        <w:t xml:space="preserve"> are modified as follows:</w:t>
      </w:r>
    </w:p>
    <w:p w:rsidR="00E1614F" w:rsidRDefault="00E1614F" w:rsidP="00E1614F">
      <w:pPr>
        <w:pStyle w:val="Equation"/>
        <w:tabs>
          <w:tab w:val="left" w:pos="1170"/>
          <w:tab w:val="left" w:pos="1890"/>
        </w:tabs>
        <w:ind w:left="794"/>
        <w:rPr>
          <w:noProof/>
          <w:lang w:eastAsia="ko-KR"/>
        </w:rPr>
      </w:pPr>
      <w:r>
        <w:rPr>
          <w:noProof/>
        </w:rPr>
        <w:t>predSamples</w:t>
      </w:r>
      <w:r w:rsidRPr="007B2AAF">
        <w:rPr>
          <w:noProof/>
          <w:vertAlign w:val="subscript"/>
        </w:rPr>
        <w:t>L</w:t>
      </w:r>
      <w:r>
        <w:rPr>
          <w:noProof/>
        </w:rPr>
        <w:t>[ x ][ y ] = predSamples</w:t>
      </w:r>
      <w:r w:rsidRPr="007B2AAF">
        <w:rPr>
          <w:noProof/>
          <w:vertAlign w:val="subscript"/>
        </w:rPr>
        <w:t>L</w:t>
      </w:r>
      <w:r>
        <w:rPr>
          <w:noProof/>
        </w:rPr>
        <w:t>[ x ][ y ]  &lt;&lt;  ( BitDepth</w:t>
      </w:r>
      <w:r w:rsidRPr="007B2AAF">
        <w:rPr>
          <w:noProof/>
          <w:vertAlign w:val="subscript"/>
        </w:rPr>
        <w:t>Y</w:t>
      </w:r>
      <w:r>
        <w:rPr>
          <w:noProof/>
        </w:rPr>
        <w:t> </w:t>
      </w:r>
      <w:r w:rsidRPr="00943A5F">
        <w:rPr>
          <w:noProof/>
        </w:rPr>
        <w:t>−</w:t>
      </w:r>
      <w:r>
        <w:rPr>
          <w:noProof/>
        </w:rPr>
        <w:t> RestrictedBitDepth</w:t>
      </w:r>
      <w:r w:rsidRPr="007B2AAF">
        <w:rPr>
          <w:noProof/>
          <w:vertAlign w:val="subscript"/>
        </w:rPr>
        <w:t>Y</w:t>
      </w:r>
      <w:r>
        <w:rPr>
          <w:noProof/>
        </w:rPr>
        <w:t> )</w:t>
      </w:r>
      <w:r>
        <w:rPr>
          <w:noProof/>
          <w:lang w:eastAsia="ko-KR"/>
        </w:rPr>
        <w:tab/>
      </w:r>
      <w:r w:rsidRPr="00943A5F">
        <w:rPr>
          <w:noProof/>
          <w:lang w:eastAsia="ko-KR"/>
        </w:rPr>
        <w:t>(</w:t>
      </w:r>
      <w:r>
        <w:rPr>
          <w:noProof/>
          <w:lang w:eastAsia="ko-KR"/>
        </w:rPr>
        <w:t>F</w:t>
      </w:r>
      <w:r w:rsidRPr="00943A5F">
        <w:rPr>
          <w:noProof/>
          <w:lang w:eastAsia="ko-KR"/>
        </w:rPr>
        <w:noBreakHyphen/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SEQ Equation \* ARABIC \s 1 </w:instrText>
      </w:r>
      <w:r w:rsidRPr="00943A5F">
        <w:rPr>
          <w:noProof/>
          <w:lang w:eastAsia="ko-KR"/>
        </w:rPr>
        <w:fldChar w:fldCharType="separate"/>
      </w:r>
      <w:r w:rsidR="007E0445">
        <w:rPr>
          <w:noProof/>
          <w:lang w:eastAsia="ko-KR"/>
        </w:rPr>
        <w:t>10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>)</w:t>
      </w:r>
      <w:r>
        <w:rPr>
          <w:noProof/>
          <w:lang w:eastAsia="ko-KR"/>
        </w:rPr>
        <w:br/>
      </w:r>
      <w:r>
        <w:rPr>
          <w:noProof/>
        </w:rPr>
        <w:tab/>
        <w:t>with x,y = 0..nCbS</w:t>
      </w:r>
      <w:r w:rsidRPr="007B2AAF">
        <w:rPr>
          <w:noProof/>
          <w:vertAlign w:val="subscript"/>
        </w:rPr>
        <w:t>L</w:t>
      </w:r>
    </w:p>
    <w:p w:rsidR="00E1614F" w:rsidRPr="00943A5F" w:rsidRDefault="00E1614F" w:rsidP="00E1614F">
      <w:pPr>
        <w:pStyle w:val="Equation"/>
        <w:tabs>
          <w:tab w:val="left" w:pos="1170"/>
          <w:tab w:val="left" w:pos="1890"/>
        </w:tabs>
        <w:ind w:left="794"/>
        <w:rPr>
          <w:noProof/>
          <w:lang w:eastAsia="ko-KR"/>
        </w:rPr>
      </w:pPr>
      <w:r>
        <w:rPr>
          <w:noProof/>
        </w:rPr>
        <w:t>predSamples</w:t>
      </w:r>
      <w:r w:rsidRPr="007B2AAF">
        <w:rPr>
          <w:noProof/>
          <w:vertAlign w:val="subscript"/>
        </w:rPr>
        <w:t>Cb</w:t>
      </w:r>
      <w:r>
        <w:rPr>
          <w:noProof/>
        </w:rPr>
        <w:t>[ x ][ y ] = predSamples</w:t>
      </w:r>
      <w:r w:rsidRPr="007B2AAF">
        <w:rPr>
          <w:noProof/>
          <w:vertAlign w:val="subscript"/>
        </w:rPr>
        <w:t>Cb</w:t>
      </w:r>
      <w:r>
        <w:rPr>
          <w:noProof/>
        </w:rPr>
        <w:t>[ x ][ y ]  &lt;&lt;  ( BitDepth</w:t>
      </w:r>
      <w:r w:rsidRPr="007B2AAF">
        <w:rPr>
          <w:noProof/>
          <w:vertAlign w:val="subscript"/>
        </w:rPr>
        <w:t>C</w:t>
      </w:r>
      <w:r>
        <w:rPr>
          <w:noProof/>
        </w:rPr>
        <w:t> </w:t>
      </w:r>
      <w:r w:rsidRPr="00943A5F">
        <w:rPr>
          <w:noProof/>
        </w:rPr>
        <w:t>−</w:t>
      </w:r>
      <w:r>
        <w:rPr>
          <w:noProof/>
        </w:rPr>
        <w:t> RestrictedBitDepth</w:t>
      </w:r>
      <w:r w:rsidRPr="007B2AAF">
        <w:rPr>
          <w:noProof/>
          <w:vertAlign w:val="subscript"/>
        </w:rPr>
        <w:t>C</w:t>
      </w:r>
      <w:r>
        <w:rPr>
          <w:noProof/>
        </w:rPr>
        <w:t> )</w:t>
      </w:r>
      <w:r>
        <w:rPr>
          <w:noProof/>
          <w:lang w:eastAsia="ko-KR"/>
        </w:rPr>
        <w:tab/>
      </w:r>
      <w:r w:rsidRPr="00943A5F">
        <w:rPr>
          <w:noProof/>
          <w:lang w:eastAsia="ko-KR"/>
        </w:rPr>
        <w:t>(</w:t>
      </w:r>
      <w:r>
        <w:rPr>
          <w:noProof/>
          <w:lang w:eastAsia="ko-KR"/>
        </w:rPr>
        <w:t>F</w:t>
      </w:r>
      <w:r w:rsidRPr="00943A5F">
        <w:rPr>
          <w:noProof/>
          <w:lang w:eastAsia="ko-KR"/>
        </w:rPr>
        <w:noBreakHyphen/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SEQ Equation \* ARABIC \s 1 </w:instrText>
      </w:r>
      <w:r w:rsidRPr="00943A5F">
        <w:rPr>
          <w:noProof/>
          <w:lang w:eastAsia="ko-KR"/>
        </w:rPr>
        <w:fldChar w:fldCharType="separate"/>
      </w:r>
      <w:r w:rsidR="007E0445">
        <w:rPr>
          <w:noProof/>
          <w:lang w:eastAsia="ko-KR"/>
        </w:rPr>
        <w:t>11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>)</w:t>
      </w:r>
      <w:r>
        <w:rPr>
          <w:noProof/>
          <w:lang w:eastAsia="ko-KR"/>
        </w:rPr>
        <w:br/>
      </w:r>
      <w:r>
        <w:rPr>
          <w:noProof/>
        </w:rPr>
        <w:tab/>
        <w:t>with x,y = 0..nCbS</w:t>
      </w:r>
      <w:r>
        <w:rPr>
          <w:noProof/>
          <w:vertAlign w:val="subscript"/>
        </w:rPr>
        <w:t>C</w:t>
      </w:r>
    </w:p>
    <w:p w:rsidR="00E1614F" w:rsidRPr="00943A5F" w:rsidRDefault="00E1614F" w:rsidP="00E1614F">
      <w:pPr>
        <w:pStyle w:val="Equation"/>
        <w:tabs>
          <w:tab w:val="left" w:pos="1170"/>
          <w:tab w:val="left" w:pos="1890"/>
        </w:tabs>
        <w:ind w:left="794"/>
        <w:rPr>
          <w:noProof/>
          <w:lang w:eastAsia="ko-KR"/>
        </w:rPr>
      </w:pPr>
      <w:r>
        <w:rPr>
          <w:noProof/>
        </w:rPr>
        <w:t>predSamples</w:t>
      </w:r>
      <w:r w:rsidRPr="007B2AAF">
        <w:rPr>
          <w:noProof/>
          <w:vertAlign w:val="subscript"/>
        </w:rPr>
        <w:t>Cr</w:t>
      </w:r>
      <w:r>
        <w:rPr>
          <w:noProof/>
        </w:rPr>
        <w:t>[ x ][ y ] = predSamples</w:t>
      </w:r>
      <w:r w:rsidRPr="007B2AAF">
        <w:rPr>
          <w:noProof/>
          <w:vertAlign w:val="subscript"/>
        </w:rPr>
        <w:t>Cr</w:t>
      </w:r>
      <w:r>
        <w:rPr>
          <w:noProof/>
        </w:rPr>
        <w:t>[ x ][ y ]  &lt;&lt;  ( BitDepth</w:t>
      </w:r>
      <w:r w:rsidRPr="007B2AAF">
        <w:rPr>
          <w:noProof/>
          <w:vertAlign w:val="subscript"/>
        </w:rPr>
        <w:t>C</w:t>
      </w:r>
      <w:r>
        <w:rPr>
          <w:noProof/>
        </w:rPr>
        <w:t> </w:t>
      </w:r>
      <w:r w:rsidRPr="00943A5F">
        <w:rPr>
          <w:noProof/>
        </w:rPr>
        <w:t>−</w:t>
      </w:r>
      <w:r>
        <w:rPr>
          <w:noProof/>
        </w:rPr>
        <w:t> RestrictedBitDepth</w:t>
      </w:r>
      <w:r w:rsidRPr="007B2AAF">
        <w:rPr>
          <w:noProof/>
          <w:vertAlign w:val="subscript"/>
        </w:rPr>
        <w:t>C</w:t>
      </w:r>
      <w:r>
        <w:rPr>
          <w:noProof/>
        </w:rPr>
        <w:t> )</w:t>
      </w:r>
      <w:r>
        <w:rPr>
          <w:noProof/>
          <w:lang w:eastAsia="ko-KR"/>
        </w:rPr>
        <w:tab/>
      </w:r>
      <w:r w:rsidRPr="00943A5F">
        <w:rPr>
          <w:noProof/>
          <w:lang w:eastAsia="ko-KR"/>
        </w:rPr>
        <w:t>(</w:t>
      </w:r>
      <w:r>
        <w:rPr>
          <w:noProof/>
          <w:lang w:eastAsia="ko-KR"/>
        </w:rPr>
        <w:t>F</w:t>
      </w:r>
      <w:r w:rsidRPr="00943A5F">
        <w:rPr>
          <w:noProof/>
          <w:lang w:eastAsia="ko-KR"/>
        </w:rPr>
        <w:noBreakHyphen/>
      </w:r>
      <w:r w:rsidRPr="00943A5F">
        <w:rPr>
          <w:noProof/>
          <w:lang w:eastAsia="ko-KR"/>
        </w:rPr>
        <w:fldChar w:fldCharType="begin" w:fldLock="1"/>
      </w:r>
      <w:r w:rsidRPr="00943A5F">
        <w:rPr>
          <w:noProof/>
          <w:lang w:eastAsia="ko-KR"/>
        </w:rPr>
        <w:instrText xml:space="preserve"> SEQ Equation \* ARABIC \s 1 </w:instrText>
      </w:r>
      <w:r w:rsidRPr="00943A5F">
        <w:rPr>
          <w:noProof/>
          <w:lang w:eastAsia="ko-KR"/>
        </w:rPr>
        <w:fldChar w:fldCharType="separate"/>
      </w:r>
      <w:r w:rsidR="007E0445">
        <w:rPr>
          <w:noProof/>
          <w:lang w:eastAsia="ko-KR"/>
        </w:rPr>
        <w:t>12</w:t>
      </w:r>
      <w:r w:rsidRPr="00943A5F">
        <w:rPr>
          <w:noProof/>
          <w:lang w:eastAsia="ko-KR"/>
        </w:rPr>
        <w:fldChar w:fldCharType="end"/>
      </w:r>
      <w:r w:rsidRPr="00943A5F">
        <w:rPr>
          <w:noProof/>
          <w:lang w:eastAsia="ko-KR"/>
        </w:rPr>
        <w:t>)</w:t>
      </w:r>
      <w:r>
        <w:rPr>
          <w:noProof/>
          <w:lang w:eastAsia="ko-KR"/>
        </w:rPr>
        <w:br/>
      </w:r>
      <w:r>
        <w:rPr>
          <w:noProof/>
        </w:rPr>
        <w:tab/>
        <w:t>with x,y = 0..nCbS</w:t>
      </w:r>
      <w:r>
        <w:rPr>
          <w:noProof/>
          <w:vertAlign w:val="subscript"/>
        </w:rPr>
        <w:t>C</w:t>
      </w:r>
    </w:p>
    <w:p w:rsidR="00E1614F" w:rsidRDefault="00E1614F" w:rsidP="00E1614F">
      <w:pPr>
        <w:rPr>
          <w:noProof/>
        </w:rPr>
      </w:pPr>
      <w:r>
        <w:rPr>
          <w:noProof/>
        </w:rPr>
        <w:t>The luma sample interpolation process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_Ref278220677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8.5.3.3.3.2</w:t>
      </w:r>
      <w:r>
        <w:rPr>
          <w:noProof/>
        </w:rPr>
        <w:fldChar w:fldCharType="end"/>
      </w:r>
      <w:r>
        <w:rPr>
          <w:noProof/>
        </w:rPr>
        <w:t xml:space="preserve"> shall be performed using RestrictedBitDepth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in place of the variable BitDepth</w:t>
      </w:r>
      <w:r w:rsidRPr="007B2AAF">
        <w:rPr>
          <w:noProof/>
          <w:vertAlign w:val="subscript"/>
        </w:rPr>
        <w:t>Y</w:t>
      </w:r>
      <w:r>
        <w:rPr>
          <w:noProof/>
        </w:rPr>
        <w:t>.</w:t>
      </w:r>
    </w:p>
    <w:p w:rsidR="00E1614F" w:rsidRDefault="00E1614F" w:rsidP="00E1614F">
      <w:pPr>
        <w:rPr>
          <w:noProof/>
        </w:rPr>
      </w:pPr>
      <w:r>
        <w:rPr>
          <w:noProof/>
        </w:rPr>
        <w:t>The chroma sample interpolation process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_Ref278221402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8.5.3.3.3.3</w:t>
      </w:r>
      <w:r>
        <w:rPr>
          <w:noProof/>
        </w:rPr>
        <w:fldChar w:fldCharType="end"/>
      </w:r>
      <w:r>
        <w:rPr>
          <w:noProof/>
        </w:rPr>
        <w:t xml:space="preserve"> shall be performed using RestrictedBitDepth</w:t>
      </w:r>
      <w:r w:rsidRPr="007B2AAF">
        <w:rPr>
          <w:noProof/>
          <w:vertAlign w:val="subscript"/>
        </w:rPr>
        <w:t>C</w:t>
      </w:r>
      <w:r>
        <w:rPr>
          <w:noProof/>
        </w:rPr>
        <w:t xml:space="preserve"> in place of the variable BitDepth</w:t>
      </w:r>
      <w:r w:rsidRPr="007B2AAF">
        <w:rPr>
          <w:noProof/>
          <w:vertAlign w:val="subscript"/>
        </w:rPr>
        <w:t>C</w:t>
      </w:r>
      <w:r>
        <w:rPr>
          <w:noProof/>
        </w:rPr>
        <w:t>.</w:t>
      </w:r>
    </w:p>
    <w:p w:rsidR="00E1614F" w:rsidRDefault="00E1614F" w:rsidP="00E1614F">
      <w:pPr>
        <w:rPr>
          <w:noProof/>
        </w:rPr>
      </w:pPr>
      <w:r>
        <w:rPr>
          <w:noProof/>
        </w:rPr>
        <w:t>The weighted sample prediction process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_Ref352243218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8.5.3.3.4.1</w:t>
      </w:r>
      <w:r>
        <w:rPr>
          <w:noProof/>
        </w:rPr>
        <w:fldChar w:fldCharType="end"/>
      </w:r>
      <w:r>
        <w:rPr>
          <w:noProof/>
        </w:rPr>
        <w:t xml:space="preserve"> shall be performed using RestrictedBitDepth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in place of the variable BitDepth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and RestrictedBitDepth</w:t>
      </w:r>
      <w:r w:rsidRPr="007B2AAF">
        <w:rPr>
          <w:noProof/>
          <w:vertAlign w:val="subscript"/>
        </w:rPr>
        <w:t>C</w:t>
      </w:r>
      <w:r>
        <w:rPr>
          <w:noProof/>
        </w:rPr>
        <w:t xml:space="preserve"> in place of the variable BitDepth</w:t>
      </w:r>
      <w:r w:rsidRPr="007B2AAF">
        <w:rPr>
          <w:noProof/>
          <w:vertAlign w:val="subscript"/>
        </w:rPr>
        <w:t>C</w:t>
      </w:r>
      <w:r>
        <w:rPr>
          <w:noProof/>
        </w:rPr>
        <w:t>.</w:t>
      </w:r>
    </w:p>
    <w:p w:rsidR="00E1614F" w:rsidRDefault="00E1614F" w:rsidP="00E1614F">
      <w:pPr>
        <w:rPr>
          <w:noProof/>
        </w:rPr>
      </w:pPr>
      <w:r>
        <w:rPr>
          <w:noProof/>
        </w:rPr>
        <w:t>The picture construction process prior to the in-loop filter process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_Ref278194401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8.6.5</w:t>
      </w:r>
      <w:r>
        <w:rPr>
          <w:noProof/>
        </w:rPr>
        <w:fldChar w:fldCharType="end"/>
      </w:r>
      <w:r>
        <w:rPr>
          <w:noProof/>
        </w:rPr>
        <w:t xml:space="preserve"> is modified as follows. The derivation of recSamples[][] using equation </w:t>
      </w:r>
      <w:r w:rsidRPr="00943A5F">
        <w:rPr>
          <w:noProof/>
        </w:rPr>
        <w:t>(</w:t>
      </w:r>
      <w:r>
        <w:rPr>
          <w:noProof/>
        </w:rPr>
        <w:t>8</w:t>
      </w:r>
      <w:r w:rsidRPr="00943A5F">
        <w:rPr>
          <w:noProof/>
        </w:rPr>
        <w:noBreakHyphen/>
      </w:r>
      <w:r>
        <w:rPr>
          <w:noProof/>
        </w:rPr>
        <w:t>280</w:t>
      </w:r>
      <w:r w:rsidRPr="00943A5F">
        <w:rPr>
          <w:noProof/>
        </w:rPr>
        <w:t>)</w:t>
      </w:r>
      <w:r>
        <w:rPr>
          <w:noProof/>
        </w:rPr>
        <w:t xml:space="preserve"> is replaced by the following:</w:t>
      </w:r>
    </w:p>
    <w:p w:rsidR="00E1614F" w:rsidRPr="00943A5F" w:rsidRDefault="00E1614F" w:rsidP="00E1614F">
      <w:pPr>
        <w:pStyle w:val="Equation"/>
        <w:tabs>
          <w:tab w:val="left" w:pos="1890"/>
        </w:tabs>
        <w:ind w:left="794"/>
        <w:rPr>
          <w:noProof/>
        </w:rPr>
      </w:pPr>
      <w:r w:rsidRPr="00943A5F">
        <w:rPr>
          <w:noProof/>
        </w:rPr>
        <w:t>recSamples[ x</w:t>
      </w:r>
      <w:r>
        <w:rPr>
          <w:noProof/>
        </w:rPr>
        <w:t>Curr </w:t>
      </w:r>
      <w:r w:rsidRPr="00943A5F">
        <w:rPr>
          <w:noProof/>
        </w:rPr>
        <w:t>+</w:t>
      </w:r>
      <w:r>
        <w:rPr>
          <w:noProof/>
        </w:rPr>
        <w:t> </w:t>
      </w:r>
      <w:r w:rsidRPr="00943A5F">
        <w:rPr>
          <w:noProof/>
        </w:rPr>
        <w:t>i ][ y</w:t>
      </w:r>
      <w:r>
        <w:rPr>
          <w:noProof/>
        </w:rPr>
        <w:t>Curr </w:t>
      </w:r>
      <w:r w:rsidRPr="00943A5F">
        <w:rPr>
          <w:noProof/>
        </w:rPr>
        <w:t>+</w:t>
      </w:r>
      <w:r>
        <w:rPr>
          <w:noProof/>
        </w:rPr>
        <w:t> </w:t>
      </w:r>
      <w:r w:rsidRPr="00943A5F">
        <w:rPr>
          <w:noProof/>
        </w:rPr>
        <w:t xml:space="preserve">j ] = </w:t>
      </w:r>
      <w:r>
        <w:rPr>
          <w:noProof/>
        </w:rPr>
        <w:tab/>
        <w:t>RClip1Idx( RoundToEven( predSamples[ i ][ j ] + </w:t>
      </w:r>
      <w:r w:rsidRPr="00943A5F">
        <w:rPr>
          <w:noProof/>
        </w:rPr>
        <w:t>resSamples[ i ][ j ]</w:t>
      </w:r>
      <w:r>
        <w:rPr>
          <w:noProof/>
        </w:rPr>
        <w:t>, cIdx ), cIdx )</w:t>
      </w:r>
      <w:r w:rsidRPr="00943A5F">
        <w:rPr>
          <w:noProof/>
        </w:rPr>
        <w:tab/>
        <w:t>(</w:t>
      </w:r>
      <w:r>
        <w:rPr>
          <w:noProof/>
        </w:rPr>
        <w:t>F</w:t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 w:rsidR="007E0445">
        <w:rPr>
          <w:noProof/>
        </w:rPr>
        <w:t>13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  <w:r>
        <w:rPr>
          <w:noProof/>
        </w:rPr>
        <w:br/>
      </w:r>
      <w:r>
        <w:rPr>
          <w:noProof/>
        </w:rPr>
        <w:tab/>
      </w:r>
      <w:r w:rsidRPr="00943A5F">
        <w:rPr>
          <w:noProof/>
        </w:rPr>
        <w:t>with i = 0..n</w:t>
      </w:r>
      <w:r>
        <w:rPr>
          <w:noProof/>
        </w:rPr>
        <w:t>Curr</w:t>
      </w:r>
      <w:r w:rsidRPr="00943A5F">
        <w:rPr>
          <w:noProof/>
        </w:rPr>
        <w:t>S − 1, j = 0..n</w:t>
      </w:r>
      <w:r>
        <w:rPr>
          <w:noProof/>
        </w:rPr>
        <w:t>Curr</w:t>
      </w:r>
      <w:r w:rsidRPr="00943A5F">
        <w:rPr>
          <w:noProof/>
        </w:rPr>
        <w:t>S − 1</w:t>
      </w:r>
    </w:p>
    <w:p w:rsidR="00E1614F" w:rsidRDefault="00E1614F" w:rsidP="00E1614F">
      <w:pPr>
        <w:rPr>
          <w:noProof/>
        </w:rPr>
      </w:pPr>
      <w:r>
        <w:rPr>
          <w:noProof/>
        </w:rPr>
        <w:t>The decision process for luma block edges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_Ref352243254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8.7.2.5.3</w:t>
      </w:r>
      <w:r>
        <w:rPr>
          <w:noProof/>
        </w:rPr>
        <w:fldChar w:fldCharType="end"/>
      </w:r>
      <w:r>
        <w:rPr>
          <w:noProof/>
        </w:rPr>
        <w:t xml:space="preserve"> shall be performed using RestrictedBitDepth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in place of the variable BitDepth</w:t>
      </w:r>
      <w:r w:rsidRPr="007B2AAF">
        <w:rPr>
          <w:noProof/>
          <w:vertAlign w:val="subscript"/>
        </w:rPr>
        <w:t>Y</w:t>
      </w:r>
      <w:r>
        <w:rPr>
          <w:noProof/>
        </w:rPr>
        <w:t>.</w:t>
      </w:r>
    </w:p>
    <w:p w:rsidR="00E1614F" w:rsidRDefault="00E1614F" w:rsidP="00E1614F">
      <w:pPr>
        <w:rPr>
          <w:noProof/>
        </w:rPr>
      </w:pPr>
      <w:r>
        <w:rPr>
          <w:noProof/>
        </w:rPr>
        <w:t>The decision process for chroma block edges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_Ref352243268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8.7.2.5.5</w:t>
      </w:r>
      <w:r>
        <w:rPr>
          <w:noProof/>
        </w:rPr>
        <w:fldChar w:fldCharType="end"/>
      </w:r>
      <w:r>
        <w:rPr>
          <w:noProof/>
        </w:rPr>
        <w:t xml:space="preserve"> shall be performed using RestrictedBitDepth</w:t>
      </w:r>
      <w:r w:rsidRPr="007B2AAF">
        <w:rPr>
          <w:noProof/>
          <w:vertAlign w:val="subscript"/>
        </w:rPr>
        <w:t>C</w:t>
      </w:r>
      <w:r>
        <w:rPr>
          <w:noProof/>
        </w:rPr>
        <w:t xml:space="preserve"> in place of the variable BitDepth</w:t>
      </w:r>
      <w:r w:rsidRPr="007B2AAF">
        <w:rPr>
          <w:noProof/>
          <w:vertAlign w:val="subscript"/>
        </w:rPr>
        <w:t>C</w:t>
      </w:r>
    </w:p>
    <w:p w:rsidR="00E1614F" w:rsidRDefault="00E1614F" w:rsidP="00E1614F">
      <w:pPr>
        <w:rPr>
          <w:noProof/>
        </w:rPr>
      </w:pPr>
      <w:r>
        <w:rPr>
          <w:noProof/>
        </w:rPr>
        <w:t>The filtering process for a luma sample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_Ref286594180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8.7.2.5.7</w:t>
      </w:r>
      <w:r>
        <w:rPr>
          <w:noProof/>
        </w:rPr>
        <w:fldChar w:fldCharType="end"/>
      </w:r>
      <w:r>
        <w:rPr>
          <w:noProof/>
        </w:rPr>
        <w:t xml:space="preserve"> shall be performed using RClip1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in place of the function Clip1</w:t>
      </w:r>
      <w:r w:rsidRPr="007B2AAF">
        <w:rPr>
          <w:noProof/>
          <w:vertAlign w:val="subscript"/>
        </w:rPr>
        <w:t>Y</w:t>
      </w:r>
      <w:r>
        <w:rPr>
          <w:noProof/>
        </w:rPr>
        <w:t>.</w:t>
      </w:r>
    </w:p>
    <w:p w:rsidR="00E1614F" w:rsidRDefault="00E1614F" w:rsidP="00E1614F">
      <w:pPr>
        <w:rPr>
          <w:noProof/>
        </w:rPr>
      </w:pPr>
      <w:r>
        <w:rPr>
          <w:noProof/>
        </w:rPr>
        <w:t>The filtering process for a chroma sample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_Ref286595152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8.7.2.5.8</w:t>
      </w:r>
      <w:r>
        <w:rPr>
          <w:noProof/>
        </w:rPr>
        <w:fldChar w:fldCharType="end"/>
      </w:r>
      <w:r>
        <w:rPr>
          <w:noProof/>
        </w:rPr>
        <w:t xml:space="preserve"> shall be performed using RClip1</w:t>
      </w:r>
      <w:r>
        <w:rPr>
          <w:noProof/>
          <w:vertAlign w:val="subscript"/>
        </w:rPr>
        <w:t>C</w:t>
      </w:r>
      <w:r>
        <w:rPr>
          <w:noProof/>
        </w:rPr>
        <w:t xml:space="preserve"> in place of the function Clip1</w:t>
      </w:r>
      <w:r>
        <w:rPr>
          <w:noProof/>
          <w:vertAlign w:val="subscript"/>
        </w:rPr>
        <w:t>C</w:t>
      </w:r>
      <w:r>
        <w:rPr>
          <w:noProof/>
        </w:rPr>
        <w:t>.</w:t>
      </w:r>
    </w:p>
    <w:p w:rsidR="00E1614F" w:rsidRDefault="00E1614F" w:rsidP="00E1614F">
      <w:pPr>
        <w:rPr>
          <w:noProof/>
        </w:rPr>
      </w:pPr>
      <w:r>
        <w:rPr>
          <w:noProof/>
        </w:rPr>
        <w:t>The sample adaptive offset coding tree block modification process as specified in subclause </w:t>
      </w:r>
      <w:r>
        <w:rPr>
          <w:noProof/>
        </w:rPr>
        <w:fldChar w:fldCharType="begin"/>
      </w:r>
      <w:r>
        <w:rPr>
          <w:noProof/>
        </w:rPr>
        <w:instrText xml:space="preserve"> REF _Ref305587094 \r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8.7.3.2</w:t>
      </w:r>
      <w:r>
        <w:rPr>
          <w:noProof/>
        </w:rPr>
        <w:fldChar w:fldCharType="end"/>
      </w:r>
      <w:r>
        <w:rPr>
          <w:noProof/>
        </w:rPr>
        <w:t xml:space="preserve"> shall be performed using RestrictedBitDepth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in place of BitDepth</w:t>
      </w:r>
      <w:r w:rsidRPr="007B2AAF">
        <w:rPr>
          <w:noProof/>
          <w:vertAlign w:val="subscript"/>
        </w:rPr>
        <w:t>Y</w:t>
      </w:r>
      <w:r>
        <w:rPr>
          <w:noProof/>
        </w:rPr>
        <w:t xml:space="preserve"> and RestrictedBitDepth</w:t>
      </w:r>
      <w:r w:rsidRPr="007B2AAF">
        <w:rPr>
          <w:noProof/>
          <w:vertAlign w:val="subscript"/>
        </w:rPr>
        <w:t>C</w:t>
      </w:r>
      <w:r>
        <w:rPr>
          <w:noProof/>
        </w:rPr>
        <w:t xml:space="preserve"> in place of BitDepth</w:t>
      </w:r>
      <w:r w:rsidRPr="007B2AAF">
        <w:rPr>
          <w:noProof/>
          <w:vertAlign w:val="subscript"/>
        </w:rPr>
        <w:t>C</w:t>
      </w:r>
      <w:r>
        <w:rPr>
          <w:noProof/>
        </w:rPr>
        <w:t>.</w:t>
      </w:r>
    </w:p>
    <w:p w:rsidR="00E1614F" w:rsidRDefault="00E1614F" w:rsidP="00E1614F">
      <w:pPr>
        <w:pStyle w:val="Annex2"/>
        <w:numPr>
          <w:ilvl w:val="1"/>
          <w:numId w:val="3"/>
        </w:numPr>
        <w:rPr>
          <w:noProof/>
        </w:rPr>
      </w:pPr>
      <w:r>
        <w:rPr>
          <w:noProof/>
        </w:rPr>
        <w:t>Interpretation of SEI message semantics</w:t>
      </w:r>
    </w:p>
    <w:p w:rsidR="00E1614F" w:rsidRDefault="00E1614F" w:rsidP="00E1614F">
      <w:pPr>
        <w:rPr>
          <w:noProof/>
        </w:rPr>
      </w:pPr>
      <w:r>
        <w:rPr>
          <w:noProof/>
        </w:rPr>
        <w:t>TBD</w:t>
      </w:r>
    </w:p>
    <w:p w:rsidR="00E1614F" w:rsidRDefault="00E1614F" w:rsidP="00E1614F">
      <w:pPr>
        <w:pStyle w:val="Annex2"/>
        <w:numPr>
          <w:ilvl w:val="1"/>
          <w:numId w:val="3"/>
        </w:numPr>
        <w:rPr>
          <w:noProof/>
        </w:rPr>
      </w:pPr>
      <w:r>
        <w:rPr>
          <w:noProof/>
        </w:rPr>
        <w:t>Interpretation of VUI semantics</w:t>
      </w:r>
    </w:p>
    <w:p w:rsidR="00E1614F" w:rsidRPr="00943A5F" w:rsidRDefault="00E1614F" w:rsidP="00E1614F">
      <w:pPr>
        <w:rPr>
          <w:noProof/>
        </w:rPr>
      </w:pPr>
      <w:r>
        <w:rPr>
          <w:noProof/>
        </w:rPr>
        <w:t>TBD</w:t>
      </w:r>
    </w:p>
    <w:p w:rsidR="00F82657" w:rsidRDefault="00DA0918"/>
    <w:sectPr w:rsidR="00F82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Droid Serif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SimSun"/>
    <w:charset w:val="81"/>
    <w:family w:val="swiss"/>
    <w:pitch w:val="variable"/>
    <w:sig w:usb0="00000000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6E4C1C3B"/>
    <w:multiLevelType w:val="multilevel"/>
    <w:tmpl w:val="9D2C2976"/>
    <w:lvl w:ilvl="0">
      <w:start w:val="6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14F"/>
    <w:rsid w:val="000E5A9F"/>
    <w:rsid w:val="000F58A0"/>
    <w:rsid w:val="002B1167"/>
    <w:rsid w:val="00343AB4"/>
    <w:rsid w:val="007E0445"/>
    <w:rsid w:val="008647C9"/>
    <w:rsid w:val="00B8741C"/>
    <w:rsid w:val="00BD667D"/>
    <w:rsid w:val="00DA0918"/>
    <w:rsid w:val="00E1614F"/>
    <w:rsid w:val="00F4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14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614F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614F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614F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E1614F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E1614F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E1614F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1614F"/>
    <w:rPr>
      <w:rFonts w:ascii="Times New Roman" w:eastAsia="Malgun Gothic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E1614F"/>
    <w:rPr>
      <w:rFonts w:ascii="Times New Roman" w:eastAsia="Malgun Gothic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9"/>
    <w:rsid w:val="00E1614F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E1614F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E1614F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E1614F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Annex1">
    <w:name w:val="Annex 1"/>
    <w:basedOn w:val="Heading1"/>
    <w:next w:val="Normal"/>
    <w:uiPriority w:val="99"/>
    <w:rsid w:val="00E1614F"/>
    <w:pPr>
      <w:tabs>
        <w:tab w:val="num" w:pos="4690"/>
      </w:tabs>
      <w:ind w:left="720" w:hanging="2703"/>
      <w:jc w:val="center"/>
    </w:pPr>
  </w:style>
  <w:style w:type="paragraph" w:customStyle="1" w:styleId="AnnexRef">
    <w:name w:val="Annex_Ref"/>
    <w:basedOn w:val="Normal"/>
    <w:next w:val="Normal"/>
    <w:uiPriority w:val="99"/>
    <w:rsid w:val="00E1614F"/>
    <w:pPr>
      <w:spacing w:before="0"/>
      <w:jc w:val="center"/>
    </w:pPr>
  </w:style>
  <w:style w:type="paragraph" w:customStyle="1" w:styleId="Equation">
    <w:name w:val="Equation"/>
    <w:basedOn w:val="Normal"/>
    <w:rsid w:val="00E1614F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Note1">
    <w:name w:val="Note 1"/>
    <w:basedOn w:val="Normal"/>
    <w:qFormat/>
    <w:rsid w:val="00E1614F"/>
    <w:pPr>
      <w:tabs>
        <w:tab w:val="clear" w:pos="794"/>
        <w:tab w:val="clear" w:pos="1191"/>
        <w:tab w:val="clear" w:pos="1588"/>
        <w:tab w:val="clear" w:pos="1985"/>
      </w:tabs>
      <w:spacing w:before="60"/>
      <w:ind w:left="288"/>
    </w:pPr>
    <w:rPr>
      <w:sz w:val="18"/>
      <w:szCs w:val="18"/>
    </w:rPr>
  </w:style>
  <w:style w:type="paragraph" w:customStyle="1" w:styleId="Annex2">
    <w:name w:val="Annex 2"/>
    <w:basedOn w:val="Normal"/>
    <w:next w:val="Normal"/>
    <w:uiPriority w:val="99"/>
    <w:rsid w:val="00E1614F"/>
    <w:pPr>
      <w:keepNext/>
      <w:keepLines/>
      <w:tabs>
        <w:tab w:val="num" w:pos="1020"/>
        <w:tab w:val="num" w:pos="1440"/>
      </w:tabs>
      <w:spacing w:before="313"/>
      <w:ind w:left="1440" w:hanging="360"/>
      <w:outlineLvl w:val="1"/>
    </w:pPr>
    <w:rPr>
      <w:b/>
      <w:bCs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2B11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16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167"/>
    <w:rPr>
      <w:rFonts w:ascii="Tahoma" w:eastAsia="Malgun Gothic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14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614F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614F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614F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E1614F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E1614F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E1614F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1614F"/>
    <w:rPr>
      <w:rFonts w:ascii="Times New Roman" w:eastAsia="Malgun Gothic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E1614F"/>
    <w:rPr>
      <w:rFonts w:ascii="Times New Roman" w:eastAsia="Malgun Gothic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9"/>
    <w:rsid w:val="00E1614F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E1614F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E1614F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E1614F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Annex1">
    <w:name w:val="Annex 1"/>
    <w:basedOn w:val="Heading1"/>
    <w:next w:val="Normal"/>
    <w:uiPriority w:val="99"/>
    <w:rsid w:val="00E1614F"/>
    <w:pPr>
      <w:tabs>
        <w:tab w:val="num" w:pos="4690"/>
      </w:tabs>
      <w:ind w:left="720" w:hanging="2703"/>
      <w:jc w:val="center"/>
    </w:pPr>
  </w:style>
  <w:style w:type="paragraph" w:customStyle="1" w:styleId="AnnexRef">
    <w:name w:val="Annex_Ref"/>
    <w:basedOn w:val="Normal"/>
    <w:next w:val="Normal"/>
    <w:uiPriority w:val="99"/>
    <w:rsid w:val="00E1614F"/>
    <w:pPr>
      <w:spacing w:before="0"/>
      <w:jc w:val="center"/>
    </w:pPr>
  </w:style>
  <w:style w:type="paragraph" w:customStyle="1" w:styleId="Equation">
    <w:name w:val="Equation"/>
    <w:basedOn w:val="Normal"/>
    <w:rsid w:val="00E1614F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Note1">
    <w:name w:val="Note 1"/>
    <w:basedOn w:val="Normal"/>
    <w:qFormat/>
    <w:rsid w:val="00E1614F"/>
    <w:pPr>
      <w:tabs>
        <w:tab w:val="clear" w:pos="794"/>
        <w:tab w:val="clear" w:pos="1191"/>
        <w:tab w:val="clear" w:pos="1588"/>
        <w:tab w:val="clear" w:pos="1985"/>
      </w:tabs>
      <w:spacing w:before="60"/>
      <w:ind w:left="288"/>
    </w:pPr>
    <w:rPr>
      <w:sz w:val="18"/>
      <w:szCs w:val="18"/>
    </w:rPr>
  </w:style>
  <w:style w:type="paragraph" w:customStyle="1" w:styleId="Annex2">
    <w:name w:val="Annex 2"/>
    <w:basedOn w:val="Normal"/>
    <w:next w:val="Normal"/>
    <w:uiPriority w:val="99"/>
    <w:rsid w:val="00E1614F"/>
    <w:pPr>
      <w:keepNext/>
      <w:keepLines/>
      <w:tabs>
        <w:tab w:val="num" w:pos="1020"/>
        <w:tab w:val="num" w:pos="1440"/>
      </w:tabs>
      <w:spacing w:before="313"/>
      <w:ind w:left="1440" w:hanging="360"/>
      <w:outlineLvl w:val="1"/>
    </w:pPr>
    <w:rPr>
      <w:b/>
      <w:bCs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2B11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16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167"/>
    <w:rPr>
      <w:rFonts w:ascii="Tahoma" w:eastAsia="Malgun Gothic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767676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Flynn</dc:creator>
  <cp:keywords/>
  <dc:description/>
  <cp:lastModifiedBy>David Flynn</cp:lastModifiedBy>
  <cp:revision>7</cp:revision>
  <dcterms:created xsi:type="dcterms:W3CDTF">2013-03-28T18:47:00Z</dcterms:created>
  <dcterms:modified xsi:type="dcterms:W3CDTF">2013-04-17T13:34:00Z</dcterms:modified>
</cp:coreProperties>
</file>