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1703B5">
        <w:tc>
          <w:tcPr>
            <w:tcW w:w="6408" w:type="dxa"/>
          </w:tcPr>
          <w:p w:rsidR="006C5D39" w:rsidRPr="001703B5" w:rsidRDefault="00024A0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24A03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DE7C45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7C45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1703B5">
              <w:rPr>
                <w:b/>
                <w:szCs w:val="22"/>
                <w:lang w:val="en-CA"/>
              </w:rPr>
              <w:t xml:space="preserve">Joint </w:t>
            </w:r>
            <w:r w:rsidR="006C5D39" w:rsidRPr="001703B5">
              <w:rPr>
                <w:b/>
                <w:szCs w:val="22"/>
                <w:lang w:val="en-CA"/>
              </w:rPr>
              <w:t>Collaborative</w:t>
            </w:r>
            <w:r w:rsidR="00E61DAC" w:rsidRPr="001703B5">
              <w:rPr>
                <w:b/>
                <w:szCs w:val="22"/>
                <w:lang w:val="en-CA"/>
              </w:rPr>
              <w:t xml:space="preserve"> Team </w:t>
            </w:r>
            <w:r w:rsidR="006C5D39" w:rsidRPr="001703B5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1703B5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703B5">
              <w:rPr>
                <w:b/>
                <w:szCs w:val="22"/>
                <w:lang w:val="en-CA"/>
              </w:rPr>
              <w:t xml:space="preserve">of </w:t>
            </w:r>
            <w:r w:rsidR="007F1F8B" w:rsidRPr="001703B5">
              <w:rPr>
                <w:b/>
                <w:szCs w:val="22"/>
                <w:lang w:val="en-CA"/>
              </w:rPr>
              <w:t>ITU-T SG</w:t>
            </w:r>
            <w:r w:rsidR="005E1AC6" w:rsidRPr="001703B5">
              <w:rPr>
                <w:b/>
                <w:szCs w:val="22"/>
                <w:lang w:val="en-CA"/>
              </w:rPr>
              <w:t> </w:t>
            </w:r>
            <w:r w:rsidR="007F1F8B" w:rsidRPr="001703B5">
              <w:rPr>
                <w:b/>
                <w:szCs w:val="22"/>
                <w:lang w:val="en-CA"/>
              </w:rPr>
              <w:t>16 WP</w:t>
            </w:r>
            <w:r w:rsidR="005E1AC6" w:rsidRPr="001703B5">
              <w:rPr>
                <w:b/>
                <w:szCs w:val="22"/>
                <w:lang w:val="en-CA"/>
              </w:rPr>
              <w:t> </w:t>
            </w:r>
            <w:r w:rsidR="007F1F8B" w:rsidRPr="001703B5">
              <w:rPr>
                <w:b/>
                <w:szCs w:val="22"/>
                <w:lang w:val="en-CA"/>
              </w:rPr>
              <w:t>3 and ISO/IEC JTC</w:t>
            </w:r>
            <w:r w:rsidR="005E1AC6" w:rsidRPr="001703B5">
              <w:rPr>
                <w:b/>
                <w:szCs w:val="22"/>
                <w:lang w:val="en-CA"/>
              </w:rPr>
              <w:t> </w:t>
            </w:r>
            <w:r w:rsidR="007F1F8B" w:rsidRPr="001703B5">
              <w:rPr>
                <w:b/>
                <w:szCs w:val="22"/>
                <w:lang w:val="en-CA"/>
              </w:rPr>
              <w:t>1/SC</w:t>
            </w:r>
            <w:r w:rsidR="005E1AC6" w:rsidRPr="001703B5">
              <w:rPr>
                <w:b/>
                <w:szCs w:val="22"/>
                <w:lang w:val="en-CA"/>
              </w:rPr>
              <w:t> </w:t>
            </w:r>
            <w:r w:rsidR="007F1F8B" w:rsidRPr="001703B5">
              <w:rPr>
                <w:b/>
                <w:szCs w:val="22"/>
                <w:lang w:val="en-CA"/>
              </w:rPr>
              <w:t>29/WG</w:t>
            </w:r>
            <w:r w:rsidR="005E1AC6" w:rsidRPr="001703B5">
              <w:rPr>
                <w:b/>
                <w:szCs w:val="22"/>
                <w:lang w:val="en-CA"/>
              </w:rPr>
              <w:t> </w:t>
            </w:r>
            <w:r w:rsidR="007F1F8B" w:rsidRPr="001703B5">
              <w:rPr>
                <w:b/>
                <w:szCs w:val="22"/>
                <w:lang w:val="en-CA"/>
              </w:rPr>
              <w:t>11</w:t>
            </w:r>
          </w:p>
          <w:p w:rsidR="00E61DAC" w:rsidRPr="001703B5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703B5">
              <w:rPr>
                <w:szCs w:val="22"/>
                <w:lang w:val="en-CA"/>
              </w:rPr>
              <w:t>1</w:t>
            </w:r>
            <w:r w:rsidR="00502E10" w:rsidRPr="001703B5">
              <w:rPr>
                <w:szCs w:val="22"/>
                <w:lang w:val="en-CA"/>
              </w:rPr>
              <w:t>2</w:t>
            </w:r>
            <w:r w:rsidR="00630AA2" w:rsidRPr="001703B5">
              <w:rPr>
                <w:szCs w:val="22"/>
                <w:lang w:val="en-CA"/>
              </w:rPr>
              <w:t>th</w:t>
            </w:r>
            <w:r w:rsidR="00E61DAC" w:rsidRPr="001703B5">
              <w:rPr>
                <w:szCs w:val="22"/>
                <w:lang w:val="en-CA"/>
              </w:rPr>
              <w:t xml:space="preserve"> Meeting: </w:t>
            </w:r>
            <w:r w:rsidR="00502E10" w:rsidRPr="001703B5">
              <w:rPr>
                <w:szCs w:val="22"/>
                <w:lang w:val="en-CA"/>
              </w:rPr>
              <w:t>Geneva, CH</w:t>
            </w:r>
            <w:r w:rsidR="005E1AC6" w:rsidRPr="001703B5">
              <w:rPr>
                <w:szCs w:val="22"/>
                <w:lang w:val="en-CA"/>
              </w:rPr>
              <w:t xml:space="preserve">, </w:t>
            </w:r>
            <w:r w:rsidR="00502E10" w:rsidRPr="001703B5">
              <w:rPr>
                <w:szCs w:val="22"/>
                <w:lang w:val="en-CA"/>
              </w:rPr>
              <w:t>14</w:t>
            </w:r>
            <w:r w:rsidR="005E1AC6" w:rsidRPr="001703B5">
              <w:rPr>
                <w:szCs w:val="22"/>
                <w:lang w:val="en-CA"/>
              </w:rPr>
              <w:t>–</w:t>
            </w:r>
            <w:r w:rsidR="00502E10" w:rsidRPr="001703B5">
              <w:rPr>
                <w:szCs w:val="22"/>
                <w:lang w:val="en-CA"/>
              </w:rPr>
              <w:t>23</w:t>
            </w:r>
            <w:r w:rsidR="005E1AC6" w:rsidRPr="001703B5">
              <w:rPr>
                <w:szCs w:val="22"/>
                <w:lang w:val="en-CA"/>
              </w:rPr>
              <w:t xml:space="preserve"> </w:t>
            </w:r>
            <w:r w:rsidR="00502E10" w:rsidRPr="001703B5">
              <w:rPr>
                <w:szCs w:val="22"/>
                <w:lang w:val="en-CA"/>
              </w:rPr>
              <w:t>Jan</w:t>
            </w:r>
            <w:r w:rsidR="00811C05" w:rsidRPr="001703B5">
              <w:rPr>
                <w:szCs w:val="22"/>
                <w:lang w:val="en-CA"/>
              </w:rPr>
              <w:t>.</w:t>
            </w:r>
            <w:r w:rsidR="005E1AC6" w:rsidRPr="001703B5">
              <w:rPr>
                <w:szCs w:val="22"/>
                <w:lang w:val="en-CA"/>
              </w:rPr>
              <w:t xml:space="preserve"> 201</w:t>
            </w:r>
            <w:r w:rsidR="00502E10" w:rsidRPr="001703B5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1703B5" w:rsidRDefault="00E61DAC" w:rsidP="00B12F6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1703B5">
              <w:rPr>
                <w:lang w:val="en-CA"/>
              </w:rPr>
              <w:t>Document</w:t>
            </w:r>
            <w:r w:rsidR="006C5D39" w:rsidRPr="001703B5">
              <w:rPr>
                <w:lang w:val="en-CA"/>
              </w:rPr>
              <w:t>: JC</w:t>
            </w:r>
            <w:r w:rsidRPr="001703B5">
              <w:rPr>
                <w:lang w:val="en-CA"/>
              </w:rPr>
              <w:t>T</w:t>
            </w:r>
            <w:r w:rsidR="006C5D39" w:rsidRPr="001703B5">
              <w:rPr>
                <w:lang w:val="en-CA"/>
              </w:rPr>
              <w:t>VC</w:t>
            </w:r>
            <w:r w:rsidRPr="001703B5">
              <w:rPr>
                <w:lang w:val="en-CA"/>
              </w:rPr>
              <w:t>-</w:t>
            </w:r>
            <w:r w:rsidR="00E87B24" w:rsidRPr="001703B5">
              <w:rPr>
                <w:lang w:val="en-CA"/>
              </w:rPr>
              <w:t>L</w:t>
            </w:r>
            <w:r w:rsidR="00E87B24" w:rsidRPr="001703B5">
              <w:rPr>
                <w:u w:val="single"/>
                <w:lang w:val="en-CA"/>
              </w:rPr>
              <w:t>1122</w:t>
            </w:r>
            <w:ins w:id="0" w:author="w00901875" w:date="2013-02-25T15:07:00Z">
              <w:r w:rsidR="0053372D">
                <w:rPr>
                  <w:u w:val="single"/>
                  <w:lang w:val="en-CA"/>
                </w:rPr>
                <w:t>r</w:t>
              </w:r>
            </w:ins>
            <w:ins w:id="1" w:author="w00901875" w:date="2013-03-08T13:35:00Z">
              <w:r w:rsidR="00B12F67">
                <w:rPr>
                  <w:u w:val="single"/>
                  <w:lang w:val="en-CA"/>
                </w:rPr>
                <w:t>3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1703B5">
        <w:tc>
          <w:tcPr>
            <w:tcW w:w="1458" w:type="dxa"/>
          </w:tcPr>
          <w:p w:rsidR="00E61DAC" w:rsidRPr="001703B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703B5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703B5" w:rsidRDefault="00580E4F" w:rsidP="00E20C52">
            <w:pPr>
              <w:spacing w:before="60" w:after="60"/>
              <w:rPr>
                <w:b/>
                <w:szCs w:val="22"/>
                <w:lang w:val="en-CA"/>
              </w:rPr>
            </w:pPr>
            <w:r w:rsidRPr="001703B5">
              <w:rPr>
                <w:b/>
                <w:szCs w:val="22"/>
                <w:lang w:val="en-CA"/>
              </w:rPr>
              <w:t>HEVC Range Extensions Core Experiment 2</w:t>
            </w:r>
            <w:r w:rsidR="00E87B24" w:rsidRPr="001703B5">
              <w:rPr>
                <w:b/>
                <w:szCs w:val="22"/>
                <w:lang w:val="en-CA"/>
              </w:rPr>
              <w:t xml:space="preserve"> (RCE2)</w:t>
            </w:r>
            <w:r w:rsidRPr="001703B5">
              <w:rPr>
                <w:b/>
                <w:szCs w:val="22"/>
                <w:lang w:val="en-CA"/>
              </w:rPr>
              <w:t xml:space="preserve">: </w:t>
            </w:r>
            <w:r w:rsidR="00BD4AA5" w:rsidRPr="001703B5">
              <w:rPr>
                <w:b/>
                <w:szCs w:val="22"/>
                <w:lang w:val="en-CA"/>
              </w:rPr>
              <w:t xml:space="preserve">Intra </w:t>
            </w:r>
            <w:r w:rsidR="00E20C52" w:rsidRPr="001703B5">
              <w:rPr>
                <w:rFonts w:hint="eastAsia"/>
                <w:b/>
                <w:szCs w:val="22"/>
                <w:lang w:val="en-CA" w:eastAsia="ko-KR"/>
              </w:rPr>
              <w:t>P</w:t>
            </w:r>
            <w:r w:rsidR="00BD4AA5" w:rsidRPr="001703B5">
              <w:rPr>
                <w:b/>
                <w:szCs w:val="22"/>
                <w:lang w:val="en-CA"/>
              </w:rPr>
              <w:t>rediction for Lossless Coding</w:t>
            </w:r>
          </w:p>
        </w:tc>
      </w:tr>
      <w:tr w:rsidR="00E61DAC" w:rsidRPr="001703B5">
        <w:tc>
          <w:tcPr>
            <w:tcW w:w="1458" w:type="dxa"/>
          </w:tcPr>
          <w:p w:rsidR="00E61DAC" w:rsidRPr="001703B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703B5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1703B5" w:rsidRDefault="00E61DAC">
            <w:pPr>
              <w:spacing w:before="60" w:after="60"/>
              <w:rPr>
                <w:szCs w:val="22"/>
                <w:lang w:val="en-CA"/>
              </w:rPr>
            </w:pPr>
            <w:r w:rsidRPr="001703B5">
              <w:rPr>
                <w:szCs w:val="22"/>
                <w:lang w:val="en-CA"/>
              </w:rPr>
              <w:t xml:space="preserve">Input Document to </w:t>
            </w:r>
            <w:r w:rsidR="00AE341B" w:rsidRPr="001703B5">
              <w:rPr>
                <w:szCs w:val="22"/>
                <w:lang w:val="en-CA"/>
              </w:rPr>
              <w:t>JCT-VC</w:t>
            </w:r>
          </w:p>
        </w:tc>
      </w:tr>
      <w:tr w:rsidR="00E61DAC" w:rsidRPr="001703B5">
        <w:tc>
          <w:tcPr>
            <w:tcW w:w="1458" w:type="dxa"/>
          </w:tcPr>
          <w:p w:rsidR="00E61DAC" w:rsidRPr="001703B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703B5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1703B5" w:rsidRDefault="00580E4F" w:rsidP="005E1AC6">
            <w:pPr>
              <w:spacing w:before="60" w:after="60"/>
              <w:rPr>
                <w:szCs w:val="22"/>
                <w:lang w:val="en-CA"/>
              </w:rPr>
            </w:pPr>
            <w:r w:rsidRPr="001703B5">
              <w:rPr>
                <w:szCs w:val="22"/>
                <w:lang w:val="en-CA"/>
              </w:rPr>
              <w:t>CE description</w:t>
            </w:r>
          </w:p>
        </w:tc>
      </w:tr>
      <w:tr w:rsidR="00DC75E9" w:rsidRPr="001703B5">
        <w:tc>
          <w:tcPr>
            <w:tcW w:w="1458" w:type="dxa"/>
          </w:tcPr>
          <w:p w:rsidR="00DC75E9" w:rsidRPr="001703B5" w:rsidRDefault="00DC75E9">
            <w:pPr>
              <w:spacing w:before="60" w:after="60"/>
              <w:rPr>
                <w:i/>
                <w:szCs w:val="22"/>
                <w:lang w:val="en-CA"/>
              </w:rPr>
            </w:pPr>
            <w:r w:rsidRPr="001703B5">
              <w:rPr>
                <w:i/>
                <w:szCs w:val="22"/>
                <w:lang w:val="en-CA"/>
              </w:rPr>
              <w:t>Author(s) or</w:t>
            </w:r>
            <w:r w:rsidRPr="001703B5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C75E9" w:rsidRPr="001703B5" w:rsidRDefault="00DC75E9" w:rsidP="00E12E7B">
            <w:pPr>
              <w:spacing w:before="0"/>
              <w:rPr>
                <w:szCs w:val="22"/>
                <w:lang w:val="sv-SE"/>
              </w:rPr>
            </w:pPr>
            <w:r w:rsidRPr="001703B5">
              <w:rPr>
                <w:szCs w:val="22"/>
                <w:lang w:val="sv-SE"/>
              </w:rPr>
              <w:t>Wen Gao</w:t>
            </w:r>
          </w:p>
          <w:p w:rsidR="00DC75E9" w:rsidRPr="001703B5" w:rsidRDefault="00DC75E9" w:rsidP="00E12E7B">
            <w:pPr>
              <w:spacing w:before="0"/>
              <w:rPr>
                <w:szCs w:val="22"/>
                <w:lang w:val="sv-SE"/>
              </w:rPr>
            </w:pPr>
            <w:r w:rsidRPr="001703B5">
              <w:rPr>
                <w:szCs w:val="22"/>
                <w:lang w:val="sv-SE"/>
              </w:rPr>
              <w:t xml:space="preserve">Huawei Technologies, </w:t>
            </w:r>
          </w:p>
          <w:p w:rsidR="00DC75E9" w:rsidRPr="001703B5" w:rsidRDefault="00DC75E9" w:rsidP="00E12E7B">
            <w:pPr>
              <w:spacing w:before="0"/>
              <w:rPr>
                <w:szCs w:val="22"/>
                <w:lang w:val="sv-SE"/>
              </w:rPr>
            </w:pPr>
          </w:p>
          <w:p w:rsidR="002C2454" w:rsidRPr="001703B5" w:rsidRDefault="00580E4F" w:rsidP="00E12E7B">
            <w:pPr>
              <w:spacing w:before="0"/>
            </w:pPr>
            <w:r w:rsidRPr="001703B5">
              <w:t>Minhua Zhou</w:t>
            </w:r>
          </w:p>
          <w:p w:rsidR="00DC75E9" w:rsidRPr="001703B5" w:rsidRDefault="00DC75E9" w:rsidP="00E12E7B">
            <w:pPr>
              <w:spacing w:before="0"/>
              <w:rPr>
                <w:szCs w:val="22"/>
              </w:rPr>
            </w:pPr>
            <w:r w:rsidRPr="001703B5">
              <w:rPr>
                <w:szCs w:val="22"/>
                <w:lang w:val="sv-SE"/>
              </w:rPr>
              <w:t>Texas Instruments Inc., USA</w:t>
            </w:r>
            <w:r w:rsidRPr="001703B5">
              <w:rPr>
                <w:szCs w:val="22"/>
              </w:rPr>
              <w:t xml:space="preserve"> </w:t>
            </w:r>
          </w:p>
          <w:p w:rsidR="00E12E7B" w:rsidRPr="001703B5" w:rsidRDefault="00E12E7B" w:rsidP="00E12E7B">
            <w:pPr>
              <w:spacing w:before="0"/>
            </w:pPr>
          </w:p>
          <w:p w:rsidR="00DC75E9" w:rsidRPr="001703B5" w:rsidRDefault="00580E4F" w:rsidP="00E12E7B">
            <w:pPr>
              <w:spacing w:before="0"/>
              <w:rPr>
                <w:szCs w:val="22"/>
              </w:rPr>
            </w:pPr>
            <w:r w:rsidRPr="001703B5">
              <w:t>Peter Amon</w:t>
            </w:r>
          </w:p>
          <w:p w:rsidR="00DC75E9" w:rsidRPr="001703B5" w:rsidRDefault="00580E4F" w:rsidP="00E12E7B">
            <w:pPr>
              <w:spacing w:before="0"/>
              <w:rPr>
                <w:szCs w:val="22"/>
              </w:rPr>
            </w:pPr>
            <w:r w:rsidRPr="001703B5">
              <w:rPr>
                <w:szCs w:val="22"/>
              </w:rPr>
              <w:t>Siemens</w:t>
            </w:r>
          </w:p>
          <w:p w:rsidR="00DC75E9" w:rsidRPr="001703B5" w:rsidRDefault="00DC75E9" w:rsidP="00E12E7B">
            <w:pPr>
              <w:spacing w:before="0"/>
              <w:rPr>
                <w:szCs w:val="22"/>
              </w:rPr>
            </w:pPr>
          </w:p>
          <w:p w:rsidR="00DC75E9" w:rsidRPr="001703B5" w:rsidRDefault="00580E4F" w:rsidP="00DC75E9">
            <w:pPr>
              <w:spacing w:before="0"/>
              <w:rPr>
                <w:szCs w:val="22"/>
              </w:rPr>
            </w:pPr>
            <w:r w:rsidRPr="001703B5">
              <w:t>Sunil Lee</w:t>
            </w:r>
          </w:p>
          <w:p w:rsidR="00DC75E9" w:rsidRPr="001703B5" w:rsidRDefault="00580E4F" w:rsidP="00DC75E9">
            <w:pPr>
              <w:spacing w:before="60" w:after="60"/>
              <w:rPr>
                <w:szCs w:val="22"/>
                <w:lang w:val="sv-SE" w:eastAsia="ko-KR"/>
              </w:rPr>
            </w:pPr>
            <w:r w:rsidRPr="001703B5">
              <w:rPr>
                <w:szCs w:val="22"/>
                <w:lang w:val="sv-SE"/>
              </w:rPr>
              <w:t>Samsung</w:t>
            </w:r>
            <w:r w:rsidR="0005004F" w:rsidRPr="001703B5">
              <w:rPr>
                <w:rFonts w:hint="eastAsia"/>
                <w:szCs w:val="22"/>
                <w:lang w:val="sv-SE" w:eastAsia="ko-KR"/>
              </w:rPr>
              <w:t xml:space="preserve"> Electronics Co., Ltd.</w:t>
            </w:r>
          </w:p>
          <w:p w:rsidR="00DC75E9" w:rsidRPr="001703B5" w:rsidRDefault="00DC75E9" w:rsidP="00DC75E9">
            <w:pPr>
              <w:spacing w:before="0"/>
              <w:rPr>
                <w:szCs w:val="22"/>
                <w:lang w:eastAsia="ja-JP"/>
              </w:rPr>
            </w:pPr>
          </w:p>
          <w:p w:rsidR="00DC75E9" w:rsidRPr="001703B5" w:rsidRDefault="00DC75E9" w:rsidP="0035718F">
            <w:pPr>
              <w:spacing w:before="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DC75E9" w:rsidRPr="001703B5" w:rsidRDefault="00DC75E9" w:rsidP="00E12E7B">
            <w:pPr>
              <w:spacing w:before="0"/>
              <w:rPr>
                <w:szCs w:val="22"/>
              </w:rPr>
            </w:pPr>
            <w:r w:rsidRPr="001703B5">
              <w:rPr>
                <w:szCs w:val="22"/>
              </w:rPr>
              <w:br/>
              <w:t>Email:</w:t>
            </w:r>
          </w:p>
          <w:p w:rsidR="00DC75E9" w:rsidRPr="001703B5" w:rsidRDefault="00DC75E9" w:rsidP="00E12E7B">
            <w:pPr>
              <w:spacing w:before="0"/>
              <w:rPr>
                <w:szCs w:val="22"/>
              </w:rPr>
            </w:pPr>
          </w:p>
          <w:p w:rsidR="00DC75E9" w:rsidRPr="001703B5" w:rsidRDefault="00DC75E9" w:rsidP="00E12E7B">
            <w:pPr>
              <w:spacing w:before="0"/>
              <w:rPr>
                <w:szCs w:val="22"/>
              </w:rPr>
            </w:pPr>
            <w:r w:rsidRPr="001703B5">
              <w:rPr>
                <w:szCs w:val="22"/>
              </w:rPr>
              <w:br/>
              <w:t>Email:</w:t>
            </w:r>
          </w:p>
          <w:p w:rsidR="00DC75E9" w:rsidRPr="001703B5" w:rsidRDefault="00DC75E9" w:rsidP="00E12E7B">
            <w:pPr>
              <w:spacing w:before="0"/>
              <w:rPr>
                <w:szCs w:val="22"/>
              </w:rPr>
            </w:pPr>
          </w:p>
          <w:p w:rsidR="00134D31" w:rsidRDefault="00134D31" w:rsidP="00E12E7B">
            <w:pPr>
              <w:spacing w:before="0"/>
              <w:rPr>
                <w:szCs w:val="22"/>
              </w:rPr>
            </w:pPr>
          </w:p>
          <w:p w:rsidR="00DC75E9" w:rsidRPr="001703B5" w:rsidRDefault="00DC75E9" w:rsidP="00E12E7B">
            <w:pPr>
              <w:spacing w:before="0"/>
              <w:rPr>
                <w:szCs w:val="22"/>
              </w:rPr>
            </w:pPr>
            <w:r w:rsidRPr="001703B5">
              <w:rPr>
                <w:szCs w:val="22"/>
              </w:rPr>
              <w:t xml:space="preserve">Email: </w:t>
            </w:r>
          </w:p>
          <w:p w:rsidR="00DC75E9" w:rsidRPr="001703B5" w:rsidRDefault="00DC75E9" w:rsidP="00E12E7B">
            <w:pPr>
              <w:spacing w:before="0"/>
              <w:rPr>
                <w:szCs w:val="22"/>
              </w:rPr>
            </w:pPr>
          </w:p>
          <w:p w:rsidR="00E12E7B" w:rsidRPr="001703B5" w:rsidRDefault="00E12E7B" w:rsidP="00E12E7B">
            <w:pPr>
              <w:spacing w:before="0"/>
              <w:rPr>
                <w:szCs w:val="22"/>
              </w:rPr>
            </w:pPr>
          </w:p>
          <w:p w:rsidR="00DC75E9" w:rsidRPr="001703B5" w:rsidRDefault="00DC75E9" w:rsidP="00E12E7B">
            <w:pPr>
              <w:spacing w:before="0"/>
              <w:rPr>
                <w:szCs w:val="22"/>
              </w:rPr>
            </w:pPr>
            <w:r w:rsidRPr="001703B5">
              <w:rPr>
                <w:szCs w:val="22"/>
              </w:rPr>
              <w:t>Email:</w:t>
            </w:r>
          </w:p>
          <w:p w:rsidR="00DC75E9" w:rsidRPr="001703B5" w:rsidRDefault="00DC75E9" w:rsidP="00E12E7B">
            <w:pPr>
              <w:spacing w:before="0"/>
              <w:rPr>
                <w:szCs w:val="22"/>
              </w:rPr>
            </w:pPr>
          </w:p>
          <w:p w:rsidR="0035718F" w:rsidRPr="001703B5" w:rsidRDefault="0035718F" w:rsidP="00E12E7B">
            <w:pPr>
              <w:spacing w:before="0"/>
              <w:rPr>
                <w:szCs w:val="22"/>
              </w:rPr>
            </w:pPr>
          </w:p>
          <w:p w:rsidR="00DC75E9" w:rsidRPr="001703B5" w:rsidRDefault="00DC75E9" w:rsidP="00DC75E9">
            <w:pPr>
              <w:spacing w:before="0"/>
              <w:rPr>
                <w:szCs w:val="22"/>
                <w:lang w:val="en-CA"/>
              </w:rPr>
            </w:pPr>
            <w:r w:rsidRPr="001703B5">
              <w:rPr>
                <w:szCs w:val="22"/>
              </w:rPr>
              <w:br/>
            </w:r>
          </w:p>
        </w:tc>
        <w:tc>
          <w:tcPr>
            <w:tcW w:w="3168" w:type="dxa"/>
          </w:tcPr>
          <w:p w:rsidR="00DC75E9" w:rsidRPr="001703B5" w:rsidRDefault="00DC75E9" w:rsidP="00E12E7B">
            <w:pPr>
              <w:spacing w:before="0"/>
              <w:rPr>
                <w:szCs w:val="22"/>
              </w:rPr>
            </w:pPr>
            <w:r w:rsidRPr="001703B5">
              <w:rPr>
                <w:szCs w:val="22"/>
              </w:rPr>
              <w:br/>
              <w:t>wen.gao@huawei.com</w:t>
            </w:r>
            <w:r w:rsidRPr="001703B5">
              <w:rPr>
                <w:szCs w:val="22"/>
              </w:rPr>
              <w:br/>
            </w:r>
          </w:p>
          <w:p w:rsidR="0035718F" w:rsidRPr="001703B5" w:rsidRDefault="00DC75E9" w:rsidP="00E12E7B">
            <w:pPr>
              <w:spacing w:before="0"/>
              <w:rPr>
                <w:szCs w:val="22"/>
                <w:lang w:val="en-CA"/>
              </w:rPr>
            </w:pPr>
            <w:r w:rsidRPr="001703B5">
              <w:rPr>
                <w:szCs w:val="22"/>
              </w:rPr>
              <w:br/>
            </w:r>
            <w:r w:rsidR="00580E4F" w:rsidRPr="001703B5">
              <w:t>zhou</w:t>
            </w:r>
            <w:r w:rsidR="003F191F" w:rsidRPr="001703B5">
              <w:t>@ti.com</w:t>
            </w:r>
          </w:p>
          <w:p w:rsidR="00134D31" w:rsidRDefault="00134D31" w:rsidP="00E12E7B">
            <w:pPr>
              <w:spacing w:before="0"/>
              <w:rPr>
                <w:szCs w:val="22"/>
                <w:lang w:val="en-CA"/>
              </w:rPr>
            </w:pPr>
          </w:p>
          <w:p w:rsidR="00134D31" w:rsidRDefault="00134D31" w:rsidP="00E12E7B">
            <w:pPr>
              <w:spacing w:before="0"/>
              <w:rPr>
                <w:szCs w:val="22"/>
                <w:lang w:val="en-CA"/>
              </w:rPr>
            </w:pPr>
          </w:p>
          <w:p w:rsidR="00DC75E9" w:rsidRPr="001703B5" w:rsidRDefault="00580E4F" w:rsidP="00E12E7B">
            <w:pPr>
              <w:spacing w:before="0"/>
            </w:pPr>
            <w:r w:rsidRPr="001703B5">
              <w:rPr>
                <w:szCs w:val="22"/>
                <w:lang w:val="en-CA"/>
              </w:rPr>
              <w:t>p.amon</w:t>
            </w:r>
            <w:r w:rsidR="00E12E7B" w:rsidRPr="001703B5">
              <w:rPr>
                <w:szCs w:val="22"/>
                <w:lang w:val="en-CA"/>
              </w:rPr>
              <w:t>@</w:t>
            </w:r>
            <w:r w:rsidRPr="001703B5">
              <w:rPr>
                <w:szCs w:val="22"/>
                <w:lang w:val="en-CA"/>
              </w:rPr>
              <w:t>siemens</w:t>
            </w:r>
            <w:r w:rsidR="00E12E7B" w:rsidRPr="001703B5">
              <w:rPr>
                <w:szCs w:val="22"/>
                <w:lang w:val="en-CA"/>
              </w:rPr>
              <w:t>.com</w:t>
            </w:r>
          </w:p>
          <w:p w:rsidR="00DC75E9" w:rsidRPr="001703B5" w:rsidRDefault="00DC75E9" w:rsidP="00E12E7B">
            <w:pPr>
              <w:spacing w:before="0"/>
              <w:rPr>
                <w:szCs w:val="22"/>
              </w:rPr>
            </w:pPr>
          </w:p>
          <w:p w:rsidR="00DC75E9" w:rsidRPr="001703B5" w:rsidRDefault="00DC75E9" w:rsidP="00E12E7B">
            <w:pPr>
              <w:spacing w:before="0"/>
              <w:rPr>
                <w:szCs w:val="22"/>
              </w:rPr>
            </w:pPr>
          </w:p>
          <w:p w:rsidR="00DC75E9" w:rsidRPr="001703B5" w:rsidRDefault="00580E4F" w:rsidP="00E12E7B">
            <w:pPr>
              <w:spacing w:before="0"/>
              <w:rPr>
                <w:szCs w:val="22"/>
              </w:rPr>
            </w:pPr>
            <w:r w:rsidRPr="001703B5">
              <w:rPr>
                <w:szCs w:val="22"/>
              </w:rPr>
              <w:t>sunil.lee</w:t>
            </w:r>
            <w:r w:rsidR="003F191F" w:rsidRPr="001703B5">
              <w:rPr>
                <w:szCs w:val="22"/>
              </w:rPr>
              <w:t>@</w:t>
            </w:r>
            <w:r w:rsidRPr="001703B5">
              <w:rPr>
                <w:szCs w:val="22"/>
              </w:rPr>
              <w:t>samsung</w:t>
            </w:r>
            <w:r w:rsidR="003F191F" w:rsidRPr="001703B5">
              <w:rPr>
                <w:szCs w:val="22"/>
              </w:rPr>
              <w:t>.com</w:t>
            </w:r>
          </w:p>
          <w:p w:rsidR="00DC75E9" w:rsidRPr="001703B5" w:rsidRDefault="00DC75E9" w:rsidP="00E12E7B">
            <w:pPr>
              <w:spacing w:before="0"/>
              <w:rPr>
                <w:szCs w:val="22"/>
              </w:rPr>
            </w:pPr>
          </w:p>
          <w:p w:rsidR="00DC75E9" w:rsidRPr="001703B5" w:rsidRDefault="00DC75E9" w:rsidP="00580E4F">
            <w:pPr>
              <w:spacing w:before="0"/>
              <w:rPr>
                <w:szCs w:val="22"/>
                <w:lang w:val="en-CA"/>
              </w:rPr>
            </w:pPr>
          </w:p>
        </w:tc>
      </w:tr>
      <w:tr w:rsidR="00E61DAC" w:rsidRPr="001703B5">
        <w:tc>
          <w:tcPr>
            <w:tcW w:w="1458" w:type="dxa"/>
          </w:tcPr>
          <w:p w:rsidR="00E61DAC" w:rsidRPr="001703B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703B5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1703B5" w:rsidRDefault="00580E4F">
            <w:pPr>
              <w:spacing w:before="60" w:after="60"/>
              <w:rPr>
                <w:szCs w:val="22"/>
                <w:lang w:val="en-CA"/>
              </w:rPr>
            </w:pPr>
            <w:r w:rsidRPr="001703B5">
              <w:rPr>
                <w:szCs w:val="22"/>
                <w:lang w:val="en-CA"/>
              </w:rPr>
              <w:t>CE coordinators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580E4F" w:rsidRDefault="00580E4F" w:rsidP="00580E4F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This document is a description of </w:t>
      </w:r>
      <w:r>
        <w:rPr>
          <w:szCs w:val="22"/>
          <w:lang w:val="en-CA" w:eastAsia="ja-JP"/>
        </w:rPr>
        <w:t xml:space="preserve">the </w:t>
      </w:r>
      <w:r w:rsidRPr="00C90AFF">
        <w:rPr>
          <w:szCs w:val="22"/>
          <w:lang w:val="en-CA" w:eastAsia="ja-JP"/>
        </w:rPr>
        <w:t xml:space="preserve">HEVC Range Extensions Core Experiment </w:t>
      </w:r>
      <w:r>
        <w:rPr>
          <w:szCs w:val="22"/>
          <w:lang w:val="en-CA" w:eastAsia="ja-JP"/>
        </w:rPr>
        <w:t xml:space="preserve">2 on </w:t>
      </w:r>
      <w:r w:rsidR="00181043">
        <w:rPr>
          <w:szCs w:val="22"/>
          <w:lang w:val="en-CA" w:eastAsia="ja-JP"/>
        </w:rPr>
        <w:t>intra lossless coding tools</w:t>
      </w:r>
      <w:r>
        <w:rPr>
          <w:szCs w:val="22"/>
          <w:lang w:val="en-CA" w:eastAsia="ja-JP"/>
        </w:rPr>
        <w:t>.</w:t>
      </w:r>
    </w:p>
    <w:p w:rsidR="00580E4F" w:rsidRDefault="00580E4F" w:rsidP="00580E4F">
      <w:pPr>
        <w:jc w:val="both"/>
        <w:rPr>
          <w:szCs w:val="22"/>
          <w:lang w:val="en-CA"/>
        </w:rPr>
      </w:pPr>
    </w:p>
    <w:p w:rsidR="00580E4F" w:rsidRPr="005B217D" w:rsidRDefault="00580E4F" w:rsidP="00580E4F">
      <w:pPr>
        <w:pStyle w:val="Heading1"/>
        <w:ind w:left="360" w:hanging="360"/>
        <w:rPr>
          <w:lang w:val="en-CA"/>
        </w:rPr>
      </w:pPr>
      <w:r>
        <w:rPr>
          <w:lang w:val="en-CA"/>
        </w:rPr>
        <w:t>Introduction</w:t>
      </w:r>
    </w:p>
    <w:p w:rsidR="00580E4F" w:rsidRDefault="00580E4F" w:rsidP="00580E4F">
      <w:pPr>
        <w:jc w:val="both"/>
        <w:rPr>
          <w:lang w:val="en-CA"/>
        </w:rPr>
      </w:pPr>
    </w:p>
    <w:p w:rsidR="00580E4F" w:rsidRDefault="00580E4F" w:rsidP="00580E4F">
      <w:pPr>
        <w:pStyle w:val="Heading1"/>
        <w:ind w:left="360" w:hanging="360"/>
        <w:rPr>
          <w:lang w:val="en-CA" w:eastAsia="ja-JP"/>
        </w:rPr>
      </w:pPr>
      <w:r>
        <w:rPr>
          <w:rFonts w:hint="eastAsia"/>
          <w:lang w:val="en-CA" w:eastAsia="ja-JP"/>
        </w:rPr>
        <w:t>Participants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0"/>
        <w:gridCol w:w="2284"/>
        <w:gridCol w:w="3594"/>
        <w:gridCol w:w="351"/>
        <w:gridCol w:w="375"/>
      </w:tblGrid>
      <w:tr w:rsidR="00580E4F" w:rsidRPr="001703B5" w:rsidTr="00580E4F">
        <w:trPr>
          <w:jc w:val="center"/>
        </w:trPr>
        <w:tc>
          <w:tcPr>
            <w:tcW w:w="0" w:type="auto"/>
          </w:tcPr>
          <w:p w:rsidR="00580E4F" w:rsidRPr="001703B5" w:rsidRDefault="00580E4F" w:rsidP="00580E4F">
            <w:pPr>
              <w:rPr>
                <w:b/>
              </w:rPr>
            </w:pPr>
            <w:r w:rsidRPr="001703B5">
              <w:rPr>
                <w:b/>
              </w:rPr>
              <w:t>Participant</w:t>
            </w:r>
          </w:p>
        </w:tc>
        <w:tc>
          <w:tcPr>
            <w:tcW w:w="2284" w:type="dxa"/>
          </w:tcPr>
          <w:p w:rsidR="00580E4F" w:rsidRPr="001703B5" w:rsidRDefault="00580E4F" w:rsidP="00580E4F">
            <w:pPr>
              <w:rPr>
                <w:b/>
              </w:rPr>
            </w:pPr>
            <w:r w:rsidRPr="001703B5">
              <w:rPr>
                <w:b/>
              </w:rPr>
              <w:t>Person</w:t>
            </w:r>
          </w:p>
        </w:tc>
        <w:tc>
          <w:tcPr>
            <w:tcW w:w="3594" w:type="dxa"/>
          </w:tcPr>
          <w:p w:rsidR="00580E4F" w:rsidRPr="001703B5" w:rsidRDefault="00580E4F" w:rsidP="00580E4F">
            <w:pPr>
              <w:rPr>
                <w:b/>
              </w:rPr>
            </w:pPr>
            <w:r w:rsidRPr="001703B5">
              <w:rPr>
                <w:b/>
              </w:rPr>
              <w:t>Email address</w:t>
            </w:r>
          </w:p>
        </w:tc>
        <w:tc>
          <w:tcPr>
            <w:tcW w:w="0" w:type="auto"/>
          </w:tcPr>
          <w:p w:rsidR="00580E4F" w:rsidRPr="001703B5" w:rsidRDefault="00580E4F" w:rsidP="00580E4F">
            <w:pPr>
              <w:rPr>
                <w:b/>
              </w:rPr>
            </w:pPr>
            <w:r w:rsidRPr="001703B5">
              <w:rPr>
                <w:b/>
              </w:rPr>
              <w:t>P</w:t>
            </w:r>
          </w:p>
        </w:tc>
        <w:tc>
          <w:tcPr>
            <w:tcW w:w="0" w:type="auto"/>
          </w:tcPr>
          <w:p w:rsidR="00580E4F" w:rsidRPr="001703B5" w:rsidRDefault="00580E4F" w:rsidP="00580E4F">
            <w:pPr>
              <w:rPr>
                <w:b/>
              </w:rPr>
            </w:pPr>
            <w:r w:rsidRPr="001703B5">
              <w:rPr>
                <w:b/>
              </w:rPr>
              <w:t>C</w:t>
            </w:r>
          </w:p>
        </w:tc>
      </w:tr>
      <w:tr w:rsidR="00580E4F" w:rsidRPr="001703B5" w:rsidTr="00580E4F">
        <w:trPr>
          <w:jc w:val="center"/>
        </w:trPr>
        <w:tc>
          <w:tcPr>
            <w:tcW w:w="0" w:type="auto"/>
          </w:tcPr>
          <w:p w:rsidR="00580E4F" w:rsidRPr="001703B5" w:rsidRDefault="00580E4F" w:rsidP="00580E4F">
            <w:pPr>
              <w:jc w:val="both"/>
              <w:rPr>
                <w:lang w:val="pt-BR" w:eastAsia="ja-JP"/>
              </w:rPr>
            </w:pPr>
            <w:r w:rsidRPr="001703B5">
              <w:rPr>
                <w:lang w:val="pt-BR" w:eastAsia="ja-JP"/>
              </w:rPr>
              <w:t>BBC</w:t>
            </w:r>
          </w:p>
        </w:tc>
        <w:tc>
          <w:tcPr>
            <w:tcW w:w="2284" w:type="dxa"/>
          </w:tcPr>
          <w:p w:rsidR="00580E4F" w:rsidRDefault="00580E4F" w:rsidP="00580E4F">
            <w:pPr>
              <w:rPr>
                <w:lang w:val="pt-BR" w:eastAsia="ja-JP"/>
              </w:rPr>
            </w:pPr>
            <w:r w:rsidRPr="001703B5">
              <w:rPr>
                <w:lang w:val="pt-BR" w:eastAsia="ja-JP"/>
              </w:rPr>
              <w:t>M. Mrak</w:t>
            </w:r>
          </w:p>
          <w:p w:rsidR="00B12534" w:rsidRPr="001703B5" w:rsidRDefault="00B12534" w:rsidP="00580E4F">
            <w:pPr>
              <w:rPr>
                <w:lang w:val="pt-BR" w:eastAsia="ja-JP"/>
              </w:rPr>
            </w:pPr>
            <w:r w:rsidRPr="001703B5">
              <w:rPr>
                <w:szCs w:val="22"/>
                <w:lang w:val="da-DK" w:eastAsia="ja-JP"/>
              </w:rPr>
              <w:t>M. Naccari</w:t>
            </w:r>
          </w:p>
        </w:tc>
        <w:tc>
          <w:tcPr>
            <w:tcW w:w="3594" w:type="dxa"/>
          </w:tcPr>
          <w:p w:rsidR="00580E4F" w:rsidRPr="00CC49A2" w:rsidRDefault="00024A03" w:rsidP="00580E4F">
            <w:pPr>
              <w:rPr>
                <w:rStyle w:val="Hyperlink"/>
              </w:rPr>
            </w:pPr>
            <w:hyperlink r:id="rId10" w:history="1">
              <w:r w:rsidR="00580E4F" w:rsidRPr="001703B5">
                <w:rPr>
                  <w:rStyle w:val="Hyperlink"/>
                  <w:lang w:val="pt-BR"/>
                </w:rPr>
                <w:t>Marta.Mrak@bbc.co.uk</w:t>
              </w:r>
            </w:hyperlink>
          </w:p>
          <w:p w:rsidR="00B12534" w:rsidRPr="00CC49A2" w:rsidRDefault="00B12534" w:rsidP="00580E4F">
            <w:pPr>
              <w:rPr>
                <w:rStyle w:val="Hyperlink"/>
              </w:rPr>
            </w:pPr>
            <w:r w:rsidRPr="00CC49A2">
              <w:rPr>
                <w:rStyle w:val="Hyperlink"/>
              </w:rPr>
              <w:t>Matteo.Naccari@bbc.co.uk</w:t>
            </w:r>
          </w:p>
        </w:tc>
        <w:tc>
          <w:tcPr>
            <w:tcW w:w="0" w:type="auto"/>
          </w:tcPr>
          <w:p w:rsidR="00580E4F" w:rsidRPr="001703B5" w:rsidRDefault="00580E4F" w:rsidP="00580E4F">
            <w:pPr>
              <w:jc w:val="both"/>
              <w:rPr>
                <w:lang w:val="pt-BR" w:eastAsia="ja-JP"/>
              </w:rPr>
            </w:pPr>
          </w:p>
        </w:tc>
        <w:tc>
          <w:tcPr>
            <w:tcW w:w="0" w:type="auto"/>
          </w:tcPr>
          <w:p w:rsidR="00580E4F" w:rsidRPr="001703B5" w:rsidRDefault="00580E4F" w:rsidP="00580E4F">
            <w:pPr>
              <w:jc w:val="both"/>
              <w:rPr>
                <w:lang w:val="pt-BR" w:eastAsia="ja-JP"/>
              </w:rPr>
            </w:pPr>
          </w:p>
        </w:tc>
      </w:tr>
      <w:tr w:rsidR="00580E4F" w:rsidRPr="001703B5" w:rsidTr="0005004F">
        <w:trPr>
          <w:jc w:val="center"/>
        </w:trPr>
        <w:tc>
          <w:tcPr>
            <w:tcW w:w="0" w:type="auto"/>
            <w:vAlign w:val="center"/>
          </w:tcPr>
          <w:p w:rsidR="00580E4F" w:rsidRPr="000C17EC" w:rsidRDefault="00C80413" w:rsidP="0005004F">
            <w:pPr>
              <w:jc w:val="both"/>
              <w:rPr>
                <w:rFonts w:eastAsia="SimSun"/>
                <w:lang w:val="pt-BR" w:eastAsia="zh-CN"/>
              </w:rPr>
            </w:pPr>
            <w:r>
              <w:rPr>
                <w:rFonts w:eastAsia="SimSun"/>
                <w:lang w:val="pt-BR" w:eastAsia="zh-CN"/>
              </w:rPr>
              <w:t>Samsung</w:t>
            </w:r>
          </w:p>
        </w:tc>
        <w:tc>
          <w:tcPr>
            <w:tcW w:w="2284" w:type="dxa"/>
          </w:tcPr>
          <w:p w:rsidR="00580E4F" w:rsidRPr="001703B5" w:rsidRDefault="00C80413" w:rsidP="00580E4F">
            <w:pPr>
              <w:rPr>
                <w:szCs w:val="22"/>
                <w:lang w:val="da-DK" w:eastAsia="ko-KR"/>
              </w:rPr>
            </w:pPr>
            <w:r w:rsidRPr="001703B5">
              <w:rPr>
                <w:szCs w:val="22"/>
                <w:lang w:val="da-DK" w:eastAsia="ja-JP"/>
              </w:rPr>
              <w:t>S. Lee</w:t>
            </w:r>
          </w:p>
          <w:p w:rsidR="0005004F" w:rsidRPr="001703B5" w:rsidRDefault="0005004F" w:rsidP="00580E4F">
            <w:pPr>
              <w:rPr>
                <w:lang w:val="pt-BR" w:eastAsia="ko-KR"/>
              </w:rPr>
            </w:pPr>
            <w:r w:rsidRPr="001703B5">
              <w:rPr>
                <w:rFonts w:hint="eastAsia"/>
                <w:szCs w:val="22"/>
                <w:lang w:val="da-DK" w:eastAsia="ko-KR"/>
              </w:rPr>
              <w:t>I.-K. Kim</w:t>
            </w:r>
          </w:p>
        </w:tc>
        <w:tc>
          <w:tcPr>
            <w:tcW w:w="3594" w:type="dxa"/>
          </w:tcPr>
          <w:p w:rsidR="00580E4F" w:rsidRPr="00CC49A2" w:rsidRDefault="00024A03" w:rsidP="00C80413">
            <w:pPr>
              <w:rPr>
                <w:rStyle w:val="Hyperlink"/>
              </w:rPr>
            </w:pPr>
            <w:hyperlink r:id="rId11" w:history="1">
              <w:r w:rsidR="00C80413" w:rsidRPr="001703B5">
                <w:rPr>
                  <w:rStyle w:val="Hyperlink"/>
                  <w:lang w:val="pt-BR"/>
                </w:rPr>
                <w:t>sunil.lee@samsung.com</w:t>
              </w:r>
            </w:hyperlink>
          </w:p>
          <w:p w:rsidR="0005004F" w:rsidRPr="00CC49A2" w:rsidRDefault="0005004F" w:rsidP="00C80413">
            <w:pPr>
              <w:rPr>
                <w:rStyle w:val="Hyperlink"/>
              </w:rPr>
            </w:pPr>
            <w:r w:rsidRPr="00CC49A2">
              <w:rPr>
                <w:rStyle w:val="Hyperlink"/>
                <w:rFonts w:hint="eastAsia"/>
              </w:rPr>
              <w:t>ilkoo.kim@samsung.com</w:t>
            </w:r>
          </w:p>
        </w:tc>
        <w:tc>
          <w:tcPr>
            <w:tcW w:w="0" w:type="auto"/>
            <w:vAlign w:val="center"/>
          </w:tcPr>
          <w:p w:rsidR="00580E4F" w:rsidRPr="001703B5" w:rsidRDefault="00580E4F" w:rsidP="0005004F">
            <w:pPr>
              <w:jc w:val="both"/>
              <w:rPr>
                <w:lang w:val="pt-BR" w:eastAsia="ja-JP"/>
              </w:rPr>
            </w:pPr>
            <w:r w:rsidRPr="001703B5">
              <w:rPr>
                <w:lang w:val="pt-BR" w:eastAsia="ja-JP"/>
              </w:rPr>
              <w:t>x</w:t>
            </w:r>
          </w:p>
        </w:tc>
        <w:tc>
          <w:tcPr>
            <w:tcW w:w="0" w:type="auto"/>
            <w:vAlign w:val="center"/>
          </w:tcPr>
          <w:p w:rsidR="00580E4F" w:rsidRPr="001703B5" w:rsidRDefault="00580E4F" w:rsidP="0005004F">
            <w:pPr>
              <w:jc w:val="both"/>
              <w:rPr>
                <w:lang w:val="pt-BR" w:eastAsia="ja-JP"/>
              </w:rPr>
            </w:pPr>
            <w:r w:rsidRPr="001703B5">
              <w:rPr>
                <w:lang w:val="pt-BR" w:eastAsia="ja-JP"/>
              </w:rPr>
              <w:t>x</w:t>
            </w:r>
          </w:p>
        </w:tc>
      </w:tr>
      <w:tr w:rsidR="00580E4F" w:rsidRPr="001703B5" w:rsidTr="00580E4F">
        <w:trPr>
          <w:jc w:val="center"/>
        </w:trPr>
        <w:tc>
          <w:tcPr>
            <w:tcW w:w="0" w:type="auto"/>
          </w:tcPr>
          <w:p w:rsidR="00580E4F" w:rsidRDefault="00580E4F" w:rsidP="00580E4F">
            <w:pPr>
              <w:jc w:val="both"/>
              <w:rPr>
                <w:rFonts w:eastAsia="SimSun"/>
                <w:lang w:val="pt-BR" w:eastAsia="zh-CN"/>
              </w:rPr>
            </w:pPr>
            <w:r>
              <w:rPr>
                <w:rFonts w:eastAsia="SimSun"/>
                <w:lang w:val="pt-BR" w:eastAsia="zh-CN"/>
              </w:rPr>
              <w:t>Huawei</w:t>
            </w:r>
          </w:p>
        </w:tc>
        <w:tc>
          <w:tcPr>
            <w:tcW w:w="2284" w:type="dxa"/>
          </w:tcPr>
          <w:p w:rsidR="00580E4F" w:rsidRDefault="006731AE" w:rsidP="006731AE">
            <w:pPr>
              <w:rPr>
                <w:szCs w:val="22"/>
                <w:lang w:val="da-DK" w:eastAsia="ja-JP"/>
              </w:rPr>
            </w:pPr>
            <w:r w:rsidRPr="001703B5">
              <w:rPr>
                <w:szCs w:val="22"/>
                <w:lang w:val="da-DK" w:eastAsia="ja-JP"/>
              </w:rPr>
              <w:t>W</w:t>
            </w:r>
            <w:r w:rsidR="00580E4F" w:rsidRPr="001703B5">
              <w:rPr>
                <w:szCs w:val="22"/>
                <w:lang w:val="da-DK" w:eastAsia="ja-JP"/>
              </w:rPr>
              <w:t xml:space="preserve">. </w:t>
            </w:r>
            <w:r w:rsidRPr="001703B5">
              <w:rPr>
                <w:szCs w:val="22"/>
                <w:lang w:val="da-DK" w:eastAsia="ja-JP"/>
              </w:rPr>
              <w:t>Gao</w:t>
            </w:r>
          </w:p>
          <w:p w:rsidR="00B12534" w:rsidRPr="001703B5" w:rsidRDefault="00B12534" w:rsidP="006731AE">
            <w:pPr>
              <w:rPr>
                <w:szCs w:val="22"/>
                <w:lang w:val="da-DK" w:eastAsia="ja-JP"/>
              </w:rPr>
            </w:pPr>
            <w:r>
              <w:rPr>
                <w:szCs w:val="22"/>
                <w:lang w:val="da-DK" w:eastAsia="ja-JP"/>
              </w:rPr>
              <w:t>H. Yu</w:t>
            </w:r>
          </w:p>
        </w:tc>
        <w:tc>
          <w:tcPr>
            <w:tcW w:w="3594" w:type="dxa"/>
          </w:tcPr>
          <w:p w:rsidR="00580E4F" w:rsidRPr="00CC49A2" w:rsidRDefault="00024A03" w:rsidP="00580E4F">
            <w:pPr>
              <w:rPr>
                <w:rStyle w:val="Hyperlink"/>
                <w:lang w:val="pt-BR"/>
              </w:rPr>
            </w:pPr>
            <w:hyperlink r:id="rId12" w:history="1">
              <w:r w:rsidR="006731AE" w:rsidRPr="00CC49A2">
                <w:rPr>
                  <w:rStyle w:val="Hyperlink"/>
                  <w:lang w:val="pt-BR"/>
                </w:rPr>
                <w:t>wen.gao</w:t>
              </w:r>
              <w:r w:rsidR="00580E4F" w:rsidRPr="00CC49A2">
                <w:rPr>
                  <w:rStyle w:val="Hyperlink"/>
                  <w:lang w:val="pt-BR"/>
                </w:rPr>
                <w:t>@huawei.com</w:t>
              </w:r>
            </w:hyperlink>
          </w:p>
          <w:p w:rsidR="00B12534" w:rsidRPr="00CC49A2" w:rsidRDefault="00B12534" w:rsidP="00580E4F">
            <w:pPr>
              <w:rPr>
                <w:rStyle w:val="Hyperlink"/>
                <w:lang w:val="pt-BR"/>
              </w:rPr>
            </w:pPr>
            <w:r w:rsidRPr="00CC49A2">
              <w:rPr>
                <w:rStyle w:val="Hyperlink"/>
                <w:lang w:val="pt-BR"/>
              </w:rPr>
              <w:t>haoping.yu@huawei.com</w:t>
            </w:r>
          </w:p>
        </w:tc>
        <w:tc>
          <w:tcPr>
            <w:tcW w:w="0" w:type="auto"/>
          </w:tcPr>
          <w:p w:rsidR="00580E4F" w:rsidRPr="001703B5" w:rsidRDefault="00580E4F" w:rsidP="00580E4F">
            <w:pPr>
              <w:jc w:val="both"/>
              <w:rPr>
                <w:lang w:val="de-DE" w:eastAsia="ja-JP"/>
              </w:rPr>
            </w:pPr>
          </w:p>
        </w:tc>
        <w:tc>
          <w:tcPr>
            <w:tcW w:w="0" w:type="auto"/>
          </w:tcPr>
          <w:p w:rsidR="00580E4F" w:rsidRPr="001703B5" w:rsidRDefault="00C80413" w:rsidP="00580E4F">
            <w:pPr>
              <w:jc w:val="both"/>
              <w:rPr>
                <w:lang w:val="pt-BR" w:eastAsia="ja-JP"/>
              </w:rPr>
            </w:pPr>
            <w:r w:rsidRPr="001703B5">
              <w:rPr>
                <w:lang w:val="pt-BR" w:eastAsia="ja-JP"/>
              </w:rPr>
              <w:t>x</w:t>
            </w:r>
          </w:p>
        </w:tc>
      </w:tr>
      <w:tr w:rsidR="00580E4F" w:rsidRPr="001703B5" w:rsidTr="00580E4F">
        <w:trPr>
          <w:jc w:val="center"/>
        </w:trPr>
        <w:tc>
          <w:tcPr>
            <w:tcW w:w="0" w:type="auto"/>
          </w:tcPr>
          <w:p w:rsidR="00580E4F" w:rsidRPr="001703B5" w:rsidRDefault="00C80413" w:rsidP="00580E4F">
            <w:pPr>
              <w:jc w:val="both"/>
              <w:rPr>
                <w:lang w:val="pt-BR" w:eastAsia="ja-JP"/>
              </w:rPr>
            </w:pPr>
            <w:r>
              <w:rPr>
                <w:rFonts w:eastAsia="SimSun"/>
                <w:lang w:val="pt-BR" w:eastAsia="zh-CN"/>
              </w:rPr>
              <w:t>Siemens</w:t>
            </w:r>
          </w:p>
        </w:tc>
        <w:tc>
          <w:tcPr>
            <w:tcW w:w="2284" w:type="dxa"/>
          </w:tcPr>
          <w:p w:rsidR="00580E4F" w:rsidRDefault="00C80413" w:rsidP="00C80413">
            <w:pPr>
              <w:rPr>
                <w:szCs w:val="22"/>
                <w:lang w:val="da-DK" w:eastAsia="ja-JP"/>
              </w:rPr>
            </w:pPr>
            <w:r w:rsidRPr="001703B5">
              <w:rPr>
                <w:szCs w:val="22"/>
                <w:lang w:val="da-DK" w:eastAsia="ja-JP"/>
              </w:rPr>
              <w:t>P</w:t>
            </w:r>
            <w:r w:rsidR="00580E4F" w:rsidRPr="001703B5">
              <w:rPr>
                <w:szCs w:val="22"/>
                <w:lang w:val="da-DK" w:eastAsia="ja-JP"/>
              </w:rPr>
              <w:t xml:space="preserve">. </w:t>
            </w:r>
            <w:r w:rsidRPr="001703B5">
              <w:rPr>
                <w:szCs w:val="22"/>
                <w:lang w:val="da-DK" w:eastAsia="ja-JP"/>
              </w:rPr>
              <w:t>Amon</w:t>
            </w:r>
          </w:p>
          <w:p w:rsidR="00DE5FB0" w:rsidRPr="001703B5" w:rsidRDefault="00DE5FB0" w:rsidP="00C80413">
            <w:pPr>
              <w:rPr>
                <w:lang w:val="pt-BR" w:eastAsia="ja-JP"/>
              </w:rPr>
            </w:pPr>
            <w:r w:rsidRPr="00DE5FB0">
              <w:rPr>
                <w:lang w:val="pt-BR" w:eastAsia="ja-JP"/>
              </w:rPr>
              <w:t>Eugen Wige</w:t>
            </w:r>
          </w:p>
        </w:tc>
        <w:tc>
          <w:tcPr>
            <w:tcW w:w="3594" w:type="dxa"/>
          </w:tcPr>
          <w:p w:rsidR="00580E4F" w:rsidRPr="00CC49A2" w:rsidRDefault="00024A03" w:rsidP="00C80413">
            <w:pPr>
              <w:rPr>
                <w:rStyle w:val="Hyperlink"/>
              </w:rPr>
            </w:pPr>
            <w:hyperlink r:id="rId13" w:history="1">
              <w:r w:rsidR="00C80413" w:rsidRPr="00D92391">
                <w:rPr>
                  <w:rStyle w:val="Hyperlink"/>
                  <w:lang w:val="pt-BR"/>
                </w:rPr>
                <w:t>p</w:t>
              </w:r>
              <w:r w:rsidR="00580E4F" w:rsidRPr="00D92391">
                <w:rPr>
                  <w:rStyle w:val="Hyperlink"/>
                  <w:lang w:val="pt-BR"/>
                </w:rPr>
                <w:t>.</w:t>
              </w:r>
              <w:r w:rsidR="00C80413" w:rsidRPr="00D92391">
                <w:rPr>
                  <w:rStyle w:val="Hyperlink"/>
                  <w:lang w:val="pt-BR"/>
                </w:rPr>
                <w:t>amon</w:t>
              </w:r>
              <w:r w:rsidR="00580E4F" w:rsidRPr="00D92391">
                <w:rPr>
                  <w:rStyle w:val="Hyperlink"/>
                  <w:lang w:val="pt-BR"/>
                </w:rPr>
                <w:t>@</w:t>
              </w:r>
              <w:r w:rsidR="00C80413" w:rsidRPr="00D92391">
                <w:rPr>
                  <w:rStyle w:val="Hyperlink"/>
                  <w:lang w:val="pt-BR"/>
                </w:rPr>
                <w:t>siemens</w:t>
              </w:r>
              <w:r w:rsidR="00580E4F" w:rsidRPr="00D92391">
                <w:rPr>
                  <w:rStyle w:val="Hyperlink"/>
                  <w:lang w:val="pt-BR"/>
                </w:rPr>
                <w:t>.com</w:t>
              </w:r>
            </w:hyperlink>
          </w:p>
          <w:p w:rsidR="00DE5FB0" w:rsidRPr="00CC49A2" w:rsidRDefault="00DE5FB0" w:rsidP="00C80413">
            <w:pPr>
              <w:rPr>
                <w:rStyle w:val="Hyperlink"/>
              </w:rPr>
            </w:pPr>
            <w:r w:rsidRPr="00CC49A2">
              <w:rPr>
                <w:rStyle w:val="Hyperlink"/>
              </w:rPr>
              <w:t>wige@lnt.de</w:t>
            </w:r>
          </w:p>
        </w:tc>
        <w:tc>
          <w:tcPr>
            <w:tcW w:w="0" w:type="auto"/>
          </w:tcPr>
          <w:p w:rsidR="00580E4F" w:rsidRPr="001703B5" w:rsidRDefault="00C80413" w:rsidP="00580E4F">
            <w:pPr>
              <w:jc w:val="both"/>
              <w:rPr>
                <w:lang w:val="de-DE" w:eastAsia="ja-JP"/>
              </w:rPr>
            </w:pPr>
            <w:r w:rsidRPr="001703B5">
              <w:rPr>
                <w:lang w:val="de-DE" w:eastAsia="ja-JP"/>
              </w:rPr>
              <w:t>x</w:t>
            </w:r>
          </w:p>
        </w:tc>
        <w:tc>
          <w:tcPr>
            <w:tcW w:w="0" w:type="auto"/>
          </w:tcPr>
          <w:p w:rsidR="00580E4F" w:rsidRPr="001703B5" w:rsidRDefault="00580E4F" w:rsidP="00580E4F">
            <w:pPr>
              <w:jc w:val="both"/>
              <w:rPr>
                <w:lang w:val="pt-BR" w:eastAsia="ja-JP"/>
              </w:rPr>
            </w:pPr>
          </w:p>
        </w:tc>
      </w:tr>
      <w:tr w:rsidR="00580E4F" w:rsidRPr="001703B5" w:rsidTr="00580E4F">
        <w:trPr>
          <w:jc w:val="center"/>
        </w:trPr>
        <w:tc>
          <w:tcPr>
            <w:tcW w:w="0" w:type="auto"/>
          </w:tcPr>
          <w:p w:rsidR="00580E4F" w:rsidRPr="001703B5" w:rsidRDefault="00580E4F" w:rsidP="00580E4F">
            <w:pPr>
              <w:jc w:val="both"/>
              <w:rPr>
                <w:lang w:val="pt-BR" w:eastAsia="ja-JP"/>
              </w:rPr>
            </w:pPr>
            <w:r w:rsidRPr="001703B5">
              <w:rPr>
                <w:lang w:val="pt-BR" w:eastAsia="ja-JP"/>
              </w:rPr>
              <w:lastRenderedPageBreak/>
              <w:t>Qualcomm</w:t>
            </w:r>
          </w:p>
        </w:tc>
        <w:tc>
          <w:tcPr>
            <w:tcW w:w="2284" w:type="dxa"/>
          </w:tcPr>
          <w:p w:rsidR="00580E4F" w:rsidRDefault="00580E4F" w:rsidP="006731AE">
            <w:pPr>
              <w:jc w:val="both"/>
              <w:rPr>
                <w:ins w:id="2" w:author="gaow02" w:date="2013-03-05T12:34:00Z"/>
                <w:lang w:val="de-DE" w:eastAsia="ja-JP"/>
              </w:rPr>
            </w:pPr>
            <w:r w:rsidRPr="001703B5">
              <w:rPr>
                <w:lang w:val="de-DE" w:eastAsia="ja-JP"/>
              </w:rPr>
              <w:t>J. Sole</w:t>
            </w:r>
          </w:p>
          <w:p w:rsidR="00881E78" w:rsidRPr="001703B5" w:rsidRDefault="00881E78" w:rsidP="006731AE">
            <w:pPr>
              <w:jc w:val="both"/>
              <w:rPr>
                <w:lang w:val="de-DE" w:eastAsia="ja-JP"/>
              </w:rPr>
            </w:pPr>
            <w:ins w:id="3" w:author="gaow02" w:date="2013-03-05T12:34:00Z">
              <w:r>
                <w:rPr>
                  <w:lang w:val="de-DE" w:eastAsia="ja-JP"/>
                </w:rPr>
                <w:t>Rajan Joshi</w:t>
              </w:r>
            </w:ins>
          </w:p>
        </w:tc>
        <w:tc>
          <w:tcPr>
            <w:tcW w:w="3594" w:type="dxa"/>
          </w:tcPr>
          <w:p w:rsidR="00580E4F" w:rsidRPr="001703B5" w:rsidRDefault="00024A03" w:rsidP="006731AE">
            <w:pPr>
              <w:rPr>
                <w:u w:val="single"/>
                <w:lang w:val="de-DE" w:eastAsia="ja-JP"/>
              </w:rPr>
            </w:pPr>
            <w:hyperlink r:id="rId14" w:history="1">
              <w:r w:rsidR="00580E4F" w:rsidRPr="001703B5">
                <w:rPr>
                  <w:rStyle w:val="Hyperlink"/>
                  <w:lang w:val="de-DE" w:eastAsia="ja-JP"/>
                </w:rPr>
                <w:t>joels@qti.qualcomm.com</w:t>
              </w:r>
            </w:hyperlink>
            <w:r w:rsidR="00580E4F" w:rsidRPr="001703B5">
              <w:rPr>
                <w:u w:val="single"/>
                <w:lang w:val="de-DE" w:eastAsia="ja-JP"/>
              </w:rPr>
              <w:br/>
            </w:r>
            <w:ins w:id="4" w:author="gaow02" w:date="2013-03-05T12:35:00Z">
              <w:r w:rsidR="00881E78">
                <w:rPr>
                  <w:u w:val="single"/>
                  <w:lang w:val="de-DE" w:eastAsia="ja-JP"/>
                </w:rPr>
                <w:t>rajanj@</w:t>
              </w:r>
              <w:r>
                <w:fldChar w:fldCharType="begin"/>
              </w:r>
              <w:r w:rsidR="00881E78">
                <w:instrText>HYPERLINK "mailto:joels@qti.qualcomm.com"</w:instrText>
              </w:r>
              <w:r>
                <w:fldChar w:fldCharType="separate"/>
              </w:r>
              <w:r w:rsidR="00881E78" w:rsidRPr="001703B5">
                <w:rPr>
                  <w:rStyle w:val="Hyperlink"/>
                  <w:lang w:val="de-DE" w:eastAsia="ja-JP"/>
                </w:rPr>
                <w:t>qti.qualcomm.com</w:t>
              </w:r>
              <w:r>
                <w:fldChar w:fldCharType="end"/>
              </w:r>
            </w:ins>
          </w:p>
        </w:tc>
        <w:tc>
          <w:tcPr>
            <w:tcW w:w="0" w:type="auto"/>
          </w:tcPr>
          <w:p w:rsidR="00580E4F" w:rsidRPr="001703B5" w:rsidRDefault="00580E4F" w:rsidP="00580E4F">
            <w:pPr>
              <w:jc w:val="both"/>
              <w:rPr>
                <w:lang w:val="de-DE" w:eastAsia="ja-JP"/>
              </w:rPr>
            </w:pPr>
          </w:p>
        </w:tc>
        <w:tc>
          <w:tcPr>
            <w:tcW w:w="0" w:type="auto"/>
          </w:tcPr>
          <w:p w:rsidR="00580E4F" w:rsidRPr="001703B5" w:rsidRDefault="00DD52B1" w:rsidP="00580E4F">
            <w:pPr>
              <w:jc w:val="both"/>
              <w:rPr>
                <w:lang w:val="pt-BR" w:eastAsia="ja-JP"/>
              </w:rPr>
            </w:pPr>
            <w:r>
              <w:rPr>
                <w:lang w:val="pt-BR" w:eastAsia="ja-JP"/>
              </w:rPr>
              <w:t>x</w:t>
            </w:r>
          </w:p>
        </w:tc>
      </w:tr>
      <w:tr w:rsidR="00580E4F" w:rsidRPr="001703B5" w:rsidTr="00580E4F">
        <w:trPr>
          <w:jc w:val="center"/>
        </w:trPr>
        <w:tc>
          <w:tcPr>
            <w:tcW w:w="0" w:type="auto"/>
          </w:tcPr>
          <w:p w:rsidR="00580E4F" w:rsidRPr="001703B5" w:rsidRDefault="00580E4F" w:rsidP="00580E4F">
            <w:pPr>
              <w:jc w:val="both"/>
              <w:rPr>
                <w:lang w:val="pt-BR" w:eastAsia="ja-JP"/>
              </w:rPr>
            </w:pPr>
            <w:r w:rsidRPr="001703B5">
              <w:rPr>
                <w:lang w:val="pt-BR" w:eastAsia="ja-JP"/>
              </w:rPr>
              <w:t>TI</w:t>
            </w:r>
          </w:p>
        </w:tc>
        <w:tc>
          <w:tcPr>
            <w:tcW w:w="2284" w:type="dxa"/>
          </w:tcPr>
          <w:p w:rsidR="00580E4F" w:rsidRDefault="006731AE" w:rsidP="006731AE">
            <w:pPr>
              <w:rPr>
                <w:ins w:id="5" w:author="gaow02" w:date="2013-03-05T12:35:00Z"/>
                <w:lang w:val="de-DE" w:eastAsia="ja-JP"/>
              </w:rPr>
            </w:pPr>
            <w:r w:rsidRPr="001703B5">
              <w:rPr>
                <w:lang w:val="de-DE" w:eastAsia="ja-JP"/>
              </w:rPr>
              <w:t>M</w:t>
            </w:r>
            <w:r w:rsidR="00580E4F" w:rsidRPr="001703B5">
              <w:rPr>
                <w:lang w:val="de-DE" w:eastAsia="ja-JP"/>
              </w:rPr>
              <w:t xml:space="preserve">. </w:t>
            </w:r>
            <w:r w:rsidRPr="001703B5">
              <w:rPr>
                <w:lang w:val="de-DE" w:eastAsia="ja-JP"/>
              </w:rPr>
              <w:t>Zhou</w:t>
            </w:r>
          </w:p>
          <w:p w:rsidR="00881E78" w:rsidRPr="001703B5" w:rsidRDefault="00881E78" w:rsidP="006731AE">
            <w:pPr>
              <w:rPr>
                <w:lang w:val="pt-BR" w:eastAsia="ja-JP"/>
              </w:rPr>
            </w:pPr>
            <w:ins w:id="6" w:author="gaow02" w:date="2013-03-05T12:35:00Z">
              <w:r>
                <w:rPr>
                  <w:lang w:val="de-DE" w:eastAsia="ja-JP"/>
                </w:rPr>
                <w:t>Madhukar Budagavi</w:t>
              </w:r>
            </w:ins>
          </w:p>
        </w:tc>
        <w:tc>
          <w:tcPr>
            <w:tcW w:w="3594" w:type="dxa"/>
          </w:tcPr>
          <w:p w:rsidR="00580E4F" w:rsidRDefault="00024A03" w:rsidP="00580E4F">
            <w:pPr>
              <w:rPr>
                <w:ins w:id="7" w:author="gaow02" w:date="2013-03-05T12:36:00Z"/>
              </w:rPr>
            </w:pPr>
            <w:hyperlink r:id="rId15" w:history="1">
              <w:r w:rsidR="006731AE" w:rsidRPr="001703B5">
                <w:rPr>
                  <w:rStyle w:val="Hyperlink"/>
                  <w:lang w:val="pt-BR"/>
                </w:rPr>
                <w:t>zhou</w:t>
              </w:r>
              <w:r w:rsidR="00580E4F" w:rsidRPr="001703B5">
                <w:rPr>
                  <w:rStyle w:val="Hyperlink"/>
                  <w:lang w:val="de-DE" w:eastAsia="ja-JP"/>
                </w:rPr>
                <w:t>@ti.com</w:t>
              </w:r>
            </w:hyperlink>
          </w:p>
          <w:p w:rsidR="00881E78" w:rsidRPr="001703B5" w:rsidRDefault="00881E78" w:rsidP="00580E4F">
            <w:pPr>
              <w:rPr>
                <w:u w:val="single"/>
                <w:lang w:val="pt-BR" w:eastAsia="ja-JP"/>
              </w:rPr>
            </w:pPr>
            <w:ins w:id="8" w:author="gaow02" w:date="2013-03-05T12:36:00Z">
              <w:r>
                <w:t>madhukar@ti.com</w:t>
              </w:r>
            </w:ins>
          </w:p>
        </w:tc>
        <w:tc>
          <w:tcPr>
            <w:tcW w:w="0" w:type="auto"/>
          </w:tcPr>
          <w:p w:rsidR="00580E4F" w:rsidRPr="001703B5" w:rsidRDefault="00C80413" w:rsidP="00580E4F">
            <w:pPr>
              <w:jc w:val="both"/>
              <w:rPr>
                <w:lang w:val="de-DE" w:eastAsia="ja-JP"/>
              </w:rPr>
            </w:pPr>
            <w:r w:rsidRPr="001703B5">
              <w:rPr>
                <w:lang w:val="de-DE" w:eastAsia="ja-JP"/>
              </w:rPr>
              <w:t>x</w:t>
            </w:r>
          </w:p>
        </w:tc>
        <w:tc>
          <w:tcPr>
            <w:tcW w:w="0" w:type="auto"/>
          </w:tcPr>
          <w:p w:rsidR="00580E4F" w:rsidRPr="001703B5" w:rsidRDefault="00CC49A2" w:rsidP="00580E4F">
            <w:pPr>
              <w:jc w:val="both"/>
              <w:rPr>
                <w:lang w:val="pt-BR" w:eastAsia="ja-JP"/>
              </w:rPr>
            </w:pPr>
            <w:r>
              <w:rPr>
                <w:lang w:val="pt-BR" w:eastAsia="ja-JP"/>
              </w:rPr>
              <w:t>x</w:t>
            </w:r>
          </w:p>
        </w:tc>
      </w:tr>
      <w:tr w:rsidR="008A3889" w:rsidRPr="001703B5" w:rsidTr="00580E4F">
        <w:trPr>
          <w:jc w:val="center"/>
        </w:trPr>
        <w:tc>
          <w:tcPr>
            <w:tcW w:w="0" w:type="auto"/>
          </w:tcPr>
          <w:p w:rsidR="008A3889" w:rsidRPr="001703B5" w:rsidRDefault="008A3889" w:rsidP="00580E4F">
            <w:pPr>
              <w:jc w:val="both"/>
              <w:rPr>
                <w:lang w:val="pt-BR" w:eastAsia="ja-JP"/>
              </w:rPr>
            </w:pPr>
            <w:r w:rsidRPr="001703B5">
              <w:rPr>
                <w:lang w:val="pt-BR" w:eastAsia="ja-JP"/>
              </w:rPr>
              <w:t>I2R</w:t>
            </w:r>
          </w:p>
        </w:tc>
        <w:tc>
          <w:tcPr>
            <w:tcW w:w="2284" w:type="dxa"/>
          </w:tcPr>
          <w:p w:rsidR="008A3889" w:rsidRPr="001703B5" w:rsidRDefault="008A3889" w:rsidP="006731AE">
            <w:pPr>
              <w:rPr>
                <w:lang w:val="de-DE" w:eastAsia="ja-JP"/>
              </w:rPr>
            </w:pPr>
            <w:r w:rsidRPr="001703B5">
              <w:rPr>
                <w:lang w:val="de-DE" w:eastAsia="ja-JP"/>
              </w:rPr>
              <w:t>Y. Tan</w:t>
            </w:r>
          </w:p>
        </w:tc>
        <w:tc>
          <w:tcPr>
            <w:tcW w:w="3594" w:type="dxa"/>
          </w:tcPr>
          <w:p w:rsidR="008A3889" w:rsidRPr="001703B5" w:rsidRDefault="008A3889" w:rsidP="00580E4F">
            <w:pPr>
              <w:rPr>
                <w:u w:val="single"/>
                <w:lang w:val="de-DE" w:eastAsia="ja-JP"/>
              </w:rPr>
            </w:pPr>
            <w:r w:rsidRPr="00CC49A2">
              <w:rPr>
                <w:rStyle w:val="Hyperlink"/>
              </w:rPr>
              <w:t>yhtan@i2r.a-star.edu.sg</w:t>
            </w:r>
          </w:p>
        </w:tc>
        <w:tc>
          <w:tcPr>
            <w:tcW w:w="0" w:type="auto"/>
          </w:tcPr>
          <w:p w:rsidR="008A3889" w:rsidRPr="001703B5" w:rsidRDefault="008A3889" w:rsidP="00580E4F">
            <w:pPr>
              <w:jc w:val="both"/>
              <w:rPr>
                <w:lang w:val="de-DE" w:eastAsia="ja-JP"/>
              </w:rPr>
            </w:pPr>
            <w:r w:rsidRPr="001703B5">
              <w:rPr>
                <w:lang w:val="de-DE" w:eastAsia="ja-JP"/>
              </w:rPr>
              <w:t>x</w:t>
            </w:r>
          </w:p>
        </w:tc>
        <w:tc>
          <w:tcPr>
            <w:tcW w:w="0" w:type="auto"/>
          </w:tcPr>
          <w:p w:rsidR="008A3889" w:rsidRPr="001703B5" w:rsidRDefault="00DD52B1" w:rsidP="00580E4F">
            <w:pPr>
              <w:jc w:val="both"/>
              <w:rPr>
                <w:lang w:val="pt-BR" w:eastAsia="ja-JP"/>
              </w:rPr>
            </w:pPr>
            <w:r>
              <w:rPr>
                <w:lang w:val="pt-BR" w:eastAsia="ja-JP"/>
              </w:rPr>
              <w:t>x</w:t>
            </w:r>
          </w:p>
        </w:tc>
      </w:tr>
      <w:tr w:rsidR="001A6AD5" w:rsidRPr="001703B5" w:rsidTr="00580E4F">
        <w:trPr>
          <w:jc w:val="center"/>
        </w:trPr>
        <w:tc>
          <w:tcPr>
            <w:tcW w:w="0" w:type="auto"/>
          </w:tcPr>
          <w:p w:rsidR="001A6AD5" w:rsidRPr="001703B5" w:rsidRDefault="001A6AD5" w:rsidP="00580E4F">
            <w:pPr>
              <w:jc w:val="both"/>
              <w:rPr>
                <w:lang w:val="pt-BR" w:eastAsia="ja-JP"/>
              </w:rPr>
            </w:pPr>
            <w:r w:rsidRPr="001703B5">
              <w:rPr>
                <w:lang w:val="pt-BR" w:eastAsia="ja-JP"/>
              </w:rPr>
              <w:t>MediaTek</w:t>
            </w:r>
          </w:p>
        </w:tc>
        <w:tc>
          <w:tcPr>
            <w:tcW w:w="2284" w:type="dxa"/>
          </w:tcPr>
          <w:p w:rsidR="001A6AD5" w:rsidRPr="001703B5" w:rsidRDefault="001A6AD5" w:rsidP="006731AE">
            <w:r w:rsidRPr="001703B5">
              <w:t>C.-W. Hsu</w:t>
            </w:r>
          </w:p>
          <w:p w:rsidR="001A6AD5" w:rsidRPr="001703B5" w:rsidRDefault="001A6AD5" w:rsidP="006731AE">
            <w:r w:rsidRPr="001703B5">
              <w:t>C.-Y. Chen</w:t>
            </w:r>
          </w:p>
          <w:p w:rsidR="001A6AD5" w:rsidRPr="001703B5" w:rsidRDefault="001A6AD5" w:rsidP="006731AE">
            <w:r w:rsidRPr="001703B5">
              <w:t>C.-Y, Tsai</w:t>
            </w:r>
          </w:p>
          <w:p w:rsidR="001A6AD5" w:rsidRPr="001703B5" w:rsidRDefault="001A6AD5" w:rsidP="006731AE">
            <w:pPr>
              <w:rPr>
                <w:lang w:val="de-DE" w:eastAsia="ja-JP"/>
              </w:rPr>
            </w:pPr>
            <w:r w:rsidRPr="001703B5">
              <w:t>Y.-W. Huang</w:t>
            </w:r>
          </w:p>
        </w:tc>
        <w:tc>
          <w:tcPr>
            <w:tcW w:w="3594" w:type="dxa"/>
          </w:tcPr>
          <w:p w:rsidR="001A6AD5" w:rsidRPr="001703B5" w:rsidRDefault="00024A03" w:rsidP="00580E4F">
            <w:pPr>
              <w:rPr>
                <w:lang w:val="de-DE"/>
              </w:rPr>
            </w:pPr>
            <w:hyperlink r:id="rId16" w:history="1">
              <w:r w:rsidR="001A6AD5" w:rsidRPr="001703B5">
                <w:rPr>
                  <w:rStyle w:val="Hyperlink"/>
                  <w:lang w:val="de-DE"/>
                </w:rPr>
                <w:t>cw.hsu@mediatek.com</w:t>
              </w:r>
            </w:hyperlink>
          </w:p>
          <w:p w:rsidR="001A6AD5" w:rsidRPr="001703B5" w:rsidRDefault="00024A03" w:rsidP="00580E4F">
            <w:pPr>
              <w:rPr>
                <w:lang w:val="de-DE"/>
              </w:rPr>
            </w:pPr>
            <w:hyperlink r:id="rId17" w:history="1">
              <w:r w:rsidR="001A6AD5" w:rsidRPr="001703B5">
                <w:rPr>
                  <w:rStyle w:val="Hyperlink"/>
                  <w:lang w:val="de-DE"/>
                </w:rPr>
                <w:t>chingyeh.chen@mediatek.com</w:t>
              </w:r>
            </w:hyperlink>
          </w:p>
          <w:p w:rsidR="001A6AD5" w:rsidRPr="001703B5" w:rsidRDefault="00024A03" w:rsidP="00580E4F">
            <w:pPr>
              <w:rPr>
                <w:lang w:val="de-DE"/>
              </w:rPr>
            </w:pPr>
            <w:hyperlink r:id="rId18" w:history="1">
              <w:r w:rsidR="001A6AD5" w:rsidRPr="001703B5">
                <w:rPr>
                  <w:rStyle w:val="Hyperlink"/>
                  <w:lang w:val="de-DE"/>
                </w:rPr>
                <w:t>chiayang.tsai@mediatek.com</w:t>
              </w:r>
            </w:hyperlink>
          </w:p>
          <w:p w:rsidR="001A6AD5" w:rsidRPr="001703B5" w:rsidRDefault="00024A03" w:rsidP="00580E4F">
            <w:pPr>
              <w:rPr>
                <w:u w:val="single"/>
                <w:lang w:val="de-DE" w:eastAsia="ja-JP"/>
              </w:rPr>
            </w:pPr>
            <w:hyperlink r:id="rId19" w:history="1">
              <w:r w:rsidR="001A6AD5" w:rsidRPr="001703B5">
                <w:rPr>
                  <w:rStyle w:val="Hyperlink"/>
                  <w:lang w:val="de-DE"/>
                </w:rPr>
                <w:t>yuwen.huang@mediatek.com</w:t>
              </w:r>
            </w:hyperlink>
          </w:p>
        </w:tc>
        <w:tc>
          <w:tcPr>
            <w:tcW w:w="0" w:type="auto"/>
          </w:tcPr>
          <w:p w:rsidR="001A6AD5" w:rsidRPr="001703B5" w:rsidRDefault="001A6AD5" w:rsidP="00580E4F">
            <w:pPr>
              <w:jc w:val="both"/>
              <w:rPr>
                <w:lang w:val="de-DE" w:eastAsia="ja-JP"/>
              </w:rPr>
            </w:pPr>
          </w:p>
        </w:tc>
        <w:tc>
          <w:tcPr>
            <w:tcW w:w="0" w:type="auto"/>
          </w:tcPr>
          <w:p w:rsidR="001A6AD5" w:rsidRPr="001703B5" w:rsidRDefault="001A6AD5" w:rsidP="00580E4F">
            <w:pPr>
              <w:jc w:val="both"/>
              <w:rPr>
                <w:lang w:val="pt-BR" w:eastAsia="ja-JP"/>
              </w:rPr>
            </w:pPr>
          </w:p>
        </w:tc>
      </w:tr>
      <w:tr w:rsidR="0053372D" w:rsidRPr="001703B5" w:rsidTr="00580E4F">
        <w:trPr>
          <w:jc w:val="center"/>
          <w:ins w:id="9" w:author="w00901875" w:date="2013-02-25T11:04:00Z"/>
        </w:trPr>
        <w:tc>
          <w:tcPr>
            <w:tcW w:w="0" w:type="auto"/>
          </w:tcPr>
          <w:p w:rsidR="0053372D" w:rsidRPr="001703B5" w:rsidRDefault="0053372D" w:rsidP="00580E4F">
            <w:pPr>
              <w:jc w:val="both"/>
              <w:rPr>
                <w:ins w:id="10" w:author="w00901875" w:date="2013-02-25T11:04:00Z"/>
                <w:lang w:val="pt-BR" w:eastAsia="ja-JP"/>
              </w:rPr>
            </w:pPr>
            <w:ins w:id="11" w:author="w00901875" w:date="2013-02-25T11:04:00Z">
              <w:r>
                <w:rPr>
                  <w:lang w:val="pt-BR" w:eastAsia="ja-JP"/>
                </w:rPr>
                <w:t>NEC</w:t>
              </w:r>
            </w:ins>
          </w:p>
        </w:tc>
        <w:tc>
          <w:tcPr>
            <w:tcW w:w="2284" w:type="dxa"/>
          </w:tcPr>
          <w:p w:rsidR="0053372D" w:rsidRPr="001703B5" w:rsidRDefault="0053372D" w:rsidP="0053372D">
            <w:pPr>
              <w:rPr>
                <w:ins w:id="12" w:author="w00901875" w:date="2013-02-25T11:04:00Z"/>
              </w:rPr>
            </w:pPr>
            <w:ins w:id="13" w:author="w00901875" w:date="2013-02-25T11:04:00Z">
              <w:r>
                <w:t>Keiichi Chono</w:t>
              </w:r>
            </w:ins>
          </w:p>
        </w:tc>
        <w:tc>
          <w:tcPr>
            <w:tcW w:w="3594" w:type="dxa"/>
          </w:tcPr>
          <w:p w:rsidR="0053372D" w:rsidRDefault="0053372D" w:rsidP="00580E4F">
            <w:pPr>
              <w:rPr>
                <w:ins w:id="14" w:author="w00901875" w:date="2013-02-25T11:04:00Z"/>
              </w:rPr>
            </w:pPr>
            <w:ins w:id="15" w:author="w00901875" w:date="2013-02-25T11:05:00Z">
              <w:r w:rsidRPr="0053372D">
                <w:t>chono@ct.jp.nec.com</w:t>
              </w:r>
            </w:ins>
          </w:p>
        </w:tc>
        <w:tc>
          <w:tcPr>
            <w:tcW w:w="0" w:type="auto"/>
          </w:tcPr>
          <w:p w:rsidR="0053372D" w:rsidRPr="001703B5" w:rsidRDefault="0053372D" w:rsidP="00580E4F">
            <w:pPr>
              <w:jc w:val="both"/>
              <w:rPr>
                <w:ins w:id="16" w:author="w00901875" w:date="2013-02-25T11:04:00Z"/>
                <w:lang w:val="de-DE" w:eastAsia="ja-JP"/>
              </w:rPr>
            </w:pPr>
          </w:p>
        </w:tc>
        <w:tc>
          <w:tcPr>
            <w:tcW w:w="0" w:type="auto"/>
          </w:tcPr>
          <w:p w:rsidR="0053372D" w:rsidRPr="001703B5" w:rsidRDefault="0053372D" w:rsidP="00580E4F">
            <w:pPr>
              <w:jc w:val="both"/>
              <w:rPr>
                <w:ins w:id="17" w:author="w00901875" w:date="2013-02-25T11:04:00Z"/>
                <w:lang w:val="pt-BR" w:eastAsia="ja-JP"/>
              </w:rPr>
            </w:pPr>
          </w:p>
        </w:tc>
      </w:tr>
      <w:tr w:rsidR="0053372D" w:rsidRPr="001703B5" w:rsidTr="00580E4F">
        <w:trPr>
          <w:jc w:val="center"/>
          <w:ins w:id="18" w:author="w00901875" w:date="2013-02-25T11:05:00Z"/>
        </w:trPr>
        <w:tc>
          <w:tcPr>
            <w:tcW w:w="0" w:type="auto"/>
          </w:tcPr>
          <w:p w:rsidR="0053372D" w:rsidRDefault="0053372D" w:rsidP="00580E4F">
            <w:pPr>
              <w:jc w:val="both"/>
              <w:rPr>
                <w:ins w:id="19" w:author="w00901875" w:date="2013-02-25T11:05:00Z"/>
                <w:lang w:val="pt-BR" w:eastAsia="ja-JP"/>
              </w:rPr>
            </w:pPr>
            <w:ins w:id="20" w:author="w00901875" w:date="2013-02-25T11:06:00Z">
              <w:r>
                <w:rPr>
                  <w:lang w:val="pt-BR" w:eastAsia="ja-JP"/>
                </w:rPr>
                <w:t>HHI</w:t>
              </w:r>
            </w:ins>
          </w:p>
        </w:tc>
        <w:tc>
          <w:tcPr>
            <w:tcW w:w="2284" w:type="dxa"/>
          </w:tcPr>
          <w:p w:rsidR="0053372D" w:rsidRDefault="0053372D" w:rsidP="0053372D">
            <w:pPr>
              <w:rPr>
                <w:ins w:id="21" w:author="w00901875" w:date="2013-02-25T11:05:00Z"/>
              </w:rPr>
            </w:pPr>
            <w:ins w:id="22" w:author="w00901875" w:date="2013-02-25T11:06:00Z">
              <w:r w:rsidRPr="0053372D">
                <w:t>Tung Nguyen</w:t>
              </w:r>
            </w:ins>
          </w:p>
        </w:tc>
        <w:tc>
          <w:tcPr>
            <w:tcW w:w="3594" w:type="dxa"/>
          </w:tcPr>
          <w:p w:rsidR="0053372D" w:rsidRPr="0053372D" w:rsidRDefault="0053372D" w:rsidP="00580E4F">
            <w:pPr>
              <w:rPr>
                <w:ins w:id="23" w:author="w00901875" w:date="2013-02-25T11:05:00Z"/>
              </w:rPr>
            </w:pPr>
            <w:ins w:id="24" w:author="w00901875" w:date="2013-02-25T11:06:00Z">
              <w:r w:rsidRPr="0053372D">
                <w:t>tung.nguyen@hhi.fraunhofer.de</w:t>
              </w:r>
            </w:ins>
          </w:p>
        </w:tc>
        <w:tc>
          <w:tcPr>
            <w:tcW w:w="0" w:type="auto"/>
          </w:tcPr>
          <w:p w:rsidR="0053372D" w:rsidRPr="001703B5" w:rsidRDefault="0053372D" w:rsidP="00580E4F">
            <w:pPr>
              <w:jc w:val="both"/>
              <w:rPr>
                <w:ins w:id="25" w:author="w00901875" w:date="2013-02-25T11:05:00Z"/>
                <w:lang w:val="de-DE" w:eastAsia="ja-JP"/>
              </w:rPr>
            </w:pPr>
          </w:p>
        </w:tc>
        <w:tc>
          <w:tcPr>
            <w:tcW w:w="0" w:type="auto"/>
          </w:tcPr>
          <w:p w:rsidR="0053372D" w:rsidRPr="001703B5" w:rsidRDefault="0053372D" w:rsidP="00580E4F">
            <w:pPr>
              <w:jc w:val="both"/>
              <w:rPr>
                <w:ins w:id="26" w:author="w00901875" w:date="2013-02-25T11:05:00Z"/>
                <w:lang w:val="pt-BR" w:eastAsia="ja-JP"/>
              </w:rPr>
            </w:pPr>
          </w:p>
        </w:tc>
      </w:tr>
    </w:tbl>
    <w:p w:rsidR="00580E4F" w:rsidRDefault="00580E4F" w:rsidP="00580E4F">
      <w:pPr>
        <w:pStyle w:val="Heading1"/>
        <w:ind w:left="360" w:hanging="360"/>
        <w:rPr>
          <w:lang w:val="en-CA"/>
        </w:rPr>
      </w:pPr>
      <w:r>
        <w:rPr>
          <w:lang w:val="pt-BR"/>
        </w:rPr>
        <w:t>Experiments</w:t>
      </w:r>
    </w:p>
    <w:p w:rsidR="00580E4F" w:rsidRDefault="00580E4F" w:rsidP="00580E4F">
      <w:pPr>
        <w:pStyle w:val="StyleHeading2Justified"/>
        <w:numPr>
          <w:ilvl w:val="1"/>
          <w:numId w:val="24"/>
        </w:numPr>
        <w:ind w:left="0" w:firstLine="0"/>
        <w:rPr>
          <w:lang w:val="en-CA" w:eastAsia="zh-CN"/>
        </w:rPr>
      </w:pPr>
      <w:r>
        <w:rPr>
          <w:lang w:val="en-CA" w:eastAsia="zh-CN"/>
        </w:rPr>
        <w:t>Tests</w:t>
      </w:r>
    </w:p>
    <w:p w:rsidR="00AF201C" w:rsidRDefault="00226C71" w:rsidP="00580E4F">
      <w:pPr>
        <w:rPr>
          <w:lang w:val="en-CA"/>
        </w:rPr>
      </w:pPr>
      <w:r>
        <w:rPr>
          <w:lang w:val="en-CA"/>
        </w:rPr>
        <w:t>Intra lossless coding tools are to be integrated into the Range Extension base software</w:t>
      </w:r>
      <w:r w:rsidR="00AF201C">
        <w:rPr>
          <w:lang w:val="en-CA"/>
        </w:rPr>
        <w:t xml:space="preserve">, i.e. </w:t>
      </w:r>
      <w:r w:rsidR="00AF201C" w:rsidRPr="000A1DC8">
        <w:t xml:space="preserve">HM </w:t>
      </w:r>
      <w:r w:rsidR="00AF201C">
        <w:t>10.0-RExt-2.0</w:t>
      </w:r>
      <w:r>
        <w:rPr>
          <w:lang w:val="en-CA"/>
        </w:rPr>
        <w:t>.</w:t>
      </w:r>
      <w:r w:rsidR="00580E4F">
        <w:rPr>
          <w:lang w:val="en-CA"/>
        </w:rPr>
        <w:t xml:space="preserve"> </w:t>
      </w:r>
      <w:r w:rsidR="00AF201C">
        <w:rPr>
          <w:lang w:val="en-CA"/>
        </w:rPr>
        <w:t>Two code bases are to be created for the tests in this core experiment</w:t>
      </w:r>
      <w:r w:rsidR="00DB45A9">
        <w:rPr>
          <w:lang w:val="en-CA"/>
        </w:rPr>
        <w:t>.</w:t>
      </w:r>
    </w:p>
    <w:p w:rsidR="00ED4E0D" w:rsidRDefault="00AF201C" w:rsidP="00580E4F">
      <w:r>
        <w:rPr>
          <w:lang w:val="en-CA"/>
        </w:rPr>
        <w:t xml:space="preserve">Code base 1: Integration of L0117, L0161 and L0176 into </w:t>
      </w:r>
      <w:r w:rsidRPr="000A1DC8">
        <w:t xml:space="preserve">HM </w:t>
      </w:r>
      <w:r>
        <w:t>10.0-RExt-2.0</w:t>
      </w:r>
      <w:r w:rsidR="000A0473">
        <w:t xml:space="preserve">, which will be used in </w:t>
      </w:r>
      <w:r w:rsidR="000A0473">
        <w:rPr>
          <w:lang w:val="en-CA"/>
        </w:rPr>
        <w:t>Test 1-4 and 6-7.</w:t>
      </w:r>
      <w:r w:rsidR="000A0473">
        <w:t xml:space="preserve"> </w:t>
      </w:r>
    </w:p>
    <w:p w:rsidR="00AF201C" w:rsidRDefault="00AF201C" w:rsidP="00580E4F">
      <w:pPr>
        <w:rPr>
          <w:lang w:val="en-CA"/>
        </w:rPr>
      </w:pPr>
      <w:r>
        <w:rPr>
          <w:lang w:val="en-CA"/>
        </w:rPr>
        <w:t>The following integration process will be used and has been agreed upon among the proponents:</w:t>
      </w:r>
    </w:p>
    <w:p w:rsidR="00AF201C" w:rsidRPr="00DD52B1" w:rsidRDefault="00AF201C" w:rsidP="00AF201C">
      <w:pPr>
        <w:numPr>
          <w:ilvl w:val="0"/>
          <w:numId w:val="29"/>
        </w:numPr>
        <w:spacing w:before="100" w:beforeAutospacing="1" w:after="100" w:afterAutospacing="1"/>
        <w:rPr>
          <w:lang w:val="en-CA"/>
        </w:rPr>
      </w:pPr>
      <w:r w:rsidRPr="00DD52B1">
        <w:rPr>
          <w:lang w:val="en-CA"/>
        </w:rPr>
        <w:t>TI integrate the L0176 into HM 10.0-RExt-2.0, and pass the software to Samsung</w:t>
      </w:r>
    </w:p>
    <w:p w:rsidR="00AF201C" w:rsidRPr="00DD52B1" w:rsidRDefault="00AF201C" w:rsidP="00AF201C">
      <w:pPr>
        <w:numPr>
          <w:ilvl w:val="0"/>
          <w:numId w:val="29"/>
        </w:numPr>
        <w:spacing w:before="100" w:beforeAutospacing="1" w:after="100" w:afterAutospacing="1"/>
        <w:rPr>
          <w:lang w:val="en-CA"/>
        </w:rPr>
      </w:pPr>
      <w:r w:rsidRPr="00DD52B1">
        <w:rPr>
          <w:lang w:val="en-CA"/>
        </w:rPr>
        <w:t>Samsu</w:t>
      </w:r>
      <w:r w:rsidR="00DD52B1">
        <w:rPr>
          <w:lang w:val="en-CA"/>
        </w:rPr>
        <w:t>ng integrate L0117 into TI's Software</w:t>
      </w:r>
      <w:r w:rsidRPr="00DD52B1">
        <w:rPr>
          <w:lang w:val="en-CA"/>
        </w:rPr>
        <w:t>, and pass it to Siemens</w:t>
      </w:r>
    </w:p>
    <w:p w:rsidR="00AF201C" w:rsidRPr="00DD52B1" w:rsidRDefault="00AF201C" w:rsidP="00AF201C">
      <w:pPr>
        <w:numPr>
          <w:ilvl w:val="0"/>
          <w:numId w:val="29"/>
        </w:numPr>
        <w:spacing w:before="100" w:beforeAutospacing="1" w:after="100" w:afterAutospacing="1"/>
        <w:rPr>
          <w:lang w:val="en-CA"/>
        </w:rPr>
      </w:pPr>
      <w:r w:rsidRPr="00DD52B1">
        <w:rPr>
          <w:lang w:val="en-CA"/>
        </w:rPr>
        <w:t>Siemens integrate L0161 and create the Code base 1</w:t>
      </w:r>
    </w:p>
    <w:p w:rsidR="00AF201C" w:rsidRDefault="00AF201C" w:rsidP="00580E4F">
      <w:pPr>
        <w:rPr>
          <w:lang w:val="en-CA"/>
        </w:rPr>
      </w:pPr>
      <w:r>
        <w:rPr>
          <w:lang w:val="en-CA"/>
        </w:rPr>
        <w:t xml:space="preserve">Code base 2: Integration of JCTVC-K0157 into </w:t>
      </w:r>
      <w:r w:rsidRPr="000A1DC8">
        <w:t xml:space="preserve">HM </w:t>
      </w:r>
      <w:r>
        <w:t>10.0-RExt-2.0</w:t>
      </w:r>
      <w:r w:rsidR="000A0473">
        <w:t>, which will be used in Test 5.</w:t>
      </w:r>
      <w:r>
        <w:rPr>
          <w:lang w:val="en-CA"/>
        </w:rPr>
        <w:t xml:space="preserve"> </w:t>
      </w:r>
    </w:p>
    <w:p w:rsidR="00AF201C" w:rsidRDefault="00AF201C" w:rsidP="00580E4F">
      <w:pPr>
        <w:rPr>
          <w:lang w:val="en-CA"/>
        </w:rPr>
      </w:pPr>
    </w:p>
    <w:p w:rsidR="00580E4F" w:rsidRPr="006041A1" w:rsidRDefault="00226C71" w:rsidP="00580E4F">
      <w:pPr>
        <w:rPr>
          <w:lang w:val="en-CA"/>
        </w:rPr>
      </w:pPr>
      <w:r>
        <w:rPr>
          <w:lang w:val="en-CA"/>
        </w:rPr>
        <w:t>The following configurations are to be tested.</w:t>
      </w:r>
    </w:p>
    <w:p w:rsidR="00580E4F" w:rsidRPr="006B3B8C" w:rsidRDefault="00F252A5" w:rsidP="00580E4F">
      <w:pPr>
        <w:numPr>
          <w:ilvl w:val="0"/>
          <w:numId w:val="25"/>
        </w:numPr>
        <w:rPr>
          <w:lang w:val="en-CA"/>
        </w:rPr>
      </w:pPr>
      <w:r>
        <w:rPr>
          <w:lang w:val="en-GB"/>
        </w:rPr>
        <w:t xml:space="preserve">Residual </w:t>
      </w:r>
      <w:r w:rsidR="00226C71" w:rsidRPr="00CC5821">
        <w:rPr>
          <w:lang w:val="en-GB"/>
        </w:rPr>
        <w:t>DPCM for horizontal/vertical intra pred</w:t>
      </w:r>
      <w:r w:rsidR="00226C71">
        <w:rPr>
          <w:lang w:val="en-GB"/>
        </w:rPr>
        <w:t>iction</w:t>
      </w:r>
      <w:r w:rsidR="00226C71" w:rsidRPr="00CC5821">
        <w:rPr>
          <w:lang w:val="en-GB"/>
        </w:rPr>
        <w:t xml:space="preserve"> directions</w:t>
      </w:r>
      <w:r w:rsidR="00580E4F">
        <w:rPr>
          <w:lang w:val="en-CA"/>
        </w:rPr>
        <w:t xml:space="preserve">: method presented in </w:t>
      </w:r>
      <w:r w:rsidR="00580E4F">
        <w:rPr>
          <w:szCs w:val="22"/>
          <w:lang w:val="en-CA"/>
        </w:rPr>
        <w:t>JCTVC-</w:t>
      </w:r>
      <w:r w:rsidR="00226C71">
        <w:rPr>
          <w:szCs w:val="22"/>
          <w:lang w:val="en-CA"/>
        </w:rPr>
        <w:t xml:space="preserve">L0117 </w:t>
      </w:r>
    </w:p>
    <w:p w:rsidR="00580E4F" w:rsidRPr="00AF201C" w:rsidRDefault="00580E4F" w:rsidP="00580E4F">
      <w:pPr>
        <w:numPr>
          <w:ilvl w:val="1"/>
          <w:numId w:val="25"/>
        </w:numPr>
        <w:rPr>
          <w:lang w:val="en-CA"/>
        </w:rPr>
      </w:pPr>
      <w:r>
        <w:rPr>
          <w:szCs w:val="22"/>
          <w:lang w:val="en-CA"/>
        </w:rPr>
        <w:t xml:space="preserve">Proponent: </w:t>
      </w:r>
      <w:r w:rsidR="00226C71">
        <w:rPr>
          <w:szCs w:val="22"/>
          <w:lang w:val="en-CA"/>
        </w:rPr>
        <w:t>Samsung</w:t>
      </w:r>
    </w:p>
    <w:p w:rsidR="00AF201C" w:rsidRDefault="00AF201C" w:rsidP="00580E4F">
      <w:pPr>
        <w:numPr>
          <w:ilvl w:val="1"/>
          <w:numId w:val="25"/>
        </w:numPr>
        <w:rPr>
          <w:lang w:val="en-CA"/>
        </w:rPr>
      </w:pPr>
      <w:r>
        <w:rPr>
          <w:szCs w:val="22"/>
          <w:lang w:val="en-CA"/>
        </w:rPr>
        <w:t>Software: Code base 1 by turning off L0117 and L0161</w:t>
      </w:r>
    </w:p>
    <w:p w:rsidR="00580E4F" w:rsidRDefault="00580E4F" w:rsidP="00580E4F">
      <w:pPr>
        <w:numPr>
          <w:ilvl w:val="1"/>
          <w:numId w:val="25"/>
        </w:numPr>
        <w:rPr>
          <w:lang w:val="en-CA"/>
        </w:rPr>
      </w:pPr>
      <w:r>
        <w:rPr>
          <w:lang w:val="en-CA"/>
        </w:rPr>
        <w:t xml:space="preserve">Cross-checker: </w:t>
      </w:r>
      <w:r w:rsidR="00226C71">
        <w:rPr>
          <w:lang w:val="en-CA"/>
        </w:rPr>
        <w:t>Huawei</w:t>
      </w:r>
    </w:p>
    <w:p w:rsidR="00580E4F" w:rsidRDefault="00226C71" w:rsidP="00580E4F">
      <w:pPr>
        <w:numPr>
          <w:ilvl w:val="0"/>
          <w:numId w:val="25"/>
        </w:numPr>
        <w:rPr>
          <w:lang w:val="en-CA"/>
        </w:rPr>
      </w:pPr>
      <w:r w:rsidRPr="00CC5821">
        <w:rPr>
          <w:lang w:val="en-GB"/>
        </w:rPr>
        <w:t xml:space="preserve">Template based sample-adaptive weighted prediction (replaces planar mode) </w:t>
      </w:r>
      <w:r w:rsidR="00580E4F">
        <w:rPr>
          <w:lang w:val="en-CA"/>
        </w:rPr>
        <w:t>: method presented in JCTVC-</w:t>
      </w:r>
      <w:r>
        <w:rPr>
          <w:lang w:val="en-CA"/>
        </w:rPr>
        <w:t>L0161</w:t>
      </w:r>
    </w:p>
    <w:p w:rsidR="00580E4F" w:rsidRDefault="00580E4F" w:rsidP="00580E4F">
      <w:pPr>
        <w:numPr>
          <w:ilvl w:val="1"/>
          <w:numId w:val="25"/>
        </w:numPr>
        <w:rPr>
          <w:lang w:val="en-CA"/>
        </w:rPr>
      </w:pPr>
      <w:r>
        <w:rPr>
          <w:lang w:val="en-CA"/>
        </w:rPr>
        <w:t xml:space="preserve">Proponent: </w:t>
      </w:r>
      <w:r w:rsidR="00226C71">
        <w:rPr>
          <w:lang w:val="en-CA"/>
        </w:rPr>
        <w:t>Siemens</w:t>
      </w:r>
    </w:p>
    <w:p w:rsidR="00AF201C" w:rsidRDefault="00AF201C" w:rsidP="00580E4F">
      <w:pPr>
        <w:numPr>
          <w:ilvl w:val="1"/>
          <w:numId w:val="25"/>
        </w:numPr>
        <w:rPr>
          <w:lang w:val="en-CA"/>
        </w:rPr>
      </w:pPr>
      <w:r>
        <w:rPr>
          <w:lang w:val="en-CA"/>
        </w:rPr>
        <w:t>Software: Code base 1 by turning off L0117 and L0176</w:t>
      </w:r>
    </w:p>
    <w:p w:rsidR="00580E4F" w:rsidRPr="00CD6F50" w:rsidRDefault="00580E4F" w:rsidP="00580E4F">
      <w:pPr>
        <w:numPr>
          <w:ilvl w:val="1"/>
          <w:numId w:val="25"/>
        </w:numPr>
        <w:rPr>
          <w:lang w:val="en-CA"/>
        </w:rPr>
      </w:pPr>
      <w:r>
        <w:rPr>
          <w:lang w:val="en-CA"/>
        </w:rPr>
        <w:t xml:space="preserve">Cross-checker: </w:t>
      </w:r>
      <w:r w:rsidR="00226C71">
        <w:rPr>
          <w:lang w:val="en-CA"/>
        </w:rPr>
        <w:t>Samsung</w:t>
      </w:r>
    </w:p>
    <w:p w:rsidR="00580E4F" w:rsidRDefault="00226C71" w:rsidP="00580E4F">
      <w:pPr>
        <w:numPr>
          <w:ilvl w:val="0"/>
          <w:numId w:val="25"/>
        </w:numPr>
        <w:rPr>
          <w:lang w:val="en-CA"/>
        </w:rPr>
      </w:pPr>
      <w:r w:rsidRPr="00830CAB">
        <w:rPr>
          <w:szCs w:val="24"/>
          <w:lang w:val="en-GB" w:eastAsia="de-DE"/>
        </w:rPr>
        <w:t>Sample-based angular intra prediction</w:t>
      </w:r>
      <w:r>
        <w:rPr>
          <w:szCs w:val="24"/>
          <w:lang w:val="en-GB" w:eastAsia="de-DE"/>
        </w:rPr>
        <w:t xml:space="preserve"> (SAP)</w:t>
      </w:r>
      <w:r w:rsidR="00580E4F">
        <w:rPr>
          <w:lang w:val="en-CA"/>
        </w:rPr>
        <w:t xml:space="preserve">: </w:t>
      </w:r>
      <w:r>
        <w:rPr>
          <w:lang w:val="en-CA"/>
        </w:rPr>
        <w:t>method presented in</w:t>
      </w:r>
      <w:r w:rsidR="00580E4F">
        <w:rPr>
          <w:lang w:val="en-CA"/>
        </w:rPr>
        <w:t xml:space="preserve"> JCTVC-</w:t>
      </w:r>
      <w:r>
        <w:rPr>
          <w:lang w:val="en-CA"/>
        </w:rPr>
        <w:t>L0176</w:t>
      </w:r>
      <w:r w:rsidR="006F2816">
        <w:rPr>
          <w:lang w:val="en-CA"/>
        </w:rPr>
        <w:t xml:space="preserve">. </w:t>
      </w:r>
      <w:r w:rsidR="006F2816">
        <w:rPr>
          <w:rFonts w:ascii="Calibri" w:hAnsi="Calibri" w:cs="Calibri"/>
          <w:color w:val="1F497D"/>
          <w:szCs w:val="22"/>
        </w:rPr>
        <w:t xml:space="preserve"> </w:t>
      </w:r>
      <w:r w:rsidR="006F2816" w:rsidRPr="00181043">
        <w:rPr>
          <w:lang w:val="en-CA"/>
        </w:rPr>
        <w:t>SAP is enabled in all 33 angular prediction</w:t>
      </w:r>
      <w:r w:rsidR="00C66B44">
        <w:rPr>
          <w:lang w:val="en-CA"/>
        </w:rPr>
        <w:t xml:space="preserve"> directions</w:t>
      </w:r>
      <w:r w:rsidR="00181043">
        <w:rPr>
          <w:lang w:val="en-CA"/>
        </w:rPr>
        <w:t>.</w:t>
      </w:r>
    </w:p>
    <w:p w:rsidR="00580E4F" w:rsidRDefault="00580E4F" w:rsidP="00580E4F">
      <w:pPr>
        <w:numPr>
          <w:ilvl w:val="1"/>
          <w:numId w:val="25"/>
        </w:numPr>
        <w:rPr>
          <w:lang w:val="en-CA"/>
        </w:rPr>
      </w:pPr>
      <w:r w:rsidRPr="006B3B8C">
        <w:rPr>
          <w:lang w:val="en-CA"/>
        </w:rPr>
        <w:lastRenderedPageBreak/>
        <w:t xml:space="preserve">Proponent: </w:t>
      </w:r>
      <w:r w:rsidR="00226C71">
        <w:rPr>
          <w:lang w:val="en-CA"/>
        </w:rPr>
        <w:t>TI</w:t>
      </w:r>
    </w:p>
    <w:p w:rsidR="00AF201C" w:rsidRDefault="00AF201C" w:rsidP="00580E4F">
      <w:pPr>
        <w:numPr>
          <w:ilvl w:val="1"/>
          <w:numId w:val="25"/>
        </w:numPr>
        <w:rPr>
          <w:lang w:val="en-CA"/>
        </w:rPr>
      </w:pPr>
      <w:r>
        <w:rPr>
          <w:lang w:val="en-CA"/>
        </w:rPr>
        <w:t>Software: Code base 1 by turning off L0117 and L0161</w:t>
      </w:r>
    </w:p>
    <w:p w:rsidR="00580E4F" w:rsidRPr="00226C71" w:rsidRDefault="00580E4F" w:rsidP="00580E4F">
      <w:pPr>
        <w:numPr>
          <w:ilvl w:val="1"/>
          <w:numId w:val="25"/>
        </w:numPr>
        <w:rPr>
          <w:lang w:val="en-CA"/>
        </w:rPr>
      </w:pPr>
      <w:r>
        <w:rPr>
          <w:lang w:val="en-CA"/>
        </w:rPr>
        <w:t xml:space="preserve">Cross-checker: </w:t>
      </w:r>
      <w:r w:rsidR="00226C71">
        <w:rPr>
          <w:rFonts w:eastAsia="SimSun"/>
          <w:lang w:val="pt-BR" w:eastAsia="zh-CN"/>
        </w:rPr>
        <w:t>Samsung</w:t>
      </w:r>
    </w:p>
    <w:p w:rsidR="00226C71" w:rsidRDefault="00181043" w:rsidP="00226C71">
      <w:pPr>
        <w:numPr>
          <w:ilvl w:val="0"/>
          <w:numId w:val="25"/>
        </w:numPr>
        <w:rPr>
          <w:lang w:val="en-CA"/>
        </w:rPr>
      </w:pPr>
      <w:r>
        <w:rPr>
          <w:szCs w:val="24"/>
          <w:lang w:val="en-GB" w:eastAsia="de-DE"/>
        </w:rPr>
        <w:t xml:space="preserve">SAP </w:t>
      </w:r>
      <w:r w:rsidR="006F2816">
        <w:rPr>
          <w:szCs w:val="24"/>
          <w:lang w:val="en-GB" w:eastAsia="de-DE"/>
        </w:rPr>
        <w:t>in only vertical and horizontal direction</w:t>
      </w:r>
      <w:r w:rsidR="00226C71">
        <w:rPr>
          <w:lang w:val="en-CA"/>
        </w:rPr>
        <w:t xml:space="preserve">: </w:t>
      </w:r>
      <w:r w:rsidR="006F2816">
        <w:rPr>
          <w:lang w:val="en-CA"/>
        </w:rPr>
        <w:t xml:space="preserve">a variant of the method as presented in JCTVC-L0176 by only enabling SAP in horizontal and vertical direction. </w:t>
      </w:r>
    </w:p>
    <w:p w:rsidR="00226C71" w:rsidRDefault="00226C71" w:rsidP="00226C71">
      <w:pPr>
        <w:numPr>
          <w:ilvl w:val="1"/>
          <w:numId w:val="25"/>
        </w:numPr>
        <w:rPr>
          <w:lang w:val="en-CA"/>
        </w:rPr>
      </w:pPr>
      <w:r w:rsidRPr="006B3B8C">
        <w:rPr>
          <w:lang w:val="en-CA"/>
        </w:rPr>
        <w:t xml:space="preserve">Proponent: </w:t>
      </w:r>
      <w:r w:rsidR="006F2816">
        <w:rPr>
          <w:lang w:val="en-CA"/>
        </w:rPr>
        <w:t>TI</w:t>
      </w:r>
    </w:p>
    <w:p w:rsidR="00AF201C" w:rsidRDefault="00AF201C" w:rsidP="00226C71">
      <w:pPr>
        <w:numPr>
          <w:ilvl w:val="1"/>
          <w:numId w:val="25"/>
        </w:numPr>
        <w:rPr>
          <w:lang w:val="en-CA"/>
        </w:rPr>
      </w:pPr>
      <w:r>
        <w:rPr>
          <w:lang w:val="en-CA"/>
        </w:rPr>
        <w:t>Software: Code base 1 by turning off L0117 and L0161, and enabling SAP only</w:t>
      </w:r>
      <w:r w:rsidR="00DD52B1">
        <w:rPr>
          <w:lang w:val="en-CA"/>
        </w:rPr>
        <w:t xml:space="preserve"> in horizontal and vertical direction</w:t>
      </w:r>
      <w:r>
        <w:rPr>
          <w:lang w:val="en-CA"/>
        </w:rPr>
        <w:t xml:space="preserve"> </w:t>
      </w:r>
    </w:p>
    <w:p w:rsidR="00226C71" w:rsidRDefault="00226C71" w:rsidP="00226C71">
      <w:pPr>
        <w:numPr>
          <w:ilvl w:val="1"/>
          <w:numId w:val="25"/>
        </w:numPr>
        <w:rPr>
          <w:lang w:val="en-CA"/>
        </w:rPr>
      </w:pPr>
      <w:r>
        <w:rPr>
          <w:lang w:val="en-CA"/>
        </w:rPr>
        <w:t xml:space="preserve">Cross-checker: </w:t>
      </w:r>
      <w:r w:rsidR="00374DDC">
        <w:rPr>
          <w:rFonts w:eastAsia="SimSun"/>
          <w:lang w:val="pt-BR" w:eastAsia="zh-CN"/>
        </w:rPr>
        <w:t>I2R</w:t>
      </w:r>
    </w:p>
    <w:p w:rsidR="00F252A5" w:rsidRDefault="00952B36" w:rsidP="00F252A5">
      <w:pPr>
        <w:numPr>
          <w:ilvl w:val="0"/>
          <w:numId w:val="25"/>
        </w:numPr>
        <w:rPr>
          <w:lang w:val="en-CA"/>
        </w:rPr>
      </w:pPr>
      <w:r>
        <w:rPr>
          <w:szCs w:val="24"/>
          <w:lang w:val="en-GB" w:eastAsia="de-DE"/>
        </w:rPr>
        <w:t>R</w:t>
      </w:r>
      <w:r w:rsidR="00F252A5" w:rsidRPr="00952B36">
        <w:rPr>
          <w:szCs w:val="24"/>
          <w:lang w:val="en-GB" w:eastAsia="de-DE"/>
        </w:rPr>
        <w:t>esidual sample-based prediction</w:t>
      </w:r>
      <w:r w:rsidR="00F252A5">
        <w:rPr>
          <w:lang w:val="en-CA"/>
        </w:rPr>
        <w:t xml:space="preserve">: method as presented in JCTVC-K0157 </w:t>
      </w:r>
    </w:p>
    <w:p w:rsidR="00F252A5" w:rsidRDefault="00F252A5" w:rsidP="00F252A5">
      <w:pPr>
        <w:numPr>
          <w:ilvl w:val="1"/>
          <w:numId w:val="25"/>
        </w:numPr>
        <w:rPr>
          <w:lang w:val="en-CA"/>
        </w:rPr>
      </w:pPr>
      <w:r w:rsidRPr="006B3B8C">
        <w:rPr>
          <w:lang w:val="en-CA"/>
        </w:rPr>
        <w:t xml:space="preserve">Proponent: </w:t>
      </w:r>
      <w:r>
        <w:rPr>
          <w:lang w:val="en-CA"/>
        </w:rPr>
        <w:t>I2R</w:t>
      </w:r>
    </w:p>
    <w:p w:rsidR="00DD52B1" w:rsidRDefault="00DD52B1" w:rsidP="00F252A5">
      <w:pPr>
        <w:numPr>
          <w:ilvl w:val="1"/>
          <w:numId w:val="25"/>
        </w:numPr>
        <w:rPr>
          <w:lang w:val="en-CA"/>
        </w:rPr>
      </w:pPr>
      <w:r>
        <w:rPr>
          <w:lang w:val="en-CA"/>
        </w:rPr>
        <w:t>Software: Code base 2</w:t>
      </w:r>
    </w:p>
    <w:p w:rsidR="00F252A5" w:rsidRDefault="00F252A5" w:rsidP="00F252A5">
      <w:pPr>
        <w:numPr>
          <w:ilvl w:val="1"/>
          <w:numId w:val="25"/>
        </w:numPr>
        <w:rPr>
          <w:lang w:val="en-CA"/>
        </w:rPr>
      </w:pPr>
      <w:r>
        <w:rPr>
          <w:lang w:val="en-CA"/>
        </w:rPr>
        <w:t xml:space="preserve">Cross-checker: </w:t>
      </w:r>
      <w:r w:rsidR="00C66B44">
        <w:rPr>
          <w:rFonts w:eastAsia="SimSun"/>
          <w:lang w:val="pt-BR" w:eastAsia="zh-CN"/>
        </w:rPr>
        <w:t>Huawei</w:t>
      </w:r>
    </w:p>
    <w:p w:rsidR="00226C71" w:rsidRPr="00F63713" w:rsidRDefault="00F63713" w:rsidP="00226C71">
      <w:pPr>
        <w:numPr>
          <w:ilvl w:val="0"/>
          <w:numId w:val="25"/>
        </w:numPr>
        <w:rPr>
          <w:lang w:val="en-GB"/>
        </w:rPr>
      </w:pPr>
      <w:r>
        <w:rPr>
          <w:lang w:val="en-CA"/>
        </w:rPr>
        <w:t xml:space="preserve">Combination of </w:t>
      </w:r>
      <w:r w:rsidR="00F252A5">
        <w:rPr>
          <w:lang w:val="en-CA"/>
        </w:rPr>
        <w:t xml:space="preserve">residual </w:t>
      </w:r>
      <w:r w:rsidRPr="00CC5821">
        <w:rPr>
          <w:lang w:val="en-GB"/>
        </w:rPr>
        <w:t>DPCM for horizontal/vertical intra pred</w:t>
      </w:r>
      <w:r>
        <w:rPr>
          <w:lang w:val="en-GB"/>
        </w:rPr>
        <w:t>iction</w:t>
      </w:r>
      <w:r w:rsidRPr="00CC5821">
        <w:rPr>
          <w:lang w:val="en-GB"/>
        </w:rPr>
        <w:t xml:space="preserve"> directions</w:t>
      </w:r>
      <w:r>
        <w:rPr>
          <w:lang w:val="en-GB"/>
        </w:rPr>
        <w:t xml:space="preserve"> and </w:t>
      </w:r>
      <w:r w:rsidR="00534787">
        <w:rPr>
          <w:rFonts w:hint="eastAsia"/>
          <w:lang w:val="en-GB" w:eastAsia="ko-KR"/>
        </w:rPr>
        <w:t>template based sample-adaptive weighted prediction</w:t>
      </w:r>
      <w:r w:rsidR="00226C71">
        <w:rPr>
          <w:lang w:val="en-CA"/>
        </w:rPr>
        <w:t xml:space="preserve">: </w:t>
      </w:r>
      <w:r w:rsidRPr="00F63713">
        <w:rPr>
          <w:lang w:val="en-GB"/>
        </w:rPr>
        <w:t xml:space="preserve">Test </w:t>
      </w:r>
      <w:r w:rsidR="00F252A5">
        <w:rPr>
          <w:lang w:val="en-GB"/>
        </w:rPr>
        <w:t>the combination of the methods presented in JCTVC-L0117 and JCTVC-L01</w:t>
      </w:r>
      <w:r w:rsidR="00534787">
        <w:rPr>
          <w:rFonts w:hint="eastAsia"/>
          <w:lang w:val="en-GB" w:eastAsia="ko-KR"/>
        </w:rPr>
        <w:t>61</w:t>
      </w:r>
      <w:r w:rsidR="00F252A5">
        <w:rPr>
          <w:lang w:val="en-GB"/>
        </w:rPr>
        <w:t xml:space="preserve"> </w:t>
      </w:r>
      <w:r>
        <w:rPr>
          <w:lang w:val="en-GB"/>
        </w:rPr>
        <w:t xml:space="preserve"> (L01</w:t>
      </w:r>
      <w:r w:rsidR="00F252A5">
        <w:rPr>
          <w:lang w:val="en-GB"/>
        </w:rPr>
        <w:t>17</w:t>
      </w:r>
      <w:r>
        <w:rPr>
          <w:lang w:val="en-GB"/>
        </w:rPr>
        <w:t xml:space="preserve"> + L01</w:t>
      </w:r>
      <w:r w:rsidR="00534787">
        <w:rPr>
          <w:rFonts w:hint="eastAsia"/>
          <w:lang w:val="en-GB" w:eastAsia="ko-KR"/>
        </w:rPr>
        <w:t>61</w:t>
      </w:r>
      <w:r>
        <w:rPr>
          <w:lang w:val="en-GB"/>
        </w:rPr>
        <w:t>)</w:t>
      </w:r>
    </w:p>
    <w:p w:rsidR="00226C71" w:rsidRDefault="00226C71" w:rsidP="00226C71">
      <w:pPr>
        <w:numPr>
          <w:ilvl w:val="1"/>
          <w:numId w:val="25"/>
        </w:numPr>
        <w:rPr>
          <w:lang w:val="en-CA"/>
        </w:rPr>
      </w:pPr>
      <w:r w:rsidRPr="006B3B8C">
        <w:rPr>
          <w:lang w:val="en-CA"/>
        </w:rPr>
        <w:t xml:space="preserve">Proponent: </w:t>
      </w:r>
      <w:r w:rsidR="00F63713">
        <w:rPr>
          <w:lang w:val="en-CA"/>
        </w:rPr>
        <w:t xml:space="preserve">Samsung, </w:t>
      </w:r>
      <w:r w:rsidR="00534787">
        <w:rPr>
          <w:rFonts w:hint="eastAsia"/>
          <w:lang w:val="en-CA" w:eastAsia="ko-KR"/>
        </w:rPr>
        <w:t>Siemens</w:t>
      </w:r>
    </w:p>
    <w:p w:rsidR="00DD52B1" w:rsidRDefault="00DD52B1" w:rsidP="00226C71">
      <w:pPr>
        <w:numPr>
          <w:ilvl w:val="1"/>
          <w:numId w:val="25"/>
        </w:numPr>
        <w:rPr>
          <w:lang w:val="en-CA"/>
        </w:rPr>
      </w:pPr>
      <w:r>
        <w:rPr>
          <w:lang w:val="en-CA"/>
        </w:rPr>
        <w:t>Software: Code base 1 by turning off L0176</w:t>
      </w:r>
    </w:p>
    <w:p w:rsidR="00226C71" w:rsidRDefault="00226C71" w:rsidP="00226C71">
      <w:pPr>
        <w:numPr>
          <w:ilvl w:val="1"/>
          <w:numId w:val="25"/>
        </w:numPr>
        <w:rPr>
          <w:lang w:val="en-CA"/>
        </w:rPr>
      </w:pPr>
      <w:r>
        <w:rPr>
          <w:lang w:val="en-CA"/>
        </w:rPr>
        <w:t xml:space="preserve">Cross-checker: </w:t>
      </w:r>
      <w:r w:rsidR="00CC49A2">
        <w:rPr>
          <w:rFonts w:eastAsia="SimSun"/>
          <w:lang w:val="pt-BR" w:eastAsia="zh-CN"/>
        </w:rPr>
        <w:t>TI</w:t>
      </w:r>
    </w:p>
    <w:p w:rsidR="00226C71" w:rsidRDefault="00F63713" w:rsidP="00226C71">
      <w:pPr>
        <w:numPr>
          <w:ilvl w:val="0"/>
          <w:numId w:val="25"/>
        </w:numPr>
        <w:rPr>
          <w:lang w:val="en-CA"/>
        </w:rPr>
      </w:pPr>
      <w:r>
        <w:rPr>
          <w:lang w:val="en-CA"/>
        </w:rPr>
        <w:t xml:space="preserve">Combination of SAP and </w:t>
      </w:r>
      <w:r>
        <w:rPr>
          <w:lang w:val="en-GB"/>
        </w:rPr>
        <w:t>t</w:t>
      </w:r>
      <w:r w:rsidRPr="00CC5821">
        <w:rPr>
          <w:lang w:val="en-GB"/>
        </w:rPr>
        <w:t>emplate based sample-adaptive weighted prediction</w:t>
      </w:r>
      <w:r w:rsidR="00226C71">
        <w:rPr>
          <w:lang w:val="en-CA"/>
        </w:rPr>
        <w:t xml:space="preserve">: </w:t>
      </w:r>
      <w:r w:rsidR="00F252A5">
        <w:rPr>
          <w:lang w:val="en-CA"/>
        </w:rPr>
        <w:t>test the combination of the</w:t>
      </w:r>
      <w:r>
        <w:rPr>
          <w:lang w:val="en-CA"/>
        </w:rPr>
        <w:t xml:space="preserve"> methods presented in both L0161 and L0176 (</w:t>
      </w:r>
      <w:r w:rsidR="00F252A5">
        <w:rPr>
          <w:lang w:val="en-CA"/>
        </w:rPr>
        <w:t>L0161 + L0176)</w:t>
      </w:r>
    </w:p>
    <w:p w:rsidR="00226C71" w:rsidRDefault="00226C71" w:rsidP="00226C71">
      <w:pPr>
        <w:numPr>
          <w:ilvl w:val="1"/>
          <w:numId w:val="25"/>
        </w:numPr>
        <w:rPr>
          <w:lang w:val="en-CA"/>
        </w:rPr>
      </w:pPr>
      <w:r w:rsidRPr="006B3B8C">
        <w:rPr>
          <w:lang w:val="en-CA"/>
        </w:rPr>
        <w:t xml:space="preserve">Proponent: </w:t>
      </w:r>
      <w:r w:rsidR="00F252A5">
        <w:rPr>
          <w:lang w:val="en-CA"/>
        </w:rPr>
        <w:t>Siemens, TI</w:t>
      </w:r>
    </w:p>
    <w:p w:rsidR="00DD52B1" w:rsidRDefault="00DD52B1" w:rsidP="00226C71">
      <w:pPr>
        <w:numPr>
          <w:ilvl w:val="1"/>
          <w:numId w:val="25"/>
        </w:numPr>
        <w:rPr>
          <w:lang w:val="en-CA"/>
        </w:rPr>
      </w:pPr>
      <w:r>
        <w:rPr>
          <w:lang w:val="en-CA"/>
        </w:rPr>
        <w:t>Software: Code base 1 by turning off L0117</w:t>
      </w:r>
    </w:p>
    <w:p w:rsidR="00226C71" w:rsidRDefault="00226C71" w:rsidP="00226C71">
      <w:pPr>
        <w:numPr>
          <w:ilvl w:val="1"/>
          <w:numId w:val="25"/>
        </w:numPr>
        <w:rPr>
          <w:lang w:val="en-CA"/>
        </w:rPr>
      </w:pPr>
      <w:r>
        <w:rPr>
          <w:lang w:val="en-CA"/>
        </w:rPr>
        <w:t xml:space="preserve">Cross-checker: </w:t>
      </w:r>
      <w:r w:rsidR="00DD52B1">
        <w:rPr>
          <w:rFonts w:eastAsia="SimSun"/>
          <w:lang w:val="pt-BR" w:eastAsia="zh-CN"/>
        </w:rPr>
        <w:t>Qualcomm</w:t>
      </w:r>
    </w:p>
    <w:p w:rsidR="00226C71" w:rsidRDefault="00226C71" w:rsidP="00CC49A2">
      <w:pPr>
        <w:ind w:left="1440"/>
        <w:rPr>
          <w:lang w:val="en-CA"/>
        </w:rPr>
      </w:pPr>
    </w:p>
    <w:p w:rsidR="00226C71" w:rsidRDefault="00226C71" w:rsidP="00226C71">
      <w:pPr>
        <w:ind w:left="1440"/>
        <w:rPr>
          <w:lang w:val="en-CA"/>
        </w:rPr>
      </w:pPr>
    </w:p>
    <w:p w:rsidR="00580E4F" w:rsidRDefault="00580E4F" w:rsidP="00580E4F">
      <w:pPr>
        <w:pStyle w:val="StyleHeading2Justified"/>
        <w:numPr>
          <w:ilvl w:val="1"/>
          <w:numId w:val="24"/>
        </w:numPr>
        <w:ind w:left="0" w:firstLine="0"/>
        <w:rPr>
          <w:lang w:val="en-CA" w:eastAsia="zh-CN"/>
        </w:rPr>
      </w:pPr>
      <w:r>
        <w:rPr>
          <w:lang w:val="en-CA" w:eastAsia="zh-CN"/>
        </w:rPr>
        <w:t>Software</w:t>
      </w:r>
    </w:p>
    <w:p w:rsidR="00580E4F" w:rsidRDefault="0053372D" w:rsidP="00580E4F">
      <w:pPr>
        <w:jc w:val="both"/>
        <w:rPr>
          <w:ins w:id="27" w:author="gaow02" w:date="2013-03-05T12:31:00Z"/>
          <w:rFonts w:cs="Arial"/>
          <w:szCs w:val="22"/>
          <w:lang w:val="en-CA" w:eastAsia="ja-JP"/>
        </w:rPr>
      </w:pPr>
      <w:ins w:id="28" w:author="w00901875" w:date="2013-02-25T11:09:00Z">
        <w:r>
          <w:t xml:space="preserve">HM10.0_RExt2.0, i.e., r3369 </w:t>
        </w:r>
      </w:ins>
      <w:ins w:id="29" w:author="w00901875" w:date="2013-02-25T11:10:00Z">
        <w:r>
          <w:t>in branches/HM-range-extensions</w:t>
        </w:r>
      </w:ins>
      <w:ins w:id="30" w:author="gaow02" w:date="2013-03-05T12:31:00Z">
        <w:r w:rsidR="00C9747F">
          <w:t xml:space="preserve"> with the following patch</w:t>
        </w:r>
      </w:ins>
      <w:ins w:id="31" w:author="w00901875" w:date="2013-02-25T11:10:00Z">
        <w:r>
          <w:t xml:space="preserve">, </w:t>
        </w:r>
      </w:ins>
      <w:del w:id="32" w:author="w00901875" w:date="2013-02-25T11:10:00Z">
        <w:r w:rsidR="006868CE" w:rsidRPr="000A1DC8" w:rsidDel="0053372D">
          <w:delText xml:space="preserve">HM </w:delText>
        </w:r>
        <w:r w:rsidR="006868CE" w:rsidDel="0053372D">
          <w:delText>10.0-RExt-2.0</w:delText>
        </w:r>
        <w:r w:rsidR="00580E4F" w:rsidDel="0053372D">
          <w:rPr>
            <w:rFonts w:cs="Arial"/>
            <w:szCs w:val="22"/>
            <w:lang w:val="en-CA" w:eastAsia="ja-JP"/>
          </w:rPr>
          <w:delText xml:space="preserve"> </w:delText>
        </w:r>
      </w:del>
      <w:r w:rsidR="00580E4F">
        <w:rPr>
          <w:rFonts w:cs="Arial"/>
          <w:szCs w:val="22"/>
          <w:lang w:val="en-CA" w:eastAsia="ja-JP"/>
        </w:rPr>
        <w:t>shall be used</w:t>
      </w:r>
      <w:del w:id="33" w:author="w00901875" w:date="2013-02-25T11:10:00Z">
        <w:r w:rsidR="00580E4F" w:rsidDel="0053372D">
          <w:rPr>
            <w:rFonts w:cs="Arial"/>
            <w:szCs w:val="22"/>
            <w:lang w:val="en-CA" w:eastAsia="ja-JP"/>
          </w:rPr>
          <w:delText xml:space="preserve"> (will be provided </w:delText>
        </w:r>
        <w:r w:rsidR="00580E4F" w:rsidRPr="00367F20" w:rsidDel="0053372D">
          <w:rPr>
            <w:rFonts w:cs="Arial"/>
            <w:szCs w:val="22"/>
            <w:lang w:val="en-CA" w:eastAsia="ja-JP"/>
          </w:rPr>
          <w:delText xml:space="preserve">on </w:delText>
        </w:r>
        <w:r w:rsidR="00AD7B1F" w:rsidDel="0053372D">
          <w:rPr>
            <w:rFonts w:cs="Arial" w:hint="eastAsia"/>
            <w:szCs w:val="22"/>
            <w:lang w:val="en-CA" w:eastAsia="ko-KR"/>
          </w:rPr>
          <w:delText>xx</w:delText>
        </w:r>
        <w:r w:rsidR="00580E4F" w:rsidRPr="00F16CF2" w:rsidDel="0053372D">
          <w:rPr>
            <w:rFonts w:cs="Arial"/>
            <w:szCs w:val="22"/>
            <w:lang w:val="en-CA" w:eastAsia="ja-JP"/>
          </w:rPr>
          <w:delText xml:space="preserve">, </w:delText>
        </w:r>
        <w:r w:rsidR="006868CE" w:rsidDel="0053372D">
          <w:rPr>
            <w:rFonts w:cs="Arial"/>
            <w:szCs w:val="22"/>
            <w:lang w:val="en-CA" w:eastAsia="ja-JP"/>
          </w:rPr>
          <w:delText>Feb.</w:delText>
        </w:r>
        <w:r w:rsidR="00952B36" w:rsidDel="0053372D">
          <w:rPr>
            <w:rFonts w:cs="Arial"/>
            <w:szCs w:val="22"/>
            <w:lang w:val="en-CA" w:eastAsia="ja-JP"/>
          </w:rPr>
          <w:delText xml:space="preserve">, </w:delText>
        </w:r>
        <w:r w:rsidR="00392025" w:rsidRPr="00F16CF2" w:rsidDel="0053372D">
          <w:rPr>
            <w:rFonts w:cs="Arial"/>
            <w:szCs w:val="22"/>
            <w:lang w:val="en-CA" w:eastAsia="ja-JP"/>
          </w:rPr>
          <w:delText>20</w:delText>
        </w:r>
        <w:r w:rsidR="00392025" w:rsidDel="0053372D">
          <w:rPr>
            <w:rFonts w:cs="Arial"/>
            <w:szCs w:val="22"/>
            <w:lang w:val="en-CA" w:eastAsia="ja-JP"/>
          </w:rPr>
          <w:delText>13</w:delText>
        </w:r>
        <w:r w:rsidR="00580E4F" w:rsidDel="0053372D">
          <w:rPr>
            <w:rFonts w:cs="Arial"/>
            <w:szCs w:val="22"/>
            <w:lang w:val="en-CA" w:eastAsia="ja-JP"/>
          </w:rPr>
          <w:delText>)</w:delText>
        </w:r>
      </w:del>
      <w:r w:rsidR="00580E4F">
        <w:rPr>
          <w:rFonts w:cs="Arial"/>
          <w:szCs w:val="22"/>
          <w:lang w:val="en-CA" w:eastAsia="ja-JP"/>
        </w:rPr>
        <w:t>.</w:t>
      </w:r>
    </w:p>
    <w:p w:rsidR="00C9747F" w:rsidRDefault="009377EC" w:rsidP="00580E4F">
      <w:pPr>
        <w:jc w:val="both"/>
        <w:rPr>
          <w:rFonts w:cs="Arial"/>
          <w:szCs w:val="22"/>
          <w:lang w:val="en-CA" w:eastAsia="ja-JP"/>
        </w:rPr>
      </w:pPr>
      <w:ins w:id="34" w:author="gaow02" w:date="2013-03-05T12:31:00Z">
        <w:r w:rsidRPr="00257EC8">
          <w:rPr>
            <w:rFonts w:cs="Arial"/>
            <w:szCs w:val="22"/>
            <w:lang w:val="en-CA" w:eastAsia="ja-JP"/>
          </w:rPr>
          <w:object w:dxaOrig="4360" w:dyaOrig="108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8" type="#_x0000_t75" style="width:217.65pt;height:53.7pt" o:ole="">
              <v:imagedata r:id="rId20" o:title=""/>
            </v:shape>
            <o:OLEObject Type="Embed" ProgID="Package" ShapeID="_x0000_i1028" DrawAspect="Content" ObjectID="_1424254888" r:id="rId21"/>
          </w:object>
        </w:r>
      </w:ins>
    </w:p>
    <w:p w:rsidR="00580E4F" w:rsidRDefault="00580E4F" w:rsidP="00580E4F">
      <w:pPr>
        <w:pStyle w:val="StyleHeading2Justified"/>
        <w:numPr>
          <w:ilvl w:val="1"/>
          <w:numId w:val="24"/>
        </w:numPr>
        <w:ind w:left="0" w:firstLine="0"/>
        <w:rPr>
          <w:lang w:val="en-CA"/>
        </w:rPr>
      </w:pPr>
      <w:bookmarkStart w:id="35" w:name="_Toc310406089"/>
      <w:bookmarkStart w:id="36" w:name="_Toc310382095"/>
      <w:bookmarkStart w:id="37" w:name="_Toc261348556"/>
      <w:r>
        <w:rPr>
          <w:lang w:val="en-CA"/>
        </w:rPr>
        <w:t>Test Coding Conditions</w:t>
      </w:r>
      <w:bookmarkEnd w:id="35"/>
      <w:bookmarkEnd w:id="36"/>
      <w:bookmarkEnd w:id="37"/>
    </w:p>
    <w:p w:rsidR="00580E4F" w:rsidRDefault="00580E4F" w:rsidP="00580E4F">
      <w:pPr>
        <w:jc w:val="both"/>
        <w:rPr>
          <w:ins w:id="38" w:author="w00901875" w:date="2013-02-25T11:19:00Z"/>
          <w:rFonts w:cs="Arial"/>
          <w:szCs w:val="22"/>
          <w:lang w:val="en-CA" w:eastAsia="ja-JP"/>
        </w:rPr>
      </w:pPr>
      <w:r>
        <w:rPr>
          <w:lang w:val="en-CA" w:eastAsia="ja-JP"/>
        </w:rPr>
        <w:t xml:space="preserve">The </w:t>
      </w:r>
      <w:r w:rsidR="00F833C5">
        <w:rPr>
          <w:lang w:val="en-CA" w:eastAsia="ja-JP"/>
        </w:rPr>
        <w:t xml:space="preserve">lossless coding </w:t>
      </w:r>
      <w:r w:rsidR="00392025">
        <w:rPr>
          <w:lang w:val="en-CA" w:eastAsia="ja-JP"/>
        </w:rPr>
        <w:t xml:space="preserve">test </w:t>
      </w:r>
      <w:r>
        <w:rPr>
          <w:lang w:val="en-CA" w:eastAsia="ja-JP"/>
        </w:rPr>
        <w:t xml:space="preserve">sequences, configurations and test cases </w:t>
      </w:r>
      <w:r w:rsidR="00392025">
        <w:rPr>
          <w:lang w:val="en-CA" w:eastAsia="ja-JP"/>
        </w:rPr>
        <w:t xml:space="preserve">recommended by </w:t>
      </w:r>
      <w:r w:rsidR="00F833C5">
        <w:rPr>
          <w:lang w:val="en-CA" w:eastAsia="ja-JP"/>
        </w:rPr>
        <w:t>screen content coding</w:t>
      </w:r>
      <w:r w:rsidR="00392025">
        <w:rPr>
          <w:lang w:val="en-CA" w:eastAsia="ja-JP"/>
        </w:rPr>
        <w:t xml:space="preserve"> </w:t>
      </w:r>
      <w:r w:rsidR="00F833C5">
        <w:rPr>
          <w:lang w:val="en-CA" w:eastAsia="ja-JP"/>
        </w:rPr>
        <w:t>(</w:t>
      </w:r>
      <w:r w:rsidR="00392025">
        <w:rPr>
          <w:lang w:val="en-CA" w:eastAsia="ja-JP"/>
        </w:rPr>
        <w:t>AhG</w:t>
      </w:r>
      <w:r w:rsidR="00F833C5">
        <w:rPr>
          <w:lang w:val="en-CA" w:eastAsia="ja-JP"/>
        </w:rPr>
        <w:t>8)</w:t>
      </w:r>
      <w:r w:rsidR="00392025">
        <w:rPr>
          <w:lang w:val="en-CA" w:eastAsia="ja-JP"/>
        </w:rPr>
        <w:t xml:space="preserve"> </w:t>
      </w:r>
      <w:r>
        <w:rPr>
          <w:lang w:val="en-CA" w:eastAsia="ja-JP"/>
        </w:rPr>
        <w:t xml:space="preserve">will be used. </w:t>
      </w:r>
      <w:r>
        <w:rPr>
          <w:rFonts w:cs="Arial"/>
          <w:szCs w:val="22"/>
          <w:lang w:val="en-CA" w:eastAsia="ja-JP"/>
        </w:rPr>
        <w:t>Results for all mandatory test cases shall be provided.</w:t>
      </w:r>
    </w:p>
    <w:p w:rsidR="0053372D" w:rsidRDefault="0053372D" w:rsidP="00580E4F">
      <w:pPr>
        <w:jc w:val="both"/>
        <w:rPr>
          <w:ins w:id="39" w:author="w00901875" w:date="2013-02-25T11:19:00Z"/>
          <w:rFonts w:cs="Arial"/>
          <w:szCs w:val="22"/>
          <w:lang w:val="en-CA" w:eastAsia="ja-JP"/>
        </w:rPr>
      </w:pPr>
      <w:ins w:id="40" w:author="w00901875" w:date="2013-02-25T11:19:00Z">
        <w:r>
          <w:rPr>
            <w:rFonts w:cs="Arial"/>
            <w:szCs w:val="22"/>
            <w:lang w:val="en-CA" w:eastAsia="ja-JP"/>
          </w:rPr>
          <w:t xml:space="preserve">The following test sequences are agreed in AhG8 and will be used for RCE2 mandatory test sequences: </w:t>
        </w:r>
      </w:ins>
    </w:p>
    <w:p w:rsidR="00024A03" w:rsidRPr="00024A03" w:rsidRDefault="00024A03" w:rsidP="00024A03">
      <w:pPr>
        <w:pStyle w:val="ListParagraph"/>
        <w:numPr>
          <w:ilvl w:val="0"/>
          <w:numId w:val="30"/>
        </w:numPr>
        <w:rPr>
          <w:ins w:id="41" w:author="w00901875" w:date="2013-02-25T11:19:00Z"/>
          <w:color w:val="1F497D"/>
          <w:rPrChange w:id="42" w:author="w00901875" w:date="2013-02-25T11:21:00Z">
            <w:rPr>
              <w:ins w:id="43" w:author="w00901875" w:date="2013-02-25T11:19:00Z"/>
            </w:rPr>
          </w:rPrChange>
        </w:rPr>
        <w:pPrChange w:id="44" w:author="w00901875" w:date="2013-02-25T11:21:00Z">
          <w:pPr/>
        </w:pPrChange>
      </w:pPr>
      <w:ins w:id="45" w:author="w00901875" w:date="2013-02-25T11:19:00Z">
        <w:r w:rsidRPr="00024A03">
          <w:rPr>
            <w:color w:val="1F497D"/>
            <w:rPrChange w:id="46" w:author="w00901875" w:date="2013-02-25T11:21:00Z">
              <w:rPr/>
            </w:rPrChange>
          </w:rPr>
          <w:t xml:space="preserve">Class F: all 4 </w:t>
        </w:r>
        <w:proofErr w:type="spellStart"/>
        <w:r w:rsidRPr="00024A03">
          <w:rPr>
            <w:color w:val="1F497D"/>
            <w:rPrChange w:id="47" w:author="w00901875" w:date="2013-02-25T11:21:00Z">
              <w:rPr/>
            </w:rPrChange>
          </w:rPr>
          <w:t>sequencs</w:t>
        </w:r>
        <w:proofErr w:type="spellEnd"/>
        <w:r w:rsidRPr="00024A03">
          <w:rPr>
            <w:color w:val="1F497D"/>
            <w:rPrChange w:id="48" w:author="w00901875" w:date="2013-02-25T11:21:00Z">
              <w:rPr/>
            </w:rPrChange>
          </w:rPr>
          <w:t>;</w:t>
        </w:r>
      </w:ins>
    </w:p>
    <w:p w:rsidR="00024A03" w:rsidRPr="00024A03" w:rsidRDefault="00024A03" w:rsidP="00024A03">
      <w:pPr>
        <w:pStyle w:val="ListParagraph"/>
        <w:numPr>
          <w:ilvl w:val="0"/>
          <w:numId w:val="30"/>
        </w:numPr>
        <w:rPr>
          <w:ins w:id="49" w:author="w00901875" w:date="2013-02-25T11:19:00Z"/>
          <w:color w:val="1F497D"/>
          <w:rPrChange w:id="50" w:author="w00901875" w:date="2013-02-25T11:21:00Z">
            <w:rPr>
              <w:ins w:id="51" w:author="w00901875" w:date="2013-02-25T11:19:00Z"/>
            </w:rPr>
          </w:rPrChange>
        </w:rPr>
        <w:pPrChange w:id="52" w:author="w00901875" w:date="2013-02-25T11:21:00Z">
          <w:pPr/>
        </w:pPrChange>
      </w:pPr>
      <w:ins w:id="53" w:author="w00901875" w:date="2013-02-25T11:19:00Z">
        <w:r w:rsidRPr="00024A03">
          <w:rPr>
            <w:color w:val="1F497D"/>
            <w:rPrChange w:id="54" w:author="w00901875" w:date="2013-02-25T11:21:00Z">
              <w:rPr/>
            </w:rPrChange>
          </w:rPr>
          <w:t xml:space="preserve">Class B: Kimono, and </w:t>
        </w:r>
        <w:proofErr w:type="spellStart"/>
        <w:r w:rsidRPr="00024A03">
          <w:rPr>
            <w:color w:val="1F497D"/>
            <w:rPrChange w:id="55" w:author="w00901875" w:date="2013-02-25T11:21:00Z">
              <w:rPr/>
            </w:rPrChange>
          </w:rPr>
          <w:t>Parkscene</w:t>
        </w:r>
        <w:proofErr w:type="spellEnd"/>
        <w:r w:rsidRPr="00024A03">
          <w:rPr>
            <w:color w:val="1F497D"/>
            <w:rPrChange w:id="56" w:author="w00901875" w:date="2013-02-25T11:21:00Z">
              <w:rPr/>
            </w:rPrChange>
          </w:rPr>
          <w:t>;</w:t>
        </w:r>
      </w:ins>
    </w:p>
    <w:p w:rsidR="00024A03" w:rsidRPr="00024A03" w:rsidRDefault="00024A03" w:rsidP="00024A03">
      <w:pPr>
        <w:pStyle w:val="ListParagraph"/>
        <w:numPr>
          <w:ilvl w:val="0"/>
          <w:numId w:val="30"/>
        </w:numPr>
        <w:rPr>
          <w:ins w:id="57" w:author="w00901875" w:date="2013-02-25T11:19:00Z"/>
          <w:color w:val="1F497D"/>
          <w:rPrChange w:id="58" w:author="w00901875" w:date="2013-02-25T11:21:00Z">
            <w:rPr>
              <w:ins w:id="59" w:author="w00901875" w:date="2013-02-25T11:19:00Z"/>
            </w:rPr>
          </w:rPrChange>
        </w:rPr>
        <w:pPrChange w:id="60" w:author="w00901875" w:date="2013-02-25T11:21:00Z">
          <w:pPr/>
        </w:pPrChange>
      </w:pPr>
      <w:ins w:id="61" w:author="w00901875" w:date="2013-02-25T11:19:00Z">
        <w:r w:rsidRPr="00024A03">
          <w:rPr>
            <w:color w:val="1F497D"/>
            <w:rPrChange w:id="62" w:author="w00901875" w:date="2013-02-25T11:21:00Z">
              <w:rPr/>
            </w:rPrChange>
          </w:rPr>
          <w:lastRenderedPageBreak/>
          <w:t xml:space="preserve">Screen content (4:4:4 RGB): </w:t>
        </w:r>
        <w:proofErr w:type="spellStart"/>
        <w:r w:rsidRPr="00024A03">
          <w:rPr>
            <w:color w:val="1F497D"/>
            <w:rPrChange w:id="63" w:author="w00901875" w:date="2013-02-25T11:21:00Z">
              <w:rPr/>
            </w:rPrChange>
          </w:rPr>
          <w:t>VenueVue</w:t>
        </w:r>
        <w:proofErr w:type="spellEnd"/>
        <w:r w:rsidRPr="00024A03">
          <w:rPr>
            <w:color w:val="1F497D"/>
            <w:rPrChange w:id="64" w:author="w00901875" w:date="2013-02-25T11:21:00Z">
              <w:rPr/>
            </w:rPrChange>
          </w:rPr>
          <w:t xml:space="preserve">, </w:t>
        </w:r>
        <w:proofErr w:type="spellStart"/>
        <w:r w:rsidRPr="00024A03">
          <w:rPr>
            <w:color w:val="1F497D"/>
            <w:rPrChange w:id="65" w:author="w00901875" w:date="2013-02-25T11:21:00Z">
              <w:rPr/>
            </w:rPrChange>
          </w:rPr>
          <w:t>cad_waveform</w:t>
        </w:r>
        <w:proofErr w:type="spellEnd"/>
        <w:r w:rsidRPr="00024A03">
          <w:rPr>
            <w:color w:val="1F497D"/>
            <w:rPrChange w:id="66" w:author="w00901875" w:date="2013-02-25T11:21:00Z">
              <w:rPr/>
            </w:rPrChange>
          </w:rPr>
          <w:t xml:space="preserve">, </w:t>
        </w:r>
        <w:proofErr w:type="spellStart"/>
        <w:r w:rsidRPr="00024A03">
          <w:rPr>
            <w:color w:val="1F497D"/>
            <w:rPrChange w:id="67" w:author="w00901875" w:date="2013-02-25T11:21:00Z">
              <w:rPr/>
            </w:rPrChange>
          </w:rPr>
          <w:t>cg_twist_tunnel</w:t>
        </w:r>
        <w:proofErr w:type="spellEnd"/>
        <w:r w:rsidRPr="00024A03">
          <w:rPr>
            <w:color w:val="1F497D"/>
            <w:rPrChange w:id="68" w:author="w00901875" w:date="2013-02-25T11:21:00Z">
              <w:rPr/>
            </w:rPrChange>
          </w:rPr>
          <w:t xml:space="preserve">, </w:t>
        </w:r>
        <w:proofErr w:type="spellStart"/>
        <w:r w:rsidRPr="00024A03">
          <w:rPr>
            <w:color w:val="1F497D"/>
            <w:rPrChange w:id="69" w:author="w00901875" w:date="2013-02-25T11:21:00Z">
              <w:rPr/>
            </w:rPrChange>
          </w:rPr>
          <w:t>pcb_layout</w:t>
        </w:r>
        <w:proofErr w:type="spellEnd"/>
        <w:r w:rsidRPr="00024A03">
          <w:rPr>
            <w:color w:val="1F497D"/>
            <w:rPrChange w:id="70" w:author="w00901875" w:date="2013-02-25T11:21:00Z">
              <w:rPr/>
            </w:rPrChange>
          </w:rPr>
          <w:t xml:space="preserve">, </w:t>
        </w:r>
        <w:proofErr w:type="spellStart"/>
        <w:r w:rsidRPr="00024A03">
          <w:rPr>
            <w:color w:val="1F497D"/>
            <w:rPrChange w:id="71" w:author="w00901875" w:date="2013-02-25T11:21:00Z">
              <w:rPr/>
            </w:rPrChange>
          </w:rPr>
          <w:t>ppt_doc_xls</w:t>
        </w:r>
        <w:proofErr w:type="spellEnd"/>
        <w:r w:rsidRPr="00024A03">
          <w:rPr>
            <w:color w:val="1F497D"/>
            <w:rPrChange w:id="72" w:author="w00901875" w:date="2013-02-25T11:21:00Z">
              <w:rPr/>
            </w:rPrChange>
          </w:rPr>
          <w:t xml:space="preserve">, </w:t>
        </w:r>
        <w:proofErr w:type="spellStart"/>
        <w:r w:rsidRPr="00024A03">
          <w:rPr>
            <w:color w:val="1F497D"/>
            <w:rPrChange w:id="73" w:author="w00901875" w:date="2013-02-25T11:21:00Z">
              <w:rPr/>
            </w:rPrChange>
          </w:rPr>
          <w:t>video_conferencing_doc_sharing</w:t>
        </w:r>
        <w:proofErr w:type="spellEnd"/>
        <w:r w:rsidRPr="00024A03">
          <w:rPr>
            <w:color w:val="1F497D"/>
            <w:rPrChange w:id="74" w:author="w00901875" w:date="2013-02-25T11:21:00Z">
              <w:rPr/>
            </w:rPrChange>
          </w:rPr>
          <w:t xml:space="preserve">, </w:t>
        </w:r>
        <w:proofErr w:type="spellStart"/>
        <w:r w:rsidRPr="00024A03">
          <w:rPr>
            <w:color w:val="1F497D"/>
            <w:rPrChange w:id="75" w:author="w00901875" w:date="2013-02-25T11:21:00Z">
              <w:rPr/>
            </w:rPrChange>
          </w:rPr>
          <w:t>web_browsing</w:t>
        </w:r>
        <w:proofErr w:type="spellEnd"/>
        <w:r w:rsidRPr="00024A03">
          <w:rPr>
            <w:color w:val="1F497D"/>
            <w:rPrChange w:id="76" w:author="w00901875" w:date="2013-02-25T11:21:00Z">
              <w:rPr/>
            </w:rPrChange>
          </w:rPr>
          <w:t xml:space="preserve">, </w:t>
        </w:r>
        <w:proofErr w:type="spellStart"/>
        <w:r w:rsidRPr="00024A03">
          <w:rPr>
            <w:color w:val="1F497D"/>
            <w:rPrChange w:id="77" w:author="w00901875" w:date="2013-02-25T11:21:00Z">
              <w:rPr/>
            </w:rPrChange>
          </w:rPr>
          <w:t>sc_map</w:t>
        </w:r>
        <w:proofErr w:type="spellEnd"/>
        <w:r w:rsidRPr="00024A03">
          <w:rPr>
            <w:color w:val="1F497D"/>
            <w:rPrChange w:id="78" w:author="w00901875" w:date="2013-02-25T11:21:00Z">
              <w:rPr/>
            </w:rPrChange>
          </w:rPr>
          <w:t xml:space="preserve">, </w:t>
        </w:r>
        <w:proofErr w:type="spellStart"/>
        <w:r w:rsidRPr="00024A03">
          <w:rPr>
            <w:color w:val="1F497D"/>
            <w:rPrChange w:id="79" w:author="w00901875" w:date="2013-02-25T11:21:00Z">
              <w:rPr/>
            </w:rPrChange>
          </w:rPr>
          <w:t>sc_programming</w:t>
        </w:r>
        <w:proofErr w:type="spellEnd"/>
        <w:r w:rsidRPr="00024A03">
          <w:rPr>
            <w:color w:val="1F497D"/>
            <w:rPrChange w:id="80" w:author="w00901875" w:date="2013-02-25T11:21:00Z">
              <w:rPr/>
            </w:rPrChange>
          </w:rPr>
          <w:t xml:space="preserve">, and </w:t>
        </w:r>
        <w:proofErr w:type="spellStart"/>
        <w:r w:rsidRPr="00024A03">
          <w:rPr>
            <w:color w:val="1F497D"/>
            <w:rPrChange w:id="81" w:author="w00901875" w:date="2013-02-25T11:21:00Z">
              <w:rPr/>
            </w:rPrChange>
          </w:rPr>
          <w:t>sc_wordEditing</w:t>
        </w:r>
        <w:proofErr w:type="spellEnd"/>
        <w:r w:rsidRPr="00024A03">
          <w:rPr>
            <w:color w:val="1F497D"/>
            <w:rPrChange w:id="82" w:author="w00901875" w:date="2013-02-25T11:21:00Z">
              <w:rPr/>
            </w:rPrChange>
          </w:rPr>
          <w:t>;</w:t>
        </w:r>
      </w:ins>
    </w:p>
    <w:p w:rsidR="00024A03" w:rsidRPr="00024A03" w:rsidRDefault="00024A03" w:rsidP="00024A03">
      <w:pPr>
        <w:pStyle w:val="ListParagraph"/>
        <w:numPr>
          <w:ilvl w:val="0"/>
          <w:numId w:val="30"/>
        </w:numPr>
        <w:rPr>
          <w:ins w:id="83" w:author="w00901875" w:date="2013-02-25T11:19:00Z"/>
          <w:color w:val="1F497D"/>
          <w:rPrChange w:id="84" w:author="w00901875" w:date="2013-02-25T11:21:00Z">
            <w:rPr>
              <w:ins w:id="85" w:author="w00901875" w:date="2013-02-25T11:19:00Z"/>
            </w:rPr>
          </w:rPrChange>
        </w:rPr>
        <w:pPrChange w:id="86" w:author="w00901875" w:date="2013-02-25T11:21:00Z">
          <w:pPr/>
        </w:pPrChange>
      </w:pPr>
      <w:ins w:id="87" w:author="w00901875" w:date="2013-02-25T11:19:00Z">
        <w:r w:rsidRPr="00024A03">
          <w:rPr>
            <w:color w:val="1F497D"/>
            <w:rPrChange w:id="88" w:author="w00901875" w:date="2013-02-25T11:21:00Z">
              <w:rPr/>
            </w:rPrChange>
          </w:rPr>
          <w:t xml:space="preserve">Range extension sequences: </w:t>
        </w:r>
        <w:proofErr w:type="spellStart"/>
        <w:r w:rsidRPr="00024A03">
          <w:rPr>
            <w:color w:val="1F497D"/>
            <w:rPrChange w:id="89" w:author="w00901875" w:date="2013-02-25T11:21:00Z">
              <w:rPr/>
            </w:rPrChange>
          </w:rPr>
          <w:t>EBUHorse</w:t>
        </w:r>
        <w:proofErr w:type="spellEnd"/>
        <w:r w:rsidRPr="00024A03">
          <w:rPr>
            <w:color w:val="1F497D"/>
            <w:rPrChange w:id="90" w:author="w00901875" w:date="2013-02-25T11:21:00Z">
              <w:rPr/>
            </w:rPrChange>
          </w:rPr>
          <w:t xml:space="preserve"> (4:2:2), </w:t>
        </w:r>
        <w:proofErr w:type="spellStart"/>
        <w:r w:rsidRPr="00024A03">
          <w:rPr>
            <w:color w:val="1F497D"/>
            <w:rPrChange w:id="91" w:author="w00901875" w:date="2013-02-25T11:21:00Z">
              <w:rPr/>
            </w:rPrChange>
          </w:rPr>
          <w:t>EBUWaterRocks</w:t>
        </w:r>
        <w:proofErr w:type="spellEnd"/>
        <w:r w:rsidRPr="00024A03">
          <w:rPr>
            <w:color w:val="1F497D"/>
            <w:rPrChange w:id="92" w:author="w00901875" w:date="2013-02-25T11:21:00Z">
              <w:rPr/>
            </w:rPrChange>
          </w:rPr>
          <w:t xml:space="preserve"> (4:2:2), </w:t>
        </w:r>
        <w:proofErr w:type="spellStart"/>
        <w:r w:rsidRPr="00024A03">
          <w:rPr>
            <w:color w:val="1F497D"/>
            <w:rPrChange w:id="93" w:author="w00901875" w:date="2013-02-25T11:21:00Z">
              <w:rPr/>
            </w:rPrChange>
          </w:rPr>
          <w:t>BirdsInCage</w:t>
        </w:r>
        <w:proofErr w:type="spellEnd"/>
        <w:r w:rsidRPr="00024A03">
          <w:rPr>
            <w:color w:val="1F497D"/>
            <w:rPrChange w:id="94" w:author="w00901875" w:date="2013-02-25T11:21:00Z">
              <w:rPr/>
            </w:rPrChange>
          </w:rPr>
          <w:t xml:space="preserve"> (4:4:4 </w:t>
        </w:r>
        <w:proofErr w:type="spellStart"/>
        <w:r w:rsidRPr="00024A03">
          <w:rPr>
            <w:color w:val="1F497D"/>
            <w:rPrChange w:id="95" w:author="w00901875" w:date="2013-02-25T11:21:00Z">
              <w:rPr/>
            </w:rPrChange>
          </w:rPr>
          <w:t>YCbCr</w:t>
        </w:r>
        <w:proofErr w:type="spellEnd"/>
        <w:r w:rsidRPr="00024A03">
          <w:rPr>
            <w:color w:val="1F497D"/>
            <w:rPrChange w:id="96" w:author="w00901875" w:date="2013-02-25T11:21:00Z">
              <w:rPr/>
            </w:rPrChange>
          </w:rPr>
          <w:t xml:space="preserve">), and </w:t>
        </w:r>
        <w:proofErr w:type="spellStart"/>
        <w:r w:rsidRPr="00024A03">
          <w:rPr>
            <w:color w:val="1F497D"/>
            <w:rPrChange w:id="97" w:author="w00901875" w:date="2013-02-25T11:21:00Z">
              <w:rPr/>
            </w:rPrChange>
          </w:rPr>
          <w:t>EBURainFruits</w:t>
        </w:r>
        <w:proofErr w:type="spellEnd"/>
        <w:r w:rsidRPr="00024A03">
          <w:rPr>
            <w:color w:val="1F497D"/>
            <w:rPrChange w:id="98" w:author="w00901875" w:date="2013-02-25T11:21:00Z">
              <w:rPr/>
            </w:rPrChange>
          </w:rPr>
          <w:t xml:space="preserve"> (4:4:4 </w:t>
        </w:r>
        <w:proofErr w:type="spellStart"/>
        <w:r w:rsidRPr="00024A03">
          <w:rPr>
            <w:color w:val="1F497D"/>
            <w:rPrChange w:id="99" w:author="w00901875" w:date="2013-02-25T11:21:00Z">
              <w:rPr/>
            </w:rPrChange>
          </w:rPr>
          <w:t>YCbCr</w:t>
        </w:r>
        <w:proofErr w:type="spellEnd"/>
        <w:r w:rsidRPr="00024A03">
          <w:rPr>
            <w:color w:val="1F497D"/>
            <w:rPrChange w:id="100" w:author="w00901875" w:date="2013-02-25T11:21:00Z">
              <w:rPr/>
            </w:rPrChange>
          </w:rPr>
          <w:t>).</w:t>
        </w:r>
      </w:ins>
    </w:p>
    <w:p w:rsidR="0053372D" w:rsidRDefault="00516882" w:rsidP="00580E4F">
      <w:pPr>
        <w:jc w:val="both"/>
        <w:rPr>
          <w:ins w:id="101" w:author="w00901875" w:date="2013-03-08T13:32:00Z"/>
          <w:rFonts w:cs="Arial"/>
          <w:szCs w:val="22"/>
          <w:lang w:val="en-CA" w:eastAsia="ja-JP"/>
        </w:rPr>
      </w:pPr>
      <w:ins w:id="102" w:author="w00901875" w:date="2013-03-08T13:30:00Z">
        <w:r>
          <w:rPr>
            <w:rFonts w:cs="Arial"/>
            <w:szCs w:val="22"/>
            <w:lang w:val="en-CA" w:eastAsia="ja-JP"/>
          </w:rPr>
          <w:t xml:space="preserve">For </w:t>
        </w:r>
      </w:ins>
      <w:ins w:id="103" w:author="w00901875" w:date="2013-03-08T13:31:00Z">
        <w:r>
          <w:rPr>
            <w:rFonts w:cs="Arial"/>
            <w:szCs w:val="22"/>
            <w:lang w:val="en-CA" w:eastAsia="ja-JP"/>
          </w:rPr>
          <w:t xml:space="preserve">all RCE2 test, the following </w:t>
        </w:r>
      </w:ins>
      <w:ins w:id="104" w:author="w00901875" w:date="2013-03-08T13:33:00Z">
        <w:r>
          <w:rPr>
            <w:rFonts w:cs="Arial"/>
            <w:szCs w:val="22"/>
            <w:lang w:val="en-CA" w:eastAsia="ja-JP"/>
          </w:rPr>
          <w:t>configurations</w:t>
        </w:r>
      </w:ins>
      <w:ins w:id="105" w:author="w00901875" w:date="2013-03-08T13:31:00Z">
        <w:r>
          <w:rPr>
            <w:rFonts w:cs="Arial"/>
            <w:szCs w:val="22"/>
            <w:lang w:val="en-CA" w:eastAsia="ja-JP"/>
          </w:rPr>
          <w:t xml:space="preserve"> are required</w:t>
        </w:r>
      </w:ins>
      <w:ins w:id="106" w:author="w00901875" w:date="2013-03-08T13:33:00Z">
        <w:r>
          <w:rPr>
            <w:rFonts w:cs="Arial"/>
            <w:szCs w:val="22"/>
            <w:lang w:val="en-CA" w:eastAsia="ja-JP"/>
          </w:rPr>
          <w:t xml:space="preserve"> </w:t>
        </w:r>
      </w:ins>
      <w:ins w:id="107" w:author="w00901875" w:date="2013-03-08T13:32:00Z">
        <w:r>
          <w:rPr>
            <w:rFonts w:cs="Arial"/>
            <w:szCs w:val="22"/>
            <w:lang w:val="en-CA" w:eastAsia="ja-JP"/>
          </w:rPr>
          <w:t>to achieve lossless coding and also allow comparison between anchor and target tests.</w:t>
        </w:r>
      </w:ins>
    </w:p>
    <w:p w:rsidR="00516882" w:rsidRPr="00516882" w:rsidRDefault="00516882" w:rsidP="00516882">
      <w:pPr>
        <w:pStyle w:val="ListParagraph"/>
        <w:numPr>
          <w:ilvl w:val="0"/>
          <w:numId w:val="34"/>
        </w:numPr>
        <w:jc w:val="both"/>
        <w:rPr>
          <w:ins w:id="108" w:author="w00901875" w:date="2013-03-08T13:32:00Z"/>
          <w:rFonts w:cs="Arial"/>
          <w:szCs w:val="22"/>
          <w:lang w:val="en-CA" w:eastAsia="ja-JP"/>
        </w:rPr>
        <w:pPrChange w:id="109" w:author="w00901875" w:date="2013-03-08T13:34:00Z">
          <w:pPr>
            <w:jc w:val="both"/>
          </w:pPr>
        </w:pPrChange>
      </w:pPr>
      <w:ins w:id="110" w:author="w00901875" w:date="2013-03-08T13:32:00Z">
        <w:r w:rsidRPr="00516882">
          <w:rPr>
            <w:rFonts w:cs="Arial"/>
            <w:szCs w:val="22"/>
            <w:lang w:val="en-CA" w:eastAsia="ja-JP"/>
          </w:rPr>
          <w:t>QP=0</w:t>
        </w:r>
      </w:ins>
    </w:p>
    <w:p w:rsidR="00516882" w:rsidRPr="00516882" w:rsidRDefault="00516882" w:rsidP="00516882">
      <w:pPr>
        <w:pStyle w:val="ListParagraph"/>
        <w:numPr>
          <w:ilvl w:val="0"/>
          <w:numId w:val="34"/>
        </w:numPr>
        <w:jc w:val="both"/>
        <w:rPr>
          <w:ins w:id="111" w:author="w00901875" w:date="2013-03-08T13:33:00Z"/>
          <w:rFonts w:cs="Arial"/>
          <w:szCs w:val="22"/>
          <w:lang w:val="en-CA" w:eastAsia="ja-JP"/>
          <w:rPrChange w:id="112" w:author="w00901875" w:date="2013-03-08T13:34:00Z">
            <w:rPr>
              <w:ins w:id="113" w:author="w00901875" w:date="2013-03-08T13:33:00Z"/>
              <w:rFonts w:ascii="Calibri" w:hAnsi="Calibri" w:cs="Calibri"/>
              <w:color w:val="1F497D"/>
              <w:szCs w:val="22"/>
            </w:rPr>
          </w:rPrChange>
        </w:rPr>
        <w:pPrChange w:id="114" w:author="w00901875" w:date="2013-03-08T13:34:00Z">
          <w:pPr>
            <w:jc w:val="both"/>
          </w:pPr>
        </w:pPrChange>
      </w:pPr>
      <w:proofErr w:type="spellStart"/>
      <w:ins w:id="115" w:author="w00901875" w:date="2013-03-08T13:33:00Z">
        <w:r w:rsidRPr="00516882">
          <w:rPr>
            <w:rFonts w:cs="Arial"/>
            <w:szCs w:val="22"/>
            <w:lang w:val="en-CA" w:eastAsia="ja-JP"/>
            <w:rPrChange w:id="116" w:author="w00901875" w:date="2013-03-08T13:34:00Z">
              <w:rPr>
                <w:rFonts w:ascii="Calibri" w:hAnsi="Calibri" w:cs="Calibri"/>
                <w:color w:val="1F497D"/>
                <w:szCs w:val="22"/>
              </w:rPr>
            </w:rPrChange>
          </w:rPr>
          <w:t>TransquantBypassEnableFlag</w:t>
        </w:r>
        <w:proofErr w:type="spellEnd"/>
        <w:r w:rsidRPr="00516882">
          <w:rPr>
            <w:rFonts w:cs="Arial"/>
            <w:szCs w:val="22"/>
            <w:lang w:val="en-CA" w:eastAsia="ja-JP"/>
            <w:rPrChange w:id="117" w:author="w00901875" w:date="2013-03-08T13:34:00Z">
              <w:rPr>
                <w:rFonts w:ascii="Calibri" w:hAnsi="Calibri" w:cs="Calibri"/>
                <w:color w:val="1F497D"/>
                <w:szCs w:val="22"/>
              </w:rPr>
            </w:rPrChange>
          </w:rPr>
          <w:t>=1</w:t>
        </w:r>
      </w:ins>
    </w:p>
    <w:p w:rsidR="00516882" w:rsidRPr="00516882" w:rsidRDefault="00516882" w:rsidP="00516882">
      <w:pPr>
        <w:pStyle w:val="ListParagraph"/>
        <w:numPr>
          <w:ilvl w:val="0"/>
          <w:numId w:val="34"/>
        </w:numPr>
        <w:jc w:val="both"/>
        <w:rPr>
          <w:ins w:id="118" w:author="w00901875" w:date="2013-02-25T11:24:00Z"/>
          <w:rFonts w:cs="Arial"/>
          <w:szCs w:val="22"/>
          <w:lang w:val="en-CA" w:eastAsia="ja-JP"/>
        </w:rPr>
        <w:pPrChange w:id="119" w:author="w00901875" w:date="2013-03-08T13:34:00Z">
          <w:pPr>
            <w:jc w:val="both"/>
          </w:pPr>
        </w:pPrChange>
      </w:pPr>
      <w:proofErr w:type="spellStart"/>
      <w:ins w:id="120" w:author="w00901875" w:date="2013-03-08T13:33:00Z">
        <w:r w:rsidRPr="00516882">
          <w:rPr>
            <w:rFonts w:cs="Arial"/>
            <w:szCs w:val="22"/>
            <w:lang w:val="en-CA" w:eastAsia="ja-JP"/>
            <w:rPrChange w:id="121" w:author="w00901875" w:date="2013-03-08T13:34:00Z">
              <w:rPr>
                <w:rFonts w:ascii="Calibri" w:hAnsi="Calibri" w:cs="Calibri"/>
                <w:color w:val="1F497D"/>
                <w:szCs w:val="22"/>
              </w:rPr>
            </w:rPrChange>
          </w:rPr>
          <w:t>CUTransquantBypassFlagForce</w:t>
        </w:r>
        <w:proofErr w:type="spellEnd"/>
        <w:r w:rsidRPr="00516882">
          <w:rPr>
            <w:rFonts w:cs="Arial"/>
            <w:szCs w:val="22"/>
            <w:lang w:val="en-CA" w:eastAsia="ja-JP"/>
            <w:rPrChange w:id="122" w:author="w00901875" w:date="2013-03-08T13:34:00Z">
              <w:rPr>
                <w:rFonts w:ascii="Calibri" w:hAnsi="Calibri" w:cs="Calibri"/>
                <w:color w:val="1F497D"/>
                <w:szCs w:val="22"/>
              </w:rPr>
            </w:rPrChange>
          </w:rPr>
          <w:t>=1</w:t>
        </w:r>
      </w:ins>
    </w:p>
    <w:p w:rsidR="0053372D" w:rsidRDefault="0053372D" w:rsidP="00580E4F">
      <w:pPr>
        <w:jc w:val="both"/>
        <w:rPr>
          <w:ins w:id="123" w:author="w00901875" w:date="2013-02-25T15:04:00Z"/>
          <w:rFonts w:cs="Arial"/>
          <w:szCs w:val="22"/>
          <w:lang w:val="en-CA" w:eastAsia="ja-JP"/>
        </w:rPr>
      </w:pPr>
      <w:ins w:id="124" w:author="w00901875" w:date="2013-02-25T11:26:00Z">
        <w:r>
          <w:rPr>
            <w:rFonts w:cs="Arial"/>
            <w:szCs w:val="22"/>
            <w:lang w:val="en-CA" w:eastAsia="ja-JP"/>
          </w:rPr>
          <w:t xml:space="preserve">For the RGB sequences, the GBR channel order will be used in the encoding process. Thus the following configuration shall be </w:t>
        </w:r>
      </w:ins>
      <w:ins w:id="125" w:author="w00901875" w:date="2013-02-25T15:05:00Z">
        <w:r>
          <w:rPr>
            <w:rFonts w:cs="Arial"/>
            <w:szCs w:val="22"/>
            <w:lang w:val="en-CA" w:eastAsia="ja-JP"/>
          </w:rPr>
          <w:t>used when encoding the RGB sequences:</w:t>
        </w:r>
      </w:ins>
    </w:p>
    <w:p w:rsidR="00516882" w:rsidRDefault="0053372D" w:rsidP="00516882">
      <w:pPr>
        <w:pStyle w:val="ListParagraph"/>
        <w:numPr>
          <w:ilvl w:val="0"/>
          <w:numId w:val="32"/>
        </w:numPr>
        <w:jc w:val="both"/>
        <w:rPr>
          <w:ins w:id="126" w:author="w00901875" w:date="2013-03-08T13:28:00Z"/>
        </w:rPr>
        <w:pPrChange w:id="127" w:author="w00901875" w:date="2013-03-08T13:28:00Z">
          <w:pPr>
            <w:jc w:val="both"/>
          </w:pPr>
        </w:pPrChange>
      </w:pPr>
      <w:ins w:id="128" w:author="w00901875" w:date="2013-02-25T15:05:00Z">
        <w:r>
          <w:t>--</w:t>
        </w:r>
        <w:proofErr w:type="spellStart"/>
        <w:r>
          <w:t>InputColourSpaceConvert</w:t>
        </w:r>
        <w:proofErr w:type="spellEnd"/>
        <w:r>
          <w:t>=</w:t>
        </w:r>
        <w:proofErr w:type="spellStart"/>
        <w:r>
          <w:t>RGBtoGBR</w:t>
        </w:r>
      </w:ins>
      <w:proofErr w:type="spellEnd"/>
    </w:p>
    <w:p w:rsidR="00516882" w:rsidRPr="00516882" w:rsidRDefault="00516882" w:rsidP="00516882">
      <w:pPr>
        <w:pStyle w:val="ListParagraph"/>
        <w:numPr>
          <w:ilvl w:val="0"/>
          <w:numId w:val="32"/>
        </w:numPr>
        <w:jc w:val="both"/>
        <w:rPr>
          <w:ins w:id="129" w:author="w00901875" w:date="2013-03-08T13:28:00Z"/>
          <w:rPrChange w:id="130" w:author="w00901875" w:date="2013-03-08T13:28:00Z">
            <w:rPr>
              <w:ins w:id="131" w:author="w00901875" w:date="2013-03-08T13:28:00Z"/>
              <w:rFonts w:ascii="Calibri" w:hAnsi="Calibri" w:cs="Calibri"/>
              <w:color w:val="1F497D"/>
              <w:szCs w:val="22"/>
            </w:rPr>
          </w:rPrChange>
        </w:rPr>
        <w:pPrChange w:id="132" w:author="w00901875" w:date="2013-03-08T13:28:00Z">
          <w:pPr>
            <w:jc w:val="both"/>
          </w:pPr>
        </w:pPrChange>
      </w:pPr>
      <w:ins w:id="133" w:author="w00901875" w:date="2013-03-08T13:28:00Z">
        <w:r w:rsidRPr="00516882">
          <w:rPr>
            <w:rPrChange w:id="134" w:author="w00901875" w:date="2013-03-08T13:28:00Z">
              <w:rPr>
                <w:rFonts w:ascii="Calibri" w:hAnsi="Calibri" w:cs="Calibri"/>
                <w:color w:val="1F497D"/>
                <w:szCs w:val="22"/>
              </w:rPr>
            </w:rPrChange>
          </w:rPr>
          <w:t>--</w:t>
        </w:r>
        <w:proofErr w:type="spellStart"/>
        <w:r w:rsidRPr="00516882">
          <w:rPr>
            <w:rPrChange w:id="135" w:author="w00901875" w:date="2013-03-08T13:28:00Z">
              <w:rPr>
                <w:rFonts w:ascii="Calibri" w:hAnsi="Calibri" w:cs="Calibri"/>
                <w:color w:val="1F497D"/>
                <w:szCs w:val="22"/>
              </w:rPr>
            </w:rPrChange>
          </w:rPr>
          <w:t>SNRInternalColourSpace</w:t>
        </w:r>
        <w:proofErr w:type="spellEnd"/>
        <w:r w:rsidRPr="00516882">
          <w:rPr>
            <w:rPrChange w:id="136" w:author="w00901875" w:date="2013-03-08T13:28:00Z">
              <w:rPr>
                <w:rFonts w:ascii="Calibri" w:hAnsi="Calibri" w:cs="Calibri"/>
                <w:color w:val="1F497D"/>
                <w:szCs w:val="22"/>
              </w:rPr>
            </w:rPrChange>
          </w:rPr>
          <w:t>=1</w:t>
        </w:r>
      </w:ins>
      <w:ins w:id="137" w:author="w00901875" w:date="2013-03-08T13:29:00Z">
        <w:r>
          <w:t xml:space="preserve"> (optional)</w:t>
        </w:r>
      </w:ins>
      <w:ins w:id="138" w:author="w00901875" w:date="2013-03-08T13:28:00Z">
        <w:r w:rsidRPr="00516882">
          <w:rPr>
            <w:rPrChange w:id="139" w:author="w00901875" w:date="2013-03-08T13:28:00Z">
              <w:rPr>
                <w:rFonts w:ascii="Calibri" w:hAnsi="Calibri" w:cs="Calibri"/>
                <w:color w:val="1F497D"/>
                <w:szCs w:val="22"/>
              </w:rPr>
            </w:rPrChange>
          </w:rPr>
          <w:t xml:space="preserve"> </w:t>
        </w:r>
      </w:ins>
    </w:p>
    <w:p w:rsidR="00516882" w:rsidRDefault="00516882" w:rsidP="00516882">
      <w:pPr>
        <w:pStyle w:val="ListParagraph"/>
        <w:numPr>
          <w:ilvl w:val="0"/>
          <w:numId w:val="32"/>
        </w:numPr>
        <w:jc w:val="both"/>
        <w:rPr>
          <w:ins w:id="140" w:author="w00901875" w:date="2013-03-08T13:29:00Z"/>
        </w:rPr>
        <w:pPrChange w:id="141" w:author="w00901875" w:date="2013-03-08T13:28:00Z">
          <w:pPr>
            <w:jc w:val="both"/>
          </w:pPr>
        </w:pPrChange>
      </w:pPr>
      <w:ins w:id="142" w:author="w00901875" w:date="2013-03-08T13:28:00Z">
        <w:r w:rsidRPr="00516882">
          <w:rPr>
            <w:rPrChange w:id="143" w:author="w00901875" w:date="2013-03-08T13:28:00Z">
              <w:rPr>
                <w:rFonts w:ascii="Calibri" w:hAnsi="Calibri" w:cs="Calibri"/>
                <w:color w:val="1F497D"/>
                <w:szCs w:val="22"/>
              </w:rPr>
            </w:rPrChange>
          </w:rPr>
          <w:t>--</w:t>
        </w:r>
        <w:proofErr w:type="spellStart"/>
        <w:r w:rsidRPr="00516882">
          <w:rPr>
            <w:rPrChange w:id="144" w:author="w00901875" w:date="2013-03-08T13:28:00Z">
              <w:rPr>
                <w:rFonts w:ascii="Calibri" w:hAnsi="Calibri" w:cs="Calibri"/>
                <w:color w:val="1F497D"/>
                <w:szCs w:val="22"/>
              </w:rPr>
            </w:rPrChange>
          </w:rPr>
          <w:t>OutputInternalColourSpace</w:t>
        </w:r>
        <w:proofErr w:type="spellEnd"/>
        <w:r w:rsidRPr="00516882">
          <w:rPr>
            <w:rPrChange w:id="145" w:author="w00901875" w:date="2013-03-08T13:28:00Z">
              <w:rPr>
                <w:rFonts w:ascii="Calibri" w:hAnsi="Calibri" w:cs="Calibri"/>
                <w:color w:val="1F497D"/>
                <w:szCs w:val="22"/>
              </w:rPr>
            </w:rPrChange>
          </w:rPr>
          <w:t>=0</w:t>
        </w:r>
      </w:ins>
      <w:ins w:id="146" w:author="w00901875" w:date="2013-03-08T13:29:00Z">
        <w:r>
          <w:t xml:space="preserve"> (optional)</w:t>
        </w:r>
      </w:ins>
    </w:p>
    <w:p w:rsidR="00516882" w:rsidRDefault="00516882" w:rsidP="00516882">
      <w:pPr>
        <w:jc w:val="both"/>
        <w:rPr>
          <w:ins w:id="147" w:author="w00901875" w:date="2013-02-25T15:05:00Z"/>
        </w:rPr>
      </w:pPr>
      <w:ins w:id="148" w:author="w00901875" w:date="2013-03-08T13:29:00Z">
        <w:r>
          <w:t xml:space="preserve">Note that the setting for </w:t>
        </w:r>
        <w:proofErr w:type="spellStart"/>
        <w:r w:rsidRPr="00516882">
          <w:t>SNRInternalColourSpace</w:t>
        </w:r>
        <w:proofErr w:type="spellEnd"/>
        <w:r>
          <w:t xml:space="preserve"> and </w:t>
        </w:r>
        <w:proofErr w:type="spellStart"/>
        <w:r w:rsidRPr="00516882">
          <w:t>OutputInternalColourSpace</w:t>
        </w:r>
        <w:proofErr w:type="spellEnd"/>
        <w:r>
          <w:t xml:space="preserve"> are optional since they won</w:t>
        </w:r>
      </w:ins>
      <w:ins w:id="149" w:author="w00901875" w:date="2013-03-08T13:30:00Z">
        <w:r>
          <w:t>’t affect the coding performance.</w:t>
        </w:r>
      </w:ins>
    </w:p>
    <w:p w:rsidR="0053372D" w:rsidRDefault="0053372D" w:rsidP="00580E4F">
      <w:pPr>
        <w:jc w:val="both"/>
        <w:rPr>
          <w:ins w:id="150" w:author="w00901875" w:date="2013-02-25T11:24:00Z"/>
          <w:rFonts w:cs="Arial"/>
          <w:szCs w:val="22"/>
          <w:lang w:val="en-CA" w:eastAsia="ja-JP"/>
        </w:rPr>
      </w:pPr>
      <w:ins w:id="151" w:author="w00901875" w:date="2013-02-25T11:24:00Z">
        <w:r>
          <w:rPr>
            <w:rFonts w:cs="Arial"/>
            <w:szCs w:val="22"/>
            <w:lang w:val="en-CA" w:eastAsia="ja-JP"/>
          </w:rPr>
          <w:t>In addition, the following test cases are mandatory for RCE2 experiments:</w:t>
        </w:r>
      </w:ins>
    </w:p>
    <w:p w:rsidR="00024A03" w:rsidRDefault="0053372D" w:rsidP="00024A03">
      <w:pPr>
        <w:pStyle w:val="ListParagraph"/>
        <w:numPr>
          <w:ilvl w:val="0"/>
          <w:numId w:val="31"/>
        </w:numPr>
        <w:jc w:val="both"/>
        <w:rPr>
          <w:ins w:id="152" w:author="w00901875" w:date="2013-02-25T11:25:00Z"/>
          <w:rFonts w:cs="Arial"/>
          <w:szCs w:val="22"/>
          <w:lang w:val="en-CA" w:eastAsia="ja-JP"/>
        </w:rPr>
        <w:pPrChange w:id="153" w:author="w00901875" w:date="2013-02-25T11:25:00Z">
          <w:pPr>
            <w:jc w:val="both"/>
          </w:pPr>
        </w:pPrChange>
      </w:pPr>
      <w:ins w:id="154" w:author="w00901875" w:date="2013-02-25T11:25:00Z">
        <w:r w:rsidRPr="0053372D">
          <w:rPr>
            <w:rFonts w:cs="Arial"/>
            <w:szCs w:val="22"/>
            <w:lang w:val="en-CA" w:eastAsia="ja-JP"/>
          </w:rPr>
          <w:t>AI-main</w:t>
        </w:r>
      </w:ins>
    </w:p>
    <w:p w:rsidR="00024A03" w:rsidRDefault="0053372D" w:rsidP="00024A03">
      <w:pPr>
        <w:pStyle w:val="ListParagraph"/>
        <w:numPr>
          <w:ilvl w:val="0"/>
          <w:numId w:val="31"/>
        </w:numPr>
        <w:jc w:val="both"/>
        <w:rPr>
          <w:ins w:id="155" w:author="w00901875" w:date="2013-02-25T11:25:00Z"/>
          <w:rFonts w:cs="Arial"/>
          <w:szCs w:val="22"/>
          <w:lang w:val="en-CA" w:eastAsia="ja-JP"/>
        </w:rPr>
        <w:pPrChange w:id="156" w:author="w00901875" w:date="2013-02-25T11:25:00Z">
          <w:pPr>
            <w:jc w:val="both"/>
          </w:pPr>
        </w:pPrChange>
      </w:pPr>
      <w:ins w:id="157" w:author="w00901875" w:date="2013-02-25T11:25:00Z">
        <w:r w:rsidRPr="0053372D">
          <w:rPr>
            <w:rFonts w:cs="Arial"/>
            <w:szCs w:val="22"/>
            <w:lang w:val="en-CA" w:eastAsia="ja-JP"/>
          </w:rPr>
          <w:t>LB-main</w:t>
        </w:r>
      </w:ins>
    </w:p>
    <w:p w:rsidR="00024A03" w:rsidRDefault="0053372D" w:rsidP="00024A03">
      <w:pPr>
        <w:pStyle w:val="ListParagraph"/>
        <w:numPr>
          <w:ilvl w:val="0"/>
          <w:numId w:val="31"/>
        </w:numPr>
        <w:jc w:val="both"/>
        <w:rPr>
          <w:ins w:id="158" w:author="w00901875" w:date="2013-02-25T11:24:00Z"/>
          <w:rFonts w:cs="Arial"/>
          <w:szCs w:val="22"/>
          <w:lang w:val="en-CA" w:eastAsia="ja-JP"/>
        </w:rPr>
        <w:pPrChange w:id="159" w:author="w00901875" w:date="2013-02-25T11:25:00Z">
          <w:pPr>
            <w:jc w:val="both"/>
          </w:pPr>
        </w:pPrChange>
      </w:pPr>
      <w:ins w:id="160" w:author="w00901875" w:date="2013-02-25T11:25:00Z">
        <w:r w:rsidRPr="0053372D">
          <w:rPr>
            <w:rFonts w:cs="Arial"/>
            <w:szCs w:val="22"/>
            <w:lang w:val="en-CA" w:eastAsia="ja-JP"/>
          </w:rPr>
          <w:t>RA-main</w:t>
        </w:r>
      </w:ins>
    </w:p>
    <w:p w:rsidR="0053372D" w:rsidRDefault="0053372D" w:rsidP="00580E4F">
      <w:pPr>
        <w:jc w:val="both"/>
        <w:rPr>
          <w:ins w:id="161" w:author="w00901875" w:date="2013-02-25T11:25:00Z"/>
          <w:rFonts w:cs="Arial"/>
          <w:szCs w:val="22"/>
          <w:lang w:val="en-CA" w:eastAsia="ja-JP"/>
        </w:rPr>
      </w:pPr>
      <w:ins w:id="162" w:author="w00901875" w:date="2013-02-25T11:25:00Z">
        <w:r>
          <w:rPr>
            <w:rFonts w:cs="Arial"/>
            <w:szCs w:val="22"/>
            <w:lang w:val="en-CA" w:eastAsia="ja-JP"/>
          </w:rPr>
          <w:t>Other test cases</w:t>
        </w:r>
      </w:ins>
      <w:ins w:id="163" w:author="w00901875" w:date="2013-03-08T13:27:00Z">
        <w:r w:rsidR="00516882">
          <w:rPr>
            <w:rFonts w:cs="Arial"/>
            <w:szCs w:val="22"/>
            <w:lang w:val="en-CA" w:eastAsia="ja-JP"/>
          </w:rPr>
          <w:t>, such as AI-main10, LB-main10, RA-main10, etc.,</w:t>
        </w:r>
      </w:ins>
      <w:ins w:id="164" w:author="w00901875" w:date="2013-02-25T11:25:00Z">
        <w:r>
          <w:rPr>
            <w:rFonts w:cs="Arial"/>
            <w:szCs w:val="22"/>
            <w:lang w:val="en-CA" w:eastAsia="ja-JP"/>
          </w:rPr>
          <w:t xml:space="preserve"> are optional. </w:t>
        </w:r>
      </w:ins>
    </w:p>
    <w:p w:rsidR="0053372D" w:rsidRDefault="0053372D" w:rsidP="00580E4F">
      <w:pPr>
        <w:jc w:val="both"/>
        <w:rPr>
          <w:rFonts w:cs="Arial"/>
          <w:szCs w:val="22"/>
          <w:lang w:val="en-CA" w:eastAsia="ja-JP"/>
        </w:rPr>
      </w:pPr>
    </w:p>
    <w:p w:rsidR="00580E4F" w:rsidRDefault="00580E4F" w:rsidP="00580E4F">
      <w:pPr>
        <w:pStyle w:val="StyleHeading2Justified"/>
        <w:numPr>
          <w:ilvl w:val="1"/>
          <w:numId w:val="24"/>
        </w:numPr>
        <w:ind w:left="0" w:firstLine="0"/>
        <w:rPr>
          <w:lang w:val="en-CA"/>
        </w:rPr>
      </w:pPr>
      <w:bookmarkStart w:id="165" w:name="_Toc310406090"/>
      <w:bookmarkStart w:id="166" w:name="_Toc310382096"/>
      <w:bookmarkStart w:id="167" w:name="_Toc261348557"/>
      <w:r>
        <w:rPr>
          <w:lang w:val="en-CA"/>
        </w:rPr>
        <w:t>Evaluation of CE Results</w:t>
      </w:r>
      <w:bookmarkEnd w:id="165"/>
      <w:bookmarkEnd w:id="166"/>
      <w:bookmarkEnd w:id="167"/>
    </w:p>
    <w:p w:rsidR="00580E4F" w:rsidRDefault="00580E4F" w:rsidP="00580E4F">
      <w:pPr>
        <w:jc w:val="both"/>
        <w:rPr>
          <w:lang w:val="en-CA" w:eastAsia="ja-JP"/>
        </w:rPr>
      </w:pPr>
      <w:r>
        <w:rPr>
          <w:rFonts w:cs="Arial"/>
          <w:szCs w:val="22"/>
          <w:lang w:val="en-CA"/>
        </w:rPr>
        <w:t xml:space="preserve">Results of the CE will be evaluated on the </w:t>
      </w:r>
      <w:r>
        <w:rPr>
          <w:rFonts w:cs="Arial"/>
          <w:szCs w:val="22"/>
          <w:lang w:val="en-CA" w:eastAsia="ja-JP"/>
        </w:rPr>
        <w:t>b</w:t>
      </w:r>
      <w:r>
        <w:rPr>
          <w:rFonts w:cs="Arial"/>
          <w:szCs w:val="22"/>
          <w:lang w:val="en-CA"/>
        </w:rPr>
        <w:t xml:space="preserve">asis of </w:t>
      </w:r>
      <w:r w:rsidR="009360AE">
        <w:rPr>
          <w:rFonts w:cs="Arial"/>
          <w:szCs w:val="22"/>
          <w:lang w:val="en-CA"/>
        </w:rPr>
        <w:t>bit rate</w:t>
      </w:r>
      <w:r>
        <w:rPr>
          <w:lang w:val="en-CA"/>
        </w:rPr>
        <w:t xml:space="preserve"> and </w:t>
      </w:r>
      <w:r>
        <w:rPr>
          <w:lang w:val="en-CA" w:eastAsia="ja-JP"/>
        </w:rPr>
        <w:t>complexity</w:t>
      </w:r>
      <w:r>
        <w:rPr>
          <w:lang w:val="en-CA"/>
        </w:rPr>
        <w:t>. Complexity assessment is performed on the base of hardware and encoding/decoding complexity.</w:t>
      </w:r>
    </w:p>
    <w:p w:rsidR="00580E4F" w:rsidRDefault="00580E4F" w:rsidP="00580E4F">
      <w:pPr>
        <w:pStyle w:val="Heading3"/>
        <w:numPr>
          <w:ilvl w:val="2"/>
          <w:numId w:val="24"/>
        </w:numPr>
        <w:textAlignment w:val="auto"/>
        <w:rPr>
          <w:rFonts w:eastAsia="MS Mincho"/>
          <w:lang w:val="en-CA" w:eastAsia="ja-JP"/>
        </w:rPr>
      </w:pPr>
      <w:r>
        <w:rPr>
          <w:rFonts w:eastAsia="MS Mincho"/>
          <w:lang w:val="en-CA" w:eastAsia="ja-JP"/>
        </w:rPr>
        <w:t>Complexity assessment</w:t>
      </w:r>
    </w:p>
    <w:p w:rsidR="00580E4F" w:rsidRDefault="00580E4F" w:rsidP="00580E4F">
      <w:pPr>
        <w:jc w:val="both"/>
        <w:rPr>
          <w:lang w:val="en-CA"/>
        </w:rPr>
      </w:pPr>
      <w:r>
        <w:rPr>
          <w:lang w:val="en-CA" w:eastAsia="ja-JP"/>
        </w:rPr>
        <w:t>To measure software run time</w:t>
      </w:r>
      <w:r>
        <w:rPr>
          <w:lang w:val="en-CA"/>
        </w:rPr>
        <w:t xml:space="preserve">, </w:t>
      </w:r>
      <w:r w:rsidR="00DD52B1" w:rsidRPr="000A1DC8">
        <w:t xml:space="preserve">HM </w:t>
      </w:r>
      <w:r w:rsidR="00DD52B1">
        <w:t>10.0-RExt-2.0</w:t>
      </w:r>
      <w:r>
        <w:rPr>
          <w:lang w:val="en-CA" w:eastAsia="ja-JP"/>
        </w:rPr>
        <w:t xml:space="preserve"> software with the </w:t>
      </w:r>
      <w:r>
        <w:rPr>
          <w:lang w:val="en-CA"/>
        </w:rPr>
        <w:t>anchor</w:t>
      </w:r>
      <w:r>
        <w:rPr>
          <w:lang w:val="en-CA" w:eastAsia="ja-JP"/>
        </w:rPr>
        <w:t xml:space="preserve"> configuration</w:t>
      </w:r>
      <w:r>
        <w:rPr>
          <w:lang w:val="en-CA"/>
        </w:rPr>
        <w:t xml:space="preserve"> (</w:t>
      </w:r>
      <w:r w:rsidR="00392025">
        <w:rPr>
          <w:lang w:val="en-CA"/>
        </w:rPr>
        <w:t>the default frame level lossless coding is turned on)</w:t>
      </w:r>
      <w:r>
        <w:rPr>
          <w:lang w:val="en-CA"/>
        </w:rPr>
        <w:t xml:space="preserve"> and the </w:t>
      </w:r>
      <w:r>
        <w:rPr>
          <w:lang w:val="en-CA" w:eastAsia="ja-JP"/>
        </w:rPr>
        <w:t>proposal</w:t>
      </w:r>
      <w:r w:rsidR="00392025">
        <w:rPr>
          <w:lang w:val="en-CA" w:eastAsia="ja-JP"/>
        </w:rPr>
        <w:t>s</w:t>
      </w:r>
      <w:r>
        <w:rPr>
          <w:lang w:val="en-CA" w:eastAsia="ja-JP"/>
        </w:rPr>
        <w:t xml:space="preserve"> implemented on the </w:t>
      </w:r>
      <w:r w:rsidR="00DB45A9" w:rsidRPr="000A1DC8">
        <w:t xml:space="preserve">HM </w:t>
      </w:r>
      <w:r w:rsidR="00DB45A9">
        <w:t>10.0-RExt-2.0</w:t>
      </w:r>
      <w:r>
        <w:rPr>
          <w:lang w:val="en-CA" w:eastAsia="ja-JP"/>
        </w:rPr>
        <w:t xml:space="preserve"> software</w:t>
      </w:r>
      <w:r>
        <w:rPr>
          <w:lang w:val="en-CA"/>
        </w:rPr>
        <w:t xml:space="preserve"> shall be used. The computational time must be measured for each </w:t>
      </w:r>
      <w:r>
        <w:rPr>
          <w:lang w:val="en-CA" w:eastAsia="ja-JP"/>
        </w:rPr>
        <w:t>test sequence and test case for both anchor and proposal</w:t>
      </w:r>
      <w:r w:rsidR="009360AE">
        <w:rPr>
          <w:lang w:val="en-CA" w:eastAsia="ja-JP"/>
        </w:rPr>
        <w:t>s</w:t>
      </w:r>
      <w:r>
        <w:rPr>
          <w:lang w:val="en-CA"/>
        </w:rPr>
        <w:t xml:space="preserve">. </w:t>
      </w:r>
      <w:r>
        <w:rPr>
          <w:lang w:val="en-CA" w:eastAsia="ja-JP"/>
        </w:rPr>
        <w:t>Relative</w:t>
      </w:r>
      <w:r>
        <w:rPr>
          <w:lang w:val="en-CA"/>
        </w:rPr>
        <w:t xml:space="preserve"> </w:t>
      </w:r>
      <w:r>
        <w:rPr>
          <w:lang w:val="en-CA" w:eastAsia="ja-JP"/>
        </w:rPr>
        <w:t xml:space="preserve">computational </w:t>
      </w:r>
      <w:r>
        <w:rPr>
          <w:lang w:val="en-CA"/>
        </w:rPr>
        <w:t>time calculated</w:t>
      </w:r>
      <w:r>
        <w:rPr>
          <w:lang w:val="en-CA" w:eastAsia="ja-JP"/>
        </w:rPr>
        <w:t xml:space="preserve"> against the anchor must be presented</w:t>
      </w:r>
      <w:r>
        <w:rPr>
          <w:lang w:val="en-CA"/>
        </w:rPr>
        <w:t>.</w:t>
      </w:r>
    </w:p>
    <w:p w:rsidR="00580E4F" w:rsidRDefault="00392025" w:rsidP="00580E4F">
      <w:pPr>
        <w:jc w:val="both"/>
        <w:rPr>
          <w:lang w:val="en-CA" w:eastAsia="ja-JP"/>
        </w:rPr>
      </w:pPr>
      <w:r>
        <w:rPr>
          <w:lang w:val="en-CA" w:eastAsia="ja-JP"/>
        </w:rPr>
        <w:t xml:space="preserve">In addition to the simulation time, the following two metrics shall be provided to measure the </w:t>
      </w:r>
      <w:r w:rsidR="009360AE">
        <w:rPr>
          <w:lang w:val="en-CA" w:eastAsia="ja-JP"/>
        </w:rPr>
        <w:t xml:space="preserve">decoding </w:t>
      </w:r>
      <w:r>
        <w:rPr>
          <w:lang w:val="en-CA" w:eastAsia="ja-JP"/>
        </w:rPr>
        <w:t xml:space="preserve">implementation complexity. </w:t>
      </w:r>
    </w:p>
    <w:p w:rsidR="00392025" w:rsidRDefault="00392025" w:rsidP="00392025">
      <w:pPr>
        <w:numPr>
          <w:ilvl w:val="0"/>
          <w:numId w:val="2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rPr>
          <w:rFonts w:hint="eastAsia"/>
        </w:rPr>
        <w:t>Number of operations to decode one sample</w:t>
      </w:r>
    </w:p>
    <w:p w:rsidR="00952B36" w:rsidRDefault="00392025" w:rsidP="00952B36">
      <w:pPr>
        <w:numPr>
          <w:ilvl w:val="0"/>
          <w:numId w:val="2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rPr>
          <w:rFonts w:hint="eastAsia"/>
        </w:rPr>
        <w:t>Throughput (e.g. number of residual samples or pixels which can be decoded in parallel)</w:t>
      </w:r>
    </w:p>
    <w:p w:rsidR="00952B36" w:rsidRPr="00BC3D42" w:rsidRDefault="00952B36" w:rsidP="00952B36">
      <w:pPr>
        <w:jc w:val="both"/>
        <w:rPr>
          <w:rFonts w:eastAsia="MS Mincho"/>
          <w:lang w:val="en-CA" w:eastAsia="ja-JP"/>
        </w:rPr>
      </w:pPr>
      <w:r>
        <w:rPr>
          <w:lang w:val="en-CA" w:eastAsia="ja-JP"/>
        </w:rPr>
        <w:t xml:space="preserve">Additional evaluation of the HW and SW complexity of the proposed tools for both encoder and decoder is encouraged. </w:t>
      </w:r>
    </w:p>
    <w:p w:rsidR="00952B36" w:rsidRPr="00952B36" w:rsidRDefault="00952B36" w:rsidP="00952B36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784"/>
        <w:textAlignment w:val="auto"/>
        <w:rPr>
          <w:lang w:val="en-CA"/>
        </w:rPr>
      </w:pPr>
    </w:p>
    <w:p w:rsidR="00580E4F" w:rsidRDefault="00580E4F" w:rsidP="00580E4F">
      <w:pPr>
        <w:pStyle w:val="Heading1"/>
        <w:ind w:left="360" w:hanging="360"/>
        <w:rPr>
          <w:lang w:val="en-CA" w:eastAsia="ja-JP"/>
        </w:rPr>
      </w:pPr>
      <w:r>
        <w:rPr>
          <w:rFonts w:hint="eastAsia"/>
          <w:lang w:val="en-CA" w:eastAsia="ja-JP"/>
        </w:rPr>
        <w:t>Timeline</w:t>
      </w:r>
    </w:p>
    <w:p w:rsidR="00580E4F" w:rsidRDefault="00AD7B1F" w:rsidP="00580E4F">
      <w:pPr>
        <w:numPr>
          <w:ilvl w:val="0"/>
          <w:numId w:val="23"/>
        </w:numPr>
        <w:jc w:val="both"/>
        <w:rPr>
          <w:szCs w:val="22"/>
          <w:lang w:val="en-CA"/>
        </w:rPr>
      </w:pPr>
      <w:r>
        <w:rPr>
          <w:rFonts w:hint="eastAsia"/>
          <w:szCs w:val="22"/>
          <w:lang w:val="en-CA" w:eastAsia="ko-KR"/>
        </w:rPr>
        <w:t>04</w:t>
      </w:r>
      <w:r w:rsidR="00580E4F">
        <w:rPr>
          <w:szCs w:val="22"/>
          <w:lang w:val="en-CA"/>
        </w:rPr>
        <w:t>-</w:t>
      </w:r>
      <w:r w:rsidR="00F20567">
        <w:rPr>
          <w:szCs w:val="22"/>
          <w:lang w:val="en-CA"/>
        </w:rPr>
        <w:t>Feb</w:t>
      </w:r>
      <w:r w:rsidR="00580E4F">
        <w:rPr>
          <w:szCs w:val="22"/>
          <w:lang w:val="en-CA"/>
        </w:rPr>
        <w:t>-</w:t>
      </w:r>
      <w:r w:rsidR="00952B36">
        <w:rPr>
          <w:szCs w:val="22"/>
          <w:lang w:val="en-CA"/>
        </w:rPr>
        <w:t>2013</w:t>
      </w:r>
      <w:r w:rsidR="00580E4F">
        <w:rPr>
          <w:szCs w:val="22"/>
          <w:lang w:val="en-CA"/>
        </w:rPr>
        <w:t>: HM-</w:t>
      </w:r>
      <w:r w:rsidR="00952B36">
        <w:rPr>
          <w:szCs w:val="22"/>
          <w:lang w:val="en-CA"/>
        </w:rPr>
        <w:t>10</w:t>
      </w:r>
      <w:r w:rsidR="00580E4F">
        <w:rPr>
          <w:szCs w:val="22"/>
          <w:lang w:val="en-CA"/>
        </w:rPr>
        <w:t>.0 available.</w:t>
      </w:r>
    </w:p>
    <w:p w:rsidR="00580E4F" w:rsidRDefault="00DD52B1" w:rsidP="00580E4F">
      <w:pPr>
        <w:numPr>
          <w:ilvl w:val="0"/>
          <w:numId w:val="23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>06</w:t>
      </w:r>
      <w:r w:rsidR="00580E4F" w:rsidRPr="00F16CF2">
        <w:rPr>
          <w:szCs w:val="22"/>
          <w:lang w:val="en-CA"/>
        </w:rPr>
        <w:t>-</w:t>
      </w:r>
      <w:r w:rsidR="00F20567">
        <w:rPr>
          <w:szCs w:val="22"/>
          <w:lang w:val="en-CA"/>
        </w:rPr>
        <w:t>Feb</w:t>
      </w:r>
      <w:r w:rsidR="00580E4F" w:rsidRPr="00F16CF2">
        <w:rPr>
          <w:szCs w:val="22"/>
          <w:lang w:val="en-CA"/>
        </w:rPr>
        <w:t>-</w:t>
      </w:r>
      <w:r w:rsidR="00952B36" w:rsidRPr="00F16CF2">
        <w:rPr>
          <w:szCs w:val="22"/>
          <w:lang w:val="en-CA"/>
        </w:rPr>
        <w:t>201</w:t>
      </w:r>
      <w:r w:rsidR="00952B36">
        <w:rPr>
          <w:szCs w:val="22"/>
          <w:lang w:val="en-CA"/>
        </w:rPr>
        <w:t>3</w:t>
      </w:r>
      <w:r w:rsidR="00580E4F">
        <w:rPr>
          <w:szCs w:val="22"/>
          <w:lang w:val="en-CA"/>
        </w:rPr>
        <w:t>: CE description finalized and uploaded.</w:t>
      </w:r>
    </w:p>
    <w:p w:rsidR="00580E4F" w:rsidRDefault="00866248" w:rsidP="00580E4F">
      <w:pPr>
        <w:numPr>
          <w:ilvl w:val="0"/>
          <w:numId w:val="23"/>
        </w:numPr>
        <w:jc w:val="both"/>
        <w:rPr>
          <w:szCs w:val="22"/>
          <w:lang w:val="en-CA"/>
        </w:rPr>
      </w:pPr>
      <w:ins w:id="168" w:author="w00901875" w:date="2013-02-25T15:35:00Z">
        <w:r>
          <w:rPr>
            <w:szCs w:val="22"/>
            <w:lang w:val="en-CA" w:eastAsia="ko-KR"/>
          </w:rPr>
          <w:t>19</w:t>
        </w:r>
      </w:ins>
      <w:del w:id="169" w:author="w00901875" w:date="2013-02-25T15:35:00Z">
        <w:r w:rsidR="00AD7B1F" w:rsidDel="00866248">
          <w:rPr>
            <w:rFonts w:hint="eastAsia"/>
            <w:szCs w:val="22"/>
            <w:lang w:val="en-CA" w:eastAsia="ko-KR"/>
          </w:rPr>
          <w:delText>xx</w:delText>
        </w:r>
      </w:del>
      <w:r w:rsidR="00580E4F" w:rsidRPr="00F16CF2">
        <w:rPr>
          <w:szCs w:val="22"/>
          <w:lang w:val="en-CA"/>
        </w:rPr>
        <w:t>-</w:t>
      </w:r>
      <w:r w:rsidR="008A3889">
        <w:rPr>
          <w:szCs w:val="22"/>
          <w:lang w:val="en-CA"/>
        </w:rPr>
        <w:t>Feb</w:t>
      </w:r>
      <w:r w:rsidR="00580E4F" w:rsidRPr="00F16CF2">
        <w:rPr>
          <w:szCs w:val="22"/>
          <w:lang w:val="en-CA"/>
        </w:rPr>
        <w:t>-</w:t>
      </w:r>
      <w:r w:rsidR="00952B36" w:rsidRPr="00F16CF2">
        <w:rPr>
          <w:szCs w:val="22"/>
          <w:lang w:val="en-CA"/>
        </w:rPr>
        <w:t>201</w:t>
      </w:r>
      <w:r w:rsidR="00952B36">
        <w:rPr>
          <w:szCs w:val="22"/>
          <w:lang w:val="en-CA"/>
        </w:rPr>
        <w:t>3</w:t>
      </w:r>
      <w:r w:rsidR="00580E4F">
        <w:rPr>
          <w:szCs w:val="22"/>
          <w:lang w:val="en-CA"/>
        </w:rPr>
        <w:t xml:space="preserve">: </w:t>
      </w:r>
      <w:r w:rsidR="00F833C5" w:rsidRPr="000A1DC8">
        <w:t xml:space="preserve">HM </w:t>
      </w:r>
      <w:r w:rsidR="00F833C5">
        <w:t>10.0-RExt-2.0</w:t>
      </w:r>
      <w:r w:rsidR="00580E4F">
        <w:rPr>
          <w:szCs w:val="22"/>
          <w:lang w:val="en-CA"/>
        </w:rPr>
        <w:t xml:space="preserve"> available.</w:t>
      </w:r>
    </w:p>
    <w:p w:rsidR="00F20567" w:rsidRDefault="00D92391" w:rsidP="00580E4F">
      <w:pPr>
        <w:numPr>
          <w:ilvl w:val="0"/>
          <w:numId w:val="23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lastRenderedPageBreak/>
        <w:t>22</w:t>
      </w:r>
      <w:r w:rsidR="00F20567">
        <w:rPr>
          <w:szCs w:val="22"/>
          <w:lang w:val="en-CA"/>
        </w:rPr>
        <w:t>-</w:t>
      </w:r>
      <w:r>
        <w:rPr>
          <w:szCs w:val="22"/>
          <w:lang w:val="en-CA"/>
        </w:rPr>
        <w:t>Feb</w:t>
      </w:r>
      <w:r w:rsidR="00F20567">
        <w:rPr>
          <w:szCs w:val="22"/>
          <w:lang w:val="en-CA"/>
        </w:rPr>
        <w:t>-</w:t>
      </w:r>
      <w:r w:rsidR="00F20567" w:rsidRPr="00CC49A2">
        <w:rPr>
          <w:szCs w:val="22"/>
        </w:rPr>
        <w:t>2013</w:t>
      </w:r>
      <w:r w:rsidR="00F20567">
        <w:rPr>
          <w:szCs w:val="22"/>
          <w:lang w:val="en-CA"/>
        </w:rPr>
        <w:t>: Lossless coding te</w:t>
      </w:r>
      <w:r w:rsidR="00F833C5">
        <w:rPr>
          <w:szCs w:val="22"/>
          <w:lang w:val="en-CA"/>
        </w:rPr>
        <w:t>st sequences and test cases</w:t>
      </w:r>
      <w:r w:rsidR="00F20567">
        <w:rPr>
          <w:szCs w:val="22"/>
          <w:lang w:val="en-CA"/>
        </w:rPr>
        <w:t xml:space="preserve"> are finalized by AhG8 </w:t>
      </w:r>
    </w:p>
    <w:p w:rsidR="00580E4F" w:rsidRPr="00BB26F9" w:rsidRDefault="003E14A2" w:rsidP="00580E4F">
      <w:pPr>
        <w:numPr>
          <w:ilvl w:val="0"/>
          <w:numId w:val="23"/>
        </w:numPr>
        <w:rPr>
          <w:bCs/>
          <w:lang w:val="en-CA" w:eastAsia="ja-JP"/>
        </w:rPr>
      </w:pPr>
      <w:r>
        <w:rPr>
          <w:szCs w:val="22"/>
          <w:lang w:val="en-CA"/>
        </w:rPr>
        <w:t>11</w:t>
      </w:r>
      <w:r w:rsidR="00580E4F" w:rsidRPr="00F16CF2">
        <w:rPr>
          <w:szCs w:val="22"/>
          <w:lang w:val="en-CA"/>
        </w:rPr>
        <w:t>-</w:t>
      </w:r>
      <w:r>
        <w:rPr>
          <w:szCs w:val="22"/>
          <w:lang w:val="en-CA"/>
        </w:rPr>
        <w:t>Mar</w:t>
      </w:r>
      <w:r w:rsidR="00580E4F" w:rsidRPr="00F16CF2">
        <w:rPr>
          <w:szCs w:val="22"/>
          <w:lang w:val="en-CA"/>
        </w:rPr>
        <w:t>-</w:t>
      </w:r>
      <w:r w:rsidR="00952B36" w:rsidRPr="00F16CF2">
        <w:rPr>
          <w:szCs w:val="22"/>
          <w:lang w:val="en-CA"/>
        </w:rPr>
        <w:t>201</w:t>
      </w:r>
      <w:r w:rsidR="00952B36">
        <w:rPr>
          <w:szCs w:val="22"/>
          <w:lang w:val="en-CA"/>
        </w:rPr>
        <w:t>3</w:t>
      </w:r>
      <w:r w:rsidR="00580E4F" w:rsidRPr="00BB26F9">
        <w:rPr>
          <w:szCs w:val="22"/>
          <w:lang w:val="en-CA"/>
        </w:rPr>
        <w:t xml:space="preserve">: </w:t>
      </w:r>
      <w:r w:rsidR="00580E4F" w:rsidRPr="00BB26F9">
        <w:rPr>
          <w:bCs/>
          <w:lang w:val="en-CA" w:eastAsia="ja-JP"/>
        </w:rPr>
        <w:t xml:space="preserve">Cross-check begins: Proponents provide software, </w:t>
      </w:r>
      <w:r w:rsidR="00580E4F" w:rsidRPr="00F16CF2">
        <w:rPr>
          <w:bCs/>
          <w:lang w:val="en-CA" w:eastAsia="ja-JP"/>
        </w:rPr>
        <w:t>draft of contribution text</w:t>
      </w:r>
      <w:r w:rsidR="00580E4F" w:rsidRPr="00BB26F9">
        <w:rPr>
          <w:bCs/>
          <w:lang w:val="en-CA" w:eastAsia="ja-JP"/>
        </w:rPr>
        <w:t xml:space="preserve"> and results to CE </w:t>
      </w:r>
      <w:r w:rsidR="00580E4F">
        <w:rPr>
          <w:bCs/>
          <w:lang w:val="en-CA" w:eastAsia="ja-JP"/>
        </w:rPr>
        <w:t>participants.</w:t>
      </w:r>
    </w:p>
    <w:p w:rsidR="007F1F8B" w:rsidRPr="006731AE" w:rsidRDefault="00F833C5" w:rsidP="006731AE">
      <w:pPr>
        <w:numPr>
          <w:ilvl w:val="0"/>
          <w:numId w:val="23"/>
        </w:numPr>
        <w:jc w:val="both"/>
        <w:rPr>
          <w:szCs w:val="22"/>
        </w:rPr>
      </w:pPr>
      <w:r>
        <w:rPr>
          <w:szCs w:val="22"/>
          <w:lang w:val="en-CA"/>
        </w:rPr>
        <w:t>0</w:t>
      </w:r>
      <w:r w:rsidR="003E14A2">
        <w:rPr>
          <w:szCs w:val="22"/>
          <w:lang w:val="en-CA"/>
        </w:rPr>
        <w:t>5</w:t>
      </w:r>
      <w:r w:rsidR="00580E4F" w:rsidRPr="00F16CF2">
        <w:rPr>
          <w:szCs w:val="22"/>
          <w:lang w:val="en-CA"/>
        </w:rPr>
        <w:t>-</w:t>
      </w:r>
      <w:r>
        <w:rPr>
          <w:szCs w:val="22"/>
          <w:lang w:val="en-CA"/>
        </w:rPr>
        <w:t>Apr</w:t>
      </w:r>
      <w:r w:rsidR="00580E4F" w:rsidRPr="00F16CF2">
        <w:rPr>
          <w:szCs w:val="22"/>
          <w:lang w:val="en-CA"/>
        </w:rPr>
        <w:t>-2013</w:t>
      </w:r>
      <w:r w:rsidR="00580E4F">
        <w:rPr>
          <w:szCs w:val="22"/>
          <w:lang w:val="en-CA"/>
        </w:rPr>
        <w:t>: Input document</w:t>
      </w:r>
      <w:r w:rsidR="003E14A2">
        <w:rPr>
          <w:szCs w:val="22"/>
          <w:lang w:val="en-CA"/>
        </w:rPr>
        <w:t>s</w:t>
      </w:r>
      <w:r w:rsidR="00580E4F">
        <w:rPr>
          <w:szCs w:val="22"/>
          <w:lang w:val="en-CA"/>
        </w:rPr>
        <w:t xml:space="preserve"> and summary report uploaded.</w:t>
      </w:r>
    </w:p>
    <w:sectPr w:rsidR="007F1F8B" w:rsidRPr="006731AE" w:rsidSect="00A01439">
      <w:footerReference w:type="default" r:id="rId2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882" w:rsidRDefault="00516882">
      <w:r>
        <w:separator/>
      </w:r>
    </w:p>
  </w:endnote>
  <w:endnote w:type="continuationSeparator" w:id="0">
    <w:p w:rsidR="00516882" w:rsidRDefault="00516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882" w:rsidRDefault="00516882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12F67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ins w:id="170" w:author="w00901875" w:date="2013-03-08T13:22:00Z">
      <w:r>
        <w:rPr>
          <w:rStyle w:val="PageNumber"/>
          <w:noProof/>
        </w:rPr>
        <w:t>2013-03-05</w:t>
      </w:r>
    </w:ins>
    <w:ins w:id="171" w:author="gaow02" w:date="2013-03-05T12:33:00Z">
      <w:del w:id="172" w:author="w00901875" w:date="2013-03-08T13:22:00Z">
        <w:r w:rsidDel="009377EC">
          <w:rPr>
            <w:rStyle w:val="PageNumber"/>
            <w:noProof/>
          </w:rPr>
          <w:delText>2013-03-05</w:delText>
        </w:r>
      </w:del>
    </w:ins>
    <w:del w:id="173" w:author="w00901875" w:date="2013-03-08T13:22:00Z">
      <w:r w:rsidDel="009377EC">
        <w:rPr>
          <w:rStyle w:val="PageNumber"/>
          <w:noProof/>
        </w:rPr>
        <w:delText>2013-02-06</w:delText>
      </w:r>
    </w:del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882" w:rsidRDefault="00516882">
      <w:r>
        <w:separator/>
      </w:r>
    </w:p>
  </w:footnote>
  <w:footnote w:type="continuationSeparator" w:id="0">
    <w:p w:rsidR="00516882" w:rsidRDefault="005168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AEB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pStyle w:val="StyleHeading2Justified"/>
      <w:lvlText w:val="*"/>
      <w:lvlJc w:val="left"/>
    </w:lvl>
  </w:abstractNum>
  <w:abstractNum w:abstractNumId="2">
    <w:nsid w:val="02C561BD"/>
    <w:multiLevelType w:val="hybridMultilevel"/>
    <w:tmpl w:val="A0B24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C5644B"/>
    <w:multiLevelType w:val="hybridMultilevel"/>
    <w:tmpl w:val="BA608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F818D5"/>
    <w:multiLevelType w:val="hybridMultilevel"/>
    <w:tmpl w:val="A224C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BF49D7"/>
    <w:multiLevelType w:val="hybridMultilevel"/>
    <w:tmpl w:val="E60AD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0B2C18"/>
    <w:multiLevelType w:val="hybridMultilevel"/>
    <w:tmpl w:val="9B28F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955F0A"/>
    <w:multiLevelType w:val="hybridMultilevel"/>
    <w:tmpl w:val="A20050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501F2"/>
    <w:multiLevelType w:val="hybridMultilevel"/>
    <w:tmpl w:val="C3EA9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>
    <w:nsid w:val="265370ED"/>
    <w:multiLevelType w:val="hybridMultilevel"/>
    <w:tmpl w:val="28C2E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7820B7"/>
    <w:multiLevelType w:val="hybridMultilevel"/>
    <w:tmpl w:val="ACC0E5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F42B4"/>
    <w:multiLevelType w:val="hybridMultilevel"/>
    <w:tmpl w:val="7DFA5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EE0446"/>
    <w:multiLevelType w:val="hybridMultilevel"/>
    <w:tmpl w:val="9F24C5AA"/>
    <w:lvl w:ilvl="0" w:tplc="2E4458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BC0372"/>
    <w:multiLevelType w:val="hybridMultilevel"/>
    <w:tmpl w:val="A49C8E26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9">
    <w:nsid w:val="429472C8"/>
    <w:multiLevelType w:val="hybridMultilevel"/>
    <w:tmpl w:val="7A440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5461DC"/>
    <w:multiLevelType w:val="hybridMultilevel"/>
    <w:tmpl w:val="B7BAD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B84379"/>
    <w:multiLevelType w:val="hybridMultilevel"/>
    <w:tmpl w:val="05E0D6AC"/>
    <w:lvl w:ilvl="0" w:tplc="7C369DE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0C941FD"/>
    <w:multiLevelType w:val="hybridMultilevel"/>
    <w:tmpl w:val="AF7A5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1C22CD0"/>
    <w:multiLevelType w:val="hybridMultilevel"/>
    <w:tmpl w:val="B800724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8554A50"/>
    <w:multiLevelType w:val="hybridMultilevel"/>
    <w:tmpl w:val="3CE457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9">
    <w:nsid w:val="6E6A1EF0"/>
    <w:multiLevelType w:val="hybridMultilevel"/>
    <w:tmpl w:val="235AB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B73DE9"/>
    <w:multiLevelType w:val="hybridMultilevel"/>
    <w:tmpl w:val="BC4A13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5EF26E3"/>
    <w:multiLevelType w:val="hybridMultilevel"/>
    <w:tmpl w:val="2CE60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pStyle w:val="StyleHeading2Justified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8"/>
  </w:num>
  <w:num w:numId="3">
    <w:abstractNumId w:val="24"/>
  </w:num>
  <w:num w:numId="4">
    <w:abstractNumId w:val="22"/>
  </w:num>
  <w:num w:numId="5">
    <w:abstractNumId w:val="23"/>
  </w:num>
  <w:num w:numId="6">
    <w:abstractNumId w:val="12"/>
  </w:num>
  <w:num w:numId="7">
    <w:abstractNumId w:val="17"/>
  </w:num>
  <w:num w:numId="8">
    <w:abstractNumId w:val="12"/>
  </w:num>
  <w:num w:numId="9">
    <w:abstractNumId w:val="4"/>
  </w:num>
  <w:num w:numId="10">
    <w:abstractNumId w:val="11"/>
  </w:num>
  <w:num w:numId="11">
    <w:abstractNumId w:val="9"/>
  </w:num>
  <w:num w:numId="12">
    <w:abstractNumId w:val="3"/>
  </w:num>
  <w:num w:numId="13">
    <w:abstractNumId w:val="0"/>
  </w:num>
  <w:num w:numId="14">
    <w:abstractNumId w:val="29"/>
  </w:num>
  <w:num w:numId="15">
    <w:abstractNumId w:val="30"/>
  </w:num>
  <w:num w:numId="16">
    <w:abstractNumId w:val="27"/>
  </w:num>
  <w:num w:numId="17">
    <w:abstractNumId w:val="16"/>
  </w:num>
  <w:num w:numId="18">
    <w:abstractNumId w:val="25"/>
  </w:num>
  <w:num w:numId="19">
    <w:abstractNumId w:val="6"/>
  </w:num>
  <w:num w:numId="20">
    <w:abstractNumId w:val="31"/>
  </w:num>
  <w:num w:numId="21">
    <w:abstractNumId w:val="26"/>
  </w:num>
  <w:num w:numId="22">
    <w:abstractNumId w:val="2"/>
  </w:num>
  <w:num w:numId="23">
    <w:abstractNumId w:val="20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8"/>
  </w:num>
  <w:num w:numId="27">
    <w:abstractNumId w:val="8"/>
  </w:num>
  <w:num w:numId="28">
    <w:abstractNumId w:val="21"/>
  </w:num>
  <w:num w:numId="29">
    <w:abstractNumId w:val="14"/>
  </w:num>
  <w:num w:numId="30">
    <w:abstractNumId w:val="10"/>
  </w:num>
  <w:num w:numId="31">
    <w:abstractNumId w:val="7"/>
  </w:num>
  <w:num w:numId="32">
    <w:abstractNumId w:val="5"/>
  </w:num>
  <w:num w:numId="33">
    <w:abstractNumId w:val="19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5C7F"/>
    <w:rsid w:val="00024A03"/>
    <w:rsid w:val="000276F5"/>
    <w:rsid w:val="00030F37"/>
    <w:rsid w:val="00033B11"/>
    <w:rsid w:val="000458BC"/>
    <w:rsid w:val="00045C41"/>
    <w:rsid w:val="00046C03"/>
    <w:rsid w:val="0005004F"/>
    <w:rsid w:val="00057C28"/>
    <w:rsid w:val="00072749"/>
    <w:rsid w:val="0007614F"/>
    <w:rsid w:val="000A0473"/>
    <w:rsid w:val="000A6158"/>
    <w:rsid w:val="000B1C6B"/>
    <w:rsid w:val="000B4FF9"/>
    <w:rsid w:val="000B5030"/>
    <w:rsid w:val="000C09AC"/>
    <w:rsid w:val="000C2914"/>
    <w:rsid w:val="000E00F3"/>
    <w:rsid w:val="000E20CC"/>
    <w:rsid w:val="000F158C"/>
    <w:rsid w:val="00102F3D"/>
    <w:rsid w:val="001109D9"/>
    <w:rsid w:val="001177BC"/>
    <w:rsid w:val="00122E64"/>
    <w:rsid w:val="00124E38"/>
    <w:rsid w:val="0012580B"/>
    <w:rsid w:val="00131F90"/>
    <w:rsid w:val="00134D31"/>
    <w:rsid w:val="0013526E"/>
    <w:rsid w:val="0014019B"/>
    <w:rsid w:val="001703B5"/>
    <w:rsid w:val="00171371"/>
    <w:rsid w:val="00175A24"/>
    <w:rsid w:val="00176E6B"/>
    <w:rsid w:val="00181043"/>
    <w:rsid w:val="00184C96"/>
    <w:rsid w:val="00187E58"/>
    <w:rsid w:val="00190945"/>
    <w:rsid w:val="001A297E"/>
    <w:rsid w:val="001A368E"/>
    <w:rsid w:val="001A6AD5"/>
    <w:rsid w:val="001A7329"/>
    <w:rsid w:val="001B0ACE"/>
    <w:rsid w:val="001B4E28"/>
    <w:rsid w:val="001B7C85"/>
    <w:rsid w:val="001C3525"/>
    <w:rsid w:val="001C6A82"/>
    <w:rsid w:val="001D1BD2"/>
    <w:rsid w:val="001E02BE"/>
    <w:rsid w:val="001E3B37"/>
    <w:rsid w:val="001E484F"/>
    <w:rsid w:val="001F2594"/>
    <w:rsid w:val="002055A6"/>
    <w:rsid w:val="00206460"/>
    <w:rsid w:val="002069B4"/>
    <w:rsid w:val="0021133C"/>
    <w:rsid w:val="00215DFC"/>
    <w:rsid w:val="002212DF"/>
    <w:rsid w:val="00222CD4"/>
    <w:rsid w:val="002264A6"/>
    <w:rsid w:val="00226C71"/>
    <w:rsid w:val="00227BA7"/>
    <w:rsid w:val="00257EC8"/>
    <w:rsid w:val="00263398"/>
    <w:rsid w:val="00263799"/>
    <w:rsid w:val="00270BBC"/>
    <w:rsid w:val="00275BCF"/>
    <w:rsid w:val="00283662"/>
    <w:rsid w:val="00292257"/>
    <w:rsid w:val="00294663"/>
    <w:rsid w:val="002A223C"/>
    <w:rsid w:val="002A54E0"/>
    <w:rsid w:val="002B1595"/>
    <w:rsid w:val="002B191D"/>
    <w:rsid w:val="002C2454"/>
    <w:rsid w:val="002D0AF6"/>
    <w:rsid w:val="002F164D"/>
    <w:rsid w:val="002F44A2"/>
    <w:rsid w:val="0030123B"/>
    <w:rsid w:val="00306206"/>
    <w:rsid w:val="00317D85"/>
    <w:rsid w:val="00327C56"/>
    <w:rsid w:val="003315A1"/>
    <w:rsid w:val="003373EC"/>
    <w:rsid w:val="00342FF4"/>
    <w:rsid w:val="003440C8"/>
    <w:rsid w:val="0035718F"/>
    <w:rsid w:val="00366D48"/>
    <w:rsid w:val="003706CC"/>
    <w:rsid w:val="00374DDC"/>
    <w:rsid w:val="00377710"/>
    <w:rsid w:val="00392025"/>
    <w:rsid w:val="00393A5F"/>
    <w:rsid w:val="003A2D8E"/>
    <w:rsid w:val="003A6BA0"/>
    <w:rsid w:val="003B443E"/>
    <w:rsid w:val="003C20E4"/>
    <w:rsid w:val="003E14A2"/>
    <w:rsid w:val="003E40EC"/>
    <w:rsid w:val="003E6F90"/>
    <w:rsid w:val="003F191F"/>
    <w:rsid w:val="003F3F7D"/>
    <w:rsid w:val="003F5D0F"/>
    <w:rsid w:val="00402125"/>
    <w:rsid w:val="0040783F"/>
    <w:rsid w:val="0041307C"/>
    <w:rsid w:val="00414101"/>
    <w:rsid w:val="00433DDB"/>
    <w:rsid w:val="00437619"/>
    <w:rsid w:val="004504EC"/>
    <w:rsid w:val="00450889"/>
    <w:rsid w:val="00465F78"/>
    <w:rsid w:val="00471C74"/>
    <w:rsid w:val="004769B4"/>
    <w:rsid w:val="0048016D"/>
    <w:rsid w:val="00482B52"/>
    <w:rsid w:val="004A2A63"/>
    <w:rsid w:val="004A6E14"/>
    <w:rsid w:val="004B210C"/>
    <w:rsid w:val="004D405F"/>
    <w:rsid w:val="004E4F4F"/>
    <w:rsid w:val="004E6789"/>
    <w:rsid w:val="004F61E3"/>
    <w:rsid w:val="00502E10"/>
    <w:rsid w:val="0051015C"/>
    <w:rsid w:val="00516882"/>
    <w:rsid w:val="00516CF1"/>
    <w:rsid w:val="00531AE9"/>
    <w:rsid w:val="0053372D"/>
    <w:rsid w:val="00534787"/>
    <w:rsid w:val="00550A66"/>
    <w:rsid w:val="00567EC7"/>
    <w:rsid w:val="00570013"/>
    <w:rsid w:val="00571A2F"/>
    <w:rsid w:val="005801A2"/>
    <w:rsid w:val="00580E4F"/>
    <w:rsid w:val="005952A5"/>
    <w:rsid w:val="00595DAF"/>
    <w:rsid w:val="005A0BC1"/>
    <w:rsid w:val="005A33A1"/>
    <w:rsid w:val="005B217D"/>
    <w:rsid w:val="005C385F"/>
    <w:rsid w:val="005E1AC6"/>
    <w:rsid w:val="005F6F1B"/>
    <w:rsid w:val="006149F6"/>
    <w:rsid w:val="00624B33"/>
    <w:rsid w:val="00630AA2"/>
    <w:rsid w:val="00630EED"/>
    <w:rsid w:val="00634399"/>
    <w:rsid w:val="00646707"/>
    <w:rsid w:val="00662E58"/>
    <w:rsid w:val="00663854"/>
    <w:rsid w:val="00664DCF"/>
    <w:rsid w:val="00665B23"/>
    <w:rsid w:val="006731AE"/>
    <w:rsid w:val="006868CE"/>
    <w:rsid w:val="006C5D39"/>
    <w:rsid w:val="006D3383"/>
    <w:rsid w:val="006E2810"/>
    <w:rsid w:val="006E5417"/>
    <w:rsid w:val="006E6DCE"/>
    <w:rsid w:val="006F018A"/>
    <w:rsid w:val="006F2816"/>
    <w:rsid w:val="006F5F99"/>
    <w:rsid w:val="00712F60"/>
    <w:rsid w:val="00720E3B"/>
    <w:rsid w:val="00735B8B"/>
    <w:rsid w:val="00745F6B"/>
    <w:rsid w:val="00750700"/>
    <w:rsid w:val="0075585E"/>
    <w:rsid w:val="00770571"/>
    <w:rsid w:val="007750FB"/>
    <w:rsid w:val="007768FF"/>
    <w:rsid w:val="007824D3"/>
    <w:rsid w:val="00786A23"/>
    <w:rsid w:val="00787D59"/>
    <w:rsid w:val="00796EE3"/>
    <w:rsid w:val="007A6DEA"/>
    <w:rsid w:val="007A7D29"/>
    <w:rsid w:val="007B4AB8"/>
    <w:rsid w:val="007F1F8B"/>
    <w:rsid w:val="007F67A1"/>
    <w:rsid w:val="00800ECA"/>
    <w:rsid w:val="00803E9D"/>
    <w:rsid w:val="00811C05"/>
    <w:rsid w:val="008206C8"/>
    <w:rsid w:val="00832B0D"/>
    <w:rsid w:val="00866248"/>
    <w:rsid w:val="00874A6C"/>
    <w:rsid w:val="00876C65"/>
    <w:rsid w:val="00881E78"/>
    <w:rsid w:val="00896826"/>
    <w:rsid w:val="008A3889"/>
    <w:rsid w:val="008A4B4C"/>
    <w:rsid w:val="008B27B0"/>
    <w:rsid w:val="008C239F"/>
    <w:rsid w:val="008E480C"/>
    <w:rsid w:val="008F70FB"/>
    <w:rsid w:val="00907757"/>
    <w:rsid w:val="00916C47"/>
    <w:rsid w:val="00920243"/>
    <w:rsid w:val="009212B0"/>
    <w:rsid w:val="009234A5"/>
    <w:rsid w:val="009336F7"/>
    <w:rsid w:val="009360AE"/>
    <w:rsid w:val="009374A7"/>
    <w:rsid w:val="009377EC"/>
    <w:rsid w:val="00942A38"/>
    <w:rsid w:val="00952B36"/>
    <w:rsid w:val="00956DE1"/>
    <w:rsid w:val="00962CCD"/>
    <w:rsid w:val="0096677E"/>
    <w:rsid w:val="00967DA3"/>
    <w:rsid w:val="009725E1"/>
    <w:rsid w:val="00985162"/>
    <w:rsid w:val="0098551D"/>
    <w:rsid w:val="0099518F"/>
    <w:rsid w:val="009A523D"/>
    <w:rsid w:val="009B65C7"/>
    <w:rsid w:val="009C70D1"/>
    <w:rsid w:val="009F0717"/>
    <w:rsid w:val="009F496B"/>
    <w:rsid w:val="00A011B4"/>
    <w:rsid w:val="00A01439"/>
    <w:rsid w:val="00A01E2A"/>
    <w:rsid w:val="00A02E61"/>
    <w:rsid w:val="00A05CFF"/>
    <w:rsid w:val="00A30FDC"/>
    <w:rsid w:val="00A53A84"/>
    <w:rsid w:val="00A56B97"/>
    <w:rsid w:val="00A6093D"/>
    <w:rsid w:val="00A6340E"/>
    <w:rsid w:val="00A76A6D"/>
    <w:rsid w:val="00A779B0"/>
    <w:rsid w:val="00A812A4"/>
    <w:rsid w:val="00A83253"/>
    <w:rsid w:val="00AA08EC"/>
    <w:rsid w:val="00AA2DF9"/>
    <w:rsid w:val="00AA3397"/>
    <w:rsid w:val="00AA6E84"/>
    <w:rsid w:val="00AB67DE"/>
    <w:rsid w:val="00AC3D7D"/>
    <w:rsid w:val="00AD17DE"/>
    <w:rsid w:val="00AD5829"/>
    <w:rsid w:val="00AD7B1F"/>
    <w:rsid w:val="00AE341B"/>
    <w:rsid w:val="00AF201C"/>
    <w:rsid w:val="00B07CA7"/>
    <w:rsid w:val="00B12534"/>
    <w:rsid w:val="00B1279A"/>
    <w:rsid w:val="00B12F67"/>
    <w:rsid w:val="00B17829"/>
    <w:rsid w:val="00B40783"/>
    <w:rsid w:val="00B5222E"/>
    <w:rsid w:val="00B61C96"/>
    <w:rsid w:val="00B73A2A"/>
    <w:rsid w:val="00B86911"/>
    <w:rsid w:val="00B94B06"/>
    <w:rsid w:val="00B94C28"/>
    <w:rsid w:val="00BB6253"/>
    <w:rsid w:val="00BC10BA"/>
    <w:rsid w:val="00BC5AFD"/>
    <w:rsid w:val="00BD4AA5"/>
    <w:rsid w:val="00BD73D2"/>
    <w:rsid w:val="00BF4ADB"/>
    <w:rsid w:val="00C04F43"/>
    <w:rsid w:val="00C0609D"/>
    <w:rsid w:val="00C115AB"/>
    <w:rsid w:val="00C30249"/>
    <w:rsid w:val="00C33837"/>
    <w:rsid w:val="00C3723B"/>
    <w:rsid w:val="00C43E9E"/>
    <w:rsid w:val="00C57A90"/>
    <w:rsid w:val="00C606C9"/>
    <w:rsid w:val="00C66B44"/>
    <w:rsid w:val="00C80288"/>
    <w:rsid w:val="00C80413"/>
    <w:rsid w:val="00C84003"/>
    <w:rsid w:val="00C90650"/>
    <w:rsid w:val="00C90BC3"/>
    <w:rsid w:val="00C96CF5"/>
    <w:rsid w:val="00C9747F"/>
    <w:rsid w:val="00C97D78"/>
    <w:rsid w:val="00CA2FDD"/>
    <w:rsid w:val="00CA3637"/>
    <w:rsid w:val="00CC2AAE"/>
    <w:rsid w:val="00CC476C"/>
    <w:rsid w:val="00CC49A2"/>
    <w:rsid w:val="00CC5A42"/>
    <w:rsid w:val="00CC74A2"/>
    <w:rsid w:val="00CD0CA0"/>
    <w:rsid w:val="00CD0EAB"/>
    <w:rsid w:val="00CD6E84"/>
    <w:rsid w:val="00CE2ED0"/>
    <w:rsid w:val="00CF34DB"/>
    <w:rsid w:val="00CF558F"/>
    <w:rsid w:val="00D00370"/>
    <w:rsid w:val="00D01392"/>
    <w:rsid w:val="00D073E2"/>
    <w:rsid w:val="00D24BD2"/>
    <w:rsid w:val="00D26D57"/>
    <w:rsid w:val="00D34B71"/>
    <w:rsid w:val="00D446EC"/>
    <w:rsid w:val="00D51B5F"/>
    <w:rsid w:val="00D51BF0"/>
    <w:rsid w:val="00D53D6D"/>
    <w:rsid w:val="00D55942"/>
    <w:rsid w:val="00D571E7"/>
    <w:rsid w:val="00D67A48"/>
    <w:rsid w:val="00D713D9"/>
    <w:rsid w:val="00D807BF"/>
    <w:rsid w:val="00D82FCC"/>
    <w:rsid w:val="00D855ED"/>
    <w:rsid w:val="00D92391"/>
    <w:rsid w:val="00D977DC"/>
    <w:rsid w:val="00DA17FC"/>
    <w:rsid w:val="00DA29EC"/>
    <w:rsid w:val="00DA48A9"/>
    <w:rsid w:val="00DA7887"/>
    <w:rsid w:val="00DB2C26"/>
    <w:rsid w:val="00DB45A9"/>
    <w:rsid w:val="00DC2C6C"/>
    <w:rsid w:val="00DC5212"/>
    <w:rsid w:val="00DC75E9"/>
    <w:rsid w:val="00DD52B1"/>
    <w:rsid w:val="00DE5FB0"/>
    <w:rsid w:val="00DE6B43"/>
    <w:rsid w:val="00DE7C45"/>
    <w:rsid w:val="00DF7103"/>
    <w:rsid w:val="00E11923"/>
    <w:rsid w:val="00E12E7B"/>
    <w:rsid w:val="00E20C52"/>
    <w:rsid w:val="00E262D4"/>
    <w:rsid w:val="00E308A4"/>
    <w:rsid w:val="00E36250"/>
    <w:rsid w:val="00E50B1A"/>
    <w:rsid w:val="00E54511"/>
    <w:rsid w:val="00E57BD5"/>
    <w:rsid w:val="00E61DAC"/>
    <w:rsid w:val="00E637C1"/>
    <w:rsid w:val="00E70182"/>
    <w:rsid w:val="00E72B80"/>
    <w:rsid w:val="00E75FE3"/>
    <w:rsid w:val="00E86C4C"/>
    <w:rsid w:val="00E87B24"/>
    <w:rsid w:val="00E918A6"/>
    <w:rsid w:val="00EB7AB1"/>
    <w:rsid w:val="00ED35A8"/>
    <w:rsid w:val="00ED4E0D"/>
    <w:rsid w:val="00EF48CC"/>
    <w:rsid w:val="00F14243"/>
    <w:rsid w:val="00F203BB"/>
    <w:rsid w:val="00F20567"/>
    <w:rsid w:val="00F252A5"/>
    <w:rsid w:val="00F46C68"/>
    <w:rsid w:val="00F51BFC"/>
    <w:rsid w:val="00F5774A"/>
    <w:rsid w:val="00F63713"/>
    <w:rsid w:val="00F66951"/>
    <w:rsid w:val="00F73032"/>
    <w:rsid w:val="00F73946"/>
    <w:rsid w:val="00F833C5"/>
    <w:rsid w:val="00F848FC"/>
    <w:rsid w:val="00F9282A"/>
    <w:rsid w:val="00F936F1"/>
    <w:rsid w:val="00F966A7"/>
    <w:rsid w:val="00F96BAD"/>
    <w:rsid w:val="00FB0C69"/>
    <w:rsid w:val="00FB0E84"/>
    <w:rsid w:val="00FB3AEA"/>
    <w:rsid w:val="00FD01C2"/>
    <w:rsid w:val="00FD4904"/>
    <w:rsid w:val="00FD6198"/>
    <w:rsid w:val="00FD6DAE"/>
    <w:rsid w:val="00FE244E"/>
    <w:rsid w:val="00FF09EF"/>
    <w:rsid w:val="00FF0CE3"/>
    <w:rsid w:val="00FF6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numPr>
        <w:ilvl w:val="8"/>
        <w:numId w:val="6"/>
      </w:numPr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57A9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7A9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7A90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0E00F3"/>
    <w:rPr>
      <w:sz w:val="24"/>
      <w:szCs w:val="24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CharCharCharCharCharCharChar">
    <w:name w:val="Char Char Char Char Char Char Char"/>
    <w:basedOn w:val="Normal"/>
    <w:autoRedefine/>
    <w:rsid w:val="00E12E7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60" w:line="240" w:lineRule="exact"/>
      <w:textAlignment w:val="auto"/>
    </w:pPr>
    <w:rPr>
      <w:rFonts w:ascii="Verdana" w:eastAsia="FangSong_GB2312" w:hAnsi="Verdana"/>
      <w:bCs/>
      <w:color w:val="000000"/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A6340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A6340E"/>
    <w:rPr>
      <w:rFonts w:ascii="Consolas" w:hAnsi="Consolas" w:cs="Times New Roman"/>
      <w:sz w:val="21"/>
      <w:szCs w:val="21"/>
      <w:lang w:eastAsia="en-US"/>
    </w:rPr>
  </w:style>
  <w:style w:type="paragraph" w:customStyle="1" w:styleId="StyleHeading2Justified">
    <w:name w:val="Style Heading 2 + Justified"/>
    <w:basedOn w:val="Heading2"/>
    <w:autoRedefine/>
    <w:rsid w:val="00580E4F"/>
    <w:pPr>
      <w:numPr>
        <w:numId w:val="1"/>
      </w:numPr>
      <w:tabs>
        <w:tab w:val="clear" w:pos="1080"/>
        <w:tab w:val="left" w:pos="0"/>
        <w:tab w:val="left" w:pos="360"/>
      </w:tabs>
      <w:ind w:left="0" w:firstLine="0"/>
      <w:jc w:val="both"/>
      <w:textAlignment w:val="auto"/>
    </w:pPr>
    <w:rPr>
      <w:rFonts w:ascii="Cambria" w:eastAsia="MS Mincho" w:hAnsi="Cambria"/>
      <w:kern w:val="2"/>
      <w:szCs w:val="20"/>
    </w:rPr>
  </w:style>
  <w:style w:type="paragraph" w:styleId="ListParagraph">
    <w:name w:val="List Paragraph"/>
    <w:basedOn w:val="Normal"/>
    <w:uiPriority w:val="34"/>
    <w:qFormat/>
    <w:rsid w:val="005337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nakamura.hiroya@jvckenwood.com" TargetMode="External"/><Relationship Id="rId18" Type="http://schemas.openxmlformats.org/officeDocument/2006/relationships/hyperlink" Target="mailto:chiayang.tsai@mediatek.com" TargetMode="External"/><Relationship Id="rId3" Type="http://schemas.openxmlformats.org/officeDocument/2006/relationships/styles" Target="styles.xml"/><Relationship Id="rId21" Type="http://schemas.openxmlformats.org/officeDocument/2006/relationships/oleObject" Target="embeddings/oleObject1.bin"/><Relationship Id="rId7" Type="http://schemas.openxmlformats.org/officeDocument/2006/relationships/endnotes" Target="endnotes.xml"/><Relationship Id="rId12" Type="http://schemas.openxmlformats.org/officeDocument/2006/relationships/hyperlink" Target="mailto:haoping.yu@huawei.com" TargetMode="External"/><Relationship Id="rId17" Type="http://schemas.openxmlformats.org/officeDocument/2006/relationships/hyperlink" Target="mailto:chingyeh.chen@mediatek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w.hsu@mediatek.com" TargetMode="External"/><Relationship Id="rId20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ris.rosewarne@cisra.canon.com.a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sze@ti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Marta.Mrak@bbc.co.uk" TargetMode="External"/><Relationship Id="rId19" Type="http://schemas.openxmlformats.org/officeDocument/2006/relationships/hyperlink" Target="mailto:yuwen.huang@mediate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joels@qti.qualcomm.com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FE3245-D2B1-4EEE-9CAD-5278CD72E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1002</Words>
  <Characters>6482</Characters>
  <Application>Microsoft Office Word</Application>
  <DocSecurity>0</DocSecurity>
  <Lines>54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7470</CharactersWithSpaces>
  <SharedDoc>false</SharedDoc>
  <HLinks>
    <vt:vector size="60" baseType="variant">
      <vt:variant>
        <vt:i4>2097247</vt:i4>
      </vt:variant>
      <vt:variant>
        <vt:i4>27</vt:i4>
      </vt:variant>
      <vt:variant>
        <vt:i4>0</vt:i4>
      </vt:variant>
      <vt:variant>
        <vt:i4>5</vt:i4>
      </vt:variant>
      <vt:variant>
        <vt:lpwstr>mailto:yuwen.huang@mediatek.com</vt:lpwstr>
      </vt:variant>
      <vt:variant>
        <vt:lpwstr/>
      </vt:variant>
      <vt:variant>
        <vt:i4>458848</vt:i4>
      </vt:variant>
      <vt:variant>
        <vt:i4>24</vt:i4>
      </vt:variant>
      <vt:variant>
        <vt:i4>0</vt:i4>
      </vt:variant>
      <vt:variant>
        <vt:i4>5</vt:i4>
      </vt:variant>
      <vt:variant>
        <vt:lpwstr>mailto:chiayang.tsai@mediatek.com</vt:lpwstr>
      </vt:variant>
      <vt:variant>
        <vt:lpwstr/>
      </vt:variant>
      <vt:variant>
        <vt:i4>917611</vt:i4>
      </vt:variant>
      <vt:variant>
        <vt:i4>21</vt:i4>
      </vt:variant>
      <vt:variant>
        <vt:i4>0</vt:i4>
      </vt:variant>
      <vt:variant>
        <vt:i4>5</vt:i4>
      </vt:variant>
      <vt:variant>
        <vt:lpwstr>mailto:chingyeh.chen@mediatek.com</vt:lpwstr>
      </vt:variant>
      <vt:variant>
        <vt:lpwstr/>
      </vt:variant>
      <vt:variant>
        <vt:i4>65644</vt:i4>
      </vt:variant>
      <vt:variant>
        <vt:i4>18</vt:i4>
      </vt:variant>
      <vt:variant>
        <vt:i4>0</vt:i4>
      </vt:variant>
      <vt:variant>
        <vt:i4>5</vt:i4>
      </vt:variant>
      <vt:variant>
        <vt:lpwstr>mailto:cw.hsu@mediatek.com</vt:lpwstr>
      </vt:variant>
      <vt:variant>
        <vt:lpwstr/>
      </vt:variant>
      <vt:variant>
        <vt:i4>4259962</vt:i4>
      </vt:variant>
      <vt:variant>
        <vt:i4>15</vt:i4>
      </vt:variant>
      <vt:variant>
        <vt:i4>0</vt:i4>
      </vt:variant>
      <vt:variant>
        <vt:i4>5</vt:i4>
      </vt:variant>
      <vt:variant>
        <vt:lpwstr>mailto:sze@ti.com</vt:lpwstr>
      </vt:variant>
      <vt:variant>
        <vt:lpwstr/>
      </vt:variant>
      <vt:variant>
        <vt:i4>5832747</vt:i4>
      </vt:variant>
      <vt:variant>
        <vt:i4>12</vt:i4>
      </vt:variant>
      <vt:variant>
        <vt:i4>0</vt:i4>
      </vt:variant>
      <vt:variant>
        <vt:i4>5</vt:i4>
      </vt:variant>
      <vt:variant>
        <vt:lpwstr>mailto:joels@qti.qualcomm.com</vt:lpwstr>
      </vt:variant>
      <vt:variant>
        <vt:lpwstr/>
      </vt:variant>
      <vt:variant>
        <vt:i4>262246</vt:i4>
      </vt:variant>
      <vt:variant>
        <vt:i4>9</vt:i4>
      </vt:variant>
      <vt:variant>
        <vt:i4>0</vt:i4>
      </vt:variant>
      <vt:variant>
        <vt:i4>5</vt:i4>
      </vt:variant>
      <vt:variant>
        <vt:lpwstr>mailto:nakamura.hiroya@jvckenwood.com</vt:lpwstr>
      </vt:variant>
      <vt:variant>
        <vt:lpwstr/>
      </vt:variant>
      <vt:variant>
        <vt:i4>3604547</vt:i4>
      </vt:variant>
      <vt:variant>
        <vt:i4>6</vt:i4>
      </vt:variant>
      <vt:variant>
        <vt:i4>0</vt:i4>
      </vt:variant>
      <vt:variant>
        <vt:i4>5</vt:i4>
      </vt:variant>
      <vt:variant>
        <vt:lpwstr>mailto:haoping.yu@huawei.com</vt:lpwstr>
      </vt:variant>
      <vt:variant>
        <vt:lpwstr/>
      </vt:variant>
      <vt:variant>
        <vt:i4>1835124</vt:i4>
      </vt:variant>
      <vt:variant>
        <vt:i4>3</vt:i4>
      </vt:variant>
      <vt:variant>
        <vt:i4>0</vt:i4>
      </vt:variant>
      <vt:variant>
        <vt:i4>5</vt:i4>
      </vt:variant>
      <vt:variant>
        <vt:lpwstr>mailto:chris.rosewarne@cisra.canon.com.au</vt:lpwstr>
      </vt:variant>
      <vt:variant>
        <vt:lpwstr/>
      </vt:variant>
      <vt:variant>
        <vt:i4>393252</vt:i4>
      </vt:variant>
      <vt:variant>
        <vt:i4>0</vt:i4>
      </vt:variant>
      <vt:variant>
        <vt:i4>0</vt:i4>
      </vt:variant>
      <vt:variant>
        <vt:i4>5</vt:i4>
      </vt:variant>
      <vt:variant>
        <vt:lpwstr>mailto:Marta.Mrak@bbc.co.uk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w00901875</cp:lastModifiedBy>
  <cp:revision>3</cp:revision>
  <cp:lastPrinted>2013-01-14T09:33:00Z</cp:lastPrinted>
  <dcterms:created xsi:type="dcterms:W3CDTF">2013-03-08T21:27:00Z</dcterms:created>
  <dcterms:modified xsi:type="dcterms:W3CDTF">2013-03-08T21:35:00Z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1360656972</vt:lpwstr>
  </property>
</Properties>
</file>