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0D0FFA" w14:paraId="3D388DBA" w14:textId="77777777">
        <w:tblPrEx>
          <w:tblCellMar>
            <w:top w:w="0" w:type="dxa"/>
            <w:bottom w:w="0" w:type="dxa"/>
          </w:tblCellMar>
        </w:tblPrEx>
        <w:tc>
          <w:tcPr>
            <w:tcW w:w="6408" w:type="dxa"/>
          </w:tcPr>
          <w:p w14:paraId="163CD889" w14:textId="77777777" w:rsidR="006C5D39" w:rsidRPr="000D0FFA" w:rsidRDefault="007F1F8B" w:rsidP="00C97D78">
            <w:pPr>
              <w:tabs>
                <w:tab w:val="left" w:pos="7200"/>
              </w:tabs>
              <w:spacing w:before="0"/>
              <w:rPr>
                <w:b/>
                <w:szCs w:val="22"/>
                <w:lang w:val="en-CA"/>
              </w:rPr>
            </w:pPr>
            <w:bookmarkStart w:id="0" w:name="_GoBack"/>
            <w:bookmarkEnd w:id="0"/>
            <w:r w:rsidRPr="000D0FFA">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5A5C99">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27" o:spid="_x0000_s1053" type="#_x0000_t75" style="position:absolute;margin-left:48.05pt;margin-top:-25.1pt;width:23.1pt;height:21.05pt;z-index:251658752;visibility:visible">
                  <v:imagedata r:id="rId10" o:title=""/>
                </v:shape>
              </w:pict>
            </w:r>
            <w:r w:rsidR="005A5C99">
              <w:rPr>
                <w:b/>
                <w:noProof/>
              </w:rPr>
              <w:pict>
                <v:shape id="그림 26" o:spid="_x0000_s1052" type="#_x0000_t75" style="position:absolute;margin-left:21.15pt;margin-top:-25.1pt;width:23.2pt;height:21.05pt;z-index:251657728;visibility:visible">
                  <v:imagedata r:id="rId11" o:title=""/>
                </v:shape>
              </w:pict>
            </w:r>
            <w:r w:rsidR="00E61DAC" w:rsidRPr="000D0FFA">
              <w:rPr>
                <w:b/>
                <w:szCs w:val="22"/>
                <w:lang w:val="en-CA"/>
              </w:rPr>
              <w:t xml:space="preserve">Joint </w:t>
            </w:r>
            <w:r w:rsidR="006C5D39" w:rsidRPr="000D0FFA">
              <w:rPr>
                <w:b/>
                <w:szCs w:val="22"/>
                <w:lang w:val="en-CA"/>
              </w:rPr>
              <w:t>Collaborative</w:t>
            </w:r>
            <w:r w:rsidR="00E61DAC" w:rsidRPr="000D0FFA">
              <w:rPr>
                <w:b/>
                <w:szCs w:val="22"/>
                <w:lang w:val="en-CA"/>
              </w:rPr>
              <w:t xml:space="preserve"> Team </w:t>
            </w:r>
            <w:r w:rsidR="006C5D39" w:rsidRPr="000D0FFA">
              <w:rPr>
                <w:b/>
                <w:szCs w:val="22"/>
                <w:lang w:val="en-CA"/>
              </w:rPr>
              <w:t>on Video Coding (JCT-VC)</w:t>
            </w:r>
          </w:p>
          <w:p w14:paraId="374BC647" w14:textId="77777777" w:rsidR="00E61DAC" w:rsidRPr="000D0FFA" w:rsidRDefault="00E54511" w:rsidP="00C97D78">
            <w:pPr>
              <w:tabs>
                <w:tab w:val="left" w:pos="7200"/>
              </w:tabs>
              <w:spacing w:before="0"/>
              <w:rPr>
                <w:b/>
                <w:szCs w:val="22"/>
                <w:lang w:val="en-CA"/>
              </w:rPr>
            </w:pPr>
            <w:r w:rsidRPr="000D0FFA">
              <w:rPr>
                <w:b/>
                <w:szCs w:val="22"/>
                <w:lang w:val="en-CA"/>
              </w:rPr>
              <w:t xml:space="preserve">of </w:t>
            </w:r>
            <w:r w:rsidR="007F1F8B" w:rsidRPr="000D0FFA">
              <w:rPr>
                <w:b/>
                <w:szCs w:val="22"/>
                <w:lang w:val="en-CA"/>
              </w:rPr>
              <w:t>ITU-T SG</w:t>
            </w:r>
            <w:r w:rsidR="005E1AC6" w:rsidRPr="000D0FFA">
              <w:rPr>
                <w:b/>
                <w:szCs w:val="22"/>
                <w:lang w:val="en-CA"/>
              </w:rPr>
              <w:t> </w:t>
            </w:r>
            <w:r w:rsidR="007F1F8B" w:rsidRPr="000D0FFA">
              <w:rPr>
                <w:b/>
                <w:szCs w:val="22"/>
                <w:lang w:val="en-CA"/>
              </w:rPr>
              <w:t>16 WP</w:t>
            </w:r>
            <w:r w:rsidR="005E1AC6" w:rsidRPr="000D0FFA">
              <w:rPr>
                <w:b/>
                <w:szCs w:val="22"/>
                <w:lang w:val="en-CA"/>
              </w:rPr>
              <w:t> </w:t>
            </w:r>
            <w:r w:rsidR="007F1F8B" w:rsidRPr="000D0FFA">
              <w:rPr>
                <w:b/>
                <w:szCs w:val="22"/>
                <w:lang w:val="en-CA"/>
              </w:rPr>
              <w:t>3 and ISO/IEC JTC</w:t>
            </w:r>
            <w:r w:rsidR="005E1AC6" w:rsidRPr="000D0FFA">
              <w:rPr>
                <w:b/>
                <w:szCs w:val="22"/>
                <w:lang w:val="en-CA"/>
              </w:rPr>
              <w:t> </w:t>
            </w:r>
            <w:r w:rsidR="007F1F8B" w:rsidRPr="000D0FFA">
              <w:rPr>
                <w:b/>
                <w:szCs w:val="22"/>
                <w:lang w:val="en-CA"/>
              </w:rPr>
              <w:t>1/SC</w:t>
            </w:r>
            <w:r w:rsidR="005E1AC6" w:rsidRPr="000D0FFA">
              <w:rPr>
                <w:b/>
                <w:szCs w:val="22"/>
                <w:lang w:val="en-CA"/>
              </w:rPr>
              <w:t> </w:t>
            </w:r>
            <w:r w:rsidR="007F1F8B" w:rsidRPr="000D0FFA">
              <w:rPr>
                <w:b/>
                <w:szCs w:val="22"/>
                <w:lang w:val="en-CA"/>
              </w:rPr>
              <w:t>29/WG</w:t>
            </w:r>
            <w:r w:rsidR="005E1AC6" w:rsidRPr="000D0FFA">
              <w:rPr>
                <w:b/>
                <w:szCs w:val="22"/>
                <w:lang w:val="en-CA"/>
              </w:rPr>
              <w:t> </w:t>
            </w:r>
            <w:r w:rsidR="007F1F8B" w:rsidRPr="000D0FFA">
              <w:rPr>
                <w:b/>
                <w:szCs w:val="22"/>
                <w:lang w:val="en-CA"/>
              </w:rPr>
              <w:t>11</w:t>
            </w:r>
          </w:p>
          <w:p w14:paraId="710268B5" w14:textId="77777777" w:rsidR="00E61DAC" w:rsidRPr="000D0FFA" w:rsidRDefault="00E768C4" w:rsidP="00E768C4">
            <w:pPr>
              <w:tabs>
                <w:tab w:val="left" w:pos="7200"/>
              </w:tabs>
              <w:spacing w:before="0"/>
              <w:rPr>
                <w:b/>
                <w:szCs w:val="22"/>
                <w:lang w:val="en-CA"/>
              </w:rPr>
            </w:pP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3168" w:type="dxa"/>
          </w:tcPr>
          <w:p w14:paraId="0477DC92" w14:textId="77777777" w:rsidR="008A4B4C" w:rsidRPr="000D0FFA" w:rsidRDefault="00E61DAC" w:rsidP="00C07DCF">
            <w:pPr>
              <w:tabs>
                <w:tab w:val="left" w:pos="7200"/>
              </w:tabs>
              <w:rPr>
                <w:u w:val="single"/>
                <w:lang w:val="en-CA"/>
              </w:rPr>
            </w:pPr>
            <w:r w:rsidRPr="000D0FFA">
              <w:rPr>
                <w:lang w:val="en-CA"/>
              </w:rPr>
              <w:t>Document</w:t>
            </w:r>
            <w:r w:rsidR="006C5D39" w:rsidRPr="000D0FFA">
              <w:rPr>
                <w:lang w:val="en-CA"/>
              </w:rPr>
              <w:t xml:space="preserve">: </w:t>
            </w:r>
            <w:r w:rsidR="006C5D39" w:rsidRPr="00E37D00">
              <w:rPr>
                <w:lang w:val="en-CA"/>
              </w:rPr>
              <w:t>JC</w:t>
            </w:r>
            <w:r w:rsidRPr="00E37D00">
              <w:rPr>
                <w:lang w:val="en-CA"/>
              </w:rPr>
              <w:t>T</w:t>
            </w:r>
            <w:r w:rsidR="006C5D39" w:rsidRPr="00E37D00">
              <w:rPr>
                <w:lang w:val="en-CA"/>
              </w:rPr>
              <w:t>VC</w:t>
            </w:r>
            <w:r w:rsidRPr="00E37D00">
              <w:rPr>
                <w:lang w:val="en-CA"/>
              </w:rPr>
              <w:t>-</w:t>
            </w:r>
            <w:r w:rsidR="004B275A" w:rsidRPr="00E37D00">
              <w:rPr>
                <w:lang w:val="en-CA"/>
              </w:rPr>
              <w:t>L1102</w:t>
            </w:r>
          </w:p>
          <w:p w14:paraId="0555876A" w14:textId="77777777" w:rsidR="00C07DCF" w:rsidRPr="000D0FFA" w:rsidRDefault="00C07DCF" w:rsidP="00C07DCF">
            <w:pPr>
              <w:tabs>
                <w:tab w:val="left" w:pos="7200"/>
              </w:tabs>
              <w:rPr>
                <w:u w:val="single"/>
                <w:lang w:val="en-CA"/>
              </w:rPr>
            </w:pPr>
          </w:p>
        </w:tc>
      </w:tr>
    </w:tbl>
    <w:p w14:paraId="3DA1F675" w14:textId="77777777" w:rsidR="00E61DAC" w:rsidRPr="000D0FFA" w:rsidRDefault="00E61DAC" w:rsidP="00531AE9">
      <w:pPr>
        <w:spacing w:before="0"/>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3870"/>
        <w:gridCol w:w="810"/>
        <w:gridCol w:w="3438"/>
      </w:tblGrid>
      <w:tr w:rsidR="003E59FB" w:rsidRPr="00AD2E68" w14:paraId="7A5CEA99" w14:textId="77777777" w:rsidTr="003E59FB">
        <w:tblPrEx>
          <w:tblCellMar>
            <w:top w:w="0" w:type="dxa"/>
            <w:bottom w:w="0" w:type="dxa"/>
          </w:tblCellMar>
        </w:tblPrEx>
        <w:tc>
          <w:tcPr>
            <w:tcW w:w="1458" w:type="dxa"/>
          </w:tcPr>
          <w:p w14:paraId="0978B0D6" w14:textId="77777777" w:rsidR="003E59FB" w:rsidRPr="000D0FFA" w:rsidRDefault="003E59FB">
            <w:pPr>
              <w:spacing w:before="60" w:after="60"/>
              <w:rPr>
                <w:i/>
                <w:szCs w:val="22"/>
                <w:lang w:val="en-CA"/>
              </w:rPr>
            </w:pPr>
            <w:r w:rsidRPr="000D0FFA">
              <w:rPr>
                <w:i/>
                <w:szCs w:val="22"/>
                <w:lang w:val="en-CA"/>
              </w:rPr>
              <w:t>Title:</w:t>
            </w:r>
          </w:p>
        </w:tc>
        <w:tc>
          <w:tcPr>
            <w:tcW w:w="8118" w:type="dxa"/>
            <w:gridSpan w:val="3"/>
          </w:tcPr>
          <w:p w14:paraId="7624BC68" w14:textId="77777777" w:rsidR="003E59FB" w:rsidRPr="000A2D41" w:rsidRDefault="00CE6BFE" w:rsidP="00CE6BFE">
            <w:pPr>
              <w:pStyle w:val="ListParagraph"/>
              <w:ind w:left="0"/>
              <w:rPr>
                <w:szCs w:val="22"/>
                <w:lang w:val="en-CA"/>
              </w:rPr>
            </w:pPr>
            <w:r>
              <w:rPr>
                <w:szCs w:val="22"/>
                <w:lang w:val="en-CA"/>
              </w:rPr>
              <w:t>SCE2:</w:t>
            </w:r>
            <w:r w:rsidR="003E59FB" w:rsidRPr="000A2D41">
              <w:rPr>
                <w:szCs w:val="22"/>
                <w:lang w:val="en-CA"/>
              </w:rPr>
              <w:t xml:space="preserve"> Inter-layer </w:t>
            </w:r>
            <w:r w:rsidR="003E59FB">
              <w:rPr>
                <w:szCs w:val="22"/>
                <w:lang w:val="en-CA"/>
              </w:rPr>
              <w:t>T</w:t>
            </w:r>
            <w:r w:rsidR="003E59FB" w:rsidRPr="000A2D41">
              <w:rPr>
                <w:szCs w:val="22"/>
                <w:lang w:val="en-CA"/>
              </w:rPr>
              <w:t xml:space="preserve">exture </w:t>
            </w:r>
            <w:r w:rsidR="003E59FB">
              <w:rPr>
                <w:szCs w:val="22"/>
                <w:lang w:val="en-CA"/>
              </w:rPr>
              <w:t>Prediction S</w:t>
            </w:r>
            <w:r w:rsidR="003E59FB" w:rsidRPr="000A2D41">
              <w:rPr>
                <w:szCs w:val="22"/>
                <w:lang w:val="en-CA"/>
              </w:rPr>
              <w:t>ignaling</w:t>
            </w:r>
            <w:r w:rsidR="003407B7">
              <w:rPr>
                <w:szCs w:val="22"/>
                <w:lang w:val="en-CA"/>
              </w:rPr>
              <w:t xml:space="preserve"> </w:t>
            </w:r>
            <w:r w:rsidR="00E83C61">
              <w:rPr>
                <w:szCs w:val="22"/>
                <w:lang w:val="en-CA"/>
              </w:rPr>
              <w:t>and Deblocking</w:t>
            </w:r>
          </w:p>
        </w:tc>
      </w:tr>
      <w:tr w:rsidR="003E59FB" w:rsidRPr="00AD2E68" w14:paraId="58896CB6" w14:textId="77777777" w:rsidTr="003E59FB">
        <w:tblPrEx>
          <w:tblCellMar>
            <w:top w:w="0" w:type="dxa"/>
            <w:bottom w:w="0" w:type="dxa"/>
          </w:tblCellMar>
        </w:tblPrEx>
        <w:tc>
          <w:tcPr>
            <w:tcW w:w="1458" w:type="dxa"/>
          </w:tcPr>
          <w:p w14:paraId="59A0E358" w14:textId="77777777" w:rsidR="003E59FB" w:rsidRPr="00AD2E68" w:rsidRDefault="003E59FB">
            <w:pPr>
              <w:spacing w:before="60" w:after="60"/>
              <w:rPr>
                <w:i/>
                <w:szCs w:val="22"/>
                <w:lang w:val="en-CA"/>
              </w:rPr>
            </w:pPr>
            <w:r w:rsidRPr="00AD2E68">
              <w:rPr>
                <w:i/>
                <w:szCs w:val="22"/>
                <w:lang w:val="en-CA"/>
              </w:rPr>
              <w:t>Status:</w:t>
            </w:r>
          </w:p>
        </w:tc>
        <w:tc>
          <w:tcPr>
            <w:tcW w:w="8118" w:type="dxa"/>
            <w:gridSpan w:val="3"/>
          </w:tcPr>
          <w:p w14:paraId="0C3E993D" w14:textId="77777777" w:rsidR="003E59FB" w:rsidRPr="00AD2E68" w:rsidRDefault="003E59FB" w:rsidP="00A31F96">
            <w:pPr>
              <w:spacing w:before="60" w:after="60"/>
              <w:rPr>
                <w:szCs w:val="22"/>
                <w:lang w:val="en-CA"/>
              </w:rPr>
            </w:pPr>
            <w:r w:rsidRPr="00AD2E68">
              <w:rPr>
                <w:szCs w:val="22"/>
                <w:lang w:val="en-CA"/>
              </w:rPr>
              <w:t xml:space="preserve">Output document of JCT-VC  </w:t>
            </w:r>
          </w:p>
        </w:tc>
      </w:tr>
      <w:tr w:rsidR="003E59FB" w:rsidRPr="00AD2E68" w14:paraId="1F6102FD" w14:textId="77777777" w:rsidTr="003E59FB">
        <w:tblPrEx>
          <w:tblCellMar>
            <w:top w:w="0" w:type="dxa"/>
            <w:bottom w:w="0" w:type="dxa"/>
          </w:tblCellMar>
        </w:tblPrEx>
        <w:tc>
          <w:tcPr>
            <w:tcW w:w="1458" w:type="dxa"/>
          </w:tcPr>
          <w:p w14:paraId="2B1C5AC2" w14:textId="77777777" w:rsidR="003E59FB" w:rsidRPr="00AD2E68" w:rsidRDefault="003E59FB">
            <w:pPr>
              <w:spacing w:before="60" w:after="60"/>
              <w:rPr>
                <w:i/>
                <w:szCs w:val="22"/>
                <w:lang w:val="en-CA"/>
              </w:rPr>
            </w:pPr>
            <w:r w:rsidRPr="00AD2E68">
              <w:rPr>
                <w:i/>
                <w:szCs w:val="22"/>
                <w:lang w:val="en-CA"/>
              </w:rPr>
              <w:t>Purpose:</w:t>
            </w:r>
          </w:p>
        </w:tc>
        <w:tc>
          <w:tcPr>
            <w:tcW w:w="8118" w:type="dxa"/>
            <w:gridSpan w:val="3"/>
          </w:tcPr>
          <w:p w14:paraId="79D299BE" w14:textId="77777777" w:rsidR="003E59FB" w:rsidRPr="00AD2E68" w:rsidRDefault="00E768C4" w:rsidP="007F725D">
            <w:pPr>
              <w:spacing w:before="60" w:after="60"/>
              <w:rPr>
                <w:szCs w:val="22"/>
                <w:lang w:val="en-CA"/>
              </w:rPr>
            </w:pPr>
            <w:r>
              <w:rPr>
                <w:szCs w:val="22"/>
                <w:lang w:val="en-CA"/>
              </w:rPr>
              <w:t>C</w:t>
            </w:r>
            <w:r w:rsidR="003E59FB" w:rsidRPr="00AD2E68">
              <w:rPr>
                <w:szCs w:val="22"/>
                <w:lang w:val="en-CA"/>
              </w:rPr>
              <w:t xml:space="preserve">E </w:t>
            </w:r>
            <w:r w:rsidR="007F725D">
              <w:rPr>
                <w:szCs w:val="22"/>
                <w:lang w:val="en-CA"/>
              </w:rPr>
              <w:t>D</w:t>
            </w:r>
            <w:r w:rsidR="003E59FB" w:rsidRPr="00AD2E68">
              <w:rPr>
                <w:szCs w:val="22"/>
                <w:lang w:val="en-CA"/>
              </w:rPr>
              <w:t>escription</w:t>
            </w:r>
          </w:p>
        </w:tc>
      </w:tr>
      <w:tr w:rsidR="00E61DAC" w:rsidRPr="00AD2E68" w14:paraId="5CD89593" w14:textId="77777777" w:rsidTr="004C4514">
        <w:tblPrEx>
          <w:tblCellMar>
            <w:top w:w="0" w:type="dxa"/>
            <w:bottom w:w="0" w:type="dxa"/>
          </w:tblCellMar>
        </w:tblPrEx>
        <w:tc>
          <w:tcPr>
            <w:tcW w:w="1458" w:type="dxa"/>
          </w:tcPr>
          <w:p w14:paraId="67BC6C37" w14:textId="77777777" w:rsidR="00E61DAC" w:rsidRPr="00AD2E68" w:rsidRDefault="00E61DAC">
            <w:pPr>
              <w:spacing w:before="60" w:after="60"/>
              <w:rPr>
                <w:i/>
                <w:szCs w:val="22"/>
                <w:lang w:val="en-CA"/>
              </w:rPr>
            </w:pPr>
            <w:r w:rsidRPr="00AD2E68">
              <w:rPr>
                <w:i/>
                <w:szCs w:val="22"/>
                <w:lang w:val="en-CA"/>
              </w:rPr>
              <w:t>Author(s) or</w:t>
            </w:r>
            <w:r w:rsidRPr="00AD2E68">
              <w:rPr>
                <w:i/>
                <w:szCs w:val="22"/>
                <w:lang w:val="en-CA"/>
              </w:rPr>
              <w:br/>
              <w:t>Contact(s):</w:t>
            </w:r>
          </w:p>
        </w:tc>
        <w:tc>
          <w:tcPr>
            <w:tcW w:w="3870" w:type="dxa"/>
          </w:tcPr>
          <w:p w14:paraId="42905EAF" w14:textId="77777777" w:rsidR="003E59FB" w:rsidRPr="00AD2E68" w:rsidRDefault="003E59FB" w:rsidP="003E59FB">
            <w:pPr>
              <w:spacing w:before="60" w:after="60"/>
              <w:rPr>
                <w:szCs w:val="22"/>
                <w:lang w:val="en-CA"/>
              </w:rPr>
            </w:pPr>
            <w:r>
              <w:rPr>
                <w:szCs w:val="22"/>
                <w:lang w:val="en-CA"/>
              </w:rPr>
              <w:t>Liwei Guo (</w:t>
            </w:r>
            <w:r w:rsidR="004C4514">
              <w:rPr>
                <w:szCs w:val="22"/>
                <w:lang w:val="en-CA"/>
              </w:rPr>
              <w:t>Chair</w:t>
            </w:r>
            <w:r>
              <w:rPr>
                <w:szCs w:val="22"/>
                <w:lang w:val="en-CA"/>
              </w:rPr>
              <w:t>)</w:t>
            </w:r>
          </w:p>
          <w:p w14:paraId="378D3E36" w14:textId="77777777" w:rsidR="003E59FB" w:rsidRPr="00AD2E68" w:rsidRDefault="003E59FB" w:rsidP="003E59FB">
            <w:pPr>
              <w:spacing w:before="60" w:after="60"/>
              <w:rPr>
                <w:szCs w:val="22"/>
                <w:lang w:val="en-CA"/>
              </w:rPr>
            </w:pPr>
            <w:r>
              <w:rPr>
                <w:szCs w:val="22"/>
                <w:lang w:val="en-CA"/>
              </w:rPr>
              <w:t>Yong He</w:t>
            </w:r>
          </w:p>
          <w:p w14:paraId="409860E7" w14:textId="77777777" w:rsidR="003E59FB" w:rsidRPr="000D0FFA" w:rsidRDefault="003E59FB" w:rsidP="003E59FB">
            <w:pPr>
              <w:spacing w:before="60" w:after="60"/>
              <w:rPr>
                <w:szCs w:val="22"/>
                <w:lang w:val="en-CA"/>
              </w:rPr>
            </w:pPr>
            <w:r>
              <w:rPr>
                <w:szCs w:val="22"/>
                <w:lang w:val="en-CA"/>
              </w:rPr>
              <w:t>Do-Kyoung Kwon</w:t>
            </w:r>
          </w:p>
          <w:p w14:paraId="30CA5C1B" w14:textId="77777777" w:rsidR="003E59FB" w:rsidRPr="00AD2E68" w:rsidRDefault="003E59FB" w:rsidP="003E59FB">
            <w:pPr>
              <w:spacing w:before="60" w:after="60"/>
              <w:rPr>
                <w:szCs w:val="22"/>
                <w:lang w:val="en-CA"/>
              </w:rPr>
            </w:pPr>
            <w:r>
              <w:rPr>
                <w:szCs w:val="22"/>
                <w:lang w:val="en-CA"/>
              </w:rPr>
              <w:t>Jinwen Zan</w:t>
            </w:r>
          </w:p>
          <w:p w14:paraId="5E3C37A5" w14:textId="77777777" w:rsidR="000D3897" w:rsidRPr="000D0FFA" w:rsidRDefault="003E59FB" w:rsidP="003E59FB">
            <w:pPr>
              <w:spacing w:before="60" w:after="60"/>
              <w:rPr>
                <w:szCs w:val="22"/>
                <w:lang w:val="en-CA"/>
              </w:rPr>
            </w:pPr>
            <w:r>
              <w:t>Jung Won Kang</w:t>
            </w:r>
            <w:r w:rsidRPr="000D0FFA">
              <w:rPr>
                <w:szCs w:val="22"/>
                <w:lang w:val="en-CA"/>
              </w:rPr>
              <w:t xml:space="preserve"> </w:t>
            </w:r>
          </w:p>
        </w:tc>
        <w:tc>
          <w:tcPr>
            <w:tcW w:w="810" w:type="dxa"/>
          </w:tcPr>
          <w:p w14:paraId="472FABDA" w14:textId="77777777" w:rsidR="00E61DAC" w:rsidRPr="0033447C" w:rsidRDefault="00E61DAC" w:rsidP="00881612">
            <w:pPr>
              <w:spacing w:before="60" w:after="60"/>
              <w:rPr>
                <w:szCs w:val="22"/>
                <w:lang w:val="en-CA"/>
              </w:rPr>
            </w:pPr>
            <w:r w:rsidRPr="0033447C">
              <w:rPr>
                <w:szCs w:val="22"/>
                <w:lang w:val="en-CA"/>
              </w:rPr>
              <w:t>Email:</w:t>
            </w:r>
          </w:p>
        </w:tc>
        <w:tc>
          <w:tcPr>
            <w:tcW w:w="3438" w:type="dxa"/>
          </w:tcPr>
          <w:p w14:paraId="0AE0AE27" w14:textId="77777777" w:rsidR="003E59FB" w:rsidRDefault="003E59FB" w:rsidP="003E59FB">
            <w:pPr>
              <w:spacing w:before="60" w:after="60"/>
              <w:rPr>
                <w:szCs w:val="22"/>
                <w:lang w:val="en-CA"/>
              </w:rPr>
            </w:pPr>
            <w:hyperlink r:id="rId12" w:history="1">
              <w:r w:rsidRPr="003D1371">
                <w:rPr>
                  <w:rStyle w:val="Hyperlink"/>
                  <w:szCs w:val="22"/>
                  <w:lang w:val="en-CA"/>
                </w:rPr>
                <w:t>liweig@qt</w:t>
              </w:r>
              <w:r w:rsidRPr="003D1371">
                <w:rPr>
                  <w:rStyle w:val="Hyperlink"/>
                  <w:szCs w:val="22"/>
                  <w:lang w:val="en-CA"/>
                </w:rPr>
                <w:t>i</w:t>
              </w:r>
              <w:r w:rsidRPr="003D1371">
                <w:rPr>
                  <w:rStyle w:val="Hyperlink"/>
                  <w:szCs w:val="22"/>
                  <w:lang w:val="en-CA"/>
                </w:rPr>
                <w:t>.qualcomm.com</w:t>
              </w:r>
            </w:hyperlink>
          </w:p>
          <w:p w14:paraId="6885CD7B" w14:textId="77777777" w:rsidR="003E59FB" w:rsidRDefault="003E59FB" w:rsidP="003E59FB">
            <w:pPr>
              <w:spacing w:before="60" w:after="60"/>
              <w:rPr>
                <w:szCs w:val="22"/>
                <w:lang w:val="en-CA"/>
              </w:rPr>
            </w:pPr>
            <w:hyperlink r:id="rId13" w:history="1">
              <w:r w:rsidRPr="003D1371">
                <w:rPr>
                  <w:rStyle w:val="Hyperlink"/>
                  <w:szCs w:val="22"/>
                  <w:lang w:val="en-CA"/>
                </w:rPr>
                <w:t>Yong.He@InterDigital.com</w:t>
              </w:r>
            </w:hyperlink>
          </w:p>
          <w:p w14:paraId="7028D42D" w14:textId="77777777" w:rsidR="003E59FB" w:rsidRPr="00AD2E68" w:rsidRDefault="003E59FB" w:rsidP="003E59FB">
            <w:pPr>
              <w:spacing w:before="60" w:after="60"/>
              <w:rPr>
                <w:szCs w:val="22"/>
                <w:lang w:val="en-CA"/>
              </w:rPr>
            </w:pPr>
            <w:hyperlink r:id="rId14" w:history="1">
              <w:r w:rsidRPr="003D1371">
                <w:rPr>
                  <w:rStyle w:val="Hyperlink"/>
                  <w:szCs w:val="22"/>
                  <w:lang w:val="en-CA"/>
                </w:rPr>
                <w:t>d-kwon@ti.com</w:t>
              </w:r>
            </w:hyperlink>
          </w:p>
          <w:p w14:paraId="6960C326" w14:textId="77777777" w:rsidR="003E59FB" w:rsidRDefault="003E59FB" w:rsidP="003E59FB">
            <w:pPr>
              <w:spacing w:before="60" w:after="60"/>
              <w:rPr>
                <w:szCs w:val="22"/>
                <w:lang w:val="en-CA"/>
              </w:rPr>
            </w:pPr>
            <w:hyperlink r:id="rId15" w:history="1">
              <w:r w:rsidRPr="003D1371">
                <w:rPr>
                  <w:rStyle w:val="Hyperlink"/>
                  <w:szCs w:val="22"/>
                  <w:lang w:val="en-CA"/>
                </w:rPr>
                <w:t>JINWEN.ZAN@huawei.com</w:t>
              </w:r>
            </w:hyperlink>
          </w:p>
          <w:p w14:paraId="402B6BEF" w14:textId="77777777" w:rsidR="00881612" w:rsidRPr="000D0FFA" w:rsidRDefault="003E59FB" w:rsidP="003E59FB">
            <w:pPr>
              <w:spacing w:before="60" w:after="60"/>
              <w:rPr>
                <w:szCs w:val="22"/>
                <w:lang w:val="en-CA"/>
              </w:rPr>
            </w:pPr>
            <w:hyperlink r:id="rId16" w:history="1">
              <w:r w:rsidRPr="00ED7A09">
                <w:rPr>
                  <w:rStyle w:val="Hyperlink"/>
                  <w:szCs w:val="22"/>
                  <w:lang w:val="en-CA"/>
                </w:rPr>
                <w:t>jungwon@etri.re.kr</w:t>
              </w:r>
            </w:hyperlink>
          </w:p>
        </w:tc>
      </w:tr>
      <w:tr w:rsidR="00E61DAC" w:rsidRPr="00AD2E68" w14:paraId="4D788C29" w14:textId="77777777" w:rsidTr="003E59FB">
        <w:tblPrEx>
          <w:tblCellMar>
            <w:top w:w="0" w:type="dxa"/>
            <w:bottom w:w="0" w:type="dxa"/>
          </w:tblCellMar>
        </w:tblPrEx>
        <w:tc>
          <w:tcPr>
            <w:tcW w:w="1458" w:type="dxa"/>
          </w:tcPr>
          <w:p w14:paraId="7BEF1BDD" w14:textId="77777777" w:rsidR="00E61DAC" w:rsidRPr="00AD2E68" w:rsidRDefault="00E61DAC">
            <w:pPr>
              <w:spacing w:before="60" w:after="60"/>
              <w:rPr>
                <w:i/>
                <w:szCs w:val="22"/>
                <w:lang w:val="en-CA"/>
              </w:rPr>
            </w:pPr>
            <w:r w:rsidRPr="00AD2E68">
              <w:rPr>
                <w:i/>
                <w:szCs w:val="22"/>
                <w:lang w:val="en-CA"/>
              </w:rPr>
              <w:t>Source:</w:t>
            </w:r>
          </w:p>
        </w:tc>
        <w:tc>
          <w:tcPr>
            <w:tcW w:w="8118" w:type="dxa"/>
            <w:gridSpan w:val="3"/>
          </w:tcPr>
          <w:p w14:paraId="1F0CE9F8" w14:textId="77777777" w:rsidR="00E61DAC" w:rsidRPr="000D0FFA" w:rsidRDefault="00E768C4">
            <w:pPr>
              <w:spacing w:before="60" w:after="60"/>
              <w:rPr>
                <w:szCs w:val="22"/>
                <w:lang w:val="en-CA"/>
              </w:rPr>
            </w:pPr>
            <w:r>
              <w:rPr>
                <w:szCs w:val="22"/>
                <w:lang w:val="en-CA"/>
              </w:rPr>
              <w:t>C</w:t>
            </w:r>
            <w:r w:rsidR="00881612" w:rsidRPr="00AD2E68">
              <w:rPr>
                <w:szCs w:val="22"/>
                <w:lang w:val="en-CA"/>
              </w:rPr>
              <w:t>E coordinators</w:t>
            </w:r>
          </w:p>
        </w:tc>
      </w:tr>
    </w:tbl>
    <w:p w14:paraId="24A5DC29" w14:textId="77777777" w:rsidR="00E61DAC" w:rsidRPr="00AD2E68" w:rsidRDefault="00E61DAC">
      <w:pPr>
        <w:tabs>
          <w:tab w:val="left" w:pos="1800"/>
          <w:tab w:val="right" w:pos="9360"/>
        </w:tabs>
        <w:spacing w:before="120" w:after="240"/>
        <w:jc w:val="center"/>
        <w:rPr>
          <w:szCs w:val="22"/>
          <w:lang w:val="en-CA"/>
        </w:rPr>
      </w:pPr>
      <w:r w:rsidRPr="00AD2E68">
        <w:rPr>
          <w:szCs w:val="22"/>
          <w:u w:val="single"/>
          <w:lang w:val="en-CA"/>
        </w:rPr>
        <w:t>_____________________________</w:t>
      </w:r>
    </w:p>
    <w:p w14:paraId="09FBCD84" w14:textId="77777777" w:rsidR="006C3890" w:rsidRPr="00AD2E68" w:rsidRDefault="006C3890" w:rsidP="006C3890">
      <w:pPr>
        <w:pStyle w:val="Heading1"/>
        <w:numPr>
          <w:ilvl w:val="0"/>
          <w:numId w:val="0"/>
        </w:numPr>
        <w:ind w:left="432" w:hanging="432"/>
        <w:rPr>
          <w:lang w:val="en-CA"/>
        </w:rPr>
      </w:pPr>
      <w:r w:rsidRPr="00AD2E68">
        <w:rPr>
          <w:lang w:val="en-CA"/>
        </w:rPr>
        <w:t>Abstract</w:t>
      </w:r>
    </w:p>
    <w:p w14:paraId="1C07F269" w14:textId="77777777" w:rsidR="006C3890" w:rsidRPr="00AD2E68" w:rsidRDefault="006C3890" w:rsidP="006C3890">
      <w:pPr>
        <w:jc w:val="both"/>
        <w:rPr>
          <w:szCs w:val="22"/>
          <w:lang w:val="en-CA" w:eastAsia="ja-JP"/>
        </w:rPr>
      </w:pPr>
      <w:r w:rsidRPr="00AD2E68">
        <w:rPr>
          <w:szCs w:val="22"/>
          <w:lang w:val="en-CA" w:eastAsia="ja-JP"/>
        </w:rPr>
        <w:t xml:space="preserve">This document </w:t>
      </w:r>
      <w:r w:rsidR="00E54FC5">
        <w:rPr>
          <w:szCs w:val="22"/>
          <w:lang w:val="en-CA" w:eastAsia="ja-JP"/>
        </w:rPr>
        <w:t xml:space="preserve">provides the </w:t>
      </w:r>
      <w:r w:rsidR="003E59FB">
        <w:rPr>
          <w:szCs w:val="22"/>
          <w:lang w:val="en-CA" w:eastAsia="ja-JP"/>
        </w:rPr>
        <w:t xml:space="preserve">description of </w:t>
      </w:r>
      <w:ins w:id="1" w:author="liweig" w:date="2013-02-07T11:38:00Z">
        <w:r w:rsidR="00287359">
          <w:rPr>
            <w:szCs w:val="22"/>
            <w:lang w:val="en-CA" w:eastAsia="ja-JP"/>
          </w:rPr>
          <w:t xml:space="preserve">SHVC </w:t>
        </w:r>
      </w:ins>
      <w:r w:rsidR="00E768C4">
        <w:rPr>
          <w:szCs w:val="22"/>
          <w:lang w:val="en-CA" w:eastAsia="ja-JP"/>
        </w:rPr>
        <w:t>Core</w:t>
      </w:r>
      <w:r w:rsidR="003E59FB">
        <w:rPr>
          <w:szCs w:val="22"/>
          <w:lang w:val="en-CA" w:eastAsia="ja-JP"/>
        </w:rPr>
        <w:t xml:space="preserve"> Experiment 2</w:t>
      </w:r>
      <w:r w:rsidR="00E54FC5">
        <w:rPr>
          <w:szCs w:val="22"/>
          <w:lang w:val="en-CA" w:eastAsia="ja-JP"/>
        </w:rPr>
        <w:t xml:space="preserve">. The topic of the </w:t>
      </w:r>
      <w:r w:rsidR="00E768C4">
        <w:rPr>
          <w:szCs w:val="22"/>
          <w:lang w:val="en-CA" w:eastAsia="ja-JP"/>
        </w:rPr>
        <w:t>Core</w:t>
      </w:r>
      <w:r w:rsidR="00E54FC5">
        <w:rPr>
          <w:szCs w:val="22"/>
          <w:lang w:val="en-CA" w:eastAsia="ja-JP"/>
        </w:rPr>
        <w:t xml:space="preserve"> Experiment is </w:t>
      </w:r>
      <w:r w:rsidR="007F725D">
        <w:rPr>
          <w:szCs w:val="22"/>
          <w:lang w:val="en-CA" w:eastAsia="ja-JP"/>
        </w:rPr>
        <w:t>to evaluate</w:t>
      </w:r>
      <w:r w:rsidR="003E59FB">
        <w:rPr>
          <w:szCs w:val="22"/>
          <w:lang w:val="en-CA" w:eastAsia="ja-JP"/>
        </w:rPr>
        <w:t xml:space="preserve"> </w:t>
      </w:r>
      <w:r w:rsidR="004C1037">
        <w:rPr>
          <w:szCs w:val="22"/>
          <w:lang w:val="en-CA"/>
        </w:rPr>
        <w:t>the signaling and deblocking for inter-layer texture prediction.</w:t>
      </w:r>
    </w:p>
    <w:p w14:paraId="77EB551F" w14:textId="77777777" w:rsidR="00745F6B" w:rsidRPr="00AD2E68" w:rsidRDefault="00745F6B" w:rsidP="00E11923">
      <w:pPr>
        <w:pStyle w:val="Heading1"/>
        <w:rPr>
          <w:lang w:val="en-CA"/>
        </w:rPr>
      </w:pPr>
      <w:r w:rsidRPr="00AD2E68">
        <w:rPr>
          <w:lang w:val="en-CA"/>
        </w:rPr>
        <w:t xml:space="preserve">Introduction </w:t>
      </w:r>
    </w:p>
    <w:p w14:paraId="1A2D8232" w14:textId="3B78F16E" w:rsidR="003E59FB" w:rsidRDefault="003E59FB" w:rsidP="003E59FB">
      <w:pPr>
        <w:tabs>
          <w:tab w:val="clear" w:pos="360"/>
          <w:tab w:val="left" w:pos="0"/>
        </w:tabs>
        <w:jc w:val="both"/>
        <w:rPr>
          <w:rFonts w:cs="Arial"/>
          <w:szCs w:val="22"/>
          <w:lang w:val="en-CA" w:eastAsia="zh-TW"/>
        </w:rPr>
      </w:pPr>
      <w:r w:rsidRPr="00C37C75">
        <w:t xml:space="preserve">This document defines </w:t>
      </w:r>
      <w:ins w:id="2" w:author="liweig" w:date="2013-02-07T11:38:00Z">
        <w:r w:rsidR="00287359">
          <w:t xml:space="preserve">SHVC </w:t>
        </w:r>
      </w:ins>
      <w:r w:rsidR="00E768C4">
        <w:t>Core</w:t>
      </w:r>
      <w:r w:rsidRPr="00C37C75">
        <w:t xml:space="preserve"> Experiment</w:t>
      </w:r>
      <w:r>
        <w:t xml:space="preserve"> 2 (</w:t>
      </w:r>
      <w:del w:id="3" w:author="liweig" w:date="2013-02-07T11:38:00Z">
        <w:r w:rsidR="00E768C4">
          <w:delText>C</w:delText>
        </w:r>
        <w:r w:rsidRPr="00C37C75">
          <w:delText>E</w:delText>
        </w:r>
      </w:del>
      <w:ins w:id="4" w:author="liweig" w:date="2013-02-07T11:38:00Z">
        <w:r w:rsidR="00287359">
          <w:t>S</w:t>
        </w:r>
        <w:r w:rsidR="00E768C4">
          <w:t>C</w:t>
        </w:r>
        <w:r w:rsidRPr="00C37C75">
          <w:t>E</w:t>
        </w:r>
      </w:ins>
      <w:r w:rsidR="00267A3A">
        <w:t xml:space="preserve"> </w:t>
      </w:r>
      <w:r>
        <w:t xml:space="preserve">2) </w:t>
      </w:r>
      <w:r w:rsidRPr="00C37C75">
        <w:t xml:space="preserve">on </w:t>
      </w:r>
      <w:r w:rsidR="004C1037">
        <w:t xml:space="preserve">signaling and deblocking for </w:t>
      </w:r>
      <w:r>
        <w:t>inter-layer</w:t>
      </w:r>
      <w:r w:rsidRPr="005A7C90">
        <w:t xml:space="preserve"> </w:t>
      </w:r>
      <w:r w:rsidR="00160DA4">
        <w:rPr>
          <w:szCs w:val="22"/>
          <w:lang w:val="en-CA"/>
        </w:rPr>
        <w:t>texture prediction</w:t>
      </w:r>
      <w:r w:rsidRPr="00C37C75">
        <w:t xml:space="preserve">, to be performed for the upcoming </w:t>
      </w:r>
      <w:r w:rsidR="00E768C4">
        <w:t>April</w:t>
      </w:r>
      <w:r>
        <w:t xml:space="preserve"> 2013</w:t>
      </w:r>
      <w:r w:rsidRPr="00C37C75">
        <w:t xml:space="preserve"> JCT-VC meeting</w:t>
      </w:r>
      <w:r>
        <w:t>.</w:t>
      </w:r>
    </w:p>
    <w:p w14:paraId="5EE87C46" w14:textId="77777777" w:rsidR="00992E4F" w:rsidRDefault="00992E4F" w:rsidP="00992E4F">
      <w:pPr>
        <w:pStyle w:val="Heading1"/>
        <w:tabs>
          <w:tab w:val="clear" w:pos="360"/>
          <w:tab w:val="clear" w:pos="720"/>
          <w:tab w:val="clear" w:pos="1080"/>
          <w:tab w:val="clear" w:pos="1440"/>
          <w:tab w:val="num" w:pos="432"/>
        </w:tabs>
        <w:ind w:left="432" w:hanging="432"/>
        <w:rPr>
          <w:lang w:val="en-CA"/>
        </w:rPr>
      </w:pPr>
      <w:bookmarkStart w:id="5" w:name="_Toc310406085"/>
      <w:bookmarkStart w:id="6" w:name="_Toc261348553"/>
      <w:bookmarkStart w:id="7" w:name="_Toc310382092"/>
      <w:bookmarkStart w:id="8" w:name="_Toc310406086"/>
      <w:bookmarkEnd w:id="5"/>
      <w:r w:rsidRPr="00AD2E68">
        <w:rPr>
          <w:lang w:val="en-CA"/>
        </w:rPr>
        <w:t>Participants</w:t>
      </w:r>
      <w:bookmarkEnd w:id="6"/>
      <w:bookmarkEnd w:id="7"/>
      <w:bookmarkEnd w:id="8"/>
    </w:p>
    <w:p w14:paraId="17F4678B" w14:textId="77777777" w:rsidR="004C4514" w:rsidRDefault="004C4514" w:rsidP="004C4514">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1922"/>
        <w:gridCol w:w="1480"/>
        <w:gridCol w:w="4387"/>
        <w:gridCol w:w="1306"/>
      </w:tblGrid>
      <w:tr w:rsidR="004C4514" w:rsidRPr="0043442B" w14:paraId="09D092DE"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1634F85F" w14:textId="77777777" w:rsidR="004C4514" w:rsidRPr="003B364A" w:rsidRDefault="004C4514" w:rsidP="00B11456">
            <w:pPr>
              <w:rPr>
                <w:sz w:val="18"/>
                <w:szCs w:val="18"/>
                <w:lang w:val="en-CA"/>
              </w:rPr>
            </w:pPr>
            <w:r w:rsidRPr="003B364A">
              <w:rPr>
                <w:sz w:val="18"/>
                <w:szCs w:val="18"/>
                <w:lang w:val="en-CA"/>
              </w:rPr>
              <w:t>No.</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092902D2" w14:textId="77777777" w:rsidR="004C4514" w:rsidRPr="003B364A" w:rsidRDefault="004C4514" w:rsidP="00B11456">
            <w:pPr>
              <w:jc w:val="center"/>
              <w:rPr>
                <w:sz w:val="18"/>
                <w:szCs w:val="18"/>
                <w:lang w:val="en-CA" w:eastAsia="ja-JP"/>
              </w:rPr>
            </w:pPr>
            <w:r w:rsidRPr="003B364A">
              <w:rPr>
                <w:sz w:val="18"/>
                <w:szCs w:val="18"/>
                <w:lang w:val="en-CA" w:eastAsia="ja-JP"/>
              </w:rPr>
              <w:t>Name</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055DEF82" w14:textId="77777777" w:rsidR="004C4514" w:rsidRPr="00557F51" w:rsidRDefault="004C4514" w:rsidP="00B11456">
            <w:pPr>
              <w:jc w:val="center"/>
              <w:rPr>
                <w:sz w:val="18"/>
                <w:szCs w:val="18"/>
                <w:lang w:val="en-CA" w:eastAsia="ja-JP"/>
              </w:rPr>
            </w:pPr>
            <w:r w:rsidRPr="00557F51">
              <w:rPr>
                <w:sz w:val="18"/>
                <w:szCs w:val="18"/>
                <w:lang w:val="en-CA" w:eastAsia="ja-JP"/>
              </w:rPr>
              <w:t>Company</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7FBA110F" w14:textId="77777777" w:rsidR="004C4514" w:rsidRPr="00557F51" w:rsidRDefault="004C4514" w:rsidP="00B11456">
            <w:pPr>
              <w:jc w:val="center"/>
              <w:rPr>
                <w:sz w:val="18"/>
                <w:szCs w:val="18"/>
                <w:lang w:val="en-CA" w:eastAsia="ja-JP"/>
              </w:rPr>
            </w:pPr>
            <w:r w:rsidRPr="00557F51">
              <w:rPr>
                <w:sz w:val="18"/>
                <w:szCs w:val="18"/>
                <w:lang w:val="en-CA" w:eastAsia="ja-JP"/>
              </w:rPr>
              <w:t>Email</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202D6D8E" w14:textId="77777777" w:rsidR="004C4514" w:rsidRPr="00557F51" w:rsidRDefault="004C4514" w:rsidP="00B11456">
            <w:pPr>
              <w:jc w:val="center"/>
              <w:rPr>
                <w:sz w:val="18"/>
                <w:szCs w:val="18"/>
                <w:lang w:val="en-CA" w:eastAsia="ja-JP"/>
              </w:rPr>
            </w:pPr>
            <w:r w:rsidRPr="00557F51">
              <w:rPr>
                <w:sz w:val="18"/>
                <w:szCs w:val="18"/>
                <w:lang w:val="en-CA" w:eastAsia="ja-JP"/>
              </w:rPr>
              <w:t>Remarks</w:t>
            </w:r>
          </w:p>
        </w:tc>
      </w:tr>
      <w:tr w:rsidR="004C4514" w:rsidRPr="0043442B" w14:paraId="4608853F"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219EFD8E" w14:textId="77777777" w:rsidR="004C4514" w:rsidRPr="003B364A" w:rsidRDefault="004C4514" w:rsidP="00B11456">
            <w:pPr>
              <w:rPr>
                <w:sz w:val="18"/>
                <w:szCs w:val="18"/>
                <w:lang w:val="en-CA"/>
              </w:rPr>
            </w:pPr>
            <w:r w:rsidRPr="003B364A">
              <w:rPr>
                <w:sz w:val="18"/>
                <w:szCs w:val="18"/>
                <w:lang w:val="en-CA"/>
              </w:rPr>
              <w:t>1</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6B71FF2F" w14:textId="77777777" w:rsidR="004C4514" w:rsidRDefault="004C4514" w:rsidP="00B11456">
            <w:pPr>
              <w:jc w:val="center"/>
              <w:rPr>
                <w:sz w:val="18"/>
                <w:szCs w:val="18"/>
                <w:lang w:val="en-CA" w:eastAsia="ja-JP"/>
              </w:rPr>
            </w:pPr>
            <w:r w:rsidRPr="003B364A">
              <w:rPr>
                <w:sz w:val="18"/>
                <w:szCs w:val="18"/>
                <w:lang w:val="en-CA" w:eastAsia="ja-JP"/>
              </w:rPr>
              <w:t xml:space="preserve">Liwei Guo </w:t>
            </w:r>
            <w:r w:rsidRPr="003B364A">
              <w:rPr>
                <w:sz w:val="18"/>
                <w:szCs w:val="18"/>
                <w:lang w:val="en-CA" w:eastAsia="ja-JP"/>
              </w:rPr>
              <w:br/>
              <w:t>Vadim Seregin</w:t>
            </w:r>
            <w:r w:rsidRPr="003B364A">
              <w:rPr>
                <w:sz w:val="18"/>
                <w:szCs w:val="18"/>
                <w:lang w:val="en-CA" w:eastAsia="ja-JP"/>
              </w:rPr>
              <w:br/>
              <w:t>Jianle Chen</w:t>
            </w:r>
          </w:p>
          <w:p w14:paraId="0F579CAC" w14:textId="77777777" w:rsidR="00631773" w:rsidRDefault="00C22A82" w:rsidP="003F78ED">
            <w:pPr>
              <w:spacing w:before="0"/>
              <w:jc w:val="center"/>
              <w:rPr>
                <w:sz w:val="18"/>
                <w:szCs w:val="18"/>
                <w:lang w:val="en-CA" w:eastAsia="ja-JP"/>
              </w:rPr>
            </w:pPr>
            <w:r w:rsidRPr="00C22A82">
              <w:rPr>
                <w:sz w:val="18"/>
                <w:szCs w:val="18"/>
                <w:lang w:val="en-CA" w:eastAsia="ja-JP"/>
              </w:rPr>
              <w:t>Geert Van Der Auwera</w:t>
            </w:r>
          </w:p>
          <w:p w14:paraId="2F2229DC" w14:textId="77777777" w:rsidR="00C22A82" w:rsidRPr="003B364A" w:rsidRDefault="00631773" w:rsidP="003F78ED">
            <w:pPr>
              <w:spacing w:before="0"/>
              <w:jc w:val="center"/>
              <w:rPr>
                <w:sz w:val="18"/>
                <w:szCs w:val="18"/>
                <w:lang w:val="en-CA" w:eastAsia="ja-JP"/>
              </w:rPr>
            </w:pPr>
            <w:r>
              <w:rPr>
                <w:sz w:val="18"/>
                <w:szCs w:val="18"/>
                <w:lang w:val="en-CA" w:eastAsia="ja-JP"/>
              </w:rPr>
              <w:t>Krishna Rapaka</w:t>
            </w:r>
            <w:r w:rsidR="00C22A82" w:rsidRPr="00C22A82">
              <w:rPr>
                <w:sz w:val="18"/>
                <w:szCs w:val="18"/>
                <w:lang w:val="en-CA" w:eastAsia="ja-JP"/>
              </w:rPr>
              <w:t xml:space="preserve"> </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4CAC9950" w14:textId="77777777" w:rsidR="004C4514" w:rsidRPr="00557F51" w:rsidRDefault="004C4514" w:rsidP="00B11456">
            <w:pPr>
              <w:jc w:val="center"/>
              <w:rPr>
                <w:sz w:val="18"/>
                <w:szCs w:val="18"/>
                <w:lang w:val="en-CA" w:eastAsia="ja-JP"/>
              </w:rPr>
            </w:pPr>
            <w:r w:rsidRPr="00557F51">
              <w:rPr>
                <w:sz w:val="18"/>
                <w:szCs w:val="18"/>
                <w:lang w:val="en-CA" w:eastAsia="ja-JP"/>
              </w:rPr>
              <w:t>Qualcomm</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14827B57" w14:textId="77777777" w:rsidR="004C4514" w:rsidRDefault="004C4514" w:rsidP="00B11456">
            <w:pPr>
              <w:jc w:val="center"/>
              <w:rPr>
                <w:rStyle w:val="Hyperlink"/>
                <w:color w:val="auto"/>
                <w:sz w:val="18"/>
                <w:szCs w:val="18"/>
                <w:u w:val="none"/>
                <w:lang w:val="en-CA" w:eastAsia="ja-JP"/>
              </w:rPr>
            </w:pPr>
            <w:hyperlink r:id="rId17" w:history="1">
              <w:r w:rsidRPr="003B364A">
                <w:rPr>
                  <w:rStyle w:val="Hyperlink"/>
                  <w:sz w:val="18"/>
                  <w:szCs w:val="18"/>
                  <w:lang w:val="en-CA" w:eastAsia="ja-JP"/>
                </w:rPr>
                <w:t>liweig@qti.qualcomm.com</w:t>
              </w:r>
            </w:hyperlink>
            <w:r w:rsidRPr="003B364A">
              <w:rPr>
                <w:rStyle w:val="Hyperlink"/>
                <w:color w:val="auto"/>
                <w:sz w:val="18"/>
                <w:szCs w:val="18"/>
                <w:u w:val="none"/>
                <w:lang w:val="en-CA" w:eastAsia="ja-JP"/>
              </w:rPr>
              <w:br/>
            </w:r>
            <w:hyperlink r:id="rId18" w:history="1">
              <w:r w:rsidRPr="003B364A">
                <w:rPr>
                  <w:rStyle w:val="Hyperlink"/>
                  <w:sz w:val="18"/>
                  <w:szCs w:val="18"/>
                  <w:lang w:val="en-CA" w:eastAsia="ja-JP"/>
                </w:rPr>
                <w:t>vseregin@qti.qualcomm.com</w:t>
              </w:r>
            </w:hyperlink>
            <w:r w:rsidRPr="003B364A">
              <w:rPr>
                <w:rStyle w:val="Hyperlink"/>
                <w:color w:val="auto"/>
                <w:sz w:val="18"/>
                <w:szCs w:val="18"/>
                <w:u w:val="none"/>
                <w:lang w:val="en-CA" w:eastAsia="ja-JP"/>
              </w:rPr>
              <w:br/>
            </w:r>
            <w:hyperlink r:id="rId19" w:history="1">
              <w:r w:rsidRPr="003B364A">
                <w:rPr>
                  <w:rStyle w:val="Hyperlink"/>
                  <w:sz w:val="18"/>
                  <w:szCs w:val="18"/>
                  <w:lang w:val="en-CA" w:eastAsia="ja-JP"/>
                </w:rPr>
                <w:t>cjianle@qti.qualcomm.com</w:t>
              </w:r>
            </w:hyperlink>
          </w:p>
          <w:p w14:paraId="6CC273F2" w14:textId="77777777" w:rsidR="00C22A82" w:rsidRDefault="0081687A" w:rsidP="0081687A">
            <w:pPr>
              <w:spacing w:before="0"/>
              <w:jc w:val="center"/>
              <w:rPr>
                <w:rStyle w:val="Hyperlink"/>
                <w:color w:val="auto"/>
                <w:sz w:val="18"/>
                <w:szCs w:val="18"/>
                <w:u w:val="none"/>
                <w:lang w:val="en-CA" w:eastAsia="ja-JP"/>
              </w:rPr>
            </w:pPr>
            <w:hyperlink r:id="rId20" w:history="1">
              <w:r w:rsidRPr="007021F0">
                <w:rPr>
                  <w:rStyle w:val="Hyperlink"/>
                  <w:sz w:val="18"/>
                  <w:szCs w:val="18"/>
                  <w:lang w:val="en-CA" w:eastAsia="ja-JP"/>
                </w:rPr>
                <w:t>geertv@qti.qualcomm.com</w:t>
              </w:r>
            </w:hyperlink>
          </w:p>
          <w:p w14:paraId="7AE705B8" w14:textId="29D2D803" w:rsidR="00631773" w:rsidRPr="003B364A" w:rsidRDefault="00F82DB5" w:rsidP="0066639C">
            <w:pPr>
              <w:spacing w:before="0"/>
              <w:jc w:val="center"/>
              <w:rPr>
                <w:rStyle w:val="Hyperlink"/>
                <w:color w:val="auto"/>
                <w:sz w:val="18"/>
                <w:szCs w:val="18"/>
                <w:u w:val="none"/>
                <w:lang w:val="en-CA" w:eastAsia="ja-JP"/>
              </w:rPr>
            </w:pPr>
            <w:del w:id="9" w:author="liweig" w:date="2013-02-07T11:38:00Z">
              <w:r w:rsidRPr="00F82DB5">
                <w:rPr>
                  <w:rStyle w:val="Hyperlink"/>
                  <w:color w:val="auto"/>
                  <w:sz w:val="18"/>
                  <w:szCs w:val="18"/>
                  <w:u w:val="none"/>
                  <w:lang w:val="en-CA" w:eastAsia="ja-JP"/>
                </w:rPr>
                <w:delText>krapaka@qti.qualcomm.com</w:delText>
              </w:r>
            </w:del>
            <w:ins w:id="10" w:author="liweig" w:date="2013-02-07T11:38:00Z">
              <w:r w:rsidR="0066639C">
                <w:rPr>
                  <w:rStyle w:val="Hyperlink"/>
                  <w:color w:val="auto"/>
                  <w:sz w:val="18"/>
                  <w:szCs w:val="18"/>
                  <w:u w:val="none"/>
                  <w:lang w:val="en-CA" w:eastAsia="ja-JP"/>
                </w:rPr>
                <w:fldChar w:fldCharType="begin"/>
              </w:r>
              <w:r w:rsidR="0066639C">
                <w:rPr>
                  <w:rStyle w:val="Hyperlink"/>
                  <w:color w:val="auto"/>
                  <w:sz w:val="18"/>
                  <w:szCs w:val="18"/>
                  <w:u w:val="none"/>
                  <w:lang w:val="en-CA" w:eastAsia="ja-JP"/>
                </w:rPr>
                <w:instrText xml:space="preserve"> HYPERLINK "mailto:</w:instrText>
              </w:r>
              <w:r w:rsidR="0066639C" w:rsidRPr="00A55A2B">
                <w:rPr>
                  <w:rStyle w:val="Hyperlink"/>
                  <w:color w:val="auto"/>
                  <w:sz w:val="18"/>
                  <w:szCs w:val="18"/>
                  <w:u w:val="none"/>
                  <w:lang w:val="en-CA" w:eastAsia="ja-JP"/>
                </w:rPr>
                <w:instrText>krapaka@qti.qualcomm.com</w:instrText>
              </w:r>
              <w:r w:rsidR="0066639C">
                <w:rPr>
                  <w:rStyle w:val="Hyperlink"/>
                  <w:color w:val="auto"/>
                  <w:sz w:val="18"/>
                  <w:szCs w:val="18"/>
                  <w:u w:val="none"/>
                  <w:lang w:val="en-CA" w:eastAsia="ja-JP"/>
                </w:rPr>
                <w:instrText xml:space="preserve">" </w:instrText>
              </w:r>
              <w:r w:rsidR="0066639C">
                <w:rPr>
                  <w:rStyle w:val="Hyperlink"/>
                  <w:color w:val="auto"/>
                  <w:sz w:val="18"/>
                  <w:szCs w:val="18"/>
                  <w:u w:val="none"/>
                  <w:lang w:val="en-CA" w:eastAsia="ja-JP"/>
                </w:rPr>
                <w:fldChar w:fldCharType="separate"/>
              </w:r>
              <w:r w:rsidR="0066639C" w:rsidRPr="00A55A2B">
                <w:rPr>
                  <w:rStyle w:val="Hyperlink"/>
                  <w:sz w:val="18"/>
                  <w:szCs w:val="18"/>
                  <w:lang w:val="en-CA" w:eastAsia="ja-JP"/>
                </w:rPr>
                <w:t>krapaka@qti.qualcomm.com</w:t>
              </w:r>
              <w:r w:rsidR="0066639C">
                <w:rPr>
                  <w:rStyle w:val="Hyperlink"/>
                  <w:color w:val="auto"/>
                  <w:sz w:val="18"/>
                  <w:szCs w:val="18"/>
                  <w:u w:val="none"/>
                  <w:lang w:val="en-CA" w:eastAsia="ja-JP"/>
                </w:rPr>
                <w:fldChar w:fldCharType="end"/>
              </w:r>
            </w:ins>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0BD358F6" w14:textId="77777777" w:rsidR="004C4514" w:rsidRPr="003B364A" w:rsidRDefault="004C4514" w:rsidP="00B11456">
            <w:pPr>
              <w:jc w:val="center"/>
              <w:rPr>
                <w:sz w:val="18"/>
                <w:szCs w:val="18"/>
                <w:lang w:val="en-CA" w:eastAsia="ja-JP"/>
              </w:rPr>
            </w:pPr>
          </w:p>
        </w:tc>
      </w:tr>
      <w:tr w:rsidR="004C4514" w:rsidRPr="0043442B" w14:paraId="7EA7C322"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4FEC9E59" w14:textId="77777777" w:rsidR="004C4514" w:rsidRPr="003B364A" w:rsidRDefault="004C4514" w:rsidP="00B11456">
            <w:pPr>
              <w:rPr>
                <w:sz w:val="18"/>
                <w:szCs w:val="18"/>
                <w:lang w:val="en-CA"/>
              </w:rPr>
            </w:pPr>
            <w:r w:rsidRPr="003B364A">
              <w:rPr>
                <w:sz w:val="18"/>
                <w:szCs w:val="18"/>
                <w:lang w:val="en-CA"/>
              </w:rPr>
              <w:t>2</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43839BB7" w14:textId="77777777" w:rsidR="00557F51" w:rsidRDefault="004C4514" w:rsidP="00B11456">
            <w:pPr>
              <w:jc w:val="center"/>
              <w:rPr>
                <w:sz w:val="18"/>
                <w:szCs w:val="18"/>
                <w:lang w:val="en-CA" w:eastAsia="ja-JP"/>
              </w:rPr>
            </w:pPr>
            <w:r w:rsidRPr="003B364A">
              <w:rPr>
                <w:sz w:val="18"/>
                <w:szCs w:val="18"/>
                <w:lang w:val="en-CA" w:eastAsia="ja-JP"/>
              </w:rPr>
              <w:t>Yong He</w:t>
            </w:r>
          </w:p>
          <w:p w14:paraId="2AF99E16" w14:textId="77777777" w:rsidR="00557F51" w:rsidRDefault="00557F51" w:rsidP="00F836BF">
            <w:pPr>
              <w:spacing w:before="0"/>
              <w:jc w:val="center"/>
              <w:rPr>
                <w:sz w:val="18"/>
                <w:szCs w:val="18"/>
                <w:lang w:val="en-CA" w:eastAsia="ja-JP"/>
              </w:rPr>
            </w:pPr>
            <w:r>
              <w:rPr>
                <w:sz w:val="18"/>
                <w:szCs w:val="18"/>
                <w:lang w:val="en-CA" w:eastAsia="ja-JP"/>
              </w:rPr>
              <w:t>Yan Ye</w:t>
            </w:r>
          </w:p>
          <w:p w14:paraId="45328D54" w14:textId="77777777" w:rsidR="004C4514" w:rsidRPr="003B364A" w:rsidRDefault="00557F51" w:rsidP="00F836BF">
            <w:pPr>
              <w:spacing w:before="0"/>
              <w:jc w:val="center"/>
              <w:rPr>
                <w:sz w:val="18"/>
                <w:szCs w:val="18"/>
                <w:lang w:val="en-CA" w:eastAsia="ja-JP"/>
              </w:rPr>
            </w:pPr>
            <w:r>
              <w:rPr>
                <w:sz w:val="18"/>
                <w:szCs w:val="18"/>
                <w:lang w:val="en-CA" w:eastAsia="ja-JP"/>
              </w:rPr>
              <w:t>Xiaoyu Xiu</w:t>
            </w:r>
            <w:r w:rsidR="004C4514" w:rsidRPr="003B364A">
              <w:rPr>
                <w:sz w:val="18"/>
                <w:szCs w:val="18"/>
                <w:lang w:val="en-CA" w:eastAsia="ja-JP"/>
              </w:rPr>
              <w:t xml:space="preserve"> </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3F64B977" w14:textId="77777777" w:rsidR="004C4514" w:rsidRPr="00557F51" w:rsidRDefault="004C4514" w:rsidP="00B11456">
            <w:pPr>
              <w:jc w:val="center"/>
              <w:rPr>
                <w:sz w:val="18"/>
                <w:szCs w:val="18"/>
                <w:lang w:val="en-CA" w:eastAsia="ja-JP"/>
              </w:rPr>
            </w:pPr>
            <w:r w:rsidRPr="00557F51">
              <w:rPr>
                <w:sz w:val="18"/>
                <w:szCs w:val="18"/>
                <w:lang w:val="en-CA" w:eastAsia="ja-JP"/>
              </w:rPr>
              <w:t>InterDigital</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162BDDEE" w14:textId="77777777" w:rsidR="004C4514" w:rsidRDefault="004C4514" w:rsidP="00F836BF">
            <w:pPr>
              <w:spacing w:before="120"/>
              <w:jc w:val="center"/>
              <w:rPr>
                <w:rStyle w:val="Hyperlink"/>
                <w:color w:val="auto"/>
                <w:sz w:val="18"/>
                <w:szCs w:val="18"/>
                <w:u w:val="none"/>
                <w:lang w:val="en-CA" w:eastAsia="ja-JP"/>
              </w:rPr>
            </w:pPr>
            <w:hyperlink r:id="rId21" w:history="1">
              <w:r w:rsidRPr="003B364A">
                <w:rPr>
                  <w:rStyle w:val="Hyperlink"/>
                  <w:sz w:val="18"/>
                  <w:szCs w:val="18"/>
                  <w:lang w:val="en-CA" w:eastAsia="ja-JP"/>
                </w:rPr>
                <w:t>Yong.He@InterDigital.com</w:t>
              </w:r>
            </w:hyperlink>
          </w:p>
          <w:p w14:paraId="2BEDA2D1" w14:textId="77777777" w:rsidR="00557F51" w:rsidRPr="00F836BF" w:rsidRDefault="00557F51" w:rsidP="00F836BF">
            <w:pPr>
              <w:spacing w:before="0"/>
              <w:jc w:val="center"/>
              <w:rPr>
                <w:rStyle w:val="Hyperlink"/>
                <w:sz w:val="18"/>
                <w:szCs w:val="18"/>
                <w:lang w:val="en-CA" w:eastAsia="ja-JP"/>
              </w:rPr>
            </w:pPr>
            <w:hyperlink r:id="rId22" w:history="1">
              <w:r w:rsidRPr="00F836BF">
                <w:rPr>
                  <w:rStyle w:val="Hyperlink"/>
                  <w:sz w:val="18"/>
                  <w:szCs w:val="18"/>
                  <w:lang w:val="en-CA" w:eastAsia="ja-JP"/>
                </w:rPr>
                <w:t>Yan.Ye@InterDigital.com</w:t>
              </w:r>
            </w:hyperlink>
          </w:p>
          <w:p w14:paraId="568BFDF9" w14:textId="77777777" w:rsidR="00557F51" w:rsidRPr="003B364A" w:rsidRDefault="00557F51" w:rsidP="00F836BF">
            <w:pPr>
              <w:spacing w:before="0"/>
              <w:jc w:val="center"/>
              <w:rPr>
                <w:rStyle w:val="Hyperlink"/>
                <w:color w:val="auto"/>
                <w:sz w:val="18"/>
                <w:szCs w:val="18"/>
                <w:u w:val="none"/>
                <w:lang w:val="en-CA" w:eastAsia="ja-JP"/>
              </w:rPr>
            </w:pPr>
            <w:hyperlink r:id="rId23" w:history="1">
              <w:r w:rsidRPr="00F836BF">
                <w:rPr>
                  <w:rStyle w:val="Hyperlink"/>
                  <w:sz w:val="18"/>
                  <w:szCs w:val="18"/>
                  <w:lang w:val="en-CA" w:eastAsia="ja-JP"/>
                </w:rPr>
                <w:t>Xiaoyu.Xiu@InterDigital.com</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539B0F53" w14:textId="77777777" w:rsidR="004C4514" w:rsidRPr="003B364A" w:rsidRDefault="004C4514" w:rsidP="00B11456">
            <w:pPr>
              <w:jc w:val="center"/>
              <w:rPr>
                <w:sz w:val="18"/>
                <w:szCs w:val="18"/>
                <w:lang w:val="en-CA" w:eastAsia="ja-JP"/>
              </w:rPr>
            </w:pPr>
          </w:p>
        </w:tc>
      </w:tr>
      <w:tr w:rsidR="004C4514" w:rsidRPr="0043442B" w14:paraId="585E69B7"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04F5E358" w14:textId="77777777" w:rsidR="004C4514" w:rsidRPr="003B364A" w:rsidRDefault="004C4514" w:rsidP="00B11456">
            <w:pPr>
              <w:rPr>
                <w:sz w:val="18"/>
                <w:szCs w:val="18"/>
                <w:lang w:val="en-CA"/>
              </w:rPr>
            </w:pPr>
            <w:r w:rsidRPr="003B364A">
              <w:rPr>
                <w:sz w:val="18"/>
                <w:szCs w:val="18"/>
                <w:lang w:val="en-CA"/>
              </w:rPr>
              <w:t>3</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681F6156" w14:textId="77777777" w:rsidR="004C4514" w:rsidRPr="003B364A" w:rsidRDefault="004C4514" w:rsidP="00B11456">
            <w:pPr>
              <w:jc w:val="center"/>
              <w:rPr>
                <w:sz w:val="18"/>
                <w:szCs w:val="18"/>
                <w:lang w:val="en-CA" w:eastAsia="ja-JP"/>
              </w:rPr>
            </w:pPr>
            <w:r w:rsidRPr="003B364A">
              <w:rPr>
                <w:sz w:val="18"/>
                <w:szCs w:val="18"/>
                <w:lang w:val="en-CA" w:eastAsia="ja-JP"/>
              </w:rPr>
              <w:t xml:space="preserve">Do-Kyoung Kwon </w:t>
            </w:r>
            <w:r w:rsidRPr="003B364A">
              <w:rPr>
                <w:sz w:val="18"/>
                <w:szCs w:val="18"/>
                <w:lang w:val="en-CA" w:eastAsia="ja-JP"/>
              </w:rPr>
              <w:br/>
              <w:t>Madhukar Budagavi</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16E60D31" w14:textId="77777777" w:rsidR="004C4514" w:rsidRPr="00557F51" w:rsidRDefault="004C4514" w:rsidP="00B11456">
            <w:pPr>
              <w:jc w:val="center"/>
              <w:rPr>
                <w:sz w:val="18"/>
                <w:szCs w:val="18"/>
                <w:lang w:val="en-CA" w:eastAsia="ja-JP"/>
              </w:rPr>
            </w:pPr>
            <w:r w:rsidRPr="00557F51">
              <w:rPr>
                <w:sz w:val="18"/>
                <w:szCs w:val="18"/>
                <w:lang w:val="en-CA" w:eastAsia="ja-JP"/>
              </w:rPr>
              <w:t>Texas Instruments</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1294C853" w14:textId="77777777" w:rsidR="004C4514" w:rsidRPr="003B364A" w:rsidRDefault="004C4514" w:rsidP="00B11456">
            <w:pPr>
              <w:jc w:val="center"/>
              <w:rPr>
                <w:rStyle w:val="Hyperlink"/>
                <w:color w:val="auto"/>
                <w:sz w:val="18"/>
                <w:szCs w:val="18"/>
                <w:u w:val="none"/>
                <w:lang w:val="en-CA" w:eastAsia="ja-JP"/>
              </w:rPr>
            </w:pPr>
            <w:hyperlink r:id="rId24" w:history="1">
              <w:r w:rsidRPr="003B364A">
                <w:rPr>
                  <w:rStyle w:val="Hyperlink"/>
                  <w:sz w:val="18"/>
                  <w:szCs w:val="18"/>
                  <w:lang w:val="en-CA" w:eastAsia="ja-JP"/>
                </w:rPr>
                <w:t>d-kwon@ti.com</w:t>
              </w:r>
            </w:hyperlink>
            <w:r w:rsidRPr="003B364A">
              <w:rPr>
                <w:rStyle w:val="Hyperlink"/>
                <w:color w:val="auto"/>
                <w:sz w:val="18"/>
                <w:szCs w:val="18"/>
                <w:u w:val="none"/>
                <w:lang w:val="en-CA" w:eastAsia="ja-JP"/>
              </w:rPr>
              <w:br/>
            </w:r>
            <w:hyperlink r:id="rId25" w:history="1">
              <w:r w:rsidRPr="003B364A">
                <w:rPr>
                  <w:rStyle w:val="Hyperlink"/>
                  <w:sz w:val="18"/>
                  <w:szCs w:val="18"/>
                  <w:lang w:val="en-CA" w:eastAsia="ja-JP"/>
                </w:rPr>
                <w:t>madhukar@ti.com</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70D5E27B" w14:textId="77777777" w:rsidR="004C4514" w:rsidRPr="003B364A" w:rsidRDefault="004C4514" w:rsidP="00B11456">
            <w:pPr>
              <w:jc w:val="center"/>
              <w:rPr>
                <w:sz w:val="18"/>
                <w:szCs w:val="18"/>
                <w:lang w:val="en-CA" w:eastAsia="ja-JP"/>
              </w:rPr>
            </w:pPr>
          </w:p>
        </w:tc>
      </w:tr>
      <w:tr w:rsidR="004C4514" w:rsidRPr="0043442B" w14:paraId="65D8388C"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390A7403" w14:textId="77777777" w:rsidR="004C4514" w:rsidRPr="003B364A" w:rsidRDefault="004C4514" w:rsidP="00B11456">
            <w:pPr>
              <w:rPr>
                <w:sz w:val="18"/>
                <w:szCs w:val="18"/>
                <w:lang w:val="en-CA"/>
              </w:rPr>
            </w:pPr>
            <w:r w:rsidRPr="003B364A">
              <w:rPr>
                <w:sz w:val="18"/>
                <w:szCs w:val="18"/>
                <w:lang w:val="en-CA"/>
              </w:rPr>
              <w:t>4</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61116B75" w14:textId="77777777" w:rsidR="006F3635" w:rsidRPr="00557F51" w:rsidRDefault="004C4514" w:rsidP="00557F51">
            <w:pPr>
              <w:spacing w:before="120"/>
              <w:jc w:val="center"/>
              <w:rPr>
                <w:sz w:val="18"/>
                <w:szCs w:val="18"/>
                <w:lang w:val="en-CA" w:eastAsia="ja-JP"/>
              </w:rPr>
            </w:pPr>
            <w:r w:rsidRPr="003B364A">
              <w:rPr>
                <w:sz w:val="18"/>
                <w:szCs w:val="18"/>
                <w:lang w:val="en-CA" w:eastAsia="ja-JP"/>
              </w:rPr>
              <w:t>Jinwen Zan</w:t>
            </w:r>
          </w:p>
          <w:p w14:paraId="74545592" w14:textId="77777777" w:rsidR="004B3F5C" w:rsidRDefault="006F3635" w:rsidP="00557F51">
            <w:pPr>
              <w:spacing w:before="0"/>
              <w:jc w:val="center"/>
              <w:rPr>
                <w:sz w:val="18"/>
                <w:szCs w:val="18"/>
                <w:lang w:val="en-CA" w:eastAsia="ja-JP"/>
              </w:rPr>
            </w:pPr>
            <w:r w:rsidRPr="00557F51">
              <w:rPr>
                <w:sz w:val="18"/>
                <w:szCs w:val="18"/>
                <w:lang w:val="en-CA" w:eastAsia="ja-JP"/>
              </w:rPr>
              <w:t>Xianghui Wei</w:t>
            </w:r>
          </w:p>
          <w:p w14:paraId="6263BBB9" w14:textId="77777777" w:rsidR="004B3F5C" w:rsidRDefault="004B3F5C" w:rsidP="00557F51">
            <w:pPr>
              <w:spacing w:before="0"/>
              <w:jc w:val="center"/>
              <w:rPr>
                <w:sz w:val="18"/>
                <w:szCs w:val="18"/>
                <w:lang w:val="en-CA" w:eastAsia="ja-JP"/>
              </w:rPr>
            </w:pPr>
            <w:r>
              <w:rPr>
                <w:sz w:val="18"/>
                <w:szCs w:val="18"/>
                <w:lang w:val="en-CA" w:eastAsia="ja-JP"/>
              </w:rPr>
              <w:t>Haoping Yu</w:t>
            </w:r>
          </w:p>
          <w:p w14:paraId="27258173" w14:textId="77777777" w:rsidR="00DA20DF" w:rsidRDefault="004B3F5C" w:rsidP="00557F51">
            <w:pPr>
              <w:spacing w:before="0"/>
              <w:jc w:val="center"/>
              <w:rPr>
                <w:sz w:val="18"/>
                <w:szCs w:val="18"/>
                <w:lang w:val="en-CA" w:eastAsia="ja-JP"/>
              </w:rPr>
            </w:pPr>
            <w:r>
              <w:rPr>
                <w:sz w:val="18"/>
                <w:szCs w:val="18"/>
                <w:lang w:val="en-CA" w:eastAsia="ja-JP"/>
              </w:rPr>
              <w:t>Haitao Yang</w:t>
            </w:r>
          </w:p>
          <w:p w14:paraId="64E3D910" w14:textId="77777777" w:rsidR="004C4514" w:rsidRDefault="00DA20DF" w:rsidP="00DA20DF">
            <w:pPr>
              <w:spacing w:before="0"/>
              <w:jc w:val="center"/>
              <w:rPr>
                <w:ins w:id="11" w:author="liweig" w:date="2013-02-07T11:38:00Z"/>
                <w:sz w:val="18"/>
                <w:szCs w:val="18"/>
                <w:lang w:val="en-CA" w:eastAsia="ja-JP"/>
              </w:rPr>
            </w:pPr>
            <w:r>
              <w:rPr>
                <w:sz w:val="18"/>
                <w:szCs w:val="18"/>
                <w:lang w:val="en-CA" w:eastAsia="ja-JP"/>
              </w:rPr>
              <w:t>Dong</w:t>
            </w:r>
            <w:r w:rsidRPr="00557F51">
              <w:rPr>
                <w:sz w:val="18"/>
                <w:szCs w:val="18"/>
                <w:lang w:val="en-CA" w:eastAsia="ja-JP"/>
              </w:rPr>
              <w:t xml:space="preserve"> </w:t>
            </w:r>
            <w:r>
              <w:rPr>
                <w:sz w:val="18"/>
                <w:szCs w:val="18"/>
                <w:lang w:val="en-CA" w:eastAsia="ja-JP"/>
              </w:rPr>
              <w:t>Jiang</w:t>
            </w:r>
            <w:r w:rsidR="004C4514" w:rsidRPr="00557F51">
              <w:rPr>
                <w:sz w:val="18"/>
                <w:szCs w:val="18"/>
                <w:lang w:val="en-CA" w:eastAsia="ja-JP"/>
              </w:rPr>
              <w:t xml:space="preserve"> </w:t>
            </w:r>
          </w:p>
          <w:p w14:paraId="140B352C" w14:textId="77777777" w:rsidR="0066639C" w:rsidRPr="00557F51" w:rsidRDefault="0066639C" w:rsidP="00DA20DF">
            <w:pPr>
              <w:spacing w:before="0"/>
              <w:jc w:val="center"/>
              <w:rPr>
                <w:sz w:val="18"/>
                <w:szCs w:val="18"/>
                <w:lang w:val="en-CA" w:eastAsia="ja-JP"/>
              </w:rPr>
            </w:pPr>
            <w:ins w:id="12" w:author="liweig" w:date="2013-02-07T11:38:00Z">
              <w:r>
                <w:rPr>
                  <w:sz w:val="18"/>
                  <w:szCs w:val="18"/>
                  <w:lang w:val="en-CA" w:eastAsia="ja-JP"/>
                </w:rPr>
                <w:t>Wen Gao</w:t>
              </w:r>
            </w:ins>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0D03A437" w14:textId="77777777" w:rsidR="004C4514" w:rsidRPr="00557F51" w:rsidRDefault="004C4514" w:rsidP="00B11456">
            <w:pPr>
              <w:jc w:val="center"/>
              <w:rPr>
                <w:sz w:val="18"/>
                <w:szCs w:val="18"/>
                <w:lang w:val="en-CA" w:eastAsia="ja-JP"/>
              </w:rPr>
            </w:pPr>
            <w:r w:rsidRPr="00557F51">
              <w:rPr>
                <w:sz w:val="18"/>
                <w:szCs w:val="18"/>
                <w:lang w:val="en-CA" w:eastAsia="ja-JP"/>
              </w:rPr>
              <w:t>Huawei</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5FBF938B" w14:textId="77777777" w:rsidR="004C4514" w:rsidRPr="003B364A" w:rsidRDefault="004C4514" w:rsidP="00557F51">
            <w:pPr>
              <w:spacing w:before="120"/>
              <w:jc w:val="center"/>
              <w:rPr>
                <w:rStyle w:val="Hyperlink"/>
                <w:color w:val="auto"/>
                <w:sz w:val="18"/>
                <w:szCs w:val="18"/>
                <w:u w:val="none"/>
                <w:lang w:val="en-CA" w:eastAsia="ja-JP"/>
              </w:rPr>
            </w:pPr>
            <w:hyperlink r:id="rId26" w:history="1">
              <w:r w:rsidRPr="003B364A">
                <w:rPr>
                  <w:rStyle w:val="Hyperlink"/>
                  <w:sz w:val="18"/>
                  <w:szCs w:val="18"/>
                  <w:lang w:val="en-CA" w:eastAsia="ja-JP"/>
                </w:rPr>
                <w:t>JINWEN.ZAN@huawei.com</w:t>
              </w:r>
            </w:hyperlink>
          </w:p>
          <w:p w14:paraId="538C12DD" w14:textId="77777777" w:rsidR="006F3635" w:rsidRDefault="00267A3A" w:rsidP="00557F51">
            <w:pPr>
              <w:spacing w:before="0"/>
              <w:jc w:val="center"/>
              <w:rPr>
                <w:rStyle w:val="Hyperlink"/>
                <w:color w:val="auto"/>
                <w:sz w:val="18"/>
                <w:szCs w:val="18"/>
                <w:u w:val="none"/>
                <w:lang w:val="en-CA" w:eastAsia="ja-JP"/>
              </w:rPr>
            </w:pPr>
            <w:hyperlink r:id="rId27" w:history="1">
              <w:r w:rsidRPr="00557F51">
                <w:rPr>
                  <w:rStyle w:val="Hyperlink"/>
                  <w:sz w:val="18"/>
                  <w:szCs w:val="18"/>
                  <w:lang w:val="en-CA" w:eastAsia="ja-JP"/>
                </w:rPr>
                <w:t>weixianghui@huawei.com</w:t>
              </w:r>
            </w:hyperlink>
          </w:p>
          <w:p w14:paraId="3FBC7A2F" w14:textId="77777777" w:rsidR="004B3F5C" w:rsidRDefault="004B3F5C" w:rsidP="00557F51">
            <w:pPr>
              <w:spacing w:before="0"/>
              <w:jc w:val="center"/>
              <w:rPr>
                <w:rStyle w:val="Hyperlink"/>
                <w:color w:val="auto"/>
                <w:sz w:val="18"/>
                <w:szCs w:val="18"/>
                <w:u w:val="none"/>
                <w:lang w:val="en-CA" w:eastAsia="ja-JP"/>
              </w:rPr>
            </w:pPr>
            <w:hyperlink r:id="rId28" w:history="1">
              <w:r w:rsidRPr="004D36AD">
                <w:rPr>
                  <w:rStyle w:val="Hyperlink"/>
                  <w:sz w:val="18"/>
                  <w:szCs w:val="18"/>
                  <w:lang w:val="en-CA" w:eastAsia="ja-JP"/>
                </w:rPr>
                <w:t>haoping.yu@huawei.com</w:t>
              </w:r>
            </w:hyperlink>
          </w:p>
          <w:p w14:paraId="3CA82502" w14:textId="77777777" w:rsidR="004B3F5C" w:rsidRDefault="004B3F5C" w:rsidP="00557F51">
            <w:pPr>
              <w:spacing w:before="0"/>
              <w:jc w:val="center"/>
              <w:rPr>
                <w:rStyle w:val="Hyperlink"/>
                <w:color w:val="auto"/>
                <w:sz w:val="18"/>
                <w:szCs w:val="18"/>
                <w:u w:val="none"/>
                <w:lang w:val="en-CA" w:eastAsia="ja-JP"/>
              </w:rPr>
            </w:pPr>
            <w:hyperlink r:id="rId29" w:history="1">
              <w:r w:rsidRPr="00F836BF">
                <w:rPr>
                  <w:rStyle w:val="Hyperlink"/>
                  <w:sz w:val="18"/>
                  <w:szCs w:val="18"/>
                  <w:lang w:val="en-CA" w:eastAsia="ja-JP"/>
                </w:rPr>
                <w:t>haitao.yang@huawei.com</w:t>
              </w:r>
            </w:hyperlink>
          </w:p>
          <w:p w14:paraId="19A07F97" w14:textId="77777777" w:rsidR="00DA20DF" w:rsidRDefault="00DA20DF" w:rsidP="00557F51">
            <w:pPr>
              <w:spacing w:before="0"/>
              <w:jc w:val="center"/>
              <w:rPr>
                <w:ins w:id="13" w:author="liweig" w:date="2013-02-07T11:38:00Z"/>
                <w:rStyle w:val="Hyperlink"/>
                <w:color w:val="auto"/>
                <w:sz w:val="18"/>
                <w:szCs w:val="18"/>
                <w:u w:val="none"/>
                <w:lang w:val="en-CA" w:eastAsia="ja-JP"/>
              </w:rPr>
            </w:pPr>
            <w:hyperlink r:id="rId30" w:history="1">
              <w:r w:rsidRPr="00B0710B">
                <w:rPr>
                  <w:rStyle w:val="Hyperlink"/>
                  <w:sz w:val="18"/>
                  <w:szCs w:val="18"/>
                  <w:lang w:val="en-CA" w:eastAsia="ja-JP"/>
                </w:rPr>
                <w:t>dong.jiang@huawei.com</w:t>
              </w:r>
            </w:hyperlink>
          </w:p>
          <w:p w14:paraId="3D4B90BB" w14:textId="77777777" w:rsidR="0066639C" w:rsidRPr="003B364A" w:rsidRDefault="0066639C" w:rsidP="00557F51">
            <w:pPr>
              <w:spacing w:before="0"/>
              <w:jc w:val="center"/>
              <w:rPr>
                <w:rStyle w:val="Hyperlink"/>
                <w:color w:val="auto"/>
                <w:sz w:val="18"/>
                <w:szCs w:val="18"/>
                <w:u w:val="none"/>
                <w:lang w:val="en-CA" w:eastAsia="ja-JP"/>
              </w:rPr>
            </w:pPr>
            <w:ins w:id="14" w:author="liweig" w:date="2013-02-07T11:38:00Z">
              <w:r>
                <w:rPr>
                  <w:rStyle w:val="Hyperlink"/>
                  <w:color w:val="auto"/>
                  <w:sz w:val="18"/>
                  <w:szCs w:val="18"/>
                  <w:u w:val="none"/>
                  <w:lang w:val="en-CA" w:eastAsia="ja-JP"/>
                </w:rPr>
                <w:fldChar w:fldCharType="begin"/>
              </w:r>
              <w:r>
                <w:rPr>
                  <w:rStyle w:val="Hyperlink"/>
                  <w:color w:val="auto"/>
                  <w:sz w:val="18"/>
                  <w:szCs w:val="18"/>
                  <w:u w:val="none"/>
                  <w:lang w:val="en-CA" w:eastAsia="ja-JP"/>
                </w:rPr>
                <w:instrText xml:space="preserve"> HYPERLINK "mailto:</w:instrText>
              </w:r>
              <w:r w:rsidRPr="00A55A2B">
                <w:rPr>
                  <w:rStyle w:val="Hyperlink"/>
                  <w:color w:val="auto"/>
                  <w:sz w:val="18"/>
                  <w:szCs w:val="18"/>
                  <w:u w:val="none"/>
                  <w:lang w:val="en-CA" w:eastAsia="ja-JP"/>
                </w:rPr>
                <w:instrText>wen.gao@huawei.com</w:instrText>
              </w:r>
              <w:r>
                <w:rPr>
                  <w:rStyle w:val="Hyperlink"/>
                  <w:color w:val="auto"/>
                  <w:sz w:val="18"/>
                  <w:szCs w:val="18"/>
                  <w:u w:val="none"/>
                  <w:lang w:val="en-CA" w:eastAsia="ja-JP"/>
                </w:rPr>
                <w:instrText xml:space="preserve">" </w:instrText>
              </w:r>
              <w:r>
                <w:rPr>
                  <w:rStyle w:val="Hyperlink"/>
                  <w:color w:val="auto"/>
                  <w:sz w:val="18"/>
                  <w:szCs w:val="18"/>
                  <w:u w:val="none"/>
                  <w:lang w:val="en-CA" w:eastAsia="ja-JP"/>
                </w:rPr>
                <w:fldChar w:fldCharType="separate"/>
              </w:r>
              <w:r w:rsidRPr="00A55A2B">
                <w:rPr>
                  <w:rStyle w:val="Hyperlink"/>
                  <w:sz w:val="18"/>
                  <w:szCs w:val="18"/>
                  <w:lang w:val="en-CA" w:eastAsia="ja-JP"/>
                </w:rPr>
                <w:t>wen.gao@huawei.com</w:t>
              </w:r>
              <w:r>
                <w:rPr>
                  <w:rStyle w:val="Hyperlink"/>
                  <w:color w:val="auto"/>
                  <w:sz w:val="18"/>
                  <w:szCs w:val="18"/>
                  <w:u w:val="none"/>
                  <w:lang w:val="en-CA" w:eastAsia="ja-JP"/>
                </w:rPr>
                <w:fldChar w:fldCharType="end"/>
              </w:r>
            </w:ins>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16FC3DB6" w14:textId="77777777" w:rsidR="004C4514" w:rsidRPr="003B364A" w:rsidRDefault="004C4514" w:rsidP="00B11456">
            <w:pPr>
              <w:jc w:val="center"/>
              <w:rPr>
                <w:sz w:val="18"/>
                <w:szCs w:val="18"/>
                <w:lang w:val="en-CA" w:eastAsia="ja-JP"/>
              </w:rPr>
            </w:pPr>
          </w:p>
        </w:tc>
      </w:tr>
      <w:tr w:rsidR="004C4514" w:rsidRPr="0043442B" w14:paraId="31C1D659"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32FE2D00" w14:textId="77777777" w:rsidR="004C4514" w:rsidRPr="003B364A" w:rsidRDefault="004C4514" w:rsidP="00B11456">
            <w:pPr>
              <w:rPr>
                <w:sz w:val="18"/>
                <w:szCs w:val="18"/>
                <w:lang w:val="en-CA"/>
              </w:rPr>
            </w:pPr>
            <w:r w:rsidRPr="003B364A">
              <w:rPr>
                <w:sz w:val="18"/>
                <w:szCs w:val="18"/>
                <w:lang w:val="en-CA"/>
              </w:rPr>
              <w:t>5</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5C11202E" w14:textId="77777777" w:rsidR="004C4514" w:rsidRPr="00557F51" w:rsidRDefault="004C4514" w:rsidP="00B11456">
            <w:pPr>
              <w:jc w:val="center"/>
              <w:rPr>
                <w:sz w:val="18"/>
                <w:szCs w:val="18"/>
                <w:lang w:val="en-CA" w:eastAsia="ja-JP"/>
              </w:rPr>
            </w:pPr>
            <w:r w:rsidRPr="003B364A">
              <w:rPr>
                <w:sz w:val="18"/>
                <w:szCs w:val="18"/>
                <w:lang w:val="en-CA" w:eastAsia="ja-JP"/>
              </w:rPr>
              <w:t>Harichar</w:t>
            </w:r>
            <w:r w:rsidRPr="00557F51">
              <w:rPr>
                <w:sz w:val="18"/>
                <w:szCs w:val="18"/>
                <w:lang w:val="en-CA" w:eastAsia="ja-JP"/>
              </w:rPr>
              <w:t xml:space="preserve">an Lakshman </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180C73FB" w14:textId="77777777" w:rsidR="004C4514" w:rsidRPr="00557F51" w:rsidRDefault="004C4514" w:rsidP="00B11456">
            <w:pPr>
              <w:jc w:val="center"/>
              <w:rPr>
                <w:sz w:val="18"/>
                <w:szCs w:val="18"/>
                <w:lang w:val="en-CA" w:eastAsia="ja-JP"/>
              </w:rPr>
            </w:pPr>
            <w:r w:rsidRPr="00557F51">
              <w:rPr>
                <w:sz w:val="18"/>
                <w:szCs w:val="18"/>
                <w:lang w:val="en-CA" w:eastAsia="ja-JP"/>
              </w:rPr>
              <w:t>HHI</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30CA33E9" w14:textId="77777777" w:rsidR="004C4514" w:rsidRPr="003B364A" w:rsidRDefault="004C4514" w:rsidP="00B11456">
            <w:pPr>
              <w:jc w:val="center"/>
              <w:rPr>
                <w:rStyle w:val="Hyperlink"/>
                <w:color w:val="auto"/>
                <w:sz w:val="18"/>
                <w:szCs w:val="18"/>
                <w:u w:val="none"/>
                <w:lang w:val="en-CA" w:eastAsia="ja-JP"/>
              </w:rPr>
            </w:pPr>
            <w:hyperlink r:id="rId31" w:history="1">
              <w:r w:rsidRPr="003B364A">
                <w:rPr>
                  <w:rStyle w:val="Hyperlink"/>
                  <w:sz w:val="18"/>
                  <w:szCs w:val="18"/>
                  <w:lang w:val="en-CA" w:eastAsia="ja-JP"/>
                </w:rPr>
                <w:t>haricharan.lakshman@hhi.fraunhofer.de</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58362F4F" w14:textId="77777777" w:rsidR="004C4514" w:rsidRPr="003B364A" w:rsidRDefault="004C4514" w:rsidP="00B11456">
            <w:pPr>
              <w:jc w:val="center"/>
              <w:rPr>
                <w:sz w:val="18"/>
                <w:szCs w:val="18"/>
                <w:lang w:val="en-CA" w:eastAsia="ja-JP"/>
              </w:rPr>
            </w:pPr>
          </w:p>
        </w:tc>
      </w:tr>
      <w:tr w:rsidR="004C4514" w:rsidRPr="0043442B" w14:paraId="6100C0FA"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7448D657" w14:textId="77777777" w:rsidR="004C4514" w:rsidRPr="003B364A" w:rsidRDefault="004C4514" w:rsidP="00B11456">
            <w:pPr>
              <w:rPr>
                <w:sz w:val="18"/>
                <w:szCs w:val="18"/>
                <w:lang w:val="en-CA"/>
              </w:rPr>
            </w:pPr>
            <w:r w:rsidRPr="003B364A">
              <w:rPr>
                <w:sz w:val="18"/>
                <w:szCs w:val="18"/>
                <w:lang w:val="en-CA"/>
              </w:rPr>
              <w:t>6</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2953C8C9" w14:textId="77777777" w:rsidR="004C4514" w:rsidRDefault="004C4514" w:rsidP="00B11456">
            <w:pPr>
              <w:jc w:val="center"/>
              <w:rPr>
                <w:sz w:val="18"/>
                <w:szCs w:val="18"/>
                <w:lang w:val="en-CA" w:eastAsia="ja-JP"/>
              </w:rPr>
            </w:pPr>
            <w:r w:rsidRPr="003B364A">
              <w:rPr>
                <w:sz w:val="18"/>
                <w:szCs w:val="18"/>
                <w:lang w:val="en-CA" w:eastAsia="ja-JP"/>
              </w:rPr>
              <w:t xml:space="preserve">Jung Won Kang </w:t>
            </w:r>
          </w:p>
          <w:p w14:paraId="0E4A8031" w14:textId="77777777" w:rsidR="000C5432" w:rsidRPr="003F78ED" w:rsidRDefault="000C5432" w:rsidP="003F78ED">
            <w:pPr>
              <w:spacing w:before="0"/>
              <w:jc w:val="center"/>
              <w:rPr>
                <w:sz w:val="18"/>
                <w:szCs w:val="18"/>
                <w:lang w:val="en-CA" w:eastAsia="ja-JP"/>
              </w:rPr>
            </w:pPr>
            <w:r w:rsidRPr="003F78ED">
              <w:rPr>
                <w:rFonts w:hint="eastAsia"/>
                <w:sz w:val="18"/>
                <w:szCs w:val="18"/>
                <w:lang w:val="en-CA" w:eastAsia="ja-JP"/>
              </w:rPr>
              <w:t>Jinho Lee</w:t>
            </w:r>
          </w:p>
          <w:p w14:paraId="5B24A1FA" w14:textId="77777777" w:rsidR="000C5432" w:rsidRPr="003B364A" w:rsidRDefault="000C5432" w:rsidP="003F78ED">
            <w:pPr>
              <w:spacing w:before="0"/>
              <w:jc w:val="center"/>
              <w:rPr>
                <w:sz w:val="18"/>
                <w:szCs w:val="18"/>
                <w:lang w:val="en-CA" w:eastAsia="ja-JP"/>
              </w:rPr>
            </w:pPr>
            <w:r w:rsidRPr="003F78ED">
              <w:rPr>
                <w:rFonts w:hint="eastAsia"/>
                <w:sz w:val="18"/>
                <w:szCs w:val="18"/>
                <w:lang w:val="en-CA" w:eastAsia="ja-JP"/>
              </w:rPr>
              <w:t>Hahyun Lee</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2766ED48" w14:textId="77777777" w:rsidR="004C4514" w:rsidRPr="00557F51" w:rsidRDefault="004C4514" w:rsidP="00B11456">
            <w:pPr>
              <w:jc w:val="center"/>
              <w:rPr>
                <w:sz w:val="18"/>
                <w:szCs w:val="18"/>
                <w:lang w:val="en-CA" w:eastAsia="ja-JP"/>
              </w:rPr>
            </w:pPr>
            <w:r w:rsidRPr="00557F51">
              <w:rPr>
                <w:sz w:val="18"/>
                <w:szCs w:val="18"/>
                <w:lang w:val="en-CA" w:eastAsia="ja-JP"/>
              </w:rPr>
              <w:t>ETRI</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32A9A77E" w14:textId="77777777" w:rsidR="004C4514" w:rsidRDefault="004C4514" w:rsidP="00B11456">
            <w:pPr>
              <w:jc w:val="center"/>
              <w:rPr>
                <w:rStyle w:val="Hyperlink"/>
                <w:color w:val="auto"/>
                <w:sz w:val="18"/>
                <w:szCs w:val="18"/>
                <w:u w:val="none"/>
                <w:lang w:val="en-CA" w:eastAsia="ja-JP"/>
              </w:rPr>
            </w:pPr>
            <w:hyperlink r:id="rId32" w:history="1">
              <w:r w:rsidRPr="003B364A">
                <w:rPr>
                  <w:rStyle w:val="Hyperlink"/>
                  <w:sz w:val="18"/>
                  <w:szCs w:val="18"/>
                  <w:lang w:val="en-CA" w:eastAsia="ja-JP"/>
                </w:rPr>
                <w:t>jungwon@etri.re.kr</w:t>
              </w:r>
            </w:hyperlink>
          </w:p>
          <w:p w14:paraId="318B596D" w14:textId="77777777" w:rsidR="002361CE" w:rsidRDefault="002361CE" w:rsidP="0057228E">
            <w:pPr>
              <w:spacing w:before="0"/>
              <w:jc w:val="center"/>
              <w:rPr>
                <w:rStyle w:val="Hyperlink"/>
                <w:color w:val="auto"/>
                <w:sz w:val="18"/>
                <w:szCs w:val="18"/>
                <w:u w:val="none"/>
                <w:lang w:val="en-CA" w:eastAsia="ja-JP"/>
              </w:rPr>
            </w:pPr>
            <w:hyperlink r:id="rId33" w:history="1">
              <w:r w:rsidRPr="00FE3F2E">
                <w:rPr>
                  <w:rStyle w:val="Hyperlink"/>
                  <w:sz w:val="18"/>
                  <w:szCs w:val="18"/>
                  <w:lang w:val="en-CA" w:eastAsia="ja-JP"/>
                </w:rPr>
                <w:t>jinosoul@etri.re.kr</w:t>
              </w:r>
            </w:hyperlink>
          </w:p>
          <w:p w14:paraId="49F27D78" w14:textId="77777777" w:rsidR="002361CE" w:rsidRPr="003B364A" w:rsidRDefault="00343648" w:rsidP="0057228E">
            <w:pPr>
              <w:spacing w:before="0"/>
              <w:jc w:val="center"/>
              <w:rPr>
                <w:rStyle w:val="Hyperlink"/>
                <w:color w:val="auto"/>
                <w:sz w:val="18"/>
                <w:szCs w:val="18"/>
                <w:u w:val="none"/>
                <w:lang w:val="en-CA" w:eastAsia="ja-JP"/>
              </w:rPr>
            </w:pPr>
            <w:hyperlink r:id="rId34" w:history="1">
              <w:r w:rsidRPr="0057228E">
                <w:rPr>
                  <w:rStyle w:val="Hyperlink"/>
                  <w:sz w:val="18"/>
                  <w:szCs w:val="18"/>
                  <w:lang w:val="en-CA" w:eastAsia="ja-JP"/>
                </w:rPr>
                <w:t>hanilee@etri.re.kr</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76C43A62" w14:textId="77777777" w:rsidR="004C4514" w:rsidRPr="00557F51" w:rsidRDefault="004C4514" w:rsidP="00B11456">
            <w:pPr>
              <w:jc w:val="center"/>
              <w:rPr>
                <w:rFonts w:eastAsia="Malgun Gothic" w:hint="eastAsia"/>
                <w:sz w:val="18"/>
                <w:szCs w:val="18"/>
                <w:lang w:val="en-CA" w:eastAsia="ko-KR"/>
              </w:rPr>
            </w:pPr>
          </w:p>
        </w:tc>
      </w:tr>
      <w:tr w:rsidR="004C4514" w:rsidRPr="0043442B" w14:paraId="3EC57D8E"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74F82EED" w14:textId="77777777" w:rsidR="004C4514" w:rsidRPr="003B364A" w:rsidRDefault="004C4514" w:rsidP="00B11456">
            <w:pPr>
              <w:rPr>
                <w:sz w:val="18"/>
                <w:szCs w:val="18"/>
                <w:lang w:val="en-CA"/>
              </w:rPr>
            </w:pPr>
            <w:r w:rsidRPr="003B364A">
              <w:rPr>
                <w:sz w:val="18"/>
                <w:szCs w:val="18"/>
                <w:lang w:val="en-CA"/>
              </w:rPr>
              <w:t>7</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702D40D1" w14:textId="77777777" w:rsidR="004C4514" w:rsidRPr="003B364A" w:rsidRDefault="004C4514" w:rsidP="00B11456">
            <w:pPr>
              <w:jc w:val="center"/>
              <w:rPr>
                <w:sz w:val="18"/>
                <w:szCs w:val="18"/>
                <w:lang w:val="en-CA" w:eastAsia="ja-JP"/>
              </w:rPr>
            </w:pPr>
            <w:r w:rsidRPr="003B364A">
              <w:rPr>
                <w:sz w:val="18"/>
                <w:szCs w:val="18"/>
                <w:lang w:val="en-CA" w:eastAsia="ja-JP"/>
              </w:rPr>
              <w:t>Kawamura Kei</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131C8265" w14:textId="77777777" w:rsidR="004C4514" w:rsidRPr="00557F51" w:rsidRDefault="004C4514" w:rsidP="00B11456">
            <w:pPr>
              <w:jc w:val="center"/>
              <w:rPr>
                <w:sz w:val="18"/>
                <w:szCs w:val="18"/>
                <w:lang w:val="en-CA" w:eastAsia="ja-JP"/>
              </w:rPr>
            </w:pPr>
            <w:r w:rsidRPr="00557F51">
              <w:rPr>
                <w:sz w:val="18"/>
                <w:szCs w:val="18"/>
                <w:lang w:val="en-CA" w:eastAsia="ja-JP"/>
              </w:rPr>
              <w:t>KDDI</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47C328E5" w14:textId="77777777" w:rsidR="004C4514" w:rsidRPr="003B364A" w:rsidRDefault="004C4514" w:rsidP="00B11456">
            <w:pPr>
              <w:jc w:val="center"/>
              <w:rPr>
                <w:rStyle w:val="Hyperlink"/>
                <w:color w:val="auto"/>
                <w:sz w:val="18"/>
                <w:szCs w:val="18"/>
                <w:u w:val="none"/>
                <w:lang w:val="en-CA" w:eastAsia="ja-JP"/>
              </w:rPr>
            </w:pPr>
            <w:hyperlink r:id="rId35" w:history="1">
              <w:r w:rsidRPr="003B364A">
                <w:rPr>
                  <w:rStyle w:val="Hyperlink"/>
                  <w:sz w:val="18"/>
                  <w:szCs w:val="18"/>
                  <w:lang w:val="en-CA" w:eastAsia="ja-JP"/>
                </w:rPr>
                <w:t>kei@kddilabs.jp</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2504A89E" w14:textId="77777777" w:rsidR="004C4514" w:rsidRPr="003B364A" w:rsidRDefault="004C4514" w:rsidP="00B11456">
            <w:pPr>
              <w:jc w:val="center"/>
              <w:rPr>
                <w:sz w:val="18"/>
                <w:szCs w:val="18"/>
                <w:lang w:val="en-CA" w:eastAsia="ja-JP"/>
              </w:rPr>
            </w:pPr>
          </w:p>
        </w:tc>
      </w:tr>
      <w:tr w:rsidR="004C4514" w:rsidRPr="0043442B" w14:paraId="516E219E"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396E875B" w14:textId="77777777" w:rsidR="004C4514" w:rsidRPr="003B364A" w:rsidRDefault="004C4514" w:rsidP="00B11456">
            <w:pPr>
              <w:rPr>
                <w:sz w:val="18"/>
                <w:szCs w:val="18"/>
                <w:lang w:val="en-CA"/>
              </w:rPr>
            </w:pPr>
            <w:r w:rsidRPr="003B364A">
              <w:rPr>
                <w:sz w:val="18"/>
                <w:szCs w:val="18"/>
                <w:lang w:val="en-CA"/>
              </w:rPr>
              <w:lastRenderedPageBreak/>
              <w:t>8</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604B6E92" w14:textId="77777777" w:rsidR="004C4514" w:rsidRDefault="004C4514" w:rsidP="00B11456">
            <w:pPr>
              <w:jc w:val="center"/>
              <w:rPr>
                <w:sz w:val="18"/>
                <w:szCs w:val="18"/>
                <w:lang w:val="en-CA" w:eastAsia="ja-JP"/>
              </w:rPr>
            </w:pPr>
            <w:r w:rsidRPr="003B364A">
              <w:rPr>
                <w:sz w:val="18"/>
                <w:szCs w:val="18"/>
                <w:lang w:val="en-CA" w:eastAsia="ja-JP"/>
              </w:rPr>
              <w:t>Tmoyuki Yamamoto</w:t>
            </w:r>
          </w:p>
          <w:p w14:paraId="48DDBFF0" w14:textId="77777777" w:rsidR="00EE177C" w:rsidRPr="00EE177C" w:rsidRDefault="00EE177C" w:rsidP="00EE177C">
            <w:pPr>
              <w:spacing w:before="0"/>
              <w:jc w:val="center"/>
              <w:rPr>
                <w:sz w:val="18"/>
                <w:szCs w:val="18"/>
                <w:lang w:val="en-CA" w:eastAsia="ja-JP"/>
              </w:rPr>
            </w:pPr>
            <w:r w:rsidRPr="003F78ED">
              <w:rPr>
                <w:sz w:val="18"/>
                <w:szCs w:val="18"/>
                <w:lang w:val="en-CA" w:eastAsia="ja-JP"/>
              </w:rPr>
              <w:t xml:space="preserve">Takeshi </w:t>
            </w:r>
            <w:hyperlink r:id="rId36" w:history="1">
              <w:r w:rsidRPr="003F78ED">
                <w:rPr>
                  <w:sz w:val="18"/>
                  <w:szCs w:val="18"/>
                  <w:lang w:val="en-CA" w:eastAsia="ja-JP"/>
                </w:rPr>
                <w:t>Tsukuba</w:t>
              </w:r>
            </w:hyperlink>
          </w:p>
          <w:p w14:paraId="7E193F6A" w14:textId="77777777" w:rsidR="00343648" w:rsidRDefault="00343648" w:rsidP="0057228E">
            <w:pPr>
              <w:spacing w:before="0"/>
              <w:jc w:val="center"/>
              <w:rPr>
                <w:sz w:val="18"/>
                <w:szCs w:val="18"/>
                <w:lang w:val="en-CA" w:eastAsia="ja-JP"/>
              </w:rPr>
            </w:pPr>
            <w:r>
              <w:rPr>
                <w:sz w:val="18"/>
                <w:szCs w:val="18"/>
                <w:lang w:val="en-CA" w:eastAsia="ja-JP"/>
              </w:rPr>
              <w:t>Andrew Segall</w:t>
            </w:r>
          </w:p>
          <w:p w14:paraId="29A2AE8F" w14:textId="77777777" w:rsidR="00357F2F" w:rsidRDefault="00357F2F" w:rsidP="0057228E">
            <w:pPr>
              <w:spacing w:before="0"/>
              <w:jc w:val="center"/>
              <w:rPr>
                <w:sz w:val="18"/>
                <w:szCs w:val="18"/>
                <w:lang w:val="en-CA" w:eastAsia="ja-JP"/>
              </w:rPr>
            </w:pPr>
            <w:r>
              <w:rPr>
                <w:sz w:val="18"/>
                <w:szCs w:val="18"/>
                <w:lang w:val="en-CA" w:eastAsia="ja-JP"/>
              </w:rPr>
              <w:t>Kiran Misra</w:t>
            </w:r>
          </w:p>
          <w:p w14:paraId="610F70C0" w14:textId="77777777" w:rsidR="00A22632" w:rsidRDefault="00A22632" w:rsidP="0057228E">
            <w:pPr>
              <w:spacing w:before="0"/>
              <w:jc w:val="center"/>
              <w:rPr>
                <w:sz w:val="18"/>
                <w:szCs w:val="18"/>
                <w:lang w:val="en-CA" w:eastAsia="ja-JP"/>
              </w:rPr>
            </w:pPr>
            <w:r>
              <w:rPr>
                <w:sz w:val="18"/>
                <w:szCs w:val="18"/>
                <w:lang w:val="en-CA" w:eastAsia="ja-JP"/>
              </w:rPr>
              <w:t>Jane Zhao</w:t>
            </w:r>
          </w:p>
          <w:p w14:paraId="2865568F" w14:textId="77777777" w:rsidR="00DA20DF" w:rsidRPr="003B364A" w:rsidRDefault="00DA20DF" w:rsidP="0057228E">
            <w:pPr>
              <w:spacing w:before="0"/>
              <w:jc w:val="center"/>
              <w:rPr>
                <w:sz w:val="18"/>
                <w:szCs w:val="18"/>
                <w:lang w:val="en-CA" w:eastAsia="ja-JP"/>
              </w:rPr>
            </w:pPr>
            <w:r w:rsidRPr="00DA20DF">
              <w:rPr>
                <w:sz w:val="18"/>
                <w:szCs w:val="18"/>
                <w:lang w:val="en-CA" w:eastAsia="ja-JP"/>
              </w:rPr>
              <w:t>Ikai Tohomiro</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52B67980" w14:textId="77777777" w:rsidR="004C4514" w:rsidRPr="00557F51" w:rsidRDefault="004C4514" w:rsidP="00B11456">
            <w:pPr>
              <w:jc w:val="center"/>
              <w:rPr>
                <w:sz w:val="18"/>
                <w:szCs w:val="18"/>
                <w:lang w:val="en-CA" w:eastAsia="ja-JP"/>
              </w:rPr>
            </w:pPr>
            <w:r w:rsidRPr="00557F51">
              <w:rPr>
                <w:sz w:val="18"/>
                <w:szCs w:val="18"/>
                <w:lang w:val="en-CA" w:eastAsia="ja-JP"/>
              </w:rPr>
              <w:t>Sharp</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3D5FFD44" w14:textId="77777777" w:rsidR="004C4514" w:rsidRDefault="004C4514" w:rsidP="00B11456">
            <w:pPr>
              <w:jc w:val="center"/>
              <w:rPr>
                <w:sz w:val="18"/>
                <w:szCs w:val="18"/>
                <w:lang w:val="en-CA" w:eastAsia="ja-JP"/>
              </w:rPr>
            </w:pPr>
            <w:hyperlink r:id="rId37" w:history="1">
              <w:r w:rsidRPr="003B364A">
                <w:rPr>
                  <w:rStyle w:val="Hyperlink"/>
                  <w:sz w:val="18"/>
                  <w:szCs w:val="18"/>
                  <w:lang w:val="en-CA" w:eastAsia="ja-JP"/>
                </w:rPr>
                <w:t>yamamoto.tomoyuki@sharp.co.jp</w:t>
              </w:r>
            </w:hyperlink>
          </w:p>
          <w:p w14:paraId="2683E469" w14:textId="77777777" w:rsidR="00EE177C" w:rsidRPr="0057228E" w:rsidRDefault="00EE177C" w:rsidP="00EE177C">
            <w:pPr>
              <w:spacing w:before="0"/>
              <w:jc w:val="center"/>
              <w:rPr>
                <w:rStyle w:val="Hyperlink"/>
              </w:rPr>
            </w:pPr>
            <w:hyperlink r:id="rId38" w:history="1">
              <w:r w:rsidRPr="0057228E">
                <w:rPr>
                  <w:rStyle w:val="Hyperlink"/>
                  <w:sz w:val="18"/>
                  <w:szCs w:val="18"/>
                  <w:lang w:val="en-CA" w:eastAsia="ja-JP"/>
                </w:rPr>
                <w:t>tsukuba.takeshi@sharp.co.jp</w:t>
              </w:r>
            </w:hyperlink>
          </w:p>
          <w:p w14:paraId="2CDE474B" w14:textId="77777777" w:rsidR="00343648" w:rsidRDefault="00343648" w:rsidP="00EE177C">
            <w:pPr>
              <w:spacing w:before="0"/>
              <w:jc w:val="center"/>
              <w:rPr>
                <w:sz w:val="18"/>
                <w:szCs w:val="18"/>
                <w:lang w:val="en-CA" w:eastAsia="ja-JP"/>
              </w:rPr>
            </w:pPr>
            <w:hyperlink r:id="rId39" w:history="1">
              <w:r w:rsidRPr="0057228E">
                <w:rPr>
                  <w:rStyle w:val="Hyperlink"/>
                  <w:sz w:val="18"/>
                  <w:szCs w:val="18"/>
                  <w:lang w:val="en-CA" w:eastAsia="ja-JP"/>
                </w:rPr>
                <w:t>asegall@sharplabs.com</w:t>
              </w:r>
            </w:hyperlink>
            <w:r>
              <w:rPr>
                <w:sz w:val="18"/>
                <w:szCs w:val="18"/>
                <w:lang w:val="en-CA" w:eastAsia="ja-JP"/>
              </w:rPr>
              <w:t xml:space="preserve"> </w:t>
            </w:r>
          </w:p>
          <w:p w14:paraId="6661D618" w14:textId="77777777" w:rsidR="00357F2F" w:rsidRDefault="00343648" w:rsidP="00975DF8">
            <w:pPr>
              <w:spacing w:before="0"/>
              <w:jc w:val="center"/>
              <w:rPr>
                <w:sz w:val="18"/>
                <w:szCs w:val="18"/>
                <w:lang w:val="en-CA" w:eastAsia="ja-JP"/>
              </w:rPr>
            </w:pPr>
            <w:hyperlink r:id="rId40" w:history="1">
              <w:r w:rsidRPr="0057228E">
                <w:rPr>
                  <w:rStyle w:val="Hyperlink"/>
                  <w:sz w:val="18"/>
                  <w:szCs w:val="18"/>
                  <w:lang w:val="en-CA" w:eastAsia="ja-JP"/>
                </w:rPr>
                <w:t>misrak@sharplabs.com</w:t>
              </w:r>
            </w:hyperlink>
          </w:p>
          <w:p w14:paraId="525F4C5B" w14:textId="77777777" w:rsidR="00A22632" w:rsidRDefault="00A22632" w:rsidP="00975DF8">
            <w:pPr>
              <w:spacing w:before="0"/>
              <w:jc w:val="center"/>
              <w:rPr>
                <w:rStyle w:val="Hyperlink"/>
                <w:sz w:val="18"/>
                <w:szCs w:val="18"/>
                <w:lang w:val="en-CA" w:eastAsia="ja-JP"/>
              </w:rPr>
            </w:pPr>
            <w:hyperlink r:id="rId41" w:history="1">
              <w:r w:rsidRPr="007021F0">
                <w:rPr>
                  <w:rStyle w:val="Hyperlink"/>
                  <w:sz w:val="18"/>
                  <w:szCs w:val="18"/>
                  <w:lang w:val="en-CA" w:eastAsia="ja-JP"/>
                </w:rPr>
                <w:t>jzhao@sharplabs.com</w:t>
              </w:r>
            </w:hyperlink>
          </w:p>
          <w:p w14:paraId="2D011FA5" w14:textId="77777777" w:rsidR="00DA20DF" w:rsidRPr="003B364A" w:rsidRDefault="00DA20DF" w:rsidP="00975DF8">
            <w:pPr>
              <w:spacing w:before="0"/>
              <w:jc w:val="center"/>
              <w:rPr>
                <w:sz w:val="18"/>
                <w:szCs w:val="18"/>
                <w:lang w:val="en-CA" w:eastAsia="ja-JP"/>
              </w:rPr>
            </w:pPr>
            <w:hyperlink r:id="rId42" w:history="1">
              <w:r w:rsidRPr="00B0710B">
                <w:rPr>
                  <w:rStyle w:val="Hyperlink"/>
                  <w:sz w:val="18"/>
                  <w:szCs w:val="18"/>
                  <w:lang w:val="en-CA" w:eastAsia="ja-JP"/>
                </w:rPr>
                <w:t>ikai.tomohiro@sharp.co.jp</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1F27B597" w14:textId="77777777" w:rsidR="004C4514" w:rsidRPr="003B364A" w:rsidRDefault="004C4514" w:rsidP="00B11456">
            <w:pPr>
              <w:jc w:val="center"/>
              <w:rPr>
                <w:sz w:val="18"/>
                <w:szCs w:val="18"/>
                <w:lang w:val="en-CA" w:eastAsia="ja-JP"/>
              </w:rPr>
            </w:pPr>
          </w:p>
        </w:tc>
      </w:tr>
      <w:tr w:rsidR="004C4514" w:rsidRPr="0043442B" w14:paraId="3B5C46E1"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090C9A58" w14:textId="77777777" w:rsidR="004C4514" w:rsidRPr="003B364A" w:rsidRDefault="004C4514" w:rsidP="00B11456">
            <w:pPr>
              <w:rPr>
                <w:sz w:val="18"/>
                <w:szCs w:val="18"/>
                <w:lang w:val="en-CA"/>
              </w:rPr>
            </w:pPr>
            <w:r w:rsidRPr="003B364A">
              <w:rPr>
                <w:sz w:val="18"/>
                <w:szCs w:val="18"/>
                <w:lang w:val="en-CA"/>
              </w:rPr>
              <w:t>9</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4389E3AE" w14:textId="77777777" w:rsidR="004C4514" w:rsidRPr="003B364A" w:rsidRDefault="004C4514" w:rsidP="00B11456">
            <w:pPr>
              <w:jc w:val="center"/>
              <w:rPr>
                <w:sz w:val="18"/>
                <w:szCs w:val="18"/>
                <w:lang w:val="en-CA" w:eastAsia="ja-JP"/>
              </w:rPr>
            </w:pPr>
            <w:r w:rsidRPr="003B364A">
              <w:rPr>
                <w:sz w:val="18"/>
                <w:szCs w:val="18"/>
                <w:lang w:val="en-CA" w:eastAsia="ja-JP"/>
              </w:rPr>
              <w:t>Wenhao Zhang</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1BF06F84" w14:textId="77777777" w:rsidR="004C4514" w:rsidRPr="00557F51" w:rsidRDefault="004C4514" w:rsidP="00B11456">
            <w:pPr>
              <w:jc w:val="center"/>
              <w:rPr>
                <w:sz w:val="18"/>
                <w:szCs w:val="18"/>
                <w:lang w:val="en-CA" w:eastAsia="ja-JP"/>
              </w:rPr>
            </w:pPr>
            <w:r w:rsidRPr="00557F51">
              <w:rPr>
                <w:sz w:val="18"/>
                <w:szCs w:val="18"/>
                <w:lang w:val="en-CA" w:eastAsia="ja-JP"/>
              </w:rPr>
              <w:t>Intel</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71F2E49B" w14:textId="77777777" w:rsidR="004C4514" w:rsidRPr="003B364A" w:rsidRDefault="004C4514" w:rsidP="00B11456">
            <w:pPr>
              <w:jc w:val="center"/>
              <w:rPr>
                <w:sz w:val="18"/>
                <w:szCs w:val="18"/>
                <w:lang w:val="en-CA" w:eastAsia="ja-JP"/>
              </w:rPr>
            </w:pPr>
            <w:hyperlink r:id="rId43" w:history="1">
              <w:r w:rsidRPr="003B364A">
                <w:rPr>
                  <w:rStyle w:val="Hyperlink"/>
                  <w:sz w:val="18"/>
                  <w:szCs w:val="18"/>
                  <w:lang w:val="en-CA" w:eastAsia="ja-JP"/>
                </w:rPr>
                <w:t>wenhao.zhang@intel.com</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0E38FD5B" w14:textId="77777777" w:rsidR="004C4514" w:rsidRPr="00557F51" w:rsidRDefault="004C4514" w:rsidP="00B11456">
            <w:pPr>
              <w:jc w:val="center"/>
              <w:rPr>
                <w:sz w:val="18"/>
                <w:szCs w:val="18"/>
                <w:lang w:val="en-CA" w:eastAsia="ja-JP"/>
              </w:rPr>
            </w:pPr>
          </w:p>
        </w:tc>
      </w:tr>
      <w:tr w:rsidR="004C4514" w:rsidRPr="0043442B" w14:paraId="6FC877A1"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5E17EFC4" w14:textId="77777777" w:rsidR="004C4514" w:rsidRPr="003B364A" w:rsidRDefault="004C4514" w:rsidP="00B11456">
            <w:pPr>
              <w:rPr>
                <w:sz w:val="18"/>
                <w:szCs w:val="18"/>
                <w:lang w:val="en-CA"/>
              </w:rPr>
            </w:pPr>
            <w:r w:rsidRPr="003B364A">
              <w:rPr>
                <w:sz w:val="18"/>
                <w:szCs w:val="18"/>
                <w:lang w:val="en-CA"/>
              </w:rPr>
              <w:t>10</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57561DB9" w14:textId="77777777" w:rsidR="004C4514" w:rsidRPr="003B364A" w:rsidRDefault="004C4514" w:rsidP="004C4514">
            <w:pPr>
              <w:jc w:val="center"/>
              <w:rPr>
                <w:sz w:val="18"/>
                <w:szCs w:val="18"/>
                <w:lang w:val="en-CA" w:eastAsia="ja-JP"/>
              </w:rPr>
            </w:pPr>
            <w:r w:rsidRPr="003B364A">
              <w:rPr>
                <w:sz w:val="18"/>
                <w:szCs w:val="18"/>
                <w:lang w:val="en-CA" w:eastAsia="ja-JP"/>
              </w:rPr>
              <w:t>Edouard Francois</w:t>
            </w:r>
          </w:p>
          <w:p w14:paraId="1DBF3526" w14:textId="77777777" w:rsidR="00F9005C" w:rsidRPr="003B364A" w:rsidRDefault="004C4514" w:rsidP="004C4514">
            <w:pPr>
              <w:spacing w:before="0"/>
              <w:jc w:val="center"/>
              <w:rPr>
                <w:sz w:val="18"/>
                <w:szCs w:val="18"/>
                <w:lang w:val="en-CA" w:eastAsia="ja-JP"/>
              </w:rPr>
            </w:pPr>
            <w:hyperlink r:id="rId44" w:history="1">
              <w:r w:rsidRPr="003B364A">
                <w:rPr>
                  <w:sz w:val="18"/>
                  <w:szCs w:val="18"/>
                  <w:lang w:val="en-CA" w:eastAsia="ja-JP"/>
                </w:rPr>
                <w:t>Fabrice Le Léannec</w:t>
              </w:r>
            </w:hyperlink>
          </w:p>
          <w:p w14:paraId="4B66BEB5" w14:textId="77777777" w:rsidR="004C4514" w:rsidRPr="00557F51" w:rsidRDefault="00F9005C" w:rsidP="003B364A">
            <w:pPr>
              <w:spacing w:before="0"/>
              <w:jc w:val="center"/>
              <w:rPr>
                <w:sz w:val="18"/>
                <w:szCs w:val="18"/>
                <w:lang w:val="en-CA" w:eastAsia="ja-JP"/>
              </w:rPr>
            </w:pPr>
            <w:r w:rsidRPr="003B364A">
              <w:rPr>
                <w:sz w:val="18"/>
                <w:szCs w:val="18"/>
                <w:lang w:val="en-CA" w:eastAsia="ja-JP"/>
              </w:rPr>
              <w:t>Patrice Onno</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3FAEFFAB" w14:textId="77777777" w:rsidR="004C4514" w:rsidRPr="00557F51" w:rsidRDefault="004C4514" w:rsidP="00B11456">
            <w:pPr>
              <w:jc w:val="center"/>
              <w:rPr>
                <w:sz w:val="18"/>
                <w:szCs w:val="18"/>
                <w:lang w:val="en-CA" w:eastAsia="ja-JP"/>
              </w:rPr>
            </w:pPr>
            <w:r w:rsidRPr="00557F51">
              <w:rPr>
                <w:sz w:val="18"/>
                <w:szCs w:val="18"/>
                <w:lang w:val="en-CA" w:eastAsia="ja-JP"/>
              </w:rPr>
              <w:t>Canon</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37931BC3" w14:textId="77777777" w:rsidR="004C4514" w:rsidRPr="003B364A" w:rsidRDefault="004C4514" w:rsidP="00557F51">
            <w:pPr>
              <w:spacing w:before="120"/>
              <w:jc w:val="center"/>
              <w:rPr>
                <w:rStyle w:val="Hyperlink"/>
                <w:sz w:val="18"/>
                <w:szCs w:val="18"/>
                <w:lang w:val="en-CA" w:eastAsia="ja-JP"/>
              </w:rPr>
            </w:pPr>
            <w:hyperlink r:id="rId45" w:history="1">
              <w:r w:rsidRPr="003B364A">
                <w:rPr>
                  <w:rStyle w:val="Hyperlink"/>
                  <w:sz w:val="18"/>
                  <w:szCs w:val="18"/>
                  <w:lang w:val="en-CA" w:eastAsia="ja-JP"/>
                </w:rPr>
                <w:t>Fabrice.leleannec@crf.canon.fr</w:t>
              </w:r>
            </w:hyperlink>
          </w:p>
          <w:p w14:paraId="219CDD1C" w14:textId="77777777" w:rsidR="004C4514" w:rsidRPr="003B364A" w:rsidRDefault="004C4514" w:rsidP="004C4514">
            <w:pPr>
              <w:spacing w:before="0"/>
              <w:jc w:val="center"/>
              <w:rPr>
                <w:rStyle w:val="Hyperlink"/>
                <w:sz w:val="18"/>
                <w:szCs w:val="18"/>
                <w:lang w:val="en-CA" w:eastAsia="ja-JP"/>
              </w:rPr>
            </w:pPr>
            <w:hyperlink r:id="rId46" w:history="1">
              <w:r w:rsidRPr="003B364A">
                <w:rPr>
                  <w:rStyle w:val="Hyperlink"/>
                  <w:sz w:val="18"/>
                  <w:szCs w:val="18"/>
                  <w:lang w:val="en-CA" w:eastAsia="ja-JP"/>
                </w:rPr>
                <w:t>Edouard.francois@crf.canon.fr</w:t>
              </w:r>
            </w:hyperlink>
          </w:p>
          <w:p w14:paraId="19DB49C6" w14:textId="77777777" w:rsidR="00F9005C" w:rsidRPr="00557F51" w:rsidRDefault="00F9005C" w:rsidP="004C4514">
            <w:pPr>
              <w:spacing w:before="0"/>
              <w:jc w:val="center"/>
              <w:rPr>
                <w:color w:val="0000FF"/>
                <w:sz w:val="18"/>
                <w:szCs w:val="18"/>
                <w:u w:val="single"/>
                <w:lang w:val="en-CA" w:eastAsia="ja-JP"/>
              </w:rPr>
            </w:pPr>
            <w:r w:rsidRPr="00557F51">
              <w:rPr>
                <w:color w:val="0000FF"/>
                <w:sz w:val="18"/>
                <w:szCs w:val="18"/>
                <w:u w:val="single"/>
                <w:lang w:val="en-CA" w:eastAsia="ja-JP"/>
              </w:rPr>
              <w:t>Patrice.onno@crf.canon.fr</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0CA9F92A" w14:textId="77777777" w:rsidR="004C4514" w:rsidRPr="00557F51" w:rsidRDefault="004C4514" w:rsidP="00B11456">
            <w:pPr>
              <w:jc w:val="center"/>
              <w:rPr>
                <w:sz w:val="18"/>
                <w:szCs w:val="18"/>
                <w:lang w:val="en-CA" w:eastAsia="ja-JP"/>
              </w:rPr>
            </w:pPr>
          </w:p>
        </w:tc>
      </w:tr>
      <w:tr w:rsidR="004C4514" w:rsidRPr="0043442B" w14:paraId="0BEC87B8"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78A23E3E" w14:textId="77777777" w:rsidR="004C4514" w:rsidRPr="003B364A" w:rsidRDefault="004C4514" w:rsidP="00B11456">
            <w:pPr>
              <w:rPr>
                <w:sz w:val="18"/>
                <w:szCs w:val="18"/>
                <w:lang w:val="en-CA"/>
              </w:rPr>
            </w:pPr>
            <w:r w:rsidRPr="003B364A">
              <w:rPr>
                <w:sz w:val="18"/>
                <w:szCs w:val="18"/>
                <w:lang w:val="en-CA"/>
              </w:rPr>
              <w:t>11</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033AB9CD" w14:textId="77777777" w:rsidR="004C4514" w:rsidRPr="003B364A" w:rsidRDefault="004C4514" w:rsidP="00557F51">
            <w:pPr>
              <w:spacing w:before="120"/>
              <w:jc w:val="center"/>
              <w:rPr>
                <w:sz w:val="18"/>
                <w:szCs w:val="18"/>
                <w:lang w:val="en-CA" w:eastAsia="ja-JP"/>
              </w:rPr>
            </w:pPr>
            <w:r w:rsidRPr="003B364A">
              <w:rPr>
                <w:sz w:val="18"/>
                <w:szCs w:val="18"/>
                <w:lang w:val="en-CA" w:eastAsia="ja-JP"/>
              </w:rPr>
              <w:t>Tzu-Der Chuang</w:t>
            </w:r>
          </w:p>
          <w:p w14:paraId="7EF6A8E3" w14:textId="77777777" w:rsidR="004C4514" w:rsidRPr="00557F51" w:rsidRDefault="004C4514" w:rsidP="004C4514">
            <w:pPr>
              <w:spacing w:before="0"/>
              <w:jc w:val="center"/>
              <w:rPr>
                <w:sz w:val="18"/>
                <w:szCs w:val="18"/>
                <w:lang w:val="en-CA" w:eastAsia="ja-JP"/>
              </w:rPr>
            </w:pPr>
            <w:r w:rsidRPr="00557F51">
              <w:rPr>
                <w:sz w:val="18"/>
                <w:szCs w:val="18"/>
                <w:lang w:val="en-CA" w:eastAsia="ja-JP"/>
              </w:rPr>
              <w:t>Yu-Wen Huang</w:t>
            </w:r>
          </w:p>
          <w:p w14:paraId="57BA0E3E" w14:textId="77777777" w:rsidR="004C4514" w:rsidRPr="00557F51" w:rsidRDefault="004C4514" w:rsidP="004C4514">
            <w:pPr>
              <w:spacing w:before="0"/>
              <w:jc w:val="center"/>
              <w:rPr>
                <w:sz w:val="18"/>
                <w:szCs w:val="18"/>
                <w:lang w:val="en-CA" w:eastAsia="ja-JP"/>
              </w:rPr>
            </w:pPr>
            <w:r w:rsidRPr="00557F51">
              <w:rPr>
                <w:sz w:val="18"/>
                <w:szCs w:val="18"/>
                <w:lang w:val="en-CA" w:eastAsia="ja-JP"/>
              </w:rPr>
              <w:t>Shan Liu</w:t>
            </w:r>
          </w:p>
          <w:p w14:paraId="17C14202" w14:textId="77777777" w:rsidR="004C4514" w:rsidRPr="00557F51" w:rsidRDefault="004C4514" w:rsidP="004C4514">
            <w:pPr>
              <w:spacing w:before="0"/>
              <w:jc w:val="center"/>
              <w:rPr>
                <w:sz w:val="18"/>
                <w:szCs w:val="18"/>
                <w:lang w:val="en-CA" w:eastAsia="ja-JP"/>
              </w:rPr>
            </w:pPr>
            <w:r w:rsidRPr="00557F51">
              <w:rPr>
                <w:sz w:val="18"/>
                <w:szCs w:val="18"/>
                <w:lang w:val="en-CA" w:eastAsia="ja-JP"/>
              </w:rPr>
              <w:t>Polin Lai</w:t>
            </w:r>
          </w:p>
          <w:p w14:paraId="6C0E0643" w14:textId="77777777" w:rsidR="00975DF8" w:rsidRPr="00557F51" w:rsidRDefault="004C4514" w:rsidP="00DA20DF">
            <w:pPr>
              <w:spacing w:before="0"/>
              <w:jc w:val="center"/>
              <w:rPr>
                <w:sz w:val="18"/>
                <w:szCs w:val="18"/>
                <w:lang w:val="en-CA" w:eastAsia="ja-JP"/>
              </w:rPr>
            </w:pPr>
            <w:r w:rsidRPr="00557F51">
              <w:rPr>
                <w:sz w:val="18"/>
                <w:szCs w:val="18"/>
                <w:lang w:val="en-CA" w:eastAsia="ja-JP"/>
              </w:rPr>
              <w:t>Shih-Ta Hsiang</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711339BD" w14:textId="77777777" w:rsidR="004C4514" w:rsidRPr="00557F51" w:rsidRDefault="004C4514" w:rsidP="00B11456">
            <w:pPr>
              <w:jc w:val="center"/>
              <w:rPr>
                <w:sz w:val="18"/>
                <w:szCs w:val="18"/>
                <w:lang w:val="en-CA" w:eastAsia="ja-JP"/>
              </w:rPr>
            </w:pPr>
            <w:r w:rsidRPr="00557F51">
              <w:rPr>
                <w:sz w:val="18"/>
                <w:szCs w:val="18"/>
                <w:lang w:val="en-CA" w:eastAsia="ja-JP"/>
              </w:rPr>
              <w:t>MediaTek</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099AFC2D" w14:textId="77777777" w:rsidR="004C4514" w:rsidRPr="003B364A" w:rsidRDefault="004C4514" w:rsidP="00557F51">
            <w:pPr>
              <w:spacing w:before="120"/>
              <w:jc w:val="center"/>
              <w:rPr>
                <w:rStyle w:val="Hyperlink"/>
                <w:sz w:val="18"/>
                <w:szCs w:val="18"/>
                <w:lang w:val="en-CA" w:eastAsia="ja-JP"/>
              </w:rPr>
            </w:pPr>
            <w:hyperlink r:id="rId47" w:history="1">
              <w:r w:rsidRPr="003B364A">
                <w:rPr>
                  <w:rStyle w:val="Hyperlink"/>
                  <w:sz w:val="18"/>
                  <w:szCs w:val="18"/>
                  <w:lang w:val="en-CA" w:eastAsia="ja-JP"/>
                </w:rPr>
                <w:t>Peter.chuang@mediatek.com</w:t>
              </w:r>
            </w:hyperlink>
          </w:p>
          <w:p w14:paraId="19C90F36" w14:textId="77777777" w:rsidR="004C4514" w:rsidRPr="003B364A" w:rsidRDefault="004C4514" w:rsidP="004C4514">
            <w:pPr>
              <w:spacing w:before="0"/>
              <w:jc w:val="center"/>
              <w:rPr>
                <w:rStyle w:val="Hyperlink"/>
                <w:sz w:val="18"/>
                <w:szCs w:val="18"/>
                <w:lang w:val="en-CA" w:eastAsia="ja-JP"/>
              </w:rPr>
            </w:pPr>
            <w:hyperlink r:id="rId48" w:history="1">
              <w:r w:rsidRPr="003B364A">
                <w:rPr>
                  <w:rStyle w:val="Hyperlink"/>
                  <w:sz w:val="18"/>
                  <w:szCs w:val="18"/>
                  <w:lang w:val="en-CA" w:eastAsia="ja-JP"/>
                </w:rPr>
                <w:t>yuwen.huang@mediatek.com</w:t>
              </w:r>
            </w:hyperlink>
          </w:p>
          <w:p w14:paraId="51593B52" w14:textId="77777777" w:rsidR="004C4514" w:rsidRPr="003B364A" w:rsidRDefault="004C4514" w:rsidP="004C4514">
            <w:pPr>
              <w:spacing w:before="0"/>
              <w:jc w:val="center"/>
              <w:rPr>
                <w:rStyle w:val="Hyperlink"/>
                <w:sz w:val="18"/>
                <w:szCs w:val="18"/>
                <w:lang w:val="en-CA" w:eastAsia="ja-JP"/>
              </w:rPr>
            </w:pPr>
            <w:hyperlink r:id="rId49" w:history="1">
              <w:r w:rsidRPr="003B364A">
                <w:rPr>
                  <w:rStyle w:val="Hyperlink"/>
                  <w:sz w:val="18"/>
                  <w:szCs w:val="18"/>
                  <w:lang w:val="en-CA" w:eastAsia="ja-JP"/>
                </w:rPr>
                <w:t>shan.liu@mediatek.com</w:t>
              </w:r>
            </w:hyperlink>
          </w:p>
          <w:p w14:paraId="6745952C" w14:textId="77777777" w:rsidR="004C4514" w:rsidRPr="003B364A" w:rsidRDefault="004C4514" w:rsidP="004C4514">
            <w:pPr>
              <w:spacing w:before="0"/>
              <w:jc w:val="center"/>
              <w:rPr>
                <w:rStyle w:val="Hyperlink"/>
                <w:sz w:val="18"/>
                <w:szCs w:val="18"/>
                <w:lang w:val="en-CA" w:eastAsia="ja-JP"/>
              </w:rPr>
            </w:pPr>
            <w:hyperlink r:id="rId50" w:history="1">
              <w:r w:rsidRPr="003B364A">
                <w:rPr>
                  <w:rStyle w:val="Hyperlink"/>
                  <w:sz w:val="18"/>
                  <w:szCs w:val="18"/>
                  <w:lang w:val="en-CA" w:eastAsia="ja-JP"/>
                </w:rPr>
                <w:t>polin.lai@mediatek.com</w:t>
              </w:r>
            </w:hyperlink>
          </w:p>
          <w:p w14:paraId="7378B7C3" w14:textId="77777777" w:rsidR="00975DF8" w:rsidRPr="003B364A" w:rsidRDefault="004C4514" w:rsidP="00DA20DF">
            <w:pPr>
              <w:spacing w:before="0"/>
              <w:jc w:val="center"/>
              <w:rPr>
                <w:sz w:val="18"/>
                <w:szCs w:val="18"/>
                <w:lang w:eastAsia="ja-JP"/>
              </w:rPr>
            </w:pPr>
            <w:hyperlink r:id="rId51" w:history="1">
              <w:r w:rsidRPr="003B364A">
                <w:rPr>
                  <w:rStyle w:val="Hyperlink"/>
                  <w:sz w:val="18"/>
                  <w:szCs w:val="18"/>
                  <w:lang w:val="en-CA" w:eastAsia="ja-JP"/>
                </w:rPr>
                <w:t>shih-ta.hsiang@mediatek.com</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792E9A90" w14:textId="77777777" w:rsidR="004C4514" w:rsidRPr="00557F51" w:rsidRDefault="004C4514" w:rsidP="00B11456">
            <w:pPr>
              <w:jc w:val="center"/>
              <w:rPr>
                <w:sz w:val="18"/>
                <w:szCs w:val="18"/>
                <w:lang w:val="en-CA" w:eastAsia="ja-JP"/>
              </w:rPr>
            </w:pPr>
          </w:p>
        </w:tc>
      </w:tr>
      <w:tr w:rsidR="00236556" w:rsidRPr="0043442B" w14:paraId="15C71F8E"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0C1F45A2" w14:textId="77777777" w:rsidR="00236556" w:rsidRPr="003B364A" w:rsidRDefault="00236556" w:rsidP="00B11456">
            <w:pPr>
              <w:rPr>
                <w:sz w:val="18"/>
                <w:szCs w:val="18"/>
                <w:lang w:val="en-CA"/>
              </w:rPr>
            </w:pPr>
            <w:r w:rsidRPr="003B364A">
              <w:rPr>
                <w:rFonts w:eastAsia="Malgun Gothic" w:hint="eastAsia"/>
                <w:sz w:val="18"/>
                <w:szCs w:val="18"/>
                <w:lang w:val="en-CA" w:eastAsia="ko-KR"/>
              </w:rPr>
              <w:t>12</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26BF1CA3" w14:textId="77777777" w:rsidR="00236556" w:rsidRPr="00557F51" w:rsidRDefault="00236556" w:rsidP="00557F51">
            <w:pPr>
              <w:spacing w:before="120"/>
              <w:jc w:val="center"/>
              <w:rPr>
                <w:rFonts w:hint="eastAsia"/>
                <w:sz w:val="18"/>
                <w:szCs w:val="18"/>
                <w:lang w:val="en-CA" w:eastAsia="ja-JP"/>
              </w:rPr>
            </w:pPr>
            <w:r w:rsidRPr="00557F51">
              <w:rPr>
                <w:rFonts w:hint="eastAsia"/>
                <w:sz w:val="18"/>
                <w:szCs w:val="18"/>
                <w:lang w:val="en-CA" w:eastAsia="ja-JP"/>
              </w:rPr>
              <w:t>Chulkeun Kim</w:t>
            </w:r>
          </w:p>
          <w:p w14:paraId="0CBA6951" w14:textId="77777777" w:rsidR="00236556" w:rsidRDefault="00236556" w:rsidP="004C4514">
            <w:pPr>
              <w:spacing w:before="0"/>
              <w:jc w:val="center"/>
              <w:rPr>
                <w:sz w:val="18"/>
                <w:szCs w:val="18"/>
                <w:lang w:val="en-CA" w:eastAsia="ja-JP"/>
              </w:rPr>
            </w:pPr>
            <w:r w:rsidRPr="00557F51">
              <w:rPr>
                <w:rFonts w:hint="eastAsia"/>
                <w:sz w:val="18"/>
                <w:szCs w:val="18"/>
                <w:lang w:val="en-CA" w:eastAsia="ja-JP"/>
              </w:rPr>
              <w:t>Joonyoung Park</w:t>
            </w:r>
          </w:p>
          <w:p w14:paraId="66670291" w14:textId="77777777" w:rsidR="00297F53" w:rsidRPr="00557F51" w:rsidRDefault="00297F53" w:rsidP="004C4514">
            <w:pPr>
              <w:spacing w:before="0"/>
              <w:jc w:val="center"/>
              <w:rPr>
                <w:sz w:val="18"/>
                <w:szCs w:val="18"/>
                <w:lang w:val="en-CA" w:eastAsia="ja-JP"/>
              </w:rPr>
            </w:pPr>
            <w:r>
              <w:rPr>
                <w:sz w:val="18"/>
                <w:szCs w:val="18"/>
                <w:lang w:val="en-CA" w:eastAsia="ja-JP"/>
              </w:rPr>
              <w:t>Jungsun Kim</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18DA7315" w14:textId="77777777" w:rsidR="00236556" w:rsidRPr="00557F51" w:rsidRDefault="00236556" w:rsidP="00B11456">
            <w:pPr>
              <w:jc w:val="center"/>
              <w:rPr>
                <w:sz w:val="18"/>
                <w:szCs w:val="18"/>
                <w:lang w:val="en-CA" w:eastAsia="ja-JP"/>
              </w:rPr>
            </w:pPr>
            <w:r w:rsidRPr="00557F51">
              <w:rPr>
                <w:rFonts w:eastAsia="Malgun Gothic" w:hint="eastAsia"/>
                <w:sz w:val="18"/>
                <w:szCs w:val="18"/>
                <w:lang w:val="en-CA" w:eastAsia="ko-KR"/>
              </w:rPr>
              <w:t>LG</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0F7DB084" w14:textId="77777777" w:rsidR="00236556" w:rsidRPr="003B364A" w:rsidRDefault="00236556" w:rsidP="00557F51">
            <w:pPr>
              <w:spacing w:before="120"/>
              <w:jc w:val="center"/>
              <w:rPr>
                <w:rStyle w:val="Hyperlink"/>
                <w:rFonts w:eastAsia="Malgun Gothic" w:hint="eastAsia"/>
                <w:sz w:val="18"/>
                <w:szCs w:val="18"/>
                <w:lang w:val="en-CA" w:eastAsia="ko-KR"/>
              </w:rPr>
            </w:pPr>
            <w:hyperlink r:id="rId52" w:history="1">
              <w:r w:rsidRPr="003B364A">
                <w:rPr>
                  <w:rStyle w:val="Hyperlink"/>
                  <w:rFonts w:eastAsia="Malgun Gothic" w:hint="eastAsia"/>
                  <w:sz w:val="18"/>
                  <w:szCs w:val="18"/>
                  <w:lang w:val="en-CA" w:eastAsia="ko-KR"/>
                </w:rPr>
                <w:t>chulkeun.kim@lge.com</w:t>
              </w:r>
            </w:hyperlink>
          </w:p>
          <w:p w14:paraId="63E98128" w14:textId="77777777" w:rsidR="00236556" w:rsidRDefault="00297F53" w:rsidP="004C4514">
            <w:pPr>
              <w:spacing w:before="0"/>
              <w:jc w:val="center"/>
              <w:rPr>
                <w:rStyle w:val="Hyperlink"/>
                <w:rFonts w:eastAsia="Malgun Gothic"/>
                <w:sz w:val="18"/>
                <w:szCs w:val="18"/>
                <w:lang w:val="en-CA" w:eastAsia="ko-KR"/>
              </w:rPr>
            </w:pPr>
            <w:hyperlink r:id="rId53" w:history="1">
              <w:r w:rsidRPr="00FE3F2E">
                <w:rPr>
                  <w:rStyle w:val="Hyperlink"/>
                  <w:rFonts w:eastAsia="Malgun Gothic" w:hint="eastAsia"/>
                  <w:sz w:val="18"/>
                  <w:szCs w:val="18"/>
                  <w:lang w:val="en-CA" w:eastAsia="ko-KR"/>
                </w:rPr>
                <w:t>jy.park@lge.com</w:t>
              </w:r>
            </w:hyperlink>
          </w:p>
          <w:p w14:paraId="100CC722" w14:textId="77777777" w:rsidR="00297F53" w:rsidRPr="00557F51" w:rsidRDefault="00297F53" w:rsidP="004C4514">
            <w:pPr>
              <w:spacing w:before="0"/>
              <w:jc w:val="center"/>
              <w:rPr>
                <w:rStyle w:val="Hyperlink"/>
                <w:sz w:val="18"/>
                <w:szCs w:val="18"/>
                <w:lang w:val="en-CA" w:eastAsia="ja-JP"/>
              </w:rPr>
            </w:pPr>
            <w:r w:rsidRPr="00297F53">
              <w:rPr>
                <w:rStyle w:val="Hyperlink"/>
                <w:sz w:val="18"/>
                <w:szCs w:val="18"/>
                <w:lang w:val="en-CA" w:eastAsia="ja-JP"/>
              </w:rPr>
              <w:t>jungsun.kim@lge.com</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55401088" w14:textId="77777777" w:rsidR="00236556" w:rsidRPr="00557F51" w:rsidRDefault="00236556" w:rsidP="00B11456">
            <w:pPr>
              <w:jc w:val="center"/>
              <w:rPr>
                <w:sz w:val="18"/>
                <w:szCs w:val="18"/>
                <w:lang w:val="en-CA" w:eastAsia="ja-JP"/>
              </w:rPr>
            </w:pPr>
          </w:p>
        </w:tc>
      </w:tr>
      <w:tr w:rsidR="00AC0F55" w:rsidRPr="0043442B" w14:paraId="7AA414E9"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13123E84" w14:textId="77777777" w:rsidR="00AC0F55" w:rsidRPr="003B364A" w:rsidRDefault="00AC0F55" w:rsidP="00B11456">
            <w:pPr>
              <w:rPr>
                <w:rFonts w:eastAsia="Malgun Gothic" w:hint="eastAsia"/>
                <w:sz w:val="18"/>
                <w:szCs w:val="18"/>
                <w:lang w:val="en-CA" w:eastAsia="ko-KR"/>
              </w:rPr>
            </w:pPr>
            <w:r w:rsidRPr="003B364A">
              <w:rPr>
                <w:rFonts w:eastAsia="Malgun Gothic"/>
                <w:sz w:val="18"/>
                <w:szCs w:val="18"/>
                <w:lang w:val="en-CA" w:eastAsia="ko-KR"/>
              </w:rPr>
              <w:t xml:space="preserve">13 </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3DF4FCB5" w14:textId="77777777" w:rsidR="00AC0F55" w:rsidRPr="00557F51" w:rsidRDefault="00AC0F55" w:rsidP="00557F51">
            <w:pPr>
              <w:spacing w:before="0"/>
              <w:jc w:val="center"/>
              <w:rPr>
                <w:sz w:val="18"/>
                <w:szCs w:val="18"/>
                <w:lang w:val="en-CA" w:eastAsia="ja-JP"/>
              </w:rPr>
            </w:pPr>
            <w:r w:rsidRPr="00557F51">
              <w:rPr>
                <w:sz w:val="18"/>
                <w:szCs w:val="18"/>
                <w:lang w:val="en-CA" w:eastAsia="ja-JP"/>
              </w:rPr>
              <w:t>D. Bugdayci</w:t>
            </w:r>
          </w:p>
          <w:p w14:paraId="7A8F92C7" w14:textId="77777777" w:rsidR="00AC0F55" w:rsidRPr="00557F51" w:rsidRDefault="00AC0F55" w:rsidP="00557F51">
            <w:pPr>
              <w:spacing w:before="0"/>
              <w:jc w:val="center"/>
              <w:rPr>
                <w:sz w:val="18"/>
                <w:szCs w:val="18"/>
                <w:lang w:val="en-CA" w:eastAsia="ja-JP"/>
              </w:rPr>
            </w:pPr>
            <w:r w:rsidRPr="00557F51">
              <w:rPr>
                <w:sz w:val="18"/>
                <w:szCs w:val="18"/>
                <w:lang w:val="en-CA" w:eastAsia="ja-JP"/>
              </w:rPr>
              <w:t>K. Ugur</w:t>
            </w:r>
          </w:p>
          <w:p w14:paraId="70FED320" w14:textId="77777777" w:rsidR="00AC0F55" w:rsidRPr="003B364A" w:rsidRDefault="00AC0F55" w:rsidP="00557F51">
            <w:pPr>
              <w:spacing w:before="0"/>
              <w:jc w:val="center"/>
              <w:rPr>
                <w:rFonts w:hint="eastAsia"/>
                <w:sz w:val="18"/>
                <w:szCs w:val="18"/>
                <w:lang w:val="en-CA" w:eastAsia="ja-JP"/>
              </w:rPr>
            </w:pPr>
            <w:r w:rsidRPr="00557F51">
              <w:rPr>
                <w:sz w:val="18"/>
                <w:szCs w:val="18"/>
                <w:lang w:val="en-CA" w:eastAsia="ja-JP"/>
              </w:rPr>
              <w:t>J. Lainema</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7AF675F9" w14:textId="77777777" w:rsidR="00AC0F55" w:rsidRPr="00557F51" w:rsidRDefault="00AC0F55" w:rsidP="00B11456">
            <w:pPr>
              <w:jc w:val="center"/>
              <w:rPr>
                <w:rFonts w:eastAsia="Malgun Gothic" w:hint="eastAsia"/>
                <w:sz w:val="18"/>
                <w:szCs w:val="18"/>
                <w:lang w:val="en-CA" w:eastAsia="ko-KR"/>
              </w:rPr>
            </w:pPr>
            <w:r w:rsidRPr="00557F51">
              <w:rPr>
                <w:rFonts w:eastAsia="Malgun Gothic"/>
                <w:sz w:val="18"/>
                <w:szCs w:val="18"/>
                <w:lang w:val="en-CA" w:eastAsia="ko-KR"/>
              </w:rPr>
              <w:t>Nokia</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5C18BB54" w14:textId="77777777" w:rsidR="00AC0F55" w:rsidRPr="00557F51" w:rsidRDefault="00AC0F55" w:rsidP="00557F51">
            <w:pPr>
              <w:spacing w:before="0"/>
              <w:jc w:val="center"/>
              <w:rPr>
                <w:color w:val="1F497D"/>
                <w:sz w:val="18"/>
                <w:szCs w:val="18"/>
                <w:lang w:val="en-GB"/>
              </w:rPr>
            </w:pPr>
            <w:hyperlink r:id="rId54" w:history="1">
              <w:r w:rsidRPr="00557F51">
                <w:rPr>
                  <w:rStyle w:val="Hyperlink"/>
                  <w:sz w:val="18"/>
                  <w:szCs w:val="18"/>
                  <w:lang w:val="en-GB"/>
                </w:rPr>
                <w:t>ext-done.bugdayci@nokia.com</w:t>
              </w:r>
            </w:hyperlink>
          </w:p>
          <w:p w14:paraId="3BD778AE" w14:textId="77777777" w:rsidR="00AC0F55" w:rsidRPr="00557F51" w:rsidRDefault="00AC0F55" w:rsidP="00557F51">
            <w:pPr>
              <w:spacing w:before="0"/>
              <w:jc w:val="center"/>
              <w:rPr>
                <w:color w:val="1F497D"/>
                <w:sz w:val="18"/>
                <w:szCs w:val="18"/>
                <w:lang w:val="en-GB"/>
              </w:rPr>
            </w:pPr>
            <w:hyperlink r:id="rId55" w:history="1">
              <w:r w:rsidRPr="00557F51">
                <w:rPr>
                  <w:rStyle w:val="Hyperlink"/>
                  <w:sz w:val="18"/>
                  <w:szCs w:val="18"/>
                  <w:lang w:val="en-GB"/>
                </w:rPr>
                <w:t>Kemal.Ugur@nokia.com</w:t>
              </w:r>
            </w:hyperlink>
          </w:p>
          <w:p w14:paraId="543D8C04" w14:textId="77777777" w:rsidR="00AC0F55" w:rsidRPr="00557F51" w:rsidRDefault="00AC0F55" w:rsidP="00557F51">
            <w:pPr>
              <w:spacing w:before="0"/>
              <w:jc w:val="center"/>
              <w:rPr>
                <w:rStyle w:val="Hyperlink"/>
                <w:rFonts w:eastAsia="Malgun Gothic"/>
                <w:sz w:val="18"/>
                <w:szCs w:val="18"/>
                <w:lang w:val="fi-FI" w:eastAsia="ko-KR"/>
              </w:rPr>
            </w:pPr>
            <w:hyperlink r:id="rId56" w:history="1">
              <w:r w:rsidRPr="00557F51">
                <w:rPr>
                  <w:rStyle w:val="Hyperlink"/>
                  <w:sz w:val="18"/>
                  <w:szCs w:val="18"/>
                  <w:lang w:val="fi-FI"/>
                </w:rPr>
                <w:t>Jani.Lainema@nokia.com</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5831695E" w14:textId="77777777" w:rsidR="00AC0F55" w:rsidRPr="003B364A" w:rsidRDefault="00AC0F55" w:rsidP="00B11456">
            <w:pPr>
              <w:jc w:val="center"/>
              <w:rPr>
                <w:rFonts w:eastAsia="Malgun Gothic" w:hint="eastAsia"/>
                <w:sz w:val="18"/>
                <w:szCs w:val="18"/>
                <w:lang w:val="en-CA" w:eastAsia="ko-KR"/>
              </w:rPr>
            </w:pPr>
          </w:p>
        </w:tc>
      </w:tr>
      <w:tr w:rsidR="00AC0F55" w:rsidRPr="00907D0D" w14:paraId="20C1C8A6"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03C31FB7" w14:textId="77777777" w:rsidR="00AC0F55" w:rsidRPr="003B364A" w:rsidRDefault="00AC0F55" w:rsidP="00B11456">
            <w:pPr>
              <w:rPr>
                <w:rFonts w:eastAsia="Malgun Gothic"/>
                <w:sz w:val="18"/>
                <w:szCs w:val="18"/>
                <w:lang w:val="en-CA" w:eastAsia="ko-KR"/>
              </w:rPr>
            </w:pPr>
            <w:r w:rsidRPr="003B364A">
              <w:rPr>
                <w:rFonts w:eastAsia="Malgun Gothic"/>
                <w:sz w:val="18"/>
                <w:szCs w:val="18"/>
                <w:lang w:val="en-CA" w:eastAsia="ko-KR"/>
              </w:rPr>
              <w:t>14</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6FA466B3" w14:textId="77777777" w:rsidR="00AC0F55" w:rsidRDefault="00AC0F55" w:rsidP="003B364A">
            <w:pPr>
              <w:spacing w:before="120"/>
              <w:jc w:val="center"/>
              <w:rPr>
                <w:sz w:val="18"/>
                <w:szCs w:val="18"/>
                <w:lang w:val="en-CA" w:eastAsia="ja-JP"/>
              </w:rPr>
            </w:pPr>
            <w:r w:rsidRPr="00557F51">
              <w:rPr>
                <w:sz w:val="18"/>
                <w:szCs w:val="18"/>
                <w:lang w:val="en-CA" w:eastAsia="ja-JP"/>
              </w:rPr>
              <w:t xml:space="preserve">Kazushi Sato </w:t>
            </w:r>
          </w:p>
          <w:p w14:paraId="1104DC36" w14:textId="77777777" w:rsidR="00B82A76" w:rsidRDefault="00907D0D" w:rsidP="0045300D">
            <w:pPr>
              <w:spacing w:before="0"/>
              <w:jc w:val="center"/>
              <w:rPr>
                <w:sz w:val="18"/>
                <w:szCs w:val="18"/>
                <w:lang w:val="en-CA" w:eastAsia="ja-JP"/>
              </w:rPr>
            </w:pPr>
            <w:r>
              <w:rPr>
                <w:sz w:val="18"/>
                <w:szCs w:val="18"/>
                <w:lang w:val="en-CA" w:eastAsia="ja-JP"/>
              </w:rPr>
              <w:t>J. Xu</w:t>
            </w:r>
          </w:p>
          <w:p w14:paraId="0280CEC6" w14:textId="77777777" w:rsidR="00907D0D" w:rsidRPr="00557F51" w:rsidRDefault="00907D0D" w:rsidP="0045300D">
            <w:pPr>
              <w:spacing w:before="0"/>
              <w:jc w:val="center"/>
              <w:rPr>
                <w:sz w:val="18"/>
                <w:szCs w:val="18"/>
                <w:lang w:val="en-CA" w:eastAsia="ja-JP"/>
              </w:rPr>
            </w:pPr>
            <w:r>
              <w:rPr>
                <w:sz w:val="18"/>
                <w:szCs w:val="18"/>
                <w:lang w:val="en-CA" w:eastAsia="ja-JP"/>
              </w:rPr>
              <w:t>S. Lu</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22893C87" w14:textId="77777777" w:rsidR="00AC0F55" w:rsidRPr="003B364A" w:rsidRDefault="00AC0F55" w:rsidP="00B11456">
            <w:pPr>
              <w:jc w:val="center"/>
              <w:rPr>
                <w:rFonts w:eastAsia="Malgun Gothic"/>
                <w:sz w:val="18"/>
                <w:szCs w:val="18"/>
                <w:lang w:val="en-CA" w:eastAsia="ko-KR"/>
              </w:rPr>
            </w:pPr>
            <w:r w:rsidRPr="003B364A">
              <w:rPr>
                <w:rFonts w:eastAsia="Malgun Gothic"/>
                <w:sz w:val="18"/>
                <w:szCs w:val="18"/>
                <w:lang w:val="en-CA" w:eastAsia="ko-KR"/>
              </w:rPr>
              <w:t>Sony</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05E3BC2C" w14:textId="77777777" w:rsidR="00AC0F55" w:rsidRPr="0045300D" w:rsidRDefault="00267A3A" w:rsidP="00AC0F55">
            <w:pPr>
              <w:jc w:val="center"/>
              <w:rPr>
                <w:rStyle w:val="Hyperlink"/>
                <w:sz w:val="18"/>
                <w:szCs w:val="18"/>
                <w:lang w:val="en-GB"/>
              </w:rPr>
            </w:pPr>
            <w:hyperlink r:id="rId57" w:history="1">
              <w:r w:rsidRPr="0045300D">
                <w:rPr>
                  <w:rStyle w:val="Hyperlink"/>
                  <w:sz w:val="18"/>
                  <w:szCs w:val="18"/>
                  <w:lang w:val="en-GB"/>
                </w:rPr>
                <w:t>Kazushi.Sato@jp.sony.com</w:t>
              </w:r>
            </w:hyperlink>
          </w:p>
          <w:p w14:paraId="0CB6A626" w14:textId="77777777" w:rsidR="00907D0D" w:rsidRPr="0045300D" w:rsidRDefault="00907D0D" w:rsidP="0045300D">
            <w:pPr>
              <w:spacing w:before="0"/>
              <w:jc w:val="center"/>
              <w:rPr>
                <w:rStyle w:val="Hyperlink"/>
                <w:sz w:val="18"/>
                <w:szCs w:val="18"/>
                <w:lang w:val="en-GB"/>
              </w:rPr>
            </w:pPr>
            <w:r w:rsidRPr="0045300D">
              <w:rPr>
                <w:rStyle w:val="Hyperlink"/>
                <w:sz w:val="18"/>
                <w:szCs w:val="18"/>
                <w:lang w:val="en-GB"/>
              </w:rPr>
              <w:t>jun.xu@am.sony.com</w:t>
            </w:r>
          </w:p>
          <w:p w14:paraId="5610C231" w14:textId="77777777" w:rsidR="00907D0D" w:rsidRPr="0045300D" w:rsidRDefault="00907D0D" w:rsidP="0045300D">
            <w:pPr>
              <w:spacing w:before="0"/>
              <w:jc w:val="center"/>
              <w:rPr>
                <w:color w:val="1F497D"/>
                <w:sz w:val="18"/>
                <w:szCs w:val="18"/>
                <w:lang w:val="fi-FI"/>
              </w:rPr>
            </w:pPr>
            <w:r w:rsidRPr="0045300D">
              <w:rPr>
                <w:rStyle w:val="Hyperlink"/>
                <w:sz w:val="18"/>
                <w:szCs w:val="18"/>
                <w:lang w:val="en-GB"/>
              </w:rPr>
              <w:t>Shuo.Lu@jp.sony.com</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5BF6A917" w14:textId="77777777" w:rsidR="00B82A76" w:rsidRPr="00907D0D" w:rsidRDefault="00B82A76" w:rsidP="00B11456">
            <w:pPr>
              <w:jc w:val="center"/>
              <w:rPr>
                <w:rFonts w:eastAsia="Malgun Gothic" w:hint="eastAsia"/>
                <w:sz w:val="18"/>
                <w:szCs w:val="18"/>
                <w:lang w:val="fi-FI" w:eastAsia="ko-KR"/>
              </w:rPr>
            </w:pPr>
          </w:p>
        </w:tc>
      </w:tr>
      <w:tr w:rsidR="009C21BA" w:rsidRPr="0045300D" w14:paraId="6FAFFF52"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453B545B" w14:textId="77777777" w:rsidR="009C21BA" w:rsidRPr="003B364A" w:rsidRDefault="009C21BA" w:rsidP="00227734">
            <w:pPr>
              <w:rPr>
                <w:rFonts w:eastAsia="Malgun Gothic"/>
                <w:sz w:val="18"/>
                <w:szCs w:val="18"/>
                <w:lang w:val="en-CA" w:eastAsia="ko-KR"/>
              </w:rPr>
            </w:pPr>
            <w:r>
              <w:rPr>
                <w:rFonts w:eastAsia="Malgun Gothic"/>
                <w:sz w:val="18"/>
                <w:szCs w:val="18"/>
                <w:lang w:val="en-CA" w:eastAsia="ko-KR"/>
              </w:rPr>
              <w:t>15</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10200EEA" w14:textId="77777777" w:rsidR="009C21BA" w:rsidRDefault="009C21BA" w:rsidP="003B364A">
            <w:pPr>
              <w:spacing w:before="120"/>
              <w:jc w:val="center"/>
              <w:rPr>
                <w:sz w:val="18"/>
                <w:szCs w:val="18"/>
                <w:lang w:val="en-CA" w:eastAsia="ja-JP"/>
              </w:rPr>
            </w:pPr>
            <w:r w:rsidRPr="009C21BA">
              <w:rPr>
                <w:sz w:val="18"/>
                <w:szCs w:val="18"/>
                <w:lang w:val="en-CA" w:eastAsia="ja-JP"/>
              </w:rPr>
              <w:t>Ankur Saxena</w:t>
            </w:r>
          </w:p>
          <w:p w14:paraId="38E8D10B" w14:textId="77777777" w:rsidR="00B96C0F" w:rsidRDefault="009C21BA" w:rsidP="00B96C0F">
            <w:pPr>
              <w:spacing w:before="0"/>
              <w:jc w:val="center"/>
              <w:rPr>
                <w:sz w:val="18"/>
                <w:szCs w:val="18"/>
                <w:lang w:val="en-CA" w:eastAsia="ja-JP"/>
              </w:rPr>
            </w:pPr>
            <w:r>
              <w:rPr>
                <w:sz w:val="18"/>
                <w:szCs w:val="18"/>
                <w:lang w:val="en-CA" w:eastAsia="ja-JP"/>
              </w:rPr>
              <w:t>Zhan Ma</w:t>
            </w:r>
          </w:p>
          <w:p w14:paraId="56A86903" w14:textId="77777777" w:rsidR="00B96C0F" w:rsidRDefault="00B96C0F" w:rsidP="00B96C0F">
            <w:pPr>
              <w:spacing w:before="0"/>
              <w:jc w:val="center"/>
              <w:rPr>
                <w:sz w:val="18"/>
                <w:szCs w:val="18"/>
                <w:lang w:val="en-CA" w:eastAsia="ja-JP"/>
              </w:rPr>
            </w:pPr>
            <w:r>
              <w:rPr>
                <w:sz w:val="18"/>
                <w:szCs w:val="18"/>
                <w:lang w:val="en-CA" w:eastAsia="ja-JP"/>
              </w:rPr>
              <w:t>Tammy Lee</w:t>
            </w:r>
          </w:p>
          <w:p w14:paraId="15D18603" w14:textId="77777777" w:rsidR="0045300D" w:rsidRPr="0045300D" w:rsidRDefault="0045300D" w:rsidP="00B96C0F">
            <w:pPr>
              <w:spacing w:before="0"/>
              <w:jc w:val="center"/>
              <w:rPr>
                <w:sz w:val="18"/>
                <w:szCs w:val="18"/>
                <w:lang w:eastAsia="ja-JP"/>
              </w:rPr>
            </w:pPr>
            <w:r>
              <w:rPr>
                <w:sz w:val="18"/>
                <w:szCs w:val="18"/>
                <w:lang w:val="en-CA" w:eastAsia="ja-JP"/>
              </w:rPr>
              <w:t>Elena Alshina</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220EE67A" w14:textId="77777777" w:rsidR="009C21BA" w:rsidRPr="003B364A" w:rsidRDefault="009C21BA" w:rsidP="00B11456">
            <w:pPr>
              <w:jc w:val="center"/>
              <w:rPr>
                <w:rFonts w:eastAsia="Malgun Gothic"/>
                <w:sz w:val="18"/>
                <w:szCs w:val="18"/>
                <w:lang w:val="en-CA" w:eastAsia="ko-KR"/>
              </w:rPr>
            </w:pPr>
            <w:r>
              <w:rPr>
                <w:rFonts w:eastAsia="Malgun Gothic"/>
                <w:sz w:val="18"/>
                <w:szCs w:val="18"/>
                <w:lang w:val="en-CA" w:eastAsia="ko-KR"/>
              </w:rPr>
              <w:t>Samsung</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30AC9171" w14:textId="77777777" w:rsidR="009C21BA" w:rsidRPr="00F836BF" w:rsidRDefault="009C21BA" w:rsidP="00F836BF">
            <w:pPr>
              <w:spacing w:before="120"/>
              <w:jc w:val="center"/>
              <w:rPr>
                <w:rStyle w:val="Hyperlink"/>
                <w:sz w:val="18"/>
                <w:szCs w:val="18"/>
                <w:lang w:val="fi-FI"/>
              </w:rPr>
            </w:pPr>
            <w:hyperlink r:id="rId58" w:history="1">
              <w:r w:rsidRPr="00F836BF">
                <w:rPr>
                  <w:rStyle w:val="Hyperlink"/>
                  <w:sz w:val="18"/>
                  <w:szCs w:val="18"/>
                  <w:lang w:val="fi-FI"/>
                </w:rPr>
                <w:t>asaxena@sta.samsung.com</w:t>
              </w:r>
            </w:hyperlink>
          </w:p>
          <w:p w14:paraId="67545B97" w14:textId="77777777" w:rsidR="009C21BA" w:rsidRDefault="00B96C0F" w:rsidP="00F836BF">
            <w:pPr>
              <w:spacing w:before="0"/>
              <w:jc w:val="center"/>
              <w:rPr>
                <w:rStyle w:val="Hyperlink"/>
                <w:sz w:val="18"/>
                <w:szCs w:val="18"/>
                <w:lang w:val="fi-FI"/>
              </w:rPr>
            </w:pPr>
            <w:hyperlink r:id="rId59" w:history="1">
              <w:r w:rsidRPr="00ED2D90">
                <w:rPr>
                  <w:rStyle w:val="Hyperlink"/>
                  <w:sz w:val="18"/>
                  <w:szCs w:val="18"/>
                  <w:lang w:val="fi-FI"/>
                </w:rPr>
                <w:t>zhan.ma@sta.samsung.com</w:t>
              </w:r>
            </w:hyperlink>
          </w:p>
          <w:p w14:paraId="2A4A8AE5" w14:textId="77777777" w:rsidR="00B96C0F" w:rsidRDefault="0045300D" w:rsidP="00F836BF">
            <w:pPr>
              <w:spacing w:before="0"/>
              <w:jc w:val="center"/>
              <w:rPr>
                <w:rStyle w:val="Hyperlink"/>
                <w:sz w:val="18"/>
                <w:lang w:val="fi-FI"/>
              </w:rPr>
            </w:pPr>
            <w:hyperlink r:id="rId60" w:history="1">
              <w:r w:rsidRPr="002C6F14">
                <w:rPr>
                  <w:rStyle w:val="Hyperlink"/>
                  <w:sz w:val="18"/>
                  <w:lang w:val="fi-FI"/>
                </w:rPr>
                <w:t>tammy.lee@samsung.com</w:t>
              </w:r>
            </w:hyperlink>
          </w:p>
          <w:p w14:paraId="08BF4145" w14:textId="77777777" w:rsidR="0045300D" w:rsidRPr="0045300D" w:rsidRDefault="0045300D" w:rsidP="00F836BF">
            <w:pPr>
              <w:spacing w:before="0"/>
              <w:jc w:val="center"/>
              <w:rPr>
                <w:rStyle w:val="Hyperlink"/>
                <w:sz w:val="20"/>
                <w:lang w:val="fi-FI"/>
              </w:rPr>
            </w:pPr>
            <w:r w:rsidRPr="007021F0">
              <w:rPr>
                <w:rStyle w:val="Hyperlink"/>
                <w:sz w:val="18"/>
                <w:lang w:val="fi-FI"/>
              </w:rPr>
              <w:t>elena_a.alshina@samsung.com</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2C37B1E2" w14:textId="77777777" w:rsidR="009C21BA" w:rsidRPr="0045300D" w:rsidRDefault="009C21BA" w:rsidP="00B11456">
            <w:pPr>
              <w:jc w:val="center"/>
              <w:rPr>
                <w:rFonts w:eastAsia="Malgun Gothic" w:hint="eastAsia"/>
                <w:sz w:val="18"/>
                <w:szCs w:val="18"/>
                <w:lang w:val="fi-FI" w:eastAsia="ko-KR"/>
              </w:rPr>
            </w:pPr>
          </w:p>
        </w:tc>
      </w:tr>
      <w:tr w:rsidR="002C5B9A" w:rsidRPr="00864A52" w14:paraId="71DBF582"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4DE2CCEC" w14:textId="77777777" w:rsidR="002C5B9A" w:rsidRDefault="002C5B9A" w:rsidP="00227734">
            <w:pPr>
              <w:rPr>
                <w:rFonts w:eastAsia="Malgun Gothic"/>
                <w:sz w:val="18"/>
                <w:szCs w:val="18"/>
                <w:lang w:val="en-CA" w:eastAsia="ko-KR"/>
              </w:rPr>
            </w:pPr>
            <w:r>
              <w:rPr>
                <w:rFonts w:eastAsia="Malgun Gothic"/>
                <w:sz w:val="18"/>
                <w:szCs w:val="18"/>
                <w:lang w:val="en-CA" w:eastAsia="ko-KR"/>
              </w:rPr>
              <w:t>16</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10DC5560" w14:textId="77777777" w:rsidR="002C5B9A" w:rsidRDefault="002C5B9A" w:rsidP="003B364A">
            <w:pPr>
              <w:spacing w:before="120"/>
              <w:jc w:val="center"/>
              <w:rPr>
                <w:sz w:val="18"/>
                <w:szCs w:val="18"/>
                <w:lang w:val="en-CA" w:eastAsia="ja-JP"/>
              </w:rPr>
            </w:pPr>
            <w:r w:rsidRPr="00907D0D">
              <w:rPr>
                <w:sz w:val="18"/>
                <w:szCs w:val="18"/>
                <w:lang w:val="en-CA" w:eastAsia="ja-JP"/>
              </w:rPr>
              <w:t>Y. H. Tan</w:t>
            </w:r>
          </w:p>
          <w:p w14:paraId="6FC3FCF8" w14:textId="77777777" w:rsidR="00B423F4" w:rsidRPr="009C21BA" w:rsidRDefault="00B423F4" w:rsidP="00F82DB5">
            <w:pPr>
              <w:spacing w:before="0"/>
              <w:jc w:val="center"/>
              <w:rPr>
                <w:sz w:val="18"/>
                <w:szCs w:val="18"/>
                <w:lang w:val="en-CA" w:eastAsia="ja-JP"/>
              </w:rPr>
            </w:pPr>
            <w:r>
              <w:rPr>
                <w:sz w:val="18"/>
                <w:szCs w:val="18"/>
                <w:lang w:val="en-CA" w:eastAsia="ja-JP"/>
              </w:rPr>
              <w:t>C. H. Yeo</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4CCC9FAB" w14:textId="77777777" w:rsidR="002C5B9A" w:rsidRPr="00907D0D" w:rsidRDefault="002C5B9A" w:rsidP="00B11456">
            <w:pPr>
              <w:jc w:val="center"/>
              <w:rPr>
                <w:sz w:val="18"/>
                <w:szCs w:val="18"/>
                <w:lang w:val="en-CA" w:eastAsia="ja-JP"/>
              </w:rPr>
            </w:pPr>
            <w:r w:rsidRPr="00907D0D">
              <w:rPr>
                <w:sz w:val="18"/>
                <w:szCs w:val="18"/>
                <w:lang w:val="en-CA" w:eastAsia="ja-JP"/>
              </w:rPr>
              <w:t>I2R</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61163A69" w14:textId="77777777" w:rsidR="002C5B9A" w:rsidRDefault="00B423F4" w:rsidP="00F836BF">
            <w:pPr>
              <w:spacing w:before="120"/>
              <w:jc w:val="center"/>
              <w:rPr>
                <w:rStyle w:val="Hyperlink"/>
                <w:sz w:val="18"/>
                <w:szCs w:val="18"/>
                <w:lang w:val="fi-FI"/>
              </w:rPr>
            </w:pPr>
            <w:hyperlink r:id="rId61" w:history="1">
              <w:r w:rsidRPr="001E5FD5">
                <w:rPr>
                  <w:rStyle w:val="Hyperlink"/>
                  <w:sz w:val="18"/>
                  <w:szCs w:val="18"/>
                  <w:lang w:val="fi-FI"/>
                </w:rPr>
                <w:t>yhtan@i2r.a-star.edu.sg</w:t>
              </w:r>
            </w:hyperlink>
          </w:p>
          <w:p w14:paraId="2CCBBF70" w14:textId="77777777" w:rsidR="00B423F4" w:rsidRPr="00F836BF" w:rsidRDefault="00F82DB5" w:rsidP="00F82DB5">
            <w:pPr>
              <w:spacing w:before="0"/>
              <w:jc w:val="center"/>
              <w:rPr>
                <w:rStyle w:val="Hyperlink"/>
                <w:sz w:val="18"/>
                <w:szCs w:val="18"/>
                <w:lang w:val="fi-FI"/>
              </w:rPr>
            </w:pPr>
            <w:hyperlink r:id="rId62" w:history="1">
              <w:r w:rsidRPr="00F82DB5">
                <w:rPr>
                  <w:rStyle w:val="Hyperlink"/>
                  <w:sz w:val="18"/>
                  <w:szCs w:val="18"/>
                  <w:lang w:val="fi-FI"/>
                </w:rPr>
                <w:t>chyeo@i2r.a-star.edu.sg</w:t>
              </w:r>
            </w:hyperlink>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1F7BF7BE" w14:textId="77777777" w:rsidR="002C5B9A" w:rsidRPr="00864A52" w:rsidRDefault="002C5B9A" w:rsidP="00B11456">
            <w:pPr>
              <w:jc w:val="center"/>
              <w:rPr>
                <w:rFonts w:eastAsia="Malgun Gothic" w:hint="eastAsia"/>
                <w:sz w:val="18"/>
                <w:szCs w:val="18"/>
                <w:lang w:val="fi-FI" w:eastAsia="ko-KR"/>
              </w:rPr>
            </w:pPr>
          </w:p>
        </w:tc>
      </w:tr>
      <w:tr w:rsidR="00DA20DF" w:rsidRPr="0043442B" w14:paraId="2AADD800"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1E6672FE" w14:textId="77777777" w:rsidR="00DA20DF" w:rsidRPr="00DA20DF" w:rsidRDefault="00DA20DF" w:rsidP="00227734">
            <w:pPr>
              <w:rPr>
                <w:rFonts w:eastAsia="Malgun Gothic"/>
                <w:sz w:val="18"/>
                <w:szCs w:val="18"/>
                <w:lang w:val="en-CA" w:eastAsia="ko-KR"/>
              </w:rPr>
            </w:pPr>
            <w:r w:rsidRPr="00DA20DF">
              <w:rPr>
                <w:rFonts w:eastAsia="Malgun Gothic"/>
                <w:sz w:val="18"/>
                <w:szCs w:val="18"/>
                <w:lang w:val="en-CA" w:eastAsia="ko-KR"/>
              </w:rPr>
              <w:t>17</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5B562A00" w14:textId="77777777" w:rsidR="00DA20DF" w:rsidRPr="00DA20DF" w:rsidRDefault="00DA20DF" w:rsidP="004522D6">
            <w:pPr>
              <w:spacing w:before="120"/>
              <w:jc w:val="center"/>
              <w:rPr>
                <w:sz w:val="18"/>
                <w:szCs w:val="18"/>
                <w:lang w:val="en-CA" w:eastAsia="ja-JP"/>
              </w:rPr>
            </w:pPr>
            <w:r w:rsidRPr="00DA20DF">
              <w:rPr>
                <w:sz w:val="18"/>
                <w:szCs w:val="18"/>
                <w:lang w:val="en-CA" w:eastAsia="ja-JP"/>
              </w:rPr>
              <w:t>Andrey Norkin</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139636E4" w14:textId="77777777" w:rsidR="00DA20DF" w:rsidRPr="00907D0D" w:rsidRDefault="00DA20DF" w:rsidP="004522D6">
            <w:pPr>
              <w:jc w:val="center"/>
              <w:rPr>
                <w:sz w:val="18"/>
                <w:szCs w:val="18"/>
                <w:lang w:val="en-CA" w:eastAsia="ja-JP"/>
              </w:rPr>
            </w:pPr>
            <w:r>
              <w:rPr>
                <w:sz w:val="18"/>
                <w:szCs w:val="18"/>
                <w:lang w:val="en-CA" w:eastAsia="ja-JP"/>
              </w:rPr>
              <w:t>Ericsson</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04C48A18" w14:textId="77777777" w:rsidR="00DA20DF" w:rsidRPr="002C5B9A" w:rsidRDefault="00DA20DF" w:rsidP="004522D6">
            <w:pPr>
              <w:spacing w:before="120"/>
              <w:jc w:val="center"/>
              <w:rPr>
                <w:rStyle w:val="Hyperlink"/>
                <w:sz w:val="18"/>
                <w:szCs w:val="18"/>
                <w:lang w:val="fi-FI"/>
              </w:rPr>
            </w:pPr>
            <w:r w:rsidRPr="008633BC">
              <w:rPr>
                <w:rStyle w:val="Hyperlink"/>
                <w:sz w:val="18"/>
                <w:szCs w:val="18"/>
                <w:lang w:val="fi-FI"/>
              </w:rPr>
              <w:t>andrey.norkin@ericsson.com</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02F27637" w14:textId="77777777" w:rsidR="00DA20DF" w:rsidRPr="003B364A" w:rsidRDefault="00DA20DF" w:rsidP="00B11456">
            <w:pPr>
              <w:jc w:val="center"/>
              <w:rPr>
                <w:rFonts w:eastAsia="Malgun Gothic" w:hint="eastAsia"/>
                <w:sz w:val="18"/>
                <w:szCs w:val="18"/>
                <w:lang w:val="en-CA" w:eastAsia="ko-KR"/>
              </w:rPr>
            </w:pPr>
          </w:p>
        </w:tc>
      </w:tr>
      <w:tr w:rsidR="00DA20DF" w:rsidRPr="0043442B" w14:paraId="5544328F" w14:textId="77777777" w:rsidTr="004C4514">
        <w:tc>
          <w:tcPr>
            <w:tcW w:w="481" w:type="dxa"/>
            <w:tcBorders>
              <w:top w:val="single" w:sz="4" w:space="0" w:color="auto"/>
              <w:left w:val="single" w:sz="4" w:space="0" w:color="auto"/>
              <w:bottom w:val="single" w:sz="4" w:space="0" w:color="auto"/>
              <w:right w:val="single" w:sz="4" w:space="0" w:color="auto"/>
            </w:tcBorders>
            <w:shd w:val="clear" w:color="auto" w:fill="auto"/>
          </w:tcPr>
          <w:p w14:paraId="6A443E6F" w14:textId="77777777" w:rsidR="00DA20DF" w:rsidRDefault="00DA20DF" w:rsidP="00227734">
            <w:pPr>
              <w:rPr>
                <w:rFonts w:eastAsia="Malgun Gothic"/>
                <w:sz w:val="18"/>
                <w:szCs w:val="18"/>
                <w:lang w:val="en-CA" w:eastAsia="ko-KR"/>
              </w:rPr>
            </w:pPr>
            <w:r>
              <w:rPr>
                <w:rFonts w:eastAsia="Malgun Gothic"/>
                <w:sz w:val="18"/>
                <w:szCs w:val="18"/>
                <w:lang w:val="en-CA" w:eastAsia="ko-KR"/>
              </w:rPr>
              <w:t>18</w:t>
            </w:r>
          </w:p>
        </w:tc>
        <w:tc>
          <w:tcPr>
            <w:tcW w:w="2237" w:type="dxa"/>
            <w:tcBorders>
              <w:top w:val="single" w:sz="4" w:space="0" w:color="auto"/>
              <w:left w:val="single" w:sz="4" w:space="0" w:color="auto"/>
              <w:bottom w:val="single" w:sz="4" w:space="0" w:color="auto"/>
              <w:right w:val="single" w:sz="4" w:space="0" w:color="auto"/>
            </w:tcBorders>
            <w:shd w:val="clear" w:color="auto" w:fill="auto"/>
          </w:tcPr>
          <w:p w14:paraId="571C0F46" w14:textId="77777777" w:rsidR="00DA20DF" w:rsidRPr="00DA20DF" w:rsidRDefault="00DA20DF" w:rsidP="004522D6">
            <w:pPr>
              <w:spacing w:before="120"/>
              <w:jc w:val="center"/>
              <w:rPr>
                <w:sz w:val="18"/>
                <w:szCs w:val="18"/>
                <w:lang w:val="en-CA" w:eastAsia="ja-JP"/>
              </w:rPr>
            </w:pPr>
            <w:r w:rsidRPr="00DA20DF">
              <w:rPr>
                <w:sz w:val="18"/>
                <w:szCs w:val="18"/>
                <w:lang w:val="en-CA" w:eastAsia="ja-JP"/>
              </w:rPr>
              <w:t>Woo-Jin Han</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6A82E04C" w14:textId="77777777" w:rsidR="00DA20DF" w:rsidRDefault="00DA20DF" w:rsidP="004522D6">
            <w:pPr>
              <w:jc w:val="center"/>
              <w:rPr>
                <w:sz w:val="18"/>
                <w:szCs w:val="18"/>
                <w:lang w:val="en-CA" w:eastAsia="ja-JP"/>
              </w:rPr>
            </w:pPr>
            <w:r w:rsidRPr="00DA20DF">
              <w:rPr>
                <w:sz w:val="18"/>
                <w:szCs w:val="18"/>
                <w:lang w:val="en-CA" w:eastAsia="ja-JP"/>
              </w:rPr>
              <w:t>Gachon University</w:t>
            </w:r>
          </w:p>
        </w:tc>
        <w:tc>
          <w:tcPr>
            <w:tcW w:w="3773" w:type="dxa"/>
            <w:tcBorders>
              <w:top w:val="single" w:sz="4" w:space="0" w:color="auto"/>
              <w:left w:val="single" w:sz="4" w:space="0" w:color="auto"/>
              <w:bottom w:val="single" w:sz="4" w:space="0" w:color="auto"/>
              <w:right w:val="single" w:sz="4" w:space="0" w:color="auto"/>
            </w:tcBorders>
            <w:shd w:val="clear" w:color="auto" w:fill="auto"/>
          </w:tcPr>
          <w:p w14:paraId="39E3A4B8" w14:textId="77777777" w:rsidR="00DA20DF" w:rsidRPr="006B3967" w:rsidRDefault="00DA20DF" w:rsidP="004522D6">
            <w:pPr>
              <w:spacing w:before="120"/>
              <w:jc w:val="center"/>
              <w:rPr>
                <w:rStyle w:val="Hyperlink"/>
                <w:sz w:val="18"/>
                <w:szCs w:val="18"/>
                <w:lang w:val="fi-FI"/>
              </w:rPr>
            </w:pPr>
            <w:r w:rsidRPr="006B3967">
              <w:rPr>
                <w:rStyle w:val="Hyperlink"/>
                <w:sz w:val="18"/>
                <w:szCs w:val="18"/>
                <w:lang w:val="fi-FI"/>
              </w:rPr>
              <w:t>hurumi@gmail.com</w:t>
            </w:r>
          </w:p>
        </w:tc>
        <w:tc>
          <w:tcPr>
            <w:tcW w:w="1462" w:type="dxa"/>
            <w:tcBorders>
              <w:top w:val="single" w:sz="4" w:space="0" w:color="auto"/>
              <w:left w:val="single" w:sz="4" w:space="0" w:color="auto"/>
              <w:bottom w:val="single" w:sz="4" w:space="0" w:color="auto"/>
              <w:right w:val="single" w:sz="4" w:space="0" w:color="auto"/>
            </w:tcBorders>
            <w:shd w:val="clear" w:color="auto" w:fill="auto"/>
          </w:tcPr>
          <w:p w14:paraId="6D32E9E7" w14:textId="77777777" w:rsidR="00DA20DF" w:rsidRPr="003B364A" w:rsidRDefault="00DA20DF" w:rsidP="00B11456">
            <w:pPr>
              <w:jc w:val="center"/>
              <w:rPr>
                <w:rFonts w:eastAsia="Malgun Gothic" w:hint="eastAsia"/>
                <w:sz w:val="18"/>
                <w:szCs w:val="18"/>
                <w:lang w:val="en-CA" w:eastAsia="ko-KR"/>
              </w:rPr>
            </w:pPr>
          </w:p>
        </w:tc>
      </w:tr>
    </w:tbl>
    <w:p w14:paraId="34548A84" w14:textId="77777777" w:rsidR="00374BF8" w:rsidRDefault="00EC2A4B" w:rsidP="001F78D6">
      <w:pPr>
        <w:pStyle w:val="Heading1"/>
        <w:rPr>
          <w:lang w:val="en-CA" w:eastAsia="ja-JP"/>
        </w:rPr>
      </w:pPr>
      <w:r w:rsidRPr="00AD2E68">
        <w:rPr>
          <w:lang w:val="en-CA" w:eastAsia="ja-JP"/>
        </w:rPr>
        <w:t>Tools to test</w:t>
      </w:r>
    </w:p>
    <w:p w14:paraId="2A52B961" w14:textId="77777777" w:rsidR="009A7286" w:rsidRPr="009A7286" w:rsidRDefault="009A7286" w:rsidP="009A7286">
      <w:pPr>
        <w:rPr>
          <w:rFonts w:cs="Arial"/>
          <w:b/>
          <w:bCs/>
          <w:kern w:val="32"/>
          <w:sz w:val="32"/>
          <w:szCs w:val="32"/>
          <w:lang w:val="en-CA" w:eastAsia="ja-JP"/>
        </w:rPr>
      </w:pPr>
      <w:r w:rsidRPr="009A7286">
        <w:rPr>
          <w:rFonts w:cs="Arial"/>
          <w:b/>
          <w:bCs/>
          <w:kern w:val="32"/>
          <w:sz w:val="32"/>
          <w:szCs w:val="32"/>
          <w:lang w:val="en-CA" w:eastAsia="ja-JP"/>
        </w:rPr>
        <w:t>Subset 1</w:t>
      </w:r>
      <w:r>
        <w:rPr>
          <w:rFonts w:cs="Arial"/>
          <w:b/>
          <w:bCs/>
          <w:kern w:val="32"/>
          <w:sz w:val="32"/>
          <w:szCs w:val="32"/>
          <w:lang w:val="en-CA" w:eastAsia="ja-JP"/>
        </w:rPr>
        <w:t xml:space="preserve"> Signaling for inter-layer texture prediction</w:t>
      </w:r>
    </w:p>
    <w:p w14:paraId="429E8665" w14:textId="77777777" w:rsidR="00653EA7" w:rsidRDefault="00653EA7" w:rsidP="00653EA7">
      <w:pPr>
        <w:pStyle w:val="Heading2"/>
        <w:numPr>
          <w:ilvl w:val="0"/>
          <w:numId w:val="0"/>
        </w:numPr>
        <w:jc w:val="both"/>
        <w:rPr>
          <w:lang w:val="en-US" w:eastAsia="zh-TW"/>
        </w:rPr>
      </w:pPr>
      <w:r>
        <w:rPr>
          <w:lang w:val="en-US" w:eastAsia="zh-TW"/>
        </w:rPr>
        <w:t>1.1 Skipped IntraBL signaling using skip_flag in Inter slice (TI</w:t>
      </w:r>
      <w:r w:rsidR="00525144">
        <w:rPr>
          <w:lang w:val="en-US" w:eastAsia="zh-TW"/>
        </w:rPr>
        <w:t>, JCTVC-L0230</w:t>
      </w:r>
      <w:r>
        <w:rPr>
          <w:lang w:val="en-US" w:eastAsia="zh-TW"/>
        </w:rPr>
        <w:t>)</w:t>
      </w:r>
    </w:p>
    <w:p w14:paraId="5696A775" w14:textId="6EF6D643" w:rsidR="00653EA7" w:rsidRDefault="00653EA7" w:rsidP="00653EA7">
      <w:pPr>
        <w:jc w:val="both"/>
        <w:rPr>
          <w:lang w:eastAsia="zh-TW"/>
        </w:rPr>
      </w:pPr>
      <w:r>
        <w:rPr>
          <w:szCs w:val="22"/>
          <w:lang w:eastAsia="ko-KR"/>
        </w:rPr>
        <w:t xml:space="preserve">It is proposed to modify skipped IntraBL CU signaling in Inter (P and B) slice. </w:t>
      </w:r>
      <w:del w:id="15" w:author="liweig" w:date="2013-02-07T11:38:00Z">
        <w:r>
          <w:rPr>
            <w:szCs w:val="22"/>
            <w:lang w:eastAsia="ko-KR"/>
          </w:rPr>
          <w:delText>In the</w:delText>
        </w:r>
      </w:del>
      <w:ins w:id="16" w:author="liweig" w:date="2013-02-07T11:38:00Z">
        <w:r w:rsidR="0066639C">
          <w:rPr>
            <w:szCs w:val="22"/>
            <w:lang w:eastAsia="ko-KR"/>
          </w:rPr>
          <w:t>T</w:t>
        </w:r>
        <w:r>
          <w:rPr>
            <w:szCs w:val="22"/>
            <w:lang w:eastAsia="ko-KR"/>
          </w:rPr>
          <w:t>he</w:t>
        </w:r>
      </w:ins>
      <w:r>
        <w:rPr>
          <w:szCs w:val="22"/>
          <w:lang w:eastAsia="ko-KR"/>
        </w:rPr>
        <w:t xml:space="preserve"> proposed method</w:t>
      </w:r>
      <w:del w:id="17" w:author="liweig" w:date="2013-02-07T11:38:00Z">
        <w:r>
          <w:rPr>
            <w:szCs w:val="22"/>
            <w:lang w:eastAsia="ko-KR"/>
          </w:rPr>
          <w:delText xml:space="preserve">, </w:delText>
        </w:r>
      </w:del>
      <w:ins w:id="18" w:author="liweig" w:date="2013-02-07T11:38:00Z">
        <w:r w:rsidR="0066639C">
          <w:rPr>
            <w:szCs w:val="22"/>
            <w:lang w:eastAsia="ko-KR"/>
          </w:rPr>
          <w:t xml:space="preserve"> signals</w:t>
        </w:r>
        <w:r w:rsidR="0066639C" w:rsidRPr="0066639C">
          <w:rPr>
            <w:rFonts w:eastAsia="Batang" w:hint="eastAsia"/>
            <w:i/>
            <w:szCs w:val="22"/>
            <w:lang w:eastAsia="ko-KR"/>
          </w:rPr>
          <w:t xml:space="preserve"> </w:t>
        </w:r>
        <w:r w:rsidR="0066639C" w:rsidRPr="002115F8">
          <w:rPr>
            <w:rFonts w:eastAsia="Batang" w:hint="eastAsia"/>
            <w:i/>
            <w:szCs w:val="22"/>
            <w:lang w:eastAsia="ko-KR"/>
          </w:rPr>
          <w:t>cu_skip_flag</w:t>
        </w:r>
        <w:r w:rsidR="0066639C">
          <w:rPr>
            <w:rFonts w:eastAsia="Batang" w:hint="eastAsia"/>
            <w:szCs w:val="22"/>
            <w:lang w:eastAsia="ko-KR"/>
          </w:rPr>
          <w:t xml:space="preserve"> </w:t>
        </w:r>
        <w:r w:rsidR="0066639C">
          <w:rPr>
            <w:rFonts w:eastAsia="Batang"/>
            <w:szCs w:val="22"/>
            <w:lang w:eastAsia="ko-KR"/>
          </w:rPr>
          <w:t>instead</w:t>
        </w:r>
        <w:r w:rsidR="0066639C">
          <w:rPr>
            <w:rFonts w:eastAsia="Batang" w:hint="eastAsia"/>
            <w:szCs w:val="22"/>
            <w:lang w:eastAsia="ko-KR"/>
          </w:rPr>
          <w:t xml:space="preserve"> of </w:t>
        </w:r>
        <w:r w:rsidR="0066639C" w:rsidRPr="002115F8">
          <w:rPr>
            <w:rFonts w:eastAsia="Batang" w:hint="eastAsia"/>
            <w:i/>
            <w:szCs w:val="22"/>
            <w:lang w:eastAsia="ko-KR"/>
          </w:rPr>
          <w:t>rqt_root_cbf</w:t>
        </w:r>
        <w:r w:rsidR="0066639C">
          <w:rPr>
            <w:rFonts w:eastAsia="Batang" w:hint="eastAsia"/>
            <w:szCs w:val="22"/>
            <w:lang w:eastAsia="ko-KR"/>
          </w:rPr>
          <w:t xml:space="preserve"> for skipped IntraBL CU in Inter slice. To be specific</w:t>
        </w:r>
        <w:r w:rsidR="0066639C">
          <w:rPr>
            <w:rFonts w:eastAsia="Batang"/>
            <w:szCs w:val="22"/>
            <w:lang w:eastAsia="ko-KR"/>
          </w:rPr>
          <w:t xml:space="preserve">, </w:t>
        </w:r>
        <w:r w:rsidR="0066639C" w:rsidRPr="00A55A2B">
          <w:rPr>
            <w:i/>
            <w:szCs w:val="22"/>
            <w:lang w:eastAsia="ko-KR"/>
          </w:rPr>
          <w:t>cu_</w:t>
        </w:r>
      </w:ins>
      <w:r>
        <w:rPr>
          <w:i/>
          <w:szCs w:val="22"/>
          <w:lang w:eastAsia="ko-KR"/>
        </w:rPr>
        <w:t>skip_flag</w:t>
      </w:r>
      <w:r>
        <w:rPr>
          <w:szCs w:val="22"/>
          <w:lang w:eastAsia="ko-KR"/>
        </w:rPr>
        <w:t xml:space="preserve"> is always followed by </w:t>
      </w:r>
      <w:del w:id="19" w:author="liweig" w:date="2013-02-07T11:38:00Z">
        <w:r>
          <w:rPr>
            <w:i/>
            <w:szCs w:val="22"/>
            <w:lang w:eastAsia="ko-KR"/>
          </w:rPr>
          <w:delText>intra</w:delText>
        </w:r>
      </w:del>
      <w:ins w:id="20" w:author="liweig" w:date="2013-02-07T11:38:00Z">
        <w:r w:rsidR="0066639C">
          <w:rPr>
            <w:i/>
            <w:szCs w:val="22"/>
            <w:lang w:eastAsia="ko-KR"/>
          </w:rPr>
          <w:t>texture</w:t>
        </w:r>
      </w:ins>
      <w:r>
        <w:rPr>
          <w:i/>
          <w:szCs w:val="22"/>
          <w:lang w:eastAsia="ko-KR"/>
        </w:rPr>
        <w:t>_bl</w:t>
      </w:r>
      <w:del w:id="21" w:author="liweig" w:date="2013-02-07T11:38:00Z">
        <w:r>
          <w:rPr>
            <w:szCs w:val="22"/>
            <w:lang w:eastAsia="ko-KR"/>
          </w:rPr>
          <w:delText>, which</w:delText>
        </w:r>
      </w:del>
      <w:ins w:id="22" w:author="liweig" w:date="2013-02-07T11:38:00Z">
        <w:r w:rsidR="0066639C">
          <w:rPr>
            <w:i/>
            <w:szCs w:val="22"/>
            <w:lang w:eastAsia="ko-KR"/>
          </w:rPr>
          <w:t xml:space="preserve">_flag </w:t>
        </w:r>
        <w:r w:rsidR="0066639C">
          <w:rPr>
            <w:rFonts w:eastAsia="Batang" w:hint="eastAsia"/>
            <w:szCs w:val="22"/>
            <w:lang w:eastAsia="ko-KR"/>
          </w:rPr>
          <w:t xml:space="preserve">and </w:t>
        </w:r>
        <w:r w:rsidR="0066639C">
          <w:rPr>
            <w:i/>
            <w:szCs w:val="22"/>
            <w:lang w:eastAsia="ko-KR"/>
          </w:rPr>
          <w:t>merge_i</w:t>
        </w:r>
        <w:r w:rsidR="0066639C">
          <w:rPr>
            <w:rFonts w:eastAsia="Batang" w:hint="eastAsia"/>
            <w:i/>
            <w:szCs w:val="22"/>
            <w:lang w:eastAsia="ko-KR"/>
          </w:rPr>
          <w:t>d</w:t>
        </w:r>
        <w:r w:rsidR="0066639C">
          <w:rPr>
            <w:i/>
            <w:szCs w:val="22"/>
            <w:lang w:eastAsia="ko-KR"/>
          </w:rPr>
          <w:t>x</w:t>
        </w:r>
        <w:r w:rsidR="0066639C">
          <w:rPr>
            <w:szCs w:val="22"/>
            <w:lang w:eastAsia="ko-KR"/>
          </w:rPr>
          <w:t xml:space="preserve"> </w:t>
        </w:r>
        <w:r w:rsidR="0066639C">
          <w:rPr>
            <w:rFonts w:eastAsia="Batang" w:hint="eastAsia"/>
            <w:szCs w:val="22"/>
            <w:lang w:eastAsia="ko-KR"/>
          </w:rPr>
          <w:t xml:space="preserve">is signaled only if </w:t>
        </w:r>
        <w:r w:rsidR="0066639C">
          <w:rPr>
            <w:rFonts w:eastAsia="Batang" w:hint="eastAsia"/>
            <w:i/>
            <w:szCs w:val="22"/>
            <w:lang w:eastAsia="ko-KR"/>
          </w:rPr>
          <w:t>texture</w:t>
        </w:r>
        <w:r w:rsidR="0066639C">
          <w:rPr>
            <w:i/>
            <w:szCs w:val="22"/>
            <w:lang w:eastAsia="ko-KR"/>
          </w:rPr>
          <w:t>_bl</w:t>
        </w:r>
        <w:r w:rsidR="0066639C">
          <w:rPr>
            <w:rFonts w:eastAsia="Batang" w:hint="eastAsia"/>
            <w:i/>
            <w:szCs w:val="22"/>
            <w:lang w:eastAsia="ko-KR"/>
          </w:rPr>
          <w:t xml:space="preserve">_flag </w:t>
        </w:r>
        <w:r w:rsidR="0066639C">
          <w:rPr>
            <w:rFonts w:eastAsia="Batang" w:hint="eastAsia"/>
            <w:szCs w:val="22"/>
            <w:lang w:eastAsia="ko-KR"/>
          </w:rPr>
          <w:t xml:space="preserve">is equal to 0 even when </w:t>
        </w:r>
        <w:r w:rsidR="0066639C" w:rsidRPr="002115F8">
          <w:rPr>
            <w:rFonts w:eastAsia="Batang" w:hint="eastAsia"/>
            <w:i/>
            <w:szCs w:val="22"/>
            <w:lang w:eastAsia="ko-KR"/>
          </w:rPr>
          <w:t>cu_skip_flag</w:t>
        </w:r>
        <w:r w:rsidR="0066639C">
          <w:rPr>
            <w:rFonts w:eastAsia="Batang" w:hint="eastAsia"/>
            <w:szCs w:val="22"/>
            <w:lang w:eastAsia="ko-KR"/>
          </w:rPr>
          <w:t xml:space="preserve"> is equal to 1.</w:t>
        </w:r>
        <w:r w:rsidR="0066639C">
          <w:rPr>
            <w:szCs w:val="22"/>
            <w:lang w:eastAsia="ko-KR"/>
          </w:rPr>
          <w:t xml:space="preserve"> It</w:t>
        </w:r>
      </w:ins>
      <w:r>
        <w:rPr>
          <w:szCs w:val="22"/>
          <w:lang w:eastAsia="ko-KR"/>
        </w:rPr>
        <w:t xml:space="preserve"> means that a CU can be skipped by either the merge process or the inter-layer texture prediction. </w:t>
      </w:r>
      <w:del w:id="23" w:author="liweig" w:date="2013-02-07T11:38:00Z">
        <w:r>
          <w:rPr>
            <w:szCs w:val="22"/>
            <w:lang w:eastAsia="ko-KR"/>
          </w:rPr>
          <w:delText xml:space="preserve">Therefore, even when </w:delText>
        </w:r>
        <w:r>
          <w:rPr>
            <w:i/>
            <w:szCs w:val="22"/>
            <w:lang w:eastAsia="ko-KR"/>
          </w:rPr>
          <w:delText>skip_flag</w:delText>
        </w:r>
        <w:r>
          <w:rPr>
            <w:szCs w:val="22"/>
            <w:lang w:eastAsia="ko-KR"/>
          </w:rPr>
          <w:delText xml:space="preserve"> is equal to 1, </w:delText>
        </w:r>
        <w:r>
          <w:rPr>
            <w:i/>
            <w:szCs w:val="22"/>
            <w:lang w:eastAsia="ko-KR"/>
          </w:rPr>
          <w:delText>merge_index</w:delText>
        </w:r>
        <w:r>
          <w:rPr>
            <w:szCs w:val="22"/>
            <w:lang w:eastAsia="ko-KR"/>
          </w:rPr>
          <w:delText xml:space="preserve"> is signaled only if </w:delText>
        </w:r>
        <w:r>
          <w:rPr>
            <w:i/>
            <w:szCs w:val="22"/>
            <w:lang w:eastAsia="ko-KR"/>
          </w:rPr>
          <w:delText>intra_bl</w:delText>
        </w:r>
        <w:r>
          <w:rPr>
            <w:szCs w:val="22"/>
            <w:lang w:eastAsia="ko-KR"/>
          </w:rPr>
          <w:delText xml:space="preserve"> is equal to 0.</w:delText>
        </w:r>
      </w:del>
    </w:p>
    <w:p w14:paraId="0E86A807" w14:textId="77777777" w:rsidR="00653EA7" w:rsidRDefault="00653EA7" w:rsidP="00653EA7">
      <w:pPr>
        <w:jc w:val="both"/>
        <w:rPr>
          <w:del w:id="24" w:author="liweig" w:date="2013-02-07T11:38:00Z"/>
          <w:lang w:eastAsia="zh-TW"/>
        </w:rPr>
      </w:pPr>
    </w:p>
    <w:p w14:paraId="6CA31A61" w14:textId="77777777" w:rsidR="00653EA7" w:rsidRDefault="00653EA7" w:rsidP="00653EA7">
      <w:pPr>
        <w:pStyle w:val="Heading2"/>
        <w:numPr>
          <w:ilvl w:val="0"/>
          <w:numId w:val="0"/>
        </w:numPr>
        <w:jc w:val="both"/>
        <w:rPr>
          <w:lang w:val="en-US" w:eastAsia="zh-TW"/>
        </w:rPr>
      </w:pPr>
      <w:r>
        <w:rPr>
          <w:lang w:val="en-US" w:eastAsia="zh-TW"/>
        </w:rPr>
        <w:t>1.2 Inter-layer texture prediction for PU using the modified merge process (TI</w:t>
      </w:r>
      <w:r w:rsidR="00525144">
        <w:rPr>
          <w:lang w:val="en-US" w:eastAsia="zh-TW"/>
        </w:rPr>
        <w:t>, JCTVC-L0230</w:t>
      </w:r>
      <w:r>
        <w:rPr>
          <w:lang w:val="en-US" w:eastAsia="zh-TW"/>
        </w:rPr>
        <w:t>)</w:t>
      </w:r>
    </w:p>
    <w:p w14:paraId="4837E423" w14:textId="5EE8C65E" w:rsidR="00653EA7" w:rsidRDefault="00653EA7" w:rsidP="00653EA7">
      <w:pPr>
        <w:jc w:val="both"/>
        <w:rPr>
          <w:lang w:eastAsia="zh-TW"/>
        </w:rPr>
      </w:pPr>
      <w:r>
        <w:rPr>
          <w:rFonts w:eastAsia="SimSun"/>
          <w:lang w:eastAsia="ko-KR"/>
        </w:rPr>
        <w:t xml:space="preserve">The merge process is modified to support inter-layer texture prediction </w:t>
      </w:r>
      <w:del w:id="25" w:author="liweig" w:date="2013-02-07T11:38:00Z">
        <w:r>
          <w:rPr>
            <w:rFonts w:eastAsia="SimSun"/>
            <w:lang w:eastAsia="ko-KR"/>
          </w:rPr>
          <w:delText>of</w:delText>
        </w:r>
      </w:del>
      <w:ins w:id="26" w:author="liweig" w:date="2013-02-07T11:38:00Z">
        <w:r w:rsidR="0066639C">
          <w:rPr>
            <w:rFonts w:eastAsia="SimSun"/>
            <w:lang w:eastAsia="ko-KR"/>
          </w:rPr>
          <w:t>for</w:t>
        </w:r>
      </w:ins>
      <w:r w:rsidR="0066639C">
        <w:rPr>
          <w:rFonts w:eastAsia="SimSun"/>
          <w:lang w:eastAsia="ko-KR"/>
        </w:rPr>
        <w:t xml:space="preserve"> </w:t>
      </w:r>
      <w:r>
        <w:rPr>
          <w:rFonts w:eastAsia="SimSun"/>
          <w:lang w:eastAsia="ko-KR"/>
        </w:rPr>
        <w:t xml:space="preserve">PU smaller then 2Nx2N in Inter (P and B) slice. </w:t>
      </w:r>
      <w:r>
        <w:rPr>
          <w:szCs w:val="22"/>
          <w:lang w:eastAsia="ko-KR"/>
        </w:rPr>
        <w:t xml:space="preserve">After the spatial merging candidate derivation process, if spatial candidate is less than 4, the inter-layer texture prediction mode is added into the merge candidate list before the temporal merging candidate. For this mode, refIdxLx is set to -1 for x = 0 and 1. When the derived refIdxLx by </w:t>
      </w:r>
      <w:r>
        <w:rPr>
          <w:i/>
          <w:szCs w:val="22"/>
          <w:lang w:eastAsia="ko-KR"/>
        </w:rPr>
        <w:lastRenderedPageBreak/>
        <w:t xml:space="preserve">merge_idx </w:t>
      </w:r>
      <w:r>
        <w:rPr>
          <w:szCs w:val="22"/>
          <w:lang w:eastAsia="ko-KR"/>
        </w:rPr>
        <w:t>are equal to -1 for x = 0 and 1, a PU is predicted from the collocated reference-layer reconstruction. By the proposed method, the inter-layer texture prediction can be enabled in PU level without introducing an additional flag.</w:t>
      </w:r>
      <w:ins w:id="27" w:author="liweig" w:date="2013-02-07T11:38:00Z">
        <w:r w:rsidR="0066639C" w:rsidRPr="0066639C">
          <w:rPr>
            <w:szCs w:val="22"/>
            <w:lang w:eastAsia="ko-KR"/>
          </w:rPr>
          <w:t xml:space="preserve"> </w:t>
        </w:r>
        <w:r w:rsidR="0066639C">
          <w:rPr>
            <w:rFonts w:eastAsia="Batang" w:hint="eastAsia"/>
            <w:szCs w:val="22"/>
            <w:lang w:eastAsia="ko-KR"/>
          </w:rPr>
          <w:t xml:space="preserve">Note that the inter-layer texture prediction mode can be </w:t>
        </w:r>
        <w:r w:rsidR="0066639C">
          <w:rPr>
            <w:rFonts w:eastAsia="Batang"/>
            <w:szCs w:val="22"/>
            <w:lang w:eastAsia="ko-KR"/>
          </w:rPr>
          <w:t>placed</w:t>
        </w:r>
        <w:r w:rsidR="0066639C">
          <w:rPr>
            <w:rFonts w:eastAsia="Batang" w:hint="eastAsia"/>
            <w:szCs w:val="22"/>
            <w:lang w:eastAsia="ko-KR"/>
          </w:rPr>
          <w:t xml:space="preserve"> in any index of the merge candidate list (other than index just after spatial candidates) especially when inter-layer MV prediction is enabled by default. In this test, other index selection methods will be tested.</w:t>
        </w:r>
      </w:ins>
    </w:p>
    <w:p w14:paraId="2337F7F2" w14:textId="77777777" w:rsidR="0066639C" w:rsidRDefault="0066639C" w:rsidP="0066639C">
      <w:pPr>
        <w:pStyle w:val="Heading2"/>
        <w:numPr>
          <w:ilvl w:val="0"/>
          <w:numId w:val="0"/>
        </w:numPr>
        <w:jc w:val="both"/>
        <w:rPr>
          <w:ins w:id="28" w:author="liweig" w:date="2013-02-07T11:38:00Z"/>
          <w:lang w:val="en-US" w:eastAsia="zh-TW"/>
        </w:rPr>
      </w:pPr>
      <w:ins w:id="29" w:author="liweig" w:date="2013-02-07T11:38:00Z">
        <w:r>
          <w:rPr>
            <w:lang w:val="en-US" w:eastAsia="zh-TW"/>
          </w:rPr>
          <w:t>1.</w:t>
        </w:r>
        <w:r>
          <w:rPr>
            <w:rFonts w:eastAsia="Batang" w:hint="eastAsia"/>
            <w:lang w:val="en-US" w:eastAsia="ko-KR"/>
          </w:rPr>
          <w:t>3</w:t>
        </w:r>
        <w:r>
          <w:rPr>
            <w:lang w:val="en-US" w:eastAsia="zh-TW"/>
          </w:rPr>
          <w:t xml:space="preserve"> </w:t>
        </w:r>
        <w:r>
          <w:rPr>
            <w:rFonts w:eastAsia="Batang" w:hint="eastAsia"/>
            <w:lang w:val="en-US" w:eastAsia="ko-KR"/>
          </w:rPr>
          <w:t>Combined test of 1.1 and 1.2</w:t>
        </w:r>
        <w:r>
          <w:rPr>
            <w:lang w:val="en-US" w:eastAsia="zh-TW"/>
          </w:rPr>
          <w:t xml:space="preserve"> (TI, JCTVC-L0230)</w:t>
        </w:r>
      </w:ins>
    </w:p>
    <w:p w14:paraId="352FC19A" w14:textId="77777777" w:rsidR="0066639C" w:rsidRDefault="0066639C" w:rsidP="0066639C">
      <w:pPr>
        <w:jc w:val="both"/>
        <w:rPr>
          <w:ins w:id="30" w:author="liweig" w:date="2013-02-07T11:38:00Z"/>
          <w:rFonts w:eastAsia="Batang" w:hint="eastAsia"/>
          <w:lang w:eastAsia="ko-KR"/>
        </w:rPr>
      </w:pPr>
      <w:ins w:id="31" w:author="liweig" w:date="2013-02-07T11:38:00Z">
        <w:r>
          <w:rPr>
            <w:rFonts w:eastAsia="Batang" w:hint="eastAsia"/>
            <w:lang w:eastAsia="ko-KR"/>
          </w:rPr>
          <w:t>In this test, 1.1 and 1.2 are combined to see the coding gain when both are enabled.</w:t>
        </w:r>
      </w:ins>
    </w:p>
    <w:p w14:paraId="0422FDC0" w14:textId="77777777" w:rsidR="009A7286" w:rsidRPr="00653EA7" w:rsidRDefault="009A7286" w:rsidP="009A7286">
      <w:pPr>
        <w:rPr>
          <w:lang w:eastAsia="ja-JP"/>
        </w:rPr>
      </w:pPr>
    </w:p>
    <w:p w14:paraId="4D6D6932" w14:textId="77777777" w:rsidR="009A7286" w:rsidRPr="009A7286" w:rsidRDefault="009A7286" w:rsidP="009A7286">
      <w:pPr>
        <w:rPr>
          <w:rFonts w:cs="Arial"/>
          <w:b/>
          <w:bCs/>
          <w:kern w:val="32"/>
          <w:sz w:val="32"/>
          <w:szCs w:val="32"/>
          <w:lang w:val="en-CA" w:eastAsia="ja-JP"/>
        </w:rPr>
      </w:pPr>
      <w:r w:rsidRPr="009A7286">
        <w:rPr>
          <w:rFonts w:cs="Arial"/>
          <w:b/>
          <w:bCs/>
          <w:kern w:val="32"/>
          <w:sz w:val="32"/>
          <w:szCs w:val="32"/>
          <w:lang w:val="en-CA" w:eastAsia="ja-JP"/>
        </w:rPr>
        <w:t>Subtest 2</w:t>
      </w:r>
      <w:r>
        <w:rPr>
          <w:rFonts w:cs="Arial"/>
          <w:b/>
          <w:bCs/>
          <w:kern w:val="32"/>
          <w:sz w:val="32"/>
          <w:szCs w:val="32"/>
          <w:lang w:val="en-CA" w:eastAsia="ja-JP"/>
        </w:rPr>
        <w:t xml:space="preserve"> Deblocking for inter-layer texture prediction</w:t>
      </w:r>
    </w:p>
    <w:p w14:paraId="796970B6" w14:textId="77777777" w:rsidR="009A7286" w:rsidRPr="009A7286" w:rsidRDefault="009A7286" w:rsidP="009A7286">
      <w:pPr>
        <w:pStyle w:val="Heading2"/>
        <w:numPr>
          <w:ilvl w:val="0"/>
          <w:numId w:val="0"/>
        </w:numPr>
        <w:jc w:val="both"/>
        <w:rPr>
          <w:lang w:val="en-US" w:eastAsia="zh-TW"/>
        </w:rPr>
      </w:pPr>
      <w:bookmarkStart w:id="32" w:name="OLE_LINK71"/>
      <w:bookmarkStart w:id="33" w:name="OLE_LINK70"/>
      <w:r>
        <w:rPr>
          <w:lang w:val="en-US" w:eastAsia="zh-TW"/>
        </w:rPr>
        <w:t xml:space="preserve">2.1 </w:t>
      </w:r>
      <w:r>
        <w:rPr>
          <w:lang w:eastAsia="zh-TW"/>
        </w:rPr>
        <w:t xml:space="preserve">Deblocking boundary strength modification for </w:t>
      </w:r>
      <w:r w:rsidRPr="009A7286">
        <w:rPr>
          <w:rFonts w:eastAsia="SimSun"/>
          <w:lang w:eastAsia="ko-KR"/>
        </w:rPr>
        <w:t>Intra BL</w:t>
      </w:r>
      <w:r>
        <w:rPr>
          <w:rFonts w:eastAsia="SimSun"/>
          <w:lang w:val="en-US" w:eastAsia="ko-KR"/>
        </w:rPr>
        <w:t xml:space="preserve"> (LG</w:t>
      </w:r>
      <w:r w:rsidR="00525144">
        <w:rPr>
          <w:rFonts w:eastAsia="SimSun"/>
          <w:lang w:val="en-US" w:eastAsia="ko-KR"/>
        </w:rPr>
        <w:t>, JCTVC-L0069</w:t>
      </w:r>
      <w:r>
        <w:rPr>
          <w:rFonts w:eastAsia="SimSun"/>
          <w:lang w:val="en-US" w:eastAsia="ko-KR"/>
        </w:rPr>
        <w:t>)</w:t>
      </w:r>
    </w:p>
    <w:bookmarkEnd w:id="32"/>
    <w:bookmarkEnd w:id="33"/>
    <w:p w14:paraId="5D15F63E" w14:textId="77777777" w:rsidR="009A7286" w:rsidRPr="009A7286" w:rsidRDefault="009A7286" w:rsidP="009A7286">
      <w:pPr>
        <w:jc w:val="both"/>
        <w:rPr>
          <w:rFonts w:eastAsia="SimSun"/>
          <w:lang w:eastAsia="ko-KR"/>
        </w:rPr>
      </w:pPr>
      <w:r w:rsidRPr="009A7286">
        <w:rPr>
          <w:rFonts w:eastAsia="SimSun"/>
          <w:lang w:eastAsia="ko-KR"/>
        </w:rPr>
        <w:t>In this test,</w:t>
      </w:r>
      <w:r>
        <w:rPr>
          <w:lang w:eastAsia="zh-TW"/>
        </w:rPr>
        <w:t xml:space="preserve"> the boundary strengths of </w:t>
      </w:r>
      <w:bookmarkStart w:id="34" w:name="OLE_LINK65"/>
      <w:bookmarkStart w:id="35" w:name="OLE_LINK64"/>
      <w:r w:rsidRPr="009A7286">
        <w:rPr>
          <w:rFonts w:eastAsia="SimSun"/>
          <w:lang w:eastAsia="ko-KR"/>
        </w:rPr>
        <w:t>Intra BL</w:t>
      </w:r>
      <w:r>
        <w:rPr>
          <w:lang w:eastAsia="zh-TW"/>
        </w:rPr>
        <w:t xml:space="preserve"> coded </w:t>
      </w:r>
      <w:r w:rsidRPr="009A7286">
        <w:rPr>
          <w:rFonts w:eastAsia="SimSun"/>
          <w:lang w:eastAsia="ko-KR"/>
        </w:rPr>
        <w:t>CU</w:t>
      </w:r>
      <w:r>
        <w:rPr>
          <w:lang w:eastAsia="zh-TW"/>
        </w:rPr>
        <w:t xml:space="preserve"> </w:t>
      </w:r>
      <w:bookmarkEnd w:id="34"/>
      <w:bookmarkEnd w:id="35"/>
      <w:r>
        <w:rPr>
          <w:lang w:eastAsia="zh-TW"/>
        </w:rPr>
        <w:t xml:space="preserve">are modified. The deblocking filter at enhancement layer </w:t>
      </w:r>
      <w:r>
        <w:rPr>
          <w:lang w:eastAsia="ko-KR"/>
        </w:rPr>
        <w:t xml:space="preserve">is </w:t>
      </w:r>
      <w:r>
        <w:t xml:space="preserve">basically the same as in </w:t>
      </w:r>
      <w:r>
        <w:rPr>
          <w:lang w:eastAsia="ko-KR"/>
        </w:rPr>
        <w:t>HEVC</w:t>
      </w:r>
      <w:r>
        <w:t xml:space="preserve">, except </w:t>
      </w:r>
      <w:r>
        <w:rPr>
          <w:lang w:eastAsia="zh-TW"/>
        </w:rPr>
        <w:t xml:space="preserve">the </w:t>
      </w:r>
      <w:r>
        <w:rPr>
          <w:lang w:eastAsia="ko-KR"/>
        </w:rPr>
        <w:t>boundary strength</w:t>
      </w:r>
      <w:r>
        <w:rPr>
          <w:lang w:eastAsia="zh-TW"/>
        </w:rPr>
        <w:t xml:space="preserve"> (BS) </w:t>
      </w:r>
      <w:r>
        <w:rPr>
          <w:lang w:eastAsia="ko-KR"/>
        </w:rPr>
        <w:t>decision method</w:t>
      </w:r>
      <w:r w:rsidRPr="009A7286">
        <w:rPr>
          <w:rFonts w:eastAsia="SimSun"/>
          <w:lang w:eastAsia="ko-KR"/>
        </w:rPr>
        <w:t xml:space="preserve"> and chroma deblocking on/off decision method</w:t>
      </w:r>
      <w:r>
        <w:rPr>
          <w:lang w:eastAsia="ko-KR"/>
        </w:rPr>
        <w:t xml:space="preserve">. </w:t>
      </w:r>
      <w:bookmarkStart w:id="36" w:name="OLE_LINK16"/>
      <w:bookmarkStart w:id="37" w:name="OLE_LINK19"/>
      <w:r>
        <w:rPr>
          <w:lang w:eastAsia="ko-KR"/>
        </w:rPr>
        <w:t xml:space="preserve">If </w:t>
      </w:r>
      <w:r>
        <w:rPr>
          <w:lang w:eastAsia="zh-TW"/>
        </w:rPr>
        <w:t xml:space="preserve">one or two of the adjacent blocks </w:t>
      </w:r>
      <w:r w:rsidRPr="009A7286">
        <w:rPr>
          <w:rFonts w:eastAsia="SimSun"/>
          <w:lang w:eastAsia="ko-KR"/>
        </w:rPr>
        <w:t xml:space="preserve">are </w:t>
      </w:r>
      <w:r>
        <w:rPr>
          <w:lang w:eastAsia="zh-TW"/>
        </w:rPr>
        <w:t xml:space="preserve">coded as </w:t>
      </w:r>
      <w:r w:rsidRPr="009A7286">
        <w:rPr>
          <w:rFonts w:eastAsia="SimSun"/>
          <w:lang w:eastAsia="ko-KR"/>
        </w:rPr>
        <w:t>Intra BL</w:t>
      </w:r>
      <w:r>
        <w:rPr>
          <w:lang w:eastAsia="ko-KR"/>
        </w:rPr>
        <w:t xml:space="preserve">, </w:t>
      </w:r>
      <w:r>
        <w:rPr>
          <w:lang w:eastAsia="zh-TW"/>
        </w:rPr>
        <w:t>the boundary strength</w:t>
      </w:r>
      <w:r>
        <w:rPr>
          <w:lang w:eastAsia="ko-KR"/>
        </w:rPr>
        <w:t xml:space="preserve"> is </w:t>
      </w:r>
      <w:r>
        <w:rPr>
          <w:lang w:eastAsia="zh-TW"/>
        </w:rPr>
        <w:t xml:space="preserve">set </w:t>
      </w:r>
      <w:r>
        <w:rPr>
          <w:lang w:eastAsia="ko-KR"/>
        </w:rPr>
        <w:t>to 1.</w:t>
      </w:r>
      <w:r w:rsidRPr="009A7286">
        <w:rPr>
          <w:rFonts w:eastAsia="SimSun"/>
          <w:lang w:eastAsia="ko-KR"/>
        </w:rPr>
        <w:t xml:space="preserve"> If BS is higher than 0 and </w:t>
      </w:r>
      <w:r>
        <w:rPr>
          <w:lang w:eastAsia="zh-TW"/>
        </w:rPr>
        <w:t xml:space="preserve">one or two of the adjacent blocks </w:t>
      </w:r>
      <w:r w:rsidRPr="009A7286">
        <w:rPr>
          <w:rFonts w:eastAsia="SimSun"/>
          <w:lang w:eastAsia="ko-KR"/>
        </w:rPr>
        <w:t xml:space="preserve">are </w:t>
      </w:r>
      <w:r>
        <w:rPr>
          <w:lang w:eastAsia="zh-TW"/>
        </w:rPr>
        <w:t xml:space="preserve">coded as </w:t>
      </w:r>
      <w:r w:rsidRPr="009A7286">
        <w:rPr>
          <w:rFonts w:eastAsia="SimSun"/>
          <w:lang w:eastAsia="ko-KR"/>
        </w:rPr>
        <w:t xml:space="preserve">Intra/Intra BL, chroma deblocking filter is on. </w:t>
      </w:r>
    </w:p>
    <w:bookmarkEnd w:id="36"/>
    <w:bookmarkEnd w:id="37"/>
    <w:p w14:paraId="2E949997" w14:textId="77777777" w:rsidR="009A7286" w:rsidRPr="009A7286" w:rsidRDefault="009A7286" w:rsidP="009A7286">
      <w:pPr>
        <w:jc w:val="center"/>
        <w:rPr>
          <w:rFonts w:eastAsia="SimSun"/>
          <w:lang w:eastAsia="ko-KR"/>
        </w:rPr>
      </w:pPr>
      <w:r>
        <w:rPr>
          <w:noProof/>
          <w:lang w:eastAsia="zh-CN"/>
        </w:rPr>
        <w:pict w14:anchorId="39CAFDD7">
          <v:shape id="그림 1" o:spid="_x0000_i1025" type="#_x0000_t75" style="width:451.7pt;height:242.5pt;visibility:visible">
            <v:imagedata r:id="rId63" o:title=""/>
          </v:shape>
        </w:pict>
      </w:r>
    </w:p>
    <w:p w14:paraId="15D5135E" w14:textId="77777777" w:rsidR="009A7286" w:rsidRDefault="009A7286" w:rsidP="009A7286">
      <w:pPr>
        <w:pStyle w:val="Caption"/>
        <w:jc w:val="center"/>
        <w:rPr>
          <w:rFonts w:eastAsia="PMingLiU"/>
          <w:szCs w:val="24"/>
          <w:lang w:eastAsia="zh-TW"/>
        </w:rPr>
      </w:pPr>
      <w:r>
        <w:t xml:space="preserve">Figure </w:t>
      </w:r>
      <w:r>
        <w:fldChar w:fldCharType="begin"/>
      </w:r>
      <w:r>
        <w:instrText xml:space="preserve"> SEQ Figure \* ARABIC </w:instrText>
      </w:r>
      <w:r>
        <w:fldChar w:fldCharType="separate"/>
      </w:r>
      <w:r>
        <w:rPr>
          <w:noProof/>
        </w:rPr>
        <w:t>1</w:t>
      </w:r>
      <w:r>
        <w:fldChar w:fldCharType="end"/>
      </w:r>
      <w:r>
        <w:t xml:space="preserve"> </w:t>
      </w:r>
      <w:r w:rsidRPr="009A7286">
        <w:rPr>
          <w:rFonts w:eastAsia="SimSun"/>
          <w:szCs w:val="24"/>
          <w:lang w:eastAsia="ko-KR"/>
        </w:rPr>
        <w:t xml:space="preserve">Chroma deblocking on/off decision method </w:t>
      </w:r>
      <w:r>
        <w:rPr>
          <w:b w:val="0"/>
          <w:szCs w:val="24"/>
          <w:lang w:eastAsia="zh-TW"/>
        </w:rPr>
        <w:t>at enhancement layer</w:t>
      </w:r>
    </w:p>
    <w:p w14:paraId="2A54CB00" w14:textId="77777777" w:rsidR="009A7286" w:rsidRPr="009A7286" w:rsidRDefault="009A7286" w:rsidP="009A7286">
      <w:pPr>
        <w:jc w:val="center"/>
        <w:rPr>
          <w:rFonts w:eastAsia="SimSun"/>
          <w:lang w:eastAsia="ko-KR"/>
        </w:rPr>
      </w:pPr>
    </w:p>
    <w:p w14:paraId="11FC8E47" w14:textId="77777777" w:rsidR="00DA20DF" w:rsidRPr="009A7286" w:rsidRDefault="00DA20DF" w:rsidP="00DA20DF">
      <w:pPr>
        <w:pStyle w:val="Heading2"/>
        <w:numPr>
          <w:ilvl w:val="0"/>
          <w:numId w:val="0"/>
        </w:numPr>
        <w:jc w:val="both"/>
        <w:rPr>
          <w:lang w:val="en-US" w:eastAsia="zh-TW"/>
        </w:rPr>
      </w:pPr>
      <w:r>
        <w:rPr>
          <w:lang w:val="en-US" w:eastAsia="zh-TW"/>
        </w:rPr>
        <w:t xml:space="preserve">2.2 </w:t>
      </w:r>
      <w:r>
        <w:rPr>
          <w:lang w:eastAsia="zh-TW"/>
        </w:rPr>
        <w:t xml:space="preserve">Deblocking boundary </w:t>
      </w:r>
      <w:r w:rsidRPr="009A7286">
        <w:rPr>
          <w:rFonts w:eastAsia="SimSun"/>
          <w:lang w:eastAsia="ko-KR"/>
        </w:rPr>
        <w:t>Intra BL</w:t>
      </w:r>
      <w:r>
        <w:rPr>
          <w:rFonts w:eastAsia="SimSun"/>
          <w:lang w:val="en-US" w:eastAsia="ko-KR"/>
        </w:rPr>
        <w:t xml:space="preserve"> (Qualcomm</w:t>
      </w:r>
      <w:r w:rsidR="00525144">
        <w:rPr>
          <w:rFonts w:eastAsia="SimSun"/>
          <w:lang w:val="en-US" w:eastAsia="ko-KR"/>
        </w:rPr>
        <w:t>, JCTVC-L0284</w:t>
      </w:r>
      <w:r>
        <w:rPr>
          <w:rFonts w:eastAsia="SimSun"/>
          <w:lang w:val="en-US" w:eastAsia="ko-KR"/>
        </w:rPr>
        <w:t>)</w:t>
      </w:r>
    </w:p>
    <w:p w14:paraId="20EAF404" w14:textId="77777777" w:rsidR="00DA20DF" w:rsidRPr="00DA20DF" w:rsidRDefault="00DA20DF" w:rsidP="00DA20DF">
      <w:pPr>
        <w:spacing w:before="120"/>
        <w:jc w:val="both"/>
        <w:rPr>
          <w:lang w:eastAsia="zh-TW"/>
        </w:rPr>
      </w:pPr>
      <w:r w:rsidRPr="00DA20DF">
        <w:rPr>
          <w:lang w:eastAsia="zh-TW"/>
        </w:rPr>
        <w:t xml:space="preserve">The deblocking for Intra-BL mode is defined as follows. If at least one of the blocks is coded as normal intra mode, the filtering strength is set to 2; otherwise, if at least one of the blocks is coded in intra-BL mode, then the </w:t>
      </w:r>
      <w:r>
        <w:rPr>
          <w:lang w:eastAsia="zh-TW"/>
        </w:rPr>
        <w:t>boundary</w:t>
      </w:r>
      <w:r w:rsidRPr="00DA20DF">
        <w:rPr>
          <w:lang w:eastAsia="zh-TW"/>
        </w:rPr>
        <w:t xml:space="preserve"> strength for the luma edge is set to 1, and the </w:t>
      </w:r>
      <w:r>
        <w:rPr>
          <w:lang w:eastAsia="zh-TW"/>
        </w:rPr>
        <w:t>boundary</w:t>
      </w:r>
      <w:r w:rsidRPr="00DA20DF">
        <w:rPr>
          <w:lang w:eastAsia="zh-TW"/>
        </w:rPr>
        <w:t xml:space="preserve"> strength is set to 2 for the chroma edge.</w:t>
      </w:r>
      <w:r>
        <w:rPr>
          <w:lang w:eastAsia="zh-TW"/>
        </w:rPr>
        <w:t xml:space="preserve"> Other deblocking strengths for Intra-BL mode may also be investigated in this CE.</w:t>
      </w:r>
    </w:p>
    <w:p w14:paraId="709FF619" w14:textId="77777777" w:rsidR="00DA20DF" w:rsidRPr="009A7286" w:rsidRDefault="00DA20DF" w:rsidP="009A7286">
      <w:pPr>
        <w:rPr>
          <w:lang w:eastAsia="ja-JP"/>
        </w:rPr>
      </w:pPr>
    </w:p>
    <w:p w14:paraId="43B10336" w14:textId="77777777" w:rsidR="00871097" w:rsidRPr="00AD2E68" w:rsidRDefault="00871097" w:rsidP="00871097">
      <w:pPr>
        <w:pStyle w:val="Heading1"/>
        <w:tabs>
          <w:tab w:val="clear" w:pos="360"/>
          <w:tab w:val="clear" w:pos="720"/>
          <w:tab w:val="clear" w:pos="1080"/>
          <w:tab w:val="clear" w:pos="1440"/>
          <w:tab w:val="num" w:pos="432"/>
        </w:tabs>
        <w:overflowPunct/>
        <w:autoSpaceDE/>
        <w:autoSpaceDN/>
        <w:adjustRightInd/>
        <w:ind w:left="432" w:hanging="432"/>
        <w:textAlignment w:val="auto"/>
        <w:rPr>
          <w:lang w:val="en-CA"/>
        </w:rPr>
      </w:pPr>
      <w:bookmarkStart w:id="38" w:name="_Toc261348554"/>
      <w:bookmarkStart w:id="39" w:name="_Toc310382093"/>
      <w:bookmarkStart w:id="40" w:name="_Toc310406087"/>
      <w:r w:rsidRPr="00AD2E68">
        <w:rPr>
          <w:lang w:val="en-CA"/>
        </w:rPr>
        <w:lastRenderedPageBreak/>
        <w:t>Experimental Conditions</w:t>
      </w:r>
      <w:bookmarkEnd w:id="38"/>
      <w:bookmarkEnd w:id="39"/>
      <w:bookmarkEnd w:id="40"/>
    </w:p>
    <w:p w14:paraId="78D4F845" w14:textId="77777777" w:rsidR="00871097" w:rsidRDefault="00871097" w:rsidP="00871097">
      <w:pPr>
        <w:pStyle w:val="StyleHeading2Justified"/>
        <w:rPr>
          <w:lang w:val="en-CA"/>
        </w:rPr>
      </w:pPr>
      <w:bookmarkStart w:id="41" w:name="_Toc261348556"/>
      <w:bookmarkStart w:id="42" w:name="_Toc310382095"/>
      <w:bookmarkStart w:id="43" w:name="_Toc310406089"/>
      <w:r w:rsidRPr="00AD2E68">
        <w:rPr>
          <w:lang w:val="en-CA"/>
        </w:rPr>
        <w:t>Test Sequences, Bit Rates and Coding Conditions</w:t>
      </w:r>
      <w:bookmarkEnd w:id="41"/>
      <w:bookmarkEnd w:id="42"/>
      <w:bookmarkEnd w:id="43"/>
    </w:p>
    <w:p w14:paraId="1D455E1D" w14:textId="77777777" w:rsidR="00160DA4" w:rsidRPr="00AD2E68" w:rsidRDefault="008C36B6" w:rsidP="00160DA4">
      <w:pPr>
        <w:pStyle w:val="StyleHeading2Justified"/>
        <w:numPr>
          <w:ilvl w:val="0"/>
          <w:numId w:val="0"/>
        </w:numPr>
        <w:rPr>
          <w:lang w:val="en-CA"/>
        </w:rPr>
      </w:pPr>
      <w:r>
        <w:rPr>
          <w:rFonts w:ascii="Times New Roman" w:hAnsi="Times New Roman"/>
          <w:b w:val="0"/>
          <w:bCs w:val="0"/>
          <w:i w:val="0"/>
          <w:iCs w:val="0"/>
          <w:kern w:val="0"/>
          <w:sz w:val="22"/>
          <w:lang w:val="en-CA" w:eastAsia="ja-JP"/>
        </w:rPr>
        <w:t xml:space="preserve">Common test conditions defined in </w:t>
      </w:r>
      <w:r w:rsidRPr="00EB5B85">
        <w:rPr>
          <w:rFonts w:ascii="Times New Roman" w:hAnsi="Times New Roman"/>
          <w:b w:val="0"/>
          <w:bCs w:val="0"/>
          <w:i w:val="0"/>
          <w:iCs w:val="0"/>
          <w:kern w:val="0"/>
          <w:sz w:val="22"/>
          <w:lang w:val="en-CA" w:eastAsia="ja-JP"/>
        </w:rPr>
        <w:t>[</w:t>
      </w:r>
      <w:r w:rsidRPr="00F82DB5">
        <w:rPr>
          <w:rFonts w:ascii="Times New Roman" w:hAnsi="Times New Roman"/>
          <w:b w:val="0"/>
          <w:bCs w:val="0"/>
          <w:i w:val="0"/>
          <w:iCs w:val="0"/>
          <w:kern w:val="0"/>
          <w:sz w:val="22"/>
          <w:lang w:val="en-CA" w:eastAsia="ja-JP"/>
        </w:rPr>
        <w:t>1</w:t>
      </w:r>
      <w:r w:rsidRPr="00EB5B85">
        <w:rPr>
          <w:rFonts w:ascii="Times New Roman" w:hAnsi="Times New Roman"/>
          <w:b w:val="0"/>
          <w:bCs w:val="0"/>
          <w:i w:val="0"/>
          <w:iCs w:val="0"/>
          <w:kern w:val="0"/>
          <w:sz w:val="22"/>
          <w:lang w:val="en-CA" w:eastAsia="ja-JP"/>
        </w:rPr>
        <w:t>]</w:t>
      </w:r>
      <w:r>
        <w:rPr>
          <w:rFonts w:ascii="Times New Roman" w:hAnsi="Times New Roman"/>
          <w:b w:val="0"/>
          <w:bCs w:val="0"/>
          <w:i w:val="0"/>
          <w:iCs w:val="0"/>
          <w:kern w:val="0"/>
          <w:sz w:val="22"/>
          <w:lang w:val="en-CA" w:eastAsia="ja-JP"/>
        </w:rPr>
        <w:t xml:space="preserve"> will be used in this CE. </w:t>
      </w:r>
    </w:p>
    <w:p w14:paraId="0938395C" w14:textId="77777777" w:rsidR="008C36B6" w:rsidRDefault="00871097" w:rsidP="00996854">
      <w:pPr>
        <w:jc w:val="both"/>
        <w:rPr>
          <w:lang w:val="en-CA" w:eastAsia="ja-JP"/>
        </w:rPr>
      </w:pPr>
      <w:r>
        <w:rPr>
          <w:lang w:val="en-CA" w:eastAsia="ja-JP"/>
        </w:rPr>
        <w:t xml:space="preserve">The </w:t>
      </w:r>
      <w:r w:rsidR="00DA20DF">
        <w:rPr>
          <w:lang w:val="en-CA" w:eastAsia="ja-JP"/>
        </w:rPr>
        <w:t>C</w:t>
      </w:r>
      <w:r>
        <w:rPr>
          <w:lang w:val="en-CA" w:eastAsia="ja-JP"/>
        </w:rPr>
        <w:t xml:space="preserve">E shall test the AI, RA and LD-P configuration for both </w:t>
      </w:r>
      <w:r w:rsidR="008C36B6">
        <w:rPr>
          <w:lang w:val="en-CA" w:eastAsia="ja-JP"/>
        </w:rPr>
        <w:t xml:space="preserve">2X </w:t>
      </w:r>
      <w:r>
        <w:rPr>
          <w:lang w:val="en-CA" w:eastAsia="ja-JP"/>
        </w:rPr>
        <w:t>and 1.</w:t>
      </w:r>
      <w:r w:rsidR="00EB5B85">
        <w:rPr>
          <w:lang w:val="en-CA" w:eastAsia="ja-JP"/>
        </w:rPr>
        <w:t xml:space="preserve">5X </w:t>
      </w:r>
      <w:r w:rsidR="00585F15">
        <w:rPr>
          <w:lang w:val="en-CA" w:eastAsia="ja-JP"/>
        </w:rPr>
        <w:t>spatial scalability scena</w:t>
      </w:r>
      <w:r w:rsidR="00585F15" w:rsidRPr="00EB5B85">
        <w:rPr>
          <w:lang w:val="en-CA" w:eastAsia="ja-JP"/>
        </w:rPr>
        <w:t>rio</w:t>
      </w:r>
      <w:r w:rsidR="00585F15" w:rsidRPr="00F82DB5">
        <w:rPr>
          <w:lang w:val="en-CA" w:eastAsia="ja-JP"/>
        </w:rPr>
        <w:t>.</w:t>
      </w:r>
      <w:r w:rsidR="00585F15">
        <w:rPr>
          <w:lang w:val="en-CA" w:eastAsia="ja-JP"/>
        </w:rPr>
        <w:t xml:space="preserve"> </w:t>
      </w:r>
      <w:r>
        <w:rPr>
          <w:lang w:val="en-CA" w:eastAsia="ja-JP"/>
        </w:rPr>
        <w:t>It is mandatory to report the performance of tested tools f</w:t>
      </w:r>
      <w:r w:rsidR="00F81BE2">
        <w:rPr>
          <w:lang w:val="en-CA" w:eastAsia="ja-JP"/>
        </w:rPr>
        <w:t>or these three configurations</w:t>
      </w:r>
      <w:r w:rsidR="00F81BE2" w:rsidRPr="00F82DB5">
        <w:rPr>
          <w:lang w:val="en-CA" w:eastAsia="ja-JP"/>
        </w:rPr>
        <w:t xml:space="preserve">. </w:t>
      </w:r>
      <w:r w:rsidR="00FC10AF" w:rsidRPr="00F82DB5">
        <w:rPr>
          <w:lang w:val="en-CA" w:eastAsia="ja-JP"/>
        </w:rPr>
        <w:t xml:space="preserve">RA and LD-P for SNR scalability are optional tests. </w:t>
      </w:r>
      <w:r w:rsidRPr="00F82DB5">
        <w:rPr>
          <w:lang w:val="en-CA" w:eastAsia="ja-JP"/>
        </w:rPr>
        <w:t>Proponents shall use the prediction structures provided by the AhG on SHVC tool experiments.</w:t>
      </w:r>
    </w:p>
    <w:p w14:paraId="4CFD2216" w14:textId="77777777" w:rsidR="008C36B6" w:rsidRDefault="008C36B6" w:rsidP="00996854">
      <w:pPr>
        <w:jc w:val="both"/>
        <w:rPr>
          <w:lang w:val="en-CA" w:eastAsia="ja-JP"/>
        </w:rPr>
      </w:pPr>
      <w:r>
        <w:rPr>
          <w:lang w:val="en-CA" w:eastAsia="ja-JP"/>
        </w:rPr>
        <w:t>The QP setting</w:t>
      </w:r>
      <w:r w:rsidR="00EB5B85">
        <w:rPr>
          <w:lang w:val="en-CA" w:eastAsia="ja-JP"/>
        </w:rPr>
        <w:t>s</w:t>
      </w:r>
      <w:r>
        <w:rPr>
          <w:lang w:val="en-CA" w:eastAsia="ja-JP"/>
        </w:rPr>
        <w:t xml:space="preserve"> </w:t>
      </w:r>
      <w:r w:rsidR="00EB5B85">
        <w:rPr>
          <w:lang w:val="en-CA" w:eastAsia="ja-JP"/>
        </w:rPr>
        <w:t>are</w:t>
      </w:r>
      <w:r>
        <w:rPr>
          <w:lang w:val="en-CA" w:eastAsia="ja-JP"/>
        </w:rPr>
        <w:t xml:space="preserve"> as follows:</w:t>
      </w:r>
    </w:p>
    <w:p w14:paraId="26119184" w14:textId="77777777" w:rsidR="008C36B6" w:rsidRDefault="008C36B6" w:rsidP="00996854">
      <w:pPr>
        <w:jc w:val="both"/>
        <w:rPr>
          <w:lang w:val="en-CA" w:eastAsia="ja-JP"/>
        </w:rPr>
      </w:pPr>
    </w:p>
    <w:tbl>
      <w:tblPr>
        <w:tblW w:w="417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67"/>
        <w:gridCol w:w="1417"/>
        <w:gridCol w:w="1387"/>
      </w:tblGrid>
      <w:tr w:rsidR="008C36B6" w14:paraId="3872E9AD" w14:textId="77777777" w:rsidTr="00F82DB5">
        <w:trPr>
          <w:jc w:val="center"/>
        </w:trPr>
        <w:tc>
          <w:tcPr>
            <w:tcW w:w="1367" w:type="dxa"/>
            <w:shd w:val="clear" w:color="auto" w:fill="auto"/>
            <w:vAlign w:val="center"/>
          </w:tcPr>
          <w:p w14:paraId="0B084189" w14:textId="77777777" w:rsidR="008C36B6" w:rsidRDefault="008C36B6" w:rsidP="009139A4">
            <w:pPr>
              <w:jc w:val="center"/>
            </w:pPr>
            <w:r>
              <w:t>Scalability</w:t>
            </w:r>
          </w:p>
        </w:tc>
        <w:tc>
          <w:tcPr>
            <w:tcW w:w="1417" w:type="dxa"/>
            <w:shd w:val="clear" w:color="auto" w:fill="auto"/>
            <w:vAlign w:val="center"/>
          </w:tcPr>
          <w:p w14:paraId="56C6CA4F" w14:textId="77777777" w:rsidR="008C36B6" w:rsidRDefault="008C36B6" w:rsidP="008C36B6">
            <w:pPr>
              <w:jc w:val="center"/>
            </w:pPr>
            <w:r>
              <w:t xml:space="preserve">QP of Base Layer </w:t>
            </w:r>
          </w:p>
        </w:tc>
        <w:tc>
          <w:tcPr>
            <w:tcW w:w="1387" w:type="dxa"/>
            <w:shd w:val="clear" w:color="auto" w:fill="auto"/>
            <w:vAlign w:val="center"/>
          </w:tcPr>
          <w:p w14:paraId="234C129E" w14:textId="77777777" w:rsidR="008C36B6" w:rsidRDefault="008C36B6" w:rsidP="009139A4">
            <w:pPr>
              <w:jc w:val="center"/>
            </w:pPr>
            <w:r>
              <w:t xml:space="preserve">Delta QP of Enhancement layer </w:t>
            </w:r>
          </w:p>
        </w:tc>
      </w:tr>
      <w:tr w:rsidR="008C36B6" w14:paraId="5498B9AB" w14:textId="77777777" w:rsidTr="00F82DB5">
        <w:trPr>
          <w:jc w:val="center"/>
        </w:trPr>
        <w:tc>
          <w:tcPr>
            <w:tcW w:w="1367" w:type="dxa"/>
            <w:shd w:val="clear" w:color="auto" w:fill="auto"/>
            <w:vAlign w:val="center"/>
          </w:tcPr>
          <w:p w14:paraId="2B7B671E" w14:textId="230EFC56" w:rsidR="008C36B6" w:rsidRDefault="008C36B6" w:rsidP="00A55A2B">
            <w:pPr>
              <w:jc w:val="center"/>
            </w:pPr>
            <w:r>
              <w:t xml:space="preserve">Spatial </w:t>
            </w:r>
            <w:del w:id="44" w:author="liweig" w:date="2013-02-07T11:38:00Z">
              <w:r>
                <w:delText>2x</w:delText>
              </w:r>
            </w:del>
            <w:ins w:id="45" w:author="liweig" w:date="2013-02-07T11:38:00Z">
              <w:r w:rsidR="00287359">
                <w:t>2X</w:t>
              </w:r>
            </w:ins>
          </w:p>
        </w:tc>
        <w:tc>
          <w:tcPr>
            <w:tcW w:w="1417" w:type="dxa"/>
            <w:shd w:val="clear" w:color="auto" w:fill="auto"/>
            <w:vAlign w:val="center"/>
          </w:tcPr>
          <w:p w14:paraId="382FB880" w14:textId="77777777" w:rsidR="008C36B6" w:rsidRDefault="008C36B6" w:rsidP="009139A4">
            <w:pPr>
              <w:jc w:val="center"/>
            </w:pPr>
            <w:r>
              <w:t>22, 26, 30, 34</w:t>
            </w:r>
          </w:p>
        </w:tc>
        <w:tc>
          <w:tcPr>
            <w:tcW w:w="1387" w:type="dxa"/>
            <w:shd w:val="clear" w:color="auto" w:fill="auto"/>
            <w:vAlign w:val="center"/>
          </w:tcPr>
          <w:p w14:paraId="19C5CEBC" w14:textId="77777777" w:rsidR="008C36B6" w:rsidRDefault="008C36B6" w:rsidP="009139A4">
            <w:pPr>
              <w:jc w:val="center"/>
            </w:pPr>
            <w:r>
              <w:t>0, 2</w:t>
            </w:r>
          </w:p>
        </w:tc>
      </w:tr>
      <w:tr w:rsidR="008C36B6" w14:paraId="268F358A" w14:textId="77777777" w:rsidTr="00F82DB5">
        <w:trPr>
          <w:jc w:val="center"/>
        </w:trPr>
        <w:tc>
          <w:tcPr>
            <w:tcW w:w="1367" w:type="dxa"/>
            <w:shd w:val="clear" w:color="auto" w:fill="auto"/>
            <w:vAlign w:val="center"/>
          </w:tcPr>
          <w:p w14:paraId="0217B7E1" w14:textId="10F33035" w:rsidR="008C36B6" w:rsidRDefault="008C36B6" w:rsidP="00A55A2B">
            <w:pPr>
              <w:jc w:val="center"/>
            </w:pPr>
            <w:r>
              <w:t>Spatial 1.</w:t>
            </w:r>
            <w:del w:id="46" w:author="liweig" w:date="2013-02-07T11:38:00Z">
              <w:r>
                <w:delText>5x</w:delText>
              </w:r>
            </w:del>
            <w:ins w:id="47" w:author="liweig" w:date="2013-02-07T11:38:00Z">
              <w:r w:rsidR="00287359">
                <w:t>5X</w:t>
              </w:r>
            </w:ins>
          </w:p>
        </w:tc>
        <w:tc>
          <w:tcPr>
            <w:tcW w:w="1417" w:type="dxa"/>
            <w:shd w:val="clear" w:color="auto" w:fill="auto"/>
            <w:vAlign w:val="center"/>
          </w:tcPr>
          <w:p w14:paraId="62F5F5A6" w14:textId="77777777" w:rsidR="008C36B6" w:rsidRDefault="008C36B6" w:rsidP="009139A4">
            <w:pPr>
              <w:jc w:val="center"/>
            </w:pPr>
            <w:r>
              <w:t>22, 26, 30, 34</w:t>
            </w:r>
          </w:p>
        </w:tc>
        <w:tc>
          <w:tcPr>
            <w:tcW w:w="1387" w:type="dxa"/>
            <w:shd w:val="clear" w:color="auto" w:fill="auto"/>
            <w:vAlign w:val="center"/>
          </w:tcPr>
          <w:p w14:paraId="10DDC304" w14:textId="77777777" w:rsidR="008C36B6" w:rsidRDefault="008C36B6" w:rsidP="009139A4">
            <w:pPr>
              <w:jc w:val="center"/>
            </w:pPr>
            <w:r>
              <w:t>0, 2</w:t>
            </w:r>
          </w:p>
        </w:tc>
      </w:tr>
      <w:tr w:rsidR="008C36B6" w14:paraId="0D0B19CB" w14:textId="77777777" w:rsidTr="00F82DB5">
        <w:trPr>
          <w:jc w:val="center"/>
        </w:trPr>
        <w:tc>
          <w:tcPr>
            <w:tcW w:w="1367" w:type="dxa"/>
            <w:shd w:val="clear" w:color="auto" w:fill="auto"/>
            <w:vAlign w:val="center"/>
          </w:tcPr>
          <w:p w14:paraId="5F05B4BD" w14:textId="77777777" w:rsidR="008C36B6" w:rsidRDefault="008C36B6" w:rsidP="009139A4">
            <w:pPr>
              <w:jc w:val="center"/>
            </w:pPr>
            <w:r>
              <w:t>SNR</w:t>
            </w:r>
          </w:p>
        </w:tc>
        <w:tc>
          <w:tcPr>
            <w:tcW w:w="1417" w:type="dxa"/>
            <w:shd w:val="clear" w:color="auto" w:fill="auto"/>
            <w:vAlign w:val="center"/>
          </w:tcPr>
          <w:p w14:paraId="78F3AD0B" w14:textId="5C8D273C" w:rsidR="008C36B6" w:rsidRDefault="008C36B6" w:rsidP="00287359">
            <w:pPr>
              <w:jc w:val="center"/>
            </w:pPr>
            <w:del w:id="48" w:author="liweig" w:date="2013-02-07T11:38:00Z">
              <w:r w:rsidRPr="00CF209D">
                <w:delText>2</w:delText>
              </w:r>
              <w:r w:rsidRPr="00CE4A0E">
                <w:delText>2</w:delText>
              </w:r>
              <w:r w:rsidRPr="00CF209D">
                <w:delText xml:space="preserve">, </w:delText>
              </w:r>
            </w:del>
            <w:r w:rsidR="0066639C" w:rsidRPr="00CF209D">
              <w:t>2</w:t>
            </w:r>
            <w:r w:rsidR="0066639C">
              <w:t>6</w:t>
            </w:r>
            <w:r w:rsidRPr="00CF209D">
              <w:t xml:space="preserve">, </w:t>
            </w:r>
            <w:r w:rsidRPr="00C178D0">
              <w:t>3</w:t>
            </w:r>
            <w:r w:rsidRPr="00CE4A0E">
              <w:t>0,</w:t>
            </w:r>
            <w:r w:rsidRPr="00CF209D">
              <w:t xml:space="preserve"> 3</w:t>
            </w:r>
            <w:r w:rsidRPr="00C178D0">
              <w:t>4</w:t>
            </w:r>
            <w:ins w:id="49" w:author="liweig" w:date="2013-02-07T11:38:00Z">
              <w:r w:rsidR="0066639C">
                <w:t>, 38</w:t>
              </w:r>
            </w:ins>
          </w:p>
        </w:tc>
        <w:tc>
          <w:tcPr>
            <w:tcW w:w="1387" w:type="dxa"/>
            <w:shd w:val="clear" w:color="auto" w:fill="auto"/>
            <w:vAlign w:val="center"/>
          </w:tcPr>
          <w:p w14:paraId="37427EE6" w14:textId="77777777" w:rsidR="008C36B6" w:rsidRDefault="008C36B6" w:rsidP="009139A4">
            <w:pPr>
              <w:jc w:val="center"/>
            </w:pPr>
            <w:r>
              <w:t>-6, -4</w:t>
            </w:r>
          </w:p>
        </w:tc>
      </w:tr>
    </w:tbl>
    <w:p w14:paraId="7DE94B39" w14:textId="2E271BAA" w:rsidR="00585F15" w:rsidRDefault="00FC10AF" w:rsidP="00871097">
      <w:pPr>
        <w:jc w:val="both"/>
        <w:rPr>
          <w:lang w:val="en-CA" w:eastAsia="ja-JP"/>
        </w:rPr>
      </w:pPr>
      <w:del w:id="50" w:author="liweig" w:date="2013-02-07T11:38:00Z">
        <w:r>
          <w:rPr>
            <w:lang w:val="en-CA" w:eastAsia="ja-JP"/>
          </w:rPr>
          <w:delText xml:space="preserve"> </w:delText>
        </w:r>
      </w:del>
      <w:r w:rsidR="00585F15" w:rsidRPr="00F82DB5">
        <w:rPr>
          <w:lang w:val="en-CA" w:eastAsia="ja-JP"/>
        </w:rPr>
        <w:t>The anchor results should be from SHVC test model software</w:t>
      </w:r>
      <w:r w:rsidR="00BF6CB8" w:rsidRPr="00F82DB5">
        <w:rPr>
          <w:lang w:val="en-CA" w:eastAsia="ja-JP"/>
        </w:rPr>
        <w:t xml:space="preserve"> SM 1.0</w:t>
      </w:r>
      <w:r w:rsidRPr="00F82DB5">
        <w:rPr>
          <w:lang w:val="en-CA" w:eastAsia="ja-JP"/>
        </w:rPr>
        <w:t xml:space="preserve"> with Intra_BL setting</w:t>
      </w:r>
      <w:r w:rsidR="00585F15" w:rsidRPr="00F82DB5">
        <w:rPr>
          <w:lang w:val="en-CA" w:eastAsia="ja-JP"/>
        </w:rPr>
        <w:t>.</w:t>
      </w:r>
    </w:p>
    <w:p w14:paraId="79F7B8AC" w14:textId="77777777" w:rsidR="00871097" w:rsidRPr="00AD2E68" w:rsidRDefault="00871097" w:rsidP="00871097">
      <w:pPr>
        <w:pStyle w:val="StyleHeading2Justified"/>
        <w:rPr>
          <w:lang w:val="en-CA" w:eastAsia="zh-CN"/>
        </w:rPr>
      </w:pPr>
      <w:bookmarkStart w:id="51" w:name="_Toc261348557"/>
      <w:bookmarkStart w:id="52" w:name="_Toc310382096"/>
      <w:bookmarkStart w:id="53" w:name="_Toc310406090"/>
      <w:bookmarkStart w:id="54" w:name="_Toc261348555"/>
      <w:bookmarkStart w:id="55" w:name="_Toc310382094"/>
      <w:bookmarkStart w:id="56" w:name="_Toc310406088"/>
      <w:r w:rsidRPr="00AD2E68">
        <w:rPr>
          <w:lang w:val="en-CA" w:eastAsia="zh-CN"/>
        </w:rPr>
        <w:t>Software</w:t>
      </w:r>
      <w:bookmarkEnd w:id="54"/>
      <w:bookmarkEnd w:id="55"/>
      <w:bookmarkEnd w:id="56"/>
    </w:p>
    <w:p w14:paraId="2F749F23" w14:textId="77777777" w:rsidR="00871097" w:rsidRDefault="00871097" w:rsidP="00871097">
      <w:pPr>
        <w:jc w:val="both"/>
        <w:rPr>
          <w:rFonts w:cs="Arial"/>
          <w:szCs w:val="22"/>
          <w:lang w:val="en-CA" w:eastAsia="ja-JP"/>
        </w:rPr>
      </w:pPr>
      <w:r w:rsidRPr="00F82DB5">
        <w:rPr>
          <w:rFonts w:cs="Arial"/>
          <w:szCs w:val="22"/>
          <w:lang w:val="en-CA" w:eastAsia="ja-JP"/>
        </w:rPr>
        <w:t xml:space="preserve">The </w:t>
      </w:r>
      <w:r w:rsidR="00160DA4" w:rsidRPr="00F82DB5">
        <w:rPr>
          <w:rFonts w:cs="Arial"/>
          <w:szCs w:val="22"/>
          <w:lang w:val="en-CA" w:eastAsia="ja-JP"/>
        </w:rPr>
        <w:t xml:space="preserve">SHVC test model </w:t>
      </w:r>
      <w:r w:rsidRPr="00F82DB5">
        <w:rPr>
          <w:rFonts w:cs="Arial"/>
          <w:szCs w:val="22"/>
          <w:lang w:val="en-CA" w:eastAsia="ja-JP"/>
        </w:rPr>
        <w:t>software</w:t>
      </w:r>
      <w:r w:rsidR="00BF6CB8" w:rsidRPr="00F82DB5">
        <w:rPr>
          <w:rFonts w:cs="Arial"/>
          <w:szCs w:val="22"/>
          <w:lang w:val="en-CA" w:eastAsia="ja-JP"/>
        </w:rPr>
        <w:t xml:space="preserve"> SM1.0</w:t>
      </w:r>
      <w:r w:rsidRPr="00F82DB5">
        <w:rPr>
          <w:rFonts w:cs="Arial"/>
          <w:szCs w:val="22"/>
          <w:lang w:val="en-CA" w:eastAsia="ja-JP"/>
        </w:rPr>
        <w:t xml:space="preserve"> shall be used in </w:t>
      </w:r>
      <w:r w:rsidR="009A7286" w:rsidRPr="00F82DB5">
        <w:rPr>
          <w:rFonts w:cs="Arial"/>
          <w:szCs w:val="22"/>
          <w:lang w:val="en-CA" w:eastAsia="ja-JP"/>
        </w:rPr>
        <w:t>C</w:t>
      </w:r>
      <w:r w:rsidRPr="00F82DB5">
        <w:rPr>
          <w:rFonts w:cs="Arial"/>
          <w:szCs w:val="22"/>
          <w:lang w:val="en-CA" w:eastAsia="ja-JP"/>
        </w:rPr>
        <w:t>E2.</w:t>
      </w:r>
      <w:r>
        <w:rPr>
          <w:rFonts w:cs="Arial"/>
          <w:szCs w:val="22"/>
          <w:lang w:val="en-CA" w:eastAsia="ja-JP"/>
        </w:rPr>
        <w:t xml:space="preserve"> </w:t>
      </w:r>
    </w:p>
    <w:p w14:paraId="2809D6E9" w14:textId="77777777" w:rsidR="00871097" w:rsidRPr="00AD2E68" w:rsidRDefault="00871097" w:rsidP="00871097">
      <w:pPr>
        <w:pStyle w:val="StyleHeading2Justified"/>
        <w:rPr>
          <w:lang w:val="en-CA"/>
        </w:rPr>
      </w:pPr>
      <w:r w:rsidRPr="00AD2E68">
        <w:rPr>
          <w:lang w:val="en-CA"/>
        </w:rPr>
        <w:t xml:space="preserve">Evaluation of </w:t>
      </w:r>
      <w:r w:rsidR="004C1037">
        <w:rPr>
          <w:lang w:val="en-CA"/>
        </w:rPr>
        <w:t>C</w:t>
      </w:r>
      <w:r w:rsidRPr="00AD2E68">
        <w:rPr>
          <w:lang w:val="en-CA"/>
        </w:rPr>
        <w:t>E Results</w:t>
      </w:r>
      <w:bookmarkEnd w:id="51"/>
      <w:bookmarkEnd w:id="52"/>
      <w:bookmarkEnd w:id="53"/>
    </w:p>
    <w:p w14:paraId="1C867047" w14:textId="77777777" w:rsidR="00E84A84" w:rsidRPr="00E84A84" w:rsidRDefault="00871097" w:rsidP="00F81BE2">
      <w:pPr>
        <w:jc w:val="both"/>
        <w:rPr>
          <w:lang w:val="en-CA" w:eastAsia="ja-JP"/>
        </w:rPr>
      </w:pPr>
      <w:r w:rsidRPr="00AD2E68">
        <w:rPr>
          <w:rFonts w:cs="Arial"/>
          <w:szCs w:val="22"/>
          <w:lang w:val="en-CA"/>
        </w:rPr>
        <w:t xml:space="preserve">Results of the </w:t>
      </w:r>
      <w:r w:rsidR="004C1037">
        <w:rPr>
          <w:rFonts w:cs="Arial"/>
          <w:szCs w:val="22"/>
          <w:lang w:val="en-CA"/>
        </w:rPr>
        <w:t>C</w:t>
      </w:r>
      <w:r w:rsidRPr="00AD2E68">
        <w:rPr>
          <w:rFonts w:cs="Arial"/>
          <w:szCs w:val="22"/>
          <w:lang w:val="en-CA"/>
        </w:rPr>
        <w:t xml:space="preserve">E will be evaluated on the </w:t>
      </w:r>
      <w:r w:rsidRPr="00AD2E68">
        <w:rPr>
          <w:rFonts w:cs="Arial"/>
          <w:szCs w:val="22"/>
          <w:lang w:val="en-CA" w:eastAsia="ja-JP"/>
        </w:rPr>
        <w:t>b</w:t>
      </w:r>
      <w:r w:rsidRPr="00AD2E68">
        <w:rPr>
          <w:rFonts w:cs="Arial"/>
          <w:szCs w:val="22"/>
          <w:lang w:val="en-CA"/>
        </w:rPr>
        <w:t>asis of BD-measures</w:t>
      </w:r>
      <w:r w:rsidR="000A73A6">
        <w:rPr>
          <w:lang w:val="en-CA"/>
        </w:rPr>
        <w:t xml:space="preserve"> and</w:t>
      </w:r>
      <w:r w:rsidR="000A73A6" w:rsidRPr="00AD2E68">
        <w:rPr>
          <w:lang w:val="en-CA"/>
        </w:rPr>
        <w:t xml:space="preserve"> </w:t>
      </w:r>
      <w:r w:rsidRPr="00AD2E68">
        <w:rPr>
          <w:lang w:val="en-CA" w:eastAsia="ja-JP"/>
        </w:rPr>
        <w:t>complexity</w:t>
      </w:r>
      <w:r w:rsidRPr="00AD2E68">
        <w:rPr>
          <w:lang w:val="en-CA"/>
        </w:rPr>
        <w:t xml:space="preserve">. </w:t>
      </w:r>
      <w:r w:rsidR="009F3235">
        <w:rPr>
          <w:lang w:val="en-CA"/>
        </w:rPr>
        <w:t xml:space="preserve">Visual evaluation will be performed for Subtest 2. </w:t>
      </w:r>
      <w:r w:rsidRPr="00AD2E68">
        <w:rPr>
          <w:lang w:val="en-CA"/>
        </w:rPr>
        <w:t xml:space="preserve">Complexity assessment is performed on the base of decoding complexity measurement. </w:t>
      </w:r>
      <w:r w:rsidR="00E84A84">
        <w:rPr>
          <w:lang w:val="en-CA" w:eastAsia="ja-JP"/>
        </w:rPr>
        <w:t xml:space="preserve">The </w:t>
      </w:r>
      <w:r w:rsidR="004C1037">
        <w:rPr>
          <w:lang w:val="en-CA"/>
        </w:rPr>
        <w:t>C</w:t>
      </w:r>
      <w:r w:rsidR="00E84A84">
        <w:rPr>
          <w:lang w:val="en-CA"/>
        </w:rPr>
        <w:t xml:space="preserve">E </w:t>
      </w:r>
      <w:r w:rsidR="00FC10AF">
        <w:rPr>
          <w:lang w:val="en-CA"/>
        </w:rPr>
        <w:t xml:space="preserve">contributions </w:t>
      </w:r>
      <w:r w:rsidR="00E84A84">
        <w:rPr>
          <w:lang w:val="en-CA"/>
        </w:rPr>
        <w:t xml:space="preserve">should include </w:t>
      </w:r>
      <w:r w:rsidR="00E84A84">
        <w:rPr>
          <w:lang w:val="en-CA" w:eastAsia="ja-JP"/>
        </w:rPr>
        <w:t xml:space="preserve">a description of </w:t>
      </w:r>
      <w:r w:rsidR="00EB5B85">
        <w:rPr>
          <w:lang w:val="en-CA" w:eastAsia="ja-JP"/>
        </w:rPr>
        <w:t xml:space="preserve">the tool, </w:t>
      </w:r>
      <w:r w:rsidR="00E84A84">
        <w:rPr>
          <w:lang w:val="en-CA" w:eastAsia="ja-JP"/>
        </w:rPr>
        <w:t>the encoding process</w:t>
      </w:r>
      <w:r w:rsidR="00FC10AF">
        <w:rPr>
          <w:lang w:val="en-CA" w:eastAsia="ja-JP"/>
        </w:rPr>
        <w:t>, and WD texts</w:t>
      </w:r>
      <w:r w:rsidR="00EB5B85">
        <w:rPr>
          <w:lang w:val="en-CA" w:eastAsia="ja-JP"/>
        </w:rPr>
        <w:t>.</w:t>
      </w:r>
    </w:p>
    <w:p w14:paraId="6C8E2024" w14:textId="77777777" w:rsidR="00871097" w:rsidRPr="00AD2E68" w:rsidRDefault="00871097" w:rsidP="00871097">
      <w:pPr>
        <w:pStyle w:val="Heading3"/>
        <w:rPr>
          <w:lang w:val="en-CA" w:eastAsia="ja-JP"/>
        </w:rPr>
      </w:pPr>
      <w:r w:rsidRPr="00AD2E68">
        <w:rPr>
          <w:lang w:val="en-CA" w:eastAsia="ja-JP"/>
        </w:rPr>
        <w:t>Complexity assessment</w:t>
      </w:r>
    </w:p>
    <w:p w14:paraId="237408CE" w14:textId="77777777" w:rsidR="00871097" w:rsidRPr="00AD2E68" w:rsidRDefault="00871097" w:rsidP="00871097">
      <w:pPr>
        <w:jc w:val="both"/>
        <w:rPr>
          <w:lang w:val="en-CA" w:eastAsia="ja-JP"/>
        </w:rPr>
      </w:pPr>
      <w:r w:rsidRPr="00AD2E68">
        <w:rPr>
          <w:lang w:val="en-CA" w:eastAsia="ja-JP"/>
        </w:rPr>
        <w:t xml:space="preserve">Both HW and SW complexity of proposed tools for both encoder and decoder will be evaluated. </w:t>
      </w:r>
    </w:p>
    <w:p w14:paraId="358286C0" w14:textId="77777777" w:rsidR="00871097" w:rsidRDefault="00871097" w:rsidP="00871097">
      <w:pPr>
        <w:jc w:val="both"/>
        <w:rPr>
          <w:lang w:val="en-CA"/>
        </w:rPr>
      </w:pPr>
      <w:r w:rsidRPr="00AD2E68">
        <w:rPr>
          <w:lang w:val="en-CA" w:eastAsia="ja-JP"/>
        </w:rPr>
        <w:t>To measure software run time</w:t>
      </w:r>
      <w:r w:rsidRPr="00AD2E68">
        <w:rPr>
          <w:lang w:val="en-CA"/>
        </w:rPr>
        <w:t xml:space="preserve">, </w:t>
      </w:r>
      <w:r w:rsidRPr="00AD2E68">
        <w:rPr>
          <w:lang w:val="en-CA" w:eastAsia="ja-JP"/>
        </w:rPr>
        <w:t xml:space="preserve">software with the </w:t>
      </w:r>
      <w:r w:rsidRPr="00AD2E68">
        <w:rPr>
          <w:lang w:val="en-CA"/>
        </w:rPr>
        <w:t>anchor</w:t>
      </w:r>
      <w:r w:rsidRPr="00AD2E68">
        <w:rPr>
          <w:lang w:val="en-CA" w:eastAsia="ja-JP"/>
        </w:rPr>
        <w:t xml:space="preserve"> configuration</w:t>
      </w:r>
      <w:r w:rsidRPr="00AD2E68">
        <w:rPr>
          <w:lang w:val="en-CA"/>
        </w:rPr>
        <w:t xml:space="preserve"> and the </w:t>
      </w:r>
      <w:r w:rsidRPr="00AD2E68">
        <w:rPr>
          <w:lang w:val="en-CA" w:eastAsia="ja-JP"/>
        </w:rPr>
        <w:t>proposal implemented on the software</w:t>
      </w:r>
      <w:r w:rsidRPr="00AD2E68">
        <w:rPr>
          <w:lang w:val="en-CA"/>
        </w:rPr>
        <w:t xml:space="preserve"> shall be used. </w:t>
      </w:r>
      <w:r w:rsidRPr="00AD2E68">
        <w:rPr>
          <w:lang w:val="en-CA" w:eastAsia="ja-JP"/>
        </w:rPr>
        <w:t>To measure decoding time</w:t>
      </w:r>
      <w:r w:rsidRPr="00AD2E68">
        <w:rPr>
          <w:lang w:val="en-CA"/>
        </w:rPr>
        <w:t>, the decoding shall be executed on the same machine without output of decoded YUV data</w:t>
      </w:r>
      <w:r w:rsidRPr="00AD2E68">
        <w:rPr>
          <w:lang w:val="en-CA" w:eastAsia="ja-JP"/>
        </w:rPr>
        <w:t>.</w:t>
      </w:r>
      <w:r w:rsidRPr="00AD2E68">
        <w:rPr>
          <w:lang w:val="en-CA"/>
        </w:rPr>
        <w:t xml:space="preserve"> The computational time must be measured for each </w:t>
      </w:r>
      <w:r w:rsidRPr="00AD2E68">
        <w:rPr>
          <w:lang w:val="en-CA" w:eastAsia="ja-JP"/>
        </w:rPr>
        <w:t>test sequence and test case for both anchor and proposal</w:t>
      </w:r>
      <w:r w:rsidRPr="00AD2E68">
        <w:rPr>
          <w:lang w:val="en-CA"/>
        </w:rPr>
        <w:t xml:space="preserve">. </w:t>
      </w:r>
      <w:r w:rsidRPr="00AD2E68">
        <w:rPr>
          <w:lang w:val="en-CA" w:eastAsia="ja-JP"/>
        </w:rPr>
        <w:t>Relative</w:t>
      </w:r>
      <w:r w:rsidRPr="00AD2E68">
        <w:rPr>
          <w:lang w:val="en-CA"/>
        </w:rPr>
        <w:t xml:space="preserve"> </w:t>
      </w:r>
      <w:r w:rsidRPr="00AD2E68">
        <w:rPr>
          <w:lang w:val="en-CA" w:eastAsia="ja-JP"/>
        </w:rPr>
        <w:t xml:space="preserve">computational </w:t>
      </w:r>
      <w:r w:rsidRPr="00AD2E68">
        <w:rPr>
          <w:lang w:val="en-CA"/>
        </w:rPr>
        <w:t>time calculated</w:t>
      </w:r>
      <w:r w:rsidRPr="00AD2E68">
        <w:rPr>
          <w:lang w:val="en-CA" w:eastAsia="ja-JP"/>
        </w:rPr>
        <w:t xml:space="preserve"> against the anchor must be presented</w:t>
      </w:r>
      <w:r w:rsidRPr="00AD2E68">
        <w:rPr>
          <w:lang w:val="en-CA"/>
        </w:rPr>
        <w:t>.</w:t>
      </w:r>
    </w:p>
    <w:p w14:paraId="6B784B44" w14:textId="77777777" w:rsidR="00EB5B85" w:rsidRDefault="00717093" w:rsidP="00EB5B85">
      <w:pPr>
        <w:pStyle w:val="Heading3"/>
        <w:rPr>
          <w:lang w:val="en-CA" w:eastAsia="ja-JP"/>
        </w:rPr>
      </w:pPr>
      <w:r>
        <w:rPr>
          <w:lang w:val="en-CA"/>
        </w:rPr>
        <w:t>Subjective quality</w:t>
      </w:r>
      <w:r w:rsidR="00EB5B85" w:rsidRPr="00AD2E68">
        <w:rPr>
          <w:lang w:val="en-CA" w:eastAsia="ja-JP"/>
        </w:rPr>
        <w:t xml:space="preserve"> assessment</w:t>
      </w:r>
    </w:p>
    <w:p w14:paraId="2D5D0DB1" w14:textId="77777777" w:rsidR="00D92F08" w:rsidRPr="00D92F08" w:rsidRDefault="00D92F08" w:rsidP="00F82DB5">
      <w:pPr>
        <w:rPr>
          <w:del w:id="57" w:author="liweig" w:date="2013-02-07T11:38:00Z"/>
          <w:lang w:val="en-CA" w:eastAsia="ja-JP"/>
        </w:rPr>
      </w:pPr>
      <w:del w:id="58" w:author="liweig" w:date="2013-02-07T11:38:00Z">
        <w:r w:rsidRPr="00F82DB5">
          <w:rPr>
            <w:highlight w:val="yellow"/>
            <w:lang w:val="en-CA" w:eastAsia="ja-JP"/>
          </w:rPr>
          <w:delText xml:space="preserve">The visual test setting is currently being discussed in </w:delText>
        </w:r>
        <w:r w:rsidR="00596A3C">
          <w:rPr>
            <w:highlight w:val="yellow"/>
            <w:lang w:val="en-CA" w:eastAsia="ja-JP"/>
          </w:rPr>
          <w:delText>S</w:delText>
        </w:r>
        <w:r w:rsidRPr="00F82DB5">
          <w:rPr>
            <w:highlight w:val="yellow"/>
            <w:lang w:val="en-CA" w:eastAsia="ja-JP"/>
          </w:rPr>
          <w:delText>CE2 and will be updated later.</w:delText>
        </w:r>
      </w:del>
    </w:p>
    <w:p w14:paraId="00EC4F8A" w14:textId="77777777" w:rsidR="007C5D81" w:rsidRPr="00AD2E68" w:rsidRDefault="007C5D81" w:rsidP="00A55A2B">
      <w:pPr>
        <w:jc w:val="both"/>
        <w:rPr>
          <w:lang w:val="en-CA" w:eastAsia="ja-JP"/>
        </w:rPr>
      </w:pPr>
      <w:r w:rsidRPr="00AD2E68">
        <w:rPr>
          <w:lang w:val="en-CA" w:eastAsia="ja-JP"/>
        </w:rPr>
        <w:t>The following test procedure will be used. ABAB test is used. The same sequence and the anchor are shown one after another. The order of proposals is randomized for every test and sequence and identities of the proposals are hidden. Test subjects are asked to rate each proposal on a scale from -2 to 2. The results are later calculated as well as 95-percent confidence intervals for every proposal and test sequence.</w:t>
      </w:r>
    </w:p>
    <w:p w14:paraId="04B420E7" w14:textId="54E94482" w:rsidR="005A3885" w:rsidRDefault="005A3885" w:rsidP="00A55A2B">
      <w:pPr>
        <w:jc w:val="both"/>
        <w:rPr>
          <w:lang w:val="en-CA" w:eastAsia="ja-JP"/>
        </w:rPr>
      </w:pPr>
      <w:r w:rsidRPr="00AD2E68">
        <w:rPr>
          <w:lang w:val="en-CA" w:eastAsia="ja-JP"/>
        </w:rPr>
        <w:t xml:space="preserve">Type </w:t>
      </w:r>
      <w:r>
        <w:rPr>
          <w:lang w:val="en-CA" w:eastAsia="ja-JP"/>
        </w:rPr>
        <w:t>1</w:t>
      </w:r>
      <w:r w:rsidRPr="00AD2E68">
        <w:rPr>
          <w:lang w:val="en-CA" w:eastAsia="ja-JP"/>
        </w:rPr>
        <w:t xml:space="preserve"> sequences: </w:t>
      </w:r>
      <w:r>
        <w:rPr>
          <w:lang w:val="en-CA" w:eastAsia="ja-JP"/>
        </w:rPr>
        <w:t xml:space="preserve">these are sequences in CTC. </w:t>
      </w:r>
      <w:r w:rsidRPr="00AD2E68">
        <w:rPr>
          <w:lang w:val="en-CA" w:eastAsia="ja-JP"/>
        </w:rPr>
        <w:t xml:space="preserve">These sequences will be used to demonstrate that there is no visual degradation in common test conditions: </w:t>
      </w:r>
      <w:r w:rsidRPr="00A55A2B">
        <w:rPr>
          <w:lang w:val="en-CA"/>
          <w:rPrChange w:id="59" w:author="liweig" w:date="2013-02-07T11:38:00Z">
            <w:rPr>
              <w:highlight w:val="yellow"/>
              <w:lang w:val="en-CA"/>
            </w:rPr>
          </w:rPrChange>
        </w:rPr>
        <w:t>"Kimono</w:t>
      </w:r>
      <w:del w:id="60" w:author="liweig" w:date="2013-02-07T11:38:00Z">
        <w:r w:rsidRPr="00E37D00">
          <w:rPr>
            <w:highlight w:val="yellow"/>
            <w:lang w:val="en-CA" w:eastAsia="ja-JP"/>
          </w:rPr>
          <w:delText>" and "</w:delText>
        </w:r>
      </w:del>
      <w:ins w:id="61" w:author="liweig" w:date="2013-02-07T11:38:00Z">
        <w:r w:rsidRPr="00A55A2B">
          <w:rPr>
            <w:lang w:val="en-CA" w:eastAsia="ja-JP"/>
          </w:rPr>
          <w:t>"</w:t>
        </w:r>
        <w:r w:rsidR="00230B9E">
          <w:rPr>
            <w:lang w:val="en-CA" w:eastAsia="ja-JP"/>
          </w:rPr>
          <w:t>,</w:t>
        </w:r>
        <w:r w:rsidRPr="00A55A2B">
          <w:rPr>
            <w:lang w:val="en-CA" w:eastAsia="ja-JP"/>
          </w:rPr>
          <w:t>"</w:t>
        </w:r>
      </w:ins>
      <w:r w:rsidRPr="00A55A2B">
        <w:rPr>
          <w:lang w:val="en-CA"/>
          <w:rPrChange w:id="62" w:author="liweig" w:date="2013-02-07T11:38:00Z">
            <w:rPr>
              <w:highlight w:val="yellow"/>
              <w:lang w:val="en-CA"/>
            </w:rPr>
          </w:rPrChange>
        </w:rPr>
        <w:t>Cactus</w:t>
      </w:r>
      <w:del w:id="63" w:author="liweig" w:date="2013-02-07T11:38:00Z">
        <w:r w:rsidRPr="00E37D00">
          <w:rPr>
            <w:highlight w:val="yellow"/>
            <w:lang w:val="en-CA" w:eastAsia="ja-JP"/>
          </w:rPr>
          <w:delText>".</w:delText>
        </w:r>
      </w:del>
      <w:ins w:id="64" w:author="liweig" w:date="2013-02-07T11:38:00Z">
        <w:r w:rsidRPr="00A55A2B">
          <w:rPr>
            <w:lang w:val="en-CA" w:eastAsia="ja-JP"/>
          </w:rPr>
          <w:t>"</w:t>
        </w:r>
        <w:r w:rsidR="00230B9E">
          <w:rPr>
            <w:lang w:val="en-CA" w:eastAsia="ja-JP"/>
          </w:rPr>
          <w:t>, “Park</w:t>
        </w:r>
        <w:r w:rsidR="00EC12E1">
          <w:rPr>
            <w:lang w:val="en-CA" w:eastAsia="ja-JP"/>
          </w:rPr>
          <w:t>S</w:t>
        </w:r>
        <w:r w:rsidR="00230B9E">
          <w:rPr>
            <w:lang w:val="en-CA" w:eastAsia="ja-JP"/>
          </w:rPr>
          <w:t xml:space="preserve">cene” and </w:t>
        </w:r>
        <w:r w:rsidR="00230B9E">
          <w:rPr>
            <w:lang w:val="en-CA" w:eastAsia="ja-JP"/>
          </w:rPr>
          <w:lastRenderedPageBreak/>
          <w:t>“BasketballDrive”</w:t>
        </w:r>
        <w:r w:rsidRPr="00A55A2B">
          <w:rPr>
            <w:lang w:val="en-CA" w:eastAsia="ja-JP"/>
          </w:rPr>
          <w:t>.</w:t>
        </w:r>
      </w:ins>
      <w:r w:rsidRPr="00AD2E68">
        <w:rPr>
          <w:lang w:val="en-CA" w:eastAsia="ja-JP"/>
        </w:rPr>
        <w:t xml:space="preserve"> </w:t>
      </w:r>
      <w:r>
        <w:rPr>
          <w:lang w:val="en-CA" w:eastAsia="ja-JP"/>
        </w:rPr>
        <w:t>The selection of s</w:t>
      </w:r>
      <w:r w:rsidRPr="00AD2E68">
        <w:rPr>
          <w:lang w:val="en-CA" w:eastAsia="ja-JP"/>
        </w:rPr>
        <w:t>equences may be modified if the content shows visual quality degradation from deblocking.</w:t>
      </w:r>
    </w:p>
    <w:p w14:paraId="0D5EE124" w14:textId="13F60805" w:rsidR="00287359" w:rsidRDefault="007C5D81" w:rsidP="00A55A2B">
      <w:pPr>
        <w:jc w:val="both"/>
        <w:rPr>
          <w:color w:val="1F497D"/>
        </w:rPr>
      </w:pPr>
      <w:r w:rsidRPr="00AD2E68">
        <w:rPr>
          <w:lang w:val="en-CA" w:eastAsia="ja-JP"/>
        </w:rPr>
        <w:t xml:space="preserve">Type </w:t>
      </w:r>
      <w:r w:rsidR="005A3885">
        <w:rPr>
          <w:lang w:val="en-CA" w:eastAsia="ja-JP"/>
        </w:rPr>
        <w:t>2</w:t>
      </w:r>
      <w:r w:rsidRPr="00AD2E68">
        <w:rPr>
          <w:lang w:val="en-CA" w:eastAsia="ja-JP"/>
        </w:rPr>
        <w:t xml:space="preserve"> sequences: </w:t>
      </w:r>
      <w:r w:rsidR="003137AA">
        <w:rPr>
          <w:lang w:val="en-CA" w:eastAsia="ja-JP"/>
        </w:rPr>
        <w:t xml:space="preserve">these are sequences </w:t>
      </w:r>
      <w:r w:rsidR="00E76403">
        <w:rPr>
          <w:lang w:val="en-CA" w:eastAsia="ja-JP"/>
        </w:rPr>
        <w:t xml:space="preserve">that were not included in </w:t>
      </w:r>
      <w:r w:rsidR="003137AA">
        <w:rPr>
          <w:lang w:val="en-CA" w:eastAsia="ja-JP"/>
        </w:rPr>
        <w:t xml:space="preserve">CTC. </w:t>
      </w:r>
      <w:del w:id="65" w:author="liweig" w:date="2013-02-07T11:38:00Z">
        <w:r w:rsidR="00E76403" w:rsidRPr="00E37D00">
          <w:rPr>
            <w:highlight w:val="yellow"/>
            <w:lang w:val="en-CA" w:eastAsia="ja-JP"/>
          </w:rPr>
          <w:delText>XXX, XXX</w:delText>
        </w:r>
        <w:r w:rsidR="00E76403">
          <w:rPr>
            <w:lang w:val="en-CA" w:eastAsia="ja-JP"/>
          </w:rPr>
          <w:delText>.</w:delText>
        </w:r>
      </w:del>
      <w:ins w:id="66" w:author="liweig" w:date="2013-02-07T11:38:00Z">
        <w:r w:rsidR="00287359">
          <w:rPr>
            <w:lang w:val="en-CA" w:eastAsia="ja-JP"/>
          </w:rPr>
          <w:t xml:space="preserve">Two sequences are used in this </w:t>
        </w:r>
        <w:r w:rsidR="00EC12E1">
          <w:rPr>
            <w:lang w:val="en-CA" w:eastAsia="ja-JP"/>
          </w:rPr>
          <w:t>category</w:t>
        </w:r>
        <w:r w:rsidR="00287359">
          <w:rPr>
            <w:lang w:val="en-CA" w:eastAsia="ja-JP"/>
          </w:rPr>
          <w:t>: “</w:t>
        </w:r>
        <w:r w:rsidR="00287359" w:rsidRPr="00A55A2B">
          <w:rPr>
            <w:lang w:val="en-CA" w:eastAsia="ja-JP"/>
          </w:rPr>
          <w:t>DucksTakeOff”</w:t>
        </w:r>
        <w:r w:rsidR="0002450C">
          <w:rPr>
            <w:lang w:val="en-CA" w:eastAsia="ja-JP"/>
          </w:rPr>
          <w:t xml:space="preserve"> (1920x1080, 25fps, intra period = 24)</w:t>
        </w:r>
        <w:r w:rsidR="00287359" w:rsidRPr="00A55A2B">
          <w:rPr>
            <w:lang w:val="en-CA" w:eastAsia="ja-JP"/>
          </w:rPr>
          <w:t xml:space="preserve"> and “WestWindsEasy”</w:t>
        </w:r>
        <w:r w:rsidR="0002450C">
          <w:rPr>
            <w:lang w:val="en-CA" w:eastAsia="ja-JP"/>
          </w:rPr>
          <w:t xml:space="preserve"> (1920x1080, 30fps, intra period = 32)</w:t>
        </w:r>
        <w:r w:rsidR="00E76403">
          <w:rPr>
            <w:lang w:val="en-CA" w:eastAsia="ja-JP"/>
          </w:rPr>
          <w:t>.</w:t>
        </w:r>
        <w:r w:rsidR="00287359">
          <w:rPr>
            <w:lang w:val="en-CA" w:eastAsia="ja-JP"/>
          </w:rPr>
          <w:t xml:space="preserve"> The sequences and the down</w:t>
        </w:r>
        <w:r w:rsidR="0002450C">
          <w:rPr>
            <w:lang w:val="en-CA" w:eastAsia="ja-JP"/>
          </w:rPr>
          <w:t>-</w:t>
        </w:r>
        <w:r w:rsidR="00287359">
          <w:rPr>
            <w:lang w:val="en-CA" w:eastAsia="ja-JP"/>
          </w:rPr>
          <w:t xml:space="preserve">sampled versions are available at </w:t>
        </w:r>
        <w:r w:rsidR="00287359">
          <w:rPr>
            <w:color w:val="1F497D"/>
          </w:rPr>
          <w:fldChar w:fldCharType="begin"/>
        </w:r>
        <w:r w:rsidR="00287359">
          <w:rPr>
            <w:color w:val="1F497D"/>
          </w:rPr>
          <w:instrText xml:space="preserve"> HYPERLINK "http://sdrv.ms/Y6nbEC" </w:instrText>
        </w:r>
        <w:r w:rsidR="00287359">
          <w:rPr>
            <w:color w:val="1F497D"/>
          </w:rPr>
          <w:fldChar w:fldCharType="separate"/>
        </w:r>
        <w:r w:rsidR="00287359">
          <w:rPr>
            <w:rStyle w:val="Hyperlink"/>
          </w:rPr>
          <w:t>http://sdrv.ms/Y6nbEC</w:t>
        </w:r>
        <w:r w:rsidR="00287359">
          <w:rPr>
            <w:color w:val="1F497D"/>
          </w:rPr>
          <w:fldChar w:fldCharType="end"/>
        </w:r>
        <w:r w:rsidR="00287359">
          <w:rPr>
            <w:color w:val="1F497D"/>
          </w:rPr>
          <w:t>.</w:t>
        </w:r>
        <w:r w:rsidR="0002450C">
          <w:rPr>
            <w:color w:val="1F497D"/>
          </w:rPr>
          <w:t xml:space="preserve"> </w:t>
        </w:r>
      </w:ins>
    </w:p>
    <w:p w14:paraId="609E64A8" w14:textId="77777777" w:rsidR="00E76403" w:rsidRDefault="00FA1254" w:rsidP="009B67D7">
      <w:pPr>
        <w:jc w:val="both"/>
        <w:rPr>
          <w:del w:id="67" w:author="liweig" w:date="2013-02-07T11:38:00Z"/>
          <w:lang w:val="en-CA" w:eastAsia="ja-JP"/>
        </w:rPr>
      </w:pPr>
      <w:del w:id="68" w:author="liweig" w:date="2013-02-07T11:38:00Z">
        <w:r>
          <w:rPr>
            <w:lang w:val="en-CA" w:eastAsia="ja-JP"/>
          </w:rPr>
          <w:delText>Configurations:</w:delText>
        </w:r>
        <w:r w:rsidR="007D15D3" w:rsidRPr="00E37D00">
          <w:rPr>
            <w:highlight w:val="yellow"/>
            <w:lang w:val="en-CA" w:eastAsia="ja-JP"/>
          </w:rPr>
          <w:delText>?</w:delText>
        </w:r>
      </w:del>
    </w:p>
    <w:p w14:paraId="37886DC1" w14:textId="77777777" w:rsidR="00FA1254" w:rsidRDefault="00E76403" w:rsidP="009B67D7">
      <w:pPr>
        <w:jc w:val="both"/>
        <w:rPr>
          <w:del w:id="69" w:author="liweig" w:date="2013-02-07T11:38:00Z"/>
          <w:lang w:val="en-CA" w:eastAsia="ja-JP"/>
        </w:rPr>
      </w:pPr>
      <w:del w:id="70" w:author="liweig" w:date="2013-02-07T11:38:00Z">
        <w:r>
          <w:rPr>
            <w:lang w:val="en-CA" w:eastAsia="ja-JP"/>
          </w:rPr>
          <w:delText xml:space="preserve">Scalability: </w:delText>
        </w:r>
        <w:r w:rsidR="007D15D3" w:rsidRPr="00E37D00">
          <w:rPr>
            <w:highlight w:val="yellow"/>
            <w:lang w:val="en-CA" w:eastAsia="ja-JP"/>
          </w:rPr>
          <w:delText>?</w:delText>
        </w:r>
      </w:del>
    </w:p>
    <w:p w14:paraId="07E74E19" w14:textId="77777777" w:rsidR="009B67D7" w:rsidRDefault="009B67D7" w:rsidP="009B67D7">
      <w:pPr>
        <w:jc w:val="both"/>
        <w:rPr>
          <w:del w:id="71" w:author="liweig" w:date="2013-02-07T11:38:00Z"/>
          <w:lang w:val="en-CA" w:eastAsia="ja-JP"/>
        </w:rPr>
      </w:pPr>
      <w:del w:id="72" w:author="liweig" w:date="2013-02-07T11:38:00Z">
        <w:r>
          <w:rPr>
            <w:lang w:val="en-CA" w:eastAsia="ja-JP"/>
          </w:rPr>
          <w:delText xml:space="preserve">Base layer QP: </w:delText>
        </w:r>
        <w:r w:rsidR="007D15D3" w:rsidRPr="00E37D00">
          <w:rPr>
            <w:highlight w:val="yellow"/>
            <w:lang w:val="en-CA" w:eastAsia="ja-JP"/>
          </w:rPr>
          <w:delText>34</w:delText>
        </w:r>
      </w:del>
    </w:p>
    <w:p w14:paraId="4FABC569" w14:textId="77777777" w:rsidR="005A3885" w:rsidRDefault="00E76403" w:rsidP="009B67D7">
      <w:pPr>
        <w:jc w:val="both"/>
        <w:rPr>
          <w:del w:id="73" w:author="liweig" w:date="2013-02-07T11:38:00Z"/>
          <w:lang w:val="en-CA" w:eastAsia="ja-JP"/>
        </w:rPr>
      </w:pPr>
      <w:del w:id="74" w:author="liweig" w:date="2013-02-07T11:38:00Z">
        <w:r>
          <w:rPr>
            <w:lang w:val="en-CA" w:eastAsia="ja-JP"/>
          </w:rPr>
          <w:delText>Delta</w:delText>
        </w:r>
        <w:r w:rsidR="009B67D7">
          <w:rPr>
            <w:lang w:val="en-CA" w:eastAsia="ja-JP"/>
          </w:rPr>
          <w:delText xml:space="preserve"> QP</w:delText>
        </w:r>
        <w:r>
          <w:rPr>
            <w:lang w:val="en-CA" w:eastAsia="ja-JP"/>
          </w:rPr>
          <w:delText xml:space="preserve"> betwene BL and EL</w:delText>
        </w:r>
        <w:r w:rsidR="009B67D7">
          <w:rPr>
            <w:lang w:val="en-CA" w:eastAsia="ja-JP"/>
          </w:rPr>
          <w:delText xml:space="preserve">: </w:delText>
        </w:r>
        <w:r w:rsidR="007D15D3" w:rsidRPr="00E37D00">
          <w:rPr>
            <w:highlight w:val="yellow"/>
            <w:lang w:val="en-CA" w:eastAsia="ja-JP"/>
          </w:rPr>
          <w:delText>0 and 2</w:delText>
        </w:r>
      </w:del>
    </w:p>
    <w:p w14:paraId="0BEFC8EF" w14:textId="0BC12D0E" w:rsidR="00154807" w:rsidRPr="00AD2E68" w:rsidRDefault="007C5D81" w:rsidP="00154807">
      <w:pPr>
        <w:jc w:val="both"/>
        <w:rPr>
          <w:lang w:val="en-CA" w:eastAsia="ja-JP"/>
        </w:rPr>
      </w:pPr>
      <w:del w:id="75" w:author="liweig" w:date="2013-02-07T11:38:00Z">
        <w:r w:rsidRPr="00AD2E68">
          <w:rPr>
            <w:lang w:val="en-CA" w:eastAsia="ja-JP"/>
          </w:rPr>
          <w:delText>Anchor:</w:delText>
        </w:r>
      </w:del>
      <w:ins w:id="76" w:author="liweig" w:date="2013-02-07T11:38:00Z">
        <w:r w:rsidR="00154807">
          <w:rPr>
            <w:lang w:val="en-CA" w:eastAsia="ja-JP"/>
          </w:rPr>
          <w:t>The anchor of visual test is</w:t>
        </w:r>
      </w:ins>
      <w:r w:rsidR="00154807">
        <w:rPr>
          <w:lang w:val="en-CA" w:eastAsia="ja-JP"/>
        </w:rPr>
        <w:t xml:space="preserve"> SM 1.0 with Intra-BL setting</w:t>
      </w:r>
      <w:r w:rsidR="00154807" w:rsidRPr="00AD2E68">
        <w:rPr>
          <w:lang w:val="en-CA" w:eastAsia="ja-JP"/>
        </w:rPr>
        <w:t>.</w:t>
      </w:r>
    </w:p>
    <w:p w14:paraId="08FC200E" w14:textId="77777777" w:rsidR="00154807" w:rsidRDefault="00154807" w:rsidP="00154807">
      <w:pPr>
        <w:jc w:val="both"/>
        <w:rPr>
          <w:ins w:id="77" w:author="liweig" w:date="2013-02-07T11:38:00Z"/>
          <w:lang w:val="en-CA" w:eastAsia="ja-JP"/>
        </w:rPr>
      </w:pPr>
      <w:ins w:id="78" w:author="liweig" w:date="2013-02-07T11:38:00Z">
        <w:r w:rsidRPr="00A55A2B">
          <w:rPr>
            <w:lang w:val="en-CA" w:eastAsia="ja-JP"/>
          </w:rPr>
          <w:t xml:space="preserve">The encoding configurations for the sequences are provided in </w:t>
        </w:r>
        <w:r>
          <w:rPr>
            <w:lang w:val="en-CA" w:eastAsia="ja-JP"/>
          </w:rPr>
          <w:t xml:space="preserve">the following table. </w:t>
        </w:r>
      </w:ins>
    </w:p>
    <w:p w14:paraId="4B665CCA" w14:textId="77777777" w:rsidR="00A55A2B" w:rsidRDefault="00A55A2B" w:rsidP="00154807">
      <w:pPr>
        <w:jc w:val="both"/>
        <w:rPr>
          <w:ins w:id="79" w:author="liweig" w:date="2013-02-07T11:38:00Z"/>
          <w:lang w:val="en-CA" w:eastAsia="ja-JP"/>
        </w:rPr>
      </w:pPr>
    </w:p>
    <w:tbl>
      <w:tblPr>
        <w:tblW w:w="0" w:type="auto"/>
        <w:tblCellMar>
          <w:left w:w="0" w:type="dxa"/>
          <w:right w:w="0" w:type="dxa"/>
        </w:tblCellMar>
        <w:tblLook w:val="04A0" w:firstRow="1" w:lastRow="0" w:firstColumn="1" w:lastColumn="0" w:noHBand="0" w:noVBand="1"/>
      </w:tblPr>
      <w:tblGrid>
        <w:gridCol w:w="911"/>
        <w:gridCol w:w="1787"/>
        <w:gridCol w:w="1074"/>
        <w:gridCol w:w="1332"/>
        <w:gridCol w:w="1354"/>
        <w:gridCol w:w="1660"/>
        <w:gridCol w:w="1458"/>
      </w:tblGrid>
      <w:tr w:rsidR="00A55A2B" w14:paraId="2BB86EEB" w14:textId="77777777" w:rsidTr="00A55A2B">
        <w:trPr>
          <w:ins w:id="80" w:author="liweig" w:date="2013-02-07T11:38:00Z"/>
        </w:trPr>
        <w:tc>
          <w:tcPr>
            <w:tcW w:w="9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028D35" w14:textId="77777777" w:rsidR="00A55A2B" w:rsidRDefault="00A55A2B" w:rsidP="004B18DD">
            <w:pPr>
              <w:jc w:val="both"/>
              <w:rPr>
                <w:ins w:id="81" w:author="liweig" w:date="2013-02-07T11:38:00Z"/>
                <w:rFonts w:ascii="Gulim" w:eastAsia="Gulim" w:hAnsi="Gulim" w:cs="Gulim"/>
                <w:szCs w:val="22"/>
                <w:lang w:val="en-CA" w:eastAsia="ja-JP"/>
              </w:rPr>
            </w:pPr>
            <w:ins w:id="82" w:author="liweig" w:date="2013-02-07T11:38:00Z">
              <w:r>
                <w:rPr>
                  <w:rFonts w:hint="eastAsia"/>
                  <w:lang w:val="en-CA" w:eastAsia="ja-JP"/>
                </w:rPr>
                <w:t>Test</w:t>
              </w:r>
            </w:ins>
          </w:p>
        </w:tc>
        <w:tc>
          <w:tcPr>
            <w:tcW w:w="1787" w:type="dxa"/>
            <w:tcBorders>
              <w:top w:val="single" w:sz="8" w:space="0" w:color="auto"/>
              <w:left w:val="nil"/>
              <w:bottom w:val="single" w:sz="8" w:space="0" w:color="auto"/>
              <w:right w:val="single" w:sz="4" w:space="0" w:color="auto"/>
            </w:tcBorders>
            <w:tcMar>
              <w:top w:w="0" w:type="dxa"/>
              <w:left w:w="108" w:type="dxa"/>
              <w:bottom w:w="0" w:type="dxa"/>
              <w:right w:w="108" w:type="dxa"/>
            </w:tcMar>
          </w:tcPr>
          <w:p w14:paraId="49F007FD" w14:textId="77777777" w:rsidR="00A55A2B" w:rsidRPr="00A55A2B" w:rsidRDefault="00A55A2B" w:rsidP="004B18DD">
            <w:pPr>
              <w:jc w:val="both"/>
              <w:rPr>
                <w:ins w:id="83" w:author="liweig" w:date="2013-02-07T11:38:00Z"/>
                <w:lang w:val="en-CA" w:eastAsia="ja-JP"/>
              </w:rPr>
            </w:pPr>
          </w:p>
        </w:tc>
        <w:tc>
          <w:tcPr>
            <w:tcW w:w="1074" w:type="dxa"/>
            <w:tcBorders>
              <w:top w:val="single" w:sz="8" w:space="0" w:color="auto"/>
              <w:left w:val="single" w:sz="4" w:space="0" w:color="auto"/>
              <w:bottom w:val="single" w:sz="8" w:space="0" w:color="auto"/>
              <w:right w:val="single" w:sz="8" w:space="0" w:color="auto"/>
            </w:tcBorders>
          </w:tcPr>
          <w:p w14:paraId="186F57AB" w14:textId="77777777" w:rsidR="00A55A2B" w:rsidRPr="00A55A2B" w:rsidRDefault="00A55A2B" w:rsidP="004B18DD">
            <w:pPr>
              <w:jc w:val="both"/>
              <w:rPr>
                <w:ins w:id="84" w:author="liweig" w:date="2013-02-07T11:38:00Z"/>
                <w:lang w:val="en-CA" w:eastAsia="ja-JP"/>
              </w:rPr>
            </w:pPr>
            <w:ins w:id="85" w:author="liweig" w:date="2013-02-07T11:38:00Z">
              <w:r w:rsidRPr="00A55A2B">
                <w:rPr>
                  <w:lang w:val="en-CA" w:eastAsia="ja-JP"/>
                </w:rPr>
                <w:t>Frame number</w:t>
              </w:r>
              <w:r>
                <w:rPr>
                  <w:lang w:val="en-CA" w:eastAsia="ja-JP"/>
                </w:rPr>
                <w:t>s</w:t>
              </w:r>
            </w:ins>
          </w:p>
        </w:tc>
        <w:tc>
          <w:tcPr>
            <w:tcW w:w="13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82FE09" w14:textId="77777777" w:rsidR="00A55A2B" w:rsidRDefault="00A55A2B" w:rsidP="004B18DD">
            <w:pPr>
              <w:jc w:val="both"/>
              <w:rPr>
                <w:ins w:id="86" w:author="liweig" w:date="2013-02-07T11:38:00Z"/>
                <w:rFonts w:ascii="Gulim" w:eastAsia="Gulim" w:hAnsi="Gulim" w:cs="Gulim"/>
                <w:szCs w:val="22"/>
                <w:lang w:val="en-CA" w:eastAsia="ja-JP"/>
              </w:rPr>
            </w:pPr>
            <w:ins w:id="87" w:author="liweig" w:date="2013-02-07T11:38:00Z">
              <w:r>
                <w:rPr>
                  <w:rFonts w:hint="eastAsia"/>
                  <w:lang w:val="en-CA" w:eastAsia="ja-JP"/>
                </w:rPr>
                <w:t>BL QP</w:t>
              </w:r>
            </w:ins>
          </w:p>
        </w:tc>
        <w:tc>
          <w:tcPr>
            <w:tcW w:w="13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585A9C" w14:textId="77777777" w:rsidR="00A55A2B" w:rsidRDefault="00A55A2B" w:rsidP="004B18DD">
            <w:pPr>
              <w:jc w:val="both"/>
              <w:rPr>
                <w:ins w:id="88" w:author="liweig" w:date="2013-02-07T11:38:00Z"/>
                <w:rFonts w:ascii="Gulim" w:eastAsia="Gulim" w:hAnsi="Gulim" w:cs="Gulim"/>
                <w:szCs w:val="22"/>
                <w:lang w:val="en-CA" w:eastAsia="ja-JP"/>
              </w:rPr>
            </w:pPr>
            <w:ins w:id="89" w:author="liweig" w:date="2013-02-07T11:38:00Z">
              <w:r>
                <w:rPr>
                  <w:rFonts w:hint="eastAsia"/>
                  <w:lang w:val="en-CA" w:eastAsia="ja-JP"/>
                </w:rPr>
                <w:t>EL QP</w:t>
              </w:r>
            </w:ins>
          </w:p>
        </w:tc>
        <w:tc>
          <w:tcPr>
            <w:tcW w:w="16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990D7C" w14:textId="77777777" w:rsidR="00A55A2B" w:rsidRDefault="00A55A2B" w:rsidP="004B18DD">
            <w:pPr>
              <w:jc w:val="both"/>
              <w:rPr>
                <w:ins w:id="90" w:author="liweig" w:date="2013-02-07T11:38:00Z"/>
                <w:rFonts w:ascii="Gulim" w:eastAsia="Gulim" w:hAnsi="Gulim" w:cs="Gulim"/>
                <w:szCs w:val="22"/>
                <w:lang w:val="en-CA" w:eastAsia="ja-JP"/>
              </w:rPr>
            </w:pPr>
            <w:ins w:id="91" w:author="liweig" w:date="2013-02-07T11:38:00Z">
              <w:r>
                <w:rPr>
                  <w:rFonts w:hint="eastAsia"/>
                  <w:lang w:val="en-CA" w:eastAsia="ja-JP"/>
                </w:rPr>
                <w:t>Scalability</w:t>
              </w:r>
            </w:ins>
          </w:p>
        </w:tc>
        <w:tc>
          <w:tcPr>
            <w:tcW w:w="145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A70D5D" w14:textId="77777777" w:rsidR="00A55A2B" w:rsidRDefault="00A55A2B" w:rsidP="004B18DD">
            <w:pPr>
              <w:jc w:val="both"/>
              <w:rPr>
                <w:ins w:id="92" w:author="liweig" w:date="2013-02-07T11:38:00Z"/>
                <w:rFonts w:ascii="Gulim" w:eastAsia="Gulim" w:hAnsi="Gulim" w:cs="Gulim"/>
                <w:szCs w:val="22"/>
                <w:lang w:val="en-CA" w:eastAsia="ja-JP"/>
              </w:rPr>
            </w:pPr>
          </w:p>
        </w:tc>
      </w:tr>
      <w:tr w:rsidR="00A55A2B" w14:paraId="5D7BD638" w14:textId="77777777" w:rsidTr="00A55A2B">
        <w:trPr>
          <w:ins w:id="93"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8407CF" w14:textId="77777777" w:rsidR="00A55A2B" w:rsidRDefault="00A55A2B" w:rsidP="004B18DD">
            <w:pPr>
              <w:jc w:val="both"/>
              <w:rPr>
                <w:ins w:id="94" w:author="liweig" w:date="2013-02-07T11:38:00Z"/>
                <w:rFonts w:ascii="Gulim" w:eastAsia="Gulim" w:hAnsi="Gulim" w:cs="Gulim"/>
                <w:szCs w:val="22"/>
                <w:lang w:val="en-CA" w:eastAsia="ja-JP"/>
              </w:rPr>
            </w:pPr>
            <w:ins w:id="95" w:author="liweig" w:date="2013-02-07T11:38:00Z">
              <w:r>
                <w:rPr>
                  <w:rFonts w:hint="eastAsia"/>
                  <w:lang w:val="en-CA" w:eastAsia="ja-JP"/>
                </w:rPr>
                <w:t>1</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hideMark/>
          </w:tcPr>
          <w:p w14:paraId="2D2C7342" w14:textId="77777777" w:rsidR="00A55A2B" w:rsidRDefault="00A55A2B" w:rsidP="004B18DD">
            <w:pPr>
              <w:jc w:val="both"/>
              <w:rPr>
                <w:ins w:id="96" w:author="liweig" w:date="2013-02-07T11:38:00Z"/>
                <w:rFonts w:ascii="Gulim" w:eastAsia="Gulim" w:hAnsi="Gulim" w:cs="Gulim"/>
                <w:szCs w:val="22"/>
                <w:lang w:val="en-CA" w:eastAsia="ja-JP"/>
              </w:rPr>
            </w:pPr>
            <w:ins w:id="97" w:author="liweig" w:date="2013-02-07T11:38:00Z">
              <w:r>
                <w:rPr>
                  <w:rFonts w:hint="eastAsia"/>
                  <w:lang w:val="en-CA" w:eastAsia="ja-JP"/>
                </w:rPr>
                <w:t>Kimono</w:t>
              </w:r>
            </w:ins>
          </w:p>
        </w:tc>
        <w:tc>
          <w:tcPr>
            <w:tcW w:w="1074" w:type="dxa"/>
            <w:tcBorders>
              <w:top w:val="nil"/>
              <w:left w:val="single" w:sz="4" w:space="0" w:color="auto"/>
              <w:bottom w:val="single" w:sz="8" w:space="0" w:color="auto"/>
              <w:right w:val="single" w:sz="8" w:space="0" w:color="auto"/>
            </w:tcBorders>
          </w:tcPr>
          <w:p w14:paraId="1D4E6366" w14:textId="77777777" w:rsidR="00A55A2B" w:rsidRPr="00A55A2B" w:rsidRDefault="00A55A2B" w:rsidP="004B18DD">
            <w:pPr>
              <w:jc w:val="both"/>
              <w:rPr>
                <w:ins w:id="98" w:author="liweig" w:date="2013-02-07T11:38:00Z"/>
                <w:lang w:val="en-CA" w:eastAsia="ja-JP"/>
              </w:rPr>
            </w:pPr>
            <w:ins w:id="99" w:author="liweig" w:date="2013-02-07T11:38:00Z">
              <w:r w:rsidRPr="00A55A2B">
                <w:rPr>
                  <w:lang w:val="en-CA" w:eastAsia="ja-JP"/>
                </w:rPr>
                <w:t>240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hideMark/>
          </w:tcPr>
          <w:p w14:paraId="63481146" w14:textId="77777777" w:rsidR="00A55A2B" w:rsidRDefault="00A55A2B" w:rsidP="004B18DD">
            <w:pPr>
              <w:jc w:val="both"/>
              <w:rPr>
                <w:ins w:id="100" w:author="liweig" w:date="2013-02-07T11:38:00Z"/>
                <w:rFonts w:ascii="Gulim" w:eastAsia="Gulim" w:hAnsi="Gulim" w:cs="Gulim"/>
                <w:szCs w:val="22"/>
                <w:lang w:val="en-CA" w:eastAsia="ja-JP"/>
              </w:rPr>
            </w:pPr>
            <w:ins w:id="101" w:author="liweig" w:date="2013-02-07T11:38:00Z">
              <w:r>
                <w:rPr>
                  <w:rFonts w:hint="eastAsia"/>
                  <w:lang w:val="en-CA" w:eastAsia="ja-JP"/>
                </w:rPr>
                <w:t>34</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hideMark/>
          </w:tcPr>
          <w:p w14:paraId="5ECBA6BC" w14:textId="77777777" w:rsidR="00A55A2B" w:rsidRDefault="00A55A2B" w:rsidP="00A55A2B">
            <w:pPr>
              <w:jc w:val="both"/>
              <w:rPr>
                <w:ins w:id="102" w:author="liweig" w:date="2013-02-07T11:38:00Z"/>
                <w:rFonts w:ascii="Gulim" w:eastAsia="Gulim" w:hAnsi="Gulim" w:cs="Gulim"/>
                <w:szCs w:val="22"/>
                <w:lang w:val="en-CA" w:eastAsia="ja-JP"/>
              </w:rPr>
            </w:pPr>
            <w:ins w:id="103" w:author="liweig" w:date="2013-02-07T11:38:00Z">
              <w:r>
                <w:rPr>
                  <w:rFonts w:hint="eastAsia"/>
                  <w:lang w:val="en-CA" w:eastAsia="ja-JP"/>
                </w:rPr>
                <w:t>3</w:t>
              </w:r>
              <w:r>
                <w:rPr>
                  <w:lang w:val="en-CA" w:eastAsia="ja-JP"/>
                </w:rPr>
                <w:t>6</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hideMark/>
          </w:tcPr>
          <w:p w14:paraId="45C86140" w14:textId="77777777" w:rsidR="00A55A2B" w:rsidRDefault="00A55A2B" w:rsidP="004B18DD">
            <w:pPr>
              <w:jc w:val="both"/>
              <w:rPr>
                <w:ins w:id="104" w:author="liweig" w:date="2013-02-07T11:38:00Z"/>
                <w:rFonts w:ascii="Gulim" w:eastAsia="Gulim" w:hAnsi="Gulim" w:cs="Gulim"/>
                <w:szCs w:val="22"/>
                <w:lang w:val="en-CA" w:eastAsia="ja-JP"/>
              </w:rPr>
            </w:pPr>
            <w:ins w:id="105" w:author="liweig" w:date="2013-02-07T11:38:00Z">
              <w:r>
                <w:rPr>
                  <w:rFonts w:hint="eastAsia"/>
                  <w:lang w:val="en-CA" w:eastAsia="ja-JP"/>
                </w:rPr>
                <w:t>2X</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hideMark/>
          </w:tcPr>
          <w:p w14:paraId="33479DC1" w14:textId="77777777" w:rsidR="00A55A2B" w:rsidRDefault="00A55A2B" w:rsidP="004B18DD">
            <w:pPr>
              <w:jc w:val="both"/>
              <w:rPr>
                <w:ins w:id="106" w:author="liweig" w:date="2013-02-07T11:38:00Z"/>
                <w:rFonts w:ascii="Gulim" w:eastAsia="Gulim" w:hAnsi="Gulim" w:cs="Gulim"/>
                <w:szCs w:val="22"/>
                <w:lang w:val="en-CA" w:eastAsia="ja-JP"/>
              </w:rPr>
            </w:pPr>
            <w:ins w:id="107" w:author="liweig" w:date="2013-02-07T11:38:00Z">
              <w:r>
                <w:rPr>
                  <w:rFonts w:hint="eastAsia"/>
                  <w:lang w:val="en-CA" w:eastAsia="ja-JP"/>
                </w:rPr>
                <w:t>RA</w:t>
              </w:r>
            </w:ins>
          </w:p>
        </w:tc>
      </w:tr>
      <w:tr w:rsidR="00A55A2B" w14:paraId="57D34828" w14:textId="77777777" w:rsidTr="00A55A2B">
        <w:trPr>
          <w:ins w:id="108"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D60BC4" w14:textId="77777777" w:rsidR="00A55A2B" w:rsidRDefault="00A55A2B" w:rsidP="004B18DD">
            <w:pPr>
              <w:jc w:val="both"/>
              <w:rPr>
                <w:ins w:id="109" w:author="liweig" w:date="2013-02-07T11:38:00Z"/>
                <w:rFonts w:ascii="Gulim" w:eastAsia="Gulim" w:hAnsi="Gulim" w:cs="Gulim"/>
                <w:szCs w:val="22"/>
                <w:lang w:val="en-CA" w:eastAsia="ja-JP"/>
              </w:rPr>
            </w:pPr>
            <w:ins w:id="110" w:author="liweig" w:date="2013-02-07T11:38:00Z">
              <w:r>
                <w:rPr>
                  <w:rFonts w:hint="eastAsia"/>
                  <w:lang w:val="en-CA" w:eastAsia="ja-JP"/>
                </w:rPr>
                <w:t>2</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hideMark/>
          </w:tcPr>
          <w:p w14:paraId="188E4DD9" w14:textId="77777777" w:rsidR="00A55A2B" w:rsidRDefault="00A55A2B" w:rsidP="004B18DD">
            <w:pPr>
              <w:jc w:val="both"/>
              <w:rPr>
                <w:ins w:id="111" w:author="liweig" w:date="2013-02-07T11:38:00Z"/>
                <w:rFonts w:ascii="Gulim" w:eastAsia="Gulim" w:hAnsi="Gulim" w:cs="Gulim"/>
                <w:szCs w:val="22"/>
                <w:lang w:val="en-CA" w:eastAsia="ja-JP"/>
              </w:rPr>
            </w:pPr>
            <w:ins w:id="112" w:author="liweig" w:date="2013-02-07T11:38:00Z">
              <w:r>
                <w:rPr>
                  <w:rFonts w:hint="eastAsia"/>
                  <w:lang w:val="en-CA" w:eastAsia="ja-JP"/>
                </w:rPr>
                <w:t>Kimono</w:t>
              </w:r>
            </w:ins>
          </w:p>
        </w:tc>
        <w:tc>
          <w:tcPr>
            <w:tcW w:w="1074" w:type="dxa"/>
            <w:tcBorders>
              <w:top w:val="nil"/>
              <w:left w:val="single" w:sz="4" w:space="0" w:color="auto"/>
              <w:bottom w:val="single" w:sz="8" w:space="0" w:color="auto"/>
              <w:right w:val="single" w:sz="8" w:space="0" w:color="auto"/>
            </w:tcBorders>
          </w:tcPr>
          <w:p w14:paraId="264D4A09" w14:textId="77777777" w:rsidR="00A55A2B" w:rsidRPr="00A55A2B" w:rsidRDefault="00A55A2B" w:rsidP="004B18DD">
            <w:pPr>
              <w:jc w:val="both"/>
              <w:rPr>
                <w:ins w:id="113" w:author="liweig" w:date="2013-02-07T11:38:00Z"/>
                <w:lang w:val="en-CA" w:eastAsia="ja-JP"/>
              </w:rPr>
            </w:pPr>
            <w:ins w:id="114" w:author="liweig" w:date="2013-02-07T11:38:00Z">
              <w:r w:rsidRPr="00A55A2B">
                <w:rPr>
                  <w:lang w:val="en-CA" w:eastAsia="ja-JP"/>
                </w:rPr>
                <w:t>240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hideMark/>
          </w:tcPr>
          <w:p w14:paraId="7E1E0AB1" w14:textId="77777777" w:rsidR="00A55A2B" w:rsidRDefault="00A55A2B" w:rsidP="004B18DD">
            <w:pPr>
              <w:jc w:val="both"/>
              <w:rPr>
                <w:ins w:id="115" w:author="liweig" w:date="2013-02-07T11:38:00Z"/>
                <w:rFonts w:ascii="Gulim" w:eastAsia="Gulim" w:hAnsi="Gulim" w:cs="Gulim"/>
                <w:szCs w:val="22"/>
                <w:lang w:val="en-CA" w:eastAsia="ja-JP"/>
              </w:rPr>
            </w:pPr>
            <w:ins w:id="116" w:author="liweig" w:date="2013-02-07T11:38:00Z">
              <w:r w:rsidRPr="00A55A2B">
                <w:rPr>
                  <w:rFonts w:hint="eastAsia"/>
                  <w:lang w:val="en-CA" w:eastAsia="ja-JP"/>
                </w:rPr>
                <w:t>38</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hideMark/>
          </w:tcPr>
          <w:p w14:paraId="618D16D1" w14:textId="77777777" w:rsidR="00A55A2B" w:rsidRDefault="00A55A2B" w:rsidP="00A55A2B">
            <w:pPr>
              <w:jc w:val="both"/>
              <w:rPr>
                <w:ins w:id="117" w:author="liweig" w:date="2013-02-07T11:38:00Z"/>
                <w:rFonts w:ascii="Gulim" w:eastAsia="Gulim" w:hAnsi="Gulim" w:cs="Gulim"/>
                <w:szCs w:val="22"/>
                <w:lang w:val="en-CA" w:eastAsia="ja-JP"/>
              </w:rPr>
            </w:pPr>
            <w:ins w:id="118" w:author="liweig" w:date="2013-02-07T11:38:00Z">
              <w:r w:rsidRPr="00A55A2B">
                <w:rPr>
                  <w:rFonts w:hint="eastAsia"/>
                  <w:lang w:val="en-CA" w:eastAsia="ja-JP"/>
                </w:rPr>
                <w:t>3</w:t>
              </w:r>
              <w:r>
                <w:rPr>
                  <w:lang w:val="en-CA" w:eastAsia="ja-JP"/>
                </w:rPr>
                <w:t>4</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hideMark/>
          </w:tcPr>
          <w:p w14:paraId="7CB14D21" w14:textId="77777777" w:rsidR="00A55A2B" w:rsidRDefault="00A55A2B" w:rsidP="004B18DD">
            <w:pPr>
              <w:jc w:val="both"/>
              <w:rPr>
                <w:ins w:id="119" w:author="liweig" w:date="2013-02-07T11:38:00Z"/>
                <w:rFonts w:ascii="Gulim" w:eastAsia="Gulim" w:hAnsi="Gulim" w:cs="Gulim"/>
                <w:szCs w:val="22"/>
                <w:lang w:val="en-CA" w:eastAsia="ja-JP"/>
              </w:rPr>
            </w:pPr>
            <w:ins w:id="120" w:author="liweig" w:date="2013-02-07T11:38:00Z">
              <w:r>
                <w:rPr>
                  <w:rFonts w:hint="eastAsia"/>
                  <w:lang w:val="en-CA" w:eastAsia="ja-JP"/>
                </w:rPr>
                <w:t>SNR</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hideMark/>
          </w:tcPr>
          <w:p w14:paraId="38E8D8D5" w14:textId="77777777" w:rsidR="00A55A2B" w:rsidRDefault="00A55A2B" w:rsidP="004B18DD">
            <w:pPr>
              <w:jc w:val="both"/>
              <w:rPr>
                <w:ins w:id="121" w:author="liweig" w:date="2013-02-07T11:38:00Z"/>
                <w:rFonts w:ascii="Gulim" w:eastAsia="Gulim" w:hAnsi="Gulim" w:cs="Gulim"/>
                <w:szCs w:val="22"/>
                <w:lang w:val="en-CA" w:eastAsia="ja-JP"/>
              </w:rPr>
            </w:pPr>
            <w:ins w:id="122" w:author="liweig" w:date="2013-02-07T11:38:00Z">
              <w:r>
                <w:rPr>
                  <w:rFonts w:hint="eastAsia"/>
                  <w:lang w:val="en-CA" w:eastAsia="ja-JP"/>
                </w:rPr>
                <w:t>RA</w:t>
              </w:r>
            </w:ins>
          </w:p>
        </w:tc>
      </w:tr>
      <w:tr w:rsidR="00A55A2B" w14:paraId="5B0172FF" w14:textId="77777777" w:rsidTr="00463984">
        <w:trPr>
          <w:ins w:id="123"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840C22" w14:textId="77777777" w:rsidR="00A55A2B" w:rsidRDefault="00A55A2B" w:rsidP="004B18DD">
            <w:pPr>
              <w:jc w:val="both"/>
              <w:rPr>
                <w:ins w:id="124" w:author="liweig" w:date="2013-02-07T11:38:00Z"/>
                <w:rFonts w:ascii="Gulim" w:eastAsia="Gulim" w:hAnsi="Gulim" w:cs="Gulim"/>
                <w:szCs w:val="22"/>
                <w:lang w:val="en-CA" w:eastAsia="ja-JP"/>
              </w:rPr>
            </w:pPr>
            <w:ins w:id="125" w:author="liweig" w:date="2013-02-07T11:38:00Z">
              <w:r>
                <w:rPr>
                  <w:rFonts w:hint="eastAsia"/>
                  <w:lang w:val="en-CA" w:eastAsia="ja-JP"/>
                </w:rPr>
                <w:t>3</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tcPr>
          <w:p w14:paraId="67D259E1" w14:textId="77777777" w:rsidR="00A55A2B" w:rsidRDefault="00A55A2B" w:rsidP="004B18DD">
            <w:pPr>
              <w:jc w:val="both"/>
              <w:rPr>
                <w:ins w:id="126" w:author="liweig" w:date="2013-02-07T11:38:00Z"/>
                <w:rFonts w:ascii="Gulim" w:eastAsia="Gulim" w:hAnsi="Gulim" w:cs="Gulim"/>
                <w:szCs w:val="22"/>
                <w:lang w:val="en-CA" w:eastAsia="ja-JP"/>
              </w:rPr>
            </w:pPr>
            <w:ins w:id="127" w:author="liweig" w:date="2013-02-07T11:38:00Z">
              <w:r>
                <w:rPr>
                  <w:rFonts w:hint="eastAsia"/>
                  <w:lang w:val="en-CA" w:eastAsia="ja-JP"/>
                </w:rPr>
                <w:t>Cactus</w:t>
              </w:r>
            </w:ins>
          </w:p>
        </w:tc>
        <w:tc>
          <w:tcPr>
            <w:tcW w:w="1074" w:type="dxa"/>
            <w:tcBorders>
              <w:top w:val="nil"/>
              <w:left w:val="single" w:sz="4" w:space="0" w:color="auto"/>
              <w:bottom w:val="single" w:sz="8" w:space="0" w:color="auto"/>
              <w:right w:val="single" w:sz="8" w:space="0" w:color="auto"/>
            </w:tcBorders>
          </w:tcPr>
          <w:p w14:paraId="0BCEEB4D" w14:textId="77777777" w:rsidR="00A55A2B" w:rsidRPr="00A55A2B" w:rsidRDefault="00A55A2B" w:rsidP="004B18DD">
            <w:pPr>
              <w:jc w:val="both"/>
              <w:rPr>
                <w:ins w:id="128" w:author="liweig" w:date="2013-02-07T11:38:00Z"/>
                <w:lang w:val="en-CA" w:eastAsia="ja-JP"/>
              </w:rPr>
            </w:pPr>
            <w:ins w:id="129" w:author="liweig" w:date="2013-02-07T11:38:00Z">
              <w:r w:rsidRPr="00A55A2B">
                <w:rPr>
                  <w:lang w:val="en-CA" w:eastAsia="ja-JP"/>
                </w:rPr>
                <w:t>500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tcPr>
          <w:p w14:paraId="1C25A54B" w14:textId="77777777" w:rsidR="00A55A2B" w:rsidRPr="00A55A2B" w:rsidRDefault="00A55A2B" w:rsidP="004B18DD">
            <w:pPr>
              <w:jc w:val="both"/>
              <w:rPr>
                <w:ins w:id="130" w:author="liweig" w:date="2013-02-07T11:38:00Z"/>
                <w:rFonts w:ascii="Gulim" w:eastAsia="Gulim" w:hAnsi="Gulim" w:cs="Gulim"/>
                <w:szCs w:val="22"/>
                <w:lang w:val="en-CA" w:eastAsia="ja-JP"/>
              </w:rPr>
            </w:pPr>
            <w:ins w:id="131" w:author="liweig" w:date="2013-02-07T11:38:00Z">
              <w:r w:rsidRPr="00A55A2B">
                <w:rPr>
                  <w:rFonts w:hint="eastAsia"/>
                  <w:lang w:val="en-CA" w:eastAsia="ja-JP"/>
                </w:rPr>
                <w:t>34</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tcPr>
          <w:p w14:paraId="6B42EA30" w14:textId="77777777" w:rsidR="00A55A2B" w:rsidRPr="00A55A2B" w:rsidRDefault="00A55A2B" w:rsidP="004B18DD">
            <w:pPr>
              <w:jc w:val="both"/>
              <w:rPr>
                <w:ins w:id="132" w:author="liweig" w:date="2013-02-07T11:38:00Z"/>
                <w:rFonts w:ascii="Gulim" w:eastAsia="Gulim" w:hAnsi="Gulim" w:cs="Gulim"/>
                <w:szCs w:val="22"/>
                <w:lang w:val="en-CA" w:eastAsia="ja-JP"/>
              </w:rPr>
            </w:pPr>
            <w:ins w:id="133" w:author="liweig" w:date="2013-02-07T11:38:00Z">
              <w:r>
                <w:rPr>
                  <w:rFonts w:hint="eastAsia"/>
                  <w:lang w:val="en-CA" w:eastAsia="ja-JP"/>
                </w:rPr>
                <w:t>3</w:t>
              </w:r>
              <w:r>
                <w:rPr>
                  <w:lang w:val="en-CA" w:eastAsia="ja-JP"/>
                </w:rPr>
                <w:t>6</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tcPr>
          <w:p w14:paraId="011F1945" w14:textId="77777777" w:rsidR="00A55A2B" w:rsidRDefault="00A55A2B" w:rsidP="004B18DD">
            <w:pPr>
              <w:jc w:val="both"/>
              <w:rPr>
                <w:ins w:id="134" w:author="liweig" w:date="2013-02-07T11:38:00Z"/>
                <w:rFonts w:ascii="Gulim" w:eastAsia="Gulim" w:hAnsi="Gulim" w:cs="Gulim"/>
                <w:szCs w:val="22"/>
                <w:lang w:val="en-CA" w:eastAsia="ja-JP"/>
              </w:rPr>
            </w:pPr>
            <w:ins w:id="135" w:author="liweig" w:date="2013-02-07T11:38:00Z">
              <w:r>
                <w:rPr>
                  <w:rFonts w:hint="eastAsia"/>
                  <w:lang w:val="en-CA" w:eastAsia="ja-JP"/>
                </w:rPr>
                <w:t>2X</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tcPr>
          <w:p w14:paraId="211919DA" w14:textId="77777777" w:rsidR="00A55A2B" w:rsidRDefault="00A55A2B" w:rsidP="004B18DD">
            <w:pPr>
              <w:jc w:val="both"/>
              <w:rPr>
                <w:ins w:id="136" w:author="liweig" w:date="2013-02-07T11:38:00Z"/>
                <w:rFonts w:ascii="Gulim" w:eastAsia="Gulim" w:hAnsi="Gulim" w:cs="Gulim"/>
                <w:szCs w:val="22"/>
                <w:lang w:val="en-CA" w:eastAsia="ja-JP"/>
              </w:rPr>
            </w:pPr>
            <w:ins w:id="137" w:author="liweig" w:date="2013-02-07T11:38:00Z">
              <w:r>
                <w:rPr>
                  <w:rFonts w:hint="eastAsia"/>
                  <w:lang w:val="en-CA" w:eastAsia="ja-JP"/>
                </w:rPr>
                <w:t>LDP</w:t>
              </w:r>
            </w:ins>
          </w:p>
        </w:tc>
      </w:tr>
      <w:tr w:rsidR="00A55A2B" w14:paraId="12861F44" w14:textId="77777777" w:rsidTr="00A55A2B">
        <w:trPr>
          <w:ins w:id="138"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A58BD2" w14:textId="77777777" w:rsidR="00A55A2B" w:rsidRDefault="00A55A2B" w:rsidP="004B18DD">
            <w:pPr>
              <w:jc w:val="both"/>
              <w:rPr>
                <w:ins w:id="139" w:author="liweig" w:date="2013-02-07T11:38:00Z"/>
                <w:rFonts w:ascii="Gulim" w:eastAsia="Gulim" w:hAnsi="Gulim" w:cs="Gulim"/>
                <w:szCs w:val="22"/>
                <w:lang w:val="en-CA" w:eastAsia="ja-JP"/>
              </w:rPr>
            </w:pPr>
            <w:ins w:id="140" w:author="liweig" w:date="2013-02-07T11:38:00Z">
              <w:r>
                <w:rPr>
                  <w:rFonts w:hint="eastAsia"/>
                  <w:lang w:val="en-CA" w:eastAsia="ja-JP"/>
                </w:rPr>
                <w:t>4</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hideMark/>
          </w:tcPr>
          <w:p w14:paraId="26F1DE18" w14:textId="77777777" w:rsidR="00A55A2B" w:rsidRDefault="00A55A2B" w:rsidP="004B18DD">
            <w:pPr>
              <w:jc w:val="both"/>
              <w:rPr>
                <w:ins w:id="141" w:author="liweig" w:date="2013-02-07T11:38:00Z"/>
                <w:rFonts w:ascii="Gulim" w:eastAsia="Gulim" w:hAnsi="Gulim" w:cs="Gulim"/>
                <w:szCs w:val="22"/>
                <w:lang w:val="en-CA" w:eastAsia="ja-JP"/>
              </w:rPr>
            </w:pPr>
            <w:ins w:id="142" w:author="liweig" w:date="2013-02-07T11:38:00Z">
              <w:r>
                <w:rPr>
                  <w:rFonts w:hint="eastAsia"/>
                  <w:lang w:val="en-CA" w:eastAsia="ja-JP"/>
                </w:rPr>
                <w:t>Cactus</w:t>
              </w:r>
            </w:ins>
          </w:p>
        </w:tc>
        <w:tc>
          <w:tcPr>
            <w:tcW w:w="1074" w:type="dxa"/>
            <w:tcBorders>
              <w:top w:val="nil"/>
              <w:left w:val="single" w:sz="4" w:space="0" w:color="auto"/>
              <w:bottom w:val="single" w:sz="8" w:space="0" w:color="auto"/>
              <w:right w:val="single" w:sz="8" w:space="0" w:color="auto"/>
            </w:tcBorders>
          </w:tcPr>
          <w:p w14:paraId="27E1FA4A" w14:textId="77777777" w:rsidR="00A55A2B" w:rsidRPr="00A55A2B" w:rsidRDefault="00A55A2B" w:rsidP="004B18DD">
            <w:pPr>
              <w:jc w:val="both"/>
              <w:rPr>
                <w:ins w:id="143" w:author="liweig" w:date="2013-02-07T11:38:00Z"/>
                <w:lang w:val="en-CA" w:eastAsia="ja-JP"/>
              </w:rPr>
            </w:pPr>
            <w:ins w:id="144" w:author="liweig" w:date="2013-02-07T11:38:00Z">
              <w:r w:rsidRPr="00A55A2B">
                <w:rPr>
                  <w:lang w:val="en-CA" w:eastAsia="ja-JP"/>
                </w:rPr>
                <w:t>500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hideMark/>
          </w:tcPr>
          <w:p w14:paraId="234BABDF" w14:textId="77777777" w:rsidR="00A55A2B" w:rsidRPr="00A55A2B" w:rsidRDefault="00A55A2B" w:rsidP="004B18DD">
            <w:pPr>
              <w:jc w:val="both"/>
              <w:rPr>
                <w:ins w:id="145" w:author="liweig" w:date="2013-02-07T11:38:00Z"/>
                <w:rFonts w:ascii="Gulim" w:eastAsia="Gulim" w:hAnsi="Gulim" w:cs="Gulim"/>
                <w:szCs w:val="22"/>
                <w:lang w:val="en-CA" w:eastAsia="ja-JP"/>
              </w:rPr>
            </w:pPr>
            <w:ins w:id="146" w:author="liweig" w:date="2013-02-07T11:38:00Z">
              <w:r w:rsidRPr="00A55A2B">
                <w:rPr>
                  <w:rFonts w:hint="eastAsia"/>
                  <w:lang w:val="en-CA" w:eastAsia="ja-JP"/>
                </w:rPr>
                <w:t>38</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hideMark/>
          </w:tcPr>
          <w:p w14:paraId="290D4C53" w14:textId="77777777" w:rsidR="00A55A2B" w:rsidRPr="00A55A2B" w:rsidRDefault="00A55A2B" w:rsidP="004B18DD">
            <w:pPr>
              <w:jc w:val="both"/>
              <w:rPr>
                <w:ins w:id="147" w:author="liweig" w:date="2013-02-07T11:38:00Z"/>
                <w:rFonts w:ascii="Gulim" w:eastAsia="Gulim" w:hAnsi="Gulim" w:cs="Gulim"/>
                <w:szCs w:val="22"/>
                <w:lang w:val="en-CA" w:eastAsia="ja-JP"/>
              </w:rPr>
            </w:pPr>
            <w:ins w:id="148" w:author="liweig" w:date="2013-02-07T11:38:00Z">
              <w:r w:rsidRPr="00A55A2B">
                <w:rPr>
                  <w:rFonts w:hint="eastAsia"/>
                  <w:lang w:val="en-CA" w:eastAsia="ja-JP"/>
                </w:rPr>
                <w:t>3</w:t>
              </w:r>
              <w:r>
                <w:rPr>
                  <w:lang w:val="en-CA" w:eastAsia="ja-JP"/>
                </w:rPr>
                <w:t>4</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hideMark/>
          </w:tcPr>
          <w:p w14:paraId="7E35DC79" w14:textId="77777777" w:rsidR="00A55A2B" w:rsidRDefault="00A55A2B" w:rsidP="004B18DD">
            <w:pPr>
              <w:jc w:val="both"/>
              <w:rPr>
                <w:ins w:id="149" w:author="liweig" w:date="2013-02-07T11:38:00Z"/>
                <w:rFonts w:ascii="Gulim" w:eastAsia="Gulim" w:hAnsi="Gulim" w:cs="Gulim"/>
                <w:szCs w:val="22"/>
                <w:lang w:val="en-CA" w:eastAsia="ja-JP"/>
              </w:rPr>
            </w:pPr>
            <w:ins w:id="150" w:author="liweig" w:date="2013-02-07T11:38:00Z">
              <w:r>
                <w:rPr>
                  <w:rFonts w:hint="eastAsia"/>
                  <w:lang w:val="en-CA" w:eastAsia="ja-JP"/>
                </w:rPr>
                <w:t>SNR</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hideMark/>
          </w:tcPr>
          <w:p w14:paraId="7358035E" w14:textId="77777777" w:rsidR="00A55A2B" w:rsidRDefault="00A55A2B" w:rsidP="004B18DD">
            <w:pPr>
              <w:jc w:val="both"/>
              <w:rPr>
                <w:ins w:id="151" w:author="liweig" w:date="2013-02-07T11:38:00Z"/>
                <w:rFonts w:ascii="Gulim" w:eastAsia="Gulim" w:hAnsi="Gulim" w:cs="Gulim"/>
                <w:szCs w:val="22"/>
                <w:lang w:val="en-CA" w:eastAsia="ja-JP"/>
              </w:rPr>
            </w:pPr>
            <w:ins w:id="152" w:author="liweig" w:date="2013-02-07T11:38:00Z">
              <w:r>
                <w:rPr>
                  <w:rFonts w:hint="eastAsia"/>
                  <w:lang w:val="en-CA" w:eastAsia="ja-JP"/>
                </w:rPr>
                <w:t>LDP</w:t>
              </w:r>
            </w:ins>
          </w:p>
        </w:tc>
      </w:tr>
      <w:tr w:rsidR="00A55A2B" w14:paraId="5BD224F5" w14:textId="77777777" w:rsidTr="00463984">
        <w:trPr>
          <w:ins w:id="153"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6A3FC1" w14:textId="77777777" w:rsidR="00A55A2B" w:rsidRDefault="00A55A2B" w:rsidP="004B18DD">
            <w:pPr>
              <w:jc w:val="both"/>
              <w:rPr>
                <w:ins w:id="154" w:author="liweig" w:date="2013-02-07T11:38:00Z"/>
                <w:rFonts w:ascii="Gulim" w:eastAsia="Gulim" w:hAnsi="Gulim" w:cs="Gulim"/>
                <w:szCs w:val="22"/>
                <w:lang w:val="en-CA" w:eastAsia="ja-JP"/>
              </w:rPr>
            </w:pPr>
            <w:ins w:id="155" w:author="liweig" w:date="2013-02-07T11:38:00Z">
              <w:r>
                <w:rPr>
                  <w:rFonts w:hint="eastAsia"/>
                  <w:lang w:val="en-CA" w:eastAsia="ja-JP"/>
                </w:rPr>
                <w:t>5</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tcPr>
          <w:p w14:paraId="0D1CB6F8" w14:textId="77777777" w:rsidR="00A55A2B" w:rsidRPr="00463984" w:rsidRDefault="00A55A2B" w:rsidP="00EC12E1">
            <w:pPr>
              <w:jc w:val="both"/>
              <w:rPr>
                <w:ins w:id="156" w:author="liweig" w:date="2013-02-07T11:38:00Z"/>
                <w:lang w:val="en-CA" w:eastAsia="ja-JP"/>
              </w:rPr>
            </w:pPr>
            <w:ins w:id="157" w:author="liweig" w:date="2013-02-07T11:38:00Z">
              <w:r w:rsidRPr="00463984">
                <w:rPr>
                  <w:lang w:val="en-CA" w:eastAsia="ja-JP"/>
                </w:rPr>
                <w:t>Park</w:t>
              </w:r>
              <w:r w:rsidR="00EC12E1">
                <w:rPr>
                  <w:lang w:val="en-CA" w:eastAsia="ja-JP"/>
                </w:rPr>
                <w:t>S</w:t>
              </w:r>
              <w:r w:rsidRPr="00463984">
                <w:rPr>
                  <w:lang w:val="en-CA" w:eastAsia="ja-JP"/>
                </w:rPr>
                <w:t>cene</w:t>
              </w:r>
            </w:ins>
          </w:p>
        </w:tc>
        <w:tc>
          <w:tcPr>
            <w:tcW w:w="1074" w:type="dxa"/>
            <w:tcBorders>
              <w:top w:val="nil"/>
              <w:left w:val="single" w:sz="4" w:space="0" w:color="auto"/>
              <w:bottom w:val="single" w:sz="8" w:space="0" w:color="auto"/>
              <w:right w:val="single" w:sz="8" w:space="0" w:color="auto"/>
            </w:tcBorders>
          </w:tcPr>
          <w:p w14:paraId="21A3F221" w14:textId="77777777" w:rsidR="00A55A2B" w:rsidRPr="00A55A2B" w:rsidRDefault="00A55A2B" w:rsidP="004B18DD">
            <w:pPr>
              <w:jc w:val="both"/>
              <w:rPr>
                <w:ins w:id="158" w:author="liweig" w:date="2013-02-07T11:38:00Z"/>
                <w:lang w:val="en-CA" w:eastAsia="ja-JP"/>
              </w:rPr>
            </w:pPr>
            <w:ins w:id="159" w:author="liweig" w:date="2013-02-07T11:38:00Z">
              <w:r>
                <w:rPr>
                  <w:lang w:val="en-CA" w:eastAsia="ja-JP"/>
                </w:rPr>
                <w:t>240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tcPr>
          <w:p w14:paraId="298CB202" w14:textId="77777777" w:rsidR="00A55A2B" w:rsidRPr="00A55A2B" w:rsidRDefault="00A55A2B" w:rsidP="004B18DD">
            <w:pPr>
              <w:jc w:val="both"/>
              <w:rPr>
                <w:ins w:id="160" w:author="liweig" w:date="2013-02-07T11:38:00Z"/>
                <w:rFonts w:ascii="Gulim" w:eastAsia="Gulim" w:hAnsi="Gulim" w:cs="Gulim"/>
                <w:szCs w:val="22"/>
                <w:lang w:val="en-CA" w:eastAsia="ja-JP"/>
              </w:rPr>
            </w:pPr>
            <w:ins w:id="161" w:author="liweig" w:date="2013-02-07T11:38:00Z">
              <w:r>
                <w:rPr>
                  <w:rFonts w:hint="eastAsia"/>
                  <w:lang w:val="en-CA" w:eastAsia="ja-JP"/>
                </w:rPr>
                <w:t>34</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tcPr>
          <w:p w14:paraId="1595BE49" w14:textId="77777777" w:rsidR="00A55A2B" w:rsidRPr="00A55A2B" w:rsidRDefault="00A55A2B" w:rsidP="00A55A2B">
            <w:pPr>
              <w:jc w:val="both"/>
              <w:rPr>
                <w:ins w:id="162" w:author="liweig" w:date="2013-02-07T11:38:00Z"/>
                <w:rFonts w:ascii="Gulim" w:eastAsia="Gulim" w:hAnsi="Gulim" w:cs="Gulim"/>
                <w:szCs w:val="22"/>
                <w:lang w:val="en-CA" w:eastAsia="ja-JP"/>
              </w:rPr>
            </w:pPr>
            <w:ins w:id="163" w:author="liweig" w:date="2013-02-07T11:38:00Z">
              <w:r>
                <w:rPr>
                  <w:rFonts w:hint="eastAsia"/>
                  <w:lang w:val="en-CA" w:eastAsia="ja-JP"/>
                </w:rPr>
                <w:t>3</w:t>
              </w:r>
              <w:r>
                <w:rPr>
                  <w:lang w:val="en-CA" w:eastAsia="ja-JP"/>
                </w:rPr>
                <w:t>6</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tcPr>
          <w:p w14:paraId="2CB1BBE8" w14:textId="77777777" w:rsidR="00A55A2B" w:rsidRDefault="00A55A2B" w:rsidP="004B18DD">
            <w:pPr>
              <w:jc w:val="both"/>
              <w:rPr>
                <w:ins w:id="164" w:author="liweig" w:date="2013-02-07T11:38:00Z"/>
                <w:rFonts w:ascii="Gulim" w:eastAsia="Gulim" w:hAnsi="Gulim" w:cs="Gulim"/>
                <w:szCs w:val="22"/>
                <w:lang w:val="en-CA" w:eastAsia="ja-JP"/>
              </w:rPr>
            </w:pPr>
            <w:ins w:id="165" w:author="liweig" w:date="2013-02-07T11:38:00Z">
              <w:r>
                <w:rPr>
                  <w:rFonts w:hint="eastAsia"/>
                  <w:lang w:val="en-CA" w:eastAsia="ja-JP"/>
                </w:rPr>
                <w:t>2X</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tcPr>
          <w:p w14:paraId="39826E67" w14:textId="77777777" w:rsidR="00A55A2B" w:rsidRDefault="00A55A2B" w:rsidP="004B18DD">
            <w:pPr>
              <w:jc w:val="both"/>
              <w:rPr>
                <w:ins w:id="166" w:author="liweig" w:date="2013-02-07T11:38:00Z"/>
                <w:rFonts w:ascii="Gulim" w:eastAsia="Gulim" w:hAnsi="Gulim" w:cs="Gulim"/>
                <w:szCs w:val="22"/>
                <w:lang w:val="en-CA" w:eastAsia="ja-JP"/>
              </w:rPr>
            </w:pPr>
            <w:ins w:id="167" w:author="liweig" w:date="2013-02-07T11:38:00Z">
              <w:r>
                <w:rPr>
                  <w:rFonts w:hint="eastAsia"/>
                  <w:lang w:val="en-CA" w:eastAsia="ja-JP"/>
                </w:rPr>
                <w:t>RA</w:t>
              </w:r>
            </w:ins>
          </w:p>
        </w:tc>
      </w:tr>
      <w:tr w:rsidR="00A55A2B" w14:paraId="2DD80144" w14:textId="77777777" w:rsidTr="00463984">
        <w:trPr>
          <w:ins w:id="168"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E0A60B" w14:textId="77777777" w:rsidR="00A55A2B" w:rsidRDefault="00A55A2B" w:rsidP="004B18DD">
            <w:pPr>
              <w:jc w:val="both"/>
              <w:rPr>
                <w:ins w:id="169" w:author="liweig" w:date="2013-02-07T11:38:00Z"/>
                <w:rFonts w:ascii="Gulim" w:eastAsia="Gulim" w:hAnsi="Gulim" w:cs="Gulim"/>
                <w:szCs w:val="22"/>
                <w:lang w:val="en-CA" w:eastAsia="ja-JP"/>
              </w:rPr>
            </w:pPr>
            <w:ins w:id="170" w:author="liweig" w:date="2013-02-07T11:38:00Z">
              <w:r>
                <w:rPr>
                  <w:rFonts w:hint="eastAsia"/>
                  <w:lang w:val="en-CA" w:eastAsia="ja-JP"/>
                </w:rPr>
                <w:t>6</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tcPr>
          <w:p w14:paraId="704EC212" w14:textId="77777777" w:rsidR="00A55A2B" w:rsidRPr="00463984" w:rsidRDefault="00A55A2B" w:rsidP="00EC12E1">
            <w:pPr>
              <w:jc w:val="both"/>
              <w:rPr>
                <w:ins w:id="171" w:author="liweig" w:date="2013-02-07T11:38:00Z"/>
                <w:lang w:val="en-CA" w:eastAsia="ja-JP"/>
              </w:rPr>
            </w:pPr>
            <w:ins w:id="172" w:author="liweig" w:date="2013-02-07T11:38:00Z">
              <w:r w:rsidRPr="00463984">
                <w:rPr>
                  <w:lang w:val="en-CA" w:eastAsia="ja-JP"/>
                </w:rPr>
                <w:t>Park</w:t>
              </w:r>
              <w:r w:rsidR="00EC12E1">
                <w:rPr>
                  <w:lang w:val="en-CA" w:eastAsia="ja-JP"/>
                </w:rPr>
                <w:t>S</w:t>
              </w:r>
              <w:r w:rsidRPr="00463984">
                <w:rPr>
                  <w:lang w:val="en-CA" w:eastAsia="ja-JP"/>
                </w:rPr>
                <w:t>cene</w:t>
              </w:r>
            </w:ins>
          </w:p>
        </w:tc>
        <w:tc>
          <w:tcPr>
            <w:tcW w:w="1074" w:type="dxa"/>
            <w:tcBorders>
              <w:top w:val="nil"/>
              <w:left w:val="single" w:sz="4" w:space="0" w:color="auto"/>
              <w:bottom w:val="single" w:sz="8" w:space="0" w:color="auto"/>
              <w:right w:val="single" w:sz="8" w:space="0" w:color="auto"/>
            </w:tcBorders>
          </w:tcPr>
          <w:p w14:paraId="187810B9" w14:textId="77777777" w:rsidR="00A55A2B" w:rsidRPr="00A55A2B" w:rsidRDefault="00A55A2B" w:rsidP="004B18DD">
            <w:pPr>
              <w:jc w:val="both"/>
              <w:rPr>
                <w:ins w:id="173" w:author="liweig" w:date="2013-02-07T11:38:00Z"/>
                <w:lang w:val="en-CA" w:eastAsia="ja-JP"/>
              </w:rPr>
            </w:pPr>
            <w:ins w:id="174" w:author="liweig" w:date="2013-02-07T11:38:00Z">
              <w:r>
                <w:rPr>
                  <w:lang w:val="en-CA" w:eastAsia="ja-JP"/>
                </w:rPr>
                <w:t>240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tcPr>
          <w:p w14:paraId="51263723" w14:textId="77777777" w:rsidR="00A55A2B" w:rsidRPr="00A55A2B" w:rsidRDefault="00A55A2B" w:rsidP="004B18DD">
            <w:pPr>
              <w:jc w:val="both"/>
              <w:rPr>
                <w:ins w:id="175" w:author="liweig" w:date="2013-02-07T11:38:00Z"/>
                <w:rFonts w:ascii="Gulim" w:eastAsia="Gulim" w:hAnsi="Gulim" w:cs="Gulim"/>
                <w:szCs w:val="22"/>
                <w:lang w:val="en-CA" w:eastAsia="ja-JP"/>
              </w:rPr>
            </w:pPr>
            <w:ins w:id="176" w:author="liweig" w:date="2013-02-07T11:38:00Z">
              <w:r w:rsidRPr="00A55A2B">
                <w:rPr>
                  <w:rFonts w:hint="eastAsia"/>
                  <w:lang w:val="en-CA" w:eastAsia="ja-JP"/>
                </w:rPr>
                <w:t>38</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tcPr>
          <w:p w14:paraId="421E20D1" w14:textId="77777777" w:rsidR="00A55A2B" w:rsidRPr="00A55A2B" w:rsidRDefault="00A55A2B" w:rsidP="00A55A2B">
            <w:pPr>
              <w:jc w:val="both"/>
              <w:rPr>
                <w:ins w:id="177" w:author="liweig" w:date="2013-02-07T11:38:00Z"/>
                <w:rFonts w:ascii="Gulim" w:eastAsia="Gulim" w:hAnsi="Gulim" w:cs="Gulim"/>
                <w:szCs w:val="22"/>
                <w:lang w:val="en-CA" w:eastAsia="ja-JP"/>
              </w:rPr>
            </w:pPr>
            <w:ins w:id="178" w:author="liweig" w:date="2013-02-07T11:38:00Z">
              <w:r w:rsidRPr="00A55A2B">
                <w:rPr>
                  <w:rFonts w:hint="eastAsia"/>
                  <w:lang w:val="en-CA" w:eastAsia="ja-JP"/>
                </w:rPr>
                <w:t>3</w:t>
              </w:r>
              <w:r>
                <w:rPr>
                  <w:lang w:val="en-CA" w:eastAsia="ja-JP"/>
                </w:rPr>
                <w:t>4</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tcPr>
          <w:p w14:paraId="18DDC95F" w14:textId="77777777" w:rsidR="00A55A2B" w:rsidRDefault="00A55A2B" w:rsidP="004B18DD">
            <w:pPr>
              <w:jc w:val="both"/>
              <w:rPr>
                <w:ins w:id="179" w:author="liweig" w:date="2013-02-07T11:38:00Z"/>
                <w:rFonts w:ascii="Gulim" w:eastAsia="Gulim" w:hAnsi="Gulim" w:cs="Gulim"/>
                <w:szCs w:val="22"/>
                <w:lang w:val="en-CA" w:eastAsia="ja-JP"/>
              </w:rPr>
            </w:pPr>
            <w:ins w:id="180" w:author="liweig" w:date="2013-02-07T11:38:00Z">
              <w:r>
                <w:rPr>
                  <w:rFonts w:hint="eastAsia"/>
                  <w:lang w:val="en-CA" w:eastAsia="ja-JP"/>
                </w:rPr>
                <w:t>SNR</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tcPr>
          <w:p w14:paraId="0F82F404" w14:textId="77777777" w:rsidR="00A55A2B" w:rsidRDefault="00A55A2B" w:rsidP="004B18DD">
            <w:pPr>
              <w:jc w:val="both"/>
              <w:rPr>
                <w:ins w:id="181" w:author="liweig" w:date="2013-02-07T11:38:00Z"/>
                <w:rFonts w:ascii="Gulim" w:eastAsia="Gulim" w:hAnsi="Gulim" w:cs="Gulim"/>
                <w:szCs w:val="22"/>
                <w:lang w:val="en-CA" w:eastAsia="ja-JP"/>
              </w:rPr>
            </w:pPr>
            <w:ins w:id="182" w:author="liweig" w:date="2013-02-07T11:38:00Z">
              <w:r>
                <w:rPr>
                  <w:rFonts w:hint="eastAsia"/>
                  <w:lang w:val="en-CA" w:eastAsia="ja-JP"/>
                </w:rPr>
                <w:t>RA</w:t>
              </w:r>
            </w:ins>
          </w:p>
        </w:tc>
      </w:tr>
      <w:tr w:rsidR="00A55A2B" w14:paraId="3B8E8420" w14:textId="77777777" w:rsidTr="00463984">
        <w:trPr>
          <w:ins w:id="183"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B54FF0" w14:textId="77777777" w:rsidR="00A55A2B" w:rsidRDefault="00A55A2B" w:rsidP="004B18DD">
            <w:pPr>
              <w:jc w:val="both"/>
              <w:rPr>
                <w:ins w:id="184" w:author="liweig" w:date="2013-02-07T11:38:00Z"/>
                <w:rFonts w:ascii="Gulim" w:eastAsia="Gulim" w:hAnsi="Gulim" w:cs="Gulim"/>
                <w:szCs w:val="22"/>
                <w:lang w:val="en-CA" w:eastAsia="ja-JP"/>
              </w:rPr>
            </w:pPr>
            <w:ins w:id="185" w:author="liweig" w:date="2013-02-07T11:38:00Z">
              <w:r>
                <w:rPr>
                  <w:rFonts w:hint="eastAsia"/>
                  <w:lang w:val="en-CA" w:eastAsia="ja-JP"/>
                </w:rPr>
                <w:t>7</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tcPr>
          <w:p w14:paraId="10C899E9" w14:textId="77777777" w:rsidR="00A55A2B" w:rsidRPr="00463984" w:rsidRDefault="00A55A2B" w:rsidP="004B18DD">
            <w:pPr>
              <w:jc w:val="both"/>
              <w:rPr>
                <w:ins w:id="186" w:author="liweig" w:date="2013-02-07T11:38:00Z"/>
                <w:lang w:val="en-CA" w:eastAsia="ja-JP"/>
              </w:rPr>
            </w:pPr>
            <w:ins w:id="187" w:author="liweig" w:date="2013-02-07T11:38:00Z">
              <w:r w:rsidRPr="00463984">
                <w:rPr>
                  <w:lang w:val="en-CA" w:eastAsia="ja-JP"/>
                </w:rPr>
                <w:t>BasketballDrive</w:t>
              </w:r>
            </w:ins>
          </w:p>
        </w:tc>
        <w:tc>
          <w:tcPr>
            <w:tcW w:w="1074" w:type="dxa"/>
            <w:tcBorders>
              <w:top w:val="nil"/>
              <w:left w:val="single" w:sz="4" w:space="0" w:color="auto"/>
              <w:bottom w:val="single" w:sz="8" w:space="0" w:color="auto"/>
              <w:right w:val="single" w:sz="8" w:space="0" w:color="auto"/>
            </w:tcBorders>
          </w:tcPr>
          <w:p w14:paraId="7AC52C73" w14:textId="77777777" w:rsidR="00A55A2B" w:rsidRPr="00A55A2B" w:rsidRDefault="00A55A2B" w:rsidP="004B18DD">
            <w:pPr>
              <w:jc w:val="both"/>
              <w:rPr>
                <w:ins w:id="188" w:author="liweig" w:date="2013-02-07T11:38:00Z"/>
                <w:lang w:val="en-CA" w:eastAsia="ja-JP"/>
              </w:rPr>
            </w:pPr>
            <w:ins w:id="189" w:author="liweig" w:date="2013-02-07T11:38:00Z">
              <w:r>
                <w:rPr>
                  <w:lang w:val="en-CA" w:eastAsia="ja-JP"/>
                </w:rPr>
                <w:t>500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tcPr>
          <w:p w14:paraId="79472971" w14:textId="77777777" w:rsidR="00A55A2B" w:rsidRPr="00A55A2B" w:rsidRDefault="00A55A2B" w:rsidP="004B18DD">
            <w:pPr>
              <w:jc w:val="both"/>
              <w:rPr>
                <w:ins w:id="190" w:author="liweig" w:date="2013-02-07T11:38:00Z"/>
                <w:rFonts w:ascii="Gulim" w:eastAsia="Gulim" w:hAnsi="Gulim" w:cs="Gulim"/>
                <w:szCs w:val="22"/>
                <w:lang w:val="en-CA" w:eastAsia="ja-JP"/>
              </w:rPr>
            </w:pPr>
            <w:ins w:id="191" w:author="liweig" w:date="2013-02-07T11:38:00Z">
              <w:r w:rsidRPr="00A55A2B">
                <w:rPr>
                  <w:rFonts w:hint="eastAsia"/>
                  <w:lang w:val="en-CA" w:eastAsia="ja-JP"/>
                </w:rPr>
                <w:t>34</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tcPr>
          <w:p w14:paraId="3A0DC305" w14:textId="77777777" w:rsidR="00A55A2B" w:rsidRPr="00A55A2B" w:rsidRDefault="00A55A2B" w:rsidP="004B18DD">
            <w:pPr>
              <w:jc w:val="both"/>
              <w:rPr>
                <w:ins w:id="192" w:author="liweig" w:date="2013-02-07T11:38:00Z"/>
                <w:rFonts w:ascii="Gulim" w:eastAsia="Gulim" w:hAnsi="Gulim" w:cs="Gulim"/>
                <w:szCs w:val="22"/>
                <w:lang w:val="en-CA" w:eastAsia="ja-JP"/>
              </w:rPr>
            </w:pPr>
            <w:ins w:id="193" w:author="liweig" w:date="2013-02-07T11:38:00Z">
              <w:r>
                <w:rPr>
                  <w:rFonts w:hint="eastAsia"/>
                  <w:lang w:val="en-CA" w:eastAsia="ja-JP"/>
                </w:rPr>
                <w:t>3</w:t>
              </w:r>
              <w:r>
                <w:rPr>
                  <w:lang w:val="en-CA" w:eastAsia="ja-JP"/>
                </w:rPr>
                <w:t>6</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tcPr>
          <w:p w14:paraId="3CFF711B" w14:textId="77777777" w:rsidR="00A55A2B" w:rsidRDefault="00A55A2B" w:rsidP="004B18DD">
            <w:pPr>
              <w:jc w:val="both"/>
              <w:rPr>
                <w:ins w:id="194" w:author="liweig" w:date="2013-02-07T11:38:00Z"/>
                <w:rFonts w:ascii="Gulim" w:eastAsia="Gulim" w:hAnsi="Gulim" w:cs="Gulim"/>
                <w:szCs w:val="22"/>
                <w:lang w:val="en-CA" w:eastAsia="ja-JP"/>
              </w:rPr>
            </w:pPr>
            <w:ins w:id="195" w:author="liweig" w:date="2013-02-07T11:38:00Z">
              <w:r>
                <w:rPr>
                  <w:rFonts w:hint="eastAsia"/>
                  <w:lang w:val="en-CA" w:eastAsia="ja-JP"/>
                </w:rPr>
                <w:t>2X</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tcPr>
          <w:p w14:paraId="2EA2EDEE" w14:textId="77777777" w:rsidR="00A55A2B" w:rsidRDefault="00A55A2B" w:rsidP="004B18DD">
            <w:pPr>
              <w:jc w:val="both"/>
              <w:rPr>
                <w:ins w:id="196" w:author="liweig" w:date="2013-02-07T11:38:00Z"/>
                <w:rFonts w:ascii="Gulim" w:eastAsia="Gulim" w:hAnsi="Gulim" w:cs="Gulim"/>
                <w:szCs w:val="22"/>
                <w:lang w:val="en-CA" w:eastAsia="ja-JP"/>
              </w:rPr>
            </w:pPr>
            <w:ins w:id="197" w:author="liweig" w:date="2013-02-07T11:38:00Z">
              <w:r>
                <w:rPr>
                  <w:rFonts w:hint="eastAsia"/>
                  <w:lang w:val="en-CA" w:eastAsia="ja-JP"/>
                </w:rPr>
                <w:t>LDP</w:t>
              </w:r>
            </w:ins>
          </w:p>
        </w:tc>
      </w:tr>
      <w:tr w:rsidR="00A55A2B" w14:paraId="404C0DC8" w14:textId="77777777" w:rsidTr="00463984">
        <w:trPr>
          <w:ins w:id="198"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6F9019" w14:textId="77777777" w:rsidR="00A55A2B" w:rsidRDefault="00A55A2B" w:rsidP="004B18DD">
            <w:pPr>
              <w:jc w:val="both"/>
              <w:rPr>
                <w:ins w:id="199" w:author="liweig" w:date="2013-02-07T11:38:00Z"/>
                <w:rFonts w:ascii="Gulim" w:eastAsia="Gulim" w:hAnsi="Gulim" w:cs="Gulim"/>
                <w:szCs w:val="22"/>
                <w:lang w:val="en-CA" w:eastAsia="ja-JP"/>
              </w:rPr>
            </w:pPr>
            <w:ins w:id="200" w:author="liweig" w:date="2013-02-07T11:38:00Z">
              <w:r>
                <w:rPr>
                  <w:rFonts w:hint="eastAsia"/>
                  <w:lang w:val="en-CA" w:eastAsia="ja-JP"/>
                </w:rPr>
                <w:t>8</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tcPr>
          <w:p w14:paraId="03F7EC12" w14:textId="77777777" w:rsidR="00A55A2B" w:rsidRPr="00463984" w:rsidRDefault="00A55A2B" w:rsidP="004B18DD">
            <w:pPr>
              <w:jc w:val="both"/>
              <w:rPr>
                <w:ins w:id="201" w:author="liweig" w:date="2013-02-07T11:38:00Z"/>
                <w:lang w:val="en-CA" w:eastAsia="ja-JP"/>
              </w:rPr>
            </w:pPr>
            <w:ins w:id="202" w:author="liweig" w:date="2013-02-07T11:38:00Z">
              <w:r w:rsidRPr="00463984">
                <w:rPr>
                  <w:lang w:val="en-CA" w:eastAsia="ja-JP"/>
                </w:rPr>
                <w:t>BasketballDrive</w:t>
              </w:r>
            </w:ins>
          </w:p>
        </w:tc>
        <w:tc>
          <w:tcPr>
            <w:tcW w:w="1074" w:type="dxa"/>
            <w:tcBorders>
              <w:top w:val="nil"/>
              <w:left w:val="single" w:sz="4" w:space="0" w:color="auto"/>
              <w:bottom w:val="single" w:sz="8" w:space="0" w:color="auto"/>
              <w:right w:val="single" w:sz="8" w:space="0" w:color="auto"/>
            </w:tcBorders>
          </w:tcPr>
          <w:p w14:paraId="592831F9" w14:textId="77777777" w:rsidR="00A55A2B" w:rsidRPr="00A55A2B" w:rsidRDefault="00A55A2B" w:rsidP="004B18DD">
            <w:pPr>
              <w:jc w:val="both"/>
              <w:rPr>
                <w:ins w:id="203" w:author="liweig" w:date="2013-02-07T11:38:00Z"/>
                <w:lang w:val="en-CA" w:eastAsia="ja-JP"/>
              </w:rPr>
            </w:pPr>
            <w:ins w:id="204" w:author="liweig" w:date="2013-02-07T11:38:00Z">
              <w:r>
                <w:rPr>
                  <w:lang w:val="en-CA" w:eastAsia="ja-JP"/>
                </w:rPr>
                <w:t>500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tcPr>
          <w:p w14:paraId="76120993" w14:textId="77777777" w:rsidR="00A55A2B" w:rsidRPr="00A55A2B" w:rsidRDefault="00A55A2B" w:rsidP="004B18DD">
            <w:pPr>
              <w:jc w:val="both"/>
              <w:rPr>
                <w:ins w:id="205" w:author="liweig" w:date="2013-02-07T11:38:00Z"/>
                <w:rFonts w:ascii="Gulim" w:eastAsia="Gulim" w:hAnsi="Gulim" w:cs="Gulim"/>
                <w:szCs w:val="22"/>
                <w:lang w:val="en-CA" w:eastAsia="ja-JP"/>
              </w:rPr>
            </w:pPr>
            <w:ins w:id="206" w:author="liweig" w:date="2013-02-07T11:38:00Z">
              <w:r w:rsidRPr="00A55A2B">
                <w:rPr>
                  <w:rFonts w:hint="eastAsia"/>
                  <w:lang w:val="en-CA" w:eastAsia="ja-JP"/>
                </w:rPr>
                <w:t>38</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tcPr>
          <w:p w14:paraId="2D0650BA" w14:textId="77777777" w:rsidR="00A55A2B" w:rsidRPr="00A55A2B" w:rsidRDefault="00A55A2B" w:rsidP="004B18DD">
            <w:pPr>
              <w:jc w:val="both"/>
              <w:rPr>
                <w:ins w:id="207" w:author="liweig" w:date="2013-02-07T11:38:00Z"/>
                <w:rFonts w:ascii="Gulim" w:eastAsia="Gulim" w:hAnsi="Gulim" w:cs="Gulim"/>
                <w:szCs w:val="22"/>
                <w:lang w:val="en-CA" w:eastAsia="ja-JP"/>
              </w:rPr>
            </w:pPr>
            <w:ins w:id="208" w:author="liweig" w:date="2013-02-07T11:38:00Z">
              <w:r w:rsidRPr="00A55A2B">
                <w:rPr>
                  <w:rFonts w:hint="eastAsia"/>
                  <w:lang w:val="en-CA" w:eastAsia="ja-JP"/>
                </w:rPr>
                <w:t>3</w:t>
              </w:r>
              <w:r>
                <w:rPr>
                  <w:lang w:val="en-CA" w:eastAsia="ja-JP"/>
                </w:rPr>
                <w:t>4</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tcPr>
          <w:p w14:paraId="6653C0DE" w14:textId="77777777" w:rsidR="00A55A2B" w:rsidRDefault="00A55A2B" w:rsidP="004B18DD">
            <w:pPr>
              <w:jc w:val="both"/>
              <w:rPr>
                <w:ins w:id="209" w:author="liweig" w:date="2013-02-07T11:38:00Z"/>
                <w:rFonts w:ascii="Gulim" w:eastAsia="Gulim" w:hAnsi="Gulim" w:cs="Gulim"/>
                <w:szCs w:val="22"/>
                <w:lang w:val="en-CA" w:eastAsia="ja-JP"/>
              </w:rPr>
            </w:pPr>
            <w:ins w:id="210" w:author="liweig" w:date="2013-02-07T11:38:00Z">
              <w:r>
                <w:rPr>
                  <w:rFonts w:hint="eastAsia"/>
                  <w:lang w:val="en-CA" w:eastAsia="ja-JP"/>
                </w:rPr>
                <w:t>SNR</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tcPr>
          <w:p w14:paraId="361AE18F" w14:textId="77777777" w:rsidR="00A55A2B" w:rsidRDefault="00A55A2B" w:rsidP="004B18DD">
            <w:pPr>
              <w:jc w:val="both"/>
              <w:rPr>
                <w:ins w:id="211" w:author="liweig" w:date="2013-02-07T11:38:00Z"/>
                <w:rFonts w:ascii="Gulim" w:eastAsia="Gulim" w:hAnsi="Gulim" w:cs="Gulim"/>
                <w:szCs w:val="22"/>
                <w:lang w:val="en-CA" w:eastAsia="ja-JP"/>
              </w:rPr>
            </w:pPr>
            <w:ins w:id="212" w:author="liweig" w:date="2013-02-07T11:38:00Z">
              <w:r>
                <w:rPr>
                  <w:rFonts w:hint="eastAsia"/>
                  <w:lang w:val="en-CA" w:eastAsia="ja-JP"/>
                </w:rPr>
                <w:t>LDP</w:t>
              </w:r>
            </w:ins>
          </w:p>
        </w:tc>
      </w:tr>
      <w:tr w:rsidR="00A55A2B" w14:paraId="10F63F69" w14:textId="77777777" w:rsidTr="00A55A2B">
        <w:trPr>
          <w:ins w:id="213"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B97B89" w14:textId="77777777" w:rsidR="00A55A2B" w:rsidRDefault="00A55A2B" w:rsidP="004B18DD">
            <w:pPr>
              <w:jc w:val="both"/>
              <w:rPr>
                <w:ins w:id="214" w:author="liweig" w:date="2013-02-07T11:38:00Z"/>
                <w:rFonts w:ascii="Gulim" w:eastAsia="Gulim" w:hAnsi="Gulim" w:cs="Gulim"/>
                <w:szCs w:val="22"/>
                <w:lang w:val="en-CA" w:eastAsia="ja-JP"/>
              </w:rPr>
            </w:pPr>
            <w:ins w:id="215" w:author="liweig" w:date="2013-02-07T11:38:00Z">
              <w:r>
                <w:rPr>
                  <w:rFonts w:hint="eastAsia"/>
                  <w:lang w:val="en-CA" w:eastAsia="ja-JP"/>
                </w:rPr>
                <w:t>9</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hideMark/>
          </w:tcPr>
          <w:p w14:paraId="26C5145B" w14:textId="77777777" w:rsidR="00A55A2B" w:rsidRDefault="00A55A2B" w:rsidP="004B18DD">
            <w:pPr>
              <w:jc w:val="both"/>
              <w:rPr>
                <w:ins w:id="216" w:author="liweig" w:date="2013-02-07T11:38:00Z"/>
                <w:rFonts w:ascii="Gulim" w:eastAsia="Gulim" w:hAnsi="Gulim" w:cs="Gulim"/>
                <w:szCs w:val="22"/>
                <w:lang w:val="en-CA" w:eastAsia="ja-JP"/>
              </w:rPr>
            </w:pPr>
            <w:ins w:id="217" w:author="liweig" w:date="2013-02-07T11:38:00Z">
              <w:r>
                <w:rPr>
                  <w:rFonts w:hint="eastAsia"/>
                  <w:lang w:val="en-CA" w:eastAsia="ja-JP"/>
                </w:rPr>
                <w:t xml:space="preserve">DucksTakeOff </w:t>
              </w:r>
            </w:ins>
          </w:p>
        </w:tc>
        <w:tc>
          <w:tcPr>
            <w:tcW w:w="1074" w:type="dxa"/>
            <w:tcBorders>
              <w:top w:val="nil"/>
              <w:left w:val="single" w:sz="4" w:space="0" w:color="auto"/>
              <w:bottom w:val="single" w:sz="8" w:space="0" w:color="auto"/>
              <w:right w:val="single" w:sz="8" w:space="0" w:color="auto"/>
            </w:tcBorders>
          </w:tcPr>
          <w:p w14:paraId="71AABBE0" w14:textId="77777777" w:rsidR="00A55A2B" w:rsidRPr="00A55A2B" w:rsidRDefault="00A55A2B" w:rsidP="004B18DD">
            <w:pPr>
              <w:jc w:val="both"/>
              <w:rPr>
                <w:ins w:id="218" w:author="liweig" w:date="2013-02-07T11:38:00Z"/>
                <w:lang w:val="en-CA" w:eastAsia="ja-JP"/>
              </w:rPr>
            </w:pPr>
            <w:ins w:id="219" w:author="liweig" w:date="2013-02-07T11:38:00Z">
              <w:r w:rsidRPr="00A55A2B">
                <w:rPr>
                  <w:lang w:val="en-CA" w:eastAsia="ja-JP"/>
                </w:rPr>
                <w:t>250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hideMark/>
          </w:tcPr>
          <w:p w14:paraId="3DF671E4" w14:textId="77777777" w:rsidR="00A55A2B" w:rsidRPr="00A55A2B" w:rsidRDefault="00A55A2B" w:rsidP="004B18DD">
            <w:pPr>
              <w:jc w:val="both"/>
              <w:rPr>
                <w:ins w:id="220" w:author="liweig" w:date="2013-02-07T11:38:00Z"/>
                <w:rFonts w:ascii="Gulim" w:eastAsia="Gulim" w:hAnsi="Gulim" w:cs="Gulim"/>
                <w:szCs w:val="22"/>
                <w:lang w:val="en-CA" w:eastAsia="ja-JP"/>
              </w:rPr>
            </w:pPr>
            <w:ins w:id="221" w:author="liweig" w:date="2013-02-07T11:38:00Z">
              <w:r w:rsidRPr="00A55A2B">
                <w:rPr>
                  <w:rFonts w:hint="eastAsia"/>
                  <w:lang w:val="en-CA" w:eastAsia="ja-JP"/>
                </w:rPr>
                <w:t>34</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hideMark/>
          </w:tcPr>
          <w:p w14:paraId="327C18DD" w14:textId="77777777" w:rsidR="00A55A2B" w:rsidRPr="00A55A2B" w:rsidRDefault="00A55A2B" w:rsidP="00A55A2B">
            <w:pPr>
              <w:jc w:val="both"/>
              <w:rPr>
                <w:ins w:id="222" w:author="liweig" w:date="2013-02-07T11:38:00Z"/>
                <w:rFonts w:ascii="Gulim" w:eastAsia="Gulim" w:hAnsi="Gulim" w:cs="Gulim"/>
                <w:szCs w:val="22"/>
                <w:lang w:val="en-CA" w:eastAsia="ja-JP"/>
              </w:rPr>
            </w:pPr>
            <w:ins w:id="223" w:author="liweig" w:date="2013-02-07T11:38:00Z">
              <w:r>
                <w:rPr>
                  <w:rFonts w:hint="eastAsia"/>
                  <w:lang w:val="en-CA" w:eastAsia="ja-JP"/>
                </w:rPr>
                <w:t>3</w:t>
              </w:r>
              <w:r>
                <w:rPr>
                  <w:lang w:val="en-CA" w:eastAsia="ja-JP"/>
                </w:rPr>
                <w:t>6</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hideMark/>
          </w:tcPr>
          <w:p w14:paraId="5DD29260" w14:textId="77777777" w:rsidR="00A55A2B" w:rsidRDefault="00A55A2B" w:rsidP="004B18DD">
            <w:pPr>
              <w:jc w:val="both"/>
              <w:rPr>
                <w:ins w:id="224" w:author="liweig" w:date="2013-02-07T11:38:00Z"/>
                <w:rFonts w:ascii="Gulim" w:eastAsia="Gulim" w:hAnsi="Gulim" w:cs="Gulim"/>
                <w:szCs w:val="22"/>
                <w:lang w:val="en-CA" w:eastAsia="ja-JP"/>
              </w:rPr>
            </w:pPr>
            <w:ins w:id="225" w:author="liweig" w:date="2013-02-07T11:38:00Z">
              <w:r>
                <w:rPr>
                  <w:rFonts w:hint="eastAsia"/>
                  <w:lang w:val="en-CA" w:eastAsia="ja-JP"/>
                </w:rPr>
                <w:t>2X</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hideMark/>
          </w:tcPr>
          <w:p w14:paraId="724660A3" w14:textId="77777777" w:rsidR="00A55A2B" w:rsidRDefault="00A55A2B" w:rsidP="004B18DD">
            <w:pPr>
              <w:jc w:val="both"/>
              <w:rPr>
                <w:ins w:id="226" w:author="liweig" w:date="2013-02-07T11:38:00Z"/>
                <w:rFonts w:ascii="Gulim" w:eastAsia="Gulim" w:hAnsi="Gulim" w:cs="Gulim"/>
                <w:szCs w:val="22"/>
                <w:lang w:val="en-CA" w:eastAsia="ja-JP"/>
              </w:rPr>
            </w:pPr>
            <w:ins w:id="227" w:author="liweig" w:date="2013-02-07T11:38:00Z">
              <w:r>
                <w:rPr>
                  <w:rFonts w:hint="eastAsia"/>
                  <w:lang w:val="en-CA" w:eastAsia="ja-JP"/>
                </w:rPr>
                <w:t>RA</w:t>
              </w:r>
            </w:ins>
          </w:p>
        </w:tc>
      </w:tr>
      <w:tr w:rsidR="00A55A2B" w14:paraId="3C0BDCF5" w14:textId="77777777" w:rsidTr="00A55A2B">
        <w:trPr>
          <w:ins w:id="228"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EB4BBA" w14:textId="77777777" w:rsidR="00A55A2B" w:rsidRDefault="00A55A2B" w:rsidP="004B18DD">
            <w:pPr>
              <w:jc w:val="both"/>
              <w:rPr>
                <w:ins w:id="229" w:author="liweig" w:date="2013-02-07T11:38:00Z"/>
                <w:rFonts w:ascii="Gulim" w:eastAsia="Gulim" w:hAnsi="Gulim" w:cs="Gulim"/>
                <w:szCs w:val="22"/>
                <w:lang w:val="en-CA" w:eastAsia="ja-JP"/>
              </w:rPr>
            </w:pPr>
            <w:ins w:id="230" w:author="liweig" w:date="2013-02-07T11:38:00Z">
              <w:r>
                <w:rPr>
                  <w:rFonts w:hint="eastAsia"/>
                  <w:lang w:val="en-CA" w:eastAsia="ja-JP"/>
                </w:rPr>
                <w:t>10</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hideMark/>
          </w:tcPr>
          <w:p w14:paraId="4AC4FB55" w14:textId="77777777" w:rsidR="00A55A2B" w:rsidRDefault="00A55A2B" w:rsidP="004B18DD">
            <w:pPr>
              <w:jc w:val="both"/>
              <w:rPr>
                <w:ins w:id="231" w:author="liweig" w:date="2013-02-07T11:38:00Z"/>
                <w:rFonts w:ascii="Gulim" w:eastAsia="Gulim" w:hAnsi="Gulim" w:cs="Gulim"/>
                <w:szCs w:val="22"/>
                <w:lang w:val="en-CA" w:eastAsia="ja-JP"/>
              </w:rPr>
            </w:pPr>
            <w:ins w:id="232" w:author="liweig" w:date="2013-02-07T11:38:00Z">
              <w:r>
                <w:rPr>
                  <w:rFonts w:hint="eastAsia"/>
                  <w:lang w:val="en-CA" w:eastAsia="ja-JP"/>
                </w:rPr>
                <w:t xml:space="preserve">DucksTakeOff </w:t>
              </w:r>
            </w:ins>
          </w:p>
        </w:tc>
        <w:tc>
          <w:tcPr>
            <w:tcW w:w="1074" w:type="dxa"/>
            <w:tcBorders>
              <w:top w:val="nil"/>
              <w:left w:val="single" w:sz="4" w:space="0" w:color="auto"/>
              <w:bottom w:val="single" w:sz="8" w:space="0" w:color="auto"/>
              <w:right w:val="single" w:sz="8" w:space="0" w:color="auto"/>
            </w:tcBorders>
          </w:tcPr>
          <w:p w14:paraId="01EAC0C7" w14:textId="77777777" w:rsidR="00A55A2B" w:rsidRPr="00A55A2B" w:rsidRDefault="00A55A2B" w:rsidP="004B18DD">
            <w:pPr>
              <w:jc w:val="both"/>
              <w:rPr>
                <w:ins w:id="233" w:author="liweig" w:date="2013-02-07T11:38:00Z"/>
                <w:lang w:val="en-CA" w:eastAsia="ja-JP"/>
              </w:rPr>
            </w:pPr>
            <w:ins w:id="234" w:author="liweig" w:date="2013-02-07T11:38:00Z">
              <w:r w:rsidRPr="00A55A2B">
                <w:rPr>
                  <w:lang w:val="en-CA" w:eastAsia="ja-JP"/>
                </w:rPr>
                <w:t>250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hideMark/>
          </w:tcPr>
          <w:p w14:paraId="25F23E0E" w14:textId="77777777" w:rsidR="00A55A2B" w:rsidRPr="00A55A2B" w:rsidRDefault="00A55A2B" w:rsidP="004B18DD">
            <w:pPr>
              <w:jc w:val="both"/>
              <w:rPr>
                <w:ins w:id="235" w:author="liweig" w:date="2013-02-07T11:38:00Z"/>
                <w:rFonts w:ascii="Gulim" w:eastAsia="Gulim" w:hAnsi="Gulim" w:cs="Gulim"/>
                <w:szCs w:val="22"/>
                <w:lang w:val="en-CA" w:eastAsia="ja-JP"/>
              </w:rPr>
            </w:pPr>
            <w:ins w:id="236" w:author="liweig" w:date="2013-02-07T11:38:00Z">
              <w:r w:rsidRPr="00A55A2B">
                <w:rPr>
                  <w:rFonts w:hint="eastAsia"/>
                  <w:lang w:val="en-CA" w:eastAsia="ja-JP"/>
                </w:rPr>
                <w:t>38</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hideMark/>
          </w:tcPr>
          <w:p w14:paraId="5943558F" w14:textId="77777777" w:rsidR="00A55A2B" w:rsidRPr="00A55A2B" w:rsidRDefault="00A55A2B" w:rsidP="00A55A2B">
            <w:pPr>
              <w:jc w:val="both"/>
              <w:rPr>
                <w:ins w:id="237" w:author="liweig" w:date="2013-02-07T11:38:00Z"/>
                <w:rFonts w:ascii="Gulim" w:eastAsia="Gulim" w:hAnsi="Gulim" w:cs="Gulim"/>
                <w:szCs w:val="22"/>
                <w:lang w:val="en-CA" w:eastAsia="ja-JP"/>
              </w:rPr>
            </w:pPr>
            <w:ins w:id="238" w:author="liweig" w:date="2013-02-07T11:38:00Z">
              <w:r w:rsidRPr="00A55A2B">
                <w:rPr>
                  <w:rFonts w:hint="eastAsia"/>
                  <w:lang w:val="en-CA" w:eastAsia="ja-JP"/>
                </w:rPr>
                <w:t>3</w:t>
              </w:r>
              <w:r>
                <w:rPr>
                  <w:lang w:val="en-CA" w:eastAsia="ja-JP"/>
                </w:rPr>
                <w:t>4</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hideMark/>
          </w:tcPr>
          <w:p w14:paraId="073641D1" w14:textId="77777777" w:rsidR="00A55A2B" w:rsidRDefault="00A55A2B" w:rsidP="004B18DD">
            <w:pPr>
              <w:jc w:val="both"/>
              <w:rPr>
                <w:ins w:id="239" w:author="liweig" w:date="2013-02-07T11:38:00Z"/>
                <w:rFonts w:ascii="Gulim" w:eastAsia="Gulim" w:hAnsi="Gulim" w:cs="Gulim"/>
                <w:szCs w:val="22"/>
                <w:lang w:val="en-CA" w:eastAsia="ja-JP"/>
              </w:rPr>
            </w:pPr>
            <w:ins w:id="240" w:author="liweig" w:date="2013-02-07T11:38:00Z">
              <w:r>
                <w:rPr>
                  <w:rFonts w:hint="eastAsia"/>
                  <w:lang w:val="en-CA" w:eastAsia="ja-JP"/>
                </w:rPr>
                <w:t>SNR</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hideMark/>
          </w:tcPr>
          <w:p w14:paraId="4787B3DC" w14:textId="77777777" w:rsidR="00A55A2B" w:rsidRDefault="00A55A2B" w:rsidP="004B18DD">
            <w:pPr>
              <w:jc w:val="both"/>
              <w:rPr>
                <w:ins w:id="241" w:author="liweig" w:date="2013-02-07T11:38:00Z"/>
                <w:rFonts w:ascii="Gulim" w:eastAsia="Gulim" w:hAnsi="Gulim" w:cs="Gulim"/>
                <w:szCs w:val="22"/>
                <w:lang w:val="en-CA" w:eastAsia="ja-JP"/>
              </w:rPr>
            </w:pPr>
            <w:ins w:id="242" w:author="liweig" w:date="2013-02-07T11:38:00Z">
              <w:r>
                <w:rPr>
                  <w:rFonts w:hint="eastAsia"/>
                  <w:lang w:val="en-CA" w:eastAsia="ja-JP"/>
                </w:rPr>
                <w:t>RA</w:t>
              </w:r>
            </w:ins>
          </w:p>
        </w:tc>
      </w:tr>
      <w:tr w:rsidR="00A55A2B" w14:paraId="7D7FE3BC" w14:textId="77777777" w:rsidTr="00463984">
        <w:trPr>
          <w:ins w:id="243"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287B45" w14:textId="77777777" w:rsidR="00A55A2B" w:rsidRDefault="00A55A2B" w:rsidP="004B18DD">
            <w:pPr>
              <w:jc w:val="both"/>
              <w:rPr>
                <w:ins w:id="244" w:author="liweig" w:date="2013-02-07T11:38:00Z"/>
                <w:rFonts w:ascii="Gulim" w:eastAsia="Gulim" w:hAnsi="Gulim" w:cs="Gulim"/>
                <w:szCs w:val="22"/>
                <w:lang w:val="en-CA" w:eastAsia="ja-JP"/>
              </w:rPr>
            </w:pPr>
            <w:ins w:id="245" w:author="liweig" w:date="2013-02-07T11:38:00Z">
              <w:r>
                <w:rPr>
                  <w:rFonts w:hint="eastAsia"/>
                  <w:lang w:val="en-CA" w:eastAsia="ja-JP"/>
                </w:rPr>
                <w:t>11</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tcPr>
          <w:p w14:paraId="620DDEDB" w14:textId="77777777" w:rsidR="00A55A2B" w:rsidRDefault="00A55A2B" w:rsidP="004B18DD">
            <w:pPr>
              <w:jc w:val="both"/>
              <w:rPr>
                <w:ins w:id="246" w:author="liweig" w:date="2013-02-07T11:38:00Z"/>
                <w:rFonts w:ascii="Gulim" w:eastAsia="Gulim" w:hAnsi="Gulim" w:cs="Gulim"/>
                <w:szCs w:val="22"/>
                <w:lang w:val="en-CA" w:eastAsia="ja-JP"/>
              </w:rPr>
            </w:pPr>
            <w:ins w:id="247" w:author="liweig" w:date="2013-02-07T11:38:00Z">
              <w:r>
                <w:rPr>
                  <w:rFonts w:hint="eastAsia"/>
                  <w:lang w:val="en-CA" w:eastAsia="ja-JP"/>
                </w:rPr>
                <w:t>WestWindsEasy</w:t>
              </w:r>
            </w:ins>
          </w:p>
        </w:tc>
        <w:tc>
          <w:tcPr>
            <w:tcW w:w="1074" w:type="dxa"/>
            <w:tcBorders>
              <w:top w:val="nil"/>
              <w:left w:val="single" w:sz="4" w:space="0" w:color="auto"/>
              <w:bottom w:val="single" w:sz="8" w:space="0" w:color="auto"/>
              <w:right w:val="single" w:sz="8" w:space="0" w:color="auto"/>
            </w:tcBorders>
          </w:tcPr>
          <w:p w14:paraId="492B5AC3" w14:textId="77777777" w:rsidR="00A55A2B" w:rsidRPr="00A55A2B" w:rsidRDefault="00A55A2B" w:rsidP="004B18DD">
            <w:pPr>
              <w:jc w:val="both"/>
              <w:rPr>
                <w:ins w:id="248" w:author="liweig" w:date="2013-02-07T11:38:00Z"/>
                <w:lang w:val="en-CA" w:eastAsia="ja-JP"/>
              </w:rPr>
            </w:pPr>
            <w:ins w:id="249" w:author="liweig" w:date="2013-02-07T11:38:00Z">
              <w:r w:rsidRPr="00A55A2B">
                <w:rPr>
                  <w:lang w:val="en-CA" w:eastAsia="ja-JP"/>
                </w:rPr>
                <w:t>300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tcPr>
          <w:p w14:paraId="1F45D790" w14:textId="77777777" w:rsidR="00A55A2B" w:rsidRPr="00A55A2B" w:rsidRDefault="00A55A2B" w:rsidP="004B18DD">
            <w:pPr>
              <w:jc w:val="both"/>
              <w:rPr>
                <w:ins w:id="250" w:author="liweig" w:date="2013-02-07T11:38:00Z"/>
                <w:rFonts w:ascii="Gulim" w:eastAsia="Gulim" w:hAnsi="Gulim" w:cs="Gulim"/>
                <w:szCs w:val="22"/>
                <w:lang w:val="en-CA" w:eastAsia="ja-JP"/>
              </w:rPr>
            </w:pPr>
            <w:ins w:id="251" w:author="liweig" w:date="2013-02-07T11:38:00Z">
              <w:r w:rsidRPr="00A55A2B">
                <w:rPr>
                  <w:rFonts w:hint="eastAsia"/>
                  <w:lang w:val="en-CA" w:eastAsia="ja-JP"/>
                </w:rPr>
                <w:t>34</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tcPr>
          <w:p w14:paraId="556B784B" w14:textId="77777777" w:rsidR="00A55A2B" w:rsidRPr="00A55A2B" w:rsidRDefault="00A55A2B" w:rsidP="004B18DD">
            <w:pPr>
              <w:jc w:val="both"/>
              <w:rPr>
                <w:ins w:id="252" w:author="liweig" w:date="2013-02-07T11:38:00Z"/>
                <w:rFonts w:ascii="Gulim" w:eastAsia="Gulim" w:hAnsi="Gulim" w:cs="Gulim"/>
                <w:szCs w:val="22"/>
                <w:lang w:val="en-CA" w:eastAsia="ja-JP"/>
              </w:rPr>
            </w:pPr>
            <w:ins w:id="253" w:author="liweig" w:date="2013-02-07T11:38:00Z">
              <w:r>
                <w:rPr>
                  <w:rFonts w:hint="eastAsia"/>
                  <w:lang w:val="en-CA" w:eastAsia="ja-JP"/>
                </w:rPr>
                <w:t>3</w:t>
              </w:r>
              <w:r>
                <w:rPr>
                  <w:lang w:val="en-CA" w:eastAsia="ja-JP"/>
                </w:rPr>
                <w:t>6</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tcPr>
          <w:p w14:paraId="16F2ABF1" w14:textId="77777777" w:rsidR="00A55A2B" w:rsidRDefault="00A55A2B" w:rsidP="004B18DD">
            <w:pPr>
              <w:jc w:val="both"/>
              <w:rPr>
                <w:ins w:id="254" w:author="liweig" w:date="2013-02-07T11:38:00Z"/>
                <w:rFonts w:ascii="Gulim" w:eastAsia="Gulim" w:hAnsi="Gulim" w:cs="Gulim"/>
                <w:szCs w:val="22"/>
                <w:lang w:val="en-CA" w:eastAsia="ja-JP"/>
              </w:rPr>
            </w:pPr>
            <w:ins w:id="255" w:author="liweig" w:date="2013-02-07T11:38:00Z">
              <w:r>
                <w:rPr>
                  <w:rFonts w:hint="eastAsia"/>
                  <w:lang w:val="en-CA" w:eastAsia="ja-JP"/>
                </w:rPr>
                <w:t>2X</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tcPr>
          <w:p w14:paraId="76BAF618" w14:textId="77777777" w:rsidR="00A55A2B" w:rsidRDefault="00A55A2B" w:rsidP="004B18DD">
            <w:pPr>
              <w:jc w:val="both"/>
              <w:rPr>
                <w:ins w:id="256" w:author="liweig" w:date="2013-02-07T11:38:00Z"/>
                <w:rFonts w:ascii="Gulim" w:eastAsia="Gulim" w:hAnsi="Gulim" w:cs="Gulim"/>
                <w:szCs w:val="22"/>
                <w:lang w:val="en-CA" w:eastAsia="ja-JP"/>
              </w:rPr>
            </w:pPr>
            <w:ins w:id="257" w:author="liweig" w:date="2013-02-07T11:38:00Z">
              <w:r>
                <w:rPr>
                  <w:rFonts w:hint="eastAsia"/>
                  <w:lang w:val="en-CA" w:eastAsia="ja-JP"/>
                </w:rPr>
                <w:t>LDP</w:t>
              </w:r>
            </w:ins>
          </w:p>
        </w:tc>
      </w:tr>
      <w:tr w:rsidR="00A55A2B" w14:paraId="2C731FF5" w14:textId="77777777" w:rsidTr="00A55A2B">
        <w:trPr>
          <w:ins w:id="258" w:author="liweig" w:date="2013-02-07T11:38:00Z"/>
        </w:trPr>
        <w:tc>
          <w:tcPr>
            <w:tcW w:w="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50AE97" w14:textId="77777777" w:rsidR="00A55A2B" w:rsidRDefault="00A55A2B" w:rsidP="004B18DD">
            <w:pPr>
              <w:jc w:val="both"/>
              <w:rPr>
                <w:ins w:id="259" w:author="liweig" w:date="2013-02-07T11:38:00Z"/>
                <w:rFonts w:ascii="Gulim" w:eastAsia="Gulim" w:hAnsi="Gulim" w:cs="Gulim"/>
                <w:szCs w:val="22"/>
                <w:lang w:val="en-CA" w:eastAsia="ja-JP"/>
              </w:rPr>
            </w:pPr>
            <w:ins w:id="260" w:author="liweig" w:date="2013-02-07T11:38:00Z">
              <w:r>
                <w:rPr>
                  <w:rFonts w:hint="eastAsia"/>
                  <w:lang w:val="en-CA" w:eastAsia="ja-JP"/>
                </w:rPr>
                <w:t>12</w:t>
              </w:r>
            </w:ins>
          </w:p>
        </w:tc>
        <w:tc>
          <w:tcPr>
            <w:tcW w:w="1787" w:type="dxa"/>
            <w:tcBorders>
              <w:top w:val="nil"/>
              <w:left w:val="nil"/>
              <w:bottom w:val="single" w:sz="8" w:space="0" w:color="auto"/>
              <w:right w:val="single" w:sz="4" w:space="0" w:color="auto"/>
            </w:tcBorders>
            <w:tcMar>
              <w:top w:w="0" w:type="dxa"/>
              <w:left w:w="108" w:type="dxa"/>
              <w:bottom w:w="0" w:type="dxa"/>
              <w:right w:w="108" w:type="dxa"/>
            </w:tcMar>
            <w:hideMark/>
          </w:tcPr>
          <w:p w14:paraId="6846A41B" w14:textId="77777777" w:rsidR="00A55A2B" w:rsidRDefault="00A55A2B" w:rsidP="004B18DD">
            <w:pPr>
              <w:jc w:val="both"/>
              <w:rPr>
                <w:ins w:id="261" w:author="liweig" w:date="2013-02-07T11:38:00Z"/>
                <w:rFonts w:ascii="Gulim" w:eastAsia="Gulim" w:hAnsi="Gulim" w:cs="Gulim"/>
                <w:szCs w:val="22"/>
                <w:lang w:val="en-CA" w:eastAsia="ja-JP"/>
              </w:rPr>
            </w:pPr>
            <w:ins w:id="262" w:author="liweig" w:date="2013-02-07T11:38:00Z">
              <w:r>
                <w:rPr>
                  <w:rFonts w:hint="eastAsia"/>
                  <w:lang w:val="en-CA" w:eastAsia="ja-JP"/>
                </w:rPr>
                <w:t>WestWindsEasy</w:t>
              </w:r>
            </w:ins>
          </w:p>
        </w:tc>
        <w:tc>
          <w:tcPr>
            <w:tcW w:w="1074" w:type="dxa"/>
            <w:tcBorders>
              <w:top w:val="nil"/>
              <w:left w:val="single" w:sz="4" w:space="0" w:color="auto"/>
              <w:bottom w:val="single" w:sz="8" w:space="0" w:color="auto"/>
              <w:right w:val="single" w:sz="8" w:space="0" w:color="auto"/>
            </w:tcBorders>
          </w:tcPr>
          <w:p w14:paraId="7912840F" w14:textId="77777777" w:rsidR="00A55A2B" w:rsidRPr="00A55A2B" w:rsidRDefault="00A55A2B" w:rsidP="004B18DD">
            <w:pPr>
              <w:jc w:val="both"/>
              <w:rPr>
                <w:ins w:id="263" w:author="liweig" w:date="2013-02-07T11:38:00Z"/>
                <w:lang w:val="en-CA" w:eastAsia="ja-JP"/>
              </w:rPr>
            </w:pPr>
            <w:ins w:id="264" w:author="liweig" w:date="2013-02-07T11:38:00Z">
              <w:r w:rsidRPr="00A55A2B">
                <w:rPr>
                  <w:lang w:val="en-CA" w:eastAsia="ja-JP"/>
                </w:rPr>
                <w:t>300</w:t>
              </w:r>
            </w:ins>
          </w:p>
        </w:tc>
        <w:tc>
          <w:tcPr>
            <w:tcW w:w="1332" w:type="dxa"/>
            <w:tcBorders>
              <w:top w:val="nil"/>
              <w:left w:val="nil"/>
              <w:bottom w:val="single" w:sz="8" w:space="0" w:color="auto"/>
              <w:right w:val="single" w:sz="8" w:space="0" w:color="auto"/>
            </w:tcBorders>
            <w:tcMar>
              <w:top w:w="0" w:type="dxa"/>
              <w:left w:w="108" w:type="dxa"/>
              <w:bottom w:w="0" w:type="dxa"/>
              <w:right w:w="108" w:type="dxa"/>
            </w:tcMar>
            <w:hideMark/>
          </w:tcPr>
          <w:p w14:paraId="56613500" w14:textId="77777777" w:rsidR="00A55A2B" w:rsidRPr="00A55A2B" w:rsidRDefault="00A55A2B" w:rsidP="004B18DD">
            <w:pPr>
              <w:jc w:val="both"/>
              <w:rPr>
                <w:ins w:id="265" w:author="liweig" w:date="2013-02-07T11:38:00Z"/>
                <w:rFonts w:ascii="Gulim" w:eastAsia="Gulim" w:hAnsi="Gulim" w:cs="Gulim"/>
                <w:szCs w:val="22"/>
                <w:lang w:val="en-CA" w:eastAsia="ja-JP"/>
              </w:rPr>
            </w:pPr>
            <w:ins w:id="266" w:author="liweig" w:date="2013-02-07T11:38:00Z">
              <w:r w:rsidRPr="00A55A2B">
                <w:rPr>
                  <w:rFonts w:hint="eastAsia"/>
                  <w:lang w:val="en-CA" w:eastAsia="ja-JP"/>
                </w:rPr>
                <w:t>38</w:t>
              </w:r>
            </w:ins>
          </w:p>
        </w:tc>
        <w:tc>
          <w:tcPr>
            <w:tcW w:w="1354" w:type="dxa"/>
            <w:tcBorders>
              <w:top w:val="nil"/>
              <w:left w:val="nil"/>
              <w:bottom w:val="single" w:sz="8" w:space="0" w:color="auto"/>
              <w:right w:val="single" w:sz="8" w:space="0" w:color="auto"/>
            </w:tcBorders>
            <w:tcMar>
              <w:top w:w="0" w:type="dxa"/>
              <w:left w:w="108" w:type="dxa"/>
              <w:bottom w:w="0" w:type="dxa"/>
              <w:right w:w="108" w:type="dxa"/>
            </w:tcMar>
            <w:hideMark/>
          </w:tcPr>
          <w:p w14:paraId="6A3B1D16" w14:textId="77777777" w:rsidR="00A55A2B" w:rsidRPr="00A55A2B" w:rsidRDefault="00A55A2B" w:rsidP="004B18DD">
            <w:pPr>
              <w:jc w:val="both"/>
              <w:rPr>
                <w:ins w:id="267" w:author="liweig" w:date="2013-02-07T11:38:00Z"/>
                <w:rFonts w:ascii="Gulim" w:eastAsia="Gulim" w:hAnsi="Gulim" w:cs="Gulim"/>
                <w:szCs w:val="22"/>
                <w:lang w:val="en-CA" w:eastAsia="ja-JP"/>
              </w:rPr>
            </w:pPr>
            <w:ins w:id="268" w:author="liweig" w:date="2013-02-07T11:38:00Z">
              <w:r w:rsidRPr="00A55A2B">
                <w:rPr>
                  <w:rFonts w:hint="eastAsia"/>
                  <w:lang w:val="en-CA" w:eastAsia="ja-JP"/>
                </w:rPr>
                <w:t>3</w:t>
              </w:r>
              <w:r>
                <w:rPr>
                  <w:lang w:val="en-CA" w:eastAsia="ja-JP"/>
                </w:rPr>
                <w:t>4</w:t>
              </w:r>
            </w:ins>
          </w:p>
        </w:tc>
        <w:tc>
          <w:tcPr>
            <w:tcW w:w="1660" w:type="dxa"/>
            <w:tcBorders>
              <w:top w:val="nil"/>
              <w:left w:val="nil"/>
              <w:bottom w:val="single" w:sz="8" w:space="0" w:color="auto"/>
              <w:right w:val="single" w:sz="8" w:space="0" w:color="auto"/>
            </w:tcBorders>
            <w:tcMar>
              <w:top w:w="0" w:type="dxa"/>
              <w:left w:w="108" w:type="dxa"/>
              <w:bottom w:w="0" w:type="dxa"/>
              <w:right w:w="108" w:type="dxa"/>
            </w:tcMar>
            <w:hideMark/>
          </w:tcPr>
          <w:p w14:paraId="78D7B7E5" w14:textId="77777777" w:rsidR="00A55A2B" w:rsidRDefault="00A55A2B" w:rsidP="004B18DD">
            <w:pPr>
              <w:jc w:val="both"/>
              <w:rPr>
                <w:ins w:id="269" w:author="liweig" w:date="2013-02-07T11:38:00Z"/>
                <w:rFonts w:ascii="Gulim" w:eastAsia="Gulim" w:hAnsi="Gulim" w:cs="Gulim"/>
                <w:szCs w:val="22"/>
                <w:lang w:val="en-CA" w:eastAsia="ja-JP"/>
              </w:rPr>
            </w:pPr>
            <w:ins w:id="270" w:author="liweig" w:date="2013-02-07T11:38:00Z">
              <w:r>
                <w:rPr>
                  <w:rFonts w:hint="eastAsia"/>
                  <w:lang w:val="en-CA" w:eastAsia="ja-JP"/>
                </w:rPr>
                <w:t>SNR</w:t>
              </w:r>
            </w:ins>
          </w:p>
        </w:tc>
        <w:tc>
          <w:tcPr>
            <w:tcW w:w="1458" w:type="dxa"/>
            <w:tcBorders>
              <w:top w:val="nil"/>
              <w:left w:val="nil"/>
              <w:bottom w:val="single" w:sz="8" w:space="0" w:color="auto"/>
              <w:right w:val="single" w:sz="8" w:space="0" w:color="auto"/>
            </w:tcBorders>
            <w:tcMar>
              <w:top w:w="0" w:type="dxa"/>
              <w:left w:w="108" w:type="dxa"/>
              <w:bottom w:w="0" w:type="dxa"/>
              <w:right w:w="108" w:type="dxa"/>
            </w:tcMar>
            <w:hideMark/>
          </w:tcPr>
          <w:p w14:paraId="06B6C368" w14:textId="77777777" w:rsidR="00A55A2B" w:rsidRDefault="00A55A2B" w:rsidP="004B18DD">
            <w:pPr>
              <w:jc w:val="both"/>
              <w:rPr>
                <w:ins w:id="271" w:author="liweig" w:date="2013-02-07T11:38:00Z"/>
                <w:rFonts w:ascii="Gulim" w:eastAsia="Gulim" w:hAnsi="Gulim" w:cs="Gulim"/>
                <w:szCs w:val="22"/>
                <w:lang w:val="en-CA" w:eastAsia="ja-JP"/>
              </w:rPr>
            </w:pPr>
            <w:ins w:id="272" w:author="liweig" w:date="2013-02-07T11:38:00Z">
              <w:r>
                <w:rPr>
                  <w:rFonts w:hint="eastAsia"/>
                  <w:lang w:val="en-CA" w:eastAsia="ja-JP"/>
                </w:rPr>
                <w:t>LDP</w:t>
              </w:r>
            </w:ins>
          </w:p>
        </w:tc>
      </w:tr>
    </w:tbl>
    <w:p w14:paraId="579DD62A" w14:textId="77777777" w:rsidR="00154807" w:rsidRPr="00AD2E68" w:rsidRDefault="00154807" w:rsidP="00154807">
      <w:pPr>
        <w:jc w:val="both"/>
        <w:rPr>
          <w:ins w:id="273" w:author="liweig" w:date="2013-02-07T11:38:00Z"/>
          <w:lang w:val="en-CA" w:eastAsia="ja-JP"/>
        </w:rPr>
      </w:pPr>
    </w:p>
    <w:p w14:paraId="5D2DF321" w14:textId="77777777" w:rsidR="000672A7" w:rsidRDefault="000672A7" w:rsidP="00463984">
      <w:pPr>
        <w:jc w:val="both"/>
        <w:rPr>
          <w:ins w:id="274" w:author="liweig" w:date="2013-02-07T11:38:00Z"/>
          <w:rFonts w:ascii="Calibri" w:eastAsia="Gulim" w:hAnsi="Calibri" w:cs="Gulim"/>
          <w:color w:val="1F497D"/>
          <w:szCs w:val="22"/>
          <w:lang w:eastAsia="ko-KR"/>
        </w:rPr>
      </w:pPr>
      <w:ins w:id="275" w:author="liweig" w:date="2013-02-07T11:38:00Z">
        <w:r w:rsidRPr="00AD2E68">
          <w:rPr>
            <w:szCs w:val="22"/>
            <w:lang w:val="en-CA" w:eastAsia="ja-JP"/>
          </w:rPr>
          <w:t xml:space="preserve">Cross-checking includes informal viewing of proposals. All cross-checkers should report the informal viewing results (without scoring) and their equipment (e.g., monitor, etc). If a room, equipment, and time-slot for informal viewing are available at the </w:t>
        </w:r>
        <w:r>
          <w:rPr>
            <w:szCs w:val="22"/>
            <w:lang w:val="en-CA" w:eastAsia="ja-JP"/>
          </w:rPr>
          <w:t>Incheon</w:t>
        </w:r>
        <w:r w:rsidRPr="00AD2E68">
          <w:rPr>
            <w:szCs w:val="22"/>
            <w:lang w:val="en-CA" w:eastAsia="ja-JP"/>
          </w:rPr>
          <w:t xml:space="preserve"> meeting, informal viewing will be conducted.</w:t>
        </w:r>
        <w:r w:rsidRPr="00AD2E68">
          <w:rPr>
            <w:color w:val="000000"/>
            <w:szCs w:val="22"/>
            <w:lang w:val="en-CA" w:eastAsia="ja-JP"/>
          </w:rPr>
          <w:t xml:space="preserve"> The test sequences, QP values, and coding conditions for the potential informal viewing at the </w:t>
        </w:r>
        <w:r>
          <w:rPr>
            <w:szCs w:val="22"/>
            <w:lang w:val="en-CA" w:eastAsia="ja-JP"/>
          </w:rPr>
          <w:t>Incheon</w:t>
        </w:r>
        <w:r w:rsidRPr="00AD2E68">
          <w:rPr>
            <w:szCs w:val="22"/>
            <w:lang w:val="en-CA" w:eastAsia="ja-JP"/>
          </w:rPr>
          <w:t xml:space="preserve"> </w:t>
        </w:r>
        <w:r w:rsidRPr="00AD2E68">
          <w:rPr>
            <w:color w:val="000000"/>
            <w:szCs w:val="22"/>
            <w:lang w:val="en-CA" w:eastAsia="ja-JP"/>
          </w:rPr>
          <w:t>meeting are chosen from the sequences, configurations and test cases described in JCTVC-</w:t>
        </w:r>
        <w:r>
          <w:rPr>
            <w:color w:val="000000"/>
            <w:szCs w:val="22"/>
            <w:lang w:val="en-CA" w:eastAsia="ja-JP"/>
          </w:rPr>
          <w:t>L</w:t>
        </w:r>
        <w:r w:rsidRPr="00AD2E68">
          <w:rPr>
            <w:color w:val="000000"/>
            <w:szCs w:val="22"/>
            <w:lang w:val="en-CA" w:eastAsia="ja-JP"/>
          </w:rPr>
          <w:t>110</w:t>
        </w:r>
        <w:r>
          <w:rPr>
            <w:color w:val="000000"/>
            <w:szCs w:val="22"/>
            <w:lang w:val="en-CA" w:eastAsia="ja-JP"/>
          </w:rPr>
          <w:t>2</w:t>
        </w:r>
        <w:r w:rsidRPr="00AD2E68">
          <w:rPr>
            <w:color w:val="000000"/>
            <w:szCs w:val="22"/>
            <w:lang w:val="en-CA" w:eastAsia="ja-JP"/>
          </w:rPr>
          <w:t xml:space="preserve"> and additional sequences described in this document. The proponents should be ready to provide the requested sequences.</w:t>
        </w:r>
        <w:r w:rsidRPr="00AD2E68">
          <w:rPr>
            <w:szCs w:val="22"/>
            <w:lang w:val="en-CA" w:eastAsia="ja-JP"/>
          </w:rPr>
          <w:t xml:space="preserve"> The selection should be conducted by </w:t>
        </w:r>
        <w:r>
          <w:rPr>
            <w:szCs w:val="22"/>
            <w:lang w:val="en-CA" w:eastAsia="ja-JP"/>
          </w:rPr>
          <w:t>S</w:t>
        </w:r>
        <w:r w:rsidRPr="00AD2E68">
          <w:rPr>
            <w:szCs w:val="22"/>
            <w:lang w:val="en-CA" w:eastAsia="ja-JP"/>
          </w:rPr>
          <w:t>CE</w:t>
        </w:r>
        <w:r>
          <w:rPr>
            <w:szCs w:val="22"/>
            <w:lang w:val="en-CA" w:eastAsia="ja-JP"/>
          </w:rPr>
          <w:t>2</w:t>
        </w:r>
        <w:r w:rsidRPr="00AD2E68">
          <w:rPr>
            <w:szCs w:val="22"/>
            <w:lang w:val="en-CA" w:eastAsia="ja-JP"/>
          </w:rPr>
          <w:t xml:space="preserve"> participants including non-proponents.</w:t>
        </w:r>
      </w:ins>
    </w:p>
    <w:p w14:paraId="46D52C14" w14:textId="77777777" w:rsidR="00C22A82" w:rsidRDefault="00C22A82" w:rsidP="00E85ABC">
      <w:pPr>
        <w:pStyle w:val="Heading1"/>
        <w:tabs>
          <w:tab w:val="clear" w:pos="360"/>
          <w:tab w:val="clear" w:pos="720"/>
          <w:tab w:val="clear" w:pos="1080"/>
          <w:tab w:val="clear" w:pos="1440"/>
          <w:tab w:val="num" w:pos="432"/>
        </w:tabs>
        <w:overflowPunct/>
        <w:autoSpaceDE/>
        <w:autoSpaceDN/>
        <w:adjustRightInd/>
        <w:ind w:left="432" w:hanging="432"/>
        <w:textAlignment w:val="auto"/>
        <w:rPr>
          <w:lang w:val="en-CA"/>
        </w:rPr>
      </w:pPr>
      <w:bookmarkStart w:id="276" w:name="_Toc310382162"/>
      <w:bookmarkStart w:id="277" w:name="_Toc310406156"/>
      <w:r>
        <w:rPr>
          <w:lang w:val="en-CA"/>
        </w:rPr>
        <w:t>Cross-check</w:t>
      </w:r>
      <w:r w:rsidR="00C60BCB">
        <w:rPr>
          <w:lang w:val="en-CA"/>
        </w:rPr>
        <w:t>ing</w:t>
      </w:r>
    </w:p>
    <w:p w14:paraId="7B08D51A" w14:textId="77777777" w:rsidR="009E4DAD" w:rsidRDefault="00C60BCB" w:rsidP="003F78ED">
      <w:pPr>
        <w:jc w:val="both"/>
        <w:rPr>
          <w:lang w:val="en-CA" w:eastAsia="ja-JP"/>
        </w:rPr>
      </w:pPr>
      <w:r w:rsidRPr="003F78ED">
        <w:rPr>
          <w:lang w:val="en-CA" w:eastAsia="ja-JP"/>
        </w:rPr>
        <w:t>The package released for cross-checking shall include both software and test results. Software only without test results should not be considered as ready for cross-check release.</w:t>
      </w:r>
      <w:r>
        <w:rPr>
          <w:lang w:val="en-CA" w:eastAsia="ja-JP"/>
        </w:rPr>
        <w:t xml:space="preserve"> </w:t>
      </w:r>
    </w:p>
    <w:p w14:paraId="1CE43E7C" w14:textId="77777777" w:rsidR="00C60BCB" w:rsidRDefault="00C60BCB" w:rsidP="003F78ED">
      <w:pPr>
        <w:jc w:val="both"/>
        <w:rPr>
          <w:lang w:val="en-CA" w:eastAsia="ja-JP"/>
        </w:rPr>
      </w:pPr>
      <w:r>
        <w:rPr>
          <w:lang w:val="en-CA" w:eastAsia="ja-JP"/>
        </w:rPr>
        <w:t>The following table provides the cross-checker assignment for test tools.</w:t>
      </w:r>
    </w:p>
    <w:p w14:paraId="7B3DCE12" w14:textId="77777777" w:rsidR="00C60BCB" w:rsidRPr="00C60BCB" w:rsidRDefault="00C60BCB" w:rsidP="003F78ED">
      <w:pPr>
        <w:rPr>
          <w:lang w:val="en-CA"/>
        </w:rPr>
      </w:pPr>
    </w:p>
    <w:tbl>
      <w:tblPr>
        <w:tblW w:w="0" w:type="auto"/>
        <w:tblCellMar>
          <w:left w:w="0" w:type="dxa"/>
          <w:right w:w="0" w:type="dxa"/>
        </w:tblCellMar>
        <w:tblLook w:val="04A0" w:firstRow="1" w:lastRow="0" w:firstColumn="1" w:lastColumn="0" w:noHBand="0" w:noVBand="1"/>
        <w:tblPrChange w:id="278" w:author="liweig" w:date="2013-02-07T11:38:00Z">
          <w:tblPr>
            <w:tblW w:w="0" w:type="auto"/>
            <w:tblCellMar>
              <w:left w:w="0" w:type="dxa"/>
              <w:right w:w="0" w:type="dxa"/>
            </w:tblCellMar>
            <w:tblLook w:val="04A0" w:firstRow="1" w:lastRow="0" w:firstColumn="1" w:lastColumn="0" w:noHBand="0" w:noVBand="1"/>
          </w:tblPr>
        </w:tblPrChange>
      </w:tblPr>
      <w:tblGrid>
        <w:gridCol w:w="801"/>
        <w:gridCol w:w="1525"/>
        <w:gridCol w:w="2765"/>
        <w:gridCol w:w="4485"/>
        <w:tblGridChange w:id="279">
          <w:tblGrid>
            <w:gridCol w:w="801"/>
            <w:gridCol w:w="73"/>
            <w:gridCol w:w="1452"/>
            <w:gridCol w:w="572"/>
            <w:gridCol w:w="1534"/>
            <w:gridCol w:w="659"/>
            <w:gridCol w:w="4485"/>
          </w:tblGrid>
        </w:tblGridChange>
      </w:tblGrid>
      <w:tr w:rsidR="00C22A82" w14:paraId="0BECFDB3" w14:textId="77777777" w:rsidTr="00A55A2B">
        <w:tc>
          <w:tcPr>
            <w:tcW w:w="8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Change w:id="280" w:author="liweig" w:date="2013-02-07T11:38:00Z">
              <w:tcPr>
                <w:tcW w:w="87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tcPrChange>
          </w:tcPr>
          <w:p w14:paraId="0D177D22" w14:textId="77777777" w:rsidR="00C22A82" w:rsidRPr="00A55A2B" w:rsidRDefault="00C22A82" w:rsidP="0042475F">
            <w:pPr>
              <w:spacing w:line="276" w:lineRule="auto"/>
              <w:rPr>
                <w:lang w:val="en-CA"/>
                <w:rPrChange w:id="281" w:author="liweig" w:date="2013-02-07T11:38:00Z">
                  <w:rPr>
                    <w:rFonts w:ascii="Calibri" w:hAnsi="Calibri"/>
                    <w:color w:val="1F497D"/>
                  </w:rPr>
                </w:rPrChange>
              </w:rPr>
            </w:pPr>
            <w:r w:rsidRPr="00A55A2B">
              <w:rPr>
                <w:lang w:val="en-CA"/>
                <w:rPrChange w:id="282" w:author="liweig" w:date="2013-02-07T11:38:00Z">
                  <w:rPr>
                    <w:rFonts w:ascii="Calibri" w:hAnsi="Calibri"/>
                    <w:color w:val="1F497D"/>
                  </w:rPr>
                </w:rPrChange>
              </w:rPr>
              <w:t>Test</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Change w:id="283" w:author="liweig" w:date="2013-02-07T11:38:00Z">
              <w:tcPr>
                <w:tcW w:w="202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tcPrChange>
          </w:tcPr>
          <w:p w14:paraId="592826BD" w14:textId="77777777" w:rsidR="00C22A82" w:rsidRPr="00A55A2B" w:rsidRDefault="00C22A82" w:rsidP="0042475F">
            <w:pPr>
              <w:spacing w:line="276" w:lineRule="auto"/>
              <w:rPr>
                <w:lang w:val="en-CA"/>
                <w:rPrChange w:id="284" w:author="liweig" w:date="2013-02-07T11:38:00Z">
                  <w:rPr>
                    <w:rFonts w:ascii="Calibri" w:hAnsi="Calibri"/>
                    <w:color w:val="1F497D"/>
                  </w:rPr>
                </w:rPrChange>
              </w:rPr>
            </w:pPr>
            <w:r w:rsidRPr="00A55A2B">
              <w:rPr>
                <w:lang w:val="en-CA"/>
                <w:rPrChange w:id="285" w:author="liweig" w:date="2013-02-07T11:38:00Z">
                  <w:rPr>
                    <w:rFonts w:ascii="Calibri" w:hAnsi="Calibri"/>
                    <w:color w:val="1F497D"/>
                  </w:rPr>
                </w:rPrChange>
              </w:rPr>
              <w:t>Document No.</w:t>
            </w:r>
          </w:p>
        </w:tc>
        <w:tc>
          <w:tcPr>
            <w:tcW w:w="20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Change w:id="286" w:author="liweig" w:date="2013-02-07T11:38:00Z">
              <w:tcPr>
                <w:tcW w:w="15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tcPrChange>
          </w:tcPr>
          <w:p w14:paraId="746312FF" w14:textId="77777777" w:rsidR="00C22A82" w:rsidRPr="00A55A2B" w:rsidRDefault="00C22A82" w:rsidP="0042475F">
            <w:pPr>
              <w:spacing w:line="276" w:lineRule="auto"/>
              <w:rPr>
                <w:lang w:val="en-CA"/>
                <w:rPrChange w:id="287" w:author="liweig" w:date="2013-02-07T11:38:00Z">
                  <w:rPr>
                    <w:rFonts w:ascii="Calibri" w:hAnsi="Calibri"/>
                    <w:color w:val="1F497D"/>
                  </w:rPr>
                </w:rPrChange>
              </w:rPr>
            </w:pPr>
            <w:r w:rsidRPr="00A55A2B">
              <w:rPr>
                <w:lang w:val="en-CA"/>
                <w:rPrChange w:id="288" w:author="liweig" w:date="2013-02-07T11:38:00Z">
                  <w:rPr>
                    <w:rFonts w:ascii="Calibri" w:hAnsi="Calibri"/>
                    <w:color w:val="1F497D"/>
                  </w:rPr>
                </w:rPrChange>
              </w:rPr>
              <w:t>Proponent</w:t>
            </w:r>
          </w:p>
        </w:tc>
        <w:tc>
          <w:tcPr>
            <w:tcW w:w="49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Change w:id="289" w:author="liweig" w:date="2013-02-07T11:38:00Z">
              <w:tcPr>
                <w:tcW w:w="514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tcPrChange>
          </w:tcPr>
          <w:p w14:paraId="17DCC7E3" w14:textId="77777777" w:rsidR="00C22A82" w:rsidRPr="00A55A2B" w:rsidRDefault="00C22A82" w:rsidP="0042475F">
            <w:pPr>
              <w:spacing w:line="276" w:lineRule="auto"/>
              <w:rPr>
                <w:lang w:val="en-CA"/>
                <w:rPrChange w:id="290" w:author="liweig" w:date="2013-02-07T11:38:00Z">
                  <w:rPr>
                    <w:rFonts w:ascii="Calibri" w:hAnsi="Calibri"/>
                    <w:color w:val="1F497D"/>
                  </w:rPr>
                </w:rPrChange>
              </w:rPr>
            </w:pPr>
            <w:r w:rsidRPr="00A55A2B">
              <w:rPr>
                <w:lang w:val="en-CA"/>
                <w:rPrChange w:id="291" w:author="liweig" w:date="2013-02-07T11:38:00Z">
                  <w:rPr>
                    <w:rFonts w:ascii="Calibri" w:hAnsi="Calibri"/>
                    <w:color w:val="1F497D"/>
                  </w:rPr>
                </w:rPrChange>
              </w:rPr>
              <w:t>Cross-checker</w:t>
            </w:r>
          </w:p>
        </w:tc>
      </w:tr>
      <w:tr w:rsidR="0066639C" w14:paraId="5AC85EAA" w14:textId="77777777" w:rsidTr="00A55A2B">
        <w:tc>
          <w:tcPr>
            <w:tcW w:w="874" w:type="dxa"/>
            <w:tcBorders>
              <w:top w:val="nil"/>
              <w:left w:val="single" w:sz="8" w:space="0" w:color="auto"/>
              <w:bottom w:val="single" w:sz="8" w:space="0" w:color="auto"/>
              <w:right w:val="single" w:sz="8" w:space="0" w:color="auto"/>
            </w:tcBorders>
            <w:tcMar>
              <w:top w:w="0" w:type="dxa"/>
              <w:left w:w="108" w:type="dxa"/>
              <w:bottom w:w="0" w:type="dxa"/>
              <w:right w:w="108" w:type="dxa"/>
            </w:tcMar>
            <w:tcPrChange w:id="292" w:author="liweig" w:date="2013-02-07T11:38:00Z">
              <w:tcPr>
                <w:tcW w:w="87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tcPrChange>
          </w:tcPr>
          <w:p w14:paraId="1DCD7247" w14:textId="77777777" w:rsidR="0066639C" w:rsidRPr="00A55A2B" w:rsidRDefault="0066639C" w:rsidP="0042475F">
            <w:pPr>
              <w:spacing w:line="276" w:lineRule="auto"/>
              <w:rPr>
                <w:lang w:val="en-CA"/>
                <w:rPrChange w:id="293" w:author="liweig" w:date="2013-02-07T11:38:00Z">
                  <w:rPr>
                    <w:rFonts w:ascii="Calibri" w:hAnsi="Calibri"/>
                    <w:color w:val="1F497D"/>
                  </w:rPr>
                </w:rPrChange>
              </w:rPr>
            </w:pPr>
            <w:ins w:id="294" w:author="liweig" w:date="2013-02-07T11:38:00Z">
              <w:r w:rsidRPr="00A55A2B">
                <w:rPr>
                  <w:rFonts w:hint="eastAsia"/>
                  <w:lang w:val="en-CA" w:eastAsia="ja-JP"/>
                </w:rPr>
                <w:t>1.1</w:t>
              </w:r>
            </w:ins>
          </w:p>
        </w:tc>
        <w:tc>
          <w:tcPr>
            <w:tcW w:w="1664" w:type="dxa"/>
            <w:tcBorders>
              <w:top w:val="nil"/>
              <w:left w:val="nil"/>
              <w:bottom w:val="single" w:sz="8" w:space="0" w:color="auto"/>
              <w:right w:val="single" w:sz="8" w:space="0" w:color="auto"/>
            </w:tcBorders>
            <w:tcMar>
              <w:top w:w="0" w:type="dxa"/>
              <w:left w:w="108" w:type="dxa"/>
              <w:bottom w:w="0" w:type="dxa"/>
              <w:right w:w="108" w:type="dxa"/>
            </w:tcMar>
            <w:tcPrChange w:id="295" w:author="liweig" w:date="2013-02-07T11:38:00Z">
              <w:tcPr>
                <w:tcW w:w="2024"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6DA5D4BF" w14:textId="77777777" w:rsidR="0066639C" w:rsidRPr="00A55A2B" w:rsidRDefault="0066639C" w:rsidP="0042475F">
            <w:pPr>
              <w:spacing w:line="276" w:lineRule="auto"/>
              <w:rPr>
                <w:lang w:val="en-CA"/>
                <w:rPrChange w:id="296" w:author="liweig" w:date="2013-02-07T11:38:00Z">
                  <w:rPr>
                    <w:rFonts w:ascii="Calibri" w:hAnsi="Calibri"/>
                    <w:color w:val="1F497D"/>
                  </w:rPr>
                </w:rPrChange>
              </w:rPr>
            </w:pPr>
          </w:p>
        </w:tc>
        <w:tc>
          <w:tcPr>
            <w:tcW w:w="2070" w:type="dxa"/>
            <w:tcBorders>
              <w:top w:val="nil"/>
              <w:left w:val="nil"/>
              <w:bottom w:val="single" w:sz="8" w:space="0" w:color="auto"/>
              <w:right w:val="single" w:sz="8" w:space="0" w:color="auto"/>
            </w:tcBorders>
            <w:tcMar>
              <w:top w:w="0" w:type="dxa"/>
              <w:left w:w="108" w:type="dxa"/>
              <w:bottom w:w="0" w:type="dxa"/>
              <w:right w:w="108" w:type="dxa"/>
            </w:tcMar>
            <w:tcPrChange w:id="297" w:author="liweig" w:date="2013-02-07T11:38:00Z">
              <w:tcPr>
                <w:tcW w:w="1534" w:type="dxa"/>
                <w:tcBorders>
                  <w:top w:val="nil"/>
                  <w:left w:val="nil"/>
                  <w:bottom w:val="single" w:sz="8" w:space="0" w:color="auto"/>
                  <w:right w:val="single" w:sz="8" w:space="0" w:color="auto"/>
                </w:tcBorders>
                <w:tcMar>
                  <w:top w:w="0" w:type="dxa"/>
                  <w:left w:w="108" w:type="dxa"/>
                  <w:bottom w:w="0" w:type="dxa"/>
                  <w:right w:w="108" w:type="dxa"/>
                </w:tcMar>
              </w:tcPr>
            </w:tcPrChange>
          </w:tcPr>
          <w:p w14:paraId="0DDFA41E" w14:textId="77777777" w:rsidR="0066639C" w:rsidRPr="00A55A2B" w:rsidRDefault="0066639C" w:rsidP="0042475F">
            <w:pPr>
              <w:spacing w:line="276" w:lineRule="auto"/>
              <w:rPr>
                <w:lang w:val="en-CA"/>
                <w:rPrChange w:id="298" w:author="liweig" w:date="2013-02-07T11:38:00Z">
                  <w:rPr>
                    <w:rFonts w:ascii="Calibri" w:hAnsi="Calibri"/>
                    <w:color w:val="1F497D"/>
                  </w:rPr>
                </w:rPrChange>
              </w:rPr>
            </w:pPr>
            <w:ins w:id="299" w:author="liweig" w:date="2013-02-07T11:38:00Z">
              <w:r w:rsidRPr="00A55A2B">
                <w:rPr>
                  <w:rFonts w:hint="eastAsia"/>
                  <w:lang w:val="en-CA" w:eastAsia="ja-JP"/>
                </w:rPr>
                <w:t>TI (d-kwon@ti.com)</w:t>
              </w:r>
            </w:ins>
          </w:p>
        </w:tc>
        <w:tc>
          <w:tcPr>
            <w:tcW w:w="4968" w:type="dxa"/>
            <w:tcBorders>
              <w:top w:val="nil"/>
              <w:left w:val="nil"/>
              <w:bottom w:val="single" w:sz="8" w:space="0" w:color="auto"/>
              <w:right w:val="single" w:sz="8" w:space="0" w:color="auto"/>
            </w:tcBorders>
            <w:tcMar>
              <w:top w:w="0" w:type="dxa"/>
              <w:left w:w="108" w:type="dxa"/>
              <w:bottom w:w="0" w:type="dxa"/>
              <w:right w:w="108" w:type="dxa"/>
            </w:tcMar>
            <w:tcPrChange w:id="300" w:author="liweig" w:date="2013-02-07T11:38:00Z">
              <w:tcPr>
                <w:tcW w:w="5144"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57A7C89F" w14:textId="77777777" w:rsidR="0066639C" w:rsidRPr="00A55A2B" w:rsidRDefault="0066639C" w:rsidP="0042475F">
            <w:pPr>
              <w:spacing w:line="276" w:lineRule="auto"/>
              <w:rPr>
                <w:lang w:val="en-CA"/>
                <w:rPrChange w:id="301" w:author="liweig" w:date="2013-02-07T11:38:00Z">
                  <w:rPr>
                    <w:rFonts w:ascii="Cambria" w:hAnsi="Cambria"/>
                    <w:color w:val="1F497D"/>
                  </w:rPr>
                </w:rPrChange>
              </w:rPr>
            </w:pPr>
            <w:ins w:id="302" w:author="liweig" w:date="2013-02-07T11:38:00Z">
              <w:r w:rsidRPr="00A55A2B">
                <w:rPr>
                  <w:rFonts w:hint="eastAsia"/>
                  <w:lang w:val="en-CA" w:eastAsia="ja-JP"/>
                </w:rPr>
                <w:t>Samsung (</w:t>
              </w:r>
              <w:r w:rsidRPr="00A55A2B">
                <w:rPr>
                  <w:lang w:val="en-CA" w:eastAsia="ja-JP"/>
                </w:rPr>
                <w:t>elena_a.alshina@samsung.com</w:t>
              </w:r>
              <w:r w:rsidRPr="00A55A2B">
                <w:rPr>
                  <w:rFonts w:hint="eastAsia"/>
                  <w:lang w:val="en-CA" w:eastAsia="ja-JP"/>
                </w:rPr>
                <w:t>)</w:t>
              </w:r>
            </w:ins>
          </w:p>
        </w:tc>
      </w:tr>
      <w:tr w:rsidR="0066639C" w14:paraId="08B1EC42" w14:textId="77777777" w:rsidTr="00A55A2B">
        <w:tc>
          <w:tcPr>
            <w:tcW w:w="874" w:type="dxa"/>
            <w:tcBorders>
              <w:top w:val="nil"/>
              <w:left w:val="single" w:sz="8" w:space="0" w:color="auto"/>
              <w:bottom w:val="single" w:sz="8" w:space="0" w:color="auto"/>
              <w:right w:val="single" w:sz="8" w:space="0" w:color="auto"/>
            </w:tcBorders>
            <w:tcMar>
              <w:top w:w="0" w:type="dxa"/>
              <w:left w:w="108" w:type="dxa"/>
              <w:bottom w:w="0" w:type="dxa"/>
              <w:right w:w="108" w:type="dxa"/>
            </w:tcMar>
            <w:tcPrChange w:id="303" w:author="liweig" w:date="2013-02-07T11:38:00Z">
              <w:tcPr>
                <w:tcW w:w="87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tcPrChange>
          </w:tcPr>
          <w:p w14:paraId="53E496F8" w14:textId="77777777" w:rsidR="0066639C" w:rsidRPr="00A55A2B" w:rsidRDefault="0066639C" w:rsidP="0042475F">
            <w:pPr>
              <w:spacing w:line="276" w:lineRule="auto"/>
              <w:rPr>
                <w:lang w:val="en-CA"/>
                <w:rPrChange w:id="304" w:author="liweig" w:date="2013-02-07T11:38:00Z">
                  <w:rPr>
                    <w:rFonts w:ascii="Calibri" w:hAnsi="Calibri"/>
                    <w:color w:val="1F497D"/>
                  </w:rPr>
                </w:rPrChange>
              </w:rPr>
            </w:pPr>
            <w:ins w:id="305" w:author="liweig" w:date="2013-02-07T11:38:00Z">
              <w:r w:rsidRPr="00A55A2B">
                <w:rPr>
                  <w:rFonts w:hint="eastAsia"/>
                  <w:lang w:val="en-CA" w:eastAsia="ja-JP"/>
                </w:rPr>
                <w:t>1.2</w:t>
              </w:r>
            </w:ins>
          </w:p>
        </w:tc>
        <w:tc>
          <w:tcPr>
            <w:tcW w:w="1664" w:type="dxa"/>
            <w:tcBorders>
              <w:top w:val="nil"/>
              <w:left w:val="nil"/>
              <w:bottom w:val="single" w:sz="8" w:space="0" w:color="auto"/>
              <w:right w:val="single" w:sz="8" w:space="0" w:color="auto"/>
            </w:tcBorders>
            <w:tcMar>
              <w:top w:w="0" w:type="dxa"/>
              <w:left w:w="108" w:type="dxa"/>
              <w:bottom w:w="0" w:type="dxa"/>
              <w:right w:w="108" w:type="dxa"/>
            </w:tcMar>
            <w:tcPrChange w:id="306" w:author="liweig" w:date="2013-02-07T11:38:00Z">
              <w:tcPr>
                <w:tcW w:w="2024"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03808190" w14:textId="77777777" w:rsidR="0066639C" w:rsidRPr="00A55A2B" w:rsidRDefault="0066639C" w:rsidP="0042475F">
            <w:pPr>
              <w:spacing w:line="276" w:lineRule="auto"/>
              <w:rPr>
                <w:lang w:val="en-CA"/>
                <w:rPrChange w:id="307" w:author="liweig" w:date="2013-02-07T11:38:00Z">
                  <w:rPr>
                    <w:rFonts w:ascii="Calibri" w:hAnsi="Calibri"/>
                    <w:color w:val="1F497D"/>
                  </w:rPr>
                </w:rPrChange>
              </w:rPr>
            </w:pPr>
          </w:p>
        </w:tc>
        <w:tc>
          <w:tcPr>
            <w:tcW w:w="2070" w:type="dxa"/>
            <w:tcBorders>
              <w:top w:val="nil"/>
              <w:left w:val="nil"/>
              <w:bottom w:val="single" w:sz="8" w:space="0" w:color="auto"/>
              <w:right w:val="single" w:sz="8" w:space="0" w:color="auto"/>
            </w:tcBorders>
            <w:tcMar>
              <w:top w:w="0" w:type="dxa"/>
              <w:left w:w="108" w:type="dxa"/>
              <w:bottom w:w="0" w:type="dxa"/>
              <w:right w:w="108" w:type="dxa"/>
            </w:tcMar>
            <w:tcPrChange w:id="308" w:author="liweig" w:date="2013-02-07T11:38:00Z">
              <w:tcPr>
                <w:tcW w:w="1534" w:type="dxa"/>
                <w:tcBorders>
                  <w:top w:val="nil"/>
                  <w:left w:val="nil"/>
                  <w:bottom w:val="single" w:sz="8" w:space="0" w:color="auto"/>
                  <w:right w:val="single" w:sz="8" w:space="0" w:color="auto"/>
                </w:tcBorders>
                <w:tcMar>
                  <w:top w:w="0" w:type="dxa"/>
                  <w:left w:w="108" w:type="dxa"/>
                  <w:bottom w:w="0" w:type="dxa"/>
                  <w:right w:w="108" w:type="dxa"/>
                </w:tcMar>
              </w:tcPr>
            </w:tcPrChange>
          </w:tcPr>
          <w:p w14:paraId="73F72024" w14:textId="77777777" w:rsidR="0066639C" w:rsidRPr="00A55A2B" w:rsidRDefault="0066639C" w:rsidP="0042475F">
            <w:pPr>
              <w:spacing w:line="276" w:lineRule="auto"/>
              <w:rPr>
                <w:lang w:val="en-CA"/>
                <w:rPrChange w:id="309" w:author="liweig" w:date="2013-02-07T11:38:00Z">
                  <w:rPr>
                    <w:rFonts w:ascii="Calibri" w:hAnsi="Calibri"/>
                    <w:color w:val="1F497D"/>
                  </w:rPr>
                </w:rPrChange>
              </w:rPr>
            </w:pPr>
            <w:ins w:id="310" w:author="liweig" w:date="2013-02-07T11:38:00Z">
              <w:r w:rsidRPr="00A55A2B">
                <w:rPr>
                  <w:rFonts w:hint="eastAsia"/>
                  <w:lang w:val="en-CA" w:eastAsia="ja-JP"/>
                </w:rPr>
                <w:t>TI (d-kwon@ti.com)</w:t>
              </w:r>
            </w:ins>
          </w:p>
        </w:tc>
        <w:tc>
          <w:tcPr>
            <w:tcW w:w="4968" w:type="dxa"/>
            <w:tcBorders>
              <w:top w:val="nil"/>
              <w:left w:val="nil"/>
              <w:bottom w:val="single" w:sz="8" w:space="0" w:color="auto"/>
              <w:right w:val="single" w:sz="8" w:space="0" w:color="auto"/>
            </w:tcBorders>
            <w:tcMar>
              <w:top w:w="0" w:type="dxa"/>
              <w:left w:w="108" w:type="dxa"/>
              <w:bottom w:w="0" w:type="dxa"/>
              <w:right w:w="108" w:type="dxa"/>
            </w:tcMar>
            <w:tcPrChange w:id="311" w:author="liweig" w:date="2013-02-07T11:38:00Z">
              <w:tcPr>
                <w:tcW w:w="5144"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6A98F312" w14:textId="77777777" w:rsidR="0066639C" w:rsidRPr="00A55A2B" w:rsidRDefault="0066639C" w:rsidP="0042475F">
            <w:pPr>
              <w:spacing w:line="276" w:lineRule="auto"/>
              <w:rPr>
                <w:lang w:val="en-CA"/>
                <w:rPrChange w:id="312" w:author="liweig" w:date="2013-02-07T11:38:00Z">
                  <w:rPr>
                    <w:rFonts w:ascii="Cambria" w:hAnsi="Cambria"/>
                    <w:color w:val="1F497D"/>
                  </w:rPr>
                </w:rPrChange>
              </w:rPr>
            </w:pPr>
            <w:ins w:id="313" w:author="liweig" w:date="2013-02-07T11:38:00Z">
              <w:r w:rsidRPr="00A55A2B">
                <w:rPr>
                  <w:rFonts w:hint="eastAsia"/>
                  <w:lang w:val="en-CA" w:eastAsia="ja-JP"/>
                </w:rPr>
                <w:t>Samsung (zhan.ma@sta.samsung.com)</w:t>
              </w:r>
            </w:ins>
          </w:p>
        </w:tc>
      </w:tr>
      <w:tr w:rsidR="0066639C" w14:paraId="32C4A6D2" w14:textId="77777777" w:rsidTr="00A55A2B">
        <w:tc>
          <w:tcPr>
            <w:tcW w:w="874" w:type="dxa"/>
            <w:tcBorders>
              <w:top w:val="nil"/>
              <w:left w:val="single" w:sz="8" w:space="0" w:color="auto"/>
              <w:bottom w:val="single" w:sz="8" w:space="0" w:color="auto"/>
              <w:right w:val="single" w:sz="8" w:space="0" w:color="auto"/>
            </w:tcBorders>
            <w:tcMar>
              <w:top w:w="0" w:type="dxa"/>
              <w:left w:w="108" w:type="dxa"/>
              <w:bottom w:w="0" w:type="dxa"/>
              <w:right w:w="108" w:type="dxa"/>
            </w:tcMar>
            <w:tcPrChange w:id="314" w:author="liweig" w:date="2013-02-07T11:38:00Z">
              <w:tcPr>
                <w:tcW w:w="87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tcPrChange>
          </w:tcPr>
          <w:p w14:paraId="2CC156FA" w14:textId="77777777" w:rsidR="0066639C" w:rsidRPr="00A55A2B" w:rsidRDefault="0066639C" w:rsidP="0042475F">
            <w:pPr>
              <w:spacing w:line="276" w:lineRule="auto"/>
              <w:rPr>
                <w:lang w:val="en-CA"/>
                <w:rPrChange w:id="315" w:author="liweig" w:date="2013-02-07T11:38:00Z">
                  <w:rPr>
                    <w:rFonts w:ascii="Calibri" w:hAnsi="Calibri"/>
                    <w:color w:val="1F497D"/>
                  </w:rPr>
                </w:rPrChange>
              </w:rPr>
            </w:pPr>
            <w:ins w:id="316" w:author="liweig" w:date="2013-02-07T11:38:00Z">
              <w:r w:rsidRPr="00A55A2B">
                <w:rPr>
                  <w:rFonts w:hint="eastAsia"/>
                  <w:lang w:val="en-CA" w:eastAsia="ja-JP"/>
                </w:rPr>
                <w:t>1.3</w:t>
              </w:r>
            </w:ins>
          </w:p>
        </w:tc>
        <w:tc>
          <w:tcPr>
            <w:tcW w:w="1664" w:type="dxa"/>
            <w:tcBorders>
              <w:top w:val="nil"/>
              <w:left w:val="nil"/>
              <w:bottom w:val="single" w:sz="8" w:space="0" w:color="auto"/>
              <w:right w:val="single" w:sz="8" w:space="0" w:color="auto"/>
            </w:tcBorders>
            <w:tcMar>
              <w:top w:w="0" w:type="dxa"/>
              <w:left w:w="108" w:type="dxa"/>
              <w:bottom w:w="0" w:type="dxa"/>
              <w:right w:w="108" w:type="dxa"/>
            </w:tcMar>
            <w:tcPrChange w:id="317" w:author="liweig" w:date="2013-02-07T11:38:00Z">
              <w:tcPr>
                <w:tcW w:w="2024"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103274BD" w14:textId="77777777" w:rsidR="0066639C" w:rsidRPr="00A55A2B" w:rsidRDefault="0066639C" w:rsidP="0042475F">
            <w:pPr>
              <w:spacing w:line="276" w:lineRule="auto"/>
              <w:rPr>
                <w:lang w:val="en-CA"/>
                <w:rPrChange w:id="318" w:author="liweig" w:date="2013-02-07T11:38:00Z">
                  <w:rPr>
                    <w:rFonts w:ascii="Calibri" w:hAnsi="Calibri"/>
                    <w:color w:val="1F497D"/>
                  </w:rPr>
                </w:rPrChange>
              </w:rPr>
            </w:pPr>
          </w:p>
        </w:tc>
        <w:tc>
          <w:tcPr>
            <w:tcW w:w="2070" w:type="dxa"/>
            <w:tcBorders>
              <w:top w:val="nil"/>
              <w:left w:val="nil"/>
              <w:bottom w:val="single" w:sz="8" w:space="0" w:color="auto"/>
              <w:right w:val="single" w:sz="8" w:space="0" w:color="auto"/>
            </w:tcBorders>
            <w:tcMar>
              <w:top w:w="0" w:type="dxa"/>
              <w:left w:w="108" w:type="dxa"/>
              <w:bottom w:w="0" w:type="dxa"/>
              <w:right w:w="108" w:type="dxa"/>
            </w:tcMar>
            <w:tcPrChange w:id="319" w:author="liweig" w:date="2013-02-07T11:38:00Z">
              <w:tcPr>
                <w:tcW w:w="1534" w:type="dxa"/>
                <w:tcBorders>
                  <w:top w:val="nil"/>
                  <w:left w:val="nil"/>
                  <w:bottom w:val="single" w:sz="8" w:space="0" w:color="auto"/>
                  <w:right w:val="single" w:sz="8" w:space="0" w:color="auto"/>
                </w:tcBorders>
                <w:tcMar>
                  <w:top w:w="0" w:type="dxa"/>
                  <w:left w:w="108" w:type="dxa"/>
                  <w:bottom w:w="0" w:type="dxa"/>
                  <w:right w:w="108" w:type="dxa"/>
                </w:tcMar>
              </w:tcPr>
            </w:tcPrChange>
          </w:tcPr>
          <w:p w14:paraId="7AB527CF" w14:textId="77777777" w:rsidR="0066639C" w:rsidRPr="00A55A2B" w:rsidRDefault="0066639C" w:rsidP="0042475F">
            <w:pPr>
              <w:spacing w:line="276" w:lineRule="auto"/>
              <w:rPr>
                <w:lang w:val="en-CA"/>
                <w:rPrChange w:id="320" w:author="liweig" w:date="2013-02-07T11:38:00Z">
                  <w:rPr>
                    <w:rFonts w:ascii="Calibri" w:hAnsi="Calibri"/>
                    <w:color w:val="1F497D"/>
                  </w:rPr>
                </w:rPrChange>
              </w:rPr>
            </w:pPr>
            <w:ins w:id="321" w:author="liweig" w:date="2013-02-07T11:38:00Z">
              <w:r w:rsidRPr="00A55A2B">
                <w:rPr>
                  <w:rFonts w:hint="eastAsia"/>
                  <w:lang w:val="en-CA" w:eastAsia="ja-JP"/>
                </w:rPr>
                <w:t>TI (d-kwon@ti.com)</w:t>
              </w:r>
            </w:ins>
          </w:p>
        </w:tc>
        <w:tc>
          <w:tcPr>
            <w:tcW w:w="4968" w:type="dxa"/>
            <w:tcBorders>
              <w:top w:val="nil"/>
              <w:left w:val="nil"/>
              <w:bottom w:val="single" w:sz="8" w:space="0" w:color="auto"/>
              <w:right w:val="single" w:sz="8" w:space="0" w:color="auto"/>
            </w:tcBorders>
            <w:tcMar>
              <w:top w:w="0" w:type="dxa"/>
              <w:left w:w="108" w:type="dxa"/>
              <w:bottom w:w="0" w:type="dxa"/>
              <w:right w:w="108" w:type="dxa"/>
            </w:tcMar>
            <w:tcPrChange w:id="322" w:author="liweig" w:date="2013-02-07T11:38:00Z">
              <w:tcPr>
                <w:tcW w:w="5144"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12C53666" w14:textId="77777777" w:rsidR="0066639C" w:rsidRPr="00A55A2B" w:rsidRDefault="0066639C" w:rsidP="0042475F">
            <w:pPr>
              <w:spacing w:line="276" w:lineRule="auto"/>
              <w:rPr>
                <w:lang w:val="en-CA"/>
                <w:rPrChange w:id="323" w:author="liweig" w:date="2013-02-07T11:38:00Z">
                  <w:rPr>
                    <w:rFonts w:ascii="Cambria" w:hAnsi="Cambria"/>
                    <w:color w:val="1F497D"/>
                  </w:rPr>
                </w:rPrChange>
              </w:rPr>
            </w:pPr>
            <w:ins w:id="324" w:author="liweig" w:date="2013-02-07T11:38:00Z">
              <w:r w:rsidRPr="00A55A2B">
                <w:rPr>
                  <w:rFonts w:hint="eastAsia"/>
                  <w:lang w:val="en-CA" w:eastAsia="ja-JP"/>
                </w:rPr>
                <w:t>Samsung (zhan.ma@sta.samsung.com)</w:t>
              </w:r>
            </w:ins>
          </w:p>
        </w:tc>
      </w:tr>
      <w:tr w:rsidR="00C22A82" w14:paraId="30CDC192" w14:textId="77777777" w:rsidTr="00A55A2B">
        <w:trPr>
          <w:trHeight w:val="245"/>
        </w:trPr>
        <w:tc>
          <w:tcPr>
            <w:tcW w:w="874" w:type="dxa"/>
            <w:tcBorders>
              <w:top w:val="nil"/>
              <w:left w:val="single" w:sz="8" w:space="0" w:color="auto"/>
              <w:bottom w:val="single" w:sz="4" w:space="0" w:color="auto"/>
              <w:right w:val="single" w:sz="8" w:space="0" w:color="auto"/>
            </w:tcBorders>
            <w:tcMar>
              <w:top w:w="0" w:type="dxa"/>
              <w:left w:w="108" w:type="dxa"/>
              <w:bottom w:w="0" w:type="dxa"/>
              <w:right w:w="108" w:type="dxa"/>
            </w:tcMar>
            <w:tcPrChange w:id="325" w:author="liweig" w:date="2013-02-07T11:38:00Z">
              <w:tcPr>
                <w:tcW w:w="87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tcPrChange>
          </w:tcPr>
          <w:p w14:paraId="3D408FDE" w14:textId="77777777" w:rsidR="00C22A82" w:rsidRPr="00A55A2B" w:rsidRDefault="0066639C" w:rsidP="0042475F">
            <w:pPr>
              <w:spacing w:line="276" w:lineRule="auto"/>
              <w:rPr>
                <w:lang w:val="en-CA"/>
                <w:rPrChange w:id="326" w:author="liweig" w:date="2013-02-07T11:38:00Z">
                  <w:rPr>
                    <w:rFonts w:ascii="Calibri" w:hAnsi="Calibri"/>
                    <w:color w:val="1F497D"/>
                  </w:rPr>
                </w:rPrChange>
              </w:rPr>
            </w:pPr>
            <w:ins w:id="327" w:author="liweig" w:date="2013-02-07T11:38:00Z">
              <w:r w:rsidRPr="00A55A2B">
                <w:rPr>
                  <w:lang w:val="en-CA" w:eastAsia="ja-JP"/>
                </w:rPr>
                <w:t>2.1</w:t>
              </w:r>
            </w:ins>
          </w:p>
        </w:tc>
        <w:tc>
          <w:tcPr>
            <w:tcW w:w="1664" w:type="dxa"/>
            <w:tcBorders>
              <w:top w:val="nil"/>
              <w:left w:val="nil"/>
              <w:bottom w:val="single" w:sz="4" w:space="0" w:color="auto"/>
              <w:right w:val="single" w:sz="8" w:space="0" w:color="auto"/>
            </w:tcBorders>
            <w:tcMar>
              <w:top w:w="0" w:type="dxa"/>
              <w:left w:w="108" w:type="dxa"/>
              <w:bottom w:w="0" w:type="dxa"/>
              <w:right w:w="108" w:type="dxa"/>
            </w:tcMar>
            <w:tcPrChange w:id="328" w:author="liweig" w:date="2013-02-07T11:38:00Z">
              <w:tcPr>
                <w:tcW w:w="2024"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70DC1FB9" w14:textId="77777777" w:rsidR="00C22A82" w:rsidRPr="00A55A2B" w:rsidRDefault="00C22A82" w:rsidP="0042475F">
            <w:pPr>
              <w:spacing w:line="276" w:lineRule="auto"/>
              <w:rPr>
                <w:lang w:val="en-CA"/>
                <w:rPrChange w:id="329" w:author="liweig" w:date="2013-02-07T11:38:00Z">
                  <w:rPr>
                    <w:rFonts w:ascii="Calibri" w:hAnsi="Calibri"/>
                    <w:color w:val="1F497D"/>
                  </w:rPr>
                </w:rPrChange>
              </w:rPr>
            </w:pPr>
          </w:p>
        </w:tc>
        <w:tc>
          <w:tcPr>
            <w:tcW w:w="2070" w:type="dxa"/>
            <w:tcBorders>
              <w:top w:val="nil"/>
              <w:left w:val="nil"/>
              <w:bottom w:val="single" w:sz="4" w:space="0" w:color="auto"/>
              <w:right w:val="single" w:sz="8" w:space="0" w:color="auto"/>
            </w:tcBorders>
            <w:tcMar>
              <w:top w:w="0" w:type="dxa"/>
              <w:left w:w="108" w:type="dxa"/>
              <w:bottom w:w="0" w:type="dxa"/>
              <w:right w:w="108" w:type="dxa"/>
            </w:tcMar>
            <w:tcPrChange w:id="330" w:author="liweig" w:date="2013-02-07T11:38:00Z">
              <w:tcPr>
                <w:tcW w:w="1534" w:type="dxa"/>
                <w:tcBorders>
                  <w:top w:val="nil"/>
                  <w:left w:val="nil"/>
                  <w:bottom w:val="single" w:sz="8" w:space="0" w:color="auto"/>
                  <w:right w:val="single" w:sz="8" w:space="0" w:color="auto"/>
                </w:tcBorders>
                <w:tcMar>
                  <w:top w:w="0" w:type="dxa"/>
                  <w:left w:w="108" w:type="dxa"/>
                  <w:bottom w:w="0" w:type="dxa"/>
                  <w:right w:w="108" w:type="dxa"/>
                </w:tcMar>
              </w:tcPr>
            </w:tcPrChange>
          </w:tcPr>
          <w:p w14:paraId="47B9E183" w14:textId="77777777" w:rsidR="00C22A82" w:rsidRPr="00A55A2B" w:rsidRDefault="0002450C" w:rsidP="0042475F">
            <w:pPr>
              <w:spacing w:line="276" w:lineRule="auto"/>
              <w:rPr>
                <w:lang w:val="en-CA"/>
                <w:rPrChange w:id="331" w:author="liweig" w:date="2013-02-07T11:38:00Z">
                  <w:rPr>
                    <w:rFonts w:ascii="Calibri" w:hAnsi="Calibri"/>
                    <w:color w:val="1F497D"/>
                  </w:rPr>
                </w:rPrChange>
              </w:rPr>
            </w:pPr>
            <w:ins w:id="332" w:author="liweig" w:date="2013-02-07T11:38:00Z">
              <w:r w:rsidRPr="00A55A2B">
                <w:rPr>
                  <w:lang w:val="en-CA" w:eastAsia="ja-JP"/>
                </w:rPr>
                <w:t>LG</w:t>
              </w:r>
              <w:r w:rsidR="00C17A85">
                <w:rPr>
                  <w:lang w:val="en-CA" w:eastAsia="ja-JP"/>
                </w:rPr>
                <w:t xml:space="preserve"> (</w:t>
              </w:r>
              <w:r w:rsidR="00C17A85" w:rsidRPr="00C17A85">
                <w:rPr>
                  <w:lang w:val="en-CA" w:eastAsia="ja-JP"/>
                </w:rPr>
                <w:t>chulkeun.kim@lge.com</w:t>
              </w:r>
              <w:r w:rsidR="00C17A85">
                <w:rPr>
                  <w:lang w:val="en-CA" w:eastAsia="ja-JP"/>
                </w:rPr>
                <w:t>)</w:t>
              </w:r>
            </w:ins>
          </w:p>
        </w:tc>
        <w:tc>
          <w:tcPr>
            <w:tcW w:w="4968" w:type="dxa"/>
            <w:tcBorders>
              <w:top w:val="nil"/>
              <w:left w:val="nil"/>
              <w:bottom w:val="single" w:sz="4" w:space="0" w:color="auto"/>
              <w:right w:val="single" w:sz="8" w:space="0" w:color="auto"/>
            </w:tcBorders>
            <w:tcMar>
              <w:top w:w="0" w:type="dxa"/>
              <w:left w:w="108" w:type="dxa"/>
              <w:bottom w:w="0" w:type="dxa"/>
              <w:right w:w="108" w:type="dxa"/>
            </w:tcMar>
            <w:tcPrChange w:id="333" w:author="liweig" w:date="2013-02-07T11:38:00Z">
              <w:tcPr>
                <w:tcW w:w="5144"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410D283F" w14:textId="77777777" w:rsidR="00C22A82" w:rsidRPr="00A55A2B" w:rsidRDefault="00A55A2B" w:rsidP="00A55A2B">
            <w:pPr>
              <w:spacing w:line="276" w:lineRule="auto"/>
              <w:rPr>
                <w:lang w:val="en-CA"/>
                <w:rPrChange w:id="334" w:author="liweig" w:date="2013-02-07T11:38:00Z">
                  <w:rPr>
                    <w:rFonts w:ascii="Cambria" w:hAnsi="Cambria"/>
                    <w:color w:val="1F497D"/>
                  </w:rPr>
                </w:rPrChange>
              </w:rPr>
            </w:pPr>
            <w:ins w:id="335" w:author="liweig" w:date="2013-02-07T11:38:00Z">
              <w:r>
                <w:rPr>
                  <w:lang w:val="en-CA" w:eastAsia="ja-JP"/>
                </w:rPr>
                <w:t>Ericsson (</w:t>
              </w:r>
              <w:r>
                <w:rPr>
                  <w:rFonts w:ascii="Calibri" w:hAnsi="Calibri"/>
                  <w:color w:val="1F497D"/>
                  <w:szCs w:val="22"/>
                  <w:lang w:val="en-CA"/>
                </w:rPr>
                <w:fldChar w:fldCharType="begin"/>
              </w:r>
              <w:r>
                <w:rPr>
                  <w:rFonts w:ascii="Calibri" w:hAnsi="Calibri"/>
                  <w:color w:val="1F497D"/>
                  <w:szCs w:val="22"/>
                  <w:lang w:val="en-CA"/>
                </w:rPr>
                <w:instrText xml:space="preserve"> HYPERLINK "mailto:andrey.norkin@ericsson.com" </w:instrText>
              </w:r>
              <w:r>
                <w:rPr>
                  <w:rFonts w:ascii="Calibri" w:hAnsi="Calibri"/>
                  <w:color w:val="1F497D"/>
                  <w:szCs w:val="22"/>
                  <w:lang w:val="en-CA"/>
                </w:rPr>
                <w:fldChar w:fldCharType="separate"/>
              </w:r>
              <w:r>
                <w:rPr>
                  <w:rStyle w:val="Hyperlink"/>
                  <w:rFonts w:ascii="Calibri" w:hAnsi="Calibri"/>
                  <w:szCs w:val="22"/>
                  <w:lang w:val="en-CA"/>
                </w:rPr>
                <w:t>andrey.norkin@ericsson.com</w:t>
              </w:r>
              <w:r>
                <w:rPr>
                  <w:rFonts w:ascii="Calibri" w:hAnsi="Calibri"/>
                  <w:color w:val="1F497D"/>
                  <w:szCs w:val="22"/>
                  <w:lang w:val="en-CA"/>
                </w:rPr>
                <w:fldChar w:fldCharType="end"/>
              </w:r>
              <w:r>
                <w:rPr>
                  <w:rFonts w:ascii="Calibri" w:hAnsi="Calibri"/>
                  <w:color w:val="1F497D"/>
                  <w:szCs w:val="22"/>
                  <w:lang w:val="en-CA"/>
                </w:rPr>
                <w:t> </w:t>
              </w:r>
              <w:r>
                <w:rPr>
                  <w:lang w:val="en-CA" w:eastAsia="ja-JP"/>
                </w:rPr>
                <w:t>)</w:t>
              </w:r>
            </w:ins>
          </w:p>
        </w:tc>
      </w:tr>
      <w:tr w:rsidR="0002450C" w14:paraId="4435D91D" w14:textId="77777777" w:rsidTr="0002450C">
        <w:trPr>
          <w:trHeight w:val="217"/>
          <w:ins w:id="336" w:author="liweig" w:date="2013-02-07T11:38:00Z"/>
        </w:trPr>
        <w:tc>
          <w:tcPr>
            <w:tcW w:w="87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6087B8DB" w14:textId="77777777" w:rsidR="0002450C" w:rsidRPr="00A55A2B" w:rsidRDefault="0002450C" w:rsidP="0042475F">
            <w:pPr>
              <w:spacing w:line="276" w:lineRule="auto"/>
              <w:rPr>
                <w:ins w:id="337" w:author="liweig" w:date="2013-02-07T11:38:00Z"/>
                <w:lang w:val="en-CA" w:eastAsia="ja-JP"/>
              </w:rPr>
            </w:pPr>
            <w:ins w:id="338" w:author="liweig" w:date="2013-02-07T11:38:00Z">
              <w:r w:rsidRPr="00A55A2B">
                <w:rPr>
                  <w:lang w:val="en-CA" w:eastAsia="ja-JP"/>
                </w:rPr>
                <w:t>2.2</w:t>
              </w:r>
            </w:ins>
          </w:p>
        </w:tc>
        <w:tc>
          <w:tcPr>
            <w:tcW w:w="166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1CB99F3" w14:textId="77777777" w:rsidR="0002450C" w:rsidRPr="00A55A2B" w:rsidRDefault="0002450C" w:rsidP="0042475F">
            <w:pPr>
              <w:spacing w:line="276" w:lineRule="auto"/>
              <w:rPr>
                <w:ins w:id="339" w:author="liweig" w:date="2013-02-07T11:38:00Z"/>
                <w:lang w:val="en-CA" w:eastAsia="ja-JP"/>
              </w:rPr>
            </w:pPr>
          </w:p>
        </w:tc>
        <w:tc>
          <w:tcPr>
            <w:tcW w:w="20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ADDEACE" w14:textId="77777777" w:rsidR="00C17A85" w:rsidRDefault="0002450C" w:rsidP="0042475F">
            <w:pPr>
              <w:spacing w:line="276" w:lineRule="auto"/>
              <w:rPr>
                <w:ins w:id="340" w:author="liweig" w:date="2013-02-07T11:38:00Z"/>
                <w:lang w:val="en-CA" w:eastAsia="ja-JP"/>
              </w:rPr>
            </w:pPr>
            <w:ins w:id="341" w:author="liweig" w:date="2013-02-07T11:38:00Z">
              <w:r w:rsidRPr="00A55A2B">
                <w:rPr>
                  <w:lang w:val="en-CA" w:eastAsia="ja-JP"/>
                </w:rPr>
                <w:t>Qualcomm</w:t>
              </w:r>
            </w:ins>
          </w:p>
          <w:p w14:paraId="7E85870C" w14:textId="77777777" w:rsidR="0002450C" w:rsidRPr="00A55A2B" w:rsidRDefault="00C17A85" w:rsidP="0042475F">
            <w:pPr>
              <w:spacing w:line="276" w:lineRule="auto"/>
              <w:rPr>
                <w:ins w:id="342" w:author="liweig" w:date="2013-02-07T11:38:00Z"/>
                <w:lang w:val="en-CA" w:eastAsia="ja-JP"/>
              </w:rPr>
            </w:pPr>
            <w:ins w:id="343" w:author="liweig" w:date="2013-02-07T11:38:00Z">
              <w:r>
                <w:rPr>
                  <w:lang w:val="en-CA" w:eastAsia="ja-JP"/>
                </w:rPr>
                <w:t>(liweig@qti.qualcomm.com)</w:t>
              </w:r>
            </w:ins>
          </w:p>
        </w:tc>
        <w:tc>
          <w:tcPr>
            <w:tcW w:w="496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39AC9A0" w14:textId="77777777" w:rsidR="0002450C" w:rsidRPr="00A55A2B" w:rsidRDefault="0002450C" w:rsidP="0042475F">
            <w:pPr>
              <w:spacing w:line="276" w:lineRule="auto"/>
              <w:rPr>
                <w:ins w:id="344" w:author="liweig" w:date="2013-02-07T11:38:00Z"/>
                <w:lang w:val="en-CA" w:eastAsia="ja-JP"/>
              </w:rPr>
            </w:pPr>
          </w:p>
        </w:tc>
      </w:tr>
    </w:tbl>
    <w:p w14:paraId="60D70D24" w14:textId="77777777" w:rsidR="00E85ABC" w:rsidRPr="00AD2E68" w:rsidRDefault="00E85ABC" w:rsidP="00E85ABC">
      <w:pPr>
        <w:pStyle w:val="Heading1"/>
        <w:tabs>
          <w:tab w:val="clear" w:pos="360"/>
          <w:tab w:val="clear" w:pos="720"/>
          <w:tab w:val="clear" w:pos="1080"/>
          <w:tab w:val="clear" w:pos="1440"/>
          <w:tab w:val="num" w:pos="432"/>
        </w:tabs>
        <w:overflowPunct/>
        <w:autoSpaceDE/>
        <w:autoSpaceDN/>
        <w:adjustRightInd/>
        <w:ind w:left="432" w:hanging="432"/>
        <w:textAlignment w:val="auto"/>
        <w:rPr>
          <w:lang w:val="en-CA"/>
        </w:rPr>
      </w:pPr>
      <w:r w:rsidRPr="00AD2E68">
        <w:rPr>
          <w:lang w:val="en-CA"/>
        </w:rPr>
        <w:t>Time-line and Responsibilities</w:t>
      </w:r>
      <w:bookmarkEnd w:id="276"/>
      <w:bookmarkEnd w:id="277"/>
    </w:p>
    <w:p w14:paraId="35201597" w14:textId="77777777" w:rsidR="00E85ABC" w:rsidRPr="00F836BF" w:rsidRDefault="00C17F88" w:rsidP="00557F51">
      <w:pPr>
        <w:jc w:val="both"/>
        <w:rPr>
          <w:bCs/>
          <w:lang w:val="en-CA" w:eastAsia="ja-JP"/>
        </w:rPr>
      </w:pPr>
      <w:r w:rsidRPr="00F836BF">
        <w:rPr>
          <w:b/>
          <w:bCs/>
          <w:lang w:val="en-CA" w:eastAsia="ja-JP"/>
        </w:rPr>
        <w:t>201</w:t>
      </w:r>
      <w:r w:rsidR="00160DA4">
        <w:rPr>
          <w:b/>
          <w:bCs/>
          <w:lang w:val="en-CA" w:eastAsia="ja-JP"/>
        </w:rPr>
        <w:t>3</w:t>
      </w:r>
      <w:r w:rsidR="00E85ABC" w:rsidRPr="00F836BF">
        <w:rPr>
          <w:b/>
          <w:bCs/>
          <w:lang w:val="en-CA" w:eastAsia="ja-JP"/>
        </w:rPr>
        <w:t>-</w:t>
      </w:r>
      <w:r w:rsidR="00525144">
        <w:rPr>
          <w:b/>
          <w:bCs/>
          <w:lang w:val="en-CA" w:eastAsia="ja-JP"/>
        </w:rPr>
        <w:t>Feb.</w:t>
      </w:r>
      <w:r w:rsidR="00E85ABC" w:rsidRPr="00F836BF">
        <w:rPr>
          <w:b/>
          <w:bCs/>
          <w:lang w:val="en-CA" w:eastAsia="ja-JP"/>
        </w:rPr>
        <w:t>-</w:t>
      </w:r>
      <w:r w:rsidR="00525144">
        <w:rPr>
          <w:b/>
          <w:bCs/>
          <w:lang w:val="en-CA" w:eastAsia="ja-JP"/>
        </w:rPr>
        <w:t>6</w:t>
      </w:r>
      <w:r w:rsidR="00E85ABC" w:rsidRPr="00F836BF">
        <w:rPr>
          <w:b/>
          <w:bCs/>
          <w:lang w:val="en-CA" w:eastAsia="ja-JP"/>
        </w:rPr>
        <w:t>:</w:t>
      </w:r>
      <w:r w:rsidR="00D03F86">
        <w:rPr>
          <w:b/>
          <w:bCs/>
          <w:lang w:val="en-CA" w:eastAsia="ja-JP"/>
        </w:rPr>
        <w:t xml:space="preserve"> </w:t>
      </w:r>
      <w:r w:rsidR="00160DA4">
        <w:rPr>
          <w:bCs/>
          <w:lang w:val="en-CA" w:eastAsia="ja-JP"/>
        </w:rPr>
        <w:t>CE2</w:t>
      </w:r>
      <w:r w:rsidR="00E85ABC" w:rsidRPr="00F836BF">
        <w:rPr>
          <w:bCs/>
          <w:lang w:val="en-CA" w:eastAsia="ja-JP"/>
        </w:rPr>
        <w:t xml:space="preserve"> description finalized and uploaded.</w:t>
      </w:r>
    </w:p>
    <w:p w14:paraId="2AE910D5" w14:textId="77777777" w:rsidR="002B3214" w:rsidRDefault="00D03F86" w:rsidP="002B3214">
      <w:pPr>
        <w:rPr>
          <w:lang w:val="en-CA" w:eastAsia="ja-JP"/>
        </w:rPr>
      </w:pPr>
      <w:r w:rsidRPr="00F836BF">
        <w:rPr>
          <w:b/>
          <w:bCs/>
          <w:lang w:val="en-CA" w:eastAsia="ja-JP"/>
        </w:rPr>
        <w:t>201</w:t>
      </w:r>
      <w:r>
        <w:rPr>
          <w:b/>
          <w:bCs/>
          <w:lang w:val="en-CA" w:eastAsia="ja-JP"/>
        </w:rPr>
        <w:t>3</w:t>
      </w:r>
      <w:r w:rsidRPr="00F836BF">
        <w:rPr>
          <w:b/>
          <w:bCs/>
          <w:lang w:val="en-CA" w:eastAsia="ja-JP"/>
        </w:rPr>
        <w:t>-</w:t>
      </w:r>
      <w:r w:rsidR="00525144">
        <w:rPr>
          <w:b/>
          <w:bCs/>
          <w:lang w:val="en-CA" w:eastAsia="ja-JP"/>
        </w:rPr>
        <w:t>Feb.</w:t>
      </w:r>
      <w:r w:rsidRPr="00F836BF">
        <w:rPr>
          <w:b/>
          <w:bCs/>
          <w:lang w:val="en-CA" w:eastAsia="ja-JP"/>
        </w:rPr>
        <w:t>-</w:t>
      </w:r>
      <w:r w:rsidR="00525144">
        <w:rPr>
          <w:b/>
          <w:bCs/>
          <w:lang w:val="en-CA" w:eastAsia="ja-JP"/>
        </w:rPr>
        <w:t>6</w:t>
      </w:r>
      <w:r w:rsidR="00FC10AF">
        <w:rPr>
          <w:b/>
          <w:bCs/>
          <w:lang w:val="en-CA" w:eastAsia="ja-JP"/>
        </w:rPr>
        <w:t xml:space="preserve">: </w:t>
      </w:r>
      <w:r w:rsidR="00507B8F">
        <w:rPr>
          <w:lang w:val="en-CA" w:eastAsia="ja-JP"/>
        </w:rPr>
        <w:t>SM 1.0</w:t>
      </w:r>
      <w:r w:rsidR="009A7286">
        <w:rPr>
          <w:lang w:val="en-CA" w:eastAsia="ja-JP"/>
        </w:rPr>
        <w:t xml:space="preserve"> distributed.</w:t>
      </w:r>
    </w:p>
    <w:p w14:paraId="4A378016" w14:textId="77777777" w:rsidR="003605AE" w:rsidRPr="00F836BF" w:rsidRDefault="00D03F86" w:rsidP="00557F51">
      <w:pPr>
        <w:jc w:val="both"/>
        <w:rPr>
          <w:bCs/>
          <w:lang w:val="en-CA" w:eastAsia="ja-JP"/>
        </w:rPr>
      </w:pPr>
      <w:r w:rsidRPr="00F836BF">
        <w:rPr>
          <w:b/>
          <w:bCs/>
          <w:lang w:val="en-CA" w:eastAsia="ja-JP"/>
        </w:rPr>
        <w:t>201</w:t>
      </w:r>
      <w:r>
        <w:rPr>
          <w:b/>
          <w:bCs/>
          <w:lang w:val="en-CA" w:eastAsia="ja-JP"/>
        </w:rPr>
        <w:t>3</w:t>
      </w:r>
      <w:r w:rsidRPr="00F836BF">
        <w:rPr>
          <w:b/>
          <w:bCs/>
          <w:lang w:val="en-CA" w:eastAsia="ja-JP"/>
        </w:rPr>
        <w:t>-</w:t>
      </w:r>
      <w:r w:rsidR="00525144">
        <w:rPr>
          <w:b/>
          <w:bCs/>
          <w:lang w:val="en-CA" w:eastAsia="ja-JP"/>
        </w:rPr>
        <w:t>Feb.</w:t>
      </w:r>
      <w:r w:rsidRPr="00F836BF">
        <w:rPr>
          <w:b/>
          <w:bCs/>
          <w:lang w:val="en-CA" w:eastAsia="ja-JP"/>
        </w:rPr>
        <w:t>-</w:t>
      </w:r>
      <w:r w:rsidR="00525144">
        <w:rPr>
          <w:b/>
          <w:bCs/>
          <w:lang w:val="en-CA" w:eastAsia="ja-JP"/>
        </w:rPr>
        <w:t>6</w:t>
      </w:r>
      <w:r w:rsidR="003605AE" w:rsidRPr="00F836BF">
        <w:rPr>
          <w:b/>
          <w:bCs/>
          <w:lang w:val="en-CA" w:eastAsia="ja-JP"/>
        </w:rPr>
        <w:t>:</w:t>
      </w:r>
      <w:r w:rsidR="00FC10AF">
        <w:rPr>
          <w:b/>
          <w:bCs/>
          <w:lang w:val="en-CA" w:eastAsia="ja-JP"/>
        </w:rPr>
        <w:t xml:space="preserve"> </w:t>
      </w:r>
      <w:r w:rsidR="009A7286">
        <w:rPr>
          <w:bCs/>
          <w:lang w:val="en-CA" w:eastAsia="ja-JP"/>
        </w:rPr>
        <w:t>Common test conditions</w:t>
      </w:r>
      <w:r w:rsidR="003605AE" w:rsidRPr="00F836BF">
        <w:rPr>
          <w:bCs/>
          <w:lang w:val="en-CA" w:eastAsia="ja-JP"/>
        </w:rPr>
        <w:t xml:space="preserve"> distributed</w:t>
      </w:r>
    </w:p>
    <w:p w14:paraId="4E39BB7C" w14:textId="77777777" w:rsidR="00E85ABC" w:rsidRPr="00F836BF" w:rsidRDefault="00D03F86" w:rsidP="00557F51">
      <w:pPr>
        <w:jc w:val="both"/>
        <w:rPr>
          <w:bCs/>
          <w:lang w:val="en-CA" w:eastAsia="ja-JP"/>
        </w:rPr>
      </w:pPr>
      <w:r w:rsidRPr="00F836BF">
        <w:rPr>
          <w:b/>
          <w:bCs/>
          <w:lang w:val="en-CA" w:eastAsia="ja-JP"/>
        </w:rPr>
        <w:t>201</w:t>
      </w:r>
      <w:r>
        <w:rPr>
          <w:b/>
          <w:bCs/>
          <w:lang w:val="en-CA" w:eastAsia="ja-JP"/>
        </w:rPr>
        <w:t>3</w:t>
      </w:r>
      <w:r w:rsidRPr="00F836BF">
        <w:rPr>
          <w:b/>
          <w:bCs/>
          <w:lang w:val="en-CA" w:eastAsia="ja-JP"/>
        </w:rPr>
        <w:t>-</w:t>
      </w:r>
      <w:r w:rsidR="00525144">
        <w:rPr>
          <w:b/>
          <w:bCs/>
          <w:lang w:val="en-CA" w:eastAsia="ja-JP"/>
        </w:rPr>
        <w:t>Feb.</w:t>
      </w:r>
      <w:r w:rsidRPr="00F836BF">
        <w:rPr>
          <w:b/>
          <w:bCs/>
          <w:lang w:val="en-CA" w:eastAsia="ja-JP"/>
        </w:rPr>
        <w:t>-</w:t>
      </w:r>
      <w:r w:rsidR="00525144">
        <w:rPr>
          <w:b/>
          <w:bCs/>
          <w:lang w:val="en-CA" w:eastAsia="ja-JP"/>
        </w:rPr>
        <w:t>20</w:t>
      </w:r>
      <w:r w:rsidR="00E85ABC" w:rsidRPr="00F836BF">
        <w:rPr>
          <w:b/>
          <w:bCs/>
          <w:lang w:val="en-CA" w:eastAsia="ja-JP"/>
        </w:rPr>
        <w:t>:</w:t>
      </w:r>
      <w:r w:rsidR="00FC10AF">
        <w:rPr>
          <w:b/>
          <w:bCs/>
          <w:lang w:val="en-CA" w:eastAsia="ja-JP"/>
        </w:rPr>
        <w:t xml:space="preserve"> </w:t>
      </w:r>
      <w:r w:rsidR="00E85ABC" w:rsidRPr="00F836BF">
        <w:rPr>
          <w:bCs/>
          <w:lang w:val="en-CA" w:eastAsia="ja-JP"/>
        </w:rPr>
        <w:t>Cross-verification</w:t>
      </w:r>
      <w:r w:rsidR="00507B8F">
        <w:rPr>
          <w:bCs/>
          <w:lang w:val="en-CA" w:eastAsia="ja-JP"/>
        </w:rPr>
        <w:t>s</w:t>
      </w:r>
      <w:r w:rsidR="00E85ABC" w:rsidRPr="00F836BF">
        <w:rPr>
          <w:bCs/>
          <w:lang w:val="en-CA" w:eastAsia="ja-JP"/>
        </w:rPr>
        <w:t xml:space="preserve"> begin</w:t>
      </w:r>
      <w:r w:rsidR="00507B8F">
        <w:rPr>
          <w:bCs/>
          <w:lang w:val="en-CA" w:eastAsia="ja-JP"/>
        </w:rPr>
        <w:t>;</w:t>
      </w:r>
      <w:r w:rsidR="00E85ABC" w:rsidRPr="00F836BF">
        <w:rPr>
          <w:bCs/>
          <w:lang w:val="en-CA" w:eastAsia="ja-JP"/>
        </w:rPr>
        <w:t xml:space="preserve"> proponents provide software, draft of contribution text and results to </w:t>
      </w:r>
      <w:r w:rsidR="00507B8F">
        <w:rPr>
          <w:bCs/>
          <w:lang w:val="en-CA" w:eastAsia="ja-JP"/>
        </w:rPr>
        <w:t>CE2 participants</w:t>
      </w:r>
      <w:r w:rsidR="00525144">
        <w:rPr>
          <w:bCs/>
          <w:lang w:val="en-CA" w:eastAsia="ja-JP"/>
        </w:rPr>
        <w:t xml:space="preserve"> (2 weeks after SM 1.0 </w:t>
      </w:r>
      <w:r w:rsidR="00D70A43">
        <w:rPr>
          <w:bCs/>
          <w:lang w:val="en-CA" w:eastAsia="ja-JP"/>
        </w:rPr>
        <w:t xml:space="preserve">is </w:t>
      </w:r>
      <w:r w:rsidR="00525144">
        <w:rPr>
          <w:bCs/>
          <w:lang w:val="en-CA" w:eastAsia="ja-JP"/>
        </w:rPr>
        <w:t>available)</w:t>
      </w:r>
      <w:r w:rsidR="00E85ABC" w:rsidRPr="00F836BF">
        <w:rPr>
          <w:bCs/>
          <w:lang w:val="en-CA" w:eastAsia="ja-JP"/>
        </w:rPr>
        <w:t>.</w:t>
      </w:r>
    </w:p>
    <w:p w14:paraId="17DA68AE" w14:textId="77777777" w:rsidR="00E85ABC" w:rsidRPr="00F836BF" w:rsidRDefault="00D03F86" w:rsidP="00557F51">
      <w:pPr>
        <w:jc w:val="both"/>
        <w:rPr>
          <w:bCs/>
          <w:lang w:val="en-CA" w:eastAsia="ja-JP"/>
        </w:rPr>
      </w:pPr>
      <w:r w:rsidRPr="00F836BF">
        <w:rPr>
          <w:b/>
          <w:bCs/>
          <w:lang w:val="en-CA" w:eastAsia="ja-JP"/>
        </w:rPr>
        <w:t>201</w:t>
      </w:r>
      <w:r>
        <w:rPr>
          <w:b/>
          <w:bCs/>
          <w:lang w:val="en-CA" w:eastAsia="ja-JP"/>
        </w:rPr>
        <w:t>3</w:t>
      </w:r>
      <w:r w:rsidRPr="00F836BF">
        <w:rPr>
          <w:b/>
          <w:bCs/>
          <w:lang w:val="en-CA" w:eastAsia="ja-JP"/>
        </w:rPr>
        <w:t>-</w:t>
      </w:r>
      <w:r w:rsidR="00525144">
        <w:rPr>
          <w:b/>
          <w:bCs/>
          <w:lang w:val="en-CA" w:eastAsia="ja-JP"/>
        </w:rPr>
        <w:t>Mar.</w:t>
      </w:r>
      <w:r w:rsidRPr="00F836BF">
        <w:rPr>
          <w:b/>
          <w:bCs/>
          <w:lang w:val="en-CA" w:eastAsia="ja-JP"/>
        </w:rPr>
        <w:t>-</w:t>
      </w:r>
      <w:r w:rsidR="00525144">
        <w:rPr>
          <w:b/>
          <w:bCs/>
          <w:lang w:val="en-CA" w:eastAsia="ja-JP"/>
        </w:rPr>
        <w:t>6</w:t>
      </w:r>
      <w:r w:rsidR="00E85ABC" w:rsidRPr="00F836BF">
        <w:rPr>
          <w:b/>
          <w:bCs/>
          <w:lang w:val="en-CA" w:eastAsia="ja-JP"/>
        </w:rPr>
        <w:t>:</w:t>
      </w:r>
      <w:r w:rsidR="00FC10AF">
        <w:rPr>
          <w:b/>
          <w:bCs/>
          <w:lang w:val="en-CA" w:eastAsia="ja-JP"/>
        </w:rPr>
        <w:t xml:space="preserve"> </w:t>
      </w:r>
      <w:r w:rsidR="00E85ABC" w:rsidRPr="00F836BF">
        <w:rPr>
          <w:bCs/>
          <w:lang w:val="en-CA" w:eastAsia="ja-JP"/>
        </w:rPr>
        <w:t xml:space="preserve">Cross-verifiers report results to </w:t>
      </w:r>
      <w:r w:rsidR="003922BA" w:rsidRPr="00F836BF">
        <w:rPr>
          <w:bCs/>
          <w:lang w:val="en-CA" w:eastAsia="ja-JP"/>
        </w:rPr>
        <w:t>CE p</w:t>
      </w:r>
      <w:r w:rsidR="006E2191" w:rsidRPr="00F836BF">
        <w:rPr>
          <w:bCs/>
          <w:lang w:val="en-CA" w:eastAsia="ja-JP"/>
        </w:rPr>
        <w:t>a</w:t>
      </w:r>
      <w:r w:rsidR="003922BA" w:rsidRPr="00F836BF">
        <w:rPr>
          <w:bCs/>
          <w:lang w:val="en-CA" w:eastAsia="ja-JP"/>
        </w:rPr>
        <w:t>rticipants</w:t>
      </w:r>
      <w:r w:rsidR="00627E7B" w:rsidRPr="00F836BF">
        <w:rPr>
          <w:bCs/>
          <w:lang w:val="en-CA" w:eastAsia="ja-JP"/>
        </w:rPr>
        <w:t xml:space="preserve"> (</w:t>
      </w:r>
      <w:r w:rsidR="00525144">
        <w:rPr>
          <w:bCs/>
          <w:lang w:val="en-CA" w:eastAsia="ja-JP"/>
        </w:rPr>
        <w:t xml:space="preserve">2 </w:t>
      </w:r>
      <w:r w:rsidR="00627E7B" w:rsidRPr="00F836BF">
        <w:rPr>
          <w:bCs/>
          <w:lang w:val="en-CA" w:eastAsia="ja-JP"/>
        </w:rPr>
        <w:t>weeks from cross-check start</w:t>
      </w:r>
      <w:r w:rsidR="00FC10AF">
        <w:rPr>
          <w:bCs/>
          <w:lang w:val="en-CA" w:eastAsia="ja-JP"/>
        </w:rPr>
        <w:t>s</w:t>
      </w:r>
      <w:r w:rsidR="00627E7B" w:rsidRPr="00F836BF">
        <w:rPr>
          <w:bCs/>
          <w:lang w:val="en-CA" w:eastAsia="ja-JP"/>
        </w:rPr>
        <w:t>)</w:t>
      </w:r>
    </w:p>
    <w:p w14:paraId="30EE8C84" w14:textId="0CEA38BF" w:rsidR="00E85ABC" w:rsidRPr="00ED4340" w:rsidRDefault="00D03F86" w:rsidP="00557F51">
      <w:pPr>
        <w:jc w:val="both"/>
        <w:rPr>
          <w:b/>
          <w:bCs/>
          <w:lang w:val="en-CA" w:eastAsia="ja-JP"/>
        </w:rPr>
      </w:pPr>
      <w:r w:rsidRPr="00ED4340">
        <w:rPr>
          <w:b/>
          <w:bCs/>
          <w:lang w:val="en-CA" w:eastAsia="ja-JP"/>
        </w:rPr>
        <w:t>2013-</w:t>
      </w:r>
      <w:del w:id="345" w:author="liweig" w:date="2013-02-07T11:38:00Z">
        <w:r w:rsidRPr="00D42A17">
          <w:rPr>
            <w:b/>
            <w:bCs/>
            <w:highlight w:val="yellow"/>
            <w:lang w:val="en-CA" w:eastAsia="ja-JP"/>
          </w:rPr>
          <w:delText>XX-XX</w:delText>
        </w:r>
        <w:r w:rsidR="00525144" w:rsidRPr="00D42A17">
          <w:rPr>
            <w:b/>
            <w:bCs/>
            <w:highlight w:val="yellow"/>
            <w:lang w:val="en-CA" w:eastAsia="ja-JP"/>
          </w:rPr>
          <w:delText xml:space="preserve"> (Aligned with JCTVC)</w:delText>
        </w:r>
        <w:r w:rsidR="00E85ABC" w:rsidRPr="00D42A17">
          <w:rPr>
            <w:b/>
            <w:bCs/>
            <w:highlight w:val="yellow"/>
            <w:lang w:val="en-CA" w:eastAsia="ja-JP"/>
          </w:rPr>
          <w:delText>:</w:delText>
        </w:r>
      </w:del>
      <w:ins w:id="346" w:author="liweig" w:date="2013-02-07T11:38:00Z">
        <w:r w:rsidR="00ED4340" w:rsidRPr="00ED4340">
          <w:rPr>
            <w:b/>
            <w:bCs/>
            <w:lang w:val="en-CA" w:eastAsia="ja-JP"/>
          </w:rPr>
          <w:t>Apr.-8</w:t>
        </w:r>
      </w:ins>
      <w:r w:rsidR="00E85ABC" w:rsidRPr="00ED4340">
        <w:rPr>
          <w:b/>
          <w:bCs/>
          <w:lang w:val="en-CA" w:eastAsia="ja-JP"/>
        </w:rPr>
        <w:tab/>
      </w:r>
      <w:r w:rsidR="00E85ABC" w:rsidRPr="00ED4340">
        <w:rPr>
          <w:bCs/>
          <w:lang w:val="en-CA" w:eastAsia="ja-JP"/>
        </w:rPr>
        <w:t>Contribution documents uploaded, the document number and title are reported</w:t>
      </w:r>
      <w:r w:rsidR="00E85ABC" w:rsidRPr="00ED4340">
        <w:rPr>
          <w:b/>
          <w:bCs/>
          <w:lang w:val="en-CA" w:eastAsia="ja-JP"/>
        </w:rPr>
        <w:t xml:space="preserve"> </w:t>
      </w:r>
      <w:r w:rsidR="00E85ABC" w:rsidRPr="00ED4340">
        <w:rPr>
          <w:bCs/>
          <w:lang w:val="en-CA" w:eastAsia="ja-JP"/>
        </w:rPr>
        <w:t>to coordinators.</w:t>
      </w:r>
    </w:p>
    <w:p w14:paraId="4A916B5C" w14:textId="108FB5E1" w:rsidR="00E85ABC" w:rsidRDefault="00D03F86" w:rsidP="00557F51">
      <w:pPr>
        <w:jc w:val="both"/>
        <w:rPr>
          <w:bCs/>
          <w:lang w:val="en-CA" w:eastAsia="ja-JP"/>
        </w:rPr>
      </w:pPr>
      <w:r w:rsidRPr="00ED4340">
        <w:rPr>
          <w:b/>
          <w:bCs/>
          <w:lang w:val="en-CA" w:eastAsia="ja-JP"/>
        </w:rPr>
        <w:t>2013-</w:t>
      </w:r>
      <w:del w:id="347" w:author="liweig" w:date="2013-02-07T11:38:00Z">
        <w:r w:rsidRPr="00D42A17">
          <w:rPr>
            <w:b/>
            <w:bCs/>
            <w:highlight w:val="yellow"/>
            <w:lang w:val="en-CA" w:eastAsia="ja-JP"/>
          </w:rPr>
          <w:delText>XX-XX</w:delText>
        </w:r>
        <w:r w:rsidR="00525144" w:rsidRPr="00D42A17">
          <w:rPr>
            <w:b/>
            <w:bCs/>
            <w:highlight w:val="yellow"/>
            <w:lang w:val="en-CA" w:eastAsia="ja-JP"/>
          </w:rPr>
          <w:delText xml:space="preserve"> (Aligned with JCTVC)</w:delText>
        </w:r>
        <w:r w:rsidR="00E85ABC" w:rsidRPr="00D42A17">
          <w:rPr>
            <w:b/>
            <w:bCs/>
            <w:highlight w:val="yellow"/>
            <w:lang w:val="en-CA" w:eastAsia="ja-JP"/>
          </w:rPr>
          <w:delText>:</w:delText>
        </w:r>
      </w:del>
      <w:ins w:id="348" w:author="liweig" w:date="2013-02-07T11:38:00Z">
        <w:r w:rsidR="00ED4340" w:rsidRPr="00ED4340">
          <w:rPr>
            <w:b/>
            <w:bCs/>
            <w:lang w:val="en-CA" w:eastAsia="ja-JP"/>
          </w:rPr>
          <w:t xml:space="preserve"> Apr.-</w:t>
        </w:r>
        <w:r w:rsidR="00A54C43" w:rsidRPr="00ED4340">
          <w:rPr>
            <w:b/>
            <w:bCs/>
            <w:lang w:val="en-CA" w:eastAsia="ja-JP"/>
          </w:rPr>
          <w:t>1</w:t>
        </w:r>
        <w:r w:rsidR="00A54C43">
          <w:rPr>
            <w:b/>
            <w:bCs/>
            <w:lang w:val="en-CA" w:eastAsia="ja-JP"/>
          </w:rPr>
          <w:t>6</w:t>
        </w:r>
        <w:r w:rsidR="00A54C43" w:rsidRPr="00ED4340" w:rsidDel="00ED4340">
          <w:rPr>
            <w:b/>
            <w:bCs/>
            <w:lang w:val="en-CA" w:eastAsia="ja-JP"/>
          </w:rPr>
          <w:t xml:space="preserve"> </w:t>
        </w:r>
      </w:ins>
      <w:r w:rsidR="00E85ABC" w:rsidRPr="00F836BF">
        <w:rPr>
          <w:b/>
          <w:bCs/>
          <w:lang w:val="en-CA" w:eastAsia="ja-JP"/>
        </w:rPr>
        <w:tab/>
      </w:r>
      <w:r w:rsidR="002711C3" w:rsidRPr="00F836BF">
        <w:rPr>
          <w:bCs/>
          <w:lang w:val="en-CA" w:eastAsia="ja-JP"/>
        </w:rPr>
        <w:t>Summary report uploaded</w:t>
      </w:r>
    </w:p>
    <w:p w14:paraId="74413EF1" w14:textId="77777777" w:rsidR="00520E7E" w:rsidRPr="009A7286" w:rsidRDefault="00520E7E" w:rsidP="00520E7E">
      <w:pPr>
        <w:rPr>
          <w:del w:id="349" w:author="liweig" w:date="2013-02-07T11:38:00Z"/>
          <w:lang w:eastAsia="ja-JP"/>
        </w:rPr>
      </w:pPr>
    </w:p>
    <w:p w14:paraId="47D0863B" w14:textId="77777777" w:rsidR="00520E7E" w:rsidRPr="00AD2E68" w:rsidRDefault="00520E7E" w:rsidP="00520E7E">
      <w:pPr>
        <w:pStyle w:val="Heading1"/>
        <w:tabs>
          <w:tab w:val="clear" w:pos="360"/>
          <w:tab w:val="clear" w:pos="720"/>
          <w:tab w:val="clear" w:pos="1080"/>
          <w:tab w:val="clear" w:pos="1440"/>
          <w:tab w:val="num" w:pos="432"/>
        </w:tabs>
        <w:overflowPunct/>
        <w:autoSpaceDE/>
        <w:autoSpaceDN/>
        <w:adjustRightInd/>
        <w:ind w:left="432" w:hanging="432"/>
        <w:textAlignment w:val="auto"/>
        <w:rPr>
          <w:lang w:val="en-CA"/>
        </w:rPr>
      </w:pPr>
      <w:r>
        <w:rPr>
          <w:lang w:val="en-CA"/>
        </w:rPr>
        <w:t>Reference</w:t>
      </w:r>
    </w:p>
    <w:p w14:paraId="25BA6F29" w14:textId="0618AB53" w:rsidR="008C36B6" w:rsidRDefault="008C36B6" w:rsidP="008C36B6">
      <w:pPr>
        <w:jc w:val="both"/>
        <w:rPr>
          <w:szCs w:val="22"/>
          <w:lang w:val="en-CA"/>
        </w:rPr>
      </w:pPr>
      <w:r>
        <w:rPr>
          <w:szCs w:val="22"/>
          <w:lang w:val="en-CA"/>
        </w:rPr>
        <w:t>[1] X. Li, J. Boyce, P. Onno, and Y.Ye, “</w:t>
      </w:r>
      <w:r w:rsidRPr="00E37D00">
        <w:rPr>
          <w:szCs w:val="22"/>
          <w:lang w:val="en-CA"/>
        </w:rPr>
        <w:t>Common Test Conditions and Software Reference Configurations for the Scalable Test Model</w:t>
      </w:r>
      <w:r w:rsidRPr="008C36B6">
        <w:rPr>
          <w:szCs w:val="22"/>
          <w:lang w:val="en-CA"/>
        </w:rPr>
        <w:t>”</w:t>
      </w:r>
      <w:r>
        <w:rPr>
          <w:szCs w:val="22"/>
          <w:lang w:val="en-CA"/>
        </w:rPr>
        <w:t>, JCTVC-</w:t>
      </w:r>
      <w:r w:rsidR="00E37D00">
        <w:rPr>
          <w:szCs w:val="22"/>
          <w:lang w:val="en-CA"/>
        </w:rPr>
        <w:t>L1109</w:t>
      </w:r>
      <w:r>
        <w:rPr>
          <w:szCs w:val="22"/>
          <w:lang w:val="en-CA"/>
        </w:rPr>
        <w:t xml:space="preserve">, Jan. 2013, Geneva, </w:t>
      </w:r>
      <w:del w:id="350" w:author="liweig" w:date="2013-02-07T11:38:00Z">
        <w:r>
          <w:rPr>
            <w:szCs w:val="22"/>
            <w:lang w:val="en-CA"/>
          </w:rPr>
          <w:delText>Switzerlan</w:delText>
        </w:r>
      </w:del>
      <w:ins w:id="351" w:author="liweig" w:date="2013-02-07T11:38:00Z">
        <w:r>
          <w:rPr>
            <w:szCs w:val="22"/>
            <w:lang w:val="en-CA"/>
          </w:rPr>
          <w:t>Switzerlan</w:t>
        </w:r>
        <w:r w:rsidR="00EC12E1">
          <w:rPr>
            <w:szCs w:val="22"/>
            <w:lang w:val="en-CA"/>
          </w:rPr>
          <w:t>d</w:t>
        </w:r>
      </w:ins>
      <w:r>
        <w:rPr>
          <w:szCs w:val="22"/>
          <w:lang w:val="en-CA"/>
        </w:rPr>
        <w:t>.</w:t>
      </w:r>
    </w:p>
    <w:p w14:paraId="7C4736AE" w14:textId="77777777" w:rsidR="008C36B6" w:rsidRDefault="008C36B6" w:rsidP="00557F51">
      <w:pPr>
        <w:jc w:val="both"/>
        <w:rPr>
          <w:bCs/>
          <w:lang w:val="en-CA" w:eastAsia="ja-JP"/>
        </w:rPr>
      </w:pPr>
    </w:p>
    <w:sectPr w:rsidR="008C36B6" w:rsidSect="00A01439">
      <w:headerReference w:type="default" r:id="rId64"/>
      <w:footerReference w:type="default" r:id="rId6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477DB" w14:textId="77777777" w:rsidR="00582A79" w:rsidRDefault="00582A79">
      <w:r>
        <w:separator/>
      </w:r>
    </w:p>
  </w:endnote>
  <w:endnote w:type="continuationSeparator" w:id="0">
    <w:p w14:paraId="77F0F66F" w14:textId="77777777" w:rsidR="00582A79" w:rsidRDefault="00582A79">
      <w:r>
        <w:continuationSeparator/>
      </w:r>
    </w:p>
  </w:endnote>
  <w:endnote w:type="continuationNotice" w:id="1">
    <w:p w14:paraId="7328362C" w14:textId="77777777" w:rsidR="00582A79" w:rsidRDefault="00582A7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GulimChe">
    <w:panose1 w:val="020B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9B9A8" w14:textId="4B172CD0" w:rsidR="00AA1CEC" w:rsidRDefault="00AA1CE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24BC6">
      <w:rPr>
        <w:rStyle w:val="PageNumber"/>
        <w:noProof/>
      </w:rPr>
      <w:t>6</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24BC6">
      <w:rPr>
        <w:rStyle w:val="PageNumber"/>
        <w:noProof/>
      </w:rPr>
      <w:t>2013-02-07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C938AD" w14:textId="77777777" w:rsidR="00582A79" w:rsidRDefault="00582A79">
      <w:r>
        <w:separator/>
      </w:r>
    </w:p>
  </w:footnote>
  <w:footnote w:type="continuationSeparator" w:id="0">
    <w:p w14:paraId="011BF876" w14:textId="77777777" w:rsidR="00582A79" w:rsidRDefault="00582A79">
      <w:r>
        <w:continuationSeparator/>
      </w:r>
    </w:p>
  </w:footnote>
  <w:footnote w:type="continuationNotice" w:id="1">
    <w:p w14:paraId="064FC18A" w14:textId="77777777" w:rsidR="00582A79" w:rsidRDefault="00582A79">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8C5B1" w14:textId="77777777" w:rsidR="00D24BC6" w:rsidRDefault="00D24B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067482"/>
    <w:multiLevelType w:val="hybridMultilevel"/>
    <w:tmpl w:val="C0DC6E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6F1E30"/>
    <w:multiLevelType w:val="hybridMultilevel"/>
    <w:tmpl w:val="9F02ACD2"/>
    <w:lvl w:ilvl="0" w:tplc="A8F449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AD0BF7"/>
    <w:multiLevelType w:val="hybridMultilevel"/>
    <w:tmpl w:val="72DE4BBA"/>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A46BCA"/>
    <w:multiLevelType w:val="hybridMultilevel"/>
    <w:tmpl w:val="E4F89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750ED0"/>
    <w:multiLevelType w:val="hybridMultilevel"/>
    <w:tmpl w:val="4A66BE30"/>
    <w:lvl w:ilvl="0" w:tplc="884646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00A78"/>
    <w:multiLevelType w:val="hybridMultilevel"/>
    <w:tmpl w:val="BAFCF536"/>
    <w:lvl w:ilvl="0" w:tplc="B31A5B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B6DD2"/>
    <w:multiLevelType w:val="hybridMultilevel"/>
    <w:tmpl w:val="5CDE1280"/>
    <w:lvl w:ilvl="0" w:tplc="7B8C3B44">
      <w:start w:val="1"/>
      <w:numFmt w:val="bullet"/>
      <w:lvlText w:val="-"/>
      <w:lvlJc w:val="left"/>
      <w:pPr>
        <w:ind w:left="420" w:hanging="420"/>
      </w:pPr>
      <w:rPr>
        <w:rFonts w:ascii="Batang" w:eastAsia="Batang" w:hAnsi="Batang"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1DF32666"/>
    <w:multiLevelType w:val="hybridMultilevel"/>
    <w:tmpl w:val="934E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3">
    <w:nsid w:val="28D52EA1"/>
    <w:multiLevelType w:val="hybridMultilevel"/>
    <w:tmpl w:val="E2707E8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8FF7A6C"/>
    <w:multiLevelType w:val="hybridMultilevel"/>
    <w:tmpl w:val="9FAE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BD63F7"/>
    <w:multiLevelType w:val="hybridMultilevel"/>
    <w:tmpl w:val="93628E84"/>
    <w:lvl w:ilvl="0" w:tplc="B70237FE">
      <w:numFmt w:val="bullet"/>
      <w:lvlText w:val="-"/>
      <w:lvlJc w:val="left"/>
      <w:pPr>
        <w:ind w:left="720" w:hanging="360"/>
      </w:pPr>
      <w:rPr>
        <w:rFonts w:ascii="Times New Roman" w:eastAsia="PMingLiU"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A787B65"/>
    <w:multiLevelType w:val="hybridMultilevel"/>
    <w:tmpl w:val="E4F89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A6F04"/>
    <w:multiLevelType w:val="hybridMultilevel"/>
    <w:tmpl w:val="E4F89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9F0BDF"/>
    <w:multiLevelType w:val="hybridMultilevel"/>
    <w:tmpl w:val="C9C87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0C2D79"/>
    <w:multiLevelType w:val="hybridMultilevel"/>
    <w:tmpl w:val="89700D32"/>
    <w:lvl w:ilvl="0" w:tplc="FF5AB9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271F1F"/>
    <w:multiLevelType w:val="hybridMultilevel"/>
    <w:tmpl w:val="28827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30619"/>
    <w:multiLevelType w:val="hybridMultilevel"/>
    <w:tmpl w:val="068EE958"/>
    <w:lvl w:ilvl="0" w:tplc="4F9A1B8A">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4A4152A2"/>
    <w:multiLevelType w:val="hybridMultilevel"/>
    <w:tmpl w:val="E4F89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07F67E3"/>
    <w:multiLevelType w:val="hybridMultilevel"/>
    <w:tmpl w:val="81CAB968"/>
    <w:lvl w:ilvl="0" w:tplc="B66A713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499452D"/>
    <w:multiLevelType w:val="hybridMultilevel"/>
    <w:tmpl w:val="3974856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0">
    <w:nsid w:val="6F486B66"/>
    <w:multiLevelType w:val="hybridMultilevel"/>
    <w:tmpl w:val="45FA18CE"/>
    <w:lvl w:ilvl="0" w:tplc="1C8ECD1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20E64AE"/>
    <w:multiLevelType w:val="hybridMultilevel"/>
    <w:tmpl w:val="62340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CC7A5A"/>
    <w:multiLevelType w:val="hybridMultilevel"/>
    <w:tmpl w:val="E4F89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BC7DF7"/>
    <w:multiLevelType w:val="hybridMultilevel"/>
    <w:tmpl w:val="8A521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9"/>
  </w:num>
  <w:num w:numId="3">
    <w:abstractNumId w:val="27"/>
  </w:num>
  <w:num w:numId="4">
    <w:abstractNumId w:val="24"/>
  </w:num>
  <w:num w:numId="5">
    <w:abstractNumId w:val="25"/>
  </w:num>
  <w:num w:numId="6">
    <w:abstractNumId w:val="12"/>
  </w:num>
  <w:num w:numId="7">
    <w:abstractNumId w:val="19"/>
  </w:num>
  <w:num w:numId="8">
    <w:abstractNumId w:val="12"/>
  </w:num>
  <w:num w:numId="9">
    <w:abstractNumId w:val="3"/>
  </w:num>
  <w:num w:numId="10">
    <w:abstractNumId w:val="11"/>
  </w:num>
  <w:num w:numId="11">
    <w:abstractNumId w:val="5"/>
  </w:num>
  <w:num w:numId="12">
    <w:abstractNumId w:val="26"/>
  </w:num>
  <w:num w:numId="13">
    <w:abstractNumId w:val="13"/>
  </w:num>
  <w:num w:numId="14">
    <w:abstractNumId w:val="30"/>
  </w:num>
  <w:num w:numId="15">
    <w:abstractNumId w:val="20"/>
  </w:num>
  <w:num w:numId="16">
    <w:abstractNumId w:val="2"/>
  </w:num>
  <w:num w:numId="17">
    <w:abstractNumId w:val="7"/>
  </w:num>
  <w:num w:numId="18">
    <w:abstractNumId w:val="8"/>
  </w:num>
  <w:num w:numId="19">
    <w:abstractNumId w:val="9"/>
  </w:num>
  <w:num w:numId="20">
    <w:abstractNumId w:val="31"/>
  </w:num>
  <w:num w:numId="21">
    <w:abstractNumId w:val="33"/>
  </w:num>
  <w:num w:numId="22">
    <w:abstractNumId w:val="10"/>
  </w:num>
  <w:num w:numId="23">
    <w:abstractNumId w:val="6"/>
  </w:num>
  <w:num w:numId="24">
    <w:abstractNumId w:val="16"/>
  </w:num>
  <w:num w:numId="25">
    <w:abstractNumId w:val="23"/>
  </w:num>
  <w:num w:numId="26">
    <w:abstractNumId w:val="1"/>
  </w:num>
  <w:num w:numId="27">
    <w:abstractNumId w:val="32"/>
  </w:num>
  <w:num w:numId="28">
    <w:abstractNumId w:val="17"/>
  </w:num>
  <w:num w:numId="29">
    <w:abstractNumId w:val="14"/>
  </w:num>
  <w:num w:numId="30">
    <w:abstractNumId w:val="21"/>
  </w:num>
  <w:num w:numId="31">
    <w:abstractNumId w:val="18"/>
  </w:num>
  <w:num w:numId="32">
    <w:abstractNumId w:val="4"/>
  </w:num>
  <w:num w:numId="33">
    <w:abstractNumId w:val="22"/>
    <w:lvlOverride w:ilvl="0"/>
    <w:lvlOverride w:ilvl="1"/>
    <w:lvlOverride w:ilvl="2"/>
    <w:lvlOverride w:ilvl="3"/>
    <w:lvlOverride w:ilvl="4"/>
    <w:lvlOverride w:ilvl="5"/>
    <w:lvlOverride w:ilvl="6"/>
    <w:lvlOverride w:ilvl="7"/>
    <w:lvlOverride w:ilvl="8"/>
  </w:num>
  <w:num w:numId="34">
    <w:abstractNumId w:val="15"/>
  </w:num>
  <w:num w:numId="35">
    <w:abstractNumId w:val="28"/>
  </w:num>
  <w:num w:numId="36">
    <w:abstractNumId w:val="12"/>
    <w:lvlOverride w:ilvl="0">
      <w:startOverride w:val="2"/>
    </w:lvlOverride>
    <w:lvlOverride w:ilvl="1">
      <w:startOverride w:val="1"/>
    </w:lvlOverride>
  </w:num>
  <w:num w:numId="37">
    <w:abstractNumId w:val="12"/>
    <w:lvlOverride w:ilvl="0">
      <w:startOverride w:val="2"/>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C5D39"/>
    <w:rsid w:val="0000183A"/>
    <w:rsid w:val="000066AA"/>
    <w:rsid w:val="00017ADF"/>
    <w:rsid w:val="00017E94"/>
    <w:rsid w:val="00023362"/>
    <w:rsid w:val="0002450C"/>
    <w:rsid w:val="00030FAE"/>
    <w:rsid w:val="00036A7E"/>
    <w:rsid w:val="00037028"/>
    <w:rsid w:val="00041527"/>
    <w:rsid w:val="00042B97"/>
    <w:rsid w:val="00043EF9"/>
    <w:rsid w:val="000458BC"/>
    <w:rsid w:val="00045C41"/>
    <w:rsid w:val="00046BBC"/>
    <w:rsid w:val="00046C03"/>
    <w:rsid w:val="0004794F"/>
    <w:rsid w:val="00047B6F"/>
    <w:rsid w:val="00050BD0"/>
    <w:rsid w:val="00051651"/>
    <w:rsid w:val="00051FB7"/>
    <w:rsid w:val="00052188"/>
    <w:rsid w:val="000524F2"/>
    <w:rsid w:val="0005390E"/>
    <w:rsid w:val="000634D5"/>
    <w:rsid w:val="000672A7"/>
    <w:rsid w:val="000717CE"/>
    <w:rsid w:val="000728CB"/>
    <w:rsid w:val="00075FB6"/>
    <w:rsid w:val="0007614F"/>
    <w:rsid w:val="000769AA"/>
    <w:rsid w:val="0008219B"/>
    <w:rsid w:val="0008403F"/>
    <w:rsid w:val="0008425B"/>
    <w:rsid w:val="00087667"/>
    <w:rsid w:val="00087BEB"/>
    <w:rsid w:val="00087E2D"/>
    <w:rsid w:val="00091F1D"/>
    <w:rsid w:val="00094657"/>
    <w:rsid w:val="00096D9C"/>
    <w:rsid w:val="000A0455"/>
    <w:rsid w:val="000A2BFD"/>
    <w:rsid w:val="000A4617"/>
    <w:rsid w:val="000A5A56"/>
    <w:rsid w:val="000A73A6"/>
    <w:rsid w:val="000B060F"/>
    <w:rsid w:val="000B1C6B"/>
    <w:rsid w:val="000B4FF9"/>
    <w:rsid w:val="000B6E13"/>
    <w:rsid w:val="000B7DAD"/>
    <w:rsid w:val="000C09AC"/>
    <w:rsid w:val="000C1745"/>
    <w:rsid w:val="000C5432"/>
    <w:rsid w:val="000C5AC2"/>
    <w:rsid w:val="000C69D1"/>
    <w:rsid w:val="000C7FA1"/>
    <w:rsid w:val="000D0FFA"/>
    <w:rsid w:val="000D17CC"/>
    <w:rsid w:val="000D2FEF"/>
    <w:rsid w:val="000D3897"/>
    <w:rsid w:val="000D45EC"/>
    <w:rsid w:val="000D49B7"/>
    <w:rsid w:val="000D51D9"/>
    <w:rsid w:val="000E00F3"/>
    <w:rsid w:val="000E2BC1"/>
    <w:rsid w:val="000E4819"/>
    <w:rsid w:val="000E493F"/>
    <w:rsid w:val="000E7968"/>
    <w:rsid w:val="000F07A8"/>
    <w:rsid w:val="000F158C"/>
    <w:rsid w:val="000F2D68"/>
    <w:rsid w:val="000F3F6E"/>
    <w:rsid w:val="000F4671"/>
    <w:rsid w:val="00102F3D"/>
    <w:rsid w:val="001038F0"/>
    <w:rsid w:val="00105293"/>
    <w:rsid w:val="001105F7"/>
    <w:rsid w:val="00112A9B"/>
    <w:rsid w:val="00112F00"/>
    <w:rsid w:val="0011532D"/>
    <w:rsid w:val="001159F7"/>
    <w:rsid w:val="001204D9"/>
    <w:rsid w:val="001222A8"/>
    <w:rsid w:val="0012318E"/>
    <w:rsid w:val="00124E38"/>
    <w:rsid w:val="0012580B"/>
    <w:rsid w:val="00127809"/>
    <w:rsid w:val="00130565"/>
    <w:rsid w:val="00131F90"/>
    <w:rsid w:val="0013526E"/>
    <w:rsid w:val="00140B4D"/>
    <w:rsid w:val="001472FD"/>
    <w:rsid w:val="00154807"/>
    <w:rsid w:val="00160223"/>
    <w:rsid w:val="00160DA4"/>
    <w:rsid w:val="001649BB"/>
    <w:rsid w:val="00165BA2"/>
    <w:rsid w:val="001700EE"/>
    <w:rsid w:val="00170117"/>
    <w:rsid w:val="00171371"/>
    <w:rsid w:val="001719FD"/>
    <w:rsid w:val="001720D3"/>
    <w:rsid w:val="00174F44"/>
    <w:rsid w:val="00175A24"/>
    <w:rsid w:val="001779D5"/>
    <w:rsid w:val="001817E9"/>
    <w:rsid w:val="00181C80"/>
    <w:rsid w:val="001853F4"/>
    <w:rsid w:val="001854A1"/>
    <w:rsid w:val="00187E58"/>
    <w:rsid w:val="00190401"/>
    <w:rsid w:val="00191BAC"/>
    <w:rsid w:val="00193025"/>
    <w:rsid w:val="001936F6"/>
    <w:rsid w:val="00195B7F"/>
    <w:rsid w:val="00196431"/>
    <w:rsid w:val="001A2810"/>
    <w:rsid w:val="001A297E"/>
    <w:rsid w:val="001A368E"/>
    <w:rsid w:val="001A7329"/>
    <w:rsid w:val="001B1B98"/>
    <w:rsid w:val="001B4479"/>
    <w:rsid w:val="001B4E28"/>
    <w:rsid w:val="001B6906"/>
    <w:rsid w:val="001B700F"/>
    <w:rsid w:val="001C3525"/>
    <w:rsid w:val="001C3DED"/>
    <w:rsid w:val="001C4939"/>
    <w:rsid w:val="001C6B46"/>
    <w:rsid w:val="001C70D7"/>
    <w:rsid w:val="001C7BEC"/>
    <w:rsid w:val="001D01AA"/>
    <w:rsid w:val="001D0613"/>
    <w:rsid w:val="001D1BD2"/>
    <w:rsid w:val="001D2D7B"/>
    <w:rsid w:val="001D4E2E"/>
    <w:rsid w:val="001D5313"/>
    <w:rsid w:val="001D5B54"/>
    <w:rsid w:val="001D71CD"/>
    <w:rsid w:val="001E02BE"/>
    <w:rsid w:val="001E302B"/>
    <w:rsid w:val="001E3B37"/>
    <w:rsid w:val="001E4568"/>
    <w:rsid w:val="001E5D37"/>
    <w:rsid w:val="001E6252"/>
    <w:rsid w:val="001E7593"/>
    <w:rsid w:val="001F1BE6"/>
    <w:rsid w:val="001F2594"/>
    <w:rsid w:val="001F2E61"/>
    <w:rsid w:val="001F5472"/>
    <w:rsid w:val="001F5B24"/>
    <w:rsid w:val="001F7692"/>
    <w:rsid w:val="001F78D6"/>
    <w:rsid w:val="00204500"/>
    <w:rsid w:val="002055A6"/>
    <w:rsid w:val="00205661"/>
    <w:rsid w:val="00206460"/>
    <w:rsid w:val="002064EA"/>
    <w:rsid w:val="002069B4"/>
    <w:rsid w:val="002078AB"/>
    <w:rsid w:val="00210418"/>
    <w:rsid w:val="00213799"/>
    <w:rsid w:val="00215DFC"/>
    <w:rsid w:val="00216BD3"/>
    <w:rsid w:val="0022046C"/>
    <w:rsid w:val="002212DF"/>
    <w:rsid w:val="00227734"/>
    <w:rsid w:val="00227BA7"/>
    <w:rsid w:val="00230B9E"/>
    <w:rsid w:val="002317A0"/>
    <w:rsid w:val="0023317D"/>
    <w:rsid w:val="00233BEF"/>
    <w:rsid w:val="002361CE"/>
    <w:rsid w:val="00236343"/>
    <w:rsid w:val="00236556"/>
    <w:rsid w:val="00237B92"/>
    <w:rsid w:val="002410BF"/>
    <w:rsid w:val="00247EBC"/>
    <w:rsid w:val="00251793"/>
    <w:rsid w:val="00255936"/>
    <w:rsid w:val="00261B24"/>
    <w:rsid w:val="0026321E"/>
    <w:rsid w:val="00263398"/>
    <w:rsid w:val="00263D89"/>
    <w:rsid w:val="0026580F"/>
    <w:rsid w:val="00267198"/>
    <w:rsid w:val="00267A3A"/>
    <w:rsid w:val="002711C3"/>
    <w:rsid w:val="002722AA"/>
    <w:rsid w:val="00272A28"/>
    <w:rsid w:val="00272CCC"/>
    <w:rsid w:val="00275919"/>
    <w:rsid w:val="00275BCF"/>
    <w:rsid w:val="0028118C"/>
    <w:rsid w:val="0028285B"/>
    <w:rsid w:val="00283FFA"/>
    <w:rsid w:val="00286782"/>
    <w:rsid w:val="00287359"/>
    <w:rsid w:val="00292257"/>
    <w:rsid w:val="00295B60"/>
    <w:rsid w:val="00297F53"/>
    <w:rsid w:val="002A05A5"/>
    <w:rsid w:val="002A459D"/>
    <w:rsid w:val="002A54E0"/>
    <w:rsid w:val="002A54E2"/>
    <w:rsid w:val="002A6F36"/>
    <w:rsid w:val="002B0DAC"/>
    <w:rsid w:val="002B1595"/>
    <w:rsid w:val="002B191D"/>
    <w:rsid w:val="002B3214"/>
    <w:rsid w:val="002B70D2"/>
    <w:rsid w:val="002B7D90"/>
    <w:rsid w:val="002C002E"/>
    <w:rsid w:val="002C0499"/>
    <w:rsid w:val="002C1357"/>
    <w:rsid w:val="002C1DB8"/>
    <w:rsid w:val="002C36F1"/>
    <w:rsid w:val="002C5B9A"/>
    <w:rsid w:val="002C6090"/>
    <w:rsid w:val="002C694E"/>
    <w:rsid w:val="002D0AF6"/>
    <w:rsid w:val="002D151B"/>
    <w:rsid w:val="002E209D"/>
    <w:rsid w:val="002E4FE2"/>
    <w:rsid w:val="002E649F"/>
    <w:rsid w:val="002E6914"/>
    <w:rsid w:val="002F0A52"/>
    <w:rsid w:val="002F1115"/>
    <w:rsid w:val="002F164D"/>
    <w:rsid w:val="002F165D"/>
    <w:rsid w:val="002F3164"/>
    <w:rsid w:val="002F462B"/>
    <w:rsid w:val="002F47BA"/>
    <w:rsid w:val="002F525C"/>
    <w:rsid w:val="002F7277"/>
    <w:rsid w:val="0030481E"/>
    <w:rsid w:val="003057B4"/>
    <w:rsid w:val="00306179"/>
    <w:rsid w:val="00306206"/>
    <w:rsid w:val="00310BEA"/>
    <w:rsid w:val="003137AA"/>
    <w:rsid w:val="0031772C"/>
    <w:rsid w:val="00317D85"/>
    <w:rsid w:val="00325727"/>
    <w:rsid w:val="0032669E"/>
    <w:rsid w:val="00327631"/>
    <w:rsid w:val="00327C56"/>
    <w:rsid w:val="00327D86"/>
    <w:rsid w:val="00327DBB"/>
    <w:rsid w:val="00327ECD"/>
    <w:rsid w:val="003315A1"/>
    <w:rsid w:val="0033214F"/>
    <w:rsid w:val="00332705"/>
    <w:rsid w:val="00332E80"/>
    <w:rsid w:val="0033447C"/>
    <w:rsid w:val="00335806"/>
    <w:rsid w:val="003373EC"/>
    <w:rsid w:val="0033771E"/>
    <w:rsid w:val="0034006C"/>
    <w:rsid w:val="003407B7"/>
    <w:rsid w:val="003407F9"/>
    <w:rsid w:val="00341993"/>
    <w:rsid w:val="00342FF4"/>
    <w:rsid w:val="00343648"/>
    <w:rsid w:val="00344F0C"/>
    <w:rsid w:val="0034574B"/>
    <w:rsid w:val="00345A14"/>
    <w:rsid w:val="00347589"/>
    <w:rsid w:val="00347CA6"/>
    <w:rsid w:val="00352951"/>
    <w:rsid w:val="00357DAE"/>
    <w:rsid w:val="00357F2F"/>
    <w:rsid w:val="00360528"/>
    <w:rsid w:val="003605AE"/>
    <w:rsid w:val="0036143C"/>
    <w:rsid w:val="003617FE"/>
    <w:rsid w:val="003706CC"/>
    <w:rsid w:val="00374BF8"/>
    <w:rsid w:val="00374D1B"/>
    <w:rsid w:val="00374EAE"/>
    <w:rsid w:val="00375E4A"/>
    <w:rsid w:val="00376636"/>
    <w:rsid w:val="00377571"/>
    <w:rsid w:val="00377710"/>
    <w:rsid w:val="00377A8E"/>
    <w:rsid w:val="00381702"/>
    <w:rsid w:val="00382919"/>
    <w:rsid w:val="003922BA"/>
    <w:rsid w:val="00394539"/>
    <w:rsid w:val="00394C73"/>
    <w:rsid w:val="00395BFD"/>
    <w:rsid w:val="00396A93"/>
    <w:rsid w:val="003A0254"/>
    <w:rsid w:val="003A2D8E"/>
    <w:rsid w:val="003A3159"/>
    <w:rsid w:val="003A4FAC"/>
    <w:rsid w:val="003B265C"/>
    <w:rsid w:val="003B364A"/>
    <w:rsid w:val="003C082E"/>
    <w:rsid w:val="003C20E4"/>
    <w:rsid w:val="003C2511"/>
    <w:rsid w:val="003C3CC7"/>
    <w:rsid w:val="003C3E87"/>
    <w:rsid w:val="003C6C1F"/>
    <w:rsid w:val="003D38B6"/>
    <w:rsid w:val="003D3A9F"/>
    <w:rsid w:val="003D4191"/>
    <w:rsid w:val="003E3BB5"/>
    <w:rsid w:val="003E59FB"/>
    <w:rsid w:val="003E6F90"/>
    <w:rsid w:val="003E7E02"/>
    <w:rsid w:val="003F02E1"/>
    <w:rsid w:val="003F05AA"/>
    <w:rsid w:val="003F4F16"/>
    <w:rsid w:val="003F5D0F"/>
    <w:rsid w:val="003F78ED"/>
    <w:rsid w:val="00400DBE"/>
    <w:rsid w:val="004014EE"/>
    <w:rsid w:val="00401AD4"/>
    <w:rsid w:val="0040397A"/>
    <w:rsid w:val="00405D52"/>
    <w:rsid w:val="0041027D"/>
    <w:rsid w:val="004139AC"/>
    <w:rsid w:val="00414101"/>
    <w:rsid w:val="00414224"/>
    <w:rsid w:val="00414978"/>
    <w:rsid w:val="00415CD0"/>
    <w:rsid w:val="0042169E"/>
    <w:rsid w:val="0042475F"/>
    <w:rsid w:val="00424BA3"/>
    <w:rsid w:val="00431731"/>
    <w:rsid w:val="00433DDB"/>
    <w:rsid w:val="00434D3F"/>
    <w:rsid w:val="00437619"/>
    <w:rsid w:val="00440206"/>
    <w:rsid w:val="00441E31"/>
    <w:rsid w:val="00445CCE"/>
    <w:rsid w:val="00447D56"/>
    <w:rsid w:val="004506FD"/>
    <w:rsid w:val="00451957"/>
    <w:rsid w:val="004522D6"/>
    <w:rsid w:val="004527FB"/>
    <w:rsid w:val="0045300D"/>
    <w:rsid w:val="00455601"/>
    <w:rsid w:val="0045697A"/>
    <w:rsid w:val="00460402"/>
    <w:rsid w:val="00462E8F"/>
    <w:rsid w:val="00463984"/>
    <w:rsid w:val="0046611F"/>
    <w:rsid w:val="00470EF7"/>
    <w:rsid w:val="004716AF"/>
    <w:rsid w:val="004746DE"/>
    <w:rsid w:val="00475B0B"/>
    <w:rsid w:val="00475DC1"/>
    <w:rsid w:val="00481BEF"/>
    <w:rsid w:val="004839E1"/>
    <w:rsid w:val="00484AD3"/>
    <w:rsid w:val="004869B0"/>
    <w:rsid w:val="0048724B"/>
    <w:rsid w:val="0049207F"/>
    <w:rsid w:val="00495253"/>
    <w:rsid w:val="0049568D"/>
    <w:rsid w:val="004A1514"/>
    <w:rsid w:val="004A2A63"/>
    <w:rsid w:val="004A3541"/>
    <w:rsid w:val="004A4246"/>
    <w:rsid w:val="004A71FE"/>
    <w:rsid w:val="004A7444"/>
    <w:rsid w:val="004B0AEB"/>
    <w:rsid w:val="004B18DD"/>
    <w:rsid w:val="004B1993"/>
    <w:rsid w:val="004B210C"/>
    <w:rsid w:val="004B275A"/>
    <w:rsid w:val="004B2C8D"/>
    <w:rsid w:val="004B384B"/>
    <w:rsid w:val="004B3F5C"/>
    <w:rsid w:val="004B40D9"/>
    <w:rsid w:val="004B7F03"/>
    <w:rsid w:val="004C1037"/>
    <w:rsid w:val="004C293D"/>
    <w:rsid w:val="004C380E"/>
    <w:rsid w:val="004C4514"/>
    <w:rsid w:val="004C46C6"/>
    <w:rsid w:val="004C4A7F"/>
    <w:rsid w:val="004C58EE"/>
    <w:rsid w:val="004C635B"/>
    <w:rsid w:val="004C77A4"/>
    <w:rsid w:val="004C78C4"/>
    <w:rsid w:val="004D0D9F"/>
    <w:rsid w:val="004D405F"/>
    <w:rsid w:val="004D52B9"/>
    <w:rsid w:val="004E0DDB"/>
    <w:rsid w:val="004E3C4B"/>
    <w:rsid w:val="004E4F4F"/>
    <w:rsid w:val="004E613B"/>
    <w:rsid w:val="004E6789"/>
    <w:rsid w:val="004E6A2C"/>
    <w:rsid w:val="004F116D"/>
    <w:rsid w:val="004F1C7D"/>
    <w:rsid w:val="004F40F4"/>
    <w:rsid w:val="004F61E3"/>
    <w:rsid w:val="004F656E"/>
    <w:rsid w:val="004F72CE"/>
    <w:rsid w:val="004F72CF"/>
    <w:rsid w:val="00500BA2"/>
    <w:rsid w:val="005031E6"/>
    <w:rsid w:val="00504D3E"/>
    <w:rsid w:val="005061FE"/>
    <w:rsid w:val="005074E3"/>
    <w:rsid w:val="00507B8F"/>
    <w:rsid w:val="0051015C"/>
    <w:rsid w:val="0051271E"/>
    <w:rsid w:val="005130FF"/>
    <w:rsid w:val="00513597"/>
    <w:rsid w:val="00513D7F"/>
    <w:rsid w:val="00514E3A"/>
    <w:rsid w:val="00516CF1"/>
    <w:rsid w:val="00520A0E"/>
    <w:rsid w:val="00520E7E"/>
    <w:rsid w:val="00523EED"/>
    <w:rsid w:val="00525144"/>
    <w:rsid w:val="00526166"/>
    <w:rsid w:val="00531AE9"/>
    <w:rsid w:val="00532C5C"/>
    <w:rsid w:val="00543065"/>
    <w:rsid w:val="00543740"/>
    <w:rsid w:val="00544FF5"/>
    <w:rsid w:val="005506EF"/>
    <w:rsid w:val="00550A66"/>
    <w:rsid w:val="00551C4C"/>
    <w:rsid w:val="005536E5"/>
    <w:rsid w:val="00553FFA"/>
    <w:rsid w:val="00554C89"/>
    <w:rsid w:val="00555B29"/>
    <w:rsid w:val="00556F6E"/>
    <w:rsid w:val="00556FDE"/>
    <w:rsid w:val="0055745E"/>
    <w:rsid w:val="005578D5"/>
    <w:rsid w:val="00557F51"/>
    <w:rsid w:val="0056308A"/>
    <w:rsid w:val="00564272"/>
    <w:rsid w:val="00565039"/>
    <w:rsid w:val="00566BF1"/>
    <w:rsid w:val="00567EC7"/>
    <w:rsid w:val="00570013"/>
    <w:rsid w:val="0057204C"/>
    <w:rsid w:val="0057228E"/>
    <w:rsid w:val="005725BC"/>
    <w:rsid w:val="00573279"/>
    <w:rsid w:val="00574B36"/>
    <w:rsid w:val="00575FE7"/>
    <w:rsid w:val="005801A2"/>
    <w:rsid w:val="00580B7F"/>
    <w:rsid w:val="00582A79"/>
    <w:rsid w:val="005834C2"/>
    <w:rsid w:val="00584AEE"/>
    <w:rsid w:val="00585F15"/>
    <w:rsid w:val="005866F6"/>
    <w:rsid w:val="00591856"/>
    <w:rsid w:val="00592585"/>
    <w:rsid w:val="005952A5"/>
    <w:rsid w:val="00595F67"/>
    <w:rsid w:val="00596401"/>
    <w:rsid w:val="005967A7"/>
    <w:rsid w:val="00596A3C"/>
    <w:rsid w:val="00596E2C"/>
    <w:rsid w:val="005A035F"/>
    <w:rsid w:val="005A0693"/>
    <w:rsid w:val="005A19F8"/>
    <w:rsid w:val="005A33A1"/>
    <w:rsid w:val="005A3885"/>
    <w:rsid w:val="005A3B6F"/>
    <w:rsid w:val="005A4CB6"/>
    <w:rsid w:val="005A58FD"/>
    <w:rsid w:val="005A5C99"/>
    <w:rsid w:val="005A6A29"/>
    <w:rsid w:val="005B13C7"/>
    <w:rsid w:val="005B217D"/>
    <w:rsid w:val="005B28E0"/>
    <w:rsid w:val="005B4BB6"/>
    <w:rsid w:val="005B6ABC"/>
    <w:rsid w:val="005C0140"/>
    <w:rsid w:val="005C0C0D"/>
    <w:rsid w:val="005C33AF"/>
    <w:rsid w:val="005C385F"/>
    <w:rsid w:val="005C3FD3"/>
    <w:rsid w:val="005C4E41"/>
    <w:rsid w:val="005C72B4"/>
    <w:rsid w:val="005C7EA7"/>
    <w:rsid w:val="005D00A9"/>
    <w:rsid w:val="005D3404"/>
    <w:rsid w:val="005D4D51"/>
    <w:rsid w:val="005D7420"/>
    <w:rsid w:val="005E08B9"/>
    <w:rsid w:val="005E1A4E"/>
    <w:rsid w:val="005E1AC6"/>
    <w:rsid w:val="005E6192"/>
    <w:rsid w:val="005E7943"/>
    <w:rsid w:val="005F0016"/>
    <w:rsid w:val="005F0BC6"/>
    <w:rsid w:val="005F2DFA"/>
    <w:rsid w:val="005F35EF"/>
    <w:rsid w:val="005F49A5"/>
    <w:rsid w:val="005F6B46"/>
    <w:rsid w:val="005F6F1B"/>
    <w:rsid w:val="005F7250"/>
    <w:rsid w:val="005F7329"/>
    <w:rsid w:val="005F7580"/>
    <w:rsid w:val="00601051"/>
    <w:rsid w:val="00602D92"/>
    <w:rsid w:val="00602F1E"/>
    <w:rsid w:val="00606493"/>
    <w:rsid w:val="00606892"/>
    <w:rsid w:val="006079A0"/>
    <w:rsid w:val="00607E8F"/>
    <w:rsid w:val="006119F4"/>
    <w:rsid w:val="00611BA6"/>
    <w:rsid w:val="00612392"/>
    <w:rsid w:val="00612CFC"/>
    <w:rsid w:val="00612DB7"/>
    <w:rsid w:val="0061600F"/>
    <w:rsid w:val="00622B0D"/>
    <w:rsid w:val="00624442"/>
    <w:rsid w:val="00624B33"/>
    <w:rsid w:val="00627597"/>
    <w:rsid w:val="00627E7B"/>
    <w:rsid w:val="00630AA2"/>
    <w:rsid w:val="00631773"/>
    <w:rsid w:val="006327E5"/>
    <w:rsid w:val="00633559"/>
    <w:rsid w:val="006340AA"/>
    <w:rsid w:val="006412A4"/>
    <w:rsid w:val="0064137D"/>
    <w:rsid w:val="00642DD9"/>
    <w:rsid w:val="006430E4"/>
    <w:rsid w:val="00644C6A"/>
    <w:rsid w:val="00646707"/>
    <w:rsid w:val="006475E0"/>
    <w:rsid w:val="00652BDA"/>
    <w:rsid w:val="00653EA7"/>
    <w:rsid w:val="006549BA"/>
    <w:rsid w:val="006568FD"/>
    <w:rsid w:val="0065703D"/>
    <w:rsid w:val="00662E58"/>
    <w:rsid w:val="0066487F"/>
    <w:rsid w:val="00664DCF"/>
    <w:rsid w:val="0066639C"/>
    <w:rsid w:val="00666789"/>
    <w:rsid w:val="00666C3C"/>
    <w:rsid w:val="00667FB2"/>
    <w:rsid w:val="00671999"/>
    <w:rsid w:val="0067260B"/>
    <w:rsid w:val="00675727"/>
    <w:rsid w:val="00676518"/>
    <w:rsid w:val="00682358"/>
    <w:rsid w:val="006827A8"/>
    <w:rsid w:val="006839B8"/>
    <w:rsid w:val="0068586E"/>
    <w:rsid w:val="00685E50"/>
    <w:rsid w:val="00686B03"/>
    <w:rsid w:val="00686E33"/>
    <w:rsid w:val="006914BF"/>
    <w:rsid w:val="006A1498"/>
    <w:rsid w:val="006A5E28"/>
    <w:rsid w:val="006B0124"/>
    <w:rsid w:val="006B207C"/>
    <w:rsid w:val="006B4131"/>
    <w:rsid w:val="006B5DC2"/>
    <w:rsid w:val="006C0587"/>
    <w:rsid w:val="006C265C"/>
    <w:rsid w:val="006C3890"/>
    <w:rsid w:val="006C405F"/>
    <w:rsid w:val="006C425E"/>
    <w:rsid w:val="006C44D0"/>
    <w:rsid w:val="006C56B7"/>
    <w:rsid w:val="006C5D39"/>
    <w:rsid w:val="006C654B"/>
    <w:rsid w:val="006D026E"/>
    <w:rsid w:val="006D2BAC"/>
    <w:rsid w:val="006D6C2B"/>
    <w:rsid w:val="006E08BB"/>
    <w:rsid w:val="006E2191"/>
    <w:rsid w:val="006E2810"/>
    <w:rsid w:val="006E2878"/>
    <w:rsid w:val="006E5417"/>
    <w:rsid w:val="006E6ECC"/>
    <w:rsid w:val="006F03DB"/>
    <w:rsid w:val="006F3635"/>
    <w:rsid w:val="006F36AE"/>
    <w:rsid w:val="007021F0"/>
    <w:rsid w:val="00703643"/>
    <w:rsid w:val="0070459B"/>
    <w:rsid w:val="00707EC8"/>
    <w:rsid w:val="00710222"/>
    <w:rsid w:val="0071079F"/>
    <w:rsid w:val="00712F60"/>
    <w:rsid w:val="00713300"/>
    <w:rsid w:val="00717093"/>
    <w:rsid w:val="00720E3B"/>
    <w:rsid w:val="007223ED"/>
    <w:rsid w:val="0072416C"/>
    <w:rsid w:val="007326D3"/>
    <w:rsid w:val="00735A02"/>
    <w:rsid w:val="00736269"/>
    <w:rsid w:val="007367C3"/>
    <w:rsid w:val="00737C4F"/>
    <w:rsid w:val="00741FA0"/>
    <w:rsid w:val="00742621"/>
    <w:rsid w:val="00742E82"/>
    <w:rsid w:val="00745F6B"/>
    <w:rsid w:val="0075062E"/>
    <w:rsid w:val="00750EA9"/>
    <w:rsid w:val="0075190D"/>
    <w:rsid w:val="00751E5C"/>
    <w:rsid w:val="00752A5F"/>
    <w:rsid w:val="0075585E"/>
    <w:rsid w:val="00756881"/>
    <w:rsid w:val="00764477"/>
    <w:rsid w:val="00767741"/>
    <w:rsid w:val="00770571"/>
    <w:rsid w:val="00773C03"/>
    <w:rsid w:val="00774039"/>
    <w:rsid w:val="007742AA"/>
    <w:rsid w:val="00775068"/>
    <w:rsid w:val="007768FF"/>
    <w:rsid w:val="007824D3"/>
    <w:rsid w:val="00782770"/>
    <w:rsid w:val="007840D1"/>
    <w:rsid w:val="007864DB"/>
    <w:rsid w:val="007867FF"/>
    <w:rsid w:val="00786C9B"/>
    <w:rsid w:val="0078724E"/>
    <w:rsid w:val="00791976"/>
    <w:rsid w:val="007921CE"/>
    <w:rsid w:val="0079230E"/>
    <w:rsid w:val="00792553"/>
    <w:rsid w:val="00793433"/>
    <w:rsid w:val="00794422"/>
    <w:rsid w:val="0079500F"/>
    <w:rsid w:val="00796339"/>
    <w:rsid w:val="00796A9A"/>
    <w:rsid w:val="00796EE3"/>
    <w:rsid w:val="007A0371"/>
    <w:rsid w:val="007A06B9"/>
    <w:rsid w:val="007A208B"/>
    <w:rsid w:val="007A26B8"/>
    <w:rsid w:val="007A62F9"/>
    <w:rsid w:val="007A7D29"/>
    <w:rsid w:val="007B0872"/>
    <w:rsid w:val="007B27C0"/>
    <w:rsid w:val="007B2F25"/>
    <w:rsid w:val="007B3EE5"/>
    <w:rsid w:val="007B4AB8"/>
    <w:rsid w:val="007B5B5C"/>
    <w:rsid w:val="007B6D07"/>
    <w:rsid w:val="007C00A5"/>
    <w:rsid w:val="007C1759"/>
    <w:rsid w:val="007C2F5B"/>
    <w:rsid w:val="007C5D81"/>
    <w:rsid w:val="007D15D3"/>
    <w:rsid w:val="007D3EB5"/>
    <w:rsid w:val="007D7886"/>
    <w:rsid w:val="007E2A10"/>
    <w:rsid w:val="007E3BBF"/>
    <w:rsid w:val="007E3D7D"/>
    <w:rsid w:val="007E6EE5"/>
    <w:rsid w:val="007F1F8B"/>
    <w:rsid w:val="007F35A6"/>
    <w:rsid w:val="007F4696"/>
    <w:rsid w:val="007F66B5"/>
    <w:rsid w:val="007F67A1"/>
    <w:rsid w:val="007F6BC5"/>
    <w:rsid w:val="007F725D"/>
    <w:rsid w:val="008004EA"/>
    <w:rsid w:val="00802906"/>
    <w:rsid w:val="00803F14"/>
    <w:rsid w:val="00813D9F"/>
    <w:rsid w:val="00815596"/>
    <w:rsid w:val="00816112"/>
    <w:rsid w:val="0081687A"/>
    <w:rsid w:val="008206C8"/>
    <w:rsid w:val="008260FB"/>
    <w:rsid w:val="00826306"/>
    <w:rsid w:val="008263D6"/>
    <w:rsid w:val="008271A1"/>
    <w:rsid w:val="008307E9"/>
    <w:rsid w:val="0083249B"/>
    <w:rsid w:val="008328C8"/>
    <w:rsid w:val="0083431E"/>
    <w:rsid w:val="008350E3"/>
    <w:rsid w:val="008411DF"/>
    <w:rsid w:val="00843B1D"/>
    <w:rsid w:val="008467F2"/>
    <w:rsid w:val="008472C8"/>
    <w:rsid w:val="00852720"/>
    <w:rsid w:val="00853BA1"/>
    <w:rsid w:val="00855F84"/>
    <w:rsid w:val="00856207"/>
    <w:rsid w:val="00857A05"/>
    <w:rsid w:val="008616D1"/>
    <w:rsid w:val="00864A52"/>
    <w:rsid w:val="008660B6"/>
    <w:rsid w:val="00871097"/>
    <w:rsid w:val="00871D0F"/>
    <w:rsid w:val="008723CC"/>
    <w:rsid w:val="00873AC4"/>
    <w:rsid w:val="008748FC"/>
    <w:rsid w:val="00874A6C"/>
    <w:rsid w:val="00876C65"/>
    <w:rsid w:val="00881612"/>
    <w:rsid w:val="00882370"/>
    <w:rsid w:val="00882A59"/>
    <w:rsid w:val="00883276"/>
    <w:rsid w:val="00883331"/>
    <w:rsid w:val="008834CC"/>
    <w:rsid w:val="008834F3"/>
    <w:rsid w:val="00885EE2"/>
    <w:rsid w:val="00887E04"/>
    <w:rsid w:val="008908D2"/>
    <w:rsid w:val="00891275"/>
    <w:rsid w:val="00893E86"/>
    <w:rsid w:val="008959F9"/>
    <w:rsid w:val="008968FB"/>
    <w:rsid w:val="00897630"/>
    <w:rsid w:val="008A095B"/>
    <w:rsid w:val="008A197E"/>
    <w:rsid w:val="008A4B4C"/>
    <w:rsid w:val="008A4DD2"/>
    <w:rsid w:val="008A5A81"/>
    <w:rsid w:val="008A79F5"/>
    <w:rsid w:val="008B0AED"/>
    <w:rsid w:val="008B349B"/>
    <w:rsid w:val="008B3840"/>
    <w:rsid w:val="008B6422"/>
    <w:rsid w:val="008C239F"/>
    <w:rsid w:val="008C36B6"/>
    <w:rsid w:val="008C4750"/>
    <w:rsid w:val="008C4BCA"/>
    <w:rsid w:val="008C4FE6"/>
    <w:rsid w:val="008D2CE7"/>
    <w:rsid w:val="008D35D5"/>
    <w:rsid w:val="008D4180"/>
    <w:rsid w:val="008D456D"/>
    <w:rsid w:val="008D4844"/>
    <w:rsid w:val="008D4D6C"/>
    <w:rsid w:val="008D5200"/>
    <w:rsid w:val="008D6266"/>
    <w:rsid w:val="008E1357"/>
    <w:rsid w:val="008E3589"/>
    <w:rsid w:val="008E4262"/>
    <w:rsid w:val="008E480C"/>
    <w:rsid w:val="008E56D1"/>
    <w:rsid w:val="008E68A8"/>
    <w:rsid w:val="008F00AF"/>
    <w:rsid w:val="008F1AFC"/>
    <w:rsid w:val="008F3261"/>
    <w:rsid w:val="008F549D"/>
    <w:rsid w:val="008F5506"/>
    <w:rsid w:val="008F5A68"/>
    <w:rsid w:val="008F6613"/>
    <w:rsid w:val="008F68BC"/>
    <w:rsid w:val="008F7C97"/>
    <w:rsid w:val="009011AF"/>
    <w:rsid w:val="0090135A"/>
    <w:rsid w:val="00901D92"/>
    <w:rsid w:val="00904107"/>
    <w:rsid w:val="0090574F"/>
    <w:rsid w:val="00907757"/>
    <w:rsid w:val="00907D0D"/>
    <w:rsid w:val="009139A4"/>
    <w:rsid w:val="0091492C"/>
    <w:rsid w:val="009212B0"/>
    <w:rsid w:val="00923279"/>
    <w:rsid w:val="009234A5"/>
    <w:rsid w:val="009245DC"/>
    <w:rsid w:val="009261B4"/>
    <w:rsid w:val="009267D6"/>
    <w:rsid w:val="009275AF"/>
    <w:rsid w:val="009336F7"/>
    <w:rsid w:val="009346D8"/>
    <w:rsid w:val="00935359"/>
    <w:rsid w:val="00936542"/>
    <w:rsid w:val="009370E4"/>
    <w:rsid w:val="009374A7"/>
    <w:rsid w:val="009417FD"/>
    <w:rsid w:val="00942A4D"/>
    <w:rsid w:val="009451CB"/>
    <w:rsid w:val="00945A24"/>
    <w:rsid w:val="009462FA"/>
    <w:rsid w:val="009472C3"/>
    <w:rsid w:val="00950E89"/>
    <w:rsid w:val="0095166A"/>
    <w:rsid w:val="00951EE7"/>
    <w:rsid w:val="00964317"/>
    <w:rsid w:val="009650CD"/>
    <w:rsid w:val="00965471"/>
    <w:rsid w:val="009654EA"/>
    <w:rsid w:val="00966DEB"/>
    <w:rsid w:val="00972F10"/>
    <w:rsid w:val="009750F5"/>
    <w:rsid w:val="00975DF8"/>
    <w:rsid w:val="0098264E"/>
    <w:rsid w:val="00983096"/>
    <w:rsid w:val="00983AEF"/>
    <w:rsid w:val="0098551D"/>
    <w:rsid w:val="009917BF"/>
    <w:rsid w:val="00992E4F"/>
    <w:rsid w:val="009940B9"/>
    <w:rsid w:val="0099518F"/>
    <w:rsid w:val="00996854"/>
    <w:rsid w:val="009A0498"/>
    <w:rsid w:val="009A1D78"/>
    <w:rsid w:val="009A1FCE"/>
    <w:rsid w:val="009A325D"/>
    <w:rsid w:val="009A3DE2"/>
    <w:rsid w:val="009A523D"/>
    <w:rsid w:val="009A678F"/>
    <w:rsid w:val="009A7286"/>
    <w:rsid w:val="009A7901"/>
    <w:rsid w:val="009B1028"/>
    <w:rsid w:val="009B12EE"/>
    <w:rsid w:val="009B3004"/>
    <w:rsid w:val="009B3A07"/>
    <w:rsid w:val="009B67D7"/>
    <w:rsid w:val="009B75FF"/>
    <w:rsid w:val="009B7FAE"/>
    <w:rsid w:val="009C21BA"/>
    <w:rsid w:val="009C3D78"/>
    <w:rsid w:val="009C79DC"/>
    <w:rsid w:val="009D10E0"/>
    <w:rsid w:val="009D1A8C"/>
    <w:rsid w:val="009D2A25"/>
    <w:rsid w:val="009D3AEE"/>
    <w:rsid w:val="009D3D2A"/>
    <w:rsid w:val="009D593C"/>
    <w:rsid w:val="009D792B"/>
    <w:rsid w:val="009E2534"/>
    <w:rsid w:val="009E43B5"/>
    <w:rsid w:val="009E4DAD"/>
    <w:rsid w:val="009E4FD6"/>
    <w:rsid w:val="009F2EAE"/>
    <w:rsid w:val="009F3235"/>
    <w:rsid w:val="009F496B"/>
    <w:rsid w:val="009F5BDD"/>
    <w:rsid w:val="009F6EE5"/>
    <w:rsid w:val="009F796D"/>
    <w:rsid w:val="009F7AAD"/>
    <w:rsid w:val="00A00B8E"/>
    <w:rsid w:val="00A01439"/>
    <w:rsid w:val="00A02592"/>
    <w:rsid w:val="00A02E61"/>
    <w:rsid w:val="00A04621"/>
    <w:rsid w:val="00A05CFF"/>
    <w:rsid w:val="00A06038"/>
    <w:rsid w:val="00A0699C"/>
    <w:rsid w:val="00A071B6"/>
    <w:rsid w:val="00A07EF3"/>
    <w:rsid w:val="00A10959"/>
    <w:rsid w:val="00A13281"/>
    <w:rsid w:val="00A141F3"/>
    <w:rsid w:val="00A14385"/>
    <w:rsid w:val="00A20180"/>
    <w:rsid w:val="00A20DA6"/>
    <w:rsid w:val="00A22632"/>
    <w:rsid w:val="00A23989"/>
    <w:rsid w:val="00A25689"/>
    <w:rsid w:val="00A31F42"/>
    <w:rsid w:val="00A31F96"/>
    <w:rsid w:val="00A327DC"/>
    <w:rsid w:val="00A35458"/>
    <w:rsid w:val="00A357CC"/>
    <w:rsid w:val="00A423F9"/>
    <w:rsid w:val="00A439F7"/>
    <w:rsid w:val="00A4459B"/>
    <w:rsid w:val="00A51922"/>
    <w:rsid w:val="00A54C43"/>
    <w:rsid w:val="00A55298"/>
    <w:rsid w:val="00A55A2B"/>
    <w:rsid w:val="00A5655E"/>
    <w:rsid w:val="00A56B97"/>
    <w:rsid w:val="00A6093D"/>
    <w:rsid w:val="00A6398B"/>
    <w:rsid w:val="00A63CB6"/>
    <w:rsid w:val="00A64E5A"/>
    <w:rsid w:val="00A6548B"/>
    <w:rsid w:val="00A65983"/>
    <w:rsid w:val="00A74CC0"/>
    <w:rsid w:val="00A76A6D"/>
    <w:rsid w:val="00A83253"/>
    <w:rsid w:val="00A84B11"/>
    <w:rsid w:val="00A8719C"/>
    <w:rsid w:val="00A87E3A"/>
    <w:rsid w:val="00A90493"/>
    <w:rsid w:val="00A9185E"/>
    <w:rsid w:val="00A94389"/>
    <w:rsid w:val="00AA0F15"/>
    <w:rsid w:val="00AA1CEC"/>
    <w:rsid w:val="00AA6E84"/>
    <w:rsid w:val="00AB05D4"/>
    <w:rsid w:val="00AB0829"/>
    <w:rsid w:val="00AB137A"/>
    <w:rsid w:val="00AC0F55"/>
    <w:rsid w:val="00AC25C8"/>
    <w:rsid w:val="00AC36D8"/>
    <w:rsid w:val="00AD010D"/>
    <w:rsid w:val="00AD034C"/>
    <w:rsid w:val="00AD03C3"/>
    <w:rsid w:val="00AD28A9"/>
    <w:rsid w:val="00AD2E68"/>
    <w:rsid w:val="00AD6502"/>
    <w:rsid w:val="00AD6706"/>
    <w:rsid w:val="00AE0651"/>
    <w:rsid w:val="00AE0CCC"/>
    <w:rsid w:val="00AE1D5D"/>
    <w:rsid w:val="00AE2AB8"/>
    <w:rsid w:val="00AE341B"/>
    <w:rsid w:val="00AF0A2A"/>
    <w:rsid w:val="00AF0A35"/>
    <w:rsid w:val="00AF5046"/>
    <w:rsid w:val="00AF5502"/>
    <w:rsid w:val="00AF5CCC"/>
    <w:rsid w:val="00B029D4"/>
    <w:rsid w:val="00B02E29"/>
    <w:rsid w:val="00B03685"/>
    <w:rsid w:val="00B05507"/>
    <w:rsid w:val="00B05845"/>
    <w:rsid w:val="00B06455"/>
    <w:rsid w:val="00B07CA7"/>
    <w:rsid w:val="00B10F3C"/>
    <w:rsid w:val="00B11456"/>
    <w:rsid w:val="00B1279A"/>
    <w:rsid w:val="00B14ED1"/>
    <w:rsid w:val="00B15300"/>
    <w:rsid w:val="00B163EF"/>
    <w:rsid w:val="00B16D08"/>
    <w:rsid w:val="00B17650"/>
    <w:rsid w:val="00B21925"/>
    <w:rsid w:val="00B3660A"/>
    <w:rsid w:val="00B423F4"/>
    <w:rsid w:val="00B4278C"/>
    <w:rsid w:val="00B4773C"/>
    <w:rsid w:val="00B511CE"/>
    <w:rsid w:val="00B5222E"/>
    <w:rsid w:val="00B54533"/>
    <w:rsid w:val="00B56911"/>
    <w:rsid w:val="00B6122C"/>
    <w:rsid w:val="00B61A60"/>
    <w:rsid w:val="00B61C96"/>
    <w:rsid w:val="00B63E3B"/>
    <w:rsid w:val="00B64010"/>
    <w:rsid w:val="00B65318"/>
    <w:rsid w:val="00B67138"/>
    <w:rsid w:val="00B67C6C"/>
    <w:rsid w:val="00B73A2A"/>
    <w:rsid w:val="00B774F6"/>
    <w:rsid w:val="00B828CD"/>
    <w:rsid w:val="00B82A76"/>
    <w:rsid w:val="00B8387B"/>
    <w:rsid w:val="00B83F3A"/>
    <w:rsid w:val="00B8414C"/>
    <w:rsid w:val="00B85951"/>
    <w:rsid w:val="00B86A42"/>
    <w:rsid w:val="00B90154"/>
    <w:rsid w:val="00B90492"/>
    <w:rsid w:val="00B91F83"/>
    <w:rsid w:val="00B9264D"/>
    <w:rsid w:val="00B93D53"/>
    <w:rsid w:val="00B948EF"/>
    <w:rsid w:val="00B94B06"/>
    <w:rsid w:val="00B94C28"/>
    <w:rsid w:val="00B96C0F"/>
    <w:rsid w:val="00B97E30"/>
    <w:rsid w:val="00BA3B1B"/>
    <w:rsid w:val="00BA46B3"/>
    <w:rsid w:val="00BA78D9"/>
    <w:rsid w:val="00BB027E"/>
    <w:rsid w:val="00BB09BF"/>
    <w:rsid w:val="00BB1D4C"/>
    <w:rsid w:val="00BB4376"/>
    <w:rsid w:val="00BC10BA"/>
    <w:rsid w:val="00BC1576"/>
    <w:rsid w:val="00BC244D"/>
    <w:rsid w:val="00BC3FF6"/>
    <w:rsid w:val="00BC44AC"/>
    <w:rsid w:val="00BC5AFD"/>
    <w:rsid w:val="00BD2252"/>
    <w:rsid w:val="00BD3416"/>
    <w:rsid w:val="00BD4259"/>
    <w:rsid w:val="00BD73BD"/>
    <w:rsid w:val="00BE0199"/>
    <w:rsid w:val="00BE103B"/>
    <w:rsid w:val="00BE21E8"/>
    <w:rsid w:val="00BE24F1"/>
    <w:rsid w:val="00BE2EEA"/>
    <w:rsid w:val="00BE56D9"/>
    <w:rsid w:val="00BF0D22"/>
    <w:rsid w:val="00BF0E06"/>
    <w:rsid w:val="00BF105F"/>
    <w:rsid w:val="00BF19D9"/>
    <w:rsid w:val="00BF1C6E"/>
    <w:rsid w:val="00BF36D9"/>
    <w:rsid w:val="00BF50BC"/>
    <w:rsid w:val="00BF54DF"/>
    <w:rsid w:val="00BF5AA4"/>
    <w:rsid w:val="00BF6CB8"/>
    <w:rsid w:val="00C012A6"/>
    <w:rsid w:val="00C017D4"/>
    <w:rsid w:val="00C022CE"/>
    <w:rsid w:val="00C04EAA"/>
    <w:rsid w:val="00C04F43"/>
    <w:rsid w:val="00C0609D"/>
    <w:rsid w:val="00C06CD5"/>
    <w:rsid w:val="00C07168"/>
    <w:rsid w:val="00C07647"/>
    <w:rsid w:val="00C07DCF"/>
    <w:rsid w:val="00C11434"/>
    <w:rsid w:val="00C115AB"/>
    <w:rsid w:val="00C1211D"/>
    <w:rsid w:val="00C12B64"/>
    <w:rsid w:val="00C137F2"/>
    <w:rsid w:val="00C149E8"/>
    <w:rsid w:val="00C178FB"/>
    <w:rsid w:val="00C17A85"/>
    <w:rsid w:val="00C17F88"/>
    <w:rsid w:val="00C2076F"/>
    <w:rsid w:val="00C2102A"/>
    <w:rsid w:val="00C22A82"/>
    <w:rsid w:val="00C247EB"/>
    <w:rsid w:val="00C26DF2"/>
    <w:rsid w:val="00C27594"/>
    <w:rsid w:val="00C30249"/>
    <w:rsid w:val="00C3060C"/>
    <w:rsid w:val="00C31C22"/>
    <w:rsid w:val="00C32A1C"/>
    <w:rsid w:val="00C350BC"/>
    <w:rsid w:val="00C3723B"/>
    <w:rsid w:val="00C45C52"/>
    <w:rsid w:val="00C4715B"/>
    <w:rsid w:val="00C54797"/>
    <w:rsid w:val="00C606C9"/>
    <w:rsid w:val="00C60BCB"/>
    <w:rsid w:val="00C63CD9"/>
    <w:rsid w:val="00C64B02"/>
    <w:rsid w:val="00C652F9"/>
    <w:rsid w:val="00C70573"/>
    <w:rsid w:val="00C74106"/>
    <w:rsid w:val="00C80288"/>
    <w:rsid w:val="00C83799"/>
    <w:rsid w:val="00C84003"/>
    <w:rsid w:val="00C843A1"/>
    <w:rsid w:val="00C845BF"/>
    <w:rsid w:val="00C84A66"/>
    <w:rsid w:val="00C85CCD"/>
    <w:rsid w:val="00C8786C"/>
    <w:rsid w:val="00C90650"/>
    <w:rsid w:val="00C9152B"/>
    <w:rsid w:val="00C91858"/>
    <w:rsid w:val="00C94F7A"/>
    <w:rsid w:val="00C96632"/>
    <w:rsid w:val="00C96B10"/>
    <w:rsid w:val="00C97D78"/>
    <w:rsid w:val="00C97EB3"/>
    <w:rsid w:val="00CA3698"/>
    <w:rsid w:val="00CB020F"/>
    <w:rsid w:val="00CB0308"/>
    <w:rsid w:val="00CB1158"/>
    <w:rsid w:val="00CB3967"/>
    <w:rsid w:val="00CB3DC6"/>
    <w:rsid w:val="00CB7378"/>
    <w:rsid w:val="00CC2A4B"/>
    <w:rsid w:val="00CC2AAE"/>
    <w:rsid w:val="00CC3AEE"/>
    <w:rsid w:val="00CC4354"/>
    <w:rsid w:val="00CC5217"/>
    <w:rsid w:val="00CC5A42"/>
    <w:rsid w:val="00CC68C3"/>
    <w:rsid w:val="00CC72A8"/>
    <w:rsid w:val="00CD0EAB"/>
    <w:rsid w:val="00CD19F0"/>
    <w:rsid w:val="00CD5FF0"/>
    <w:rsid w:val="00CD77E8"/>
    <w:rsid w:val="00CD7CDF"/>
    <w:rsid w:val="00CE0740"/>
    <w:rsid w:val="00CE3AB3"/>
    <w:rsid w:val="00CE5065"/>
    <w:rsid w:val="00CE63A4"/>
    <w:rsid w:val="00CE6A03"/>
    <w:rsid w:val="00CE6BFE"/>
    <w:rsid w:val="00CF34DB"/>
    <w:rsid w:val="00CF558F"/>
    <w:rsid w:val="00CF622F"/>
    <w:rsid w:val="00D002A9"/>
    <w:rsid w:val="00D00BE4"/>
    <w:rsid w:val="00D03F86"/>
    <w:rsid w:val="00D05918"/>
    <w:rsid w:val="00D070C0"/>
    <w:rsid w:val="00D073E2"/>
    <w:rsid w:val="00D120CC"/>
    <w:rsid w:val="00D124CC"/>
    <w:rsid w:val="00D147F0"/>
    <w:rsid w:val="00D16482"/>
    <w:rsid w:val="00D2132B"/>
    <w:rsid w:val="00D24BC6"/>
    <w:rsid w:val="00D261A0"/>
    <w:rsid w:val="00D27D1E"/>
    <w:rsid w:val="00D32520"/>
    <w:rsid w:val="00D32C56"/>
    <w:rsid w:val="00D3321F"/>
    <w:rsid w:val="00D3516B"/>
    <w:rsid w:val="00D356C9"/>
    <w:rsid w:val="00D406B8"/>
    <w:rsid w:val="00D41F63"/>
    <w:rsid w:val="00D42A17"/>
    <w:rsid w:val="00D446EC"/>
    <w:rsid w:val="00D51BF0"/>
    <w:rsid w:val="00D51BF8"/>
    <w:rsid w:val="00D51E96"/>
    <w:rsid w:val="00D5274B"/>
    <w:rsid w:val="00D52870"/>
    <w:rsid w:val="00D55411"/>
    <w:rsid w:val="00D55942"/>
    <w:rsid w:val="00D655AB"/>
    <w:rsid w:val="00D65A68"/>
    <w:rsid w:val="00D67D54"/>
    <w:rsid w:val="00D70A43"/>
    <w:rsid w:val="00D72F7F"/>
    <w:rsid w:val="00D7649B"/>
    <w:rsid w:val="00D7693F"/>
    <w:rsid w:val="00D807BF"/>
    <w:rsid w:val="00D82630"/>
    <w:rsid w:val="00D8298D"/>
    <w:rsid w:val="00D84CE3"/>
    <w:rsid w:val="00D8664F"/>
    <w:rsid w:val="00D87285"/>
    <w:rsid w:val="00D879B5"/>
    <w:rsid w:val="00D918DA"/>
    <w:rsid w:val="00D91DAA"/>
    <w:rsid w:val="00D92F08"/>
    <w:rsid w:val="00D967D9"/>
    <w:rsid w:val="00DA041C"/>
    <w:rsid w:val="00DA0E9F"/>
    <w:rsid w:val="00DA1D4A"/>
    <w:rsid w:val="00DA20DF"/>
    <w:rsid w:val="00DA2AAF"/>
    <w:rsid w:val="00DA7887"/>
    <w:rsid w:val="00DA7C8F"/>
    <w:rsid w:val="00DB18C6"/>
    <w:rsid w:val="00DB2C26"/>
    <w:rsid w:val="00DB4221"/>
    <w:rsid w:val="00DB5998"/>
    <w:rsid w:val="00DC10A0"/>
    <w:rsid w:val="00DC10ED"/>
    <w:rsid w:val="00DC21B3"/>
    <w:rsid w:val="00DC4268"/>
    <w:rsid w:val="00DC63AC"/>
    <w:rsid w:val="00DC7043"/>
    <w:rsid w:val="00DD0C15"/>
    <w:rsid w:val="00DD43EA"/>
    <w:rsid w:val="00DD4400"/>
    <w:rsid w:val="00DD5433"/>
    <w:rsid w:val="00DD5F72"/>
    <w:rsid w:val="00DE006C"/>
    <w:rsid w:val="00DE44D1"/>
    <w:rsid w:val="00DE51BE"/>
    <w:rsid w:val="00DE6564"/>
    <w:rsid w:val="00DE6B43"/>
    <w:rsid w:val="00DF16B5"/>
    <w:rsid w:val="00DF2256"/>
    <w:rsid w:val="00DF2F10"/>
    <w:rsid w:val="00DF474E"/>
    <w:rsid w:val="00DF5FE3"/>
    <w:rsid w:val="00E00DE1"/>
    <w:rsid w:val="00E019EF"/>
    <w:rsid w:val="00E02D50"/>
    <w:rsid w:val="00E11923"/>
    <w:rsid w:val="00E120E5"/>
    <w:rsid w:val="00E136F2"/>
    <w:rsid w:val="00E1652F"/>
    <w:rsid w:val="00E207AD"/>
    <w:rsid w:val="00E20E98"/>
    <w:rsid w:val="00E22BC4"/>
    <w:rsid w:val="00E24EAD"/>
    <w:rsid w:val="00E262D4"/>
    <w:rsid w:val="00E308CE"/>
    <w:rsid w:val="00E36250"/>
    <w:rsid w:val="00E3668D"/>
    <w:rsid w:val="00E36AC7"/>
    <w:rsid w:val="00E37099"/>
    <w:rsid w:val="00E37D00"/>
    <w:rsid w:val="00E4028B"/>
    <w:rsid w:val="00E40606"/>
    <w:rsid w:val="00E41288"/>
    <w:rsid w:val="00E4160C"/>
    <w:rsid w:val="00E44284"/>
    <w:rsid w:val="00E463D9"/>
    <w:rsid w:val="00E466B4"/>
    <w:rsid w:val="00E5089A"/>
    <w:rsid w:val="00E54380"/>
    <w:rsid w:val="00E54511"/>
    <w:rsid w:val="00E54FC5"/>
    <w:rsid w:val="00E55CD5"/>
    <w:rsid w:val="00E57A0D"/>
    <w:rsid w:val="00E60ED3"/>
    <w:rsid w:val="00E61DAC"/>
    <w:rsid w:val="00E62792"/>
    <w:rsid w:val="00E63935"/>
    <w:rsid w:val="00E6625F"/>
    <w:rsid w:val="00E70610"/>
    <w:rsid w:val="00E709BB"/>
    <w:rsid w:val="00E70DF4"/>
    <w:rsid w:val="00E7132C"/>
    <w:rsid w:val="00E72416"/>
    <w:rsid w:val="00E72650"/>
    <w:rsid w:val="00E72A82"/>
    <w:rsid w:val="00E72B80"/>
    <w:rsid w:val="00E75FE3"/>
    <w:rsid w:val="00E76403"/>
    <w:rsid w:val="00E768C4"/>
    <w:rsid w:val="00E7787A"/>
    <w:rsid w:val="00E80E02"/>
    <w:rsid w:val="00E83C61"/>
    <w:rsid w:val="00E84A84"/>
    <w:rsid w:val="00E85ABC"/>
    <w:rsid w:val="00E863C5"/>
    <w:rsid w:val="00E86C4C"/>
    <w:rsid w:val="00E90C5D"/>
    <w:rsid w:val="00E965C2"/>
    <w:rsid w:val="00E97739"/>
    <w:rsid w:val="00EA3A7A"/>
    <w:rsid w:val="00EA76BC"/>
    <w:rsid w:val="00EB5960"/>
    <w:rsid w:val="00EB5B85"/>
    <w:rsid w:val="00EB7AB1"/>
    <w:rsid w:val="00EB7E5D"/>
    <w:rsid w:val="00EC12E1"/>
    <w:rsid w:val="00EC2A4B"/>
    <w:rsid w:val="00EC2BFF"/>
    <w:rsid w:val="00EC3670"/>
    <w:rsid w:val="00EC6EDB"/>
    <w:rsid w:val="00EC7818"/>
    <w:rsid w:val="00ED4340"/>
    <w:rsid w:val="00EE177C"/>
    <w:rsid w:val="00EE1EDD"/>
    <w:rsid w:val="00EE5C1D"/>
    <w:rsid w:val="00EF2898"/>
    <w:rsid w:val="00EF48CC"/>
    <w:rsid w:val="00F01953"/>
    <w:rsid w:val="00F0295E"/>
    <w:rsid w:val="00F04F87"/>
    <w:rsid w:val="00F1228B"/>
    <w:rsid w:val="00F129BE"/>
    <w:rsid w:val="00F13532"/>
    <w:rsid w:val="00F14B6F"/>
    <w:rsid w:val="00F17DAC"/>
    <w:rsid w:val="00F21561"/>
    <w:rsid w:val="00F2385C"/>
    <w:rsid w:val="00F23B39"/>
    <w:rsid w:val="00F264BE"/>
    <w:rsid w:val="00F2742C"/>
    <w:rsid w:val="00F277C1"/>
    <w:rsid w:val="00F30C00"/>
    <w:rsid w:val="00F32BCF"/>
    <w:rsid w:val="00F34FDE"/>
    <w:rsid w:val="00F35978"/>
    <w:rsid w:val="00F40BA4"/>
    <w:rsid w:val="00F43830"/>
    <w:rsid w:val="00F46750"/>
    <w:rsid w:val="00F479CB"/>
    <w:rsid w:val="00F51A81"/>
    <w:rsid w:val="00F51FB1"/>
    <w:rsid w:val="00F55A25"/>
    <w:rsid w:val="00F55CC3"/>
    <w:rsid w:val="00F56FE2"/>
    <w:rsid w:val="00F57733"/>
    <w:rsid w:val="00F5796B"/>
    <w:rsid w:val="00F60A14"/>
    <w:rsid w:val="00F6321F"/>
    <w:rsid w:val="00F63959"/>
    <w:rsid w:val="00F63F39"/>
    <w:rsid w:val="00F72708"/>
    <w:rsid w:val="00F73032"/>
    <w:rsid w:val="00F7381E"/>
    <w:rsid w:val="00F74F4A"/>
    <w:rsid w:val="00F75A77"/>
    <w:rsid w:val="00F77A7C"/>
    <w:rsid w:val="00F81BE2"/>
    <w:rsid w:val="00F82DB5"/>
    <w:rsid w:val="00F832A7"/>
    <w:rsid w:val="00F836BF"/>
    <w:rsid w:val="00F837AF"/>
    <w:rsid w:val="00F83EEA"/>
    <w:rsid w:val="00F843F9"/>
    <w:rsid w:val="00F848FC"/>
    <w:rsid w:val="00F8633B"/>
    <w:rsid w:val="00F87833"/>
    <w:rsid w:val="00F87A09"/>
    <w:rsid w:val="00F9005C"/>
    <w:rsid w:val="00F90FAE"/>
    <w:rsid w:val="00F9282A"/>
    <w:rsid w:val="00F92B25"/>
    <w:rsid w:val="00F966F3"/>
    <w:rsid w:val="00F96BAD"/>
    <w:rsid w:val="00F978A9"/>
    <w:rsid w:val="00FA1254"/>
    <w:rsid w:val="00FA290F"/>
    <w:rsid w:val="00FA2CAC"/>
    <w:rsid w:val="00FA577D"/>
    <w:rsid w:val="00FA77E0"/>
    <w:rsid w:val="00FB0E84"/>
    <w:rsid w:val="00FB2E30"/>
    <w:rsid w:val="00FB3FD7"/>
    <w:rsid w:val="00FB4DD5"/>
    <w:rsid w:val="00FB707C"/>
    <w:rsid w:val="00FC10AF"/>
    <w:rsid w:val="00FC3A0D"/>
    <w:rsid w:val="00FC4488"/>
    <w:rsid w:val="00FC4820"/>
    <w:rsid w:val="00FD01C2"/>
    <w:rsid w:val="00FD1642"/>
    <w:rsid w:val="00FD1966"/>
    <w:rsid w:val="00FD1CF5"/>
    <w:rsid w:val="00FD55EF"/>
    <w:rsid w:val="00FE10C5"/>
    <w:rsid w:val="00FE18A0"/>
    <w:rsid w:val="00FE1B34"/>
    <w:rsid w:val="00FE2C78"/>
    <w:rsid w:val="00FE3257"/>
    <w:rsid w:val="00FF0CE3"/>
    <w:rsid w:val="00FF5052"/>
    <w:rsid w:val="00FF5C17"/>
    <w:rsid w:val="00FF638C"/>
    <w:rsid w:val="00FF6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qFormat/>
    <w:rsid w:val="006D2BAC"/>
    <w:rPr>
      <w:b/>
      <w:bCs/>
      <w:sz w:val="20"/>
    </w:rPr>
  </w:style>
  <w:style w:type="paragraph" w:customStyle="1" w:styleId="Equation">
    <w:name w:val="Equation"/>
    <w:basedOn w:val="Normal"/>
    <w:rsid w:val="007C00A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table" w:styleId="TableGrid">
    <w:name w:val="Table Grid"/>
    <w:basedOn w:val="TableNormal"/>
    <w:rsid w:val="00580B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aliases w:val="AvtalBrödtext"/>
    <w:link w:val="BodyTextChar"/>
    <w:rsid w:val="000F3F6E"/>
    <w:pPr>
      <w:keepLines/>
      <w:tabs>
        <w:tab w:val="left" w:pos="1247"/>
        <w:tab w:val="left" w:pos="2552"/>
        <w:tab w:val="left" w:pos="3856"/>
        <w:tab w:val="left" w:pos="5216"/>
        <w:tab w:val="left" w:pos="6464"/>
        <w:tab w:val="left" w:pos="7768"/>
        <w:tab w:val="left" w:pos="9072"/>
        <w:tab w:val="left" w:pos="10206"/>
      </w:tabs>
      <w:spacing w:before="240"/>
      <w:ind w:left="2552"/>
    </w:pPr>
    <w:rPr>
      <w:rFonts w:ascii="Arial" w:hAnsi="Arial"/>
      <w:sz w:val="22"/>
    </w:rPr>
  </w:style>
  <w:style w:type="character" w:customStyle="1" w:styleId="BodyTextChar">
    <w:name w:val="Body Text Char"/>
    <w:aliases w:val="AvtalBrödtext Char"/>
    <w:link w:val="BodyText"/>
    <w:rsid w:val="000F3F6E"/>
    <w:rPr>
      <w:rFonts w:ascii="Arial" w:hAnsi="Arial"/>
      <w:sz w:val="22"/>
      <w:lang w:bidi="ar-SA"/>
    </w:rPr>
  </w:style>
  <w:style w:type="paragraph" w:styleId="TOC6">
    <w:name w:val="toc 6"/>
    <w:basedOn w:val="TOC3"/>
    <w:autoRedefine/>
    <w:uiPriority w:val="39"/>
    <w:rsid w:val="002C1357"/>
    <w:pPr>
      <w:tabs>
        <w:tab w:val="right" w:leader="dot" w:pos="9629"/>
        <w:tab w:val="left" w:pos="13500"/>
      </w:tabs>
      <w:spacing w:before="0"/>
      <w:ind w:left="2098" w:hanging="1106"/>
    </w:pPr>
    <w:rPr>
      <w:rFonts w:eastAsia="Malgun Gothic"/>
      <w:sz w:val="20"/>
      <w:lang w:val="en-GB"/>
    </w:rPr>
  </w:style>
  <w:style w:type="paragraph" w:styleId="TOC3">
    <w:name w:val="toc 3"/>
    <w:basedOn w:val="Normal"/>
    <w:next w:val="Normal"/>
    <w:autoRedefine/>
    <w:rsid w:val="002C1357"/>
    <w:pPr>
      <w:tabs>
        <w:tab w:val="clear" w:pos="360"/>
        <w:tab w:val="clear" w:pos="720"/>
        <w:tab w:val="clear" w:pos="1080"/>
        <w:tab w:val="clear" w:pos="1440"/>
      </w:tabs>
      <w:ind w:left="440"/>
    </w:pPr>
  </w:style>
  <w:style w:type="character" w:styleId="CommentReference">
    <w:name w:val="annotation reference"/>
    <w:rsid w:val="00AA0F15"/>
    <w:rPr>
      <w:sz w:val="16"/>
      <w:szCs w:val="16"/>
    </w:rPr>
  </w:style>
  <w:style w:type="paragraph" w:styleId="CommentText">
    <w:name w:val="annotation text"/>
    <w:basedOn w:val="Normal"/>
    <w:link w:val="CommentTextChar"/>
    <w:rsid w:val="00AA0F15"/>
    <w:rPr>
      <w:sz w:val="20"/>
    </w:rPr>
  </w:style>
  <w:style w:type="character" w:customStyle="1" w:styleId="CommentTextChar">
    <w:name w:val="Comment Text Char"/>
    <w:basedOn w:val="DefaultParagraphFont"/>
    <w:link w:val="CommentText"/>
    <w:rsid w:val="00AA0F15"/>
  </w:style>
  <w:style w:type="paragraph" w:styleId="CommentSubject">
    <w:name w:val="annotation subject"/>
    <w:basedOn w:val="CommentText"/>
    <w:next w:val="CommentText"/>
    <w:link w:val="CommentSubjectChar"/>
    <w:rsid w:val="00AA0F15"/>
    <w:rPr>
      <w:b/>
      <w:bCs/>
      <w:lang w:val="x-none" w:eastAsia="x-none"/>
    </w:rPr>
  </w:style>
  <w:style w:type="character" w:customStyle="1" w:styleId="CommentSubjectChar">
    <w:name w:val="Comment Subject Char"/>
    <w:link w:val="CommentSubject"/>
    <w:rsid w:val="00AA0F15"/>
    <w:rPr>
      <w:b/>
      <w:bCs/>
    </w:rPr>
  </w:style>
  <w:style w:type="paragraph" w:customStyle="1" w:styleId="StyleHeading2Justified">
    <w:name w:val="Style Heading 2 + Justified"/>
    <w:basedOn w:val="Heading2"/>
    <w:autoRedefine/>
    <w:rsid w:val="00992E4F"/>
    <w:pPr>
      <w:tabs>
        <w:tab w:val="clear" w:pos="1080"/>
        <w:tab w:val="left" w:pos="0"/>
        <w:tab w:val="left" w:pos="360"/>
      </w:tabs>
      <w:ind w:left="0" w:firstLine="0"/>
      <w:jc w:val="both"/>
    </w:pPr>
    <w:rPr>
      <w:rFonts w:ascii="Cambria" w:hAnsi="Cambria"/>
      <w:kern w:val="2"/>
      <w:szCs w:val="20"/>
    </w:rPr>
  </w:style>
  <w:style w:type="paragraph" w:customStyle="1" w:styleId="ListParagraph1">
    <w:name w:val="List Paragraph1"/>
    <w:basedOn w:val="Normal"/>
    <w:uiPriority w:val="34"/>
    <w:qFormat/>
    <w:rsid w:val="0031772C"/>
    <w:pPr>
      <w:ind w:left="1304"/>
    </w:pPr>
  </w:style>
  <w:style w:type="paragraph" w:styleId="NoSpacing">
    <w:name w:val="No Spacing"/>
    <w:uiPriority w:val="1"/>
    <w:qFormat/>
    <w:rsid w:val="00AD2E68"/>
    <w:pPr>
      <w:tabs>
        <w:tab w:val="left" w:pos="360"/>
        <w:tab w:val="left" w:pos="720"/>
        <w:tab w:val="left" w:pos="1080"/>
        <w:tab w:val="left" w:pos="1440"/>
      </w:tabs>
      <w:overflowPunct w:val="0"/>
      <w:autoSpaceDE w:val="0"/>
      <w:autoSpaceDN w:val="0"/>
      <w:adjustRightInd w:val="0"/>
      <w:textAlignment w:val="baseline"/>
    </w:pPr>
    <w:rPr>
      <w:sz w:val="22"/>
      <w:lang w:eastAsia="en-US"/>
    </w:rPr>
  </w:style>
  <w:style w:type="paragraph" w:styleId="ListParagraph">
    <w:name w:val="List Paragraph"/>
    <w:basedOn w:val="Normal"/>
    <w:uiPriority w:val="34"/>
    <w:qFormat/>
    <w:rsid w:val="003E59FB"/>
    <w:pPr>
      <w:tabs>
        <w:tab w:val="clear" w:pos="360"/>
        <w:tab w:val="clear" w:pos="720"/>
        <w:tab w:val="clear" w:pos="1080"/>
        <w:tab w:val="clear" w:pos="1440"/>
      </w:tabs>
      <w:overflowPunct/>
      <w:autoSpaceDE/>
      <w:autoSpaceDN/>
      <w:adjustRightInd/>
      <w:spacing w:before="0"/>
      <w:ind w:left="720"/>
      <w:contextualSpacing/>
      <w:textAlignment w:val="auto"/>
    </w:pPr>
    <w:rPr>
      <w:rFonts w:eastAsia="Calibri"/>
      <w:sz w:val="24"/>
      <w:szCs w:val="24"/>
      <w:lang w:eastAsia="ja-JP"/>
    </w:rPr>
  </w:style>
  <w:style w:type="paragraph" w:styleId="PlainText">
    <w:name w:val="Plain Text"/>
    <w:basedOn w:val="Normal"/>
    <w:link w:val="PlainTextChar"/>
    <w:uiPriority w:val="99"/>
    <w:unhideWhenUsed/>
    <w:rsid w:val="00DE6564"/>
    <w:pPr>
      <w:tabs>
        <w:tab w:val="clear" w:pos="360"/>
        <w:tab w:val="clear" w:pos="720"/>
        <w:tab w:val="clear" w:pos="1080"/>
        <w:tab w:val="clear" w:pos="1440"/>
      </w:tabs>
      <w:overflowPunct/>
      <w:autoSpaceDE/>
      <w:autoSpaceDN/>
      <w:adjustRightInd/>
      <w:spacing w:before="0"/>
      <w:textAlignment w:val="auto"/>
    </w:pPr>
    <w:rPr>
      <w:rFonts w:ascii="Calibri" w:eastAsia="SimSun" w:hAnsi="Calibri"/>
      <w:szCs w:val="21"/>
      <w:lang w:val="x-none" w:eastAsia="x-none"/>
    </w:rPr>
  </w:style>
  <w:style w:type="character" w:customStyle="1" w:styleId="PlainTextChar">
    <w:name w:val="Plain Text Char"/>
    <w:link w:val="PlainText"/>
    <w:uiPriority w:val="99"/>
    <w:rsid w:val="00DE6564"/>
    <w:rPr>
      <w:rFonts w:ascii="Calibri" w:eastAsia="SimSun" w:hAnsi="Calibri"/>
      <w:sz w:val="22"/>
      <w:szCs w:val="21"/>
    </w:rPr>
  </w:style>
  <w:style w:type="paragraph" w:customStyle="1" w:styleId="tableheading">
    <w:name w:val="table heading"/>
    <w:basedOn w:val="Normal"/>
    <w:rsid w:val="00742E8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742E8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742E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42E82"/>
    <w:rPr>
      <w:rFonts w:ascii="Times" w:eastAsia="Malgun Gothic" w:hAnsi="Times"/>
      <w:lang w:val="en-GB" w:eastAsia="en-US"/>
    </w:rPr>
  </w:style>
  <w:style w:type="paragraph" w:styleId="NormalWeb">
    <w:name w:val="Normal (Web)"/>
    <w:basedOn w:val="Normal"/>
    <w:uiPriority w:val="99"/>
    <w:unhideWhenUsed/>
    <w:rsid w:val="00327ECD"/>
    <w:pPr>
      <w:tabs>
        <w:tab w:val="clear" w:pos="360"/>
        <w:tab w:val="clear" w:pos="720"/>
        <w:tab w:val="clear" w:pos="1080"/>
        <w:tab w:val="clear" w:pos="1440"/>
      </w:tabs>
      <w:overflowPunct/>
      <w:autoSpaceDE/>
      <w:autoSpaceDN/>
      <w:adjustRightInd/>
      <w:spacing w:before="75" w:after="75"/>
      <w:textAlignment w:val="auto"/>
    </w:pPr>
    <w:rPr>
      <w:rFonts w:ascii="GulimChe" w:eastAsia="GulimChe" w:hAnsi="GulimChe"/>
      <w:sz w:val="18"/>
      <w:szCs w:val="18"/>
      <w:lang w:eastAsia="zh-CN"/>
    </w:rPr>
  </w:style>
  <w:style w:type="character" w:styleId="Emphasis">
    <w:name w:val="Emphasis"/>
    <w:qFormat/>
    <w:rsid w:val="0034364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qFormat/>
    <w:rsid w:val="006D2BAC"/>
    <w:rPr>
      <w:b/>
      <w:bCs/>
      <w:sz w:val="20"/>
    </w:rPr>
  </w:style>
  <w:style w:type="paragraph" w:customStyle="1" w:styleId="Equation">
    <w:name w:val="Equation"/>
    <w:basedOn w:val="Normal"/>
    <w:rsid w:val="007C00A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table" w:styleId="TableGrid">
    <w:name w:val="Table Grid"/>
    <w:basedOn w:val="TableNormal"/>
    <w:rsid w:val="00580B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aliases w:val="AvtalBrödtext"/>
    <w:link w:val="BodyTextChar"/>
    <w:rsid w:val="000F3F6E"/>
    <w:pPr>
      <w:keepLines/>
      <w:tabs>
        <w:tab w:val="left" w:pos="1247"/>
        <w:tab w:val="left" w:pos="2552"/>
        <w:tab w:val="left" w:pos="3856"/>
        <w:tab w:val="left" w:pos="5216"/>
        <w:tab w:val="left" w:pos="6464"/>
        <w:tab w:val="left" w:pos="7768"/>
        <w:tab w:val="left" w:pos="9072"/>
        <w:tab w:val="left" w:pos="10206"/>
      </w:tabs>
      <w:spacing w:before="240"/>
      <w:ind w:left="2552"/>
    </w:pPr>
    <w:rPr>
      <w:rFonts w:ascii="Arial" w:hAnsi="Arial"/>
      <w:sz w:val="22"/>
    </w:rPr>
  </w:style>
  <w:style w:type="character" w:customStyle="1" w:styleId="BodyTextChar">
    <w:name w:val="Body Text Char"/>
    <w:aliases w:val="AvtalBrödtext Char"/>
    <w:link w:val="BodyText"/>
    <w:rsid w:val="000F3F6E"/>
    <w:rPr>
      <w:rFonts w:ascii="Arial" w:hAnsi="Arial"/>
      <w:sz w:val="22"/>
      <w:lang w:bidi="ar-SA"/>
    </w:rPr>
  </w:style>
  <w:style w:type="paragraph" w:styleId="TOC6">
    <w:name w:val="toc 6"/>
    <w:basedOn w:val="TOC3"/>
    <w:autoRedefine/>
    <w:uiPriority w:val="39"/>
    <w:rsid w:val="002C1357"/>
    <w:pPr>
      <w:tabs>
        <w:tab w:val="right" w:leader="dot" w:pos="9629"/>
        <w:tab w:val="left" w:pos="13500"/>
      </w:tabs>
      <w:spacing w:before="0"/>
      <w:ind w:left="2098" w:hanging="1106"/>
    </w:pPr>
    <w:rPr>
      <w:rFonts w:eastAsia="Malgun Gothic"/>
      <w:sz w:val="20"/>
      <w:lang w:val="en-GB"/>
    </w:rPr>
  </w:style>
  <w:style w:type="paragraph" w:styleId="TOC3">
    <w:name w:val="toc 3"/>
    <w:basedOn w:val="Normal"/>
    <w:next w:val="Normal"/>
    <w:autoRedefine/>
    <w:rsid w:val="002C1357"/>
    <w:pPr>
      <w:tabs>
        <w:tab w:val="clear" w:pos="360"/>
        <w:tab w:val="clear" w:pos="720"/>
        <w:tab w:val="clear" w:pos="1080"/>
        <w:tab w:val="clear" w:pos="1440"/>
      </w:tabs>
      <w:ind w:left="440"/>
    </w:pPr>
  </w:style>
  <w:style w:type="character" w:styleId="CommentReference">
    <w:name w:val="annotation reference"/>
    <w:rsid w:val="00AA0F15"/>
    <w:rPr>
      <w:sz w:val="16"/>
      <w:szCs w:val="16"/>
    </w:rPr>
  </w:style>
  <w:style w:type="paragraph" w:styleId="CommentText">
    <w:name w:val="annotation text"/>
    <w:basedOn w:val="Normal"/>
    <w:link w:val="CommentTextChar"/>
    <w:rsid w:val="00AA0F15"/>
    <w:rPr>
      <w:sz w:val="20"/>
    </w:rPr>
  </w:style>
  <w:style w:type="character" w:customStyle="1" w:styleId="CommentTextChar">
    <w:name w:val="Comment Text Char"/>
    <w:basedOn w:val="DefaultParagraphFont"/>
    <w:link w:val="CommentText"/>
    <w:rsid w:val="00AA0F15"/>
  </w:style>
  <w:style w:type="paragraph" w:styleId="CommentSubject">
    <w:name w:val="annotation subject"/>
    <w:basedOn w:val="CommentText"/>
    <w:next w:val="CommentText"/>
    <w:link w:val="CommentSubjectChar"/>
    <w:rsid w:val="00AA0F15"/>
    <w:rPr>
      <w:b/>
      <w:bCs/>
      <w:lang w:val="x-none" w:eastAsia="x-none"/>
    </w:rPr>
  </w:style>
  <w:style w:type="character" w:customStyle="1" w:styleId="CommentSubjectChar">
    <w:name w:val="Comment Subject Char"/>
    <w:link w:val="CommentSubject"/>
    <w:rsid w:val="00AA0F15"/>
    <w:rPr>
      <w:b/>
      <w:bCs/>
    </w:rPr>
  </w:style>
  <w:style w:type="paragraph" w:customStyle="1" w:styleId="StyleHeading2Justified">
    <w:name w:val="Style Heading 2 + Justified"/>
    <w:basedOn w:val="Heading2"/>
    <w:autoRedefine/>
    <w:rsid w:val="00992E4F"/>
    <w:pPr>
      <w:tabs>
        <w:tab w:val="clear" w:pos="1080"/>
        <w:tab w:val="left" w:pos="0"/>
        <w:tab w:val="left" w:pos="360"/>
      </w:tabs>
      <w:ind w:left="0" w:firstLine="0"/>
      <w:jc w:val="both"/>
    </w:pPr>
    <w:rPr>
      <w:rFonts w:ascii="Cambria" w:hAnsi="Cambria"/>
      <w:kern w:val="2"/>
      <w:szCs w:val="20"/>
    </w:rPr>
  </w:style>
  <w:style w:type="paragraph" w:customStyle="1" w:styleId="ListParagraph1">
    <w:name w:val="List Paragraph1"/>
    <w:basedOn w:val="Normal"/>
    <w:uiPriority w:val="34"/>
    <w:qFormat/>
    <w:rsid w:val="0031772C"/>
    <w:pPr>
      <w:ind w:left="1304"/>
    </w:pPr>
  </w:style>
  <w:style w:type="paragraph" w:styleId="NoSpacing">
    <w:name w:val="No Spacing"/>
    <w:uiPriority w:val="1"/>
    <w:qFormat/>
    <w:rsid w:val="00AD2E68"/>
    <w:pPr>
      <w:tabs>
        <w:tab w:val="left" w:pos="360"/>
        <w:tab w:val="left" w:pos="720"/>
        <w:tab w:val="left" w:pos="1080"/>
        <w:tab w:val="left" w:pos="1440"/>
      </w:tabs>
      <w:overflowPunct w:val="0"/>
      <w:autoSpaceDE w:val="0"/>
      <w:autoSpaceDN w:val="0"/>
      <w:adjustRightInd w:val="0"/>
      <w:textAlignment w:val="baseline"/>
    </w:pPr>
    <w:rPr>
      <w:sz w:val="22"/>
      <w:lang w:eastAsia="en-US"/>
    </w:rPr>
  </w:style>
  <w:style w:type="paragraph" w:styleId="ListParagraph">
    <w:name w:val="List Paragraph"/>
    <w:basedOn w:val="Normal"/>
    <w:uiPriority w:val="34"/>
    <w:qFormat/>
    <w:rsid w:val="003E59FB"/>
    <w:pPr>
      <w:tabs>
        <w:tab w:val="clear" w:pos="360"/>
        <w:tab w:val="clear" w:pos="720"/>
        <w:tab w:val="clear" w:pos="1080"/>
        <w:tab w:val="clear" w:pos="1440"/>
      </w:tabs>
      <w:overflowPunct/>
      <w:autoSpaceDE/>
      <w:autoSpaceDN/>
      <w:adjustRightInd/>
      <w:spacing w:before="0"/>
      <w:ind w:left="720"/>
      <w:contextualSpacing/>
      <w:textAlignment w:val="auto"/>
    </w:pPr>
    <w:rPr>
      <w:rFonts w:eastAsia="Calibri"/>
      <w:sz w:val="24"/>
      <w:szCs w:val="24"/>
      <w:lang w:eastAsia="ja-JP"/>
    </w:rPr>
  </w:style>
  <w:style w:type="paragraph" w:styleId="PlainText">
    <w:name w:val="Plain Text"/>
    <w:basedOn w:val="Normal"/>
    <w:link w:val="PlainTextChar"/>
    <w:uiPriority w:val="99"/>
    <w:unhideWhenUsed/>
    <w:rsid w:val="00DE6564"/>
    <w:pPr>
      <w:tabs>
        <w:tab w:val="clear" w:pos="360"/>
        <w:tab w:val="clear" w:pos="720"/>
        <w:tab w:val="clear" w:pos="1080"/>
        <w:tab w:val="clear" w:pos="1440"/>
      </w:tabs>
      <w:overflowPunct/>
      <w:autoSpaceDE/>
      <w:autoSpaceDN/>
      <w:adjustRightInd/>
      <w:spacing w:before="0"/>
      <w:textAlignment w:val="auto"/>
    </w:pPr>
    <w:rPr>
      <w:rFonts w:ascii="Calibri" w:eastAsia="SimSun" w:hAnsi="Calibri"/>
      <w:szCs w:val="21"/>
      <w:lang w:val="x-none" w:eastAsia="x-none"/>
    </w:rPr>
  </w:style>
  <w:style w:type="character" w:customStyle="1" w:styleId="PlainTextChar">
    <w:name w:val="Plain Text Char"/>
    <w:link w:val="PlainText"/>
    <w:uiPriority w:val="99"/>
    <w:rsid w:val="00DE6564"/>
    <w:rPr>
      <w:rFonts w:ascii="Calibri" w:eastAsia="SimSun" w:hAnsi="Calibri"/>
      <w:sz w:val="22"/>
      <w:szCs w:val="21"/>
    </w:rPr>
  </w:style>
  <w:style w:type="paragraph" w:customStyle="1" w:styleId="tableheading">
    <w:name w:val="table heading"/>
    <w:basedOn w:val="Normal"/>
    <w:rsid w:val="00742E8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742E8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742E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42E82"/>
    <w:rPr>
      <w:rFonts w:ascii="Times" w:eastAsia="Malgun Gothic" w:hAnsi="Times"/>
      <w:lang w:val="en-GB" w:eastAsia="en-US"/>
    </w:rPr>
  </w:style>
  <w:style w:type="paragraph" w:styleId="NormalWeb">
    <w:name w:val="Normal (Web)"/>
    <w:basedOn w:val="Normal"/>
    <w:uiPriority w:val="99"/>
    <w:unhideWhenUsed/>
    <w:rsid w:val="00327ECD"/>
    <w:pPr>
      <w:tabs>
        <w:tab w:val="clear" w:pos="360"/>
        <w:tab w:val="clear" w:pos="720"/>
        <w:tab w:val="clear" w:pos="1080"/>
        <w:tab w:val="clear" w:pos="1440"/>
      </w:tabs>
      <w:overflowPunct/>
      <w:autoSpaceDE/>
      <w:autoSpaceDN/>
      <w:adjustRightInd/>
      <w:spacing w:before="75" w:after="75"/>
      <w:textAlignment w:val="auto"/>
    </w:pPr>
    <w:rPr>
      <w:rFonts w:ascii="GulimChe" w:eastAsia="GulimChe" w:hAnsi="GulimChe"/>
      <w:sz w:val="18"/>
      <w:szCs w:val="18"/>
      <w:lang w:eastAsia="zh-CN"/>
    </w:rPr>
  </w:style>
  <w:style w:type="character" w:styleId="Emphasis">
    <w:name w:val="Emphasis"/>
    <w:qFormat/>
    <w:rsid w:val="0034364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655">
      <w:bodyDiv w:val="1"/>
      <w:marLeft w:val="0"/>
      <w:marRight w:val="0"/>
      <w:marTop w:val="0"/>
      <w:marBottom w:val="0"/>
      <w:divBdr>
        <w:top w:val="none" w:sz="0" w:space="0" w:color="auto"/>
        <w:left w:val="none" w:sz="0" w:space="0" w:color="auto"/>
        <w:bottom w:val="none" w:sz="0" w:space="0" w:color="auto"/>
        <w:right w:val="none" w:sz="0" w:space="0" w:color="auto"/>
      </w:divBdr>
    </w:div>
    <w:div w:id="116485586">
      <w:bodyDiv w:val="1"/>
      <w:marLeft w:val="0"/>
      <w:marRight w:val="0"/>
      <w:marTop w:val="0"/>
      <w:marBottom w:val="0"/>
      <w:divBdr>
        <w:top w:val="none" w:sz="0" w:space="0" w:color="auto"/>
        <w:left w:val="none" w:sz="0" w:space="0" w:color="auto"/>
        <w:bottom w:val="none" w:sz="0" w:space="0" w:color="auto"/>
        <w:right w:val="none" w:sz="0" w:space="0" w:color="auto"/>
      </w:divBdr>
    </w:div>
    <w:div w:id="149642198">
      <w:bodyDiv w:val="1"/>
      <w:marLeft w:val="0"/>
      <w:marRight w:val="0"/>
      <w:marTop w:val="0"/>
      <w:marBottom w:val="0"/>
      <w:divBdr>
        <w:top w:val="none" w:sz="0" w:space="0" w:color="auto"/>
        <w:left w:val="none" w:sz="0" w:space="0" w:color="auto"/>
        <w:bottom w:val="none" w:sz="0" w:space="0" w:color="auto"/>
        <w:right w:val="none" w:sz="0" w:space="0" w:color="auto"/>
      </w:divBdr>
    </w:div>
    <w:div w:id="167407978">
      <w:bodyDiv w:val="1"/>
      <w:marLeft w:val="0"/>
      <w:marRight w:val="0"/>
      <w:marTop w:val="0"/>
      <w:marBottom w:val="0"/>
      <w:divBdr>
        <w:top w:val="none" w:sz="0" w:space="0" w:color="auto"/>
        <w:left w:val="none" w:sz="0" w:space="0" w:color="auto"/>
        <w:bottom w:val="none" w:sz="0" w:space="0" w:color="auto"/>
        <w:right w:val="none" w:sz="0" w:space="0" w:color="auto"/>
      </w:divBdr>
    </w:div>
    <w:div w:id="194468700">
      <w:bodyDiv w:val="1"/>
      <w:marLeft w:val="0"/>
      <w:marRight w:val="0"/>
      <w:marTop w:val="0"/>
      <w:marBottom w:val="0"/>
      <w:divBdr>
        <w:top w:val="none" w:sz="0" w:space="0" w:color="auto"/>
        <w:left w:val="none" w:sz="0" w:space="0" w:color="auto"/>
        <w:bottom w:val="none" w:sz="0" w:space="0" w:color="auto"/>
        <w:right w:val="none" w:sz="0" w:space="0" w:color="auto"/>
      </w:divBdr>
    </w:div>
    <w:div w:id="265701429">
      <w:bodyDiv w:val="1"/>
      <w:marLeft w:val="0"/>
      <w:marRight w:val="0"/>
      <w:marTop w:val="0"/>
      <w:marBottom w:val="0"/>
      <w:divBdr>
        <w:top w:val="none" w:sz="0" w:space="0" w:color="auto"/>
        <w:left w:val="none" w:sz="0" w:space="0" w:color="auto"/>
        <w:bottom w:val="none" w:sz="0" w:space="0" w:color="auto"/>
        <w:right w:val="none" w:sz="0" w:space="0" w:color="auto"/>
      </w:divBdr>
    </w:div>
    <w:div w:id="297535714">
      <w:bodyDiv w:val="1"/>
      <w:marLeft w:val="0"/>
      <w:marRight w:val="0"/>
      <w:marTop w:val="0"/>
      <w:marBottom w:val="0"/>
      <w:divBdr>
        <w:top w:val="none" w:sz="0" w:space="0" w:color="auto"/>
        <w:left w:val="none" w:sz="0" w:space="0" w:color="auto"/>
        <w:bottom w:val="none" w:sz="0" w:space="0" w:color="auto"/>
        <w:right w:val="none" w:sz="0" w:space="0" w:color="auto"/>
      </w:divBdr>
    </w:div>
    <w:div w:id="358551224">
      <w:bodyDiv w:val="1"/>
      <w:marLeft w:val="0"/>
      <w:marRight w:val="0"/>
      <w:marTop w:val="0"/>
      <w:marBottom w:val="0"/>
      <w:divBdr>
        <w:top w:val="none" w:sz="0" w:space="0" w:color="auto"/>
        <w:left w:val="none" w:sz="0" w:space="0" w:color="auto"/>
        <w:bottom w:val="none" w:sz="0" w:space="0" w:color="auto"/>
        <w:right w:val="none" w:sz="0" w:space="0" w:color="auto"/>
      </w:divBdr>
    </w:div>
    <w:div w:id="372580801">
      <w:bodyDiv w:val="1"/>
      <w:marLeft w:val="0"/>
      <w:marRight w:val="0"/>
      <w:marTop w:val="0"/>
      <w:marBottom w:val="0"/>
      <w:divBdr>
        <w:top w:val="none" w:sz="0" w:space="0" w:color="auto"/>
        <w:left w:val="none" w:sz="0" w:space="0" w:color="auto"/>
        <w:bottom w:val="none" w:sz="0" w:space="0" w:color="auto"/>
        <w:right w:val="none" w:sz="0" w:space="0" w:color="auto"/>
      </w:divBdr>
    </w:div>
    <w:div w:id="383410892">
      <w:bodyDiv w:val="1"/>
      <w:marLeft w:val="0"/>
      <w:marRight w:val="0"/>
      <w:marTop w:val="0"/>
      <w:marBottom w:val="0"/>
      <w:divBdr>
        <w:top w:val="none" w:sz="0" w:space="0" w:color="auto"/>
        <w:left w:val="none" w:sz="0" w:space="0" w:color="auto"/>
        <w:bottom w:val="none" w:sz="0" w:space="0" w:color="auto"/>
        <w:right w:val="none" w:sz="0" w:space="0" w:color="auto"/>
      </w:divBdr>
    </w:div>
    <w:div w:id="399984822">
      <w:bodyDiv w:val="1"/>
      <w:marLeft w:val="0"/>
      <w:marRight w:val="0"/>
      <w:marTop w:val="0"/>
      <w:marBottom w:val="0"/>
      <w:divBdr>
        <w:top w:val="none" w:sz="0" w:space="0" w:color="auto"/>
        <w:left w:val="none" w:sz="0" w:space="0" w:color="auto"/>
        <w:bottom w:val="none" w:sz="0" w:space="0" w:color="auto"/>
        <w:right w:val="none" w:sz="0" w:space="0" w:color="auto"/>
      </w:divBdr>
    </w:div>
    <w:div w:id="406921093">
      <w:bodyDiv w:val="1"/>
      <w:marLeft w:val="0"/>
      <w:marRight w:val="0"/>
      <w:marTop w:val="0"/>
      <w:marBottom w:val="0"/>
      <w:divBdr>
        <w:top w:val="none" w:sz="0" w:space="0" w:color="auto"/>
        <w:left w:val="none" w:sz="0" w:space="0" w:color="auto"/>
        <w:bottom w:val="none" w:sz="0" w:space="0" w:color="auto"/>
        <w:right w:val="none" w:sz="0" w:space="0" w:color="auto"/>
      </w:divBdr>
    </w:div>
    <w:div w:id="421218559">
      <w:bodyDiv w:val="1"/>
      <w:marLeft w:val="0"/>
      <w:marRight w:val="0"/>
      <w:marTop w:val="0"/>
      <w:marBottom w:val="0"/>
      <w:divBdr>
        <w:top w:val="none" w:sz="0" w:space="0" w:color="auto"/>
        <w:left w:val="none" w:sz="0" w:space="0" w:color="auto"/>
        <w:bottom w:val="none" w:sz="0" w:space="0" w:color="auto"/>
        <w:right w:val="none" w:sz="0" w:space="0" w:color="auto"/>
      </w:divBdr>
    </w:div>
    <w:div w:id="447624384">
      <w:bodyDiv w:val="1"/>
      <w:marLeft w:val="0"/>
      <w:marRight w:val="0"/>
      <w:marTop w:val="0"/>
      <w:marBottom w:val="0"/>
      <w:divBdr>
        <w:top w:val="none" w:sz="0" w:space="0" w:color="auto"/>
        <w:left w:val="none" w:sz="0" w:space="0" w:color="auto"/>
        <w:bottom w:val="none" w:sz="0" w:space="0" w:color="auto"/>
        <w:right w:val="none" w:sz="0" w:space="0" w:color="auto"/>
      </w:divBdr>
    </w:div>
    <w:div w:id="465974935">
      <w:bodyDiv w:val="1"/>
      <w:marLeft w:val="0"/>
      <w:marRight w:val="0"/>
      <w:marTop w:val="0"/>
      <w:marBottom w:val="0"/>
      <w:divBdr>
        <w:top w:val="none" w:sz="0" w:space="0" w:color="auto"/>
        <w:left w:val="none" w:sz="0" w:space="0" w:color="auto"/>
        <w:bottom w:val="none" w:sz="0" w:space="0" w:color="auto"/>
        <w:right w:val="none" w:sz="0" w:space="0" w:color="auto"/>
      </w:divBdr>
    </w:div>
    <w:div w:id="500851597">
      <w:bodyDiv w:val="1"/>
      <w:marLeft w:val="0"/>
      <w:marRight w:val="0"/>
      <w:marTop w:val="0"/>
      <w:marBottom w:val="0"/>
      <w:divBdr>
        <w:top w:val="none" w:sz="0" w:space="0" w:color="auto"/>
        <w:left w:val="none" w:sz="0" w:space="0" w:color="auto"/>
        <w:bottom w:val="none" w:sz="0" w:space="0" w:color="auto"/>
        <w:right w:val="none" w:sz="0" w:space="0" w:color="auto"/>
      </w:divBdr>
    </w:div>
    <w:div w:id="502431673">
      <w:bodyDiv w:val="1"/>
      <w:marLeft w:val="0"/>
      <w:marRight w:val="0"/>
      <w:marTop w:val="0"/>
      <w:marBottom w:val="0"/>
      <w:divBdr>
        <w:top w:val="none" w:sz="0" w:space="0" w:color="auto"/>
        <w:left w:val="none" w:sz="0" w:space="0" w:color="auto"/>
        <w:bottom w:val="none" w:sz="0" w:space="0" w:color="auto"/>
        <w:right w:val="none" w:sz="0" w:space="0" w:color="auto"/>
      </w:divBdr>
    </w:div>
    <w:div w:id="539710869">
      <w:bodyDiv w:val="1"/>
      <w:marLeft w:val="0"/>
      <w:marRight w:val="0"/>
      <w:marTop w:val="0"/>
      <w:marBottom w:val="0"/>
      <w:divBdr>
        <w:top w:val="none" w:sz="0" w:space="0" w:color="auto"/>
        <w:left w:val="none" w:sz="0" w:space="0" w:color="auto"/>
        <w:bottom w:val="none" w:sz="0" w:space="0" w:color="auto"/>
        <w:right w:val="none" w:sz="0" w:space="0" w:color="auto"/>
      </w:divBdr>
    </w:div>
    <w:div w:id="562102971">
      <w:bodyDiv w:val="1"/>
      <w:marLeft w:val="0"/>
      <w:marRight w:val="0"/>
      <w:marTop w:val="0"/>
      <w:marBottom w:val="0"/>
      <w:divBdr>
        <w:top w:val="none" w:sz="0" w:space="0" w:color="auto"/>
        <w:left w:val="none" w:sz="0" w:space="0" w:color="auto"/>
        <w:bottom w:val="none" w:sz="0" w:space="0" w:color="auto"/>
        <w:right w:val="none" w:sz="0" w:space="0" w:color="auto"/>
      </w:divBdr>
    </w:div>
    <w:div w:id="580717380">
      <w:bodyDiv w:val="1"/>
      <w:marLeft w:val="0"/>
      <w:marRight w:val="0"/>
      <w:marTop w:val="0"/>
      <w:marBottom w:val="0"/>
      <w:divBdr>
        <w:top w:val="none" w:sz="0" w:space="0" w:color="auto"/>
        <w:left w:val="none" w:sz="0" w:space="0" w:color="auto"/>
        <w:bottom w:val="none" w:sz="0" w:space="0" w:color="auto"/>
        <w:right w:val="none" w:sz="0" w:space="0" w:color="auto"/>
      </w:divBdr>
    </w:div>
    <w:div w:id="607934528">
      <w:bodyDiv w:val="1"/>
      <w:marLeft w:val="0"/>
      <w:marRight w:val="0"/>
      <w:marTop w:val="0"/>
      <w:marBottom w:val="0"/>
      <w:divBdr>
        <w:top w:val="none" w:sz="0" w:space="0" w:color="auto"/>
        <w:left w:val="none" w:sz="0" w:space="0" w:color="auto"/>
        <w:bottom w:val="none" w:sz="0" w:space="0" w:color="auto"/>
        <w:right w:val="none" w:sz="0" w:space="0" w:color="auto"/>
      </w:divBdr>
    </w:div>
    <w:div w:id="618948930">
      <w:bodyDiv w:val="1"/>
      <w:marLeft w:val="0"/>
      <w:marRight w:val="0"/>
      <w:marTop w:val="0"/>
      <w:marBottom w:val="0"/>
      <w:divBdr>
        <w:top w:val="none" w:sz="0" w:space="0" w:color="auto"/>
        <w:left w:val="none" w:sz="0" w:space="0" w:color="auto"/>
        <w:bottom w:val="none" w:sz="0" w:space="0" w:color="auto"/>
        <w:right w:val="none" w:sz="0" w:space="0" w:color="auto"/>
      </w:divBdr>
    </w:div>
    <w:div w:id="653072416">
      <w:bodyDiv w:val="1"/>
      <w:marLeft w:val="0"/>
      <w:marRight w:val="0"/>
      <w:marTop w:val="0"/>
      <w:marBottom w:val="0"/>
      <w:divBdr>
        <w:top w:val="none" w:sz="0" w:space="0" w:color="auto"/>
        <w:left w:val="none" w:sz="0" w:space="0" w:color="auto"/>
        <w:bottom w:val="none" w:sz="0" w:space="0" w:color="auto"/>
        <w:right w:val="none" w:sz="0" w:space="0" w:color="auto"/>
      </w:divBdr>
    </w:div>
    <w:div w:id="658385685">
      <w:bodyDiv w:val="1"/>
      <w:marLeft w:val="0"/>
      <w:marRight w:val="0"/>
      <w:marTop w:val="0"/>
      <w:marBottom w:val="0"/>
      <w:divBdr>
        <w:top w:val="none" w:sz="0" w:space="0" w:color="auto"/>
        <w:left w:val="none" w:sz="0" w:space="0" w:color="auto"/>
        <w:bottom w:val="none" w:sz="0" w:space="0" w:color="auto"/>
        <w:right w:val="none" w:sz="0" w:space="0" w:color="auto"/>
      </w:divBdr>
    </w:div>
    <w:div w:id="667369388">
      <w:bodyDiv w:val="1"/>
      <w:marLeft w:val="0"/>
      <w:marRight w:val="0"/>
      <w:marTop w:val="0"/>
      <w:marBottom w:val="0"/>
      <w:divBdr>
        <w:top w:val="none" w:sz="0" w:space="0" w:color="auto"/>
        <w:left w:val="none" w:sz="0" w:space="0" w:color="auto"/>
        <w:bottom w:val="none" w:sz="0" w:space="0" w:color="auto"/>
        <w:right w:val="none" w:sz="0" w:space="0" w:color="auto"/>
      </w:divBdr>
    </w:div>
    <w:div w:id="685446360">
      <w:bodyDiv w:val="1"/>
      <w:marLeft w:val="0"/>
      <w:marRight w:val="0"/>
      <w:marTop w:val="0"/>
      <w:marBottom w:val="0"/>
      <w:divBdr>
        <w:top w:val="none" w:sz="0" w:space="0" w:color="auto"/>
        <w:left w:val="none" w:sz="0" w:space="0" w:color="auto"/>
        <w:bottom w:val="none" w:sz="0" w:space="0" w:color="auto"/>
        <w:right w:val="none" w:sz="0" w:space="0" w:color="auto"/>
      </w:divBdr>
    </w:div>
    <w:div w:id="713892877">
      <w:bodyDiv w:val="1"/>
      <w:marLeft w:val="0"/>
      <w:marRight w:val="0"/>
      <w:marTop w:val="0"/>
      <w:marBottom w:val="0"/>
      <w:divBdr>
        <w:top w:val="none" w:sz="0" w:space="0" w:color="auto"/>
        <w:left w:val="none" w:sz="0" w:space="0" w:color="auto"/>
        <w:bottom w:val="none" w:sz="0" w:space="0" w:color="auto"/>
        <w:right w:val="none" w:sz="0" w:space="0" w:color="auto"/>
      </w:divBdr>
    </w:div>
    <w:div w:id="721557026">
      <w:bodyDiv w:val="1"/>
      <w:marLeft w:val="0"/>
      <w:marRight w:val="0"/>
      <w:marTop w:val="0"/>
      <w:marBottom w:val="0"/>
      <w:divBdr>
        <w:top w:val="none" w:sz="0" w:space="0" w:color="auto"/>
        <w:left w:val="none" w:sz="0" w:space="0" w:color="auto"/>
        <w:bottom w:val="none" w:sz="0" w:space="0" w:color="auto"/>
        <w:right w:val="none" w:sz="0" w:space="0" w:color="auto"/>
      </w:divBdr>
    </w:div>
    <w:div w:id="723329676">
      <w:bodyDiv w:val="1"/>
      <w:marLeft w:val="0"/>
      <w:marRight w:val="0"/>
      <w:marTop w:val="0"/>
      <w:marBottom w:val="0"/>
      <w:divBdr>
        <w:top w:val="none" w:sz="0" w:space="0" w:color="auto"/>
        <w:left w:val="none" w:sz="0" w:space="0" w:color="auto"/>
        <w:bottom w:val="none" w:sz="0" w:space="0" w:color="auto"/>
        <w:right w:val="none" w:sz="0" w:space="0" w:color="auto"/>
      </w:divBdr>
    </w:div>
    <w:div w:id="723597791">
      <w:bodyDiv w:val="1"/>
      <w:marLeft w:val="0"/>
      <w:marRight w:val="0"/>
      <w:marTop w:val="0"/>
      <w:marBottom w:val="0"/>
      <w:divBdr>
        <w:top w:val="none" w:sz="0" w:space="0" w:color="auto"/>
        <w:left w:val="none" w:sz="0" w:space="0" w:color="auto"/>
        <w:bottom w:val="none" w:sz="0" w:space="0" w:color="auto"/>
        <w:right w:val="none" w:sz="0" w:space="0" w:color="auto"/>
      </w:divBdr>
    </w:div>
    <w:div w:id="725959013">
      <w:bodyDiv w:val="1"/>
      <w:marLeft w:val="0"/>
      <w:marRight w:val="0"/>
      <w:marTop w:val="0"/>
      <w:marBottom w:val="0"/>
      <w:divBdr>
        <w:top w:val="none" w:sz="0" w:space="0" w:color="auto"/>
        <w:left w:val="none" w:sz="0" w:space="0" w:color="auto"/>
        <w:bottom w:val="none" w:sz="0" w:space="0" w:color="auto"/>
        <w:right w:val="none" w:sz="0" w:space="0" w:color="auto"/>
      </w:divBdr>
    </w:div>
    <w:div w:id="746420355">
      <w:bodyDiv w:val="1"/>
      <w:marLeft w:val="0"/>
      <w:marRight w:val="0"/>
      <w:marTop w:val="0"/>
      <w:marBottom w:val="0"/>
      <w:divBdr>
        <w:top w:val="none" w:sz="0" w:space="0" w:color="auto"/>
        <w:left w:val="none" w:sz="0" w:space="0" w:color="auto"/>
        <w:bottom w:val="none" w:sz="0" w:space="0" w:color="auto"/>
        <w:right w:val="none" w:sz="0" w:space="0" w:color="auto"/>
      </w:divBdr>
    </w:div>
    <w:div w:id="931551396">
      <w:bodyDiv w:val="1"/>
      <w:marLeft w:val="0"/>
      <w:marRight w:val="0"/>
      <w:marTop w:val="0"/>
      <w:marBottom w:val="0"/>
      <w:divBdr>
        <w:top w:val="none" w:sz="0" w:space="0" w:color="auto"/>
        <w:left w:val="none" w:sz="0" w:space="0" w:color="auto"/>
        <w:bottom w:val="none" w:sz="0" w:space="0" w:color="auto"/>
        <w:right w:val="none" w:sz="0" w:space="0" w:color="auto"/>
      </w:divBdr>
    </w:div>
    <w:div w:id="978534931">
      <w:bodyDiv w:val="1"/>
      <w:marLeft w:val="0"/>
      <w:marRight w:val="0"/>
      <w:marTop w:val="0"/>
      <w:marBottom w:val="0"/>
      <w:divBdr>
        <w:top w:val="none" w:sz="0" w:space="0" w:color="auto"/>
        <w:left w:val="none" w:sz="0" w:space="0" w:color="auto"/>
        <w:bottom w:val="none" w:sz="0" w:space="0" w:color="auto"/>
        <w:right w:val="none" w:sz="0" w:space="0" w:color="auto"/>
      </w:divBdr>
    </w:div>
    <w:div w:id="1035815924">
      <w:bodyDiv w:val="1"/>
      <w:marLeft w:val="0"/>
      <w:marRight w:val="0"/>
      <w:marTop w:val="0"/>
      <w:marBottom w:val="0"/>
      <w:divBdr>
        <w:top w:val="none" w:sz="0" w:space="0" w:color="auto"/>
        <w:left w:val="none" w:sz="0" w:space="0" w:color="auto"/>
        <w:bottom w:val="none" w:sz="0" w:space="0" w:color="auto"/>
        <w:right w:val="none" w:sz="0" w:space="0" w:color="auto"/>
      </w:divBdr>
    </w:div>
    <w:div w:id="1036541234">
      <w:bodyDiv w:val="1"/>
      <w:marLeft w:val="0"/>
      <w:marRight w:val="0"/>
      <w:marTop w:val="0"/>
      <w:marBottom w:val="0"/>
      <w:divBdr>
        <w:top w:val="none" w:sz="0" w:space="0" w:color="auto"/>
        <w:left w:val="none" w:sz="0" w:space="0" w:color="auto"/>
        <w:bottom w:val="none" w:sz="0" w:space="0" w:color="auto"/>
        <w:right w:val="none" w:sz="0" w:space="0" w:color="auto"/>
      </w:divBdr>
    </w:div>
    <w:div w:id="1083717969">
      <w:bodyDiv w:val="1"/>
      <w:marLeft w:val="0"/>
      <w:marRight w:val="0"/>
      <w:marTop w:val="0"/>
      <w:marBottom w:val="0"/>
      <w:divBdr>
        <w:top w:val="none" w:sz="0" w:space="0" w:color="auto"/>
        <w:left w:val="none" w:sz="0" w:space="0" w:color="auto"/>
        <w:bottom w:val="none" w:sz="0" w:space="0" w:color="auto"/>
        <w:right w:val="none" w:sz="0" w:space="0" w:color="auto"/>
      </w:divBdr>
    </w:div>
    <w:div w:id="1093673139">
      <w:bodyDiv w:val="1"/>
      <w:marLeft w:val="0"/>
      <w:marRight w:val="0"/>
      <w:marTop w:val="0"/>
      <w:marBottom w:val="0"/>
      <w:divBdr>
        <w:top w:val="none" w:sz="0" w:space="0" w:color="auto"/>
        <w:left w:val="none" w:sz="0" w:space="0" w:color="auto"/>
        <w:bottom w:val="none" w:sz="0" w:space="0" w:color="auto"/>
        <w:right w:val="none" w:sz="0" w:space="0" w:color="auto"/>
      </w:divBdr>
    </w:div>
    <w:div w:id="1123426025">
      <w:bodyDiv w:val="1"/>
      <w:marLeft w:val="0"/>
      <w:marRight w:val="0"/>
      <w:marTop w:val="0"/>
      <w:marBottom w:val="0"/>
      <w:divBdr>
        <w:top w:val="none" w:sz="0" w:space="0" w:color="auto"/>
        <w:left w:val="none" w:sz="0" w:space="0" w:color="auto"/>
        <w:bottom w:val="none" w:sz="0" w:space="0" w:color="auto"/>
        <w:right w:val="none" w:sz="0" w:space="0" w:color="auto"/>
      </w:divBdr>
    </w:div>
    <w:div w:id="1131051638">
      <w:bodyDiv w:val="1"/>
      <w:marLeft w:val="0"/>
      <w:marRight w:val="0"/>
      <w:marTop w:val="0"/>
      <w:marBottom w:val="0"/>
      <w:divBdr>
        <w:top w:val="none" w:sz="0" w:space="0" w:color="auto"/>
        <w:left w:val="none" w:sz="0" w:space="0" w:color="auto"/>
        <w:bottom w:val="none" w:sz="0" w:space="0" w:color="auto"/>
        <w:right w:val="none" w:sz="0" w:space="0" w:color="auto"/>
      </w:divBdr>
    </w:div>
    <w:div w:id="1133137327">
      <w:bodyDiv w:val="1"/>
      <w:marLeft w:val="0"/>
      <w:marRight w:val="0"/>
      <w:marTop w:val="0"/>
      <w:marBottom w:val="0"/>
      <w:divBdr>
        <w:top w:val="none" w:sz="0" w:space="0" w:color="auto"/>
        <w:left w:val="none" w:sz="0" w:space="0" w:color="auto"/>
        <w:bottom w:val="none" w:sz="0" w:space="0" w:color="auto"/>
        <w:right w:val="none" w:sz="0" w:space="0" w:color="auto"/>
      </w:divBdr>
    </w:div>
    <w:div w:id="1167480303">
      <w:bodyDiv w:val="1"/>
      <w:marLeft w:val="0"/>
      <w:marRight w:val="0"/>
      <w:marTop w:val="0"/>
      <w:marBottom w:val="0"/>
      <w:divBdr>
        <w:top w:val="none" w:sz="0" w:space="0" w:color="auto"/>
        <w:left w:val="none" w:sz="0" w:space="0" w:color="auto"/>
        <w:bottom w:val="none" w:sz="0" w:space="0" w:color="auto"/>
        <w:right w:val="none" w:sz="0" w:space="0" w:color="auto"/>
      </w:divBdr>
    </w:div>
    <w:div w:id="1183130789">
      <w:bodyDiv w:val="1"/>
      <w:marLeft w:val="0"/>
      <w:marRight w:val="0"/>
      <w:marTop w:val="0"/>
      <w:marBottom w:val="0"/>
      <w:divBdr>
        <w:top w:val="none" w:sz="0" w:space="0" w:color="auto"/>
        <w:left w:val="none" w:sz="0" w:space="0" w:color="auto"/>
        <w:bottom w:val="none" w:sz="0" w:space="0" w:color="auto"/>
        <w:right w:val="none" w:sz="0" w:space="0" w:color="auto"/>
      </w:divBdr>
    </w:div>
    <w:div w:id="1202592293">
      <w:bodyDiv w:val="1"/>
      <w:marLeft w:val="0"/>
      <w:marRight w:val="0"/>
      <w:marTop w:val="0"/>
      <w:marBottom w:val="0"/>
      <w:divBdr>
        <w:top w:val="none" w:sz="0" w:space="0" w:color="auto"/>
        <w:left w:val="none" w:sz="0" w:space="0" w:color="auto"/>
        <w:bottom w:val="none" w:sz="0" w:space="0" w:color="auto"/>
        <w:right w:val="none" w:sz="0" w:space="0" w:color="auto"/>
      </w:divBdr>
    </w:div>
    <w:div w:id="1207597896">
      <w:bodyDiv w:val="1"/>
      <w:marLeft w:val="0"/>
      <w:marRight w:val="0"/>
      <w:marTop w:val="0"/>
      <w:marBottom w:val="0"/>
      <w:divBdr>
        <w:top w:val="none" w:sz="0" w:space="0" w:color="auto"/>
        <w:left w:val="none" w:sz="0" w:space="0" w:color="auto"/>
        <w:bottom w:val="none" w:sz="0" w:space="0" w:color="auto"/>
        <w:right w:val="none" w:sz="0" w:space="0" w:color="auto"/>
      </w:divBdr>
    </w:div>
    <w:div w:id="1214847758">
      <w:bodyDiv w:val="1"/>
      <w:marLeft w:val="0"/>
      <w:marRight w:val="0"/>
      <w:marTop w:val="0"/>
      <w:marBottom w:val="0"/>
      <w:divBdr>
        <w:top w:val="none" w:sz="0" w:space="0" w:color="auto"/>
        <w:left w:val="none" w:sz="0" w:space="0" w:color="auto"/>
        <w:bottom w:val="none" w:sz="0" w:space="0" w:color="auto"/>
        <w:right w:val="none" w:sz="0" w:space="0" w:color="auto"/>
      </w:divBdr>
    </w:div>
    <w:div w:id="1218054593">
      <w:bodyDiv w:val="1"/>
      <w:marLeft w:val="0"/>
      <w:marRight w:val="0"/>
      <w:marTop w:val="0"/>
      <w:marBottom w:val="0"/>
      <w:divBdr>
        <w:top w:val="none" w:sz="0" w:space="0" w:color="auto"/>
        <w:left w:val="none" w:sz="0" w:space="0" w:color="auto"/>
        <w:bottom w:val="none" w:sz="0" w:space="0" w:color="auto"/>
        <w:right w:val="none" w:sz="0" w:space="0" w:color="auto"/>
      </w:divBdr>
    </w:div>
    <w:div w:id="1227300474">
      <w:bodyDiv w:val="1"/>
      <w:marLeft w:val="0"/>
      <w:marRight w:val="0"/>
      <w:marTop w:val="0"/>
      <w:marBottom w:val="0"/>
      <w:divBdr>
        <w:top w:val="none" w:sz="0" w:space="0" w:color="auto"/>
        <w:left w:val="none" w:sz="0" w:space="0" w:color="auto"/>
        <w:bottom w:val="none" w:sz="0" w:space="0" w:color="auto"/>
        <w:right w:val="none" w:sz="0" w:space="0" w:color="auto"/>
      </w:divBdr>
    </w:div>
    <w:div w:id="1227688765">
      <w:bodyDiv w:val="1"/>
      <w:marLeft w:val="0"/>
      <w:marRight w:val="0"/>
      <w:marTop w:val="0"/>
      <w:marBottom w:val="0"/>
      <w:divBdr>
        <w:top w:val="none" w:sz="0" w:space="0" w:color="auto"/>
        <w:left w:val="none" w:sz="0" w:space="0" w:color="auto"/>
        <w:bottom w:val="none" w:sz="0" w:space="0" w:color="auto"/>
        <w:right w:val="none" w:sz="0" w:space="0" w:color="auto"/>
      </w:divBdr>
    </w:div>
    <w:div w:id="1231888446">
      <w:bodyDiv w:val="1"/>
      <w:marLeft w:val="0"/>
      <w:marRight w:val="0"/>
      <w:marTop w:val="0"/>
      <w:marBottom w:val="0"/>
      <w:divBdr>
        <w:top w:val="none" w:sz="0" w:space="0" w:color="auto"/>
        <w:left w:val="none" w:sz="0" w:space="0" w:color="auto"/>
        <w:bottom w:val="none" w:sz="0" w:space="0" w:color="auto"/>
        <w:right w:val="none" w:sz="0" w:space="0" w:color="auto"/>
      </w:divBdr>
    </w:div>
    <w:div w:id="1237059175">
      <w:bodyDiv w:val="1"/>
      <w:marLeft w:val="0"/>
      <w:marRight w:val="0"/>
      <w:marTop w:val="0"/>
      <w:marBottom w:val="0"/>
      <w:divBdr>
        <w:top w:val="none" w:sz="0" w:space="0" w:color="auto"/>
        <w:left w:val="none" w:sz="0" w:space="0" w:color="auto"/>
        <w:bottom w:val="none" w:sz="0" w:space="0" w:color="auto"/>
        <w:right w:val="none" w:sz="0" w:space="0" w:color="auto"/>
      </w:divBdr>
    </w:div>
    <w:div w:id="1337152416">
      <w:bodyDiv w:val="1"/>
      <w:marLeft w:val="0"/>
      <w:marRight w:val="0"/>
      <w:marTop w:val="0"/>
      <w:marBottom w:val="0"/>
      <w:divBdr>
        <w:top w:val="none" w:sz="0" w:space="0" w:color="auto"/>
        <w:left w:val="none" w:sz="0" w:space="0" w:color="auto"/>
        <w:bottom w:val="none" w:sz="0" w:space="0" w:color="auto"/>
        <w:right w:val="none" w:sz="0" w:space="0" w:color="auto"/>
      </w:divBdr>
    </w:div>
    <w:div w:id="1352030033">
      <w:bodyDiv w:val="1"/>
      <w:marLeft w:val="0"/>
      <w:marRight w:val="0"/>
      <w:marTop w:val="0"/>
      <w:marBottom w:val="0"/>
      <w:divBdr>
        <w:top w:val="none" w:sz="0" w:space="0" w:color="auto"/>
        <w:left w:val="none" w:sz="0" w:space="0" w:color="auto"/>
        <w:bottom w:val="none" w:sz="0" w:space="0" w:color="auto"/>
        <w:right w:val="none" w:sz="0" w:space="0" w:color="auto"/>
      </w:divBdr>
    </w:div>
    <w:div w:id="1374041716">
      <w:bodyDiv w:val="1"/>
      <w:marLeft w:val="0"/>
      <w:marRight w:val="0"/>
      <w:marTop w:val="0"/>
      <w:marBottom w:val="0"/>
      <w:divBdr>
        <w:top w:val="none" w:sz="0" w:space="0" w:color="auto"/>
        <w:left w:val="none" w:sz="0" w:space="0" w:color="auto"/>
        <w:bottom w:val="none" w:sz="0" w:space="0" w:color="auto"/>
        <w:right w:val="none" w:sz="0" w:space="0" w:color="auto"/>
      </w:divBdr>
    </w:div>
    <w:div w:id="1409379976">
      <w:bodyDiv w:val="1"/>
      <w:marLeft w:val="0"/>
      <w:marRight w:val="0"/>
      <w:marTop w:val="0"/>
      <w:marBottom w:val="0"/>
      <w:divBdr>
        <w:top w:val="none" w:sz="0" w:space="0" w:color="auto"/>
        <w:left w:val="none" w:sz="0" w:space="0" w:color="auto"/>
        <w:bottom w:val="none" w:sz="0" w:space="0" w:color="auto"/>
        <w:right w:val="none" w:sz="0" w:space="0" w:color="auto"/>
      </w:divBdr>
    </w:div>
    <w:div w:id="1442651123">
      <w:bodyDiv w:val="1"/>
      <w:marLeft w:val="0"/>
      <w:marRight w:val="0"/>
      <w:marTop w:val="0"/>
      <w:marBottom w:val="0"/>
      <w:divBdr>
        <w:top w:val="none" w:sz="0" w:space="0" w:color="auto"/>
        <w:left w:val="none" w:sz="0" w:space="0" w:color="auto"/>
        <w:bottom w:val="none" w:sz="0" w:space="0" w:color="auto"/>
        <w:right w:val="none" w:sz="0" w:space="0" w:color="auto"/>
      </w:divBdr>
    </w:div>
    <w:div w:id="1474105052">
      <w:bodyDiv w:val="1"/>
      <w:marLeft w:val="0"/>
      <w:marRight w:val="0"/>
      <w:marTop w:val="0"/>
      <w:marBottom w:val="0"/>
      <w:divBdr>
        <w:top w:val="none" w:sz="0" w:space="0" w:color="auto"/>
        <w:left w:val="none" w:sz="0" w:space="0" w:color="auto"/>
        <w:bottom w:val="none" w:sz="0" w:space="0" w:color="auto"/>
        <w:right w:val="none" w:sz="0" w:space="0" w:color="auto"/>
      </w:divBdr>
    </w:div>
    <w:div w:id="1581674951">
      <w:bodyDiv w:val="1"/>
      <w:marLeft w:val="0"/>
      <w:marRight w:val="0"/>
      <w:marTop w:val="0"/>
      <w:marBottom w:val="0"/>
      <w:divBdr>
        <w:top w:val="none" w:sz="0" w:space="0" w:color="auto"/>
        <w:left w:val="none" w:sz="0" w:space="0" w:color="auto"/>
        <w:bottom w:val="none" w:sz="0" w:space="0" w:color="auto"/>
        <w:right w:val="none" w:sz="0" w:space="0" w:color="auto"/>
      </w:divBdr>
    </w:div>
    <w:div w:id="1624848352">
      <w:bodyDiv w:val="1"/>
      <w:marLeft w:val="0"/>
      <w:marRight w:val="0"/>
      <w:marTop w:val="0"/>
      <w:marBottom w:val="0"/>
      <w:divBdr>
        <w:top w:val="none" w:sz="0" w:space="0" w:color="auto"/>
        <w:left w:val="none" w:sz="0" w:space="0" w:color="auto"/>
        <w:bottom w:val="none" w:sz="0" w:space="0" w:color="auto"/>
        <w:right w:val="none" w:sz="0" w:space="0" w:color="auto"/>
      </w:divBdr>
    </w:div>
    <w:div w:id="1629167437">
      <w:bodyDiv w:val="1"/>
      <w:marLeft w:val="0"/>
      <w:marRight w:val="0"/>
      <w:marTop w:val="0"/>
      <w:marBottom w:val="0"/>
      <w:divBdr>
        <w:top w:val="none" w:sz="0" w:space="0" w:color="auto"/>
        <w:left w:val="none" w:sz="0" w:space="0" w:color="auto"/>
        <w:bottom w:val="none" w:sz="0" w:space="0" w:color="auto"/>
        <w:right w:val="none" w:sz="0" w:space="0" w:color="auto"/>
      </w:divBdr>
    </w:div>
    <w:div w:id="1632858551">
      <w:bodyDiv w:val="1"/>
      <w:marLeft w:val="0"/>
      <w:marRight w:val="0"/>
      <w:marTop w:val="0"/>
      <w:marBottom w:val="0"/>
      <w:divBdr>
        <w:top w:val="none" w:sz="0" w:space="0" w:color="auto"/>
        <w:left w:val="none" w:sz="0" w:space="0" w:color="auto"/>
        <w:bottom w:val="none" w:sz="0" w:space="0" w:color="auto"/>
        <w:right w:val="none" w:sz="0" w:space="0" w:color="auto"/>
      </w:divBdr>
    </w:div>
    <w:div w:id="1641883636">
      <w:bodyDiv w:val="1"/>
      <w:marLeft w:val="0"/>
      <w:marRight w:val="0"/>
      <w:marTop w:val="0"/>
      <w:marBottom w:val="0"/>
      <w:divBdr>
        <w:top w:val="none" w:sz="0" w:space="0" w:color="auto"/>
        <w:left w:val="none" w:sz="0" w:space="0" w:color="auto"/>
        <w:bottom w:val="none" w:sz="0" w:space="0" w:color="auto"/>
        <w:right w:val="none" w:sz="0" w:space="0" w:color="auto"/>
      </w:divBdr>
    </w:div>
    <w:div w:id="164365426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8794474">
      <w:bodyDiv w:val="1"/>
      <w:marLeft w:val="0"/>
      <w:marRight w:val="0"/>
      <w:marTop w:val="0"/>
      <w:marBottom w:val="0"/>
      <w:divBdr>
        <w:top w:val="none" w:sz="0" w:space="0" w:color="auto"/>
        <w:left w:val="none" w:sz="0" w:space="0" w:color="auto"/>
        <w:bottom w:val="none" w:sz="0" w:space="0" w:color="auto"/>
        <w:right w:val="none" w:sz="0" w:space="0" w:color="auto"/>
      </w:divBdr>
    </w:div>
    <w:div w:id="1736855041">
      <w:bodyDiv w:val="1"/>
      <w:marLeft w:val="0"/>
      <w:marRight w:val="0"/>
      <w:marTop w:val="0"/>
      <w:marBottom w:val="0"/>
      <w:divBdr>
        <w:top w:val="none" w:sz="0" w:space="0" w:color="auto"/>
        <w:left w:val="none" w:sz="0" w:space="0" w:color="auto"/>
        <w:bottom w:val="none" w:sz="0" w:space="0" w:color="auto"/>
        <w:right w:val="none" w:sz="0" w:space="0" w:color="auto"/>
      </w:divBdr>
    </w:div>
    <w:div w:id="1761560975">
      <w:bodyDiv w:val="1"/>
      <w:marLeft w:val="0"/>
      <w:marRight w:val="0"/>
      <w:marTop w:val="0"/>
      <w:marBottom w:val="0"/>
      <w:divBdr>
        <w:top w:val="none" w:sz="0" w:space="0" w:color="auto"/>
        <w:left w:val="none" w:sz="0" w:space="0" w:color="auto"/>
        <w:bottom w:val="none" w:sz="0" w:space="0" w:color="auto"/>
        <w:right w:val="none" w:sz="0" w:space="0" w:color="auto"/>
      </w:divBdr>
    </w:div>
    <w:div w:id="1769692474">
      <w:bodyDiv w:val="1"/>
      <w:marLeft w:val="0"/>
      <w:marRight w:val="0"/>
      <w:marTop w:val="0"/>
      <w:marBottom w:val="0"/>
      <w:divBdr>
        <w:top w:val="none" w:sz="0" w:space="0" w:color="auto"/>
        <w:left w:val="none" w:sz="0" w:space="0" w:color="auto"/>
        <w:bottom w:val="none" w:sz="0" w:space="0" w:color="auto"/>
        <w:right w:val="none" w:sz="0" w:space="0" w:color="auto"/>
      </w:divBdr>
    </w:div>
    <w:div w:id="1784226956">
      <w:bodyDiv w:val="1"/>
      <w:marLeft w:val="0"/>
      <w:marRight w:val="0"/>
      <w:marTop w:val="0"/>
      <w:marBottom w:val="0"/>
      <w:divBdr>
        <w:top w:val="none" w:sz="0" w:space="0" w:color="auto"/>
        <w:left w:val="none" w:sz="0" w:space="0" w:color="auto"/>
        <w:bottom w:val="none" w:sz="0" w:space="0" w:color="auto"/>
        <w:right w:val="none" w:sz="0" w:space="0" w:color="auto"/>
      </w:divBdr>
    </w:div>
    <w:div w:id="1803109984">
      <w:bodyDiv w:val="1"/>
      <w:marLeft w:val="0"/>
      <w:marRight w:val="0"/>
      <w:marTop w:val="0"/>
      <w:marBottom w:val="0"/>
      <w:divBdr>
        <w:top w:val="none" w:sz="0" w:space="0" w:color="auto"/>
        <w:left w:val="none" w:sz="0" w:space="0" w:color="auto"/>
        <w:bottom w:val="none" w:sz="0" w:space="0" w:color="auto"/>
        <w:right w:val="none" w:sz="0" w:space="0" w:color="auto"/>
      </w:divBdr>
    </w:div>
    <w:div w:id="1845899188">
      <w:bodyDiv w:val="1"/>
      <w:marLeft w:val="0"/>
      <w:marRight w:val="0"/>
      <w:marTop w:val="0"/>
      <w:marBottom w:val="0"/>
      <w:divBdr>
        <w:top w:val="none" w:sz="0" w:space="0" w:color="auto"/>
        <w:left w:val="none" w:sz="0" w:space="0" w:color="auto"/>
        <w:bottom w:val="none" w:sz="0" w:space="0" w:color="auto"/>
        <w:right w:val="none" w:sz="0" w:space="0" w:color="auto"/>
      </w:divBdr>
    </w:div>
    <w:div w:id="1854147743">
      <w:bodyDiv w:val="1"/>
      <w:marLeft w:val="0"/>
      <w:marRight w:val="0"/>
      <w:marTop w:val="0"/>
      <w:marBottom w:val="0"/>
      <w:divBdr>
        <w:top w:val="none" w:sz="0" w:space="0" w:color="auto"/>
        <w:left w:val="none" w:sz="0" w:space="0" w:color="auto"/>
        <w:bottom w:val="none" w:sz="0" w:space="0" w:color="auto"/>
        <w:right w:val="none" w:sz="0" w:space="0" w:color="auto"/>
      </w:divBdr>
    </w:div>
    <w:div w:id="1876964316">
      <w:bodyDiv w:val="1"/>
      <w:marLeft w:val="0"/>
      <w:marRight w:val="0"/>
      <w:marTop w:val="0"/>
      <w:marBottom w:val="0"/>
      <w:divBdr>
        <w:top w:val="none" w:sz="0" w:space="0" w:color="auto"/>
        <w:left w:val="none" w:sz="0" w:space="0" w:color="auto"/>
        <w:bottom w:val="none" w:sz="0" w:space="0" w:color="auto"/>
        <w:right w:val="none" w:sz="0" w:space="0" w:color="auto"/>
      </w:divBdr>
    </w:div>
    <w:div w:id="1897813922">
      <w:bodyDiv w:val="1"/>
      <w:marLeft w:val="0"/>
      <w:marRight w:val="0"/>
      <w:marTop w:val="0"/>
      <w:marBottom w:val="0"/>
      <w:divBdr>
        <w:top w:val="none" w:sz="0" w:space="0" w:color="auto"/>
        <w:left w:val="none" w:sz="0" w:space="0" w:color="auto"/>
        <w:bottom w:val="none" w:sz="0" w:space="0" w:color="auto"/>
        <w:right w:val="none" w:sz="0" w:space="0" w:color="auto"/>
      </w:divBdr>
    </w:div>
    <w:div w:id="1905801054">
      <w:bodyDiv w:val="1"/>
      <w:marLeft w:val="0"/>
      <w:marRight w:val="0"/>
      <w:marTop w:val="0"/>
      <w:marBottom w:val="0"/>
      <w:divBdr>
        <w:top w:val="none" w:sz="0" w:space="0" w:color="auto"/>
        <w:left w:val="none" w:sz="0" w:space="0" w:color="auto"/>
        <w:bottom w:val="none" w:sz="0" w:space="0" w:color="auto"/>
        <w:right w:val="none" w:sz="0" w:space="0" w:color="auto"/>
      </w:divBdr>
    </w:div>
    <w:div w:id="1947542465">
      <w:bodyDiv w:val="1"/>
      <w:marLeft w:val="0"/>
      <w:marRight w:val="0"/>
      <w:marTop w:val="0"/>
      <w:marBottom w:val="0"/>
      <w:divBdr>
        <w:top w:val="none" w:sz="0" w:space="0" w:color="auto"/>
        <w:left w:val="none" w:sz="0" w:space="0" w:color="auto"/>
        <w:bottom w:val="none" w:sz="0" w:space="0" w:color="auto"/>
        <w:right w:val="none" w:sz="0" w:space="0" w:color="auto"/>
      </w:divBdr>
    </w:div>
    <w:div w:id="1949240163">
      <w:bodyDiv w:val="1"/>
      <w:marLeft w:val="0"/>
      <w:marRight w:val="0"/>
      <w:marTop w:val="0"/>
      <w:marBottom w:val="0"/>
      <w:divBdr>
        <w:top w:val="none" w:sz="0" w:space="0" w:color="auto"/>
        <w:left w:val="none" w:sz="0" w:space="0" w:color="auto"/>
        <w:bottom w:val="none" w:sz="0" w:space="0" w:color="auto"/>
        <w:right w:val="none" w:sz="0" w:space="0" w:color="auto"/>
      </w:divBdr>
    </w:div>
    <w:div w:id="1967082262">
      <w:bodyDiv w:val="1"/>
      <w:marLeft w:val="0"/>
      <w:marRight w:val="0"/>
      <w:marTop w:val="0"/>
      <w:marBottom w:val="0"/>
      <w:divBdr>
        <w:top w:val="none" w:sz="0" w:space="0" w:color="auto"/>
        <w:left w:val="none" w:sz="0" w:space="0" w:color="auto"/>
        <w:bottom w:val="none" w:sz="0" w:space="0" w:color="auto"/>
        <w:right w:val="none" w:sz="0" w:space="0" w:color="auto"/>
      </w:divBdr>
    </w:div>
    <w:div w:id="1982155769">
      <w:bodyDiv w:val="1"/>
      <w:marLeft w:val="0"/>
      <w:marRight w:val="0"/>
      <w:marTop w:val="0"/>
      <w:marBottom w:val="0"/>
      <w:divBdr>
        <w:top w:val="none" w:sz="0" w:space="0" w:color="auto"/>
        <w:left w:val="none" w:sz="0" w:space="0" w:color="auto"/>
        <w:bottom w:val="none" w:sz="0" w:space="0" w:color="auto"/>
        <w:right w:val="none" w:sz="0" w:space="0" w:color="auto"/>
      </w:divBdr>
    </w:div>
    <w:div w:id="2006085738">
      <w:bodyDiv w:val="1"/>
      <w:marLeft w:val="0"/>
      <w:marRight w:val="0"/>
      <w:marTop w:val="0"/>
      <w:marBottom w:val="0"/>
      <w:divBdr>
        <w:top w:val="none" w:sz="0" w:space="0" w:color="auto"/>
        <w:left w:val="none" w:sz="0" w:space="0" w:color="auto"/>
        <w:bottom w:val="none" w:sz="0" w:space="0" w:color="auto"/>
        <w:right w:val="none" w:sz="0" w:space="0" w:color="auto"/>
      </w:divBdr>
    </w:div>
    <w:div w:id="2009823213">
      <w:bodyDiv w:val="1"/>
      <w:marLeft w:val="0"/>
      <w:marRight w:val="0"/>
      <w:marTop w:val="0"/>
      <w:marBottom w:val="0"/>
      <w:divBdr>
        <w:top w:val="none" w:sz="0" w:space="0" w:color="auto"/>
        <w:left w:val="none" w:sz="0" w:space="0" w:color="auto"/>
        <w:bottom w:val="none" w:sz="0" w:space="0" w:color="auto"/>
        <w:right w:val="none" w:sz="0" w:space="0" w:color="auto"/>
      </w:divBdr>
    </w:div>
    <w:div w:id="2055617089">
      <w:bodyDiv w:val="1"/>
      <w:marLeft w:val="0"/>
      <w:marRight w:val="0"/>
      <w:marTop w:val="0"/>
      <w:marBottom w:val="0"/>
      <w:divBdr>
        <w:top w:val="none" w:sz="0" w:space="0" w:color="auto"/>
        <w:left w:val="none" w:sz="0" w:space="0" w:color="auto"/>
        <w:bottom w:val="none" w:sz="0" w:space="0" w:color="auto"/>
        <w:right w:val="none" w:sz="0" w:space="0" w:color="auto"/>
      </w:divBdr>
    </w:div>
    <w:div w:id="2056738168">
      <w:bodyDiv w:val="1"/>
      <w:marLeft w:val="0"/>
      <w:marRight w:val="0"/>
      <w:marTop w:val="0"/>
      <w:marBottom w:val="0"/>
      <w:divBdr>
        <w:top w:val="none" w:sz="0" w:space="0" w:color="auto"/>
        <w:left w:val="none" w:sz="0" w:space="0" w:color="auto"/>
        <w:bottom w:val="none" w:sz="0" w:space="0" w:color="auto"/>
        <w:right w:val="none" w:sz="0" w:space="0" w:color="auto"/>
      </w:divBdr>
    </w:div>
    <w:div w:id="2065443736">
      <w:bodyDiv w:val="1"/>
      <w:marLeft w:val="0"/>
      <w:marRight w:val="0"/>
      <w:marTop w:val="0"/>
      <w:marBottom w:val="0"/>
      <w:divBdr>
        <w:top w:val="none" w:sz="0" w:space="0" w:color="auto"/>
        <w:left w:val="none" w:sz="0" w:space="0" w:color="auto"/>
        <w:bottom w:val="none" w:sz="0" w:space="0" w:color="auto"/>
        <w:right w:val="none" w:sz="0" w:space="0" w:color="auto"/>
      </w:divBdr>
    </w:div>
    <w:div w:id="2078673249">
      <w:bodyDiv w:val="1"/>
      <w:marLeft w:val="0"/>
      <w:marRight w:val="0"/>
      <w:marTop w:val="0"/>
      <w:marBottom w:val="0"/>
      <w:divBdr>
        <w:top w:val="none" w:sz="0" w:space="0" w:color="auto"/>
        <w:left w:val="none" w:sz="0" w:space="0" w:color="auto"/>
        <w:bottom w:val="none" w:sz="0" w:space="0" w:color="auto"/>
        <w:right w:val="none" w:sz="0" w:space="0" w:color="auto"/>
      </w:divBdr>
    </w:div>
    <w:div w:id="2104523880">
      <w:bodyDiv w:val="1"/>
      <w:marLeft w:val="0"/>
      <w:marRight w:val="0"/>
      <w:marTop w:val="0"/>
      <w:marBottom w:val="0"/>
      <w:divBdr>
        <w:top w:val="none" w:sz="0" w:space="0" w:color="auto"/>
        <w:left w:val="none" w:sz="0" w:space="0" w:color="auto"/>
        <w:bottom w:val="none" w:sz="0" w:space="0" w:color="auto"/>
        <w:right w:val="none" w:sz="0" w:space="0" w:color="auto"/>
      </w:divBdr>
    </w:div>
    <w:div w:id="211779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Yong.He@InterDigital.com" TargetMode="External"/><Relationship Id="rId18" Type="http://schemas.openxmlformats.org/officeDocument/2006/relationships/hyperlink" Target="mailto:vseregin@qti.qualcomm.com" TargetMode="External"/><Relationship Id="rId26" Type="http://schemas.openxmlformats.org/officeDocument/2006/relationships/hyperlink" Target="mailto:JINWEN.ZAN@huawei.com" TargetMode="External"/><Relationship Id="rId39" Type="http://schemas.openxmlformats.org/officeDocument/2006/relationships/hyperlink" Target="mailto:asegall@sharplabs.com" TargetMode="External"/><Relationship Id="rId21" Type="http://schemas.openxmlformats.org/officeDocument/2006/relationships/hyperlink" Target="mailto:Yong.He@InterDigital.com" TargetMode="External"/><Relationship Id="rId34" Type="http://schemas.openxmlformats.org/officeDocument/2006/relationships/hyperlink" Target="mailto:hanilee@etri.re.kr" TargetMode="External"/><Relationship Id="rId42" Type="http://schemas.openxmlformats.org/officeDocument/2006/relationships/hyperlink" Target="mailto:ikai.tomohiro@sharp.co.jp" TargetMode="External"/><Relationship Id="rId47" Type="http://schemas.openxmlformats.org/officeDocument/2006/relationships/hyperlink" Target="mailto:Peter.chuang@mediatek.com" TargetMode="External"/><Relationship Id="rId50" Type="http://schemas.openxmlformats.org/officeDocument/2006/relationships/hyperlink" Target="mailto:polin.lai@mediatek.com" TargetMode="External"/><Relationship Id="rId55" Type="http://schemas.openxmlformats.org/officeDocument/2006/relationships/hyperlink" Target="mailto:Kemal.Ugur@nokia.com" TargetMode="External"/><Relationship Id="rId63" Type="http://schemas.openxmlformats.org/officeDocument/2006/relationships/image" Target="media/image3.wmf"/><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jungwon@etri.re.kr" TargetMode="External"/><Relationship Id="rId29" Type="http://schemas.openxmlformats.org/officeDocument/2006/relationships/hyperlink" Target="mailto:haitao.yang@huawei.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mailto:d-kwon@ti.com" TargetMode="External"/><Relationship Id="rId32" Type="http://schemas.openxmlformats.org/officeDocument/2006/relationships/hyperlink" Target="mailto:jungwon@etri.re.kr" TargetMode="External"/><Relationship Id="rId37" Type="http://schemas.openxmlformats.org/officeDocument/2006/relationships/hyperlink" Target="mailto:yamamoto.tomoyuki@sharp.co.jp" TargetMode="External"/><Relationship Id="rId40" Type="http://schemas.openxmlformats.org/officeDocument/2006/relationships/hyperlink" Target="mailto:misrak@sharplabs.com" TargetMode="External"/><Relationship Id="rId45" Type="http://schemas.openxmlformats.org/officeDocument/2006/relationships/hyperlink" Target="mailto:Fabrice.leleannec@crf.canon.fr" TargetMode="External"/><Relationship Id="rId53" Type="http://schemas.openxmlformats.org/officeDocument/2006/relationships/hyperlink" Target="mailto:jy.park@lge.com" TargetMode="External"/><Relationship Id="rId58" Type="http://schemas.openxmlformats.org/officeDocument/2006/relationships/hyperlink" Target="mailto:asaxena@sta.samsung.com" TargetMode="External"/><Relationship Id="rId66"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JINWEN.ZAN@huawei.com" TargetMode="External"/><Relationship Id="rId23" Type="http://schemas.openxmlformats.org/officeDocument/2006/relationships/hyperlink" Target="mailto:Xiaoyu.Xiu@InterDigital.com" TargetMode="External"/><Relationship Id="rId28" Type="http://schemas.openxmlformats.org/officeDocument/2006/relationships/hyperlink" Target="mailto:haoping.yu@huawei.com" TargetMode="External"/><Relationship Id="rId36" Type="http://schemas.openxmlformats.org/officeDocument/2006/relationships/hyperlink" Target="mailto:tsukuba.takeshi@sharp.co.jp" TargetMode="External"/><Relationship Id="rId49" Type="http://schemas.openxmlformats.org/officeDocument/2006/relationships/hyperlink" Target="mailto:shan.liu@mediatek.com" TargetMode="External"/><Relationship Id="rId57" Type="http://schemas.openxmlformats.org/officeDocument/2006/relationships/hyperlink" Target="mailto:Kazushi.Sato@jp.sony.com" TargetMode="External"/><Relationship Id="rId61" Type="http://schemas.openxmlformats.org/officeDocument/2006/relationships/hyperlink" Target="mailto:yhtan@i2r.a-star.edu.sg" TargetMode="External"/><Relationship Id="rId10" Type="http://schemas.openxmlformats.org/officeDocument/2006/relationships/image" Target="media/image1.png"/><Relationship Id="rId19" Type="http://schemas.openxmlformats.org/officeDocument/2006/relationships/hyperlink" Target="mailto:vseregin@qti.qualcomm.com" TargetMode="External"/><Relationship Id="rId31" Type="http://schemas.openxmlformats.org/officeDocument/2006/relationships/hyperlink" Target="mailto:haricharan.lakshman@hhi.fraunhofer.de" TargetMode="External"/><Relationship Id="rId44" Type="http://schemas.openxmlformats.org/officeDocument/2006/relationships/hyperlink" Target="mailto:fabrice.leleannec@crf.canon.fr" TargetMode="External"/><Relationship Id="rId52" Type="http://schemas.openxmlformats.org/officeDocument/2006/relationships/hyperlink" Target="mailto:chulkeun.kim@lge.com" TargetMode="External"/><Relationship Id="rId60" Type="http://schemas.openxmlformats.org/officeDocument/2006/relationships/hyperlink" Target="mailto:tammy.lee@samsung.com" TargetMode="External"/><Relationship Id="rId65"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kwon@ti.com" TargetMode="External"/><Relationship Id="rId22" Type="http://schemas.openxmlformats.org/officeDocument/2006/relationships/hyperlink" Target="mailto:Yan.Ye@InterDigital.com" TargetMode="External"/><Relationship Id="rId27" Type="http://schemas.openxmlformats.org/officeDocument/2006/relationships/hyperlink" Target="mailto:weixianghui@huawei.com" TargetMode="External"/><Relationship Id="rId30" Type="http://schemas.openxmlformats.org/officeDocument/2006/relationships/hyperlink" Target="mailto:dong.jiang@huawei.com" TargetMode="External"/><Relationship Id="rId35" Type="http://schemas.openxmlformats.org/officeDocument/2006/relationships/hyperlink" Target="mailto:kei@kddilabs.jp" TargetMode="External"/><Relationship Id="rId43" Type="http://schemas.openxmlformats.org/officeDocument/2006/relationships/hyperlink" Target="mailto:wenhao.zhang@intel.com" TargetMode="External"/><Relationship Id="rId48" Type="http://schemas.openxmlformats.org/officeDocument/2006/relationships/hyperlink" Target="mailto:yuwen.huang@mediatek.com" TargetMode="External"/><Relationship Id="rId56" Type="http://schemas.openxmlformats.org/officeDocument/2006/relationships/hyperlink" Target="mailto:Jani.Lainema@nokia.com" TargetMode="External"/><Relationship Id="rId64"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mailto:shih-ta.hsiang@mediatek.com" TargetMode="External"/><Relationship Id="rId3" Type="http://schemas.openxmlformats.org/officeDocument/2006/relationships/numbering" Target="numbering.xml"/><Relationship Id="rId12" Type="http://schemas.openxmlformats.org/officeDocument/2006/relationships/hyperlink" Target="mailto:liweig@qti.qualcomm.com" TargetMode="External"/><Relationship Id="rId17" Type="http://schemas.openxmlformats.org/officeDocument/2006/relationships/hyperlink" Target="mailto:liweig@qti.qualcomm.com" TargetMode="External"/><Relationship Id="rId25" Type="http://schemas.openxmlformats.org/officeDocument/2006/relationships/hyperlink" Target="mailto:madhukar@ti.com" TargetMode="External"/><Relationship Id="rId33" Type="http://schemas.openxmlformats.org/officeDocument/2006/relationships/hyperlink" Target="mailto:jinosoul@etri.re.kr" TargetMode="External"/><Relationship Id="rId38" Type="http://schemas.openxmlformats.org/officeDocument/2006/relationships/hyperlink" Target="mailto:tsukuba.takeshi@sharp.co.jp" TargetMode="External"/><Relationship Id="rId46" Type="http://schemas.openxmlformats.org/officeDocument/2006/relationships/hyperlink" Target="mailto:Edouard.francois@crf.canon.fr" TargetMode="External"/><Relationship Id="rId59" Type="http://schemas.openxmlformats.org/officeDocument/2006/relationships/hyperlink" Target="mailto:zhan.ma@sta.samsung.com" TargetMode="External"/><Relationship Id="rId67" Type="http://schemas.openxmlformats.org/officeDocument/2006/relationships/theme" Target="theme/theme1.xml"/><Relationship Id="rId20" Type="http://schemas.openxmlformats.org/officeDocument/2006/relationships/hyperlink" Target="mailto:geertv@qti.qualcomm.com" TargetMode="External"/><Relationship Id="rId41" Type="http://schemas.openxmlformats.org/officeDocument/2006/relationships/hyperlink" Target="mailto:jzhao@sharplabs.com" TargetMode="External"/><Relationship Id="rId54" Type="http://schemas.openxmlformats.org/officeDocument/2006/relationships/hyperlink" Target="mailto:ext-done.bugdayci@nokia.com" TargetMode="External"/><Relationship Id="rId62" Type="http://schemas.openxmlformats.org/officeDocument/2006/relationships/hyperlink" Target="mailto:chyeo@i2r.a-star.edu.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EFEC8-0A1D-406F-B223-7B5A9E081CFF}">
  <ds:schemaRefs>
    <ds:schemaRef ds:uri="http://schemas.openxmlformats.org/officeDocument/2006/bibliography"/>
  </ds:schemaRefs>
</ds:datastoreItem>
</file>

<file path=customXml/itemProps2.xml><?xml version="1.0" encoding="utf-8"?>
<ds:datastoreItem xmlns:ds="http://schemas.openxmlformats.org/officeDocument/2006/customXml" ds:itemID="{73667E3E-15FA-4F95-B95D-468703BC8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2155</Words>
  <Characters>12288</Characters>
  <Application>Microsoft Office Word</Application>
  <DocSecurity>0</DocSecurity>
  <Lines>102</Lines>
  <Paragraphs>28</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14415</CharactersWithSpaces>
  <SharedDoc>false</SharedDoc>
  <HLinks>
    <vt:vector size="330" baseType="variant">
      <vt:variant>
        <vt:i4>1507445</vt:i4>
      </vt:variant>
      <vt:variant>
        <vt:i4>165</vt:i4>
      </vt:variant>
      <vt:variant>
        <vt:i4>0</vt:i4>
      </vt:variant>
      <vt:variant>
        <vt:i4>5</vt:i4>
      </vt:variant>
      <vt:variant>
        <vt:lpwstr>mailto:andrey.norkin@ericsson.com</vt:lpwstr>
      </vt:variant>
      <vt:variant>
        <vt:lpwstr/>
      </vt:variant>
      <vt:variant>
        <vt:i4>327693</vt:i4>
      </vt:variant>
      <vt:variant>
        <vt:i4>162</vt:i4>
      </vt:variant>
      <vt:variant>
        <vt:i4>0</vt:i4>
      </vt:variant>
      <vt:variant>
        <vt:i4>5</vt:i4>
      </vt:variant>
      <vt:variant>
        <vt:lpwstr>http://sdrv.ms/Y6nbEC</vt:lpwstr>
      </vt:variant>
      <vt:variant>
        <vt:lpwstr/>
      </vt:variant>
      <vt:variant>
        <vt:i4>8126547</vt:i4>
      </vt:variant>
      <vt:variant>
        <vt:i4>156</vt:i4>
      </vt:variant>
      <vt:variant>
        <vt:i4>0</vt:i4>
      </vt:variant>
      <vt:variant>
        <vt:i4>5</vt:i4>
      </vt:variant>
      <vt:variant>
        <vt:lpwstr>mailto:chyeo@i2r.a-star.edu.sg</vt:lpwstr>
      </vt:variant>
      <vt:variant>
        <vt:lpwstr/>
      </vt:variant>
      <vt:variant>
        <vt:i4>6946903</vt:i4>
      </vt:variant>
      <vt:variant>
        <vt:i4>153</vt:i4>
      </vt:variant>
      <vt:variant>
        <vt:i4>0</vt:i4>
      </vt:variant>
      <vt:variant>
        <vt:i4>5</vt:i4>
      </vt:variant>
      <vt:variant>
        <vt:lpwstr>mailto:yhtan@i2r.a-star.edu.sg</vt:lpwstr>
      </vt:variant>
      <vt:variant>
        <vt:lpwstr/>
      </vt:variant>
      <vt:variant>
        <vt:i4>589936</vt:i4>
      </vt:variant>
      <vt:variant>
        <vt:i4>150</vt:i4>
      </vt:variant>
      <vt:variant>
        <vt:i4>0</vt:i4>
      </vt:variant>
      <vt:variant>
        <vt:i4>5</vt:i4>
      </vt:variant>
      <vt:variant>
        <vt:lpwstr>mailto:tammy.lee@samsung.com</vt:lpwstr>
      </vt:variant>
      <vt:variant>
        <vt:lpwstr/>
      </vt:variant>
      <vt:variant>
        <vt:i4>2490374</vt:i4>
      </vt:variant>
      <vt:variant>
        <vt:i4>147</vt:i4>
      </vt:variant>
      <vt:variant>
        <vt:i4>0</vt:i4>
      </vt:variant>
      <vt:variant>
        <vt:i4>5</vt:i4>
      </vt:variant>
      <vt:variant>
        <vt:lpwstr>mailto:zhan.ma@sta.samsung.com</vt:lpwstr>
      </vt:variant>
      <vt:variant>
        <vt:lpwstr/>
      </vt:variant>
      <vt:variant>
        <vt:i4>7733256</vt:i4>
      </vt:variant>
      <vt:variant>
        <vt:i4>144</vt:i4>
      </vt:variant>
      <vt:variant>
        <vt:i4>0</vt:i4>
      </vt:variant>
      <vt:variant>
        <vt:i4>5</vt:i4>
      </vt:variant>
      <vt:variant>
        <vt:lpwstr>mailto:asaxena@sta.samsung.com</vt:lpwstr>
      </vt:variant>
      <vt:variant>
        <vt:lpwstr/>
      </vt:variant>
      <vt:variant>
        <vt:i4>131111</vt:i4>
      </vt:variant>
      <vt:variant>
        <vt:i4>141</vt:i4>
      </vt:variant>
      <vt:variant>
        <vt:i4>0</vt:i4>
      </vt:variant>
      <vt:variant>
        <vt:i4>5</vt:i4>
      </vt:variant>
      <vt:variant>
        <vt:lpwstr>mailto:Kazushi.Sato@jp.sony.com</vt:lpwstr>
      </vt:variant>
      <vt:variant>
        <vt:lpwstr/>
      </vt:variant>
      <vt:variant>
        <vt:i4>2949188</vt:i4>
      </vt:variant>
      <vt:variant>
        <vt:i4>138</vt:i4>
      </vt:variant>
      <vt:variant>
        <vt:i4>0</vt:i4>
      </vt:variant>
      <vt:variant>
        <vt:i4>5</vt:i4>
      </vt:variant>
      <vt:variant>
        <vt:lpwstr>mailto:Jani.Lainema@nokia.com</vt:lpwstr>
      </vt:variant>
      <vt:variant>
        <vt:lpwstr/>
      </vt:variant>
      <vt:variant>
        <vt:i4>983154</vt:i4>
      </vt:variant>
      <vt:variant>
        <vt:i4>135</vt:i4>
      </vt:variant>
      <vt:variant>
        <vt:i4>0</vt:i4>
      </vt:variant>
      <vt:variant>
        <vt:i4>5</vt:i4>
      </vt:variant>
      <vt:variant>
        <vt:lpwstr>mailto:Kemal.Ugur@nokia.com</vt:lpwstr>
      </vt:variant>
      <vt:variant>
        <vt:lpwstr/>
      </vt:variant>
      <vt:variant>
        <vt:i4>3932181</vt:i4>
      </vt:variant>
      <vt:variant>
        <vt:i4>132</vt:i4>
      </vt:variant>
      <vt:variant>
        <vt:i4>0</vt:i4>
      </vt:variant>
      <vt:variant>
        <vt:i4>5</vt:i4>
      </vt:variant>
      <vt:variant>
        <vt:lpwstr>mailto:ext-done.bugdayci@nokia.com</vt:lpwstr>
      </vt:variant>
      <vt:variant>
        <vt:lpwstr/>
      </vt:variant>
      <vt:variant>
        <vt:i4>2818135</vt:i4>
      </vt:variant>
      <vt:variant>
        <vt:i4>129</vt:i4>
      </vt:variant>
      <vt:variant>
        <vt:i4>0</vt:i4>
      </vt:variant>
      <vt:variant>
        <vt:i4>5</vt:i4>
      </vt:variant>
      <vt:variant>
        <vt:lpwstr>mailto:jy.park@lge.com</vt:lpwstr>
      </vt:variant>
      <vt:variant>
        <vt:lpwstr/>
      </vt:variant>
      <vt:variant>
        <vt:i4>4915241</vt:i4>
      </vt:variant>
      <vt:variant>
        <vt:i4>126</vt:i4>
      </vt:variant>
      <vt:variant>
        <vt:i4>0</vt:i4>
      </vt:variant>
      <vt:variant>
        <vt:i4>5</vt:i4>
      </vt:variant>
      <vt:variant>
        <vt:lpwstr>mailto:chulkeun.kim@lge.com</vt:lpwstr>
      </vt:variant>
      <vt:variant>
        <vt:lpwstr/>
      </vt:variant>
      <vt:variant>
        <vt:i4>393257</vt:i4>
      </vt:variant>
      <vt:variant>
        <vt:i4>123</vt:i4>
      </vt:variant>
      <vt:variant>
        <vt:i4>0</vt:i4>
      </vt:variant>
      <vt:variant>
        <vt:i4>5</vt:i4>
      </vt:variant>
      <vt:variant>
        <vt:lpwstr>mailto:shih-ta.hsiang@mediatek.com</vt:lpwstr>
      </vt:variant>
      <vt:variant>
        <vt:lpwstr/>
      </vt:variant>
      <vt:variant>
        <vt:i4>5832755</vt:i4>
      </vt:variant>
      <vt:variant>
        <vt:i4>120</vt:i4>
      </vt:variant>
      <vt:variant>
        <vt:i4>0</vt:i4>
      </vt:variant>
      <vt:variant>
        <vt:i4>5</vt:i4>
      </vt:variant>
      <vt:variant>
        <vt:lpwstr>mailto:polin.lai@mediatek.com</vt:lpwstr>
      </vt:variant>
      <vt:variant>
        <vt:lpwstr/>
      </vt:variant>
      <vt:variant>
        <vt:i4>6946841</vt:i4>
      </vt:variant>
      <vt:variant>
        <vt:i4>117</vt:i4>
      </vt:variant>
      <vt:variant>
        <vt:i4>0</vt:i4>
      </vt:variant>
      <vt:variant>
        <vt:i4>5</vt:i4>
      </vt:variant>
      <vt:variant>
        <vt:lpwstr>mailto:shan.liu@mediatek.com</vt:lpwstr>
      </vt:variant>
      <vt:variant>
        <vt:lpwstr/>
      </vt:variant>
      <vt:variant>
        <vt:i4>2097247</vt:i4>
      </vt:variant>
      <vt:variant>
        <vt:i4>114</vt:i4>
      </vt:variant>
      <vt:variant>
        <vt:i4>0</vt:i4>
      </vt:variant>
      <vt:variant>
        <vt:i4>5</vt:i4>
      </vt:variant>
      <vt:variant>
        <vt:lpwstr>mailto:yuwen.huang@mediatek.com</vt:lpwstr>
      </vt:variant>
      <vt:variant>
        <vt:lpwstr/>
      </vt:variant>
      <vt:variant>
        <vt:i4>3211334</vt:i4>
      </vt:variant>
      <vt:variant>
        <vt:i4>111</vt:i4>
      </vt:variant>
      <vt:variant>
        <vt:i4>0</vt:i4>
      </vt:variant>
      <vt:variant>
        <vt:i4>5</vt:i4>
      </vt:variant>
      <vt:variant>
        <vt:lpwstr>mailto:Peter.chuang@mediatek.com</vt:lpwstr>
      </vt:variant>
      <vt:variant>
        <vt:lpwstr/>
      </vt:variant>
      <vt:variant>
        <vt:i4>3014663</vt:i4>
      </vt:variant>
      <vt:variant>
        <vt:i4>108</vt:i4>
      </vt:variant>
      <vt:variant>
        <vt:i4>0</vt:i4>
      </vt:variant>
      <vt:variant>
        <vt:i4>5</vt:i4>
      </vt:variant>
      <vt:variant>
        <vt:lpwstr>mailto:Edouard.francois@crf.canon.fr</vt:lpwstr>
      </vt:variant>
      <vt:variant>
        <vt:lpwstr/>
      </vt:variant>
      <vt:variant>
        <vt:i4>393251</vt:i4>
      </vt:variant>
      <vt:variant>
        <vt:i4>105</vt:i4>
      </vt:variant>
      <vt:variant>
        <vt:i4>0</vt:i4>
      </vt:variant>
      <vt:variant>
        <vt:i4>5</vt:i4>
      </vt:variant>
      <vt:variant>
        <vt:lpwstr>mailto:Fabrice.leleannec@crf.canon.fr</vt:lpwstr>
      </vt:variant>
      <vt:variant>
        <vt:lpwstr/>
      </vt:variant>
      <vt:variant>
        <vt:i4>393251</vt:i4>
      </vt:variant>
      <vt:variant>
        <vt:i4>102</vt:i4>
      </vt:variant>
      <vt:variant>
        <vt:i4>0</vt:i4>
      </vt:variant>
      <vt:variant>
        <vt:i4>5</vt:i4>
      </vt:variant>
      <vt:variant>
        <vt:lpwstr>mailto:fabrice.leleannec@crf.canon.fr</vt:lpwstr>
      </vt:variant>
      <vt:variant>
        <vt:lpwstr/>
      </vt:variant>
      <vt:variant>
        <vt:i4>3670086</vt:i4>
      </vt:variant>
      <vt:variant>
        <vt:i4>99</vt:i4>
      </vt:variant>
      <vt:variant>
        <vt:i4>0</vt:i4>
      </vt:variant>
      <vt:variant>
        <vt:i4>5</vt:i4>
      </vt:variant>
      <vt:variant>
        <vt:lpwstr>mailto:wenhao.zhang@intel.com</vt:lpwstr>
      </vt:variant>
      <vt:variant>
        <vt:lpwstr/>
      </vt:variant>
      <vt:variant>
        <vt:i4>1900602</vt:i4>
      </vt:variant>
      <vt:variant>
        <vt:i4>96</vt:i4>
      </vt:variant>
      <vt:variant>
        <vt:i4>0</vt:i4>
      </vt:variant>
      <vt:variant>
        <vt:i4>5</vt:i4>
      </vt:variant>
      <vt:variant>
        <vt:lpwstr>mailto:ikai.tomohiro@sharp.co.jp</vt:lpwstr>
      </vt:variant>
      <vt:variant>
        <vt:lpwstr/>
      </vt:variant>
      <vt:variant>
        <vt:i4>7405636</vt:i4>
      </vt:variant>
      <vt:variant>
        <vt:i4>93</vt:i4>
      </vt:variant>
      <vt:variant>
        <vt:i4>0</vt:i4>
      </vt:variant>
      <vt:variant>
        <vt:i4>5</vt:i4>
      </vt:variant>
      <vt:variant>
        <vt:lpwstr>mailto:jzhao@sharplabs.com</vt:lpwstr>
      </vt:variant>
      <vt:variant>
        <vt:lpwstr/>
      </vt:variant>
      <vt:variant>
        <vt:i4>524329</vt:i4>
      </vt:variant>
      <vt:variant>
        <vt:i4>90</vt:i4>
      </vt:variant>
      <vt:variant>
        <vt:i4>0</vt:i4>
      </vt:variant>
      <vt:variant>
        <vt:i4>5</vt:i4>
      </vt:variant>
      <vt:variant>
        <vt:lpwstr>mailto:misrak@sharplabs.com</vt:lpwstr>
      </vt:variant>
      <vt:variant>
        <vt:lpwstr/>
      </vt:variant>
      <vt:variant>
        <vt:i4>1376295</vt:i4>
      </vt:variant>
      <vt:variant>
        <vt:i4>87</vt:i4>
      </vt:variant>
      <vt:variant>
        <vt:i4>0</vt:i4>
      </vt:variant>
      <vt:variant>
        <vt:i4>5</vt:i4>
      </vt:variant>
      <vt:variant>
        <vt:lpwstr>mailto:asegall@sharplabs.com</vt:lpwstr>
      </vt:variant>
      <vt:variant>
        <vt:lpwstr/>
      </vt:variant>
      <vt:variant>
        <vt:i4>2949123</vt:i4>
      </vt:variant>
      <vt:variant>
        <vt:i4>84</vt:i4>
      </vt:variant>
      <vt:variant>
        <vt:i4>0</vt:i4>
      </vt:variant>
      <vt:variant>
        <vt:i4>5</vt:i4>
      </vt:variant>
      <vt:variant>
        <vt:lpwstr>mailto:tsukuba.takeshi@sharp.co.jp</vt:lpwstr>
      </vt:variant>
      <vt:variant>
        <vt:lpwstr/>
      </vt:variant>
      <vt:variant>
        <vt:i4>131120</vt:i4>
      </vt:variant>
      <vt:variant>
        <vt:i4>81</vt:i4>
      </vt:variant>
      <vt:variant>
        <vt:i4>0</vt:i4>
      </vt:variant>
      <vt:variant>
        <vt:i4>5</vt:i4>
      </vt:variant>
      <vt:variant>
        <vt:lpwstr>mailto:yamamoto.tomoyuki@sharp.co.jp</vt:lpwstr>
      </vt:variant>
      <vt:variant>
        <vt:lpwstr/>
      </vt:variant>
      <vt:variant>
        <vt:i4>2949123</vt:i4>
      </vt:variant>
      <vt:variant>
        <vt:i4>78</vt:i4>
      </vt:variant>
      <vt:variant>
        <vt:i4>0</vt:i4>
      </vt:variant>
      <vt:variant>
        <vt:i4>5</vt:i4>
      </vt:variant>
      <vt:variant>
        <vt:lpwstr>mailto:tsukuba.takeshi@sharp.co.jp</vt:lpwstr>
      </vt:variant>
      <vt:variant>
        <vt:lpwstr/>
      </vt:variant>
      <vt:variant>
        <vt:i4>4128794</vt:i4>
      </vt:variant>
      <vt:variant>
        <vt:i4>75</vt:i4>
      </vt:variant>
      <vt:variant>
        <vt:i4>0</vt:i4>
      </vt:variant>
      <vt:variant>
        <vt:i4>5</vt:i4>
      </vt:variant>
      <vt:variant>
        <vt:lpwstr>mailto:kei@kddilabs.jp</vt:lpwstr>
      </vt:variant>
      <vt:variant>
        <vt:lpwstr/>
      </vt:variant>
      <vt:variant>
        <vt:i4>5898278</vt:i4>
      </vt:variant>
      <vt:variant>
        <vt:i4>72</vt:i4>
      </vt:variant>
      <vt:variant>
        <vt:i4>0</vt:i4>
      </vt:variant>
      <vt:variant>
        <vt:i4>5</vt:i4>
      </vt:variant>
      <vt:variant>
        <vt:lpwstr>mailto:hanilee@etri.re.kr</vt:lpwstr>
      </vt:variant>
      <vt:variant>
        <vt:lpwstr/>
      </vt:variant>
      <vt:variant>
        <vt:i4>1245304</vt:i4>
      </vt:variant>
      <vt:variant>
        <vt:i4>69</vt:i4>
      </vt:variant>
      <vt:variant>
        <vt:i4>0</vt:i4>
      </vt:variant>
      <vt:variant>
        <vt:i4>5</vt:i4>
      </vt:variant>
      <vt:variant>
        <vt:lpwstr>mailto:jinosoul@etri.re.kr</vt:lpwstr>
      </vt:variant>
      <vt:variant>
        <vt:lpwstr/>
      </vt:variant>
      <vt:variant>
        <vt:i4>4718646</vt:i4>
      </vt:variant>
      <vt:variant>
        <vt:i4>66</vt:i4>
      </vt:variant>
      <vt:variant>
        <vt:i4>0</vt:i4>
      </vt:variant>
      <vt:variant>
        <vt:i4>5</vt:i4>
      </vt:variant>
      <vt:variant>
        <vt:lpwstr>mailto:jungwon@etri.re.kr</vt:lpwstr>
      </vt:variant>
      <vt:variant>
        <vt:lpwstr/>
      </vt:variant>
      <vt:variant>
        <vt:i4>852001</vt:i4>
      </vt:variant>
      <vt:variant>
        <vt:i4>63</vt:i4>
      </vt:variant>
      <vt:variant>
        <vt:i4>0</vt:i4>
      </vt:variant>
      <vt:variant>
        <vt:i4>5</vt:i4>
      </vt:variant>
      <vt:variant>
        <vt:lpwstr>mailto:haricharan.lakshman@hhi.fraunhofer.de</vt:lpwstr>
      </vt:variant>
      <vt:variant>
        <vt:lpwstr/>
      </vt:variant>
      <vt:variant>
        <vt:i4>6160424</vt:i4>
      </vt:variant>
      <vt:variant>
        <vt:i4>60</vt:i4>
      </vt:variant>
      <vt:variant>
        <vt:i4>0</vt:i4>
      </vt:variant>
      <vt:variant>
        <vt:i4>5</vt:i4>
      </vt:variant>
      <vt:variant>
        <vt:lpwstr>mailto:wen.gao@huawei.com</vt:lpwstr>
      </vt:variant>
      <vt:variant>
        <vt:lpwstr/>
      </vt:variant>
      <vt:variant>
        <vt:i4>6553603</vt:i4>
      </vt:variant>
      <vt:variant>
        <vt:i4>57</vt:i4>
      </vt:variant>
      <vt:variant>
        <vt:i4>0</vt:i4>
      </vt:variant>
      <vt:variant>
        <vt:i4>5</vt:i4>
      </vt:variant>
      <vt:variant>
        <vt:lpwstr>mailto:dong.jiang@huawei.com</vt:lpwstr>
      </vt:variant>
      <vt:variant>
        <vt:lpwstr/>
      </vt:variant>
      <vt:variant>
        <vt:i4>458863</vt:i4>
      </vt:variant>
      <vt:variant>
        <vt:i4>54</vt:i4>
      </vt:variant>
      <vt:variant>
        <vt:i4>0</vt:i4>
      </vt:variant>
      <vt:variant>
        <vt:i4>5</vt:i4>
      </vt:variant>
      <vt:variant>
        <vt:lpwstr>mailto:haitao.yang@huawei.com</vt:lpwstr>
      </vt:variant>
      <vt:variant>
        <vt:lpwstr/>
      </vt:variant>
      <vt:variant>
        <vt:i4>3604547</vt:i4>
      </vt:variant>
      <vt:variant>
        <vt:i4>51</vt:i4>
      </vt:variant>
      <vt:variant>
        <vt:i4>0</vt:i4>
      </vt:variant>
      <vt:variant>
        <vt:i4>5</vt:i4>
      </vt:variant>
      <vt:variant>
        <vt:lpwstr>mailto:haoping.yu@huawei.com</vt:lpwstr>
      </vt:variant>
      <vt:variant>
        <vt:lpwstr/>
      </vt:variant>
      <vt:variant>
        <vt:i4>5701740</vt:i4>
      </vt:variant>
      <vt:variant>
        <vt:i4>48</vt:i4>
      </vt:variant>
      <vt:variant>
        <vt:i4>0</vt:i4>
      </vt:variant>
      <vt:variant>
        <vt:i4>5</vt:i4>
      </vt:variant>
      <vt:variant>
        <vt:lpwstr>mailto:weixianghui@huawei.com</vt:lpwstr>
      </vt:variant>
      <vt:variant>
        <vt:lpwstr/>
      </vt:variant>
      <vt:variant>
        <vt:i4>6881283</vt:i4>
      </vt:variant>
      <vt:variant>
        <vt:i4>45</vt:i4>
      </vt:variant>
      <vt:variant>
        <vt:i4>0</vt:i4>
      </vt:variant>
      <vt:variant>
        <vt:i4>5</vt:i4>
      </vt:variant>
      <vt:variant>
        <vt:lpwstr>mailto:JINWEN.ZAN@huawei.com</vt:lpwstr>
      </vt:variant>
      <vt:variant>
        <vt:lpwstr/>
      </vt:variant>
      <vt:variant>
        <vt:i4>5767279</vt:i4>
      </vt:variant>
      <vt:variant>
        <vt:i4>42</vt:i4>
      </vt:variant>
      <vt:variant>
        <vt:i4>0</vt:i4>
      </vt:variant>
      <vt:variant>
        <vt:i4>5</vt:i4>
      </vt:variant>
      <vt:variant>
        <vt:lpwstr>mailto:madhukar@ti.com</vt:lpwstr>
      </vt:variant>
      <vt:variant>
        <vt:lpwstr/>
      </vt:variant>
      <vt:variant>
        <vt:i4>2424907</vt:i4>
      </vt:variant>
      <vt:variant>
        <vt:i4>39</vt:i4>
      </vt:variant>
      <vt:variant>
        <vt:i4>0</vt:i4>
      </vt:variant>
      <vt:variant>
        <vt:i4>5</vt:i4>
      </vt:variant>
      <vt:variant>
        <vt:lpwstr>mailto:d-kwon@ti.com</vt:lpwstr>
      </vt:variant>
      <vt:variant>
        <vt:lpwstr/>
      </vt:variant>
      <vt:variant>
        <vt:i4>1769595</vt:i4>
      </vt:variant>
      <vt:variant>
        <vt:i4>36</vt:i4>
      </vt:variant>
      <vt:variant>
        <vt:i4>0</vt:i4>
      </vt:variant>
      <vt:variant>
        <vt:i4>5</vt:i4>
      </vt:variant>
      <vt:variant>
        <vt:lpwstr>mailto:Xiaoyu.Xiu@InterDigital.com</vt:lpwstr>
      </vt:variant>
      <vt:variant>
        <vt:lpwstr/>
      </vt:variant>
      <vt:variant>
        <vt:i4>5373999</vt:i4>
      </vt:variant>
      <vt:variant>
        <vt:i4>33</vt:i4>
      </vt:variant>
      <vt:variant>
        <vt:i4>0</vt:i4>
      </vt:variant>
      <vt:variant>
        <vt:i4>5</vt:i4>
      </vt:variant>
      <vt:variant>
        <vt:lpwstr>mailto:Yan.Ye@InterDigital.com</vt:lpwstr>
      </vt:variant>
      <vt:variant>
        <vt:lpwstr/>
      </vt:variant>
      <vt:variant>
        <vt:i4>7405593</vt:i4>
      </vt:variant>
      <vt:variant>
        <vt:i4>30</vt:i4>
      </vt:variant>
      <vt:variant>
        <vt:i4>0</vt:i4>
      </vt:variant>
      <vt:variant>
        <vt:i4>5</vt:i4>
      </vt:variant>
      <vt:variant>
        <vt:lpwstr>mailto:Yong.He@InterDigital.com</vt:lpwstr>
      </vt:variant>
      <vt:variant>
        <vt:lpwstr/>
      </vt:variant>
      <vt:variant>
        <vt:i4>3080257</vt:i4>
      </vt:variant>
      <vt:variant>
        <vt:i4>27</vt:i4>
      </vt:variant>
      <vt:variant>
        <vt:i4>0</vt:i4>
      </vt:variant>
      <vt:variant>
        <vt:i4>5</vt:i4>
      </vt:variant>
      <vt:variant>
        <vt:lpwstr>mailto:krapaka@qti.qualcomm.com</vt:lpwstr>
      </vt:variant>
      <vt:variant>
        <vt:lpwstr/>
      </vt:variant>
      <vt:variant>
        <vt:i4>1769580</vt:i4>
      </vt:variant>
      <vt:variant>
        <vt:i4>24</vt:i4>
      </vt:variant>
      <vt:variant>
        <vt:i4>0</vt:i4>
      </vt:variant>
      <vt:variant>
        <vt:i4>5</vt:i4>
      </vt:variant>
      <vt:variant>
        <vt:lpwstr>mailto:geertv@qti.qualcomm.com</vt:lpwstr>
      </vt:variant>
      <vt:variant>
        <vt:lpwstr/>
      </vt:variant>
      <vt:variant>
        <vt:i4>7471109</vt:i4>
      </vt:variant>
      <vt:variant>
        <vt:i4>21</vt:i4>
      </vt:variant>
      <vt:variant>
        <vt:i4>0</vt:i4>
      </vt:variant>
      <vt:variant>
        <vt:i4>5</vt:i4>
      </vt:variant>
      <vt:variant>
        <vt:lpwstr>mailto:vseregin@qti.qualcomm.com</vt:lpwstr>
      </vt:variant>
      <vt:variant>
        <vt:lpwstr/>
      </vt:variant>
      <vt:variant>
        <vt:i4>7471109</vt:i4>
      </vt:variant>
      <vt:variant>
        <vt:i4>18</vt:i4>
      </vt:variant>
      <vt:variant>
        <vt:i4>0</vt:i4>
      </vt:variant>
      <vt:variant>
        <vt:i4>5</vt:i4>
      </vt:variant>
      <vt:variant>
        <vt:lpwstr>mailto:vseregin@qti.qualcomm.com</vt:lpwstr>
      </vt:variant>
      <vt:variant>
        <vt:lpwstr/>
      </vt:variant>
      <vt:variant>
        <vt:i4>2031718</vt:i4>
      </vt:variant>
      <vt:variant>
        <vt:i4>15</vt:i4>
      </vt:variant>
      <vt:variant>
        <vt:i4>0</vt:i4>
      </vt:variant>
      <vt:variant>
        <vt:i4>5</vt:i4>
      </vt:variant>
      <vt:variant>
        <vt:lpwstr>mailto:liweig@qti.qualcomm.com</vt:lpwstr>
      </vt:variant>
      <vt:variant>
        <vt:lpwstr/>
      </vt:variant>
      <vt:variant>
        <vt:i4>4718646</vt:i4>
      </vt:variant>
      <vt:variant>
        <vt:i4>12</vt:i4>
      </vt:variant>
      <vt:variant>
        <vt:i4>0</vt:i4>
      </vt:variant>
      <vt:variant>
        <vt:i4>5</vt:i4>
      </vt:variant>
      <vt:variant>
        <vt:lpwstr>mailto:jungwon@etri.re.kr</vt:lpwstr>
      </vt:variant>
      <vt:variant>
        <vt:lpwstr/>
      </vt:variant>
      <vt:variant>
        <vt:i4>6881283</vt:i4>
      </vt:variant>
      <vt:variant>
        <vt:i4>9</vt:i4>
      </vt:variant>
      <vt:variant>
        <vt:i4>0</vt:i4>
      </vt:variant>
      <vt:variant>
        <vt:i4>5</vt:i4>
      </vt:variant>
      <vt:variant>
        <vt:lpwstr>mailto:JINWEN.ZAN@huawei.com</vt:lpwstr>
      </vt:variant>
      <vt:variant>
        <vt:lpwstr/>
      </vt:variant>
      <vt:variant>
        <vt:i4>2424907</vt:i4>
      </vt:variant>
      <vt:variant>
        <vt:i4>6</vt:i4>
      </vt:variant>
      <vt:variant>
        <vt:i4>0</vt:i4>
      </vt:variant>
      <vt:variant>
        <vt:i4>5</vt:i4>
      </vt:variant>
      <vt:variant>
        <vt:lpwstr>mailto:d-kwon@ti.com</vt:lpwstr>
      </vt:variant>
      <vt:variant>
        <vt:lpwstr/>
      </vt:variant>
      <vt:variant>
        <vt:i4>7405593</vt:i4>
      </vt:variant>
      <vt:variant>
        <vt:i4>3</vt:i4>
      </vt:variant>
      <vt:variant>
        <vt:i4>0</vt:i4>
      </vt:variant>
      <vt:variant>
        <vt:i4>5</vt:i4>
      </vt:variant>
      <vt:variant>
        <vt:lpwstr>mailto:Yong.He@InterDigital.com</vt:lpwstr>
      </vt:variant>
      <vt:variant>
        <vt:lpwstr/>
      </vt:variant>
      <vt:variant>
        <vt:i4>2031718</vt:i4>
      </vt:variant>
      <vt:variant>
        <vt:i4>0</vt:i4>
      </vt:variant>
      <vt:variant>
        <vt:i4>0</vt:i4>
      </vt:variant>
      <vt:variant>
        <vt:i4>5</vt:i4>
      </vt:variant>
      <vt:variant>
        <vt:lpwstr>mailto:liweig@qti.qualcomm.com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liweig</cp:lastModifiedBy>
  <cp:revision>1</cp:revision>
  <cp:lastPrinted>1601-01-01T00:00:00Z</cp:lastPrinted>
  <dcterms:created xsi:type="dcterms:W3CDTF">2013-02-07T19:22:00Z</dcterms:created>
  <dcterms:modified xsi:type="dcterms:W3CDTF">2013-02-07T19:39:00Z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1356267447</vt:i4>
  </property>
  <property fmtid="{D5CDD505-2E9C-101B-9397-08002B2CF9AE}" pid="3" name="_NewReviewCycle">
    <vt:lpwstr/>
  </property>
  <property fmtid="{D5CDD505-2E9C-101B-9397-08002B2CF9AE}" pid="4" name="_EmailSubject">
    <vt:lpwstr>[SCE2] SCE 2 descriptions to be uploaded</vt:lpwstr>
  </property>
  <property fmtid="{D5CDD505-2E9C-101B-9397-08002B2CF9AE}" pid="5" name="_AuthorEmail">
    <vt:lpwstr>liweig@qti.qualcomm.com</vt:lpwstr>
  </property>
  <property fmtid="{D5CDD505-2E9C-101B-9397-08002B2CF9AE}" pid="6" name="_AuthorEmailDisplayName">
    <vt:lpwstr>Guo, Liwei</vt:lpwstr>
  </property>
</Properties>
</file>