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96E8E" w:rsidRPr="00DD5F48">
        <w:tc>
          <w:tcPr>
            <w:tcW w:w="6408" w:type="dxa"/>
          </w:tcPr>
          <w:p w:rsidR="00E96E8E" w:rsidRPr="00523E97" w:rsidRDefault="004C7147" w:rsidP="00C52BAF">
            <w:pPr>
              <w:tabs>
                <w:tab w:val="left" w:pos="7200"/>
              </w:tabs>
              <w:rPr>
                <w:rFonts w:eastAsia="Times New Roman"/>
                <w:b/>
                <w:sz w:val="24"/>
                <w:szCs w:val="22"/>
                <w:lang w:eastAsia="zh-CN"/>
              </w:rPr>
            </w:pPr>
            <w:r>
              <w:rPr>
                <w:rFonts w:eastAsia="Times New Roman"/>
                <w:b/>
                <w:noProof/>
                <w:sz w:val="24"/>
                <w:szCs w:val="22"/>
                <w:lang w:eastAsia="ko-KR"/>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6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617"/>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618"/>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619"/>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20"/>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2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622"/>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623"/>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624"/>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625"/>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626"/>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627"/>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628"/>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629"/>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630"/>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631"/>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632"/>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633"/>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634"/>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635"/>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636"/>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637"/>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638"/>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639"/>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16"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">
                      <v:line id="Line 617"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618"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619"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20"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21"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622"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623"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624"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625"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626"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627"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628"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629"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630"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631"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632"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633"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634"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635"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636"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637"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638"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639"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rFonts w:eastAsia="Times New Roman"/>
                <w:b/>
                <w:noProof/>
                <w:sz w:val="24"/>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64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b/>
                <w:noProof/>
                <w:sz w:val="24"/>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640"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96E8E" w:rsidRPr="00523E97">
              <w:rPr>
                <w:rFonts w:eastAsia="Times New Roman"/>
                <w:b/>
                <w:sz w:val="24"/>
                <w:szCs w:val="22"/>
                <w:lang w:eastAsia="zh-CN"/>
              </w:rPr>
              <w:t>Joint Collaborative Team on Video Coding (JCT-VC)</w:t>
            </w:r>
          </w:p>
          <w:p w:rsidR="00E96E8E" w:rsidRPr="00523E97" w:rsidRDefault="00E96E8E" w:rsidP="00C52BAF">
            <w:pPr>
              <w:tabs>
                <w:tab w:val="clear" w:pos="360"/>
                <w:tab w:val="clear" w:pos="720"/>
                <w:tab w:val="clear" w:pos="1080"/>
                <w:tab w:val="clear" w:pos="1440"/>
                <w:tab w:val="left" w:pos="7200"/>
              </w:tabs>
              <w:overflowPunct/>
              <w:autoSpaceDE/>
              <w:autoSpaceDN/>
              <w:adjustRightInd/>
              <w:spacing w:before="0"/>
              <w:textAlignment w:val="auto"/>
              <w:rPr>
                <w:rFonts w:eastAsia="Times New Roman"/>
                <w:b/>
                <w:sz w:val="24"/>
                <w:szCs w:val="22"/>
                <w:lang w:eastAsia="zh-CN"/>
              </w:rPr>
            </w:pPr>
            <w:r w:rsidRPr="00523E97">
              <w:rPr>
                <w:rFonts w:eastAsia="Times New Roman"/>
                <w:b/>
                <w:sz w:val="24"/>
                <w:szCs w:val="22"/>
                <w:lang w:eastAsia="zh-CN"/>
              </w:rPr>
              <w:t>of ITU-T SG16 WP3 and ISO/IEC JTC1/SC29/WG11</w:t>
            </w:r>
          </w:p>
          <w:p w:rsidR="00E96E8E" w:rsidRPr="00DD5F48" w:rsidRDefault="00C4097A" w:rsidP="006C43B2">
            <w:pPr>
              <w:tabs>
                <w:tab w:val="left" w:pos="7200"/>
              </w:tabs>
              <w:spacing w:before="0"/>
              <w:rPr>
                <w:b/>
                <w:szCs w:val="22"/>
              </w:rPr>
            </w:pPr>
            <w:r>
              <w:rPr>
                <w:szCs w:val="22"/>
                <w:lang w:val="en-CA"/>
              </w:rPr>
              <w:t>12</w:t>
            </w:r>
            <w:r w:rsidRPr="005B217D">
              <w:rPr>
                <w:szCs w:val="22"/>
                <w:lang w:val="en-CA"/>
              </w:rPr>
              <w:t xml:space="preserve">th Meeting: </w:t>
            </w:r>
            <w:r>
              <w:rPr>
                <w:szCs w:val="22"/>
                <w:lang w:val="en-CA"/>
              </w:rPr>
              <w:t>Geneva</w:t>
            </w:r>
            <w:r w:rsidRPr="005E1AC6">
              <w:rPr>
                <w:szCs w:val="22"/>
                <w:lang w:val="en-CA"/>
              </w:rPr>
              <w:t xml:space="preserve">, </w:t>
            </w:r>
            <w:r>
              <w:rPr>
                <w:szCs w:val="22"/>
                <w:lang w:val="en-CA"/>
              </w:rPr>
              <w:t>CH</w:t>
            </w:r>
            <w:r w:rsidRPr="005E1AC6">
              <w:rPr>
                <w:szCs w:val="22"/>
                <w:lang w:val="en-CA"/>
              </w:rPr>
              <w:t xml:space="preserve">, </w:t>
            </w:r>
            <w:r>
              <w:rPr>
                <w:szCs w:val="22"/>
                <w:lang w:val="en-CA"/>
              </w:rPr>
              <w:t>14</w:t>
            </w:r>
            <w:r w:rsidRPr="005E1AC6">
              <w:rPr>
                <w:szCs w:val="22"/>
                <w:lang w:val="en-CA"/>
              </w:rPr>
              <w:t>–</w:t>
            </w:r>
            <w:r>
              <w:rPr>
                <w:szCs w:val="22"/>
                <w:lang w:val="en-CA"/>
              </w:rPr>
              <w:t>23</w:t>
            </w:r>
            <w:r w:rsidRPr="005E1AC6">
              <w:rPr>
                <w:szCs w:val="22"/>
                <w:lang w:val="en-CA"/>
              </w:rPr>
              <w:t xml:space="preserve"> </w:t>
            </w:r>
            <w:r>
              <w:rPr>
                <w:szCs w:val="22"/>
                <w:lang w:val="en-CA"/>
              </w:rPr>
              <w:t>Jan.</w:t>
            </w:r>
            <w:r w:rsidRPr="005E1AC6">
              <w:rPr>
                <w:szCs w:val="22"/>
                <w:lang w:val="en-CA"/>
              </w:rPr>
              <w:t xml:space="preserve"> 201</w:t>
            </w:r>
            <w:r>
              <w:rPr>
                <w:szCs w:val="22"/>
                <w:lang w:val="en-CA"/>
              </w:rPr>
              <w:t>3</w:t>
            </w:r>
          </w:p>
        </w:tc>
        <w:tc>
          <w:tcPr>
            <w:tcW w:w="3168" w:type="dxa"/>
          </w:tcPr>
          <w:p w:rsidR="00E96E8E" w:rsidRPr="003546EA" w:rsidRDefault="00E96E8E" w:rsidP="00C52BAF">
            <w:pPr>
              <w:tabs>
                <w:tab w:val="left" w:pos="7200"/>
              </w:tabs>
              <w:rPr>
                <w:u w:val="single"/>
              </w:rPr>
            </w:pPr>
            <w:r w:rsidRPr="003546EA">
              <w:t>Document: JCTVC-</w:t>
            </w:r>
            <w:r w:rsidR="003E28CA">
              <w:rPr>
                <w:u w:val="single"/>
              </w:rPr>
              <w:t>L0412</w:t>
            </w:r>
          </w:p>
          <w:p w:rsidR="00E96E8E" w:rsidRPr="009E480E" w:rsidRDefault="00FA4C8F" w:rsidP="004D3A38">
            <w:pPr>
              <w:tabs>
                <w:tab w:val="left" w:pos="7200"/>
              </w:tabs>
            </w:pPr>
            <w:r>
              <w:rPr>
                <w:u w:val="single"/>
              </w:rPr>
              <w:t>WG 11Number :</w:t>
            </w:r>
            <w:r>
              <w:rPr>
                <w:rFonts w:ascii="Arial" w:hAnsi="Arial" w:cs="Arial"/>
                <w:color w:val="000000"/>
                <w:sz w:val="16"/>
                <w:szCs w:val="16"/>
                <w:shd w:val="clear" w:color="auto" w:fill="FFFFFF"/>
              </w:rPr>
              <w:t>_</w:t>
            </w:r>
            <w:r>
              <w:t xml:space="preserve"> m28051</w:t>
            </w:r>
          </w:p>
        </w:tc>
      </w:tr>
    </w:tbl>
    <w:p w:rsidR="00E61DAC" w:rsidRPr="00AE341B" w:rsidRDefault="00E61DAC" w:rsidP="00531AE9">
      <w:pPr>
        <w:spacing w:before="0"/>
      </w:pPr>
    </w:p>
    <w:tbl>
      <w:tblPr>
        <w:tblW w:w="0" w:type="auto"/>
        <w:tblLayout w:type="fixed"/>
        <w:tblLook w:val="0000" w:firstRow="0" w:lastRow="0" w:firstColumn="0" w:lastColumn="0" w:noHBand="0" w:noVBand="0"/>
      </w:tblPr>
      <w:tblGrid>
        <w:gridCol w:w="1458"/>
        <w:gridCol w:w="3895"/>
        <w:gridCol w:w="851"/>
        <w:gridCol w:w="3372"/>
      </w:tblGrid>
      <w:tr w:rsidR="00E61DAC" w:rsidRPr="00DD5F48">
        <w:tc>
          <w:tcPr>
            <w:tcW w:w="1458" w:type="dxa"/>
          </w:tcPr>
          <w:p w:rsidR="00E61DAC" w:rsidRPr="00DD5F48" w:rsidRDefault="00E61DAC">
            <w:pPr>
              <w:spacing w:before="60" w:after="60"/>
              <w:rPr>
                <w:i/>
                <w:szCs w:val="22"/>
              </w:rPr>
            </w:pPr>
            <w:r w:rsidRPr="00DD5F48">
              <w:rPr>
                <w:i/>
                <w:szCs w:val="22"/>
              </w:rPr>
              <w:t>Title:</w:t>
            </w:r>
          </w:p>
        </w:tc>
        <w:tc>
          <w:tcPr>
            <w:tcW w:w="8118" w:type="dxa"/>
            <w:gridSpan w:val="3"/>
          </w:tcPr>
          <w:p w:rsidR="00E61DAC" w:rsidRPr="00DF3A57" w:rsidRDefault="00927360" w:rsidP="0074002E">
            <w:pPr>
              <w:spacing w:before="60" w:after="60"/>
              <w:rPr>
                <w:b/>
                <w:szCs w:val="22"/>
              </w:rPr>
            </w:pPr>
            <w:r>
              <w:rPr>
                <w:b/>
              </w:rPr>
              <w:t>Non-</w:t>
            </w:r>
            <w:r w:rsidR="00C4097A" w:rsidRPr="00DD03F2">
              <w:rPr>
                <w:b/>
              </w:rPr>
              <w:t>TE 3</w:t>
            </w:r>
            <w:r w:rsidR="00C4097A">
              <w:t xml:space="preserve">: </w:t>
            </w:r>
            <w:r w:rsidRPr="0033265E">
              <w:rPr>
                <w:szCs w:val="24"/>
                <w:lang w:val="en-CA" w:eastAsia="de-DE"/>
              </w:rPr>
              <w:t>On estimation theoretic prediction for enhancement layer residual in scalable video coding</w:t>
            </w:r>
          </w:p>
        </w:tc>
      </w:tr>
      <w:tr w:rsidR="00E61DAC" w:rsidRPr="00DD5F48">
        <w:tc>
          <w:tcPr>
            <w:tcW w:w="1458" w:type="dxa"/>
          </w:tcPr>
          <w:p w:rsidR="00E61DAC" w:rsidRPr="00DD5F48" w:rsidRDefault="00E61DAC">
            <w:pPr>
              <w:spacing w:before="60" w:after="60"/>
              <w:rPr>
                <w:i/>
                <w:szCs w:val="22"/>
              </w:rPr>
            </w:pPr>
            <w:r w:rsidRPr="00DD5F48">
              <w:rPr>
                <w:i/>
                <w:szCs w:val="22"/>
              </w:rPr>
              <w:t>Status:</w:t>
            </w:r>
          </w:p>
        </w:tc>
        <w:tc>
          <w:tcPr>
            <w:tcW w:w="8118" w:type="dxa"/>
            <w:gridSpan w:val="3"/>
          </w:tcPr>
          <w:p w:rsidR="00E61DAC" w:rsidRPr="00DD5F48" w:rsidRDefault="004C3A8F">
            <w:pPr>
              <w:spacing w:before="60" w:after="60"/>
              <w:rPr>
                <w:szCs w:val="22"/>
              </w:rPr>
            </w:pPr>
            <w:r w:rsidRPr="00DD5F48">
              <w:rPr>
                <w:szCs w:val="22"/>
              </w:rPr>
              <w:t>Input Document to JCT-VC</w:t>
            </w:r>
          </w:p>
        </w:tc>
      </w:tr>
      <w:tr w:rsidR="00E61DAC" w:rsidRPr="00DD5F48">
        <w:tc>
          <w:tcPr>
            <w:tcW w:w="1458" w:type="dxa"/>
          </w:tcPr>
          <w:p w:rsidR="00E61DAC" w:rsidRPr="00DD5F48" w:rsidRDefault="00E61DAC">
            <w:pPr>
              <w:spacing w:before="60" w:after="60"/>
              <w:rPr>
                <w:i/>
                <w:szCs w:val="22"/>
              </w:rPr>
            </w:pPr>
            <w:r w:rsidRPr="00DD5F48">
              <w:rPr>
                <w:i/>
                <w:szCs w:val="22"/>
              </w:rPr>
              <w:t>Purpose:</w:t>
            </w:r>
          </w:p>
        </w:tc>
        <w:tc>
          <w:tcPr>
            <w:tcW w:w="8118" w:type="dxa"/>
            <w:gridSpan w:val="3"/>
          </w:tcPr>
          <w:p w:rsidR="00E61DAC" w:rsidRPr="00DD5F48" w:rsidRDefault="00927360">
            <w:pPr>
              <w:spacing w:before="60" w:after="60"/>
              <w:rPr>
                <w:szCs w:val="22"/>
                <w:lang w:eastAsia="ko-KR"/>
              </w:rPr>
            </w:pPr>
            <w:r>
              <w:rPr>
                <w:szCs w:val="22"/>
              </w:rPr>
              <w:t>Proposal</w:t>
            </w:r>
          </w:p>
        </w:tc>
      </w:tr>
      <w:tr w:rsidR="00925E66" w:rsidRPr="00DD5F48" w:rsidTr="004C3A8F">
        <w:tc>
          <w:tcPr>
            <w:tcW w:w="1458" w:type="dxa"/>
          </w:tcPr>
          <w:p w:rsidR="00925E66" w:rsidRPr="00DD5F48" w:rsidRDefault="00925E66">
            <w:pPr>
              <w:spacing w:before="60" w:after="60"/>
              <w:rPr>
                <w:i/>
                <w:szCs w:val="22"/>
              </w:rPr>
            </w:pPr>
            <w:r w:rsidRPr="00DD5F48">
              <w:rPr>
                <w:i/>
                <w:szCs w:val="22"/>
              </w:rPr>
              <w:t>Author(s) or</w:t>
            </w:r>
            <w:r w:rsidRPr="00DD5F48">
              <w:rPr>
                <w:i/>
                <w:szCs w:val="22"/>
              </w:rPr>
              <w:br/>
              <w:t>Contact(s):</w:t>
            </w:r>
          </w:p>
        </w:tc>
        <w:tc>
          <w:tcPr>
            <w:tcW w:w="3895" w:type="dxa"/>
          </w:tcPr>
          <w:p w:rsidR="004D3A38" w:rsidRDefault="00925E66" w:rsidP="00DA0140">
            <w:pPr>
              <w:spacing w:before="60" w:after="60"/>
              <w:rPr>
                <w:szCs w:val="22"/>
              </w:rPr>
            </w:pPr>
            <w:r>
              <w:rPr>
                <w:szCs w:val="22"/>
              </w:rPr>
              <w:t>Ankur Saxena</w:t>
            </w:r>
          </w:p>
          <w:p w:rsidR="00925E66" w:rsidRDefault="00925E66" w:rsidP="00DA0140">
            <w:pPr>
              <w:spacing w:before="60" w:after="60"/>
              <w:rPr>
                <w:szCs w:val="22"/>
              </w:rPr>
            </w:pPr>
            <w:r>
              <w:rPr>
                <w:szCs w:val="22"/>
              </w:rPr>
              <w:t xml:space="preserve">Felix C. Fernandes </w:t>
            </w:r>
            <w:r w:rsidRPr="00AE341B">
              <w:rPr>
                <w:szCs w:val="22"/>
              </w:rPr>
              <w:br/>
            </w:r>
          </w:p>
          <w:p w:rsidR="0074002E" w:rsidRDefault="0074002E" w:rsidP="0074002E">
            <w:pPr>
              <w:spacing w:before="60" w:after="60"/>
              <w:rPr>
                <w:szCs w:val="22"/>
              </w:rPr>
            </w:pPr>
            <w:r>
              <w:rPr>
                <w:szCs w:val="22"/>
              </w:rPr>
              <w:t xml:space="preserve">1301 E. Lookout Drive, </w:t>
            </w:r>
          </w:p>
          <w:p w:rsidR="00925E66" w:rsidRPr="00DD5F48" w:rsidRDefault="0074002E" w:rsidP="0074002E">
            <w:pPr>
              <w:spacing w:before="60" w:after="60"/>
              <w:rPr>
                <w:lang w:eastAsia="ko-KR"/>
              </w:rPr>
            </w:pPr>
            <w:r>
              <w:rPr>
                <w:szCs w:val="22"/>
              </w:rPr>
              <w:t>Richardson, TX – 75082, USA.</w:t>
            </w:r>
          </w:p>
        </w:tc>
        <w:tc>
          <w:tcPr>
            <w:tcW w:w="851" w:type="dxa"/>
          </w:tcPr>
          <w:p w:rsidR="00925E66" w:rsidRPr="00DD5F48" w:rsidRDefault="00925E66" w:rsidP="003A5F3F">
            <w:pPr>
              <w:spacing w:before="60" w:after="60"/>
              <w:rPr>
                <w:lang w:eastAsia="ko-KR"/>
              </w:rPr>
            </w:pPr>
            <w:r w:rsidRPr="00AE341B">
              <w:rPr>
                <w:szCs w:val="22"/>
              </w:rPr>
              <w:br/>
              <w:t>Tel:</w:t>
            </w:r>
            <w:r w:rsidRPr="00AE341B">
              <w:rPr>
                <w:szCs w:val="22"/>
              </w:rPr>
              <w:br/>
              <w:t>Email:</w:t>
            </w:r>
          </w:p>
        </w:tc>
        <w:tc>
          <w:tcPr>
            <w:tcW w:w="3372" w:type="dxa"/>
          </w:tcPr>
          <w:p w:rsidR="00925E66" w:rsidRDefault="00925E66" w:rsidP="00DA0140">
            <w:pPr>
              <w:spacing w:before="60" w:after="60"/>
              <w:rPr>
                <w:szCs w:val="22"/>
              </w:rPr>
            </w:pPr>
            <w:r w:rsidRPr="00AE341B">
              <w:rPr>
                <w:szCs w:val="22"/>
              </w:rPr>
              <w:br/>
            </w:r>
            <w:r>
              <w:rPr>
                <w:szCs w:val="22"/>
              </w:rPr>
              <w:t>1</w:t>
            </w:r>
            <w:r w:rsidR="004D3A38">
              <w:rPr>
                <w:szCs w:val="22"/>
              </w:rPr>
              <w:t>-</w:t>
            </w:r>
            <w:r>
              <w:rPr>
                <w:szCs w:val="22"/>
              </w:rPr>
              <w:t>9727617761</w:t>
            </w:r>
            <w:r w:rsidR="00C4097A">
              <w:rPr>
                <w:szCs w:val="22"/>
              </w:rPr>
              <w:t xml:space="preserve"> </w:t>
            </w:r>
            <w:r w:rsidR="0074002E">
              <w:rPr>
                <w:szCs w:val="22"/>
              </w:rPr>
              <w:t xml:space="preserve"> </w:t>
            </w:r>
            <w:hyperlink r:id="rId10" w:history="1">
              <w:r w:rsidRPr="00181FED">
                <w:rPr>
                  <w:rStyle w:val="Hyperlink"/>
                  <w:szCs w:val="22"/>
                </w:rPr>
                <w:t>asaxena@sta.samsung.com</w:t>
              </w:r>
            </w:hyperlink>
            <w:r>
              <w:rPr>
                <w:szCs w:val="22"/>
              </w:rPr>
              <w:t>,</w:t>
            </w:r>
          </w:p>
          <w:p w:rsidR="00925E66" w:rsidRPr="00DD5F48" w:rsidRDefault="004F23AD" w:rsidP="00382C0A">
            <w:pPr>
              <w:spacing w:before="60" w:after="60"/>
              <w:rPr>
                <w:lang w:eastAsia="ko-KR"/>
              </w:rPr>
            </w:pPr>
            <w:hyperlink r:id="rId11" w:history="1">
              <w:r w:rsidR="00925E66" w:rsidRPr="00181FED">
                <w:rPr>
                  <w:rStyle w:val="Hyperlink"/>
                  <w:szCs w:val="22"/>
                </w:rPr>
                <w:t>felix.f@sta.samsung.com</w:t>
              </w:r>
            </w:hyperlink>
            <w:r w:rsidR="00925E66" w:rsidRPr="00AE341B">
              <w:rPr>
                <w:szCs w:val="22"/>
              </w:rPr>
              <w:br/>
            </w:r>
          </w:p>
        </w:tc>
      </w:tr>
      <w:tr w:rsidR="00925E66" w:rsidRPr="00DD5F48">
        <w:tc>
          <w:tcPr>
            <w:tcW w:w="1458" w:type="dxa"/>
          </w:tcPr>
          <w:p w:rsidR="00925E66" w:rsidRPr="00DD5F48" w:rsidRDefault="00925E66">
            <w:pPr>
              <w:spacing w:before="60" w:after="60"/>
              <w:rPr>
                <w:i/>
                <w:szCs w:val="22"/>
              </w:rPr>
            </w:pPr>
            <w:r w:rsidRPr="00DD5F48">
              <w:rPr>
                <w:i/>
                <w:szCs w:val="22"/>
              </w:rPr>
              <w:t>Source:</w:t>
            </w:r>
          </w:p>
        </w:tc>
        <w:tc>
          <w:tcPr>
            <w:tcW w:w="8118" w:type="dxa"/>
            <w:gridSpan w:val="3"/>
          </w:tcPr>
          <w:p w:rsidR="00925E66" w:rsidRPr="00DD5F48" w:rsidRDefault="00925E66">
            <w:pPr>
              <w:spacing w:before="60" w:after="60"/>
              <w:rPr>
                <w:szCs w:val="22"/>
              </w:rPr>
            </w:pPr>
            <w:r w:rsidRPr="00DD5F48">
              <w:rPr>
                <w:rFonts w:hint="eastAsia"/>
                <w:szCs w:val="22"/>
              </w:rPr>
              <w:t>Samsung Electronics Co., Ltd</w:t>
            </w:r>
            <w:r>
              <w:rPr>
                <w:szCs w:val="22"/>
              </w:rPr>
              <w:t xml:space="preserve"> </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925E66" w:rsidRPr="00293778" w:rsidRDefault="00927360" w:rsidP="00925E66">
      <w:pPr>
        <w:spacing w:before="60" w:after="60"/>
      </w:pPr>
      <w:r>
        <w:t xml:space="preserve">In this contribution, an overview of estimation-theoretic prediction for enhancement layer residual in scalable video coding is provided. Coding of the enhancement layer </w:t>
      </w:r>
      <w:r w:rsidR="000F3796">
        <w:t xml:space="preserve">residual prediction </w:t>
      </w:r>
      <w:r>
        <w:t xml:space="preserve">in scalable video coding can be enhanced by using information jointly from the previously reconstructed enhancement layer pictures, and the reconstructed base layer information. Traditionally, the base layer and previous enhancement layer information is combined </w:t>
      </w:r>
      <w:r w:rsidR="000F3796">
        <w:t xml:space="preserve">by choosing amongst various </w:t>
      </w:r>
      <w:r>
        <w:t xml:space="preserve">linear </w:t>
      </w:r>
      <w:r w:rsidR="000F3796">
        <w:t xml:space="preserve">combinations of base and enhancement layer information </w:t>
      </w:r>
      <w:r>
        <w:t>in the pixel domain via a Rate-Distortion search, and the criteria to choose a particular linear combination is signaled to the decode</w:t>
      </w:r>
      <w:r w:rsidR="000F3796">
        <w:t>r</w:t>
      </w:r>
      <w:r>
        <w:t>, incurring some transmission overhead. However</w:t>
      </w:r>
      <w:r w:rsidR="000F3796">
        <w:t>,</w:t>
      </w:r>
      <w:r>
        <w:t xml:space="preserve"> these pixel-domain schemes are sub-optimal, and motivated by these facts, an overview of an estimation-theoretic scheme is provided for utilizing the base and enhancement layer information where the</w:t>
      </w:r>
      <w:r w:rsidR="000F3796">
        <w:t xml:space="preserve"> information</w:t>
      </w:r>
      <w:r>
        <w:t xml:space="preserve"> </w:t>
      </w:r>
      <w:r w:rsidR="000F3796">
        <w:t>is</w:t>
      </w:r>
      <w:r>
        <w:t xml:space="preserve"> combined in the </w:t>
      </w:r>
      <w:r w:rsidRPr="004D4045">
        <w:rPr>
          <w:i/>
        </w:rPr>
        <w:t>transform domain</w:t>
      </w:r>
      <w:r w:rsidR="000F3796">
        <w:t>. The presented scheme</w:t>
      </w:r>
      <w:r>
        <w:t xml:space="preserve"> does not require any additional signaling</w:t>
      </w:r>
      <w:r w:rsidR="000F3796">
        <w:t xml:space="preserve"> as well.</w:t>
      </w:r>
      <w:r>
        <w:t xml:space="preserve"> Past research shows that such a scheme provides substantial gains</w:t>
      </w:r>
      <w:r w:rsidR="00300C9C">
        <w:t xml:space="preserve"> without much increase in </w:t>
      </w:r>
      <w:r w:rsidR="00EC2259">
        <w:t>complexity.</w:t>
      </w:r>
    </w:p>
    <w:p w:rsidR="00382C0A" w:rsidRPr="00AE341B" w:rsidRDefault="00382C0A" w:rsidP="00382C0A">
      <w:pPr>
        <w:pStyle w:val="Heading1"/>
      </w:pPr>
      <w:r w:rsidRPr="00AE341B">
        <w:t>Intr</w:t>
      </w:r>
      <w:r>
        <w:t>oduction</w:t>
      </w:r>
    </w:p>
    <w:p w:rsidR="008F3C55" w:rsidRDefault="008F3C55" w:rsidP="004D4045">
      <w:pPr>
        <w:rPr>
          <w:iCs/>
          <w:sz w:val="24"/>
          <w:szCs w:val="24"/>
        </w:rPr>
      </w:pPr>
      <w:r>
        <w:rPr>
          <w:iCs/>
          <w:sz w:val="24"/>
          <w:szCs w:val="24"/>
        </w:rPr>
        <w:t xml:space="preserve">In </w:t>
      </w:r>
      <w:r w:rsidR="001D7390">
        <w:rPr>
          <w:iCs/>
          <w:sz w:val="24"/>
          <w:szCs w:val="24"/>
        </w:rPr>
        <w:t xml:space="preserve">the current scalable extensions of </w:t>
      </w:r>
      <w:r>
        <w:rPr>
          <w:iCs/>
          <w:sz w:val="24"/>
          <w:szCs w:val="24"/>
        </w:rPr>
        <w:t>HEVC</w:t>
      </w:r>
      <w:r w:rsidR="001D7390">
        <w:rPr>
          <w:iCs/>
          <w:sz w:val="24"/>
          <w:szCs w:val="24"/>
        </w:rPr>
        <w:t xml:space="preserve"> standardization</w:t>
      </w:r>
      <w:r>
        <w:rPr>
          <w:iCs/>
          <w:sz w:val="24"/>
          <w:szCs w:val="24"/>
        </w:rPr>
        <w:t>, various prediction schemes for the enhancement layer residual [1, 2, 3] are being evaluated in Tool Experiment 3 [4]</w:t>
      </w:r>
      <w:r w:rsidR="001D7390">
        <w:rPr>
          <w:iCs/>
          <w:sz w:val="24"/>
          <w:szCs w:val="24"/>
        </w:rPr>
        <w:t>.</w:t>
      </w:r>
      <w:r>
        <w:rPr>
          <w:iCs/>
          <w:sz w:val="24"/>
          <w:szCs w:val="24"/>
        </w:rPr>
        <w:t xml:space="preserve"> </w:t>
      </w:r>
      <w:r w:rsidR="001D7390">
        <w:rPr>
          <w:iCs/>
          <w:sz w:val="24"/>
          <w:szCs w:val="24"/>
        </w:rPr>
        <w:t>All t</w:t>
      </w:r>
      <w:r w:rsidRPr="008C4FEC">
        <w:rPr>
          <w:iCs/>
          <w:sz w:val="24"/>
          <w:szCs w:val="24"/>
        </w:rPr>
        <w:t xml:space="preserve">hese </w:t>
      </w:r>
      <w:r>
        <w:rPr>
          <w:iCs/>
          <w:sz w:val="24"/>
          <w:szCs w:val="24"/>
        </w:rPr>
        <w:t xml:space="preserve">schemes are </w:t>
      </w:r>
      <w:r w:rsidR="00927F7A">
        <w:rPr>
          <w:iCs/>
          <w:sz w:val="24"/>
          <w:szCs w:val="24"/>
        </w:rPr>
        <w:t>implemented in</w:t>
      </w:r>
      <w:r>
        <w:rPr>
          <w:iCs/>
          <w:sz w:val="24"/>
          <w:szCs w:val="24"/>
        </w:rPr>
        <w:t xml:space="preserve"> </w:t>
      </w:r>
      <w:r w:rsidR="00E614A4">
        <w:rPr>
          <w:iCs/>
          <w:sz w:val="24"/>
          <w:szCs w:val="24"/>
        </w:rPr>
        <w:t xml:space="preserve">the </w:t>
      </w:r>
      <w:r>
        <w:rPr>
          <w:iCs/>
          <w:sz w:val="24"/>
          <w:szCs w:val="24"/>
        </w:rPr>
        <w:t xml:space="preserve">pixel domain, and define various modes for adding a </w:t>
      </w:r>
      <w:r w:rsidRPr="00F67DE6">
        <w:rPr>
          <w:i/>
          <w:iCs/>
          <w:sz w:val="24"/>
          <w:szCs w:val="24"/>
        </w:rPr>
        <w:t>linear</w:t>
      </w:r>
      <w:r>
        <w:rPr>
          <w:iCs/>
          <w:sz w:val="24"/>
          <w:szCs w:val="24"/>
        </w:rPr>
        <w:t xml:space="preserve"> refinement from the base layer to the enhancement layer </w:t>
      </w:r>
      <w:r w:rsidR="001D7390">
        <w:rPr>
          <w:iCs/>
          <w:sz w:val="24"/>
          <w:szCs w:val="24"/>
        </w:rPr>
        <w:t xml:space="preserve">information to obtain the enhancement layer prediction </w:t>
      </w:r>
      <w:r>
        <w:rPr>
          <w:iCs/>
          <w:sz w:val="24"/>
          <w:szCs w:val="24"/>
        </w:rPr>
        <w:t xml:space="preserve">residue. Then a Rate-Distortion search is performed to choose amongst the </w:t>
      </w:r>
      <w:r w:rsidR="001D7390">
        <w:rPr>
          <w:iCs/>
          <w:sz w:val="24"/>
          <w:szCs w:val="24"/>
        </w:rPr>
        <w:t xml:space="preserve">various </w:t>
      </w:r>
      <w:r>
        <w:rPr>
          <w:iCs/>
          <w:sz w:val="24"/>
          <w:szCs w:val="24"/>
        </w:rPr>
        <w:t>mode</w:t>
      </w:r>
      <w:r w:rsidR="001D7390">
        <w:rPr>
          <w:iCs/>
          <w:sz w:val="24"/>
          <w:szCs w:val="24"/>
        </w:rPr>
        <w:t>s</w:t>
      </w:r>
      <w:r>
        <w:rPr>
          <w:iCs/>
          <w:sz w:val="24"/>
          <w:szCs w:val="24"/>
        </w:rPr>
        <w:t>, and th</w:t>
      </w:r>
      <w:r w:rsidR="00E614A4">
        <w:rPr>
          <w:iCs/>
          <w:sz w:val="24"/>
          <w:szCs w:val="24"/>
        </w:rPr>
        <w:t>is</w:t>
      </w:r>
      <w:r>
        <w:rPr>
          <w:iCs/>
          <w:sz w:val="24"/>
          <w:szCs w:val="24"/>
        </w:rPr>
        <w:t xml:space="preserve"> information is </w:t>
      </w:r>
      <w:r w:rsidR="00927F7A">
        <w:rPr>
          <w:iCs/>
          <w:sz w:val="24"/>
          <w:szCs w:val="24"/>
        </w:rPr>
        <w:t>signaled to</w:t>
      </w:r>
      <w:r>
        <w:rPr>
          <w:iCs/>
          <w:sz w:val="24"/>
          <w:szCs w:val="24"/>
        </w:rPr>
        <w:t xml:space="preserve"> the decoder</w:t>
      </w:r>
      <w:r w:rsidR="001D7390">
        <w:rPr>
          <w:iCs/>
          <w:sz w:val="24"/>
          <w:szCs w:val="24"/>
        </w:rPr>
        <w:t xml:space="preserve"> with prediction obtained from the best mode.</w:t>
      </w:r>
    </w:p>
    <w:p w:rsidR="003E28CA" w:rsidRDefault="008F3C55" w:rsidP="004D4045">
      <w:pPr>
        <w:rPr>
          <w:iCs/>
          <w:sz w:val="24"/>
          <w:szCs w:val="24"/>
        </w:rPr>
      </w:pPr>
      <w:r>
        <w:rPr>
          <w:iCs/>
          <w:sz w:val="24"/>
          <w:szCs w:val="24"/>
        </w:rPr>
        <w:t>However, the above schemes are ad-hoc, and do not capture the base layer information efficiently. Further</w:t>
      </w:r>
      <w:r w:rsidR="00B651F5">
        <w:rPr>
          <w:iCs/>
          <w:sz w:val="24"/>
          <w:szCs w:val="24"/>
        </w:rPr>
        <w:t>,</w:t>
      </w:r>
      <w:r>
        <w:rPr>
          <w:iCs/>
          <w:sz w:val="24"/>
          <w:szCs w:val="24"/>
        </w:rPr>
        <w:t xml:space="preserve"> they assume that the optimal estimate is a linear combination of </w:t>
      </w:r>
      <w:r w:rsidR="00036F46">
        <w:rPr>
          <w:iCs/>
          <w:sz w:val="24"/>
          <w:szCs w:val="24"/>
        </w:rPr>
        <w:t xml:space="preserve">the </w:t>
      </w:r>
      <w:r>
        <w:rPr>
          <w:iCs/>
          <w:sz w:val="24"/>
          <w:szCs w:val="24"/>
        </w:rPr>
        <w:t>base</w:t>
      </w:r>
      <w:r w:rsidR="00036F46">
        <w:rPr>
          <w:iCs/>
          <w:sz w:val="24"/>
          <w:szCs w:val="24"/>
        </w:rPr>
        <w:t>-</w:t>
      </w:r>
      <w:r>
        <w:rPr>
          <w:iCs/>
          <w:sz w:val="24"/>
          <w:szCs w:val="24"/>
        </w:rPr>
        <w:t xml:space="preserve"> and enhancement</w:t>
      </w:r>
      <w:r w:rsidR="00036F46">
        <w:rPr>
          <w:iCs/>
          <w:sz w:val="24"/>
          <w:szCs w:val="24"/>
        </w:rPr>
        <w:t>-</w:t>
      </w:r>
      <w:r>
        <w:rPr>
          <w:iCs/>
          <w:sz w:val="24"/>
          <w:szCs w:val="24"/>
        </w:rPr>
        <w:t xml:space="preserve">layer </w:t>
      </w:r>
      <w:r w:rsidR="00036F46">
        <w:rPr>
          <w:iCs/>
          <w:sz w:val="24"/>
          <w:szCs w:val="24"/>
        </w:rPr>
        <w:t>estimates</w:t>
      </w:r>
      <w:r>
        <w:rPr>
          <w:iCs/>
          <w:sz w:val="24"/>
          <w:szCs w:val="24"/>
        </w:rPr>
        <w:t xml:space="preserve">. To overcome these shortcomings, a </w:t>
      </w:r>
      <w:r w:rsidRPr="00F67DE6">
        <w:rPr>
          <w:b/>
          <w:i/>
          <w:iCs/>
          <w:sz w:val="24"/>
          <w:szCs w:val="24"/>
        </w:rPr>
        <w:t>transform-domain</w:t>
      </w:r>
      <w:r>
        <w:rPr>
          <w:iCs/>
          <w:sz w:val="24"/>
          <w:szCs w:val="24"/>
        </w:rPr>
        <w:t xml:space="preserve"> </w:t>
      </w:r>
      <w:r w:rsidR="00300C9C">
        <w:rPr>
          <w:iCs/>
          <w:sz w:val="24"/>
          <w:szCs w:val="24"/>
        </w:rPr>
        <w:t>E</w:t>
      </w:r>
      <w:r>
        <w:rPr>
          <w:iCs/>
          <w:sz w:val="24"/>
          <w:szCs w:val="24"/>
        </w:rPr>
        <w:t xml:space="preserve">stimation </w:t>
      </w:r>
      <w:r w:rsidR="00300C9C">
        <w:rPr>
          <w:iCs/>
          <w:sz w:val="24"/>
          <w:szCs w:val="24"/>
        </w:rPr>
        <w:t>T</w:t>
      </w:r>
      <w:r>
        <w:rPr>
          <w:iCs/>
          <w:sz w:val="24"/>
          <w:szCs w:val="24"/>
        </w:rPr>
        <w:t>heoretic</w:t>
      </w:r>
      <w:r w:rsidR="00300C9C">
        <w:rPr>
          <w:iCs/>
          <w:sz w:val="24"/>
          <w:szCs w:val="24"/>
        </w:rPr>
        <w:t xml:space="preserve"> Enhancement-layer Residual</w:t>
      </w:r>
      <w:r>
        <w:rPr>
          <w:iCs/>
          <w:sz w:val="24"/>
          <w:szCs w:val="24"/>
        </w:rPr>
        <w:t xml:space="preserve"> </w:t>
      </w:r>
      <w:r w:rsidR="00300C9C">
        <w:rPr>
          <w:iCs/>
          <w:sz w:val="24"/>
          <w:szCs w:val="24"/>
        </w:rPr>
        <w:t>P</w:t>
      </w:r>
      <w:r>
        <w:rPr>
          <w:iCs/>
          <w:sz w:val="24"/>
          <w:szCs w:val="24"/>
        </w:rPr>
        <w:t xml:space="preserve">rediction </w:t>
      </w:r>
      <w:r w:rsidR="009A5061" w:rsidRPr="00E614A4">
        <w:rPr>
          <w:b/>
          <w:iCs/>
          <w:sz w:val="24"/>
          <w:szCs w:val="24"/>
        </w:rPr>
        <w:t>(ETERP)</w:t>
      </w:r>
      <w:r w:rsidR="009A5061">
        <w:rPr>
          <w:iCs/>
          <w:sz w:val="24"/>
          <w:szCs w:val="24"/>
        </w:rPr>
        <w:t xml:space="preserve"> </w:t>
      </w:r>
      <w:r>
        <w:rPr>
          <w:iCs/>
          <w:sz w:val="24"/>
          <w:szCs w:val="24"/>
        </w:rPr>
        <w:t>was proposed in [5]</w:t>
      </w:r>
      <w:r w:rsidR="00036F46">
        <w:rPr>
          <w:iCs/>
          <w:sz w:val="24"/>
          <w:szCs w:val="24"/>
        </w:rPr>
        <w:t>.</w:t>
      </w:r>
      <w:r>
        <w:rPr>
          <w:iCs/>
          <w:sz w:val="24"/>
          <w:szCs w:val="24"/>
        </w:rPr>
        <w:t xml:space="preserve"> </w:t>
      </w:r>
      <w:r w:rsidR="00036F46">
        <w:rPr>
          <w:iCs/>
          <w:sz w:val="24"/>
          <w:szCs w:val="24"/>
        </w:rPr>
        <w:t xml:space="preserve">ETERP uses a Laplace-Markov model [7] to model </w:t>
      </w:r>
      <w:r>
        <w:rPr>
          <w:iCs/>
          <w:sz w:val="24"/>
          <w:szCs w:val="24"/>
        </w:rPr>
        <w:t>the DCT coefficients of the motion-compensated enhancement layer residue.</w:t>
      </w:r>
      <w:r w:rsidR="009A5061">
        <w:rPr>
          <w:iCs/>
          <w:sz w:val="24"/>
          <w:szCs w:val="24"/>
        </w:rPr>
        <w:t xml:space="preserve"> </w:t>
      </w:r>
      <w:r>
        <w:rPr>
          <w:iCs/>
          <w:sz w:val="24"/>
          <w:szCs w:val="24"/>
        </w:rPr>
        <w:t xml:space="preserve">In [5], the information from </w:t>
      </w:r>
      <w:r w:rsidR="00300C9C">
        <w:rPr>
          <w:iCs/>
          <w:sz w:val="24"/>
          <w:szCs w:val="24"/>
        </w:rPr>
        <w:t xml:space="preserve">the </w:t>
      </w:r>
      <w:r>
        <w:rPr>
          <w:iCs/>
          <w:sz w:val="24"/>
          <w:szCs w:val="24"/>
        </w:rPr>
        <w:t>reconstructed base</w:t>
      </w:r>
      <w:r w:rsidR="00036F46">
        <w:rPr>
          <w:iCs/>
          <w:sz w:val="24"/>
          <w:szCs w:val="24"/>
        </w:rPr>
        <w:t>-</w:t>
      </w:r>
      <w:r>
        <w:rPr>
          <w:iCs/>
          <w:sz w:val="24"/>
          <w:szCs w:val="24"/>
        </w:rPr>
        <w:t xml:space="preserve">layer error residue is </w:t>
      </w:r>
      <w:r w:rsidR="00300C9C">
        <w:rPr>
          <w:iCs/>
          <w:sz w:val="24"/>
          <w:szCs w:val="24"/>
        </w:rPr>
        <w:t>used to</w:t>
      </w:r>
      <w:r>
        <w:rPr>
          <w:iCs/>
          <w:sz w:val="24"/>
          <w:szCs w:val="24"/>
        </w:rPr>
        <w:t xml:space="preserve"> comput</w:t>
      </w:r>
      <w:r w:rsidR="00300C9C">
        <w:rPr>
          <w:iCs/>
          <w:sz w:val="24"/>
          <w:szCs w:val="24"/>
        </w:rPr>
        <w:t>e</w:t>
      </w:r>
      <w:r>
        <w:rPr>
          <w:iCs/>
          <w:sz w:val="24"/>
          <w:szCs w:val="24"/>
        </w:rPr>
        <w:t xml:space="preserve"> </w:t>
      </w:r>
      <w:r w:rsidR="00036F46">
        <w:rPr>
          <w:iCs/>
          <w:sz w:val="24"/>
          <w:szCs w:val="24"/>
        </w:rPr>
        <w:t>the</w:t>
      </w:r>
      <w:r>
        <w:rPr>
          <w:iCs/>
          <w:sz w:val="24"/>
          <w:szCs w:val="24"/>
        </w:rPr>
        <w:t xml:space="preserve"> enhancement</w:t>
      </w:r>
      <w:r w:rsidR="00300C9C">
        <w:rPr>
          <w:iCs/>
          <w:sz w:val="24"/>
          <w:szCs w:val="24"/>
        </w:rPr>
        <w:t>-</w:t>
      </w:r>
      <w:r>
        <w:rPr>
          <w:iCs/>
          <w:sz w:val="24"/>
          <w:szCs w:val="24"/>
        </w:rPr>
        <w:t>layer residue</w:t>
      </w:r>
      <w:r w:rsidR="00B651F5">
        <w:rPr>
          <w:iCs/>
          <w:sz w:val="24"/>
          <w:szCs w:val="24"/>
        </w:rPr>
        <w:t xml:space="preserve">, </w:t>
      </w:r>
      <w:r>
        <w:rPr>
          <w:iCs/>
          <w:sz w:val="24"/>
          <w:szCs w:val="24"/>
        </w:rPr>
        <w:t xml:space="preserve">in a </w:t>
      </w:r>
      <w:r w:rsidR="00300C9C">
        <w:rPr>
          <w:iCs/>
          <w:sz w:val="24"/>
          <w:szCs w:val="24"/>
        </w:rPr>
        <w:t>non-</w:t>
      </w:r>
      <w:r w:rsidR="00B651F5">
        <w:rPr>
          <w:iCs/>
          <w:sz w:val="24"/>
          <w:szCs w:val="24"/>
        </w:rPr>
        <w:t>linear</w:t>
      </w:r>
      <w:r w:rsidR="00300C9C">
        <w:rPr>
          <w:iCs/>
          <w:sz w:val="24"/>
          <w:szCs w:val="24"/>
        </w:rPr>
        <w:t xml:space="preserve"> estimation theoretic</w:t>
      </w:r>
      <w:r w:rsidR="00B651F5">
        <w:rPr>
          <w:iCs/>
          <w:sz w:val="24"/>
          <w:szCs w:val="24"/>
        </w:rPr>
        <w:t xml:space="preserve"> manner. </w:t>
      </w:r>
      <w:r>
        <w:rPr>
          <w:iCs/>
          <w:sz w:val="24"/>
          <w:szCs w:val="24"/>
        </w:rPr>
        <w:t>Specifically, the quantization interval for the base</w:t>
      </w:r>
      <w:r w:rsidR="00300C9C">
        <w:rPr>
          <w:iCs/>
          <w:sz w:val="24"/>
          <w:szCs w:val="24"/>
        </w:rPr>
        <w:t>-</w:t>
      </w:r>
      <w:r>
        <w:rPr>
          <w:iCs/>
          <w:sz w:val="24"/>
          <w:szCs w:val="24"/>
        </w:rPr>
        <w:t>layer residue (in</w:t>
      </w:r>
      <w:r w:rsidR="00274982">
        <w:rPr>
          <w:iCs/>
          <w:sz w:val="24"/>
          <w:szCs w:val="24"/>
        </w:rPr>
        <w:t xml:space="preserve"> the</w:t>
      </w:r>
      <w:r>
        <w:rPr>
          <w:iCs/>
          <w:sz w:val="24"/>
          <w:szCs w:val="24"/>
        </w:rPr>
        <w:t xml:space="preserve"> transform domain)</w:t>
      </w:r>
      <w:r w:rsidR="00274982">
        <w:rPr>
          <w:iCs/>
          <w:sz w:val="24"/>
          <w:szCs w:val="24"/>
        </w:rPr>
        <w:t xml:space="preserve"> is </w:t>
      </w:r>
      <w:r>
        <w:rPr>
          <w:iCs/>
          <w:sz w:val="24"/>
          <w:szCs w:val="24"/>
        </w:rPr>
        <w:t>denoted as (a,b)</w:t>
      </w:r>
      <w:r w:rsidR="00274982">
        <w:rPr>
          <w:iCs/>
          <w:sz w:val="24"/>
          <w:szCs w:val="24"/>
        </w:rPr>
        <w:t xml:space="preserve"> and</w:t>
      </w:r>
      <w:r>
        <w:rPr>
          <w:iCs/>
          <w:sz w:val="24"/>
          <w:szCs w:val="24"/>
        </w:rPr>
        <w:t xml:space="preserve"> can be obtained from the quantized error residuals at </w:t>
      </w:r>
      <w:r>
        <w:rPr>
          <w:iCs/>
          <w:sz w:val="24"/>
          <w:szCs w:val="24"/>
        </w:rPr>
        <w:lastRenderedPageBreak/>
        <w:t>both the encoder and decoder</w:t>
      </w:r>
      <w:r w:rsidR="00B651F5">
        <w:rPr>
          <w:iCs/>
          <w:sz w:val="24"/>
          <w:szCs w:val="24"/>
        </w:rPr>
        <w:t xml:space="preserve"> for each transform coefficient.</w:t>
      </w:r>
      <w:r w:rsidR="00274982">
        <w:rPr>
          <w:iCs/>
          <w:sz w:val="24"/>
          <w:szCs w:val="24"/>
        </w:rPr>
        <w:t xml:space="preserve"> The midpoint of the quantization interval is the centroid of that interval</w:t>
      </w:r>
      <w:r w:rsidR="00036F46">
        <w:rPr>
          <w:iCs/>
          <w:sz w:val="24"/>
          <w:szCs w:val="24"/>
        </w:rPr>
        <w:t>.</w:t>
      </w:r>
      <w:r w:rsidR="00274982">
        <w:rPr>
          <w:iCs/>
          <w:sz w:val="24"/>
          <w:szCs w:val="24"/>
        </w:rPr>
        <w:t xml:space="preserve"> The </w:t>
      </w:r>
      <w:r w:rsidR="003E28CA">
        <w:rPr>
          <w:iCs/>
          <w:sz w:val="24"/>
          <w:szCs w:val="24"/>
        </w:rPr>
        <w:t>prediction error</w:t>
      </w:r>
      <w:r w:rsidR="00B651F5">
        <w:rPr>
          <w:iCs/>
          <w:sz w:val="24"/>
          <w:szCs w:val="24"/>
        </w:rPr>
        <w:t xml:space="preserve"> </w:t>
      </w:r>
      <m:oMath>
        <m:sSub>
          <m:sSubPr>
            <m:ctrlPr>
              <w:rPr>
                <w:rFonts w:ascii="Cambria Math" w:hAnsi="Cambria Math"/>
                <w:i/>
                <w:iCs/>
                <w:sz w:val="24"/>
                <w:szCs w:val="24"/>
              </w:rPr>
            </m:ctrlPr>
          </m:sSubPr>
          <m:e>
            <m:acc>
              <m:accPr>
                <m:chr m:val="̃"/>
                <m:ctrlPr>
                  <w:rPr>
                    <w:rFonts w:ascii="Cambria Math" w:hAnsi="Cambria Math"/>
                    <w:i/>
                    <w:iCs/>
                    <w:sz w:val="24"/>
                    <w:szCs w:val="24"/>
                  </w:rPr>
                </m:ctrlPr>
              </m:accPr>
              <m:e>
                <m:r>
                  <w:rPr>
                    <w:rFonts w:ascii="Cambria Math" w:hAnsi="Cambria Math"/>
                    <w:sz w:val="24"/>
                    <w:szCs w:val="24"/>
                  </w:rPr>
                  <m:t>X</m:t>
                </m:r>
              </m:e>
            </m:acc>
          </m:e>
          <m:sub>
            <m:r>
              <w:rPr>
                <w:rFonts w:ascii="Cambria Math" w:hAnsi="Cambria Math"/>
                <w:sz w:val="24"/>
                <w:szCs w:val="24"/>
              </w:rPr>
              <m:t>EL,n</m:t>
            </m:r>
          </m:sub>
        </m:sSub>
      </m:oMath>
      <w:r w:rsidR="003E28CA">
        <w:rPr>
          <w:iCs/>
          <w:sz w:val="24"/>
          <w:szCs w:val="24"/>
        </w:rPr>
        <w:t xml:space="preserve"> at the enhancement layer can </w:t>
      </w:r>
      <w:r w:rsidR="00B651F5">
        <w:rPr>
          <w:iCs/>
          <w:sz w:val="24"/>
          <w:szCs w:val="24"/>
        </w:rPr>
        <w:t xml:space="preserve">then </w:t>
      </w:r>
      <w:r w:rsidR="003E28CA">
        <w:rPr>
          <w:iCs/>
          <w:sz w:val="24"/>
          <w:szCs w:val="24"/>
        </w:rPr>
        <w:t xml:space="preserve">be </w:t>
      </w:r>
      <w:r w:rsidR="00B651F5">
        <w:rPr>
          <w:iCs/>
          <w:sz w:val="24"/>
          <w:szCs w:val="24"/>
        </w:rPr>
        <w:t xml:space="preserve">calculated </w:t>
      </w:r>
      <w:r w:rsidR="003E28CA">
        <w:rPr>
          <w:iCs/>
          <w:sz w:val="24"/>
          <w:szCs w:val="24"/>
        </w:rPr>
        <w:t>via the following equation from [5]:</w:t>
      </w:r>
    </w:p>
    <w:p w:rsidR="003E28CA" w:rsidRPr="004D4045" w:rsidRDefault="003E28CA" w:rsidP="003E28CA">
      <w:pPr>
        <w:ind w:left="360"/>
        <w:rPr>
          <w:iCs/>
          <w:sz w:val="24"/>
          <w:szCs w:val="24"/>
        </w:rPr>
      </w:pPr>
    </w:p>
    <w:p w:rsidR="003E28CA" w:rsidRDefault="004F23AD" w:rsidP="003E28CA">
      <w:pPr>
        <w:ind w:left="360"/>
        <w:rPr>
          <w:iCs/>
          <w:sz w:val="24"/>
          <w:szCs w:val="24"/>
        </w:rPr>
      </w:pPr>
      <m:oMathPara>
        <m:oMath>
          <m:sSub>
            <m:sSubPr>
              <m:ctrlPr>
                <w:rPr>
                  <w:rFonts w:ascii="Cambria Math" w:hAnsi="Cambria Math"/>
                  <w:i/>
                  <w:iCs/>
                  <w:sz w:val="24"/>
                  <w:szCs w:val="24"/>
                </w:rPr>
              </m:ctrlPr>
            </m:sSubPr>
            <m:e>
              <m:acc>
                <m:accPr>
                  <m:chr m:val="̃"/>
                  <m:ctrlPr>
                    <w:rPr>
                      <w:rFonts w:ascii="Cambria Math" w:hAnsi="Cambria Math"/>
                      <w:i/>
                      <w:iCs/>
                      <w:sz w:val="24"/>
                      <w:szCs w:val="24"/>
                    </w:rPr>
                  </m:ctrlPr>
                </m:accPr>
                <m:e>
                  <m:r>
                    <w:rPr>
                      <w:rFonts w:ascii="Cambria Math" w:hAnsi="Cambria Math"/>
                      <w:sz w:val="24"/>
                      <w:szCs w:val="24"/>
                    </w:rPr>
                    <m:t>X</m:t>
                  </m:r>
                </m:e>
              </m:acc>
            </m:e>
            <m:sub>
              <m:r>
                <w:rPr>
                  <w:rFonts w:ascii="Cambria Math" w:hAnsi="Cambria Math"/>
                  <w:sz w:val="24"/>
                  <w:szCs w:val="24"/>
                </w:rPr>
                <m:t>EL,n</m:t>
              </m:r>
            </m:sub>
          </m:sSub>
          <m:r>
            <w:rPr>
              <w:rFonts w:ascii="Cambria Math" w:hAnsi="Cambria Math"/>
              <w:sz w:val="24"/>
              <w:szCs w:val="24"/>
            </w:rPr>
            <m:t>=   E  [</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n</m:t>
              </m:r>
            </m:sub>
          </m:sSub>
          <m:r>
            <w:rPr>
              <w:rFonts w:ascii="Cambria Math" w:hAnsi="Cambria Math"/>
              <w:sz w:val="24"/>
              <w:szCs w:val="24"/>
            </w:rPr>
            <m:t xml:space="preserve"> | </m:t>
          </m:r>
          <m:sSub>
            <m:sSubPr>
              <m:ctrlPr>
                <w:rPr>
                  <w:rFonts w:ascii="Cambria Math" w:hAnsi="Cambria Math"/>
                  <w:i/>
                  <w:iCs/>
                  <w:sz w:val="24"/>
                  <w:szCs w:val="24"/>
                </w:rPr>
              </m:ctrlPr>
            </m:sSubPr>
            <m:e>
              <m:acc>
                <m:accPr>
                  <m:chr m:val="̃"/>
                  <m:ctrlPr>
                    <w:rPr>
                      <w:rFonts w:ascii="Cambria Math" w:hAnsi="Cambria Math"/>
                      <w:i/>
                      <w:iCs/>
                      <w:sz w:val="24"/>
                      <w:szCs w:val="24"/>
                    </w:rPr>
                  </m:ctrlPr>
                </m:accPr>
                <m:e>
                  <m:r>
                    <w:rPr>
                      <w:rFonts w:ascii="Cambria Math" w:hAnsi="Cambria Math"/>
                      <w:sz w:val="24"/>
                      <w:szCs w:val="24"/>
                    </w:rPr>
                    <m:t>X</m:t>
                  </m:r>
                </m:e>
              </m:acc>
            </m:e>
            <m:sub>
              <m:r>
                <w:rPr>
                  <w:rFonts w:ascii="Cambria Math" w:hAnsi="Cambria Math"/>
                  <w:sz w:val="24"/>
                  <w:szCs w:val="24"/>
                </w:rPr>
                <m:t>EL,n-1</m:t>
              </m:r>
            </m:sub>
          </m:sSub>
          <m:r>
            <w:rPr>
              <w:rFonts w:ascii="Cambria Math" w:hAnsi="Cambria Math"/>
              <w:sz w:val="24"/>
              <w:szCs w:val="24"/>
            </w:rPr>
            <m:t>, X∈</m:t>
          </m:r>
          <m:sSub>
            <m:sSubPr>
              <m:ctrlPr>
                <w:rPr>
                  <w:rFonts w:ascii="Cambria Math" w:hAnsi="Cambria Math"/>
                  <w:i/>
                  <w:iCs/>
                  <w:sz w:val="24"/>
                  <w:szCs w:val="24"/>
                </w:rPr>
              </m:ctrlPr>
            </m:sSubPr>
            <m:e>
              <m:r>
                <w:rPr>
                  <w:rFonts w:ascii="Cambria Math" w:hAnsi="Cambria Math"/>
                  <w:sz w:val="24"/>
                  <w:szCs w:val="24"/>
                </w:rPr>
                <m:t>(</m:t>
              </m:r>
              <m:acc>
                <m:accPr>
                  <m:chr m:val="̃"/>
                  <m:ctrlPr>
                    <w:rPr>
                      <w:rFonts w:ascii="Cambria Math" w:hAnsi="Cambria Math"/>
                      <w:i/>
                      <w:iCs/>
                      <w:sz w:val="24"/>
                      <w:szCs w:val="24"/>
                    </w:rPr>
                  </m:ctrlPr>
                </m:accPr>
                <m:e>
                  <m:r>
                    <w:rPr>
                      <w:rFonts w:ascii="Cambria Math" w:hAnsi="Cambria Math"/>
                      <w:sz w:val="24"/>
                      <w:szCs w:val="24"/>
                    </w:rPr>
                    <m:t>X</m:t>
                  </m:r>
                </m:e>
              </m:acc>
            </m:e>
            <m:sub>
              <m:r>
                <w:rPr>
                  <w:rFonts w:ascii="Cambria Math" w:hAnsi="Cambria Math"/>
                  <w:sz w:val="24"/>
                  <w:szCs w:val="24"/>
                </w:rPr>
                <m:t>BL,n</m:t>
              </m:r>
            </m:sub>
          </m:sSub>
          <m:r>
            <w:rPr>
              <w:rFonts w:ascii="Cambria Math" w:hAnsi="Cambria Math"/>
              <w:sz w:val="24"/>
              <w:szCs w:val="24"/>
            </w:rPr>
            <m:t>+a,</m:t>
          </m:r>
          <m:sSub>
            <m:sSubPr>
              <m:ctrlPr>
                <w:rPr>
                  <w:rFonts w:ascii="Cambria Math" w:hAnsi="Cambria Math"/>
                  <w:i/>
                  <w:iCs/>
                  <w:sz w:val="24"/>
                  <w:szCs w:val="24"/>
                </w:rPr>
              </m:ctrlPr>
            </m:sSubPr>
            <m:e>
              <m:acc>
                <m:accPr>
                  <m:chr m:val="̃"/>
                  <m:ctrlPr>
                    <w:rPr>
                      <w:rFonts w:ascii="Cambria Math" w:hAnsi="Cambria Math"/>
                      <w:i/>
                      <w:iCs/>
                      <w:sz w:val="24"/>
                      <w:szCs w:val="24"/>
                    </w:rPr>
                  </m:ctrlPr>
                </m:accPr>
                <m:e>
                  <m:r>
                    <w:rPr>
                      <w:rFonts w:ascii="Cambria Math" w:hAnsi="Cambria Math"/>
                      <w:sz w:val="24"/>
                      <w:szCs w:val="24"/>
                    </w:rPr>
                    <m:t>X</m:t>
                  </m:r>
                </m:e>
              </m:acc>
            </m:e>
            <m:sub>
              <m:r>
                <w:rPr>
                  <w:rFonts w:ascii="Cambria Math" w:hAnsi="Cambria Math"/>
                  <w:sz w:val="24"/>
                  <w:szCs w:val="24"/>
                </w:rPr>
                <m:t>BL,n</m:t>
              </m:r>
            </m:sub>
          </m:sSub>
          <m:r>
            <w:rPr>
              <w:rFonts w:ascii="Cambria Math" w:hAnsi="Cambria Math"/>
              <w:sz w:val="24"/>
              <w:szCs w:val="24"/>
            </w:rPr>
            <m:t>+b) ]</m:t>
          </m:r>
        </m:oMath>
      </m:oMathPara>
    </w:p>
    <w:p w:rsidR="003E28CA" w:rsidRDefault="003E28CA" w:rsidP="004D4045">
      <w:pPr>
        <w:rPr>
          <w:iCs/>
          <w:sz w:val="24"/>
          <w:szCs w:val="24"/>
        </w:rPr>
      </w:pPr>
      <w:r>
        <w:rPr>
          <w:iCs/>
          <w:sz w:val="24"/>
          <w:szCs w:val="24"/>
        </w:rPr>
        <w:t xml:space="preserve">where </w:t>
      </w:r>
      <m:oMath>
        <m:sSub>
          <m:sSubPr>
            <m:ctrlPr>
              <w:rPr>
                <w:rFonts w:ascii="Cambria Math" w:hAnsi="Cambria Math"/>
                <w:i/>
                <w:iCs/>
                <w:sz w:val="24"/>
                <w:szCs w:val="24"/>
              </w:rPr>
            </m:ctrlPr>
          </m:sSubPr>
          <m:e>
            <m:r>
              <w:rPr>
                <w:rFonts w:ascii="Cambria Math" w:hAnsi="Cambria Math"/>
                <w:sz w:val="24"/>
                <w:szCs w:val="24"/>
              </w:rPr>
              <m:t>X</m:t>
            </m:r>
          </m:e>
          <m:sub>
            <m:r>
              <w:rPr>
                <w:rFonts w:ascii="Cambria Math" w:hAnsi="Cambria Math"/>
                <w:sz w:val="24"/>
                <w:szCs w:val="24"/>
              </w:rPr>
              <m:t>n</m:t>
            </m:r>
          </m:sub>
        </m:sSub>
      </m:oMath>
      <w:r w:rsidR="00B651F5">
        <w:rPr>
          <w:iCs/>
          <w:sz w:val="24"/>
          <w:szCs w:val="24"/>
        </w:rPr>
        <w:t xml:space="preserve"> </w:t>
      </w:r>
      <w:r>
        <w:rPr>
          <w:iCs/>
          <w:sz w:val="24"/>
          <w:szCs w:val="24"/>
        </w:rPr>
        <w:t xml:space="preserve">is a DCT transform coefficient in current frame </w:t>
      </w:r>
      <m:oMath>
        <m:r>
          <w:rPr>
            <w:rFonts w:ascii="Cambria Math" w:hAnsi="Cambria Math"/>
            <w:sz w:val="24"/>
            <w:szCs w:val="24"/>
          </w:rPr>
          <m:t>n</m:t>
        </m:r>
      </m:oMath>
      <w:r>
        <w:rPr>
          <w:iCs/>
          <w:sz w:val="24"/>
          <w:szCs w:val="24"/>
        </w:rPr>
        <w:t xml:space="preserve">,  </w:t>
      </w:r>
      <m:oMath>
        <m:sSub>
          <m:sSubPr>
            <m:ctrlPr>
              <w:rPr>
                <w:rFonts w:ascii="Cambria Math" w:hAnsi="Cambria Math"/>
                <w:i/>
                <w:iCs/>
                <w:sz w:val="24"/>
                <w:szCs w:val="24"/>
              </w:rPr>
            </m:ctrlPr>
          </m:sSubPr>
          <m:e>
            <m:acc>
              <m:accPr>
                <m:ctrlPr>
                  <w:rPr>
                    <w:rFonts w:ascii="Cambria Math" w:hAnsi="Cambria Math"/>
                    <w:i/>
                    <w:iCs/>
                    <w:sz w:val="24"/>
                    <w:szCs w:val="24"/>
                  </w:rPr>
                </m:ctrlPr>
              </m:accPr>
              <m:e>
                <m:r>
                  <w:rPr>
                    <w:rFonts w:ascii="Cambria Math" w:hAnsi="Cambria Math"/>
                    <w:sz w:val="24"/>
                    <w:szCs w:val="24"/>
                  </w:rPr>
                  <m:t>X</m:t>
                </m:r>
              </m:e>
            </m:acc>
          </m:e>
          <m:sub>
            <m:r>
              <w:rPr>
                <w:rFonts w:ascii="Cambria Math" w:hAnsi="Cambria Math"/>
                <w:sz w:val="24"/>
                <w:szCs w:val="24"/>
              </w:rPr>
              <m:t>EL,n-1</m:t>
            </m:r>
          </m:sub>
        </m:sSub>
      </m:oMath>
      <w:r>
        <w:rPr>
          <w:iCs/>
          <w:sz w:val="24"/>
          <w:szCs w:val="24"/>
        </w:rPr>
        <w:t xml:space="preserve"> is the reconstruction (after appropriate motion compensation) for the transform coefficient in the previous frame </w:t>
      </w:r>
      <m:oMath>
        <m:r>
          <w:rPr>
            <w:rFonts w:ascii="Cambria Math" w:hAnsi="Cambria Math"/>
            <w:sz w:val="24"/>
            <w:szCs w:val="24"/>
          </w:rPr>
          <m:t>n-1</m:t>
        </m:r>
      </m:oMath>
      <w:r w:rsidR="00B651F5">
        <w:rPr>
          <w:iCs/>
          <w:sz w:val="24"/>
          <w:szCs w:val="24"/>
        </w:rPr>
        <w:t xml:space="preserve"> </w:t>
      </w:r>
      <w:r>
        <w:rPr>
          <w:iCs/>
          <w:sz w:val="24"/>
          <w:szCs w:val="24"/>
        </w:rPr>
        <w:t xml:space="preserve">for the enhancement layer; </w:t>
      </w:r>
      <m:oMath>
        <m:sSub>
          <m:sSubPr>
            <m:ctrlPr>
              <w:rPr>
                <w:rFonts w:ascii="Cambria Math" w:hAnsi="Cambria Math"/>
                <w:i/>
                <w:iCs/>
                <w:sz w:val="24"/>
                <w:szCs w:val="24"/>
              </w:rPr>
            </m:ctrlPr>
          </m:sSubPr>
          <m:e>
            <m:acc>
              <m:accPr>
                <m:chr m:val="̃"/>
                <m:ctrlPr>
                  <w:rPr>
                    <w:rFonts w:ascii="Cambria Math" w:hAnsi="Cambria Math"/>
                    <w:i/>
                    <w:iCs/>
                    <w:sz w:val="24"/>
                    <w:szCs w:val="24"/>
                  </w:rPr>
                </m:ctrlPr>
              </m:accPr>
              <m:e>
                <m:r>
                  <w:rPr>
                    <w:rFonts w:ascii="Cambria Math" w:hAnsi="Cambria Math"/>
                    <w:sz w:val="24"/>
                    <w:szCs w:val="24"/>
                  </w:rPr>
                  <m:t>X</m:t>
                </m:r>
              </m:e>
            </m:acc>
          </m:e>
          <m:sub>
            <m:r>
              <w:rPr>
                <w:rFonts w:ascii="Cambria Math" w:hAnsi="Cambria Math"/>
                <w:sz w:val="24"/>
                <w:szCs w:val="24"/>
              </w:rPr>
              <m:t>BL,n</m:t>
            </m:r>
          </m:sub>
        </m:sSub>
        <m:r>
          <w:rPr>
            <w:rFonts w:ascii="Cambria Math" w:hAnsi="Cambria Math"/>
            <w:sz w:val="24"/>
            <w:szCs w:val="24"/>
          </w:rPr>
          <m:t xml:space="preserve">= </m:t>
        </m:r>
        <m:sSub>
          <m:sSubPr>
            <m:ctrlPr>
              <w:rPr>
                <w:rFonts w:ascii="Cambria Math" w:hAnsi="Cambria Math"/>
                <w:i/>
                <w:iCs/>
                <w:sz w:val="24"/>
                <w:szCs w:val="24"/>
              </w:rPr>
            </m:ctrlPr>
          </m:sSubPr>
          <m:e>
            <m:acc>
              <m:accPr>
                <m:ctrlPr>
                  <w:rPr>
                    <w:rFonts w:ascii="Cambria Math" w:hAnsi="Cambria Math"/>
                    <w:i/>
                    <w:iCs/>
                    <w:sz w:val="24"/>
                    <w:szCs w:val="24"/>
                  </w:rPr>
                </m:ctrlPr>
              </m:accPr>
              <m:e>
                <m:r>
                  <w:rPr>
                    <w:rFonts w:ascii="Cambria Math" w:hAnsi="Cambria Math"/>
                    <w:sz w:val="24"/>
                    <w:szCs w:val="24"/>
                  </w:rPr>
                  <m:t>X</m:t>
                </m:r>
              </m:e>
            </m:acc>
          </m:e>
          <m:sub>
            <m:r>
              <w:rPr>
                <w:rFonts w:ascii="Cambria Math" w:hAnsi="Cambria Math"/>
                <w:sz w:val="24"/>
                <w:szCs w:val="24"/>
              </w:rPr>
              <m:t>BL,n-1</m:t>
            </m:r>
          </m:sub>
        </m:sSub>
        <m:r>
          <w:rPr>
            <w:rFonts w:ascii="Cambria Math" w:hAnsi="Cambria Math"/>
            <w:sz w:val="24"/>
            <w:szCs w:val="24"/>
          </w:rPr>
          <m:t xml:space="preserve"> </m:t>
        </m:r>
      </m:oMath>
      <w:r>
        <w:rPr>
          <w:iCs/>
          <w:sz w:val="24"/>
          <w:szCs w:val="24"/>
        </w:rPr>
        <w:t>is the</w:t>
      </w:r>
      <w:r w:rsidR="00B651F5">
        <w:rPr>
          <w:iCs/>
          <w:sz w:val="24"/>
          <w:szCs w:val="24"/>
        </w:rPr>
        <w:t xml:space="preserve"> corresponding</w:t>
      </w:r>
      <w:r>
        <w:rPr>
          <w:iCs/>
          <w:sz w:val="24"/>
          <w:szCs w:val="24"/>
        </w:rPr>
        <w:t xml:space="preserve"> transform coefficient for the base layer prediction for the current frame </w:t>
      </w:r>
      <m:oMath>
        <m:r>
          <w:rPr>
            <w:rFonts w:ascii="Cambria Math" w:hAnsi="Cambria Math"/>
            <w:sz w:val="24"/>
            <w:szCs w:val="24"/>
          </w:rPr>
          <m:t>n</m:t>
        </m:r>
      </m:oMath>
      <w:r>
        <w:rPr>
          <w:iCs/>
          <w:sz w:val="24"/>
          <w:szCs w:val="24"/>
        </w:rPr>
        <w:t xml:space="preserve">; and (a,b) denotes the quantization interval in which the quantized base layer residual lies. Note that, for simplicity we omit the index </w:t>
      </w:r>
      <m:oMath>
        <m:r>
          <w:rPr>
            <w:rFonts w:ascii="Cambria Math" w:hAnsi="Cambria Math"/>
            <w:sz w:val="24"/>
            <w:szCs w:val="24"/>
          </w:rPr>
          <m:t>(i,j)</m:t>
        </m:r>
      </m:oMath>
      <w:r>
        <w:rPr>
          <w:iCs/>
          <w:sz w:val="24"/>
          <w:szCs w:val="24"/>
        </w:rPr>
        <w:t xml:space="preserve"> for the various </w:t>
      </w:r>
      <m:oMath>
        <m:r>
          <w:rPr>
            <w:rFonts w:ascii="Cambria Math" w:hAnsi="Cambria Math"/>
            <w:sz w:val="24"/>
            <w:szCs w:val="24"/>
          </w:rPr>
          <m:t>K*K</m:t>
        </m:r>
      </m:oMath>
      <w:r>
        <w:rPr>
          <w:iCs/>
          <w:sz w:val="24"/>
          <w:szCs w:val="24"/>
        </w:rPr>
        <w:t xml:space="preserve"> frequencies when a </w:t>
      </w:r>
      <m:oMath>
        <m:r>
          <w:rPr>
            <w:rFonts w:ascii="Cambria Math" w:hAnsi="Cambria Math"/>
            <w:sz w:val="24"/>
            <w:szCs w:val="24"/>
          </w:rPr>
          <m:t>K*K</m:t>
        </m:r>
      </m:oMath>
      <w:r>
        <w:rPr>
          <w:iCs/>
          <w:sz w:val="24"/>
          <w:szCs w:val="24"/>
        </w:rPr>
        <w:t xml:space="preserve"> transform such as </w:t>
      </w:r>
      <w:r w:rsidR="00036F46">
        <w:rPr>
          <w:iCs/>
          <w:sz w:val="24"/>
          <w:szCs w:val="24"/>
        </w:rPr>
        <w:t xml:space="preserve">the </w:t>
      </w:r>
      <w:r>
        <w:rPr>
          <w:iCs/>
          <w:sz w:val="24"/>
          <w:szCs w:val="24"/>
        </w:rPr>
        <w:t xml:space="preserve">DCT is taken, i.e., denote </w:t>
      </w:r>
      <m:oMath>
        <m:sSub>
          <m:sSubPr>
            <m:ctrlPr>
              <w:rPr>
                <w:rFonts w:ascii="Cambria Math" w:hAnsi="Cambria Math"/>
                <w:i/>
                <w:iCs/>
                <w:sz w:val="24"/>
                <w:szCs w:val="24"/>
              </w:rPr>
            </m:ctrlPr>
          </m:sSubPr>
          <m:e>
            <m:acc>
              <m:accPr>
                <m:chr m:val="̃"/>
                <m:ctrlPr>
                  <w:rPr>
                    <w:rFonts w:ascii="Cambria Math" w:hAnsi="Cambria Math"/>
                    <w:i/>
                    <w:iCs/>
                    <w:sz w:val="24"/>
                    <w:szCs w:val="24"/>
                  </w:rPr>
                </m:ctrlPr>
              </m:accPr>
              <m:e>
                <m:r>
                  <w:rPr>
                    <w:rFonts w:ascii="Cambria Math" w:hAnsi="Cambria Math"/>
                    <w:sz w:val="24"/>
                    <w:szCs w:val="24"/>
                  </w:rPr>
                  <m:t>X</m:t>
                </m:r>
              </m:e>
            </m:acc>
          </m:e>
          <m:sub>
            <m:r>
              <w:rPr>
                <w:rFonts w:ascii="Cambria Math" w:hAnsi="Cambria Math"/>
                <w:sz w:val="24"/>
                <w:szCs w:val="24"/>
              </w:rPr>
              <m:t>EL,n</m:t>
            </m:r>
          </m:sub>
        </m:sSub>
        <m:r>
          <w:rPr>
            <w:rFonts w:ascii="Cambria Math" w:hAnsi="Cambria Math"/>
            <w:sz w:val="24"/>
            <w:szCs w:val="24"/>
          </w:rPr>
          <m:t xml:space="preserve"> </m:t>
        </m:r>
        <m:d>
          <m:dPr>
            <m:ctrlPr>
              <w:rPr>
                <w:rFonts w:ascii="Cambria Math" w:hAnsi="Cambria Math"/>
                <w:i/>
                <w:iCs/>
                <w:sz w:val="24"/>
                <w:szCs w:val="24"/>
              </w:rPr>
            </m:ctrlPr>
          </m:dPr>
          <m:e>
            <m:r>
              <w:rPr>
                <w:rFonts w:ascii="Cambria Math" w:hAnsi="Cambria Math"/>
                <w:sz w:val="24"/>
                <w:szCs w:val="24"/>
              </w:rPr>
              <m:t>i,j</m:t>
            </m:r>
          </m:e>
        </m:d>
      </m:oMath>
      <w:r>
        <w:rPr>
          <w:iCs/>
          <w:sz w:val="24"/>
          <w:szCs w:val="24"/>
        </w:rPr>
        <w:t xml:space="preserve"> as  </w:t>
      </w:r>
      <m:oMath>
        <m:sSub>
          <m:sSubPr>
            <m:ctrlPr>
              <w:rPr>
                <w:rFonts w:ascii="Cambria Math" w:hAnsi="Cambria Math"/>
                <w:i/>
                <w:iCs/>
                <w:sz w:val="24"/>
                <w:szCs w:val="24"/>
              </w:rPr>
            </m:ctrlPr>
          </m:sSubPr>
          <m:e>
            <m:acc>
              <m:accPr>
                <m:chr m:val="̃"/>
                <m:ctrlPr>
                  <w:rPr>
                    <w:rFonts w:ascii="Cambria Math" w:hAnsi="Cambria Math"/>
                    <w:i/>
                    <w:iCs/>
                    <w:sz w:val="24"/>
                    <w:szCs w:val="24"/>
                  </w:rPr>
                </m:ctrlPr>
              </m:accPr>
              <m:e>
                <m:r>
                  <w:rPr>
                    <w:rFonts w:ascii="Cambria Math" w:hAnsi="Cambria Math"/>
                    <w:sz w:val="24"/>
                    <w:szCs w:val="24"/>
                  </w:rPr>
                  <m:t>X</m:t>
                </m:r>
              </m:e>
            </m:acc>
          </m:e>
          <m:sub>
            <m:r>
              <w:rPr>
                <w:rFonts w:ascii="Cambria Math" w:hAnsi="Cambria Math"/>
                <w:sz w:val="24"/>
                <w:szCs w:val="24"/>
              </w:rPr>
              <m:t>EL,n</m:t>
            </m:r>
          </m:sub>
        </m:sSub>
      </m:oMath>
      <w:r>
        <w:rPr>
          <w:iCs/>
          <w:sz w:val="24"/>
          <w:szCs w:val="24"/>
        </w:rPr>
        <w:t xml:space="preserve"> etc.  More details on how to compute such an expectation are in [5].</w:t>
      </w:r>
    </w:p>
    <w:p w:rsidR="003E28CA" w:rsidRDefault="003E28CA" w:rsidP="004D4045">
      <w:pPr>
        <w:rPr>
          <w:iCs/>
          <w:sz w:val="24"/>
          <w:szCs w:val="24"/>
        </w:rPr>
      </w:pPr>
      <w:r>
        <w:rPr>
          <w:iCs/>
          <w:sz w:val="24"/>
          <w:szCs w:val="24"/>
        </w:rPr>
        <w:t>By using the above expression, we note that no additional signaling information or Rate-distortion search at the encoder is required to communicate the base layer refinement to the decoder, and this improve</w:t>
      </w:r>
      <w:r w:rsidR="00274982">
        <w:rPr>
          <w:iCs/>
          <w:sz w:val="24"/>
          <w:szCs w:val="24"/>
        </w:rPr>
        <w:t>s</w:t>
      </w:r>
      <w:r>
        <w:rPr>
          <w:iCs/>
          <w:sz w:val="24"/>
          <w:szCs w:val="24"/>
        </w:rPr>
        <w:t xml:space="preserve"> the compression efficiency. However, the above scheme was presented </w:t>
      </w:r>
      <w:r w:rsidR="00274982">
        <w:rPr>
          <w:iCs/>
          <w:sz w:val="24"/>
          <w:szCs w:val="24"/>
        </w:rPr>
        <w:t xml:space="preserve">a decade ago, </w:t>
      </w:r>
      <w:r>
        <w:rPr>
          <w:iCs/>
          <w:sz w:val="24"/>
          <w:szCs w:val="24"/>
        </w:rPr>
        <w:t>and the scheme in [5] is incompatible with recent advances in video coding</w:t>
      </w:r>
      <w:r w:rsidR="000E28E4">
        <w:rPr>
          <w:iCs/>
          <w:sz w:val="24"/>
          <w:szCs w:val="24"/>
        </w:rPr>
        <w:t xml:space="preserve">. We have refined the scheme </w:t>
      </w:r>
      <w:r w:rsidR="00481DD1">
        <w:rPr>
          <w:iCs/>
          <w:sz w:val="24"/>
          <w:szCs w:val="24"/>
        </w:rPr>
        <w:t xml:space="preserve">appropriately </w:t>
      </w:r>
      <w:r w:rsidR="00274982">
        <w:rPr>
          <w:iCs/>
          <w:sz w:val="24"/>
          <w:szCs w:val="24"/>
        </w:rPr>
        <w:t xml:space="preserve">for compatibility </w:t>
      </w:r>
      <w:r w:rsidR="00927F7A">
        <w:rPr>
          <w:iCs/>
          <w:sz w:val="24"/>
          <w:szCs w:val="24"/>
        </w:rPr>
        <w:t>with various</w:t>
      </w:r>
      <w:r w:rsidR="000E28E4">
        <w:rPr>
          <w:iCs/>
          <w:sz w:val="24"/>
          <w:szCs w:val="24"/>
        </w:rPr>
        <w:t xml:space="preserve"> other </w:t>
      </w:r>
      <w:r w:rsidR="00481DD1">
        <w:rPr>
          <w:iCs/>
          <w:sz w:val="24"/>
          <w:szCs w:val="24"/>
        </w:rPr>
        <w:t xml:space="preserve">new </w:t>
      </w:r>
      <w:r w:rsidR="000E28E4">
        <w:rPr>
          <w:iCs/>
          <w:sz w:val="24"/>
          <w:szCs w:val="24"/>
        </w:rPr>
        <w:t>video coding tools in SMuC 0.1.1. However, a</w:t>
      </w:r>
      <w:r>
        <w:rPr>
          <w:iCs/>
          <w:sz w:val="24"/>
          <w:szCs w:val="24"/>
        </w:rPr>
        <w:t xml:space="preserve">t the time of submission of this contribution, our implementation </w:t>
      </w:r>
      <w:r w:rsidR="009A5061">
        <w:rPr>
          <w:iCs/>
          <w:sz w:val="24"/>
          <w:szCs w:val="24"/>
        </w:rPr>
        <w:t xml:space="preserve">in SMuC 0.1.1 </w:t>
      </w:r>
      <w:r>
        <w:rPr>
          <w:iCs/>
          <w:sz w:val="24"/>
          <w:szCs w:val="24"/>
        </w:rPr>
        <w:t>was</w:t>
      </w:r>
      <w:r w:rsidR="00274982">
        <w:rPr>
          <w:iCs/>
          <w:sz w:val="24"/>
          <w:szCs w:val="24"/>
        </w:rPr>
        <w:t xml:space="preserve"> in</w:t>
      </w:r>
      <w:r>
        <w:rPr>
          <w:iCs/>
          <w:sz w:val="24"/>
          <w:szCs w:val="24"/>
        </w:rPr>
        <w:t>complete</w:t>
      </w:r>
      <w:r w:rsidR="00036F46">
        <w:rPr>
          <w:iCs/>
          <w:sz w:val="24"/>
          <w:szCs w:val="24"/>
        </w:rPr>
        <w:t>.</w:t>
      </w:r>
      <w:r>
        <w:rPr>
          <w:iCs/>
          <w:sz w:val="24"/>
          <w:szCs w:val="24"/>
        </w:rPr>
        <w:t xml:space="preserve"> </w:t>
      </w:r>
      <w:r w:rsidR="00036F46">
        <w:rPr>
          <w:iCs/>
          <w:sz w:val="24"/>
          <w:szCs w:val="24"/>
        </w:rPr>
        <w:t>H</w:t>
      </w:r>
      <w:r>
        <w:rPr>
          <w:iCs/>
          <w:sz w:val="24"/>
          <w:szCs w:val="24"/>
        </w:rPr>
        <w:t xml:space="preserve">ence we do not present </w:t>
      </w:r>
      <w:r w:rsidR="00036F46">
        <w:rPr>
          <w:iCs/>
          <w:sz w:val="24"/>
          <w:szCs w:val="24"/>
        </w:rPr>
        <w:t xml:space="preserve">SMuC </w:t>
      </w:r>
      <w:r>
        <w:rPr>
          <w:iCs/>
          <w:sz w:val="24"/>
          <w:szCs w:val="24"/>
        </w:rPr>
        <w:t xml:space="preserve">simulation results </w:t>
      </w:r>
      <w:r w:rsidR="00481DD1">
        <w:rPr>
          <w:iCs/>
          <w:sz w:val="24"/>
          <w:szCs w:val="24"/>
        </w:rPr>
        <w:t xml:space="preserve">in this </w:t>
      </w:r>
      <w:r>
        <w:rPr>
          <w:iCs/>
          <w:sz w:val="24"/>
          <w:szCs w:val="24"/>
        </w:rPr>
        <w:t>contribution.</w:t>
      </w:r>
    </w:p>
    <w:p w:rsidR="00536FBF" w:rsidRDefault="000E28E4" w:rsidP="00536FBF">
      <w:pPr>
        <w:pStyle w:val="Heading1"/>
      </w:pPr>
      <w:r>
        <w:rPr>
          <w:szCs w:val="22"/>
          <w:lang w:eastAsia="ja-JP"/>
        </w:rPr>
        <w:t xml:space="preserve">Discussion on </w:t>
      </w:r>
      <w:r w:rsidR="00DF3A57">
        <w:t>S</w:t>
      </w:r>
      <w:r w:rsidR="00536FBF">
        <w:t>imulation Results</w:t>
      </w:r>
    </w:p>
    <w:p w:rsidR="00536FBF" w:rsidRDefault="000E28E4" w:rsidP="00536FBF">
      <w:r>
        <w:t xml:space="preserve">As mentioned above, our implementation in SMuC 0.1.1 </w:t>
      </w:r>
      <w:r w:rsidR="00274982">
        <w:t xml:space="preserve">was </w:t>
      </w:r>
      <w:r w:rsidR="000819C3">
        <w:t xml:space="preserve">incomplete. </w:t>
      </w:r>
      <w:r>
        <w:t xml:space="preserve">However, to show the potential of the scheme, we present some results from the literature in [5] and [6], where the performance of </w:t>
      </w:r>
      <w:r w:rsidRPr="00E614A4">
        <w:rPr>
          <w:b/>
        </w:rPr>
        <w:t>ETERP</w:t>
      </w:r>
      <w:r>
        <w:t xml:space="preserve"> is shown in </w:t>
      </w:r>
      <w:r w:rsidR="00481DD1">
        <w:t>H.263+</w:t>
      </w:r>
      <w:r>
        <w:t>, and H.264/AVC.</w:t>
      </w:r>
    </w:p>
    <w:p w:rsidR="00156F46" w:rsidRPr="00E614A4" w:rsidRDefault="004C7786" w:rsidP="00536FBF">
      <w:r>
        <w:t xml:space="preserve">The table 1 from [5] is presented first. P1 and P2 denote the situations when only base layer, or enhancement layer respectively was used for enhancement layer prediction, H.263+ denotes the scheme used in H.263 codec where the codec can </w:t>
      </w:r>
      <w:r w:rsidR="00036F46">
        <w:t>choose</w:t>
      </w:r>
      <w:r>
        <w:t xml:space="preserve"> between (a) the prediction from current base-layer, (b) the prediction from the previous enhancement layer, and (c) the prediction from the weighted sum of </w:t>
      </w:r>
      <w:r w:rsidR="00156F46">
        <w:t>different sources; and ET denotes the Estimation-Theoretic scheme which forms the basis of this contribution. The last column “Non-scalable</w:t>
      </w:r>
      <w:r w:rsidR="00927F7A">
        <w:t>” refers</w:t>
      </w:r>
      <w:r w:rsidR="00156F46">
        <w:t xml:space="preserve"> to </w:t>
      </w:r>
      <w:r w:rsidR="00036F46">
        <w:t xml:space="preserve">the </w:t>
      </w:r>
      <w:ins w:id="0" w:author="Ankur Saxena" w:date="2013-01-14T12:49:00Z">
        <w:r w:rsidR="00AB10E6">
          <w:t xml:space="preserve">situation when </w:t>
        </w:r>
      </w:ins>
      <w:ins w:id="1" w:author="Ankur Saxena" w:date="2013-01-14T12:50:00Z">
        <w:r w:rsidR="00AB10E6">
          <w:t xml:space="preserve">a non-scalable coder with same total rate </w:t>
        </w:r>
      </w:ins>
      <w:del w:id="2" w:author="Ankur Saxena" w:date="2013-01-14T12:50:00Z">
        <w:r w:rsidR="00156F46" w:rsidDel="00AB10E6">
          <w:delText>simul</w:delText>
        </w:r>
        <w:bookmarkStart w:id="3" w:name="_GoBack"/>
        <w:bookmarkEnd w:id="3"/>
        <w:r w:rsidR="00156F46" w:rsidDel="00AB10E6">
          <w:delText>cast scenario.</w:delText>
        </w:r>
      </w:del>
      <w:ins w:id="4" w:author="Ankur Saxena" w:date="2013-01-14T12:50:00Z">
        <w:r w:rsidR="00AB10E6">
          <w:t xml:space="preserve"> is used.</w:t>
        </w:r>
      </w:ins>
    </w:p>
    <w:p w:rsidR="000E28E4" w:rsidRDefault="004C7786" w:rsidP="00E614A4">
      <w:pPr>
        <w:jc w:val="center"/>
      </w:pPr>
      <w:r w:rsidRPr="00E614A4">
        <w:rPr>
          <w:b/>
          <w:i/>
          <w:noProof/>
          <w:lang w:eastAsia="ko-KR"/>
        </w:rPr>
        <w:lastRenderedPageBreak/>
        <w:drawing>
          <wp:inline distT="0" distB="0" distL="0" distR="0" wp14:anchorId="16E03FFE" wp14:editId="3403C459">
            <wp:extent cx="4198289" cy="2934031"/>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96990" cy="2933123"/>
                    </a:xfrm>
                    <a:prstGeom prst="rect">
                      <a:avLst/>
                    </a:prstGeom>
                    <a:noFill/>
                    <a:ln>
                      <a:noFill/>
                    </a:ln>
                  </pic:spPr>
                </pic:pic>
              </a:graphicData>
            </a:graphic>
          </wp:inline>
        </w:drawing>
      </w:r>
    </w:p>
    <w:p w:rsidR="00156F46" w:rsidRDefault="00156F46" w:rsidP="004D4045">
      <w:r>
        <w:t xml:space="preserve">From the above contribution, </w:t>
      </w:r>
      <w:r w:rsidR="00DA7393">
        <w:t>PSNR gains of upto 0.52 dB were obtained for the ET scheme over H.263+.</w:t>
      </w:r>
    </w:p>
    <w:p w:rsidR="00447AA6" w:rsidRDefault="00447AA6" w:rsidP="004D4045">
      <w:r>
        <w:t xml:space="preserve">Next, we present a recent result from [6] for spatial scalability where the ET implementation was performed in H.264/AVC codec. More details are in [6]. From the figure, we can see that gains upto almost 1 dB are obtained via the ET technique. </w:t>
      </w:r>
    </w:p>
    <w:p w:rsidR="00447AA6" w:rsidRDefault="00447AA6" w:rsidP="004D4045"/>
    <w:p w:rsidR="00447AA6" w:rsidRDefault="00447AA6" w:rsidP="00E614A4">
      <w:pPr>
        <w:jc w:val="center"/>
      </w:pPr>
      <w:r>
        <w:rPr>
          <w:noProof/>
          <w:lang w:eastAsia="ko-KR"/>
        </w:rPr>
        <w:drawing>
          <wp:inline distT="0" distB="0" distL="0" distR="0" wp14:anchorId="0F905257" wp14:editId="2EB39C70">
            <wp:extent cx="4102873" cy="2721156"/>
            <wp:effectExtent l="0" t="0" r="0" b="317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01008" cy="2719919"/>
                    </a:xfrm>
                    <a:prstGeom prst="rect">
                      <a:avLst/>
                    </a:prstGeom>
                    <a:noFill/>
                    <a:ln>
                      <a:noFill/>
                    </a:ln>
                  </pic:spPr>
                </pic:pic>
              </a:graphicData>
            </a:graphic>
          </wp:inline>
        </w:drawing>
      </w:r>
    </w:p>
    <w:p w:rsidR="00156F46" w:rsidRDefault="00156F46" w:rsidP="004D4045"/>
    <w:p w:rsidR="00C4097A" w:rsidRDefault="000E28E4" w:rsidP="004D4045">
      <w:pPr>
        <w:rPr>
          <w:b/>
        </w:rPr>
      </w:pPr>
      <w:r>
        <w:t xml:space="preserve">From the above results, it can be easily seen that substantial gains are possible by using </w:t>
      </w:r>
      <w:r w:rsidRPr="00E614A4">
        <w:rPr>
          <w:b/>
        </w:rPr>
        <w:t>ETERP</w:t>
      </w:r>
      <w:r>
        <w:t xml:space="preserve"> scheme in</w:t>
      </w:r>
      <w:r w:rsidR="0022333A">
        <w:t xml:space="preserve"> H.263+</w:t>
      </w:r>
      <w:r>
        <w:t xml:space="preserve"> and H.264/AVC. We plan to continue working on </w:t>
      </w:r>
      <w:r w:rsidR="00274982">
        <w:t>ETERP</w:t>
      </w:r>
      <w:r>
        <w:t xml:space="preserve">, and present results in </w:t>
      </w:r>
      <w:r w:rsidR="00274982">
        <w:t xml:space="preserve">the </w:t>
      </w:r>
      <w:r>
        <w:t xml:space="preserve">SMuC </w:t>
      </w:r>
      <w:r w:rsidR="00274982">
        <w:t xml:space="preserve">at </w:t>
      </w:r>
      <w:r>
        <w:t>the next JCTVC meeting.</w:t>
      </w:r>
      <w:r w:rsidDel="000E28E4">
        <w:t xml:space="preserve"> </w:t>
      </w:r>
    </w:p>
    <w:p w:rsidR="00C80C40" w:rsidRDefault="00C80C40" w:rsidP="00C80C40">
      <w:pPr>
        <w:pStyle w:val="Heading1"/>
      </w:pPr>
      <w:r>
        <w:t>Conclusions</w:t>
      </w:r>
      <w:r w:rsidRPr="00527912">
        <w:t xml:space="preserve"> </w:t>
      </w:r>
    </w:p>
    <w:p w:rsidR="00C80C40" w:rsidRDefault="003E28CA" w:rsidP="00C80C40">
      <w:r>
        <w:t>In this contribution, we provide an overview of an estimation-theoretic</w:t>
      </w:r>
      <w:r w:rsidR="009A5061">
        <w:t xml:space="preserve"> scheme for </w:t>
      </w:r>
      <w:r w:rsidR="00D853F6">
        <w:t>optimally combining the base and enhancement layer information</w:t>
      </w:r>
      <w:r w:rsidR="006849E3">
        <w:t xml:space="preserve"> in</w:t>
      </w:r>
      <w:r w:rsidR="0022333A">
        <w:t xml:space="preserve"> the</w:t>
      </w:r>
      <w:r w:rsidR="006849E3">
        <w:t xml:space="preserve"> transform domain</w:t>
      </w:r>
      <w:r w:rsidR="00D853F6">
        <w:t xml:space="preserve"> </w:t>
      </w:r>
      <w:r w:rsidR="008D3611">
        <w:t>to obtain a prediction for the enhancement layer pixels.</w:t>
      </w:r>
      <w:r w:rsidR="006849E3">
        <w:t xml:space="preserve"> The presented scheme has been shown to provide substantial gains in coding efficiency when implemented in </w:t>
      </w:r>
      <w:r w:rsidR="00BD316C">
        <w:t>H.263+</w:t>
      </w:r>
      <w:r w:rsidR="006849E3">
        <w:t xml:space="preserve"> and H.264/AVC. We </w:t>
      </w:r>
      <w:r w:rsidR="00274982">
        <w:t xml:space="preserve">intend to </w:t>
      </w:r>
      <w:r w:rsidR="006849E3">
        <w:t>continue further study of the presented scheme</w:t>
      </w:r>
      <w:r w:rsidR="0093005F">
        <w:t xml:space="preserve"> for a</w:t>
      </w:r>
      <w:r w:rsidR="00BD316C">
        <w:t xml:space="preserve"> possible</w:t>
      </w:r>
      <w:r w:rsidR="0093005F">
        <w:t xml:space="preserve"> eventual adoption in the scalability extensions of </w:t>
      </w:r>
      <w:r w:rsidR="00274982">
        <w:t xml:space="preserve">the </w:t>
      </w:r>
      <w:r w:rsidR="0093005F">
        <w:t>HEVC standard.</w:t>
      </w:r>
      <w:r w:rsidR="006849E3">
        <w:t xml:space="preserve"> </w:t>
      </w:r>
    </w:p>
    <w:p w:rsidR="00C80C40" w:rsidRDefault="00382C0A" w:rsidP="00C80C40">
      <w:pPr>
        <w:pStyle w:val="Heading1"/>
        <w:contextualSpacing/>
        <w:jc w:val="both"/>
        <w:rPr>
          <w:bCs w:val="0"/>
          <w:iCs/>
          <w:szCs w:val="22"/>
        </w:rPr>
      </w:pPr>
      <w:r>
        <w:lastRenderedPageBreak/>
        <w:t>References</w:t>
      </w:r>
    </w:p>
    <w:p w:rsidR="00927360" w:rsidRPr="00E614A4" w:rsidRDefault="00927360" w:rsidP="004D4045">
      <w:pPr>
        <w:contextualSpacing/>
        <w:rPr>
          <w:iCs/>
          <w:szCs w:val="22"/>
        </w:rPr>
      </w:pPr>
      <w:r w:rsidRPr="00E614A4">
        <w:rPr>
          <w:iCs/>
          <w:szCs w:val="22"/>
        </w:rPr>
        <w:t>1. S. Lasserre, F. Le Léannec, E. Nassor, J. Taquet, N. Ouedraogo, S. Pautet, C. Gisquet, G. Laroche, T. Poirier, Y. Verdavaine, and E. François, “Description of the scalable video coding technology proposal by Canon Research Centre France”, JCTVC-K0041, Shanghai, China, Oct 2012.</w:t>
      </w:r>
    </w:p>
    <w:p w:rsidR="00927360" w:rsidRPr="00E614A4" w:rsidRDefault="00927360" w:rsidP="004D4045">
      <w:pPr>
        <w:contextualSpacing/>
        <w:rPr>
          <w:iCs/>
          <w:szCs w:val="22"/>
        </w:rPr>
      </w:pPr>
      <w:r w:rsidRPr="00E614A4">
        <w:rPr>
          <w:iCs/>
          <w:szCs w:val="22"/>
        </w:rPr>
        <w:t>2. J. Chen, K. Rapaka, X. Li, V. Seregin, L. Guo, M. Karczewicz, G. Van der Auwera, J. Sole, X. Wang, C. J. Tu, and Y. Chen, “Description of scalable video coding technology proposal by Qualcomm (configuration 2)”, JCTVC-K0036, Shanghai, China, Oct 2012.</w:t>
      </w:r>
    </w:p>
    <w:p w:rsidR="00927360" w:rsidRPr="00E614A4" w:rsidRDefault="00927360" w:rsidP="004D4045">
      <w:pPr>
        <w:contextualSpacing/>
        <w:rPr>
          <w:iCs/>
          <w:szCs w:val="22"/>
        </w:rPr>
      </w:pPr>
      <w:r w:rsidRPr="00E614A4">
        <w:rPr>
          <w:iCs/>
          <w:szCs w:val="22"/>
        </w:rPr>
        <w:t>3. O. Bici, D. Bugdayci, A. Aminlou, A. Hallapuro, M. Hannuksela, J. Lainema, and K. Ugur, “Description of scalable video coding technology proposal by Nokia (encoder configuration 1)”, JCTVC-K0040, Shanghai, China, Oct 2012.</w:t>
      </w:r>
    </w:p>
    <w:p w:rsidR="00927360" w:rsidRPr="00E614A4" w:rsidRDefault="00927360" w:rsidP="004D4045">
      <w:pPr>
        <w:contextualSpacing/>
        <w:rPr>
          <w:iCs/>
          <w:szCs w:val="22"/>
        </w:rPr>
      </w:pPr>
      <w:r w:rsidRPr="00E614A4">
        <w:rPr>
          <w:iCs/>
          <w:szCs w:val="22"/>
        </w:rPr>
        <w:t>4. X. Li, E. Francois, P. Lai, D. Kwon, and A. Saxena, “Description of Tool Experiment B3: Combined Prediction in SHVC,” JCTVC-K1103, Shanghai, China, Oct 2012.</w:t>
      </w:r>
    </w:p>
    <w:p w:rsidR="008C7E46" w:rsidRPr="00447AA6" w:rsidRDefault="00927360" w:rsidP="004D4045">
      <w:pPr>
        <w:contextualSpacing/>
        <w:jc w:val="both"/>
        <w:rPr>
          <w:iCs/>
          <w:szCs w:val="22"/>
        </w:rPr>
      </w:pPr>
      <w:r w:rsidRPr="00E614A4">
        <w:rPr>
          <w:iCs/>
          <w:szCs w:val="22"/>
        </w:rPr>
        <w:t>5. K. Rose and S. Regunathan , “Toward Optimality in Scalable Predictive Coding,” IEEE Transactions on Image Processing, vol. 10, number 7, pages 965-976, July 2001.</w:t>
      </w:r>
      <w:r w:rsidRPr="00E614A4" w:rsidDel="00033DAB">
        <w:rPr>
          <w:iCs/>
          <w:szCs w:val="22"/>
        </w:rPr>
        <w:t xml:space="preserve"> </w:t>
      </w:r>
    </w:p>
    <w:p w:rsidR="000E28E4" w:rsidRPr="00F50D4E" w:rsidRDefault="000E28E4" w:rsidP="004D4045">
      <w:pPr>
        <w:contextualSpacing/>
        <w:jc w:val="both"/>
        <w:rPr>
          <w:szCs w:val="22"/>
        </w:rPr>
      </w:pPr>
      <w:r w:rsidRPr="00F50D4E">
        <w:rPr>
          <w:iCs/>
          <w:szCs w:val="22"/>
        </w:rPr>
        <w:t xml:space="preserve">6. </w:t>
      </w:r>
      <w:r w:rsidR="00EB1FD5" w:rsidRPr="00F50D4E">
        <w:rPr>
          <w:szCs w:val="22"/>
        </w:rPr>
        <w:t>J. Han, V. Melkote, and K. Rose, “An estimation-theoretic approach to spatially scalable video coding”, Proc. IEEE ICASSP, March 2012.</w:t>
      </w:r>
    </w:p>
    <w:p w:rsidR="00B651F5" w:rsidRPr="00F50D4E" w:rsidRDefault="00B651F5" w:rsidP="00B651F5">
      <w:pPr>
        <w:contextualSpacing/>
        <w:jc w:val="both"/>
        <w:rPr>
          <w:szCs w:val="22"/>
        </w:rPr>
      </w:pPr>
      <w:r w:rsidRPr="00F50D4E">
        <w:rPr>
          <w:szCs w:val="22"/>
        </w:rPr>
        <w:t>7. R. C. Reininger and J. D. Gibson, “Distributions of the two-dimensional DCT coefficients for images,” IEEE Trans. Comm., pp. 835–839, June 1983.</w:t>
      </w:r>
    </w:p>
    <w:p w:rsidR="00876C30" w:rsidRDefault="00876C30" w:rsidP="004D4045">
      <w:pPr>
        <w:contextualSpacing/>
        <w:jc w:val="both"/>
        <w:rPr>
          <w:szCs w:val="22"/>
        </w:rPr>
      </w:pPr>
    </w:p>
    <w:p w:rsidR="00876C30" w:rsidRDefault="00876C30" w:rsidP="00876C30">
      <w:pPr>
        <w:pStyle w:val="Heading1"/>
        <w:jc w:val="both"/>
      </w:pPr>
      <w:r w:rsidRPr="00E11923">
        <w:t>Patent</w:t>
      </w:r>
      <w:r w:rsidRPr="002B191D">
        <w:t xml:space="preserve"> rights declaration(s)</w:t>
      </w:r>
    </w:p>
    <w:p w:rsidR="00876C30" w:rsidRPr="008C7E46" w:rsidRDefault="00876C30" w:rsidP="00E614A4">
      <w:pPr>
        <w:rPr>
          <w:color w:val="000000"/>
          <w:szCs w:val="22"/>
        </w:rPr>
      </w:pPr>
      <w:r>
        <w:rPr>
          <w:b/>
          <w:szCs w:val="22"/>
        </w:rPr>
        <w:t>Samsung Electronics Co., Ltd.,</w:t>
      </w:r>
      <w:r w:rsidRPr="00A01439">
        <w:rPr>
          <w:b/>
          <w:szCs w:val="22"/>
        </w:rPr>
        <w:t xml:space="preserve"> 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sectPr w:rsidR="00876C30" w:rsidRPr="008C7E46"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3AD" w:rsidRDefault="004F23AD">
      <w:r>
        <w:separator/>
      </w:r>
    </w:p>
  </w:endnote>
  <w:endnote w:type="continuationSeparator" w:id="0">
    <w:p w:rsidR="004F23AD" w:rsidRDefault="004F2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6D1" w:rsidRDefault="008056D1"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AB10E6">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AB10E6">
      <w:rPr>
        <w:rStyle w:val="PageNumber"/>
        <w:noProof/>
      </w:rPr>
      <w:t>2013-01-14</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3AD" w:rsidRDefault="004F23AD">
      <w:r>
        <w:separator/>
      </w:r>
    </w:p>
  </w:footnote>
  <w:footnote w:type="continuationSeparator" w:id="0">
    <w:p w:rsidR="004F23AD" w:rsidRDefault="004F23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29202A"/>
    <w:multiLevelType w:val="hybridMultilevel"/>
    <w:tmpl w:val="681C5794"/>
    <w:lvl w:ilvl="0" w:tplc="08BC7470">
      <w:start w:val="1"/>
      <w:numFmt w:val="decimal"/>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0">
    <w:nsid w:val="6EBD178E"/>
    <w:multiLevelType w:val="hybridMultilevel"/>
    <w:tmpl w:val="671863EE"/>
    <w:lvl w:ilvl="0" w:tplc="D0584E9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3C7D"/>
    <w:rsid w:val="00035DF7"/>
    <w:rsid w:val="00036F46"/>
    <w:rsid w:val="000458BC"/>
    <w:rsid w:val="00045C41"/>
    <w:rsid w:val="00046C03"/>
    <w:rsid w:val="00063E5A"/>
    <w:rsid w:val="00070090"/>
    <w:rsid w:val="00073BED"/>
    <w:rsid w:val="000756AF"/>
    <w:rsid w:val="0007614F"/>
    <w:rsid w:val="00080087"/>
    <w:rsid w:val="000819C3"/>
    <w:rsid w:val="00087BB1"/>
    <w:rsid w:val="00095944"/>
    <w:rsid w:val="00095C62"/>
    <w:rsid w:val="000A1BE3"/>
    <w:rsid w:val="000B1C6B"/>
    <w:rsid w:val="000C09AC"/>
    <w:rsid w:val="000E00F3"/>
    <w:rsid w:val="000E28E4"/>
    <w:rsid w:val="000E6B20"/>
    <w:rsid w:val="000F158C"/>
    <w:rsid w:val="000F3796"/>
    <w:rsid w:val="000F42C1"/>
    <w:rsid w:val="000F570B"/>
    <w:rsid w:val="000F74D9"/>
    <w:rsid w:val="00103222"/>
    <w:rsid w:val="001203CF"/>
    <w:rsid w:val="00124E38"/>
    <w:rsid w:val="0012580B"/>
    <w:rsid w:val="0012662F"/>
    <w:rsid w:val="001308B3"/>
    <w:rsid w:val="0013526E"/>
    <w:rsid w:val="00140817"/>
    <w:rsid w:val="00156F46"/>
    <w:rsid w:val="00162838"/>
    <w:rsid w:val="001656A4"/>
    <w:rsid w:val="0016587C"/>
    <w:rsid w:val="00171371"/>
    <w:rsid w:val="00175A24"/>
    <w:rsid w:val="00184DF9"/>
    <w:rsid w:val="00187E58"/>
    <w:rsid w:val="00192993"/>
    <w:rsid w:val="001A297E"/>
    <w:rsid w:val="001A368E"/>
    <w:rsid w:val="001A55DA"/>
    <w:rsid w:val="001A6DA9"/>
    <w:rsid w:val="001A7329"/>
    <w:rsid w:val="001B4E28"/>
    <w:rsid w:val="001C3525"/>
    <w:rsid w:val="001D1BD2"/>
    <w:rsid w:val="001D7390"/>
    <w:rsid w:val="001E02BE"/>
    <w:rsid w:val="001E3B37"/>
    <w:rsid w:val="001E7998"/>
    <w:rsid w:val="001F2594"/>
    <w:rsid w:val="00200C4B"/>
    <w:rsid w:val="002039AD"/>
    <w:rsid w:val="00206460"/>
    <w:rsid w:val="002069B4"/>
    <w:rsid w:val="00210A40"/>
    <w:rsid w:val="002113BD"/>
    <w:rsid w:val="00215DFC"/>
    <w:rsid w:val="0022129F"/>
    <w:rsid w:val="002212DF"/>
    <w:rsid w:val="00222A6C"/>
    <w:rsid w:val="0022333A"/>
    <w:rsid w:val="00225655"/>
    <w:rsid w:val="00227BA7"/>
    <w:rsid w:val="00245347"/>
    <w:rsid w:val="00247A99"/>
    <w:rsid w:val="00263398"/>
    <w:rsid w:val="00274982"/>
    <w:rsid w:val="00275BCF"/>
    <w:rsid w:val="00277583"/>
    <w:rsid w:val="002819B4"/>
    <w:rsid w:val="00292257"/>
    <w:rsid w:val="00295601"/>
    <w:rsid w:val="002A4087"/>
    <w:rsid w:val="002A54E0"/>
    <w:rsid w:val="002B1595"/>
    <w:rsid w:val="002B191D"/>
    <w:rsid w:val="002B3BD0"/>
    <w:rsid w:val="002C43FF"/>
    <w:rsid w:val="002D0AF6"/>
    <w:rsid w:val="002D5679"/>
    <w:rsid w:val="002E4432"/>
    <w:rsid w:val="002F164D"/>
    <w:rsid w:val="00300C9C"/>
    <w:rsid w:val="00306206"/>
    <w:rsid w:val="00317D85"/>
    <w:rsid w:val="00327C56"/>
    <w:rsid w:val="003315A1"/>
    <w:rsid w:val="003373EC"/>
    <w:rsid w:val="00337C63"/>
    <w:rsid w:val="003518CE"/>
    <w:rsid w:val="003546EA"/>
    <w:rsid w:val="003706CC"/>
    <w:rsid w:val="00370705"/>
    <w:rsid w:val="00382C0A"/>
    <w:rsid w:val="00394348"/>
    <w:rsid w:val="00395B3F"/>
    <w:rsid w:val="003A2D8E"/>
    <w:rsid w:val="003A4EB5"/>
    <w:rsid w:val="003A5F3F"/>
    <w:rsid w:val="003B1EC0"/>
    <w:rsid w:val="003B2CA7"/>
    <w:rsid w:val="003C20E4"/>
    <w:rsid w:val="003C518B"/>
    <w:rsid w:val="003D31D8"/>
    <w:rsid w:val="003D3629"/>
    <w:rsid w:val="003D76BF"/>
    <w:rsid w:val="003E28CA"/>
    <w:rsid w:val="003E30E3"/>
    <w:rsid w:val="003E5B7E"/>
    <w:rsid w:val="003E6F90"/>
    <w:rsid w:val="003F5D0F"/>
    <w:rsid w:val="003F651C"/>
    <w:rsid w:val="003F65EA"/>
    <w:rsid w:val="003F6CF4"/>
    <w:rsid w:val="0041150D"/>
    <w:rsid w:val="00414101"/>
    <w:rsid w:val="00427F3B"/>
    <w:rsid w:val="00430B31"/>
    <w:rsid w:val="00433DDB"/>
    <w:rsid w:val="00437619"/>
    <w:rsid w:val="0044132A"/>
    <w:rsid w:val="0044536A"/>
    <w:rsid w:val="00447AA6"/>
    <w:rsid w:val="0045002D"/>
    <w:rsid w:val="0046489C"/>
    <w:rsid w:val="00471ABC"/>
    <w:rsid w:val="00481DD1"/>
    <w:rsid w:val="004831C4"/>
    <w:rsid w:val="004875CA"/>
    <w:rsid w:val="004950F5"/>
    <w:rsid w:val="004A2A63"/>
    <w:rsid w:val="004B210C"/>
    <w:rsid w:val="004B2EDD"/>
    <w:rsid w:val="004C3A8F"/>
    <w:rsid w:val="004C7147"/>
    <w:rsid w:val="004C7786"/>
    <w:rsid w:val="004C77B4"/>
    <w:rsid w:val="004D2228"/>
    <w:rsid w:val="004D373E"/>
    <w:rsid w:val="004D3A38"/>
    <w:rsid w:val="004D4045"/>
    <w:rsid w:val="004D405F"/>
    <w:rsid w:val="004D66ED"/>
    <w:rsid w:val="004E4F4F"/>
    <w:rsid w:val="004E6789"/>
    <w:rsid w:val="004F23AD"/>
    <w:rsid w:val="004F61E3"/>
    <w:rsid w:val="004F7288"/>
    <w:rsid w:val="0050034A"/>
    <w:rsid w:val="0051015C"/>
    <w:rsid w:val="005108D6"/>
    <w:rsid w:val="00510ED0"/>
    <w:rsid w:val="00520104"/>
    <w:rsid w:val="00524DFE"/>
    <w:rsid w:val="00531AE9"/>
    <w:rsid w:val="00536FBF"/>
    <w:rsid w:val="00552025"/>
    <w:rsid w:val="00567EC7"/>
    <w:rsid w:val="00570013"/>
    <w:rsid w:val="00570388"/>
    <w:rsid w:val="005746C0"/>
    <w:rsid w:val="00584C9B"/>
    <w:rsid w:val="00590E20"/>
    <w:rsid w:val="00592104"/>
    <w:rsid w:val="0059668E"/>
    <w:rsid w:val="005A33A1"/>
    <w:rsid w:val="005B1E20"/>
    <w:rsid w:val="005B68D1"/>
    <w:rsid w:val="005C0F16"/>
    <w:rsid w:val="005C385F"/>
    <w:rsid w:val="005D3376"/>
    <w:rsid w:val="005D44BF"/>
    <w:rsid w:val="005D4744"/>
    <w:rsid w:val="005E1A7C"/>
    <w:rsid w:val="005E6528"/>
    <w:rsid w:val="005F4E3C"/>
    <w:rsid w:val="005F6F1B"/>
    <w:rsid w:val="005F7D02"/>
    <w:rsid w:val="00605F27"/>
    <w:rsid w:val="006179CE"/>
    <w:rsid w:val="00621A05"/>
    <w:rsid w:val="00624B33"/>
    <w:rsid w:val="00630AA2"/>
    <w:rsid w:val="00634E81"/>
    <w:rsid w:val="00637797"/>
    <w:rsid w:val="00646707"/>
    <w:rsid w:val="00647673"/>
    <w:rsid w:val="00647E68"/>
    <w:rsid w:val="00662E58"/>
    <w:rsid w:val="00664DCF"/>
    <w:rsid w:val="006849E3"/>
    <w:rsid w:val="006B1774"/>
    <w:rsid w:val="006B7E59"/>
    <w:rsid w:val="006C43B2"/>
    <w:rsid w:val="006C5D39"/>
    <w:rsid w:val="006D1B55"/>
    <w:rsid w:val="006E1CCE"/>
    <w:rsid w:val="006E2810"/>
    <w:rsid w:val="006E5417"/>
    <w:rsid w:val="006E5986"/>
    <w:rsid w:val="006E7377"/>
    <w:rsid w:val="00707305"/>
    <w:rsid w:val="00712F60"/>
    <w:rsid w:val="00713513"/>
    <w:rsid w:val="00720E3B"/>
    <w:rsid w:val="0074002E"/>
    <w:rsid w:val="00743E24"/>
    <w:rsid w:val="00743ED0"/>
    <w:rsid w:val="00745F6B"/>
    <w:rsid w:val="007500DA"/>
    <w:rsid w:val="00750C88"/>
    <w:rsid w:val="0075585E"/>
    <w:rsid w:val="00755E72"/>
    <w:rsid w:val="00757BF0"/>
    <w:rsid w:val="007623E7"/>
    <w:rsid w:val="00763369"/>
    <w:rsid w:val="007768FF"/>
    <w:rsid w:val="007824D3"/>
    <w:rsid w:val="00782C23"/>
    <w:rsid w:val="00796EE3"/>
    <w:rsid w:val="007A38F9"/>
    <w:rsid w:val="007A7D29"/>
    <w:rsid w:val="007D00F5"/>
    <w:rsid w:val="007D7F3B"/>
    <w:rsid w:val="007F1F8B"/>
    <w:rsid w:val="008056D1"/>
    <w:rsid w:val="00813064"/>
    <w:rsid w:val="008206C8"/>
    <w:rsid w:val="0082587E"/>
    <w:rsid w:val="008263FE"/>
    <w:rsid w:val="0083391D"/>
    <w:rsid w:val="00867380"/>
    <w:rsid w:val="00874A6C"/>
    <w:rsid w:val="00876C30"/>
    <w:rsid w:val="00876C65"/>
    <w:rsid w:val="008A06F1"/>
    <w:rsid w:val="008A4B4C"/>
    <w:rsid w:val="008B5375"/>
    <w:rsid w:val="008C239F"/>
    <w:rsid w:val="008C55BA"/>
    <w:rsid w:val="008C7E46"/>
    <w:rsid w:val="008D2BF7"/>
    <w:rsid w:val="008D3611"/>
    <w:rsid w:val="008D5F50"/>
    <w:rsid w:val="008D64F4"/>
    <w:rsid w:val="008D7AEF"/>
    <w:rsid w:val="008E480C"/>
    <w:rsid w:val="008F3C55"/>
    <w:rsid w:val="008F65D1"/>
    <w:rsid w:val="00907757"/>
    <w:rsid w:val="00910955"/>
    <w:rsid w:val="00910D68"/>
    <w:rsid w:val="00916739"/>
    <w:rsid w:val="009212B0"/>
    <w:rsid w:val="009234A5"/>
    <w:rsid w:val="0092385A"/>
    <w:rsid w:val="009240BE"/>
    <w:rsid w:val="00925E66"/>
    <w:rsid w:val="00927360"/>
    <w:rsid w:val="00927F7A"/>
    <w:rsid w:val="0093005F"/>
    <w:rsid w:val="009336F7"/>
    <w:rsid w:val="009374A7"/>
    <w:rsid w:val="00943D7F"/>
    <w:rsid w:val="0095295A"/>
    <w:rsid w:val="009537A0"/>
    <w:rsid w:val="00955CC9"/>
    <w:rsid w:val="00955D5B"/>
    <w:rsid w:val="00970E0C"/>
    <w:rsid w:val="00977FD1"/>
    <w:rsid w:val="00980F1A"/>
    <w:rsid w:val="0098551D"/>
    <w:rsid w:val="00990AB1"/>
    <w:rsid w:val="0099518F"/>
    <w:rsid w:val="009A5061"/>
    <w:rsid w:val="009A523D"/>
    <w:rsid w:val="009C1AFC"/>
    <w:rsid w:val="009C5467"/>
    <w:rsid w:val="009E0A8F"/>
    <w:rsid w:val="009E480E"/>
    <w:rsid w:val="009F01BF"/>
    <w:rsid w:val="009F06E1"/>
    <w:rsid w:val="009F496B"/>
    <w:rsid w:val="009F5699"/>
    <w:rsid w:val="00A01439"/>
    <w:rsid w:val="00A02E61"/>
    <w:rsid w:val="00A05CFF"/>
    <w:rsid w:val="00A07768"/>
    <w:rsid w:val="00A20731"/>
    <w:rsid w:val="00A24762"/>
    <w:rsid w:val="00A34BDA"/>
    <w:rsid w:val="00A35DFC"/>
    <w:rsid w:val="00A37433"/>
    <w:rsid w:val="00A4156F"/>
    <w:rsid w:val="00A56B97"/>
    <w:rsid w:val="00A6093D"/>
    <w:rsid w:val="00A6447C"/>
    <w:rsid w:val="00A66595"/>
    <w:rsid w:val="00A7084A"/>
    <w:rsid w:val="00A76A6D"/>
    <w:rsid w:val="00A76D74"/>
    <w:rsid w:val="00A8166A"/>
    <w:rsid w:val="00A83253"/>
    <w:rsid w:val="00A854FB"/>
    <w:rsid w:val="00A85C78"/>
    <w:rsid w:val="00A87E5D"/>
    <w:rsid w:val="00A90623"/>
    <w:rsid w:val="00A94913"/>
    <w:rsid w:val="00AA0B99"/>
    <w:rsid w:val="00AA1A61"/>
    <w:rsid w:val="00AA2F02"/>
    <w:rsid w:val="00AA4ECE"/>
    <w:rsid w:val="00AA6E84"/>
    <w:rsid w:val="00AB10E6"/>
    <w:rsid w:val="00AE341B"/>
    <w:rsid w:val="00AE6934"/>
    <w:rsid w:val="00AF0CB3"/>
    <w:rsid w:val="00B07CA7"/>
    <w:rsid w:val="00B1279A"/>
    <w:rsid w:val="00B1474B"/>
    <w:rsid w:val="00B4327D"/>
    <w:rsid w:val="00B433B3"/>
    <w:rsid w:val="00B44C6C"/>
    <w:rsid w:val="00B45114"/>
    <w:rsid w:val="00B51F82"/>
    <w:rsid w:val="00B5222E"/>
    <w:rsid w:val="00B556FA"/>
    <w:rsid w:val="00B6057A"/>
    <w:rsid w:val="00B61C96"/>
    <w:rsid w:val="00B651F5"/>
    <w:rsid w:val="00B707C9"/>
    <w:rsid w:val="00B70976"/>
    <w:rsid w:val="00B71CF6"/>
    <w:rsid w:val="00B73138"/>
    <w:rsid w:val="00B73A2A"/>
    <w:rsid w:val="00B756F6"/>
    <w:rsid w:val="00B81E0B"/>
    <w:rsid w:val="00B94B06"/>
    <w:rsid w:val="00B94C28"/>
    <w:rsid w:val="00BB1704"/>
    <w:rsid w:val="00BB32F6"/>
    <w:rsid w:val="00BC10BA"/>
    <w:rsid w:val="00BC5AFD"/>
    <w:rsid w:val="00BD316C"/>
    <w:rsid w:val="00BD6B0B"/>
    <w:rsid w:val="00BF4161"/>
    <w:rsid w:val="00BF5E86"/>
    <w:rsid w:val="00C04F43"/>
    <w:rsid w:val="00C0609D"/>
    <w:rsid w:val="00C115AB"/>
    <w:rsid w:val="00C30249"/>
    <w:rsid w:val="00C33A71"/>
    <w:rsid w:val="00C37391"/>
    <w:rsid w:val="00C4097A"/>
    <w:rsid w:val="00C46BF4"/>
    <w:rsid w:val="00C47275"/>
    <w:rsid w:val="00C52BAF"/>
    <w:rsid w:val="00C55725"/>
    <w:rsid w:val="00C57EC7"/>
    <w:rsid w:val="00C6041A"/>
    <w:rsid w:val="00C606C9"/>
    <w:rsid w:val="00C67358"/>
    <w:rsid w:val="00C7641D"/>
    <w:rsid w:val="00C80C40"/>
    <w:rsid w:val="00C8412D"/>
    <w:rsid w:val="00C8780F"/>
    <w:rsid w:val="00C90650"/>
    <w:rsid w:val="00C95F98"/>
    <w:rsid w:val="00C97D78"/>
    <w:rsid w:val="00CA0373"/>
    <w:rsid w:val="00CC261E"/>
    <w:rsid w:val="00CC4A80"/>
    <w:rsid w:val="00CC5A42"/>
    <w:rsid w:val="00CD0EAB"/>
    <w:rsid w:val="00CD4879"/>
    <w:rsid w:val="00CD50E1"/>
    <w:rsid w:val="00CF34DB"/>
    <w:rsid w:val="00CF558F"/>
    <w:rsid w:val="00D01BFC"/>
    <w:rsid w:val="00D03488"/>
    <w:rsid w:val="00D073E2"/>
    <w:rsid w:val="00D11BBA"/>
    <w:rsid w:val="00D42271"/>
    <w:rsid w:val="00D446EC"/>
    <w:rsid w:val="00D4733F"/>
    <w:rsid w:val="00D51BF0"/>
    <w:rsid w:val="00D55942"/>
    <w:rsid w:val="00D6121B"/>
    <w:rsid w:val="00D807BF"/>
    <w:rsid w:val="00D81DC7"/>
    <w:rsid w:val="00D853F6"/>
    <w:rsid w:val="00D87E45"/>
    <w:rsid w:val="00D923F5"/>
    <w:rsid w:val="00D97042"/>
    <w:rsid w:val="00DA0140"/>
    <w:rsid w:val="00DA6465"/>
    <w:rsid w:val="00DA7393"/>
    <w:rsid w:val="00DA7887"/>
    <w:rsid w:val="00DB2C26"/>
    <w:rsid w:val="00DC469C"/>
    <w:rsid w:val="00DC5877"/>
    <w:rsid w:val="00DC70D9"/>
    <w:rsid w:val="00DC7AA7"/>
    <w:rsid w:val="00DD03F2"/>
    <w:rsid w:val="00DD5F48"/>
    <w:rsid w:val="00DD7A42"/>
    <w:rsid w:val="00DE6B43"/>
    <w:rsid w:val="00DF3A57"/>
    <w:rsid w:val="00E01398"/>
    <w:rsid w:val="00E11923"/>
    <w:rsid w:val="00E158A2"/>
    <w:rsid w:val="00E16C8A"/>
    <w:rsid w:val="00E2250F"/>
    <w:rsid w:val="00E262D4"/>
    <w:rsid w:val="00E267F7"/>
    <w:rsid w:val="00E36250"/>
    <w:rsid w:val="00E54511"/>
    <w:rsid w:val="00E614A4"/>
    <w:rsid w:val="00E61DAC"/>
    <w:rsid w:val="00E63FA5"/>
    <w:rsid w:val="00E655CC"/>
    <w:rsid w:val="00E70EFC"/>
    <w:rsid w:val="00E75FE3"/>
    <w:rsid w:val="00E8080A"/>
    <w:rsid w:val="00E83ECD"/>
    <w:rsid w:val="00E92061"/>
    <w:rsid w:val="00E96E8E"/>
    <w:rsid w:val="00EB086D"/>
    <w:rsid w:val="00EB1FD5"/>
    <w:rsid w:val="00EB7A2C"/>
    <w:rsid w:val="00EB7AB1"/>
    <w:rsid w:val="00EC2259"/>
    <w:rsid w:val="00EC6675"/>
    <w:rsid w:val="00ED324D"/>
    <w:rsid w:val="00EE15E2"/>
    <w:rsid w:val="00EF48CC"/>
    <w:rsid w:val="00EF79DD"/>
    <w:rsid w:val="00F112BB"/>
    <w:rsid w:val="00F24C01"/>
    <w:rsid w:val="00F252A1"/>
    <w:rsid w:val="00F25F89"/>
    <w:rsid w:val="00F50D4E"/>
    <w:rsid w:val="00F55B1E"/>
    <w:rsid w:val="00F562EC"/>
    <w:rsid w:val="00F568CF"/>
    <w:rsid w:val="00F64E9B"/>
    <w:rsid w:val="00F7192F"/>
    <w:rsid w:val="00F73032"/>
    <w:rsid w:val="00F75611"/>
    <w:rsid w:val="00F82FDE"/>
    <w:rsid w:val="00F848FC"/>
    <w:rsid w:val="00F9282A"/>
    <w:rsid w:val="00F96BAD"/>
    <w:rsid w:val="00FA4C8F"/>
    <w:rsid w:val="00FB0D1D"/>
    <w:rsid w:val="00FB0E84"/>
    <w:rsid w:val="00FB6E29"/>
    <w:rsid w:val="00FD01C2"/>
    <w:rsid w:val="00FD62C2"/>
    <w:rsid w:val="00FF0CE3"/>
    <w:rsid w:val="00FF33D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5DFC"/>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52025"/>
    <w:pPr>
      <w:tabs>
        <w:tab w:val="center" w:pos="4320"/>
        <w:tab w:val="right" w:pos="8640"/>
      </w:tabs>
    </w:pPr>
  </w:style>
  <w:style w:type="paragraph" w:styleId="Footer">
    <w:name w:val="footer"/>
    <w:basedOn w:val="Normal"/>
    <w:rsid w:val="00552025"/>
    <w:pPr>
      <w:tabs>
        <w:tab w:val="center" w:pos="4320"/>
        <w:tab w:val="right" w:pos="8640"/>
      </w:tabs>
    </w:pPr>
  </w:style>
  <w:style w:type="character" w:styleId="PageNumber">
    <w:name w:val="page number"/>
    <w:basedOn w:val="DefaultParagraphFont"/>
    <w:rsid w:val="00552025"/>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9537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nhideWhenUsed/>
    <w:qFormat/>
    <w:rsid w:val="00BF4161"/>
    <w:rPr>
      <w:rFonts w:eastAsia="Times New Roman"/>
      <w:b/>
      <w:bCs/>
      <w:sz w:val="20"/>
    </w:rPr>
  </w:style>
  <w:style w:type="paragraph" w:styleId="PlainText">
    <w:name w:val="Plain Text"/>
    <w:basedOn w:val="Normal"/>
    <w:link w:val="PlainTextChar"/>
    <w:uiPriority w:val="99"/>
    <w:unhideWhenUsed/>
    <w:rsid w:val="006E1CCE"/>
    <w:pPr>
      <w:tabs>
        <w:tab w:val="clear" w:pos="360"/>
        <w:tab w:val="clear" w:pos="720"/>
        <w:tab w:val="clear" w:pos="1080"/>
        <w:tab w:val="clear" w:pos="1440"/>
      </w:tabs>
      <w:overflowPunct/>
      <w:autoSpaceDE/>
      <w:autoSpaceDN/>
      <w:adjustRightInd/>
      <w:spacing w:before="0"/>
      <w:textAlignment w:val="auto"/>
    </w:pPr>
    <w:rPr>
      <w:rFonts w:ascii="Consolas" w:eastAsia="MS Mincho" w:hAnsi="Consolas" w:cs="Consolas"/>
      <w:sz w:val="21"/>
      <w:szCs w:val="21"/>
      <w:lang w:eastAsia="ja-JP"/>
    </w:rPr>
  </w:style>
  <w:style w:type="character" w:customStyle="1" w:styleId="PlainTextChar">
    <w:name w:val="Plain Text Char"/>
    <w:link w:val="PlainText"/>
    <w:uiPriority w:val="99"/>
    <w:rsid w:val="006E1CCE"/>
    <w:rPr>
      <w:rFonts w:ascii="Consolas" w:eastAsia="MS Mincho" w:hAnsi="Consolas" w:cs="Consolas"/>
      <w:sz w:val="21"/>
      <w:szCs w:val="21"/>
    </w:rPr>
  </w:style>
  <w:style w:type="character" w:styleId="PlaceholderText">
    <w:name w:val="Placeholder Text"/>
    <w:basedOn w:val="DefaultParagraphFont"/>
    <w:uiPriority w:val="99"/>
    <w:semiHidden/>
    <w:rsid w:val="00481DD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5DFC"/>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52025"/>
    <w:pPr>
      <w:tabs>
        <w:tab w:val="center" w:pos="4320"/>
        <w:tab w:val="right" w:pos="8640"/>
      </w:tabs>
    </w:pPr>
  </w:style>
  <w:style w:type="paragraph" w:styleId="Footer">
    <w:name w:val="footer"/>
    <w:basedOn w:val="Normal"/>
    <w:rsid w:val="00552025"/>
    <w:pPr>
      <w:tabs>
        <w:tab w:val="center" w:pos="4320"/>
        <w:tab w:val="right" w:pos="8640"/>
      </w:tabs>
    </w:pPr>
  </w:style>
  <w:style w:type="character" w:styleId="PageNumber">
    <w:name w:val="page number"/>
    <w:basedOn w:val="DefaultParagraphFont"/>
    <w:rsid w:val="00552025"/>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9537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nhideWhenUsed/>
    <w:qFormat/>
    <w:rsid w:val="00BF4161"/>
    <w:rPr>
      <w:rFonts w:eastAsia="Times New Roman"/>
      <w:b/>
      <w:bCs/>
      <w:sz w:val="20"/>
    </w:rPr>
  </w:style>
  <w:style w:type="paragraph" w:styleId="PlainText">
    <w:name w:val="Plain Text"/>
    <w:basedOn w:val="Normal"/>
    <w:link w:val="PlainTextChar"/>
    <w:uiPriority w:val="99"/>
    <w:unhideWhenUsed/>
    <w:rsid w:val="006E1CCE"/>
    <w:pPr>
      <w:tabs>
        <w:tab w:val="clear" w:pos="360"/>
        <w:tab w:val="clear" w:pos="720"/>
        <w:tab w:val="clear" w:pos="1080"/>
        <w:tab w:val="clear" w:pos="1440"/>
      </w:tabs>
      <w:overflowPunct/>
      <w:autoSpaceDE/>
      <w:autoSpaceDN/>
      <w:adjustRightInd/>
      <w:spacing w:before="0"/>
      <w:textAlignment w:val="auto"/>
    </w:pPr>
    <w:rPr>
      <w:rFonts w:ascii="Consolas" w:eastAsia="MS Mincho" w:hAnsi="Consolas" w:cs="Consolas"/>
      <w:sz w:val="21"/>
      <w:szCs w:val="21"/>
      <w:lang w:eastAsia="ja-JP"/>
    </w:rPr>
  </w:style>
  <w:style w:type="character" w:customStyle="1" w:styleId="PlainTextChar">
    <w:name w:val="Plain Text Char"/>
    <w:link w:val="PlainText"/>
    <w:uiPriority w:val="99"/>
    <w:rsid w:val="006E1CCE"/>
    <w:rPr>
      <w:rFonts w:ascii="Consolas" w:eastAsia="MS Mincho" w:hAnsi="Consolas" w:cs="Consolas"/>
      <w:sz w:val="21"/>
      <w:szCs w:val="21"/>
    </w:rPr>
  </w:style>
  <w:style w:type="character" w:styleId="PlaceholderText">
    <w:name w:val="Placeholder Text"/>
    <w:basedOn w:val="DefaultParagraphFont"/>
    <w:uiPriority w:val="99"/>
    <w:semiHidden/>
    <w:rsid w:val="00481DD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01081">
      <w:bodyDiv w:val="1"/>
      <w:marLeft w:val="0"/>
      <w:marRight w:val="0"/>
      <w:marTop w:val="0"/>
      <w:marBottom w:val="0"/>
      <w:divBdr>
        <w:top w:val="none" w:sz="0" w:space="0" w:color="auto"/>
        <w:left w:val="none" w:sz="0" w:space="0" w:color="auto"/>
        <w:bottom w:val="none" w:sz="0" w:space="0" w:color="auto"/>
        <w:right w:val="none" w:sz="0" w:space="0" w:color="auto"/>
      </w:divBdr>
    </w:div>
    <w:div w:id="35007310">
      <w:bodyDiv w:val="1"/>
      <w:marLeft w:val="0"/>
      <w:marRight w:val="0"/>
      <w:marTop w:val="0"/>
      <w:marBottom w:val="0"/>
      <w:divBdr>
        <w:top w:val="none" w:sz="0" w:space="0" w:color="auto"/>
        <w:left w:val="none" w:sz="0" w:space="0" w:color="auto"/>
        <w:bottom w:val="none" w:sz="0" w:space="0" w:color="auto"/>
        <w:right w:val="none" w:sz="0" w:space="0" w:color="auto"/>
      </w:divBdr>
    </w:div>
    <w:div w:id="167407566">
      <w:bodyDiv w:val="1"/>
      <w:marLeft w:val="0"/>
      <w:marRight w:val="0"/>
      <w:marTop w:val="0"/>
      <w:marBottom w:val="0"/>
      <w:divBdr>
        <w:top w:val="none" w:sz="0" w:space="0" w:color="auto"/>
        <w:left w:val="none" w:sz="0" w:space="0" w:color="auto"/>
        <w:bottom w:val="none" w:sz="0" w:space="0" w:color="auto"/>
        <w:right w:val="none" w:sz="0" w:space="0" w:color="auto"/>
      </w:divBdr>
    </w:div>
    <w:div w:id="191380262">
      <w:bodyDiv w:val="1"/>
      <w:marLeft w:val="0"/>
      <w:marRight w:val="0"/>
      <w:marTop w:val="0"/>
      <w:marBottom w:val="0"/>
      <w:divBdr>
        <w:top w:val="none" w:sz="0" w:space="0" w:color="auto"/>
        <w:left w:val="none" w:sz="0" w:space="0" w:color="auto"/>
        <w:bottom w:val="none" w:sz="0" w:space="0" w:color="auto"/>
        <w:right w:val="none" w:sz="0" w:space="0" w:color="auto"/>
      </w:divBdr>
    </w:div>
    <w:div w:id="299851400">
      <w:bodyDiv w:val="1"/>
      <w:marLeft w:val="0"/>
      <w:marRight w:val="0"/>
      <w:marTop w:val="0"/>
      <w:marBottom w:val="0"/>
      <w:divBdr>
        <w:top w:val="none" w:sz="0" w:space="0" w:color="auto"/>
        <w:left w:val="none" w:sz="0" w:space="0" w:color="auto"/>
        <w:bottom w:val="none" w:sz="0" w:space="0" w:color="auto"/>
        <w:right w:val="none" w:sz="0" w:space="0" w:color="auto"/>
      </w:divBdr>
    </w:div>
    <w:div w:id="401608720">
      <w:bodyDiv w:val="1"/>
      <w:marLeft w:val="0"/>
      <w:marRight w:val="0"/>
      <w:marTop w:val="0"/>
      <w:marBottom w:val="0"/>
      <w:divBdr>
        <w:top w:val="none" w:sz="0" w:space="0" w:color="auto"/>
        <w:left w:val="none" w:sz="0" w:space="0" w:color="auto"/>
        <w:bottom w:val="none" w:sz="0" w:space="0" w:color="auto"/>
        <w:right w:val="none" w:sz="0" w:space="0" w:color="auto"/>
      </w:divBdr>
    </w:div>
    <w:div w:id="415786768">
      <w:bodyDiv w:val="1"/>
      <w:marLeft w:val="0"/>
      <w:marRight w:val="0"/>
      <w:marTop w:val="0"/>
      <w:marBottom w:val="0"/>
      <w:divBdr>
        <w:top w:val="none" w:sz="0" w:space="0" w:color="auto"/>
        <w:left w:val="none" w:sz="0" w:space="0" w:color="auto"/>
        <w:bottom w:val="none" w:sz="0" w:space="0" w:color="auto"/>
        <w:right w:val="none" w:sz="0" w:space="0" w:color="auto"/>
      </w:divBdr>
    </w:div>
    <w:div w:id="612901709">
      <w:bodyDiv w:val="1"/>
      <w:marLeft w:val="0"/>
      <w:marRight w:val="0"/>
      <w:marTop w:val="0"/>
      <w:marBottom w:val="0"/>
      <w:divBdr>
        <w:top w:val="none" w:sz="0" w:space="0" w:color="auto"/>
        <w:left w:val="none" w:sz="0" w:space="0" w:color="auto"/>
        <w:bottom w:val="none" w:sz="0" w:space="0" w:color="auto"/>
        <w:right w:val="none" w:sz="0" w:space="0" w:color="auto"/>
      </w:divBdr>
    </w:div>
    <w:div w:id="681781444">
      <w:bodyDiv w:val="1"/>
      <w:marLeft w:val="0"/>
      <w:marRight w:val="0"/>
      <w:marTop w:val="0"/>
      <w:marBottom w:val="0"/>
      <w:divBdr>
        <w:top w:val="none" w:sz="0" w:space="0" w:color="auto"/>
        <w:left w:val="none" w:sz="0" w:space="0" w:color="auto"/>
        <w:bottom w:val="none" w:sz="0" w:space="0" w:color="auto"/>
        <w:right w:val="none" w:sz="0" w:space="0" w:color="auto"/>
      </w:divBdr>
    </w:div>
    <w:div w:id="758449911">
      <w:bodyDiv w:val="1"/>
      <w:marLeft w:val="0"/>
      <w:marRight w:val="0"/>
      <w:marTop w:val="0"/>
      <w:marBottom w:val="0"/>
      <w:divBdr>
        <w:top w:val="none" w:sz="0" w:space="0" w:color="auto"/>
        <w:left w:val="none" w:sz="0" w:space="0" w:color="auto"/>
        <w:bottom w:val="none" w:sz="0" w:space="0" w:color="auto"/>
        <w:right w:val="none" w:sz="0" w:space="0" w:color="auto"/>
      </w:divBdr>
    </w:div>
    <w:div w:id="766928279">
      <w:bodyDiv w:val="1"/>
      <w:marLeft w:val="0"/>
      <w:marRight w:val="0"/>
      <w:marTop w:val="0"/>
      <w:marBottom w:val="0"/>
      <w:divBdr>
        <w:top w:val="none" w:sz="0" w:space="0" w:color="auto"/>
        <w:left w:val="none" w:sz="0" w:space="0" w:color="auto"/>
        <w:bottom w:val="none" w:sz="0" w:space="0" w:color="auto"/>
        <w:right w:val="none" w:sz="0" w:space="0" w:color="auto"/>
      </w:divBdr>
    </w:div>
    <w:div w:id="886256970">
      <w:bodyDiv w:val="1"/>
      <w:marLeft w:val="0"/>
      <w:marRight w:val="0"/>
      <w:marTop w:val="0"/>
      <w:marBottom w:val="0"/>
      <w:divBdr>
        <w:top w:val="none" w:sz="0" w:space="0" w:color="auto"/>
        <w:left w:val="none" w:sz="0" w:space="0" w:color="auto"/>
        <w:bottom w:val="none" w:sz="0" w:space="0" w:color="auto"/>
        <w:right w:val="none" w:sz="0" w:space="0" w:color="auto"/>
      </w:divBdr>
    </w:div>
    <w:div w:id="911544329">
      <w:bodyDiv w:val="1"/>
      <w:marLeft w:val="0"/>
      <w:marRight w:val="0"/>
      <w:marTop w:val="0"/>
      <w:marBottom w:val="0"/>
      <w:divBdr>
        <w:top w:val="none" w:sz="0" w:space="0" w:color="auto"/>
        <w:left w:val="none" w:sz="0" w:space="0" w:color="auto"/>
        <w:bottom w:val="none" w:sz="0" w:space="0" w:color="auto"/>
        <w:right w:val="none" w:sz="0" w:space="0" w:color="auto"/>
      </w:divBdr>
    </w:div>
    <w:div w:id="973483517">
      <w:bodyDiv w:val="1"/>
      <w:marLeft w:val="0"/>
      <w:marRight w:val="0"/>
      <w:marTop w:val="0"/>
      <w:marBottom w:val="0"/>
      <w:divBdr>
        <w:top w:val="none" w:sz="0" w:space="0" w:color="auto"/>
        <w:left w:val="none" w:sz="0" w:space="0" w:color="auto"/>
        <w:bottom w:val="none" w:sz="0" w:space="0" w:color="auto"/>
        <w:right w:val="none" w:sz="0" w:space="0" w:color="auto"/>
      </w:divBdr>
    </w:div>
    <w:div w:id="1030497107">
      <w:bodyDiv w:val="1"/>
      <w:marLeft w:val="0"/>
      <w:marRight w:val="0"/>
      <w:marTop w:val="0"/>
      <w:marBottom w:val="0"/>
      <w:divBdr>
        <w:top w:val="none" w:sz="0" w:space="0" w:color="auto"/>
        <w:left w:val="none" w:sz="0" w:space="0" w:color="auto"/>
        <w:bottom w:val="none" w:sz="0" w:space="0" w:color="auto"/>
        <w:right w:val="none" w:sz="0" w:space="0" w:color="auto"/>
      </w:divBdr>
    </w:div>
    <w:div w:id="1074819457">
      <w:bodyDiv w:val="1"/>
      <w:marLeft w:val="0"/>
      <w:marRight w:val="0"/>
      <w:marTop w:val="0"/>
      <w:marBottom w:val="0"/>
      <w:divBdr>
        <w:top w:val="none" w:sz="0" w:space="0" w:color="auto"/>
        <w:left w:val="none" w:sz="0" w:space="0" w:color="auto"/>
        <w:bottom w:val="none" w:sz="0" w:space="0" w:color="auto"/>
        <w:right w:val="none" w:sz="0" w:space="0" w:color="auto"/>
      </w:divBdr>
    </w:div>
    <w:div w:id="1084491885">
      <w:bodyDiv w:val="1"/>
      <w:marLeft w:val="0"/>
      <w:marRight w:val="0"/>
      <w:marTop w:val="0"/>
      <w:marBottom w:val="0"/>
      <w:divBdr>
        <w:top w:val="none" w:sz="0" w:space="0" w:color="auto"/>
        <w:left w:val="none" w:sz="0" w:space="0" w:color="auto"/>
        <w:bottom w:val="none" w:sz="0" w:space="0" w:color="auto"/>
        <w:right w:val="none" w:sz="0" w:space="0" w:color="auto"/>
      </w:divBdr>
    </w:div>
    <w:div w:id="1221599012">
      <w:bodyDiv w:val="1"/>
      <w:marLeft w:val="0"/>
      <w:marRight w:val="0"/>
      <w:marTop w:val="0"/>
      <w:marBottom w:val="0"/>
      <w:divBdr>
        <w:top w:val="none" w:sz="0" w:space="0" w:color="auto"/>
        <w:left w:val="none" w:sz="0" w:space="0" w:color="auto"/>
        <w:bottom w:val="none" w:sz="0" w:space="0" w:color="auto"/>
        <w:right w:val="none" w:sz="0" w:space="0" w:color="auto"/>
      </w:divBdr>
    </w:div>
    <w:div w:id="1232811037">
      <w:bodyDiv w:val="1"/>
      <w:marLeft w:val="0"/>
      <w:marRight w:val="0"/>
      <w:marTop w:val="0"/>
      <w:marBottom w:val="0"/>
      <w:divBdr>
        <w:top w:val="none" w:sz="0" w:space="0" w:color="auto"/>
        <w:left w:val="none" w:sz="0" w:space="0" w:color="auto"/>
        <w:bottom w:val="none" w:sz="0" w:space="0" w:color="auto"/>
        <w:right w:val="none" w:sz="0" w:space="0" w:color="auto"/>
      </w:divBdr>
    </w:div>
    <w:div w:id="1328629976">
      <w:bodyDiv w:val="1"/>
      <w:marLeft w:val="0"/>
      <w:marRight w:val="0"/>
      <w:marTop w:val="0"/>
      <w:marBottom w:val="0"/>
      <w:divBdr>
        <w:top w:val="none" w:sz="0" w:space="0" w:color="auto"/>
        <w:left w:val="none" w:sz="0" w:space="0" w:color="auto"/>
        <w:bottom w:val="none" w:sz="0" w:space="0" w:color="auto"/>
        <w:right w:val="none" w:sz="0" w:space="0" w:color="auto"/>
      </w:divBdr>
    </w:div>
    <w:div w:id="1349019302">
      <w:bodyDiv w:val="1"/>
      <w:marLeft w:val="0"/>
      <w:marRight w:val="0"/>
      <w:marTop w:val="0"/>
      <w:marBottom w:val="0"/>
      <w:divBdr>
        <w:top w:val="none" w:sz="0" w:space="0" w:color="auto"/>
        <w:left w:val="none" w:sz="0" w:space="0" w:color="auto"/>
        <w:bottom w:val="none" w:sz="0" w:space="0" w:color="auto"/>
        <w:right w:val="none" w:sz="0" w:space="0" w:color="auto"/>
      </w:divBdr>
    </w:div>
    <w:div w:id="1410732649">
      <w:bodyDiv w:val="1"/>
      <w:marLeft w:val="0"/>
      <w:marRight w:val="0"/>
      <w:marTop w:val="0"/>
      <w:marBottom w:val="0"/>
      <w:divBdr>
        <w:top w:val="none" w:sz="0" w:space="0" w:color="auto"/>
        <w:left w:val="none" w:sz="0" w:space="0" w:color="auto"/>
        <w:bottom w:val="none" w:sz="0" w:space="0" w:color="auto"/>
        <w:right w:val="none" w:sz="0" w:space="0" w:color="auto"/>
      </w:divBdr>
    </w:div>
    <w:div w:id="1450080626">
      <w:bodyDiv w:val="1"/>
      <w:marLeft w:val="0"/>
      <w:marRight w:val="0"/>
      <w:marTop w:val="0"/>
      <w:marBottom w:val="0"/>
      <w:divBdr>
        <w:top w:val="none" w:sz="0" w:space="0" w:color="auto"/>
        <w:left w:val="none" w:sz="0" w:space="0" w:color="auto"/>
        <w:bottom w:val="none" w:sz="0" w:space="0" w:color="auto"/>
        <w:right w:val="none" w:sz="0" w:space="0" w:color="auto"/>
      </w:divBdr>
    </w:div>
    <w:div w:id="1454132199">
      <w:bodyDiv w:val="1"/>
      <w:marLeft w:val="0"/>
      <w:marRight w:val="0"/>
      <w:marTop w:val="0"/>
      <w:marBottom w:val="0"/>
      <w:divBdr>
        <w:top w:val="none" w:sz="0" w:space="0" w:color="auto"/>
        <w:left w:val="none" w:sz="0" w:space="0" w:color="auto"/>
        <w:bottom w:val="none" w:sz="0" w:space="0" w:color="auto"/>
        <w:right w:val="none" w:sz="0" w:space="0" w:color="auto"/>
      </w:divBdr>
    </w:div>
    <w:div w:id="1516729363">
      <w:bodyDiv w:val="1"/>
      <w:marLeft w:val="0"/>
      <w:marRight w:val="0"/>
      <w:marTop w:val="0"/>
      <w:marBottom w:val="0"/>
      <w:divBdr>
        <w:top w:val="none" w:sz="0" w:space="0" w:color="auto"/>
        <w:left w:val="none" w:sz="0" w:space="0" w:color="auto"/>
        <w:bottom w:val="none" w:sz="0" w:space="0" w:color="auto"/>
        <w:right w:val="none" w:sz="0" w:space="0" w:color="auto"/>
      </w:divBdr>
    </w:div>
    <w:div w:id="1527676153">
      <w:bodyDiv w:val="1"/>
      <w:marLeft w:val="0"/>
      <w:marRight w:val="0"/>
      <w:marTop w:val="0"/>
      <w:marBottom w:val="0"/>
      <w:divBdr>
        <w:top w:val="none" w:sz="0" w:space="0" w:color="auto"/>
        <w:left w:val="none" w:sz="0" w:space="0" w:color="auto"/>
        <w:bottom w:val="none" w:sz="0" w:space="0" w:color="auto"/>
        <w:right w:val="none" w:sz="0" w:space="0" w:color="auto"/>
      </w:divBdr>
    </w:div>
    <w:div w:id="1529639750">
      <w:bodyDiv w:val="1"/>
      <w:marLeft w:val="0"/>
      <w:marRight w:val="0"/>
      <w:marTop w:val="0"/>
      <w:marBottom w:val="0"/>
      <w:divBdr>
        <w:top w:val="none" w:sz="0" w:space="0" w:color="auto"/>
        <w:left w:val="none" w:sz="0" w:space="0" w:color="auto"/>
        <w:bottom w:val="none" w:sz="0" w:space="0" w:color="auto"/>
        <w:right w:val="none" w:sz="0" w:space="0" w:color="auto"/>
      </w:divBdr>
    </w:div>
    <w:div w:id="1570922376">
      <w:bodyDiv w:val="1"/>
      <w:marLeft w:val="0"/>
      <w:marRight w:val="0"/>
      <w:marTop w:val="0"/>
      <w:marBottom w:val="0"/>
      <w:divBdr>
        <w:top w:val="none" w:sz="0" w:space="0" w:color="auto"/>
        <w:left w:val="none" w:sz="0" w:space="0" w:color="auto"/>
        <w:bottom w:val="none" w:sz="0" w:space="0" w:color="auto"/>
        <w:right w:val="none" w:sz="0" w:space="0" w:color="auto"/>
      </w:divBdr>
    </w:div>
    <w:div w:id="1756510358">
      <w:bodyDiv w:val="1"/>
      <w:marLeft w:val="0"/>
      <w:marRight w:val="0"/>
      <w:marTop w:val="0"/>
      <w:marBottom w:val="0"/>
      <w:divBdr>
        <w:top w:val="none" w:sz="0" w:space="0" w:color="auto"/>
        <w:left w:val="none" w:sz="0" w:space="0" w:color="auto"/>
        <w:bottom w:val="none" w:sz="0" w:space="0" w:color="auto"/>
        <w:right w:val="none" w:sz="0" w:space="0" w:color="auto"/>
      </w:divBdr>
    </w:div>
    <w:div w:id="1768963005">
      <w:bodyDiv w:val="1"/>
      <w:marLeft w:val="0"/>
      <w:marRight w:val="0"/>
      <w:marTop w:val="0"/>
      <w:marBottom w:val="0"/>
      <w:divBdr>
        <w:top w:val="none" w:sz="0" w:space="0" w:color="auto"/>
        <w:left w:val="none" w:sz="0" w:space="0" w:color="auto"/>
        <w:bottom w:val="none" w:sz="0" w:space="0" w:color="auto"/>
        <w:right w:val="none" w:sz="0" w:space="0" w:color="auto"/>
      </w:divBdr>
    </w:div>
    <w:div w:id="1785929411">
      <w:bodyDiv w:val="1"/>
      <w:marLeft w:val="0"/>
      <w:marRight w:val="0"/>
      <w:marTop w:val="0"/>
      <w:marBottom w:val="0"/>
      <w:divBdr>
        <w:top w:val="none" w:sz="0" w:space="0" w:color="auto"/>
        <w:left w:val="none" w:sz="0" w:space="0" w:color="auto"/>
        <w:bottom w:val="none" w:sz="0" w:space="0" w:color="auto"/>
        <w:right w:val="none" w:sz="0" w:space="0" w:color="auto"/>
      </w:divBdr>
    </w:div>
    <w:div w:id="1793288157">
      <w:bodyDiv w:val="1"/>
      <w:marLeft w:val="0"/>
      <w:marRight w:val="0"/>
      <w:marTop w:val="0"/>
      <w:marBottom w:val="0"/>
      <w:divBdr>
        <w:top w:val="none" w:sz="0" w:space="0" w:color="auto"/>
        <w:left w:val="none" w:sz="0" w:space="0" w:color="auto"/>
        <w:bottom w:val="none" w:sz="0" w:space="0" w:color="auto"/>
        <w:right w:val="none" w:sz="0" w:space="0" w:color="auto"/>
      </w:divBdr>
    </w:div>
    <w:div w:id="1843625933">
      <w:bodyDiv w:val="1"/>
      <w:marLeft w:val="0"/>
      <w:marRight w:val="0"/>
      <w:marTop w:val="0"/>
      <w:marBottom w:val="0"/>
      <w:divBdr>
        <w:top w:val="none" w:sz="0" w:space="0" w:color="auto"/>
        <w:left w:val="none" w:sz="0" w:space="0" w:color="auto"/>
        <w:bottom w:val="none" w:sz="0" w:space="0" w:color="auto"/>
        <w:right w:val="none" w:sz="0" w:space="0" w:color="auto"/>
      </w:divBdr>
    </w:div>
    <w:div w:id="1885219057">
      <w:bodyDiv w:val="1"/>
      <w:marLeft w:val="0"/>
      <w:marRight w:val="0"/>
      <w:marTop w:val="0"/>
      <w:marBottom w:val="0"/>
      <w:divBdr>
        <w:top w:val="none" w:sz="0" w:space="0" w:color="auto"/>
        <w:left w:val="none" w:sz="0" w:space="0" w:color="auto"/>
        <w:bottom w:val="none" w:sz="0" w:space="0" w:color="auto"/>
        <w:right w:val="none" w:sz="0" w:space="0" w:color="auto"/>
      </w:divBdr>
    </w:div>
    <w:div w:id="1953240929">
      <w:bodyDiv w:val="1"/>
      <w:marLeft w:val="0"/>
      <w:marRight w:val="0"/>
      <w:marTop w:val="0"/>
      <w:marBottom w:val="0"/>
      <w:divBdr>
        <w:top w:val="none" w:sz="0" w:space="0" w:color="auto"/>
        <w:left w:val="none" w:sz="0" w:space="0" w:color="auto"/>
        <w:bottom w:val="none" w:sz="0" w:space="0" w:color="auto"/>
        <w:right w:val="none" w:sz="0" w:space="0" w:color="auto"/>
      </w:divBdr>
    </w:div>
    <w:div w:id="1985425427">
      <w:bodyDiv w:val="1"/>
      <w:marLeft w:val="0"/>
      <w:marRight w:val="0"/>
      <w:marTop w:val="0"/>
      <w:marBottom w:val="0"/>
      <w:divBdr>
        <w:top w:val="none" w:sz="0" w:space="0" w:color="auto"/>
        <w:left w:val="none" w:sz="0" w:space="0" w:color="auto"/>
        <w:bottom w:val="none" w:sz="0" w:space="0" w:color="auto"/>
        <w:right w:val="none" w:sz="0" w:space="0" w:color="auto"/>
      </w:divBdr>
    </w:div>
    <w:div w:id="2005820812">
      <w:bodyDiv w:val="1"/>
      <w:marLeft w:val="0"/>
      <w:marRight w:val="0"/>
      <w:marTop w:val="0"/>
      <w:marBottom w:val="0"/>
      <w:divBdr>
        <w:top w:val="none" w:sz="0" w:space="0" w:color="auto"/>
        <w:left w:val="none" w:sz="0" w:space="0" w:color="auto"/>
        <w:bottom w:val="none" w:sz="0" w:space="0" w:color="auto"/>
        <w:right w:val="none" w:sz="0" w:space="0" w:color="auto"/>
      </w:divBdr>
    </w:div>
    <w:div w:id="2056392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felix.f@sta.samsung.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saxena@sta.samsung.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1315</Words>
  <Characters>7497</Characters>
  <Application>Microsoft Office Word</Application>
  <DocSecurity>0</DocSecurity>
  <Lines>62</Lines>
  <Paragraphs>17</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8795</CharactersWithSpaces>
  <SharedDoc>false</SharedDoc>
  <HLinks>
    <vt:vector size="12" baseType="variant">
      <vt:variant>
        <vt:i4>6684751</vt:i4>
      </vt:variant>
      <vt:variant>
        <vt:i4>3</vt:i4>
      </vt:variant>
      <vt:variant>
        <vt:i4>0</vt:i4>
      </vt:variant>
      <vt:variant>
        <vt:i4>5</vt:i4>
      </vt:variant>
      <vt:variant>
        <vt:lpwstr>mailto:felix.f@sta.samsung.com</vt:lpwstr>
      </vt:variant>
      <vt:variant>
        <vt:lpwstr/>
      </vt:variant>
      <vt:variant>
        <vt:i4>7733256</vt:i4>
      </vt:variant>
      <vt:variant>
        <vt:i4>0</vt:i4>
      </vt:variant>
      <vt:variant>
        <vt:i4>0</vt:i4>
      </vt:variant>
      <vt:variant>
        <vt:i4>5</vt:i4>
      </vt:variant>
      <vt:variant>
        <vt:lpwstr>mailto:asaxena@sta.samsung.com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Ankur Saxena</cp:lastModifiedBy>
  <cp:revision>2</cp:revision>
  <cp:lastPrinted>2011-03-10T21:24:00Z</cp:lastPrinted>
  <dcterms:created xsi:type="dcterms:W3CDTF">2013-01-14T11:51:00Z</dcterms:created>
  <dcterms:modified xsi:type="dcterms:W3CDTF">2013-01-14T11:51:00Z</dcterms:modified>
</cp:coreProperties>
</file>