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1F2A4F" w:rsidP="00C97D78">
            <w:pPr>
              <w:tabs>
                <w:tab w:val="left" w:pos="7200"/>
              </w:tabs>
              <w:spacing w:before="0"/>
              <w:rPr>
                <w:b/>
                <w:szCs w:val="22"/>
                <w:lang w:val="en-CA"/>
              </w:rPr>
            </w:pPr>
            <w:r w:rsidRPr="001F2A4F">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AC3702">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C3702">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rsidR="008A4B4C" w:rsidRPr="005B217D" w:rsidRDefault="00E61DAC" w:rsidP="00502E10">
            <w:pPr>
              <w:tabs>
                <w:tab w:val="left" w:pos="7200"/>
              </w:tabs>
              <w:rPr>
                <w:u w:val="single"/>
                <w:lang w:val="en-CA" w:eastAsia="ja-JP"/>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02E10">
              <w:rPr>
                <w:lang w:val="en-CA"/>
              </w:rPr>
              <w:t>L</w:t>
            </w:r>
            <w:r w:rsidR="001C1FE5">
              <w:rPr>
                <w:rFonts w:hint="eastAsia"/>
                <w:lang w:val="en-CA" w:eastAsia="ja-JP"/>
              </w:rPr>
              <w:t>0377</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46121C" w:rsidRDefault="004275EF" w:rsidP="00B24BD4">
            <w:pPr>
              <w:spacing w:before="60" w:after="60"/>
              <w:rPr>
                <w:b/>
                <w:szCs w:val="22"/>
                <w:lang w:val="en-CA" w:eastAsia="ja-JP"/>
              </w:rPr>
            </w:pPr>
            <w:r>
              <w:rPr>
                <w:rFonts w:hint="eastAsia"/>
                <w:b/>
                <w:szCs w:val="22"/>
                <w:lang w:val="en-CA" w:eastAsia="ja-JP"/>
              </w:rPr>
              <w:t>TE6</w:t>
            </w:r>
            <w:r w:rsidR="009240E8">
              <w:rPr>
                <w:rFonts w:hint="eastAsia"/>
                <w:b/>
                <w:szCs w:val="22"/>
                <w:lang w:val="en-CA" w:eastAsia="ja-JP"/>
              </w:rPr>
              <w:t xml:space="preserve">: </w:t>
            </w:r>
            <w:ins w:id="0" w:author="kei" w:date="2013-01-10T19:21:00Z">
              <w:r w:rsidR="00B24BD4">
                <w:rPr>
                  <w:rFonts w:hint="eastAsia"/>
                  <w:b/>
                  <w:szCs w:val="22"/>
                  <w:lang w:val="en-CA" w:eastAsia="ja-JP"/>
                </w:rPr>
                <w:t xml:space="preserve">Results of test 5.2.2 on </w:t>
              </w:r>
            </w:ins>
            <w:del w:id="1" w:author="kei" w:date="2013-01-10T19:21:00Z">
              <w:r w:rsidR="0099207C" w:rsidDel="00B24BD4">
                <w:rPr>
                  <w:rFonts w:hint="eastAsia"/>
                  <w:b/>
                  <w:szCs w:val="22"/>
                  <w:lang w:val="en-CA" w:eastAsia="ja-JP"/>
                </w:rPr>
                <w:delText>Inter</w:delText>
              </w:r>
            </w:del>
            <w:ins w:id="2" w:author="kei" w:date="2013-01-10T19:21:00Z">
              <w:r w:rsidR="00B24BD4">
                <w:rPr>
                  <w:rFonts w:hint="eastAsia"/>
                  <w:b/>
                  <w:szCs w:val="22"/>
                  <w:lang w:val="en-CA" w:eastAsia="ja-JP"/>
                </w:rPr>
                <w:t>inter</w:t>
              </w:r>
            </w:ins>
            <w:r w:rsidR="0099207C">
              <w:rPr>
                <w:rFonts w:hint="eastAsia"/>
                <w:b/>
                <w:szCs w:val="22"/>
                <w:lang w:val="en-CA" w:eastAsia="ja-JP"/>
              </w:rPr>
              <w:t xml:space="preserve">-layer </w:t>
            </w:r>
            <w:r w:rsidR="007702E3">
              <w:rPr>
                <w:rFonts w:hint="eastAsia"/>
                <w:b/>
                <w:szCs w:val="22"/>
                <w:lang w:val="en-CA" w:eastAsia="ja-JP"/>
              </w:rPr>
              <w:t>motion-vector</w:t>
            </w:r>
            <w:r w:rsidR="0099207C">
              <w:rPr>
                <w:rFonts w:hint="eastAsia"/>
                <w:b/>
                <w:szCs w:val="22"/>
                <w:lang w:val="en-CA" w:eastAsia="ja-JP"/>
              </w:rPr>
              <w:t xml:space="preserve"> prediction</w:t>
            </w:r>
            <w:r w:rsidR="0046121C">
              <w:rPr>
                <w:rFonts w:hint="eastAsia"/>
                <w:b/>
                <w:szCs w:val="22"/>
                <w:lang w:val="en-CA" w:eastAsia="ja-JP"/>
              </w:rPr>
              <w:t xml:space="preserve"> </w:t>
            </w:r>
            <w:r w:rsidR="00594AF4">
              <w:rPr>
                <w:rFonts w:hint="eastAsia"/>
                <w:b/>
                <w:szCs w:val="22"/>
                <w:lang w:val="en-CA" w:eastAsia="ja-JP"/>
              </w:rPr>
              <w:t xml:space="preserve">by the base-layer MV </w:t>
            </w:r>
            <w:r w:rsidR="0046121C">
              <w:rPr>
                <w:rFonts w:hint="eastAsia"/>
                <w:b/>
                <w:szCs w:val="22"/>
                <w:lang w:val="en-CA" w:eastAsia="ja-JP"/>
              </w:rPr>
              <w:t>up-scaling and refinement</w:t>
            </w:r>
            <w:r w:rsidR="0062520C">
              <w:rPr>
                <w:rFonts w:hint="eastAsia"/>
                <w:b/>
                <w:szCs w:val="22"/>
                <w:lang w:val="en-CA" w:eastAsia="ja-JP"/>
              </w:rPr>
              <w:t xml:space="preserve"> from AVC base layer</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9240E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9240E8">
            <w:pPr>
              <w:spacing w:before="60" w:after="60"/>
              <w:rPr>
                <w:szCs w:val="22"/>
                <w:lang w:val="en-CA"/>
              </w:rPr>
            </w:pPr>
            <w:r w:rsidRPr="005B217D">
              <w:rPr>
                <w:szCs w:val="22"/>
                <w:lang w:val="en-CA"/>
              </w:rPr>
              <w:t>Proposal</w:t>
            </w:r>
          </w:p>
        </w:tc>
      </w:tr>
      <w:tr w:rsidR="009240E8" w:rsidRPr="005B217D">
        <w:tc>
          <w:tcPr>
            <w:tcW w:w="1458" w:type="dxa"/>
          </w:tcPr>
          <w:p w:rsidR="009240E8" w:rsidRPr="005B217D" w:rsidRDefault="009240E8">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9240E8" w:rsidRPr="00C30D7C" w:rsidRDefault="009240E8" w:rsidP="009240E8">
            <w:pPr>
              <w:spacing w:before="60" w:after="60"/>
              <w:rPr>
                <w:rFonts w:eastAsia="ＭＳ 明朝"/>
                <w:szCs w:val="22"/>
                <w:lang w:eastAsia="ja-JP"/>
              </w:rPr>
            </w:pPr>
            <w:r w:rsidRPr="00C30D7C">
              <w:rPr>
                <w:rFonts w:eastAsia="ＭＳ 明朝"/>
                <w:szCs w:val="22"/>
              </w:rPr>
              <w:t>Kei Kawamura</w:t>
            </w:r>
            <w:r w:rsidRPr="00C30D7C">
              <w:rPr>
                <w:rFonts w:eastAsia="ＭＳ 明朝" w:hint="eastAsia"/>
                <w:szCs w:val="22"/>
                <w:lang w:eastAsia="ja-JP"/>
              </w:rPr>
              <w:br/>
            </w:r>
            <w:r w:rsidRPr="00C30D7C">
              <w:rPr>
                <w:rFonts w:eastAsia="ＭＳ 明朝"/>
                <w:szCs w:val="22"/>
              </w:rPr>
              <w:t>Tomonobu Yoshino</w:t>
            </w:r>
            <w:r w:rsidRPr="00C30D7C">
              <w:rPr>
                <w:rFonts w:eastAsia="ＭＳ 明朝" w:hint="eastAsia"/>
                <w:szCs w:val="22"/>
                <w:lang w:eastAsia="ja-JP"/>
              </w:rPr>
              <w:br/>
            </w:r>
            <w:r w:rsidRPr="00C30D7C">
              <w:rPr>
                <w:rFonts w:eastAsia="ＭＳ 明朝"/>
                <w:szCs w:val="22"/>
              </w:rPr>
              <w:t>Sei Naito</w:t>
            </w:r>
          </w:p>
          <w:p w:rsidR="009240E8" w:rsidRPr="005B217D" w:rsidRDefault="009240E8" w:rsidP="009240E8">
            <w:pPr>
              <w:spacing w:before="60" w:after="60"/>
              <w:rPr>
                <w:szCs w:val="22"/>
                <w:lang w:val="en-CA"/>
              </w:rPr>
            </w:pPr>
            <w:r w:rsidRPr="00C30D7C">
              <w:rPr>
                <w:rFonts w:eastAsia="ＭＳ 明朝"/>
                <w:szCs w:val="22"/>
              </w:rPr>
              <w:t>2-1-15, Ohara, Fujimino-shi, Saitama, JAPAN</w:t>
            </w:r>
          </w:p>
        </w:tc>
        <w:tc>
          <w:tcPr>
            <w:tcW w:w="900" w:type="dxa"/>
          </w:tcPr>
          <w:p w:rsidR="009240E8" w:rsidRPr="005B217D" w:rsidRDefault="009240E8">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9240E8" w:rsidRPr="00C30D7C" w:rsidRDefault="009240E8" w:rsidP="007D2145">
            <w:pPr>
              <w:spacing w:before="60" w:after="60"/>
              <w:rPr>
                <w:rFonts w:eastAsia="ＭＳ 明朝"/>
                <w:szCs w:val="22"/>
                <w:lang w:val="en-CA"/>
              </w:rPr>
            </w:pPr>
            <w:r w:rsidRPr="00C30D7C">
              <w:rPr>
                <w:rFonts w:eastAsia="ＭＳ 明朝"/>
                <w:szCs w:val="22"/>
                <w:lang w:val="en-CA"/>
              </w:rPr>
              <w:br/>
            </w:r>
            <w:r w:rsidRPr="00C30D7C">
              <w:rPr>
                <w:rFonts w:eastAsia="ＭＳ 明朝"/>
                <w:szCs w:val="22"/>
              </w:rPr>
              <w:t>+81 49 278 7411</w:t>
            </w:r>
            <w:r w:rsidRPr="00C30D7C">
              <w:rPr>
                <w:rFonts w:eastAsia="ＭＳ 明朝" w:hint="eastAsia"/>
                <w:szCs w:val="22"/>
                <w:lang w:eastAsia="ja-JP"/>
              </w:rPr>
              <w:br/>
            </w:r>
            <w:r w:rsidRPr="00C30D7C">
              <w:rPr>
                <w:rFonts w:eastAsia="ＭＳ 明朝"/>
                <w:szCs w:val="22"/>
              </w:rPr>
              <w:t>ki-kawamura@kddi.com</w:t>
            </w:r>
          </w:p>
        </w:tc>
      </w:tr>
      <w:tr w:rsidR="009240E8" w:rsidRPr="005B217D">
        <w:tc>
          <w:tcPr>
            <w:tcW w:w="1458" w:type="dxa"/>
          </w:tcPr>
          <w:p w:rsidR="009240E8" w:rsidRPr="005B217D" w:rsidRDefault="009240E8">
            <w:pPr>
              <w:spacing w:before="60" w:after="60"/>
              <w:rPr>
                <w:i/>
                <w:szCs w:val="22"/>
                <w:lang w:val="en-CA"/>
              </w:rPr>
            </w:pPr>
            <w:r w:rsidRPr="005B217D">
              <w:rPr>
                <w:i/>
                <w:szCs w:val="22"/>
                <w:lang w:val="en-CA"/>
              </w:rPr>
              <w:t>Source:</w:t>
            </w:r>
          </w:p>
        </w:tc>
        <w:tc>
          <w:tcPr>
            <w:tcW w:w="8118" w:type="dxa"/>
            <w:gridSpan w:val="3"/>
          </w:tcPr>
          <w:p w:rsidR="009240E8" w:rsidRPr="005B217D" w:rsidRDefault="009240E8">
            <w:pPr>
              <w:spacing w:before="60" w:after="60"/>
              <w:rPr>
                <w:szCs w:val="22"/>
                <w:lang w:val="en-CA" w:eastAsia="ja-JP"/>
              </w:rPr>
            </w:pPr>
            <w:r>
              <w:rPr>
                <w:rFonts w:hint="eastAsia"/>
                <w:szCs w:val="22"/>
                <w:lang w:val="en-CA" w:eastAsia="ja-JP"/>
              </w:rPr>
              <w:t>KDDI Corp. (KDDI R&amp;D Laboratories,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702E3" w:rsidRPr="002B4859" w:rsidRDefault="007702E3" w:rsidP="009234A5">
      <w:pPr>
        <w:jc w:val="both"/>
        <w:rPr>
          <w:szCs w:val="22"/>
          <w:lang w:val="en-CA" w:eastAsia="ja-JP"/>
        </w:rPr>
      </w:pPr>
      <w:r>
        <w:rPr>
          <w:rFonts w:hint="eastAsia"/>
          <w:szCs w:val="22"/>
          <w:lang w:val="en-CA" w:eastAsia="ja-JP"/>
        </w:rPr>
        <w:t>This contribution proposes the inter-layer motion-vector prediction for HEVC scalable extension</w:t>
      </w:r>
      <w:r w:rsidR="00176D92">
        <w:rPr>
          <w:rFonts w:hint="eastAsia"/>
          <w:szCs w:val="22"/>
          <w:lang w:val="en-CA" w:eastAsia="ja-JP"/>
        </w:rPr>
        <w:t>s</w:t>
      </w:r>
      <w:r>
        <w:rPr>
          <w:rFonts w:hint="eastAsia"/>
          <w:szCs w:val="22"/>
          <w:lang w:val="en-CA" w:eastAsia="ja-JP"/>
        </w:rPr>
        <w:t xml:space="preserve">. The proposed method generates the motion vector </w:t>
      </w:r>
      <w:r>
        <w:rPr>
          <w:szCs w:val="22"/>
          <w:lang w:val="en-CA" w:eastAsia="ja-JP"/>
        </w:rPr>
        <w:t>candidate</w:t>
      </w:r>
      <w:r>
        <w:rPr>
          <w:rFonts w:hint="eastAsia"/>
          <w:szCs w:val="22"/>
          <w:lang w:val="en-CA" w:eastAsia="ja-JP"/>
        </w:rPr>
        <w:t xml:space="preserve"> by using similar manner </w:t>
      </w:r>
      <w:r w:rsidR="00594AF4">
        <w:rPr>
          <w:rFonts w:hint="eastAsia"/>
          <w:szCs w:val="22"/>
          <w:lang w:val="en-CA" w:eastAsia="ja-JP"/>
        </w:rPr>
        <w:t>of</w:t>
      </w:r>
      <w:r>
        <w:rPr>
          <w:rFonts w:hint="eastAsia"/>
          <w:szCs w:val="22"/>
          <w:lang w:val="en-CA" w:eastAsia="ja-JP"/>
        </w:rPr>
        <w:t xml:space="preserve"> SVC. </w:t>
      </w:r>
      <w:r w:rsidR="00594AF4">
        <w:rPr>
          <w:rFonts w:hint="eastAsia"/>
          <w:szCs w:val="22"/>
          <w:lang w:val="en-CA" w:eastAsia="ja-JP"/>
        </w:rPr>
        <w:t xml:space="preserve">In other word, the motion vector is up-scaled and </w:t>
      </w:r>
      <w:r w:rsidR="0037203F">
        <w:rPr>
          <w:rFonts w:hint="eastAsia"/>
          <w:szCs w:val="22"/>
          <w:lang w:val="en-CA" w:eastAsia="ja-JP"/>
        </w:rPr>
        <w:t xml:space="preserve">then </w:t>
      </w:r>
      <w:r w:rsidR="00375538">
        <w:rPr>
          <w:rFonts w:hint="eastAsia"/>
          <w:szCs w:val="22"/>
          <w:lang w:val="en-CA" w:eastAsia="ja-JP"/>
        </w:rPr>
        <w:t>refined</w:t>
      </w:r>
      <w:r w:rsidR="00594AF4">
        <w:rPr>
          <w:rFonts w:hint="eastAsia"/>
          <w:szCs w:val="22"/>
          <w:lang w:val="en-CA" w:eastAsia="ja-JP"/>
        </w:rPr>
        <w:t xml:space="preserve">. </w:t>
      </w:r>
      <w:r w:rsidR="00176D92">
        <w:rPr>
          <w:rFonts w:hint="eastAsia"/>
          <w:szCs w:val="22"/>
          <w:lang w:val="en-CA" w:eastAsia="ja-JP"/>
        </w:rPr>
        <w:t>A g</w:t>
      </w:r>
      <w:r>
        <w:rPr>
          <w:rFonts w:hint="eastAsia"/>
          <w:szCs w:val="22"/>
          <w:lang w:val="en-CA" w:eastAsia="ja-JP"/>
        </w:rPr>
        <w:t xml:space="preserve">enerated motion-vector is inserted </w:t>
      </w:r>
      <w:r w:rsidR="00375538">
        <w:rPr>
          <w:rFonts w:hint="eastAsia"/>
          <w:szCs w:val="22"/>
          <w:lang w:val="en-CA" w:eastAsia="ja-JP"/>
        </w:rPr>
        <w:t xml:space="preserve">as </w:t>
      </w:r>
      <w:r>
        <w:rPr>
          <w:rFonts w:hint="eastAsia"/>
          <w:szCs w:val="22"/>
          <w:lang w:val="en-CA" w:eastAsia="ja-JP"/>
        </w:rPr>
        <w:t xml:space="preserve">the third </w:t>
      </w:r>
      <w:r w:rsidR="00375538">
        <w:rPr>
          <w:rFonts w:hint="eastAsia"/>
          <w:szCs w:val="22"/>
          <w:lang w:val="en-CA" w:eastAsia="ja-JP"/>
        </w:rPr>
        <w:t>candidate for both</w:t>
      </w:r>
      <w:r>
        <w:rPr>
          <w:rFonts w:hint="eastAsia"/>
          <w:szCs w:val="22"/>
          <w:lang w:val="en-CA" w:eastAsia="ja-JP"/>
        </w:rPr>
        <w:t xml:space="preserve"> merge mode and AMVP</w:t>
      </w:r>
      <w:r w:rsidR="00BA66EB">
        <w:rPr>
          <w:rFonts w:hint="eastAsia"/>
          <w:szCs w:val="22"/>
          <w:lang w:val="en-CA" w:eastAsia="ja-JP"/>
        </w:rPr>
        <w:t xml:space="preserve"> mode in the HEVC architecture. The number of motion vector candidates also increase</w:t>
      </w:r>
      <w:r w:rsidR="00594AF4">
        <w:rPr>
          <w:rFonts w:hint="eastAsia"/>
          <w:szCs w:val="22"/>
          <w:lang w:val="en-CA" w:eastAsia="ja-JP"/>
        </w:rPr>
        <w:t>s</w:t>
      </w:r>
      <w:r w:rsidR="00BA66EB">
        <w:rPr>
          <w:rFonts w:hint="eastAsia"/>
          <w:szCs w:val="22"/>
          <w:lang w:val="en-CA" w:eastAsia="ja-JP"/>
        </w:rPr>
        <w:t xml:space="preserve"> to 7 and 3 for merge mode and AMVP mode, respectively. </w:t>
      </w:r>
      <w:r w:rsidR="00573719">
        <w:rPr>
          <w:rFonts w:hint="eastAsia"/>
          <w:szCs w:val="22"/>
          <w:lang w:val="en-CA" w:eastAsia="ja-JP"/>
        </w:rPr>
        <w:t>The proposed</w:t>
      </w:r>
      <w:r w:rsidR="001A0D5C">
        <w:rPr>
          <w:rFonts w:hint="eastAsia"/>
          <w:szCs w:val="22"/>
          <w:lang w:val="en-CA" w:eastAsia="ja-JP"/>
        </w:rPr>
        <w:t xml:space="preserve"> method is </w:t>
      </w:r>
      <w:r w:rsidR="00573719">
        <w:rPr>
          <w:rFonts w:hint="eastAsia"/>
          <w:szCs w:val="22"/>
          <w:lang w:val="en-CA" w:eastAsia="ja-JP"/>
        </w:rPr>
        <w:t xml:space="preserve">independent to the base layer codec like HEVC and AVC. This contribution provides the result of the </w:t>
      </w:r>
      <w:r w:rsidR="004275EF">
        <w:rPr>
          <w:rFonts w:hint="eastAsia"/>
          <w:szCs w:val="22"/>
          <w:lang w:val="en-CA" w:eastAsia="ja-JP"/>
        </w:rPr>
        <w:t xml:space="preserve">AVC </w:t>
      </w:r>
      <w:r w:rsidR="00573719">
        <w:rPr>
          <w:rFonts w:hint="eastAsia"/>
          <w:szCs w:val="22"/>
          <w:lang w:val="en-CA" w:eastAsia="ja-JP"/>
        </w:rPr>
        <w:t xml:space="preserve">base-layer case. </w:t>
      </w:r>
      <w:r w:rsidR="00176D92">
        <w:rPr>
          <w:rFonts w:hint="eastAsia"/>
          <w:szCs w:val="22"/>
          <w:lang w:val="en-CA" w:eastAsia="ja-JP"/>
        </w:rPr>
        <w:t>The e</w:t>
      </w:r>
      <w:r w:rsidR="00BA66EB">
        <w:rPr>
          <w:rFonts w:hint="eastAsia"/>
          <w:szCs w:val="22"/>
          <w:lang w:val="en-CA" w:eastAsia="ja-JP"/>
        </w:rPr>
        <w:t>xperimental condition follows TE</w:t>
      </w:r>
      <w:r w:rsidR="00594AF4">
        <w:rPr>
          <w:rFonts w:hint="eastAsia"/>
          <w:szCs w:val="22"/>
          <w:lang w:val="en-CA" w:eastAsia="ja-JP"/>
        </w:rPr>
        <w:t>-C</w:t>
      </w:r>
      <w:r w:rsidR="004275EF">
        <w:rPr>
          <w:rFonts w:hint="eastAsia"/>
          <w:szCs w:val="22"/>
          <w:lang w:val="en-CA" w:eastAsia="ja-JP"/>
        </w:rPr>
        <w:t>6</w:t>
      </w:r>
      <w:r w:rsidR="002B4859">
        <w:rPr>
          <w:rFonts w:hint="eastAsia"/>
          <w:szCs w:val="22"/>
          <w:lang w:val="en-CA" w:eastAsia="ja-JP"/>
        </w:rPr>
        <w:t>. In the case of merge mode, the Y BD-rate gains of</w:t>
      </w:r>
      <w:r w:rsidR="00BA66EB">
        <w:rPr>
          <w:rFonts w:hint="eastAsia"/>
          <w:szCs w:val="22"/>
          <w:lang w:val="en-CA" w:eastAsia="ja-JP"/>
        </w:rPr>
        <w:t xml:space="preserve"> RA </w:t>
      </w:r>
      <w:r w:rsidR="004275EF">
        <w:rPr>
          <w:rFonts w:hint="eastAsia"/>
          <w:szCs w:val="22"/>
          <w:lang w:val="en-CA" w:eastAsia="ja-JP"/>
        </w:rPr>
        <w:t>Hybrid</w:t>
      </w:r>
      <w:r w:rsidR="00BA66EB">
        <w:rPr>
          <w:rFonts w:hint="eastAsia"/>
          <w:szCs w:val="22"/>
          <w:lang w:val="en-CA" w:eastAsia="ja-JP"/>
        </w:rPr>
        <w:t xml:space="preserve"> 2x / 1.5</w:t>
      </w:r>
      <w:r w:rsidR="004275EF">
        <w:rPr>
          <w:rFonts w:hint="eastAsia"/>
          <w:szCs w:val="22"/>
          <w:lang w:val="en-CA" w:eastAsia="ja-JP"/>
        </w:rPr>
        <w:t>x and LD-P Hybrid 2x / 1.5 are 1.9% / 1.5% and 1.1% / 0.7</w:t>
      </w:r>
      <w:r w:rsidR="00BA66EB">
        <w:rPr>
          <w:rFonts w:hint="eastAsia"/>
          <w:szCs w:val="22"/>
          <w:lang w:val="en-CA" w:eastAsia="ja-JP"/>
        </w:rPr>
        <w:t>%, respectively.</w:t>
      </w:r>
      <w:r w:rsidR="002B4859">
        <w:rPr>
          <w:rFonts w:hint="eastAsia"/>
          <w:szCs w:val="22"/>
          <w:lang w:val="en-CA" w:eastAsia="ja-JP"/>
        </w:rPr>
        <w:t xml:space="preserve"> In the case of AMVP mode, the Y BD-rate gains of RA </w:t>
      </w:r>
      <w:r w:rsidR="004275EF">
        <w:rPr>
          <w:rFonts w:hint="eastAsia"/>
          <w:szCs w:val="22"/>
          <w:lang w:val="en-CA" w:eastAsia="ja-JP"/>
        </w:rPr>
        <w:t xml:space="preserve">Hybrid </w:t>
      </w:r>
      <w:r w:rsidR="002B4859">
        <w:rPr>
          <w:rFonts w:hint="eastAsia"/>
          <w:szCs w:val="22"/>
          <w:lang w:val="en-CA" w:eastAsia="ja-JP"/>
        </w:rPr>
        <w:t>2x / 1</w:t>
      </w:r>
      <w:r w:rsidR="007737F6">
        <w:rPr>
          <w:rFonts w:hint="eastAsia"/>
          <w:szCs w:val="22"/>
          <w:lang w:val="en-CA" w:eastAsia="ja-JP"/>
        </w:rPr>
        <w:t>.5</w:t>
      </w:r>
      <w:r w:rsidR="004275EF">
        <w:rPr>
          <w:rFonts w:hint="eastAsia"/>
          <w:szCs w:val="22"/>
          <w:lang w:val="en-CA" w:eastAsia="ja-JP"/>
        </w:rPr>
        <w:t>x and LD-P Hybrid 2x / 1.5 are 0.9% / 0.8% and 0.5</w:t>
      </w:r>
      <w:r w:rsidR="007737F6">
        <w:rPr>
          <w:rFonts w:hint="eastAsia"/>
          <w:szCs w:val="22"/>
          <w:lang w:val="en-CA" w:eastAsia="ja-JP"/>
        </w:rPr>
        <w:t>% / 0</w:t>
      </w:r>
      <w:r w:rsidR="002B4859">
        <w:rPr>
          <w:rFonts w:hint="eastAsia"/>
          <w:szCs w:val="22"/>
          <w:lang w:val="en-CA" w:eastAsia="ja-JP"/>
        </w:rPr>
        <w:t>.</w:t>
      </w:r>
      <w:r w:rsidR="004275EF">
        <w:rPr>
          <w:rFonts w:hint="eastAsia"/>
          <w:szCs w:val="22"/>
          <w:lang w:val="en-CA" w:eastAsia="ja-JP"/>
        </w:rPr>
        <w:t>3</w:t>
      </w:r>
      <w:r w:rsidR="002B4859">
        <w:rPr>
          <w:rFonts w:hint="eastAsia"/>
          <w:szCs w:val="22"/>
          <w:lang w:val="en-CA" w:eastAsia="ja-JP"/>
        </w:rPr>
        <w:t>%, respectively.</w:t>
      </w:r>
    </w:p>
    <w:p w:rsidR="00745F6B" w:rsidRPr="005B217D" w:rsidRDefault="00745F6B" w:rsidP="00E11923">
      <w:pPr>
        <w:pStyle w:val="1"/>
        <w:rPr>
          <w:lang w:val="en-CA"/>
        </w:rPr>
      </w:pPr>
      <w:r w:rsidRPr="005B217D">
        <w:rPr>
          <w:lang w:val="en-CA"/>
        </w:rPr>
        <w:t>Introduction</w:t>
      </w:r>
    </w:p>
    <w:p w:rsidR="00176D92" w:rsidRDefault="00176D92" w:rsidP="009234A5">
      <w:pPr>
        <w:jc w:val="both"/>
        <w:rPr>
          <w:szCs w:val="22"/>
          <w:lang w:val="en-CA" w:eastAsia="ja-JP"/>
        </w:rPr>
      </w:pPr>
      <w:r>
        <w:rPr>
          <w:rFonts w:hint="eastAsia"/>
          <w:szCs w:val="22"/>
          <w:lang w:val="en-CA" w:eastAsia="ja-JP"/>
        </w:rPr>
        <w:t xml:space="preserve">This contribution proposes the inter-layer motion-vector prediction for HEVC scalable </w:t>
      </w:r>
      <w:r>
        <w:rPr>
          <w:szCs w:val="22"/>
          <w:lang w:val="en-CA" w:eastAsia="ja-JP"/>
        </w:rPr>
        <w:t>extensions</w:t>
      </w:r>
      <w:r>
        <w:rPr>
          <w:rFonts w:hint="eastAsia"/>
          <w:szCs w:val="22"/>
          <w:lang w:val="en-CA" w:eastAsia="ja-JP"/>
        </w:rPr>
        <w:t xml:space="preserve">. The proposed method is a part of KDDI response [1] to the call for proposal of the scalable </w:t>
      </w:r>
      <w:r w:rsidR="00594AF4">
        <w:rPr>
          <w:rFonts w:hint="eastAsia"/>
          <w:szCs w:val="22"/>
          <w:lang w:val="en-CA" w:eastAsia="ja-JP"/>
        </w:rPr>
        <w:t>video coding technology</w:t>
      </w:r>
      <w:r>
        <w:rPr>
          <w:rFonts w:hint="eastAsia"/>
          <w:szCs w:val="22"/>
          <w:lang w:val="en-CA" w:eastAsia="ja-JP"/>
        </w:rPr>
        <w:t>. I</w:t>
      </w:r>
      <w:r w:rsidR="003128FC">
        <w:rPr>
          <w:rFonts w:hint="eastAsia"/>
          <w:szCs w:val="22"/>
          <w:lang w:val="en-CA" w:eastAsia="ja-JP"/>
        </w:rPr>
        <w:t>n this contribution</w:t>
      </w:r>
      <w:r>
        <w:rPr>
          <w:rFonts w:hint="eastAsia"/>
          <w:szCs w:val="22"/>
          <w:lang w:val="en-CA" w:eastAsia="ja-JP"/>
        </w:rPr>
        <w:t>, target syntax is motion vector</w:t>
      </w:r>
      <w:r w:rsidR="003128FC">
        <w:rPr>
          <w:rFonts w:hint="eastAsia"/>
          <w:szCs w:val="22"/>
          <w:lang w:val="en-CA" w:eastAsia="ja-JP"/>
        </w:rPr>
        <w:t xml:space="preserve">. </w:t>
      </w:r>
      <w:r w:rsidR="0037203F">
        <w:rPr>
          <w:rFonts w:hint="eastAsia"/>
          <w:szCs w:val="22"/>
          <w:lang w:val="en-CA" w:eastAsia="ja-JP"/>
        </w:rPr>
        <w:t xml:space="preserve">The motion vector candidate is generated by using similar manner of SVC. </w:t>
      </w:r>
      <w:r w:rsidR="003128FC">
        <w:rPr>
          <w:rFonts w:hint="eastAsia"/>
          <w:szCs w:val="22"/>
          <w:lang w:val="en-CA" w:eastAsia="ja-JP"/>
        </w:rPr>
        <w:t>For instance, a motion vector in the base layer becomes that in the enhancement layer. Generated motion vector is inserted to motion vector candidates in the HEVC architecture.</w:t>
      </w:r>
    </w:p>
    <w:p w:rsidR="006104F6" w:rsidRPr="005B217D" w:rsidRDefault="001B170C" w:rsidP="006104F6">
      <w:pPr>
        <w:pStyle w:val="1"/>
        <w:rPr>
          <w:lang w:val="en-CA"/>
        </w:rPr>
      </w:pPr>
      <w:r>
        <w:rPr>
          <w:rFonts w:hint="eastAsia"/>
          <w:lang w:val="en-CA" w:eastAsia="ja-JP"/>
        </w:rPr>
        <w:t>Proposed method</w:t>
      </w:r>
    </w:p>
    <w:p w:rsidR="00285C6A" w:rsidRDefault="009E07A7" w:rsidP="00395A01">
      <w:pPr>
        <w:tabs>
          <w:tab w:val="clear" w:pos="360"/>
        </w:tabs>
        <w:rPr>
          <w:lang w:val="en-CA" w:eastAsia="ja-JP"/>
        </w:rPr>
      </w:pPr>
      <w:r>
        <w:rPr>
          <w:rFonts w:hint="eastAsia"/>
          <w:lang w:val="en-CA" w:eastAsia="ja-JP"/>
        </w:rPr>
        <w:t xml:space="preserve">A procedure for generating motion vector candidate </w:t>
      </w:r>
      <w:r w:rsidR="00C94338">
        <w:rPr>
          <w:rFonts w:hint="eastAsia"/>
          <w:lang w:val="en-CA" w:eastAsia="ja-JP"/>
        </w:rPr>
        <w:t xml:space="preserve">is similar manner of SVC. </w:t>
      </w:r>
      <w:r w:rsidR="001856D0">
        <w:rPr>
          <w:rFonts w:hint="eastAsia"/>
          <w:lang w:val="en-CA" w:eastAsia="ja-JP"/>
        </w:rPr>
        <w:t xml:space="preserve">The collocated base layer is specified for each 4x4 </w:t>
      </w:r>
      <w:r w:rsidR="00F76991">
        <w:rPr>
          <w:rFonts w:hint="eastAsia"/>
          <w:lang w:val="en-CA" w:eastAsia="ja-JP"/>
        </w:rPr>
        <w:t>pixels</w:t>
      </w:r>
      <w:r w:rsidR="00F76991">
        <w:rPr>
          <w:lang w:val="en-CA" w:eastAsia="ja-JP"/>
        </w:rPr>
        <w:t>’</w:t>
      </w:r>
      <w:r w:rsidR="00F76991">
        <w:rPr>
          <w:rFonts w:hint="eastAsia"/>
          <w:lang w:val="en-CA" w:eastAsia="ja-JP"/>
        </w:rPr>
        <w:t xml:space="preserve"> </w:t>
      </w:r>
      <w:r w:rsidR="001856D0">
        <w:rPr>
          <w:rFonts w:hint="eastAsia"/>
          <w:lang w:val="en-CA" w:eastAsia="ja-JP"/>
        </w:rPr>
        <w:t xml:space="preserve">block of </w:t>
      </w:r>
      <w:r w:rsidR="0037203F">
        <w:rPr>
          <w:rFonts w:hint="eastAsia"/>
          <w:lang w:val="en-CA" w:eastAsia="ja-JP"/>
        </w:rPr>
        <w:t>a</w:t>
      </w:r>
      <w:r w:rsidR="00375538">
        <w:rPr>
          <w:rFonts w:hint="eastAsia"/>
          <w:lang w:val="en-CA" w:eastAsia="ja-JP"/>
        </w:rPr>
        <w:t>n</w:t>
      </w:r>
      <w:r w:rsidR="001856D0">
        <w:rPr>
          <w:rFonts w:hint="eastAsia"/>
          <w:lang w:val="en-CA" w:eastAsia="ja-JP"/>
        </w:rPr>
        <w:t xml:space="preserve"> enhancement layer. When the collocated base layer is coded by an inter mode, RefIdx and </w:t>
      </w:r>
      <w:r w:rsidR="00F76991">
        <w:rPr>
          <w:rFonts w:hint="eastAsia"/>
          <w:lang w:val="en-CA" w:eastAsia="ja-JP"/>
        </w:rPr>
        <w:t xml:space="preserve">up-sampled </w:t>
      </w:r>
      <w:r w:rsidR="001856D0">
        <w:rPr>
          <w:rFonts w:hint="eastAsia"/>
          <w:lang w:val="en-CA" w:eastAsia="ja-JP"/>
        </w:rPr>
        <w:t xml:space="preserve">MV of </w:t>
      </w:r>
      <w:r w:rsidR="00F76991">
        <w:rPr>
          <w:rFonts w:hint="eastAsia"/>
          <w:lang w:val="en-CA" w:eastAsia="ja-JP"/>
        </w:rPr>
        <w:t xml:space="preserve">the collocated </w:t>
      </w:r>
      <w:r w:rsidR="001856D0">
        <w:rPr>
          <w:rFonts w:hint="eastAsia"/>
          <w:lang w:val="en-CA" w:eastAsia="ja-JP"/>
        </w:rPr>
        <w:t>base la</w:t>
      </w:r>
      <w:r w:rsidR="002B6EC8">
        <w:rPr>
          <w:rFonts w:hint="eastAsia"/>
          <w:lang w:val="en-CA" w:eastAsia="ja-JP"/>
        </w:rPr>
        <w:t>yer is assigned to</w:t>
      </w:r>
      <w:r w:rsidR="00F76991">
        <w:rPr>
          <w:rFonts w:hint="eastAsia"/>
          <w:lang w:val="en-CA" w:eastAsia="ja-JP"/>
        </w:rPr>
        <w:t xml:space="preserve"> the 4x4 block of</w:t>
      </w:r>
      <w:r w:rsidR="001856D0">
        <w:rPr>
          <w:rFonts w:hint="eastAsia"/>
          <w:lang w:val="en-CA" w:eastAsia="ja-JP"/>
        </w:rPr>
        <w:t xml:space="preserve"> the enhancement layer. When the collocated base layer is coded by intra mode, RefIdx and </w:t>
      </w:r>
      <w:r w:rsidR="00F76991">
        <w:rPr>
          <w:rFonts w:hint="eastAsia"/>
          <w:lang w:val="en-CA" w:eastAsia="ja-JP"/>
        </w:rPr>
        <w:t>up-</w:t>
      </w:r>
      <w:r w:rsidR="0037203F">
        <w:rPr>
          <w:rFonts w:hint="eastAsia"/>
          <w:lang w:val="en-CA" w:eastAsia="ja-JP"/>
        </w:rPr>
        <w:t>scaled</w:t>
      </w:r>
      <w:r w:rsidR="00F76991">
        <w:rPr>
          <w:rFonts w:hint="eastAsia"/>
          <w:lang w:val="en-CA" w:eastAsia="ja-JP"/>
        </w:rPr>
        <w:t xml:space="preserve"> </w:t>
      </w:r>
      <w:r w:rsidR="001856D0">
        <w:rPr>
          <w:rFonts w:hint="eastAsia"/>
          <w:lang w:val="en-CA" w:eastAsia="ja-JP"/>
        </w:rPr>
        <w:t xml:space="preserve">MV in the neighboring blocks of the base layer is </w:t>
      </w:r>
      <w:r w:rsidR="00E745F9">
        <w:rPr>
          <w:rFonts w:hint="eastAsia"/>
          <w:lang w:val="en-CA" w:eastAsia="ja-JP"/>
        </w:rPr>
        <w:t xml:space="preserve">assigned to </w:t>
      </w:r>
      <w:r w:rsidR="001856D0">
        <w:rPr>
          <w:rFonts w:hint="eastAsia"/>
          <w:lang w:val="en-CA" w:eastAsia="ja-JP"/>
        </w:rPr>
        <w:t xml:space="preserve">the 4x4 block. If </w:t>
      </w:r>
      <w:r w:rsidR="00F76991">
        <w:rPr>
          <w:rFonts w:hint="eastAsia"/>
          <w:lang w:val="en-CA" w:eastAsia="ja-JP"/>
        </w:rPr>
        <w:t xml:space="preserve">the </w:t>
      </w:r>
      <w:r w:rsidR="001856D0">
        <w:rPr>
          <w:rFonts w:hint="eastAsia"/>
          <w:lang w:val="en-CA" w:eastAsia="ja-JP"/>
        </w:rPr>
        <w:t xml:space="preserve">all neighboring block is coded by an intra mode, zero </w:t>
      </w:r>
      <w:r w:rsidR="00F76991">
        <w:rPr>
          <w:rFonts w:hint="eastAsia"/>
          <w:lang w:val="en-CA" w:eastAsia="ja-JP"/>
        </w:rPr>
        <w:t>MV</w:t>
      </w:r>
      <w:r w:rsidR="001856D0">
        <w:rPr>
          <w:rFonts w:hint="eastAsia"/>
          <w:lang w:val="en-CA" w:eastAsia="ja-JP"/>
        </w:rPr>
        <w:t xml:space="preserve"> is assigned to the 4x4 block.</w:t>
      </w:r>
    </w:p>
    <w:p w:rsidR="00A526CE" w:rsidRDefault="00A526CE" w:rsidP="00A526CE">
      <w:pPr>
        <w:tabs>
          <w:tab w:val="clear" w:pos="360"/>
        </w:tabs>
        <w:rPr>
          <w:lang w:val="en-CA" w:eastAsia="ja-JP"/>
        </w:rPr>
      </w:pPr>
      <w:r>
        <w:rPr>
          <w:rFonts w:hint="eastAsia"/>
          <w:lang w:val="en-CA" w:eastAsia="ja-JP"/>
        </w:rPr>
        <w:t>Following is the MV refinement</w:t>
      </w:r>
      <w:r w:rsidR="00375538">
        <w:rPr>
          <w:rFonts w:hint="eastAsia"/>
          <w:lang w:val="en-CA" w:eastAsia="ja-JP"/>
        </w:rPr>
        <w:t xml:space="preserve"> process</w:t>
      </w:r>
      <w:r>
        <w:rPr>
          <w:rFonts w:hint="eastAsia"/>
          <w:lang w:val="en-CA" w:eastAsia="ja-JP"/>
        </w:rPr>
        <w:t>. Four MVs in the 8x8 pixels</w:t>
      </w:r>
      <w:r>
        <w:rPr>
          <w:lang w:val="en-CA" w:eastAsia="ja-JP"/>
        </w:rPr>
        <w:t>’</w:t>
      </w:r>
      <w:r>
        <w:rPr>
          <w:rFonts w:hint="eastAsia"/>
          <w:lang w:val="en-CA" w:eastAsia="ja-JP"/>
        </w:rPr>
        <w:t xml:space="preserve"> block of the enhancement layer are replaced by the MV which is associated with the smallest RefIdx. This operation is applied for each L0 and L1 list. If two or four 4x4 blocks in the 8x8 block have similar L0 MV and L1 MV, such 4x4 blocks are merged and get new L0 MV and L1 MV based on the average of MVs.</w:t>
      </w:r>
    </w:p>
    <w:p w:rsidR="00393072" w:rsidRDefault="00393072" w:rsidP="00395A01">
      <w:pPr>
        <w:tabs>
          <w:tab w:val="clear" w:pos="360"/>
        </w:tabs>
        <w:rPr>
          <w:lang w:val="en-CA" w:eastAsia="ja-JP"/>
        </w:rPr>
      </w:pPr>
      <w:r>
        <w:rPr>
          <w:rFonts w:hint="eastAsia"/>
          <w:lang w:val="en-CA" w:eastAsia="ja-JP"/>
        </w:rPr>
        <w:lastRenderedPageBreak/>
        <w:t xml:space="preserve">Resulting MV and RefIdx is inserted to </w:t>
      </w:r>
      <w:r w:rsidR="00375538">
        <w:rPr>
          <w:rFonts w:hint="eastAsia"/>
          <w:lang w:val="en-CA" w:eastAsia="ja-JP"/>
        </w:rPr>
        <w:t xml:space="preserve">as </w:t>
      </w:r>
      <w:r w:rsidR="002B6EC8">
        <w:rPr>
          <w:rFonts w:hint="eastAsia"/>
          <w:lang w:val="en-CA" w:eastAsia="ja-JP"/>
        </w:rPr>
        <w:t>the thir</w:t>
      </w:r>
      <w:r w:rsidR="00285C6A">
        <w:rPr>
          <w:rFonts w:hint="eastAsia"/>
          <w:lang w:val="en-CA" w:eastAsia="ja-JP"/>
        </w:rPr>
        <w:t xml:space="preserve">d </w:t>
      </w:r>
      <w:r w:rsidR="00375538">
        <w:rPr>
          <w:rFonts w:hint="eastAsia"/>
          <w:lang w:val="en-CA" w:eastAsia="ja-JP"/>
        </w:rPr>
        <w:t xml:space="preserve">candidate for both </w:t>
      </w:r>
      <w:r w:rsidR="00285C6A">
        <w:rPr>
          <w:rFonts w:hint="eastAsia"/>
          <w:lang w:val="en-CA" w:eastAsia="ja-JP"/>
        </w:rPr>
        <w:t xml:space="preserve">merge mode and </w:t>
      </w:r>
      <w:r w:rsidR="002B6EC8">
        <w:rPr>
          <w:rFonts w:hint="eastAsia"/>
          <w:lang w:val="en-CA" w:eastAsia="ja-JP"/>
        </w:rPr>
        <w:t xml:space="preserve">AMVP mode. Consequently, the number of MV candidates in the merge mode increase from </w:t>
      </w:r>
      <w:del w:id="3" w:author="kei" w:date="2013-01-13T11:48:00Z">
        <w:r w:rsidR="002B6EC8" w:rsidDel="00AB15F8">
          <w:rPr>
            <w:rFonts w:hint="eastAsia"/>
            <w:lang w:val="en-CA" w:eastAsia="ja-JP"/>
          </w:rPr>
          <w:delText xml:space="preserve">six </w:delText>
        </w:r>
      </w:del>
      <w:ins w:id="4" w:author="kei" w:date="2013-01-13T11:48:00Z">
        <w:r w:rsidR="00AB15F8">
          <w:rPr>
            <w:rFonts w:hint="eastAsia"/>
            <w:lang w:val="en-CA" w:eastAsia="ja-JP"/>
          </w:rPr>
          <w:t>five</w:t>
        </w:r>
        <w:r w:rsidR="00AB15F8">
          <w:rPr>
            <w:rFonts w:hint="eastAsia"/>
            <w:lang w:val="en-CA" w:eastAsia="ja-JP"/>
          </w:rPr>
          <w:t xml:space="preserve"> </w:t>
        </w:r>
      </w:ins>
      <w:r w:rsidR="002B6EC8">
        <w:rPr>
          <w:rFonts w:hint="eastAsia"/>
          <w:lang w:val="en-CA" w:eastAsia="ja-JP"/>
        </w:rPr>
        <w:t xml:space="preserve">to </w:t>
      </w:r>
      <w:del w:id="5" w:author="kei" w:date="2013-01-13T11:49:00Z">
        <w:r w:rsidR="002B6EC8" w:rsidDel="00AB15F8">
          <w:rPr>
            <w:rFonts w:hint="eastAsia"/>
            <w:lang w:val="en-CA" w:eastAsia="ja-JP"/>
          </w:rPr>
          <w:delText>seven</w:delText>
        </w:r>
      </w:del>
      <w:ins w:id="6" w:author="kei" w:date="2013-01-13T11:49:00Z">
        <w:r w:rsidR="00AB15F8">
          <w:rPr>
            <w:rFonts w:hint="eastAsia"/>
            <w:lang w:val="en-CA" w:eastAsia="ja-JP"/>
          </w:rPr>
          <w:t>six</w:t>
        </w:r>
      </w:ins>
      <w:r w:rsidR="002B6EC8">
        <w:rPr>
          <w:rFonts w:hint="eastAsia"/>
          <w:lang w:val="en-CA" w:eastAsia="ja-JP"/>
        </w:rPr>
        <w:t>. The number of that in the AMVP mode increase from two to three.</w:t>
      </w:r>
    </w:p>
    <w:p w:rsidR="00A526CE" w:rsidRDefault="00A526CE" w:rsidP="00395A01">
      <w:pPr>
        <w:tabs>
          <w:tab w:val="clear" w:pos="360"/>
        </w:tabs>
        <w:rPr>
          <w:lang w:val="en-CA" w:eastAsia="ja-JP"/>
        </w:rPr>
      </w:pPr>
      <w:r>
        <w:rPr>
          <w:rFonts w:hint="eastAsia"/>
          <w:lang w:val="en-CA" w:eastAsia="ja-JP"/>
        </w:rPr>
        <w:t>The advantage of the proposed methods is that this prediction can apply both HEVC and AVC base layers.</w:t>
      </w:r>
    </w:p>
    <w:p w:rsidR="005E0BA3" w:rsidRDefault="005E0BA3" w:rsidP="005E0BA3">
      <w:pPr>
        <w:pStyle w:val="1"/>
        <w:rPr>
          <w:lang w:val="en-CA" w:eastAsia="ja-JP"/>
        </w:rPr>
      </w:pPr>
      <w:r>
        <w:rPr>
          <w:rFonts w:hint="eastAsia"/>
          <w:lang w:val="en-CA" w:eastAsia="ja-JP"/>
        </w:rPr>
        <w:t>Experimental results</w:t>
      </w:r>
    </w:p>
    <w:p w:rsidR="005E0BA3" w:rsidRDefault="007D2145" w:rsidP="009234A5">
      <w:pPr>
        <w:jc w:val="both"/>
        <w:rPr>
          <w:lang w:val="en-CA" w:eastAsia="ja-JP"/>
        </w:rPr>
      </w:pPr>
      <w:r>
        <w:rPr>
          <w:rFonts w:hint="eastAsia"/>
          <w:lang w:val="en-CA" w:eastAsia="ja-JP"/>
        </w:rPr>
        <w:t>The proposed method</w:t>
      </w:r>
      <w:r w:rsidR="005E0BA3">
        <w:rPr>
          <w:rFonts w:hint="eastAsia"/>
          <w:lang w:val="en-CA" w:eastAsia="ja-JP"/>
        </w:rPr>
        <w:t xml:space="preserve"> is imple</w:t>
      </w:r>
      <w:r w:rsidR="004101B1">
        <w:rPr>
          <w:rFonts w:hint="eastAsia"/>
          <w:lang w:val="en-CA" w:eastAsia="ja-JP"/>
        </w:rPr>
        <w:t xml:space="preserve">mented to </w:t>
      </w:r>
      <w:r>
        <w:rPr>
          <w:rFonts w:hint="eastAsia"/>
          <w:lang w:val="en-CA" w:eastAsia="ja-JP"/>
        </w:rPr>
        <w:t>the SMuC 0.1.1</w:t>
      </w:r>
      <w:r w:rsidR="004101B1">
        <w:rPr>
          <w:rFonts w:hint="eastAsia"/>
          <w:lang w:val="en-CA" w:eastAsia="ja-JP"/>
        </w:rPr>
        <w:t>.</w:t>
      </w:r>
      <w:r w:rsidR="00F00939">
        <w:rPr>
          <w:rFonts w:hint="eastAsia"/>
          <w:lang w:val="en-CA" w:eastAsia="ja-JP"/>
        </w:rPr>
        <w:t xml:space="preserve"> A test condition follows the </w:t>
      </w:r>
      <w:r>
        <w:rPr>
          <w:rFonts w:hint="eastAsia"/>
          <w:lang w:val="en-CA" w:eastAsia="ja-JP"/>
        </w:rPr>
        <w:t>T</w:t>
      </w:r>
      <w:r>
        <w:rPr>
          <w:lang w:val="en-CA" w:eastAsia="ja-JP"/>
        </w:rPr>
        <w:t>E-C</w:t>
      </w:r>
      <w:r w:rsidR="004275EF">
        <w:rPr>
          <w:rFonts w:hint="eastAsia"/>
          <w:lang w:val="en-CA" w:eastAsia="ja-JP"/>
        </w:rPr>
        <w:t>6</w:t>
      </w:r>
      <w:r>
        <w:rPr>
          <w:lang w:val="en-CA" w:eastAsia="ja-JP"/>
        </w:rPr>
        <w:t xml:space="preserve"> </w:t>
      </w:r>
      <w:r>
        <w:rPr>
          <w:rFonts w:hint="eastAsia"/>
          <w:lang w:val="en-CA" w:eastAsia="ja-JP"/>
        </w:rPr>
        <w:t>description</w:t>
      </w:r>
      <w:r w:rsidR="00F00939">
        <w:rPr>
          <w:rFonts w:hint="eastAsia"/>
          <w:lang w:val="en-CA" w:eastAsia="ja-JP"/>
        </w:rPr>
        <w:t xml:space="preserve"> [</w:t>
      </w:r>
      <w:r w:rsidR="00084658">
        <w:rPr>
          <w:rFonts w:hint="eastAsia"/>
          <w:lang w:val="en-CA" w:eastAsia="ja-JP"/>
        </w:rPr>
        <w:t>2</w:t>
      </w:r>
      <w:r w:rsidR="00F00939">
        <w:rPr>
          <w:rFonts w:hint="eastAsia"/>
          <w:lang w:val="en-CA" w:eastAsia="ja-JP"/>
        </w:rPr>
        <w:t xml:space="preserve">]. </w:t>
      </w:r>
      <w:r>
        <w:rPr>
          <w:rFonts w:hint="eastAsia"/>
          <w:lang w:val="en-CA" w:eastAsia="ja-JP"/>
        </w:rPr>
        <w:t xml:space="preserve">AI condition has no impact because the proposed method is applied to the inter frame. </w:t>
      </w:r>
      <w:r w:rsidR="00F00939">
        <w:rPr>
          <w:rFonts w:hint="eastAsia"/>
          <w:lang w:val="en-CA" w:eastAsia="ja-JP"/>
        </w:rPr>
        <w:t>Following tables show the summary of BD-rate gain and codec runtime.</w:t>
      </w:r>
      <w:ins w:id="7" w:author="kei" w:date="2013-01-10T19:22:00Z">
        <w:r w:rsidR="00B24BD4">
          <w:rPr>
            <w:rFonts w:hint="eastAsia"/>
            <w:lang w:val="en-CA" w:eastAsia="ja-JP"/>
          </w:rPr>
          <w:t xml:space="preserve"> </w:t>
        </w:r>
      </w:ins>
      <w:ins w:id="8" w:author="kei" w:date="2013-01-10T19:23:00Z">
        <w:r w:rsidR="00B24BD4">
          <w:rPr>
            <w:rFonts w:hint="eastAsia"/>
            <w:lang w:val="en-CA" w:eastAsia="ja-JP"/>
          </w:rPr>
          <w:t xml:space="preserve">Since the proposal of the </w:t>
        </w:r>
      </w:ins>
      <w:ins w:id="9" w:author="kei" w:date="2013-01-10T19:22:00Z">
        <w:r w:rsidR="00B24BD4">
          <w:rPr>
            <w:rFonts w:hint="eastAsia"/>
            <w:lang w:val="en-CA" w:eastAsia="ja-JP"/>
          </w:rPr>
          <w:t xml:space="preserve">AMVP </w:t>
        </w:r>
      </w:ins>
      <w:ins w:id="10" w:author="kei" w:date="2013-01-10T19:23:00Z">
        <w:r w:rsidR="00B24BD4">
          <w:rPr>
            <w:rFonts w:hint="eastAsia"/>
            <w:lang w:val="en-CA" w:eastAsia="ja-JP"/>
          </w:rPr>
          <w:t xml:space="preserve">mode </w:t>
        </w:r>
      </w:ins>
      <w:ins w:id="11" w:author="kei" w:date="2013-01-10T19:22:00Z">
        <w:r w:rsidR="00B24BD4">
          <w:rPr>
            <w:rFonts w:hint="eastAsia"/>
            <w:lang w:val="en-CA" w:eastAsia="ja-JP"/>
          </w:rPr>
          <w:t>is not included in TE-C6</w:t>
        </w:r>
      </w:ins>
      <w:ins w:id="12" w:author="kei" w:date="2013-01-10T19:23:00Z">
        <w:r w:rsidR="00B24BD4">
          <w:rPr>
            <w:rFonts w:hint="eastAsia"/>
            <w:lang w:val="en-CA" w:eastAsia="ja-JP"/>
          </w:rPr>
          <w:t>, Table 3 and 4 is information.</w:t>
        </w:r>
      </w:ins>
    </w:p>
    <w:p w:rsidR="00E9399C" w:rsidRDefault="00E9399C" w:rsidP="00084658">
      <w:pPr>
        <w:pStyle w:val="ac"/>
        <w:keepNext/>
        <w:jc w:val="center"/>
        <w:rPr>
          <w:lang w:eastAsia="ja-JP"/>
        </w:rPr>
      </w:pPr>
      <w:r>
        <w:t xml:space="preserve">Table </w:t>
      </w:r>
      <w:r w:rsidR="001F2A4F">
        <w:fldChar w:fldCharType="begin"/>
      </w:r>
      <w:r w:rsidR="009D27EC">
        <w:instrText xml:space="preserve"> SEQ Table \* ARABIC </w:instrText>
      </w:r>
      <w:r w:rsidR="001F2A4F">
        <w:fldChar w:fldCharType="separate"/>
      </w:r>
      <w:r w:rsidR="00461093">
        <w:rPr>
          <w:noProof/>
        </w:rPr>
        <w:t>1</w:t>
      </w:r>
      <w:r w:rsidR="001F2A4F">
        <w:fldChar w:fldCharType="end"/>
      </w:r>
      <w:r>
        <w:rPr>
          <w:rFonts w:hint="eastAsia"/>
          <w:lang w:eastAsia="ja-JP"/>
        </w:rPr>
        <w:t xml:space="preserve"> </w:t>
      </w:r>
      <w:r w:rsidR="002B4859">
        <w:rPr>
          <w:rFonts w:hint="eastAsia"/>
          <w:lang w:eastAsia="ja-JP"/>
        </w:rPr>
        <w:t>Merge mode r</w:t>
      </w:r>
      <w:r>
        <w:rPr>
          <w:rFonts w:hint="eastAsia"/>
          <w:lang w:eastAsia="ja-JP"/>
        </w:rPr>
        <w:t>esults of the Random Access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4275EF" w:rsidRPr="004275EF" w:rsidTr="004275EF">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RA Hybrid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RA Hybrid1.5x</w:t>
            </w:r>
          </w:p>
        </w:tc>
      </w:tr>
      <w:tr w:rsidR="004275EF" w:rsidRPr="004275EF" w:rsidTr="004275EF">
        <w:trPr>
          <w:trHeight w:val="240"/>
        </w:trPr>
        <w:tc>
          <w:tcPr>
            <w:tcW w:w="1570" w:type="dxa"/>
            <w:tcBorders>
              <w:top w:val="nil"/>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-2.2%</w:t>
            </w:r>
          </w:p>
        </w:tc>
        <w:tc>
          <w:tcPr>
            <w:tcW w:w="1282" w:type="dxa"/>
            <w:tcBorders>
              <w:top w:val="single" w:sz="8" w:space="0" w:color="auto"/>
              <w:left w:val="nil"/>
              <w:bottom w:val="nil"/>
              <w:right w:val="nil"/>
            </w:tcBorders>
            <w:shd w:val="clear" w:color="000000" w:fill="CCFFCC"/>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4275EF">
              <w:rPr>
                <w:rFonts w:ascii="Arial" w:eastAsia="ＭＳ Ｐゴシック" w:hAnsi="Arial" w:cs="Arial"/>
                <w:sz w:val="18"/>
                <w:szCs w:val="18"/>
                <w:lang w:eastAsia="ja-JP"/>
              </w:rPr>
              <w:t>-4.5%</w:t>
            </w:r>
          </w:p>
        </w:tc>
        <w:tc>
          <w:tcPr>
            <w:tcW w:w="1309" w:type="dxa"/>
            <w:tcBorders>
              <w:top w:val="single" w:sz="8" w:space="0" w:color="auto"/>
              <w:left w:val="nil"/>
              <w:bottom w:val="nil"/>
              <w:right w:val="single" w:sz="8" w:space="0" w:color="auto"/>
            </w:tcBorders>
            <w:shd w:val="clear" w:color="000000" w:fill="CCFFCC"/>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4275EF">
              <w:rPr>
                <w:rFonts w:ascii="Arial" w:eastAsia="ＭＳ Ｐゴシック" w:hAnsi="Arial" w:cs="Arial"/>
                <w:sz w:val="18"/>
                <w:szCs w:val="18"/>
                <w:lang w:eastAsia="ja-JP"/>
              </w:rPr>
              <w:t>-4.2%</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-1.8%</w:t>
            </w:r>
          </w:p>
        </w:tc>
        <w:tc>
          <w:tcPr>
            <w:tcW w:w="1282" w:type="dxa"/>
            <w:tcBorders>
              <w:top w:val="nil"/>
              <w:left w:val="nil"/>
              <w:bottom w:val="nil"/>
              <w:right w:val="nil"/>
            </w:tcBorders>
            <w:shd w:val="clear" w:color="000000" w:fill="CCFFCC"/>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4275EF">
              <w:rPr>
                <w:rFonts w:ascii="Arial" w:eastAsia="ＭＳ Ｐゴシック" w:hAnsi="Arial" w:cs="Arial"/>
                <w:sz w:val="18"/>
                <w:szCs w:val="18"/>
                <w:lang w:eastAsia="ja-JP"/>
              </w:rPr>
              <w:t>-3.2%</w:t>
            </w:r>
          </w:p>
        </w:tc>
        <w:tc>
          <w:tcPr>
            <w:tcW w:w="1309" w:type="dxa"/>
            <w:tcBorders>
              <w:top w:val="nil"/>
              <w:left w:val="nil"/>
              <w:bottom w:val="nil"/>
              <w:right w:val="nil"/>
            </w:tcBorders>
            <w:shd w:val="clear" w:color="000000" w:fill="CCFFCC"/>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4275EF">
              <w:rPr>
                <w:rFonts w:ascii="Arial" w:eastAsia="ＭＳ Ｐゴシック" w:hAnsi="Arial" w:cs="Arial"/>
                <w:sz w:val="18"/>
                <w:szCs w:val="18"/>
                <w:lang w:eastAsia="ja-JP"/>
              </w:rPr>
              <w:t>-3.2%</w:t>
            </w:r>
          </w:p>
        </w:tc>
        <w:tc>
          <w:tcPr>
            <w:tcW w:w="1309" w:type="dxa"/>
            <w:tcBorders>
              <w:top w:val="nil"/>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-1.5%</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-2.7%</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-2.9%</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-1.9%</w:t>
            </w:r>
          </w:p>
        </w:tc>
        <w:tc>
          <w:tcPr>
            <w:tcW w:w="1282" w:type="dxa"/>
            <w:tcBorders>
              <w:top w:val="single" w:sz="8" w:space="0" w:color="auto"/>
              <w:left w:val="nil"/>
              <w:bottom w:val="nil"/>
              <w:right w:val="nil"/>
            </w:tcBorders>
            <w:shd w:val="clear" w:color="000000" w:fill="CCFFCC"/>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4275EF">
              <w:rPr>
                <w:rFonts w:ascii="Arial" w:eastAsia="ＭＳ Ｐゴシック" w:hAnsi="Arial" w:cs="Arial"/>
                <w:sz w:val="18"/>
                <w:szCs w:val="18"/>
                <w:lang w:eastAsia="ja-JP"/>
              </w:rPr>
              <w:t>-3.5%</w:t>
            </w:r>
          </w:p>
        </w:tc>
        <w:tc>
          <w:tcPr>
            <w:tcW w:w="1309" w:type="dxa"/>
            <w:tcBorders>
              <w:top w:val="single" w:sz="8" w:space="0" w:color="auto"/>
              <w:left w:val="nil"/>
              <w:bottom w:val="nil"/>
              <w:right w:val="nil"/>
            </w:tcBorders>
            <w:shd w:val="clear" w:color="000000" w:fill="CCFFCC"/>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4275EF">
              <w:rPr>
                <w:rFonts w:ascii="Arial" w:eastAsia="ＭＳ Ｐゴシック" w:hAnsi="Arial" w:cs="Arial"/>
                <w:sz w:val="18"/>
                <w:szCs w:val="18"/>
                <w:lang w:eastAsia="ja-JP"/>
              </w:rPr>
              <w:t>-3.5%</w:t>
            </w:r>
          </w:p>
        </w:tc>
        <w:tc>
          <w:tcPr>
            <w:tcW w:w="1309"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-1.5%</w:t>
            </w:r>
          </w:p>
        </w:tc>
        <w:tc>
          <w:tcPr>
            <w:tcW w:w="1282"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-2.7%</w:t>
            </w:r>
          </w:p>
        </w:tc>
        <w:tc>
          <w:tcPr>
            <w:tcW w:w="130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-2.9%</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4275EF">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-4.0%</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-7.3%</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-7.3%</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-4.8%</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-7.9%</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-8.3%</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96.6%</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95.6%</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115.5%</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122.6%</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r>
    </w:tbl>
    <w:p w:rsidR="00E9399C" w:rsidRDefault="00E9399C" w:rsidP="00084658">
      <w:pPr>
        <w:pStyle w:val="ac"/>
        <w:keepNext/>
        <w:jc w:val="center"/>
        <w:rPr>
          <w:lang w:eastAsia="ja-JP"/>
        </w:rPr>
      </w:pPr>
      <w:r>
        <w:t xml:space="preserve">Table </w:t>
      </w:r>
      <w:r w:rsidR="001F2A4F">
        <w:fldChar w:fldCharType="begin"/>
      </w:r>
      <w:r w:rsidR="009D27EC">
        <w:instrText xml:space="preserve"> SEQ Table \* ARABIC </w:instrText>
      </w:r>
      <w:r w:rsidR="001F2A4F">
        <w:fldChar w:fldCharType="separate"/>
      </w:r>
      <w:r w:rsidR="00461093">
        <w:rPr>
          <w:noProof/>
        </w:rPr>
        <w:t>2</w:t>
      </w:r>
      <w:r w:rsidR="001F2A4F">
        <w:fldChar w:fldCharType="end"/>
      </w:r>
      <w:r>
        <w:rPr>
          <w:rFonts w:hint="eastAsia"/>
          <w:lang w:eastAsia="ja-JP"/>
        </w:rPr>
        <w:t xml:space="preserve"> </w:t>
      </w:r>
      <w:r w:rsidR="002B4859">
        <w:rPr>
          <w:rFonts w:hint="eastAsia"/>
          <w:lang w:eastAsia="ja-JP"/>
        </w:rPr>
        <w:t>Merge mode r</w:t>
      </w:r>
      <w:r>
        <w:rPr>
          <w:rFonts w:hint="eastAsia"/>
          <w:lang w:eastAsia="ja-JP"/>
        </w:rPr>
        <w:t>esults of the Low delay B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4275EF" w:rsidRPr="004275EF" w:rsidTr="004275EF">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LD-P Hybrid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LD-P Hybrid1.5x</w:t>
            </w:r>
          </w:p>
        </w:tc>
      </w:tr>
      <w:tr w:rsidR="004275EF" w:rsidRPr="004275EF" w:rsidTr="004275EF">
        <w:trPr>
          <w:trHeight w:val="240"/>
        </w:trPr>
        <w:tc>
          <w:tcPr>
            <w:tcW w:w="1570" w:type="dxa"/>
            <w:tcBorders>
              <w:top w:val="nil"/>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-1.8%</w:t>
            </w:r>
          </w:p>
        </w:tc>
        <w:tc>
          <w:tcPr>
            <w:tcW w:w="1309" w:type="dxa"/>
            <w:tcBorders>
              <w:top w:val="nil"/>
              <w:left w:val="nil"/>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-1.8%</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-1.5%</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-1.4%</w:t>
            </w:r>
          </w:p>
        </w:tc>
        <w:tc>
          <w:tcPr>
            <w:tcW w:w="1309" w:type="dxa"/>
            <w:tcBorders>
              <w:top w:val="nil"/>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-0.7%</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-1.0%</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w:t>
            </w:r>
          </w:p>
        </w:tc>
        <w:tc>
          <w:tcPr>
            <w:tcW w:w="1282"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-1.6%</w:t>
            </w:r>
          </w:p>
        </w:tc>
        <w:tc>
          <w:tcPr>
            <w:tcW w:w="130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-1.5%</w:t>
            </w:r>
          </w:p>
        </w:tc>
        <w:tc>
          <w:tcPr>
            <w:tcW w:w="1309"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-0.7%</w:t>
            </w:r>
          </w:p>
        </w:tc>
        <w:tc>
          <w:tcPr>
            <w:tcW w:w="1282"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-1.0%</w:t>
            </w:r>
          </w:p>
        </w:tc>
        <w:tc>
          <w:tcPr>
            <w:tcW w:w="130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4275EF">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-2.5%</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-3.6%</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-3.4%</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-2.7%</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-3.4%</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-3.7%</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95.5%</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92.9%</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115.0%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122.3%</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r>
    </w:tbl>
    <w:p w:rsidR="002B4859" w:rsidRDefault="002B4859" w:rsidP="002B4859">
      <w:pPr>
        <w:pStyle w:val="ac"/>
        <w:keepNext/>
        <w:jc w:val="center"/>
        <w:rPr>
          <w:lang w:eastAsia="ja-JP"/>
        </w:rPr>
      </w:pPr>
      <w:r>
        <w:t xml:space="preserve">Table </w:t>
      </w:r>
      <w:r w:rsidR="001F2A4F">
        <w:fldChar w:fldCharType="begin"/>
      </w:r>
      <w:r w:rsidR="009D27EC">
        <w:instrText xml:space="preserve"> SEQ Table \* ARABIC </w:instrText>
      </w:r>
      <w:r w:rsidR="001F2A4F">
        <w:fldChar w:fldCharType="separate"/>
      </w:r>
      <w:r w:rsidR="00461093">
        <w:rPr>
          <w:noProof/>
        </w:rPr>
        <w:t>3</w:t>
      </w:r>
      <w:r w:rsidR="001F2A4F">
        <w:fldChar w:fldCharType="end"/>
      </w:r>
      <w:r>
        <w:rPr>
          <w:rFonts w:hint="eastAsia"/>
          <w:lang w:eastAsia="ja-JP"/>
        </w:rPr>
        <w:t xml:space="preserve"> AMVP mode results of the Random Access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4275EF" w:rsidRPr="004275EF" w:rsidTr="004275EF">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RA Hybrid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RA Hybrid1.5x</w:t>
            </w:r>
          </w:p>
        </w:tc>
      </w:tr>
      <w:tr w:rsidR="004275EF" w:rsidRPr="004275EF" w:rsidTr="004275EF">
        <w:trPr>
          <w:trHeight w:val="240"/>
        </w:trPr>
        <w:tc>
          <w:tcPr>
            <w:tcW w:w="1570" w:type="dxa"/>
            <w:tcBorders>
              <w:top w:val="nil"/>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-1.0%</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-1.9%</w:t>
            </w:r>
          </w:p>
        </w:tc>
        <w:tc>
          <w:tcPr>
            <w:tcW w:w="1309" w:type="dxa"/>
            <w:tcBorders>
              <w:top w:val="nil"/>
              <w:left w:val="nil"/>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-1.8%</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-0.8%</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-1.4%</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-1.5%</w:t>
            </w:r>
          </w:p>
        </w:tc>
        <w:tc>
          <w:tcPr>
            <w:tcW w:w="1309" w:type="dxa"/>
            <w:tcBorders>
              <w:top w:val="nil"/>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-0.8%</w:t>
            </w:r>
          </w:p>
        </w:tc>
        <w:tc>
          <w:tcPr>
            <w:tcW w:w="1282"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-1.2%</w:t>
            </w:r>
          </w:p>
        </w:tc>
        <w:tc>
          <w:tcPr>
            <w:tcW w:w="1309" w:type="dxa"/>
            <w:tcBorders>
              <w:top w:val="nil"/>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-1.4%</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-0.9%</w:t>
            </w:r>
          </w:p>
        </w:tc>
        <w:tc>
          <w:tcPr>
            <w:tcW w:w="1282"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-1.5%</w:t>
            </w:r>
          </w:p>
        </w:tc>
        <w:tc>
          <w:tcPr>
            <w:tcW w:w="130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-1.6%</w:t>
            </w:r>
          </w:p>
        </w:tc>
        <w:tc>
          <w:tcPr>
            <w:tcW w:w="1309"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-0.8%</w:t>
            </w:r>
          </w:p>
        </w:tc>
        <w:tc>
          <w:tcPr>
            <w:tcW w:w="1282"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-1.2%</w:t>
            </w:r>
          </w:p>
        </w:tc>
        <w:tc>
          <w:tcPr>
            <w:tcW w:w="1309" w:type="dxa"/>
            <w:tcBorders>
              <w:top w:val="single" w:sz="8" w:space="0" w:color="auto"/>
              <w:left w:val="nil"/>
              <w:bottom w:val="nil"/>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-1.4%</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4275EF">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-1.9%</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-3.2%</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-3.3%</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-2.5%</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-3.6%</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-3.9%</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98.2%</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97.4%</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115.8%</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122.6%</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r>
    </w:tbl>
    <w:p w:rsidR="002B4859" w:rsidRDefault="002B4859" w:rsidP="001C1FE5">
      <w:pPr>
        <w:pStyle w:val="ac"/>
        <w:keepNext/>
        <w:jc w:val="center"/>
        <w:rPr>
          <w:lang w:eastAsia="ja-JP"/>
        </w:rPr>
      </w:pPr>
      <w:r>
        <w:lastRenderedPageBreak/>
        <w:t xml:space="preserve">Table </w:t>
      </w:r>
      <w:r w:rsidR="001F2A4F">
        <w:fldChar w:fldCharType="begin"/>
      </w:r>
      <w:r w:rsidR="009D27EC">
        <w:instrText xml:space="preserve"> SEQ Table \* ARABIC </w:instrText>
      </w:r>
      <w:r w:rsidR="001F2A4F">
        <w:fldChar w:fldCharType="separate"/>
      </w:r>
      <w:r w:rsidR="00461093">
        <w:rPr>
          <w:noProof/>
        </w:rPr>
        <w:t>4</w:t>
      </w:r>
      <w:r w:rsidR="001F2A4F">
        <w:fldChar w:fldCharType="end"/>
      </w:r>
      <w:r>
        <w:rPr>
          <w:rFonts w:hint="eastAsia"/>
          <w:lang w:eastAsia="ja-JP"/>
        </w:rPr>
        <w:t xml:space="preserve"> AMVP mode results of the Low delay B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4275EF" w:rsidRPr="004275EF" w:rsidTr="004275EF">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LD-P Hybrid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LD-P Hybrid1.5x</w:t>
            </w:r>
          </w:p>
        </w:tc>
      </w:tr>
      <w:tr w:rsidR="004275EF" w:rsidRPr="004275EF" w:rsidTr="004275EF">
        <w:trPr>
          <w:trHeight w:val="240"/>
        </w:trPr>
        <w:tc>
          <w:tcPr>
            <w:tcW w:w="1570" w:type="dxa"/>
            <w:tcBorders>
              <w:top w:val="nil"/>
              <w:left w:val="single" w:sz="8" w:space="0" w:color="auto"/>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V</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-0.5%</w:t>
            </w:r>
          </w:p>
        </w:tc>
        <w:tc>
          <w:tcPr>
            <w:tcW w:w="1282"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-0.9%</w:t>
            </w:r>
          </w:p>
        </w:tc>
        <w:tc>
          <w:tcPr>
            <w:tcW w:w="1309" w:type="dxa"/>
            <w:tcBorders>
              <w:top w:val="nil"/>
              <w:left w:val="nil"/>
              <w:bottom w:val="nil"/>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-0.8%</w:t>
            </w:r>
          </w:p>
        </w:tc>
        <w:tc>
          <w:tcPr>
            <w:tcW w:w="1309"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 xml:space="preserve">　</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-0.4%</w:t>
            </w:r>
          </w:p>
        </w:tc>
        <w:tc>
          <w:tcPr>
            <w:tcW w:w="1282"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-0.7%</w:t>
            </w:r>
          </w:p>
        </w:tc>
        <w:tc>
          <w:tcPr>
            <w:tcW w:w="1309"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-0.7%</w:t>
            </w:r>
          </w:p>
        </w:tc>
        <w:tc>
          <w:tcPr>
            <w:tcW w:w="1309" w:type="dxa"/>
            <w:tcBorders>
              <w:top w:val="nil"/>
              <w:left w:val="single" w:sz="8" w:space="0" w:color="auto"/>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-0.3%</w:t>
            </w:r>
          </w:p>
        </w:tc>
        <w:tc>
          <w:tcPr>
            <w:tcW w:w="1282"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-0.4%</w:t>
            </w:r>
          </w:p>
        </w:tc>
        <w:tc>
          <w:tcPr>
            <w:tcW w:w="1309" w:type="dxa"/>
            <w:tcBorders>
              <w:top w:val="nil"/>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-0.4%</w:t>
            </w:r>
          </w:p>
        </w:tc>
      </w:tr>
      <w:tr w:rsidR="004275EF" w:rsidRPr="004275EF" w:rsidTr="004275EF">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275EF">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-0.5%</w:t>
            </w:r>
          </w:p>
        </w:tc>
        <w:tc>
          <w:tcPr>
            <w:tcW w:w="1282" w:type="dxa"/>
            <w:tcBorders>
              <w:top w:val="single" w:sz="8" w:space="0" w:color="auto"/>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-0.7%</w:t>
            </w:r>
          </w:p>
        </w:tc>
        <w:tc>
          <w:tcPr>
            <w:tcW w:w="1309" w:type="dxa"/>
            <w:tcBorders>
              <w:top w:val="single" w:sz="8" w:space="0" w:color="auto"/>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-0.7%</w:t>
            </w:r>
          </w:p>
        </w:tc>
        <w:tc>
          <w:tcPr>
            <w:tcW w:w="1309" w:type="dxa"/>
            <w:tcBorders>
              <w:top w:val="single" w:sz="8" w:space="0" w:color="auto"/>
              <w:left w:val="single" w:sz="8" w:space="0" w:color="auto"/>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-0.3%</w:t>
            </w:r>
          </w:p>
        </w:tc>
        <w:tc>
          <w:tcPr>
            <w:tcW w:w="1282" w:type="dxa"/>
            <w:tcBorders>
              <w:top w:val="single" w:sz="8" w:space="0" w:color="auto"/>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-0.4%</w:t>
            </w:r>
          </w:p>
        </w:tc>
        <w:tc>
          <w:tcPr>
            <w:tcW w:w="1309" w:type="dxa"/>
            <w:tcBorders>
              <w:top w:val="single" w:sz="8" w:space="0" w:color="auto"/>
              <w:left w:val="nil"/>
              <w:bottom w:val="nil"/>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-0.4%</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4275EF">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-1.1%</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-1.7%</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-1.7%</w:t>
            </w:r>
          </w:p>
        </w:tc>
        <w:tc>
          <w:tcPr>
            <w:tcW w:w="1309" w:type="dxa"/>
            <w:tcBorders>
              <w:top w:val="nil"/>
              <w:left w:val="nil"/>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-1.0%</w:t>
            </w:r>
          </w:p>
        </w:tc>
        <w:tc>
          <w:tcPr>
            <w:tcW w:w="1282" w:type="dxa"/>
            <w:tcBorders>
              <w:top w:val="nil"/>
              <w:left w:val="nil"/>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-1.3%</w:t>
            </w:r>
          </w:p>
        </w:tc>
        <w:tc>
          <w:tcPr>
            <w:tcW w:w="1309" w:type="dxa"/>
            <w:tcBorders>
              <w:top w:val="nil"/>
              <w:left w:val="nil"/>
              <w:bottom w:val="single" w:sz="8" w:space="0" w:color="auto"/>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275EF">
              <w:rPr>
                <w:rFonts w:ascii="Arial" w:eastAsia="ＭＳ Ｐゴシック" w:hAnsi="Arial" w:cs="Arial"/>
                <w:color w:val="7F7F7F"/>
                <w:sz w:val="18"/>
                <w:szCs w:val="18"/>
                <w:lang w:eastAsia="ja-JP"/>
              </w:rPr>
              <w:t>-1.4%</w:t>
            </w:r>
          </w:p>
        </w:tc>
      </w:tr>
      <w:tr w:rsidR="004275EF" w:rsidRPr="004275EF" w:rsidTr="004275EF">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96.5%</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94.8%</w:t>
            </w:r>
          </w:p>
        </w:tc>
      </w:tr>
      <w:tr w:rsidR="004275EF" w:rsidRPr="004275EF" w:rsidTr="004275EF">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116.0%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121.4%</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275EF" w:rsidRPr="004275EF" w:rsidRDefault="004275EF" w:rsidP="001C1FE5">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#DIV/0!</w:t>
            </w:r>
          </w:p>
        </w:tc>
      </w:tr>
      <w:tr w:rsidR="004275EF" w:rsidRPr="004275EF" w:rsidTr="004275EF">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75EF" w:rsidRPr="004275EF" w:rsidRDefault="004275EF" w:rsidP="004275E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275EF">
              <w:rPr>
                <w:rFonts w:ascii="Arial" w:eastAsia="ＭＳ Ｐゴシック" w:hAnsi="Arial" w:cs="Arial"/>
                <w:color w:val="000000"/>
                <w:sz w:val="18"/>
                <w:szCs w:val="18"/>
                <w:lang w:eastAsia="ja-JP"/>
              </w:rPr>
              <w:t>Matched</w:t>
            </w:r>
          </w:p>
        </w:tc>
      </w:tr>
    </w:tbl>
    <w:p w:rsidR="00E9399C" w:rsidRDefault="00E9399C" w:rsidP="00E11923">
      <w:pPr>
        <w:pStyle w:val="1"/>
        <w:rPr>
          <w:lang w:val="en-CA" w:eastAsia="ja-JP"/>
        </w:rPr>
      </w:pPr>
      <w:r>
        <w:rPr>
          <w:rFonts w:hint="eastAsia"/>
          <w:lang w:val="en-CA" w:eastAsia="ja-JP"/>
        </w:rPr>
        <w:t>Conclusion</w:t>
      </w:r>
    </w:p>
    <w:p w:rsidR="00084658" w:rsidRDefault="00084658" w:rsidP="00084658">
      <w:pPr>
        <w:rPr>
          <w:lang w:val="en-CA" w:eastAsia="ja-JP"/>
        </w:rPr>
      </w:pPr>
      <w:r>
        <w:rPr>
          <w:rFonts w:hint="eastAsia"/>
          <w:lang w:val="en-CA" w:eastAsia="ja-JP"/>
        </w:rPr>
        <w:t xml:space="preserve">This contribution proposed </w:t>
      </w:r>
      <w:r w:rsidR="008F4B91">
        <w:rPr>
          <w:rFonts w:hint="eastAsia"/>
          <w:lang w:val="en-CA" w:eastAsia="ja-JP"/>
        </w:rPr>
        <w:t xml:space="preserve">inter-layer syntax prediction for HEVC scalable extensions. </w:t>
      </w:r>
      <w:r>
        <w:rPr>
          <w:rFonts w:hint="eastAsia"/>
          <w:lang w:val="en-CA" w:eastAsia="ja-JP"/>
        </w:rPr>
        <w:t xml:space="preserve">The proposed method </w:t>
      </w:r>
      <w:r w:rsidR="00285C6A">
        <w:rPr>
          <w:rFonts w:hint="eastAsia"/>
          <w:lang w:val="en-CA" w:eastAsia="ja-JP"/>
        </w:rPr>
        <w:t>predicted</w:t>
      </w:r>
      <w:r w:rsidR="008F4B91">
        <w:rPr>
          <w:rFonts w:hint="eastAsia"/>
          <w:lang w:val="en-CA" w:eastAsia="ja-JP"/>
        </w:rPr>
        <w:t xml:space="preserve"> motion vector of the enhancement layer from that of </w:t>
      </w:r>
      <w:r w:rsidR="00285C6A">
        <w:rPr>
          <w:rFonts w:hint="eastAsia"/>
          <w:lang w:val="en-CA" w:eastAsia="ja-JP"/>
        </w:rPr>
        <w:t xml:space="preserve">the </w:t>
      </w:r>
      <w:r w:rsidR="008F4B91">
        <w:rPr>
          <w:rFonts w:hint="eastAsia"/>
          <w:lang w:val="en-CA" w:eastAsia="ja-JP"/>
        </w:rPr>
        <w:t>collocated base layer</w:t>
      </w:r>
      <w:r>
        <w:rPr>
          <w:rFonts w:hint="eastAsia"/>
          <w:lang w:val="en-CA" w:eastAsia="ja-JP"/>
        </w:rPr>
        <w:t xml:space="preserve">. </w:t>
      </w:r>
      <w:r w:rsidR="008F4B91">
        <w:rPr>
          <w:rFonts w:hint="eastAsia"/>
          <w:lang w:val="en-CA" w:eastAsia="ja-JP"/>
        </w:rPr>
        <w:t xml:space="preserve">Resulting motion vector </w:t>
      </w:r>
      <w:r w:rsidR="00285C6A">
        <w:rPr>
          <w:rFonts w:hint="eastAsia"/>
          <w:lang w:val="en-CA" w:eastAsia="ja-JP"/>
        </w:rPr>
        <w:t>was</w:t>
      </w:r>
      <w:r w:rsidR="008F4B91">
        <w:rPr>
          <w:rFonts w:hint="eastAsia"/>
          <w:lang w:val="en-CA" w:eastAsia="ja-JP"/>
        </w:rPr>
        <w:t xml:space="preserve"> inserted </w:t>
      </w:r>
      <w:r w:rsidR="00285C6A">
        <w:rPr>
          <w:rFonts w:hint="eastAsia"/>
          <w:lang w:val="en-CA" w:eastAsia="ja-JP"/>
        </w:rPr>
        <w:t xml:space="preserve">to both </w:t>
      </w:r>
      <w:r w:rsidR="008F4B91">
        <w:rPr>
          <w:rFonts w:hint="eastAsia"/>
          <w:lang w:val="en-CA" w:eastAsia="ja-JP"/>
        </w:rPr>
        <w:t xml:space="preserve">the merge mode and </w:t>
      </w:r>
      <w:r w:rsidR="00285C6A">
        <w:rPr>
          <w:rFonts w:hint="eastAsia"/>
          <w:lang w:val="en-CA" w:eastAsia="ja-JP"/>
        </w:rPr>
        <w:t>the AMVP mode</w:t>
      </w:r>
      <w:r w:rsidR="008F4B91">
        <w:rPr>
          <w:rFonts w:hint="eastAsia"/>
          <w:lang w:val="en-CA" w:eastAsia="ja-JP"/>
        </w:rPr>
        <w:t xml:space="preserve">. </w:t>
      </w:r>
    </w:p>
    <w:p w:rsidR="00461093" w:rsidRDefault="00084658" w:rsidP="00461093">
      <w:pPr>
        <w:rPr>
          <w:szCs w:val="22"/>
          <w:lang w:val="en-CA" w:eastAsia="ja-JP"/>
        </w:rPr>
      </w:pPr>
      <w:r>
        <w:rPr>
          <w:rFonts w:hint="eastAsia"/>
          <w:lang w:val="en-CA" w:eastAsia="ja-JP"/>
        </w:rPr>
        <w:t xml:space="preserve">Experimental results showed that the proposed method </w:t>
      </w:r>
      <w:r w:rsidR="00461093">
        <w:rPr>
          <w:rFonts w:hint="eastAsia"/>
          <w:lang w:val="en-CA" w:eastAsia="ja-JP"/>
        </w:rPr>
        <w:t xml:space="preserve">in the merge mode case </w:t>
      </w:r>
      <w:r>
        <w:rPr>
          <w:rFonts w:hint="eastAsia"/>
          <w:lang w:val="en-CA" w:eastAsia="ja-JP"/>
        </w:rPr>
        <w:t xml:space="preserve">achieved </w:t>
      </w:r>
      <w:r w:rsidR="00B02192">
        <w:rPr>
          <w:rFonts w:hint="eastAsia"/>
          <w:lang w:val="en-CA" w:eastAsia="ja-JP"/>
        </w:rPr>
        <w:t>1</w:t>
      </w:r>
      <w:r w:rsidR="008F4B91">
        <w:rPr>
          <w:rFonts w:hint="eastAsia"/>
          <w:lang w:val="en-CA" w:eastAsia="ja-JP"/>
        </w:rPr>
        <w:t>.</w:t>
      </w:r>
      <w:r w:rsidR="00B02192">
        <w:rPr>
          <w:rFonts w:hint="eastAsia"/>
          <w:lang w:val="en-CA" w:eastAsia="ja-JP"/>
        </w:rPr>
        <w:t>4</w:t>
      </w:r>
      <w:r w:rsidR="00E9399C">
        <w:rPr>
          <w:rFonts w:hint="eastAsia"/>
          <w:lang w:val="en-CA" w:eastAsia="ja-JP"/>
        </w:rPr>
        <w:t>%</w:t>
      </w:r>
      <w:r w:rsidR="008F4B91">
        <w:rPr>
          <w:rFonts w:hint="eastAsia"/>
          <w:lang w:val="en-CA" w:eastAsia="ja-JP"/>
        </w:rPr>
        <w:t xml:space="preserve"> / 1.7% </w:t>
      </w:r>
      <w:r w:rsidR="00E9399C">
        <w:rPr>
          <w:rFonts w:hint="eastAsia"/>
          <w:lang w:val="en-CA" w:eastAsia="ja-JP"/>
        </w:rPr>
        <w:t xml:space="preserve">and </w:t>
      </w:r>
      <w:r w:rsidR="008F4B91">
        <w:rPr>
          <w:rFonts w:hint="eastAsia"/>
          <w:lang w:val="en-CA" w:eastAsia="ja-JP"/>
        </w:rPr>
        <w:t>0.8</w:t>
      </w:r>
      <w:r w:rsidR="00E9399C">
        <w:rPr>
          <w:rFonts w:hint="eastAsia"/>
          <w:lang w:val="en-CA" w:eastAsia="ja-JP"/>
        </w:rPr>
        <w:t xml:space="preserve">% </w:t>
      </w:r>
      <w:r w:rsidR="008F4B91">
        <w:rPr>
          <w:rFonts w:hint="eastAsia"/>
          <w:lang w:val="en-CA" w:eastAsia="ja-JP"/>
        </w:rPr>
        <w:t xml:space="preserve">/ 1.0% Y BD-rate reduction </w:t>
      </w:r>
      <w:r w:rsidR="00E9399C">
        <w:rPr>
          <w:rFonts w:hint="eastAsia"/>
          <w:lang w:val="en-CA" w:eastAsia="ja-JP"/>
        </w:rPr>
        <w:t xml:space="preserve">for </w:t>
      </w:r>
      <w:r w:rsidR="008F4B91">
        <w:rPr>
          <w:rFonts w:hint="eastAsia"/>
          <w:szCs w:val="22"/>
          <w:lang w:val="en-CA" w:eastAsia="ja-JP"/>
        </w:rPr>
        <w:t>RA HEVC 2x / 1.5x and LD-P HEVC 2x / 1.5, respectively.</w:t>
      </w:r>
      <w:r w:rsidR="00461093">
        <w:rPr>
          <w:rFonts w:hint="eastAsia"/>
          <w:szCs w:val="22"/>
          <w:lang w:val="en-CA" w:eastAsia="ja-JP"/>
        </w:rPr>
        <w:t xml:space="preserve"> Other e</w:t>
      </w:r>
      <w:r w:rsidR="00461093">
        <w:rPr>
          <w:rFonts w:hint="eastAsia"/>
          <w:lang w:val="en-CA" w:eastAsia="ja-JP"/>
        </w:rPr>
        <w:t xml:space="preserve">xperimental results showed that the proposed method in the AMVP mode case achieved 0.7% / 1.0% and 0.3% / 0.5% Y BD-rate reduction in the merge mode case for </w:t>
      </w:r>
      <w:r w:rsidR="00461093">
        <w:rPr>
          <w:rFonts w:hint="eastAsia"/>
          <w:szCs w:val="22"/>
          <w:lang w:val="en-CA" w:eastAsia="ja-JP"/>
        </w:rPr>
        <w:t>RA HEVC 2x / 1.5x and LD-P HEVC 2x / 1.5, respectively.</w:t>
      </w:r>
    </w:p>
    <w:p w:rsidR="00782427" w:rsidRDefault="00782427" w:rsidP="00E11923">
      <w:pPr>
        <w:pStyle w:val="1"/>
        <w:rPr>
          <w:lang w:val="en-CA" w:eastAsia="ja-JP"/>
        </w:rPr>
      </w:pPr>
      <w:r>
        <w:rPr>
          <w:rFonts w:hint="eastAsia"/>
          <w:lang w:val="en-CA" w:eastAsia="ja-JP"/>
        </w:rPr>
        <w:t>References</w:t>
      </w:r>
    </w:p>
    <w:p w:rsidR="00782427" w:rsidRDefault="00782427" w:rsidP="00782427">
      <w:pPr>
        <w:numPr>
          <w:ilvl w:val="0"/>
          <w:numId w:val="13"/>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K. Kawamura</w:t>
      </w:r>
      <w:r w:rsidR="001C1FE5">
        <w:rPr>
          <w:rFonts w:eastAsia="ＭＳ 明朝" w:hint="eastAsia"/>
          <w:szCs w:val="22"/>
          <w:lang w:eastAsia="ja-JP"/>
        </w:rPr>
        <w:t>,</w:t>
      </w:r>
      <w:r>
        <w:rPr>
          <w:rFonts w:eastAsia="ＭＳ 明朝" w:hint="eastAsia"/>
          <w:szCs w:val="22"/>
          <w:lang w:eastAsia="ja-JP"/>
        </w:rPr>
        <w:t xml:space="preserve"> et al. </w:t>
      </w:r>
      <w:r>
        <w:rPr>
          <w:rFonts w:eastAsia="ＭＳ 明朝"/>
          <w:szCs w:val="22"/>
          <w:lang w:eastAsia="ja-JP"/>
        </w:rPr>
        <w:t>“</w:t>
      </w:r>
      <w:r w:rsidR="008F4B91" w:rsidRPr="008F4B91">
        <w:rPr>
          <w:rFonts w:eastAsia="ＭＳ 明朝"/>
          <w:szCs w:val="22"/>
          <w:lang w:eastAsia="ja-JP"/>
        </w:rPr>
        <w:t>Description of scalable video coding technology proposal by KDDI</w:t>
      </w:r>
      <w:r>
        <w:rPr>
          <w:rFonts w:eastAsia="ＭＳ 明朝"/>
          <w:szCs w:val="22"/>
          <w:lang w:eastAsia="ja-JP"/>
        </w:rPr>
        <w:t>”</w:t>
      </w:r>
      <w:r w:rsidR="008F4B91">
        <w:rPr>
          <w:rFonts w:eastAsia="ＭＳ 明朝" w:hint="eastAsia"/>
          <w:szCs w:val="22"/>
          <w:lang w:eastAsia="ja-JP"/>
        </w:rPr>
        <w:t>, JCTVC-K0052</w:t>
      </w:r>
      <w:r>
        <w:rPr>
          <w:rFonts w:eastAsia="ＭＳ 明朝" w:hint="eastAsia"/>
          <w:szCs w:val="22"/>
          <w:lang w:eastAsia="ja-JP"/>
        </w:rPr>
        <w:t>, Shanghai, Oct. 2012.</w:t>
      </w:r>
    </w:p>
    <w:p w:rsidR="00782427" w:rsidRPr="00782427" w:rsidRDefault="0062520C" w:rsidP="00782427">
      <w:pPr>
        <w:numPr>
          <w:ilvl w:val="0"/>
          <w:numId w:val="13"/>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J</w:t>
      </w:r>
      <w:r w:rsidR="00782427">
        <w:rPr>
          <w:rFonts w:eastAsia="ＭＳ 明朝" w:hint="eastAsia"/>
          <w:szCs w:val="22"/>
          <w:lang w:eastAsia="ja-JP"/>
        </w:rPr>
        <w:t xml:space="preserve">. </w:t>
      </w:r>
      <w:r>
        <w:rPr>
          <w:rFonts w:eastAsia="ＭＳ 明朝" w:hint="eastAsia"/>
          <w:szCs w:val="22"/>
          <w:lang w:eastAsia="ja-JP"/>
        </w:rPr>
        <w:t>Boyce</w:t>
      </w:r>
      <w:r w:rsidR="00782427">
        <w:rPr>
          <w:rFonts w:eastAsia="ＭＳ 明朝" w:hint="eastAsia"/>
          <w:szCs w:val="22"/>
          <w:lang w:eastAsia="ja-JP"/>
        </w:rPr>
        <w:t xml:space="preserve">, </w:t>
      </w:r>
      <w:r w:rsidR="001C1FE5">
        <w:rPr>
          <w:rFonts w:eastAsia="ＭＳ 明朝" w:hint="eastAsia"/>
          <w:szCs w:val="22"/>
          <w:lang w:eastAsia="ja-JP"/>
        </w:rPr>
        <w:t xml:space="preserve">et al. </w:t>
      </w:r>
      <w:r w:rsidR="00782427">
        <w:rPr>
          <w:rFonts w:eastAsia="ＭＳ 明朝"/>
          <w:szCs w:val="22"/>
          <w:lang w:eastAsia="ja-JP"/>
        </w:rPr>
        <w:t>“</w:t>
      </w:r>
      <w:r w:rsidRPr="0062520C">
        <w:rPr>
          <w:rFonts w:eastAsia="ＭＳ 明朝"/>
          <w:szCs w:val="22"/>
          <w:lang w:eastAsia="ja-JP"/>
        </w:rPr>
        <w:t>TE6: Inter-layer syntax prediction from AVC base layer</w:t>
      </w:r>
      <w:r w:rsidR="00782427">
        <w:rPr>
          <w:rFonts w:eastAsia="ＭＳ 明朝"/>
          <w:szCs w:val="22"/>
          <w:lang w:eastAsia="ja-JP"/>
        </w:rPr>
        <w:t>”</w:t>
      </w:r>
      <w:r w:rsidR="008F4B91">
        <w:rPr>
          <w:rFonts w:eastAsia="ＭＳ 明朝" w:hint="eastAsia"/>
          <w:szCs w:val="22"/>
          <w:lang w:eastAsia="ja-JP"/>
        </w:rPr>
        <w:t>, JCTVC-K11</w:t>
      </w:r>
      <w:r w:rsidR="00782427">
        <w:rPr>
          <w:rFonts w:eastAsia="ＭＳ 明朝" w:hint="eastAsia"/>
          <w:szCs w:val="22"/>
          <w:lang w:eastAsia="ja-JP"/>
        </w:rPr>
        <w:t>06, Shanghai, Oct. 2012.</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782427" w:rsidP="009234A5">
      <w:pPr>
        <w:jc w:val="both"/>
        <w:rPr>
          <w:szCs w:val="22"/>
          <w:lang w:val="en-CA"/>
        </w:rPr>
      </w:pPr>
      <w:r w:rsidRPr="00782427">
        <w:rPr>
          <w:rFonts w:hint="eastAsia"/>
          <w:b/>
          <w:szCs w:val="22"/>
          <w:lang w:val="en-CA" w:eastAsia="ja-JP"/>
        </w:rPr>
        <w:t xml:space="preserve">KDDI </w:t>
      </w:r>
      <w:r w:rsidR="001F2594" w:rsidRPr="00782427">
        <w:rPr>
          <w:b/>
          <w:szCs w:val="22"/>
          <w:lang w:val="en-CA"/>
        </w:rPr>
        <w:t>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8B4" w:rsidRDefault="007348B4">
      <w:r>
        <w:separator/>
      </w:r>
    </w:p>
  </w:endnote>
  <w:endnote w:type="continuationSeparator" w:id="0">
    <w:p w:rsidR="007348B4" w:rsidRDefault="007348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145" w:rsidRDefault="007D2145"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F2A4F">
      <w:rPr>
        <w:rStyle w:val="a5"/>
      </w:rPr>
      <w:fldChar w:fldCharType="begin"/>
    </w:r>
    <w:r>
      <w:rPr>
        <w:rStyle w:val="a5"/>
      </w:rPr>
      <w:instrText xml:space="preserve"> PAGE </w:instrText>
    </w:r>
    <w:r w:rsidR="001F2A4F">
      <w:rPr>
        <w:rStyle w:val="a5"/>
      </w:rPr>
      <w:fldChar w:fldCharType="separate"/>
    </w:r>
    <w:r w:rsidR="00AB15F8">
      <w:rPr>
        <w:rStyle w:val="a5"/>
        <w:noProof/>
      </w:rPr>
      <w:t>2</w:t>
    </w:r>
    <w:r w:rsidR="001F2A4F">
      <w:rPr>
        <w:rStyle w:val="a5"/>
      </w:rPr>
      <w:fldChar w:fldCharType="end"/>
    </w:r>
    <w:r>
      <w:rPr>
        <w:rStyle w:val="a5"/>
      </w:rPr>
      <w:tab/>
      <w:t xml:space="preserve">Date Saved: </w:t>
    </w:r>
    <w:r w:rsidR="001F2A4F">
      <w:rPr>
        <w:rStyle w:val="a5"/>
      </w:rPr>
      <w:fldChar w:fldCharType="begin"/>
    </w:r>
    <w:r>
      <w:rPr>
        <w:rStyle w:val="a5"/>
      </w:rPr>
      <w:instrText xml:space="preserve"> SAVEDATE  \@ "yyyy-MM-dd"  \* MERGEFORMAT </w:instrText>
    </w:r>
    <w:r w:rsidR="001F2A4F">
      <w:rPr>
        <w:rStyle w:val="a5"/>
      </w:rPr>
      <w:fldChar w:fldCharType="separate"/>
    </w:r>
    <w:ins w:id="13" w:author="kei" w:date="2013-01-13T11:48:00Z">
      <w:r w:rsidR="00AB15F8">
        <w:rPr>
          <w:rStyle w:val="a5"/>
          <w:noProof/>
        </w:rPr>
        <w:t>2013-01-10</w:t>
      </w:r>
    </w:ins>
    <w:del w:id="14" w:author="kei" w:date="2013-01-13T11:48:00Z">
      <w:r w:rsidR="00B24BD4" w:rsidDel="00AB15F8">
        <w:rPr>
          <w:rStyle w:val="a5"/>
          <w:noProof/>
        </w:rPr>
        <w:delText>2013-01-09</w:delText>
      </w:r>
    </w:del>
    <w:r w:rsidR="001F2A4F">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8B4" w:rsidRDefault="007348B4">
      <w:r>
        <w:separator/>
      </w:r>
    </w:p>
  </w:footnote>
  <w:footnote w:type="continuationSeparator" w:id="0">
    <w:p w:rsidR="007348B4" w:rsidRDefault="007348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C3222"/>
    <w:multiLevelType w:val="singleLevel"/>
    <w:tmpl w:val="8A0467D4"/>
    <w:lvl w:ilvl="0">
      <w:start w:val="1"/>
      <w:numFmt w:val="decimal"/>
      <w:lvlText w:val="[%1]"/>
      <w:lvlJc w:val="left"/>
      <w:pPr>
        <w:ind w:left="400" w:hanging="400"/>
      </w:pPr>
      <w:rPr>
        <w:rFont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579723B"/>
    <w:multiLevelType w:val="hybridMultilevel"/>
    <w:tmpl w:val="44FA7E3E"/>
    <w:lvl w:ilvl="0" w:tplc="04090001">
      <w:start w:val="1"/>
      <w:numFmt w:val="bullet"/>
      <w:lvlText w:val="–"/>
      <w:lvlJc w:val="left"/>
      <w:pPr>
        <w:tabs>
          <w:tab w:val="num" w:pos="389"/>
        </w:tabs>
        <w:ind w:left="389" w:hanging="389"/>
      </w:pPr>
      <w:rPr>
        <w:rFonts w:ascii="Times New Roman" w:hAnsi="Times New Roman" w:cs="Times New Roman"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3"/>
  </w:num>
  <w:num w:numId="11">
    <w:abstractNumId w:val="2"/>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37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33EAC"/>
    <w:rsid w:val="000458BC"/>
    <w:rsid w:val="00045C41"/>
    <w:rsid w:val="00046C03"/>
    <w:rsid w:val="0007614F"/>
    <w:rsid w:val="00084658"/>
    <w:rsid w:val="000B1C6B"/>
    <w:rsid w:val="000B4FF9"/>
    <w:rsid w:val="000C09AC"/>
    <w:rsid w:val="000D4C21"/>
    <w:rsid w:val="000E00F3"/>
    <w:rsid w:val="000F158C"/>
    <w:rsid w:val="00102F3D"/>
    <w:rsid w:val="001074D7"/>
    <w:rsid w:val="00124E38"/>
    <w:rsid w:val="0012580B"/>
    <w:rsid w:val="00131F90"/>
    <w:rsid w:val="0013526E"/>
    <w:rsid w:val="001410AA"/>
    <w:rsid w:val="00160AE6"/>
    <w:rsid w:val="0016708B"/>
    <w:rsid w:val="00171371"/>
    <w:rsid w:val="00175A24"/>
    <w:rsid w:val="00176D92"/>
    <w:rsid w:val="001856D0"/>
    <w:rsid w:val="00185EF3"/>
    <w:rsid w:val="00187E58"/>
    <w:rsid w:val="001A0D5C"/>
    <w:rsid w:val="001A297E"/>
    <w:rsid w:val="001A368E"/>
    <w:rsid w:val="001A7329"/>
    <w:rsid w:val="001B170C"/>
    <w:rsid w:val="001B4E28"/>
    <w:rsid w:val="001C1FE5"/>
    <w:rsid w:val="001C3525"/>
    <w:rsid w:val="001D1BD2"/>
    <w:rsid w:val="001E02BE"/>
    <w:rsid w:val="001E2F64"/>
    <w:rsid w:val="001E3B37"/>
    <w:rsid w:val="001F2594"/>
    <w:rsid w:val="001F2A4F"/>
    <w:rsid w:val="002055A6"/>
    <w:rsid w:val="00206460"/>
    <w:rsid w:val="002069B4"/>
    <w:rsid w:val="00207DA3"/>
    <w:rsid w:val="00215DFC"/>
    <w:rsid w:val="002212DF"/>
    <w:rsid w:val="00222CD4"/>
    <w:rsid w:val="002264A6"/>
    <w:rsid w:val="00227BA7"/>
    <w:rsid w:val="002430BB"/>
    <w:rsid w:val="00263398"/>
    <w:rsid w:val="00275BCF"/>
    <w:rsid w:val="00285C6A"/>
    <w:rsid w:val="00292257"/>
    <w:rsid w:val="002A54E0"/>
    <w:rsid w:val="002B1595"/>
    <w:rsid w:val="002B191D"/>
    <w:rsid w:val="002B4859"/>
    <w:rsid w:val="002B6EC8"/>
    <w:rsid w:val="002D0AF6"/>
    <w:rsid w:val="002D5453"/>
    <w:rsid w:val="002F164D"/>
    <w:rsid w:val="00306206"/>
    <w:rsid w:val="003128FC"/>
    <w:rsid w:val="00317D85"/>
    <w:rsid w:val="00327C56"/>
    <w:rsid w:val="003315A1"/>
    <w:rsid w:val="00335A95"/>
    <w:rsid w:val="003373EC"/>
    <w:rsid w:val="00342FF4"/>
    <w:rsid w:val="00343782"/>
    <w:rsid w:val="003706CC"/>
    <w:rsid w:val="0037203F"/>
    <w:rsid w:val="00375538"/>
    <w:rsid w:val="00377710"/>
    <w:rsid w:val="00393072"/>
    <w:rsid w:val="00395A01"/>
    <w:rsid w:val="003A2D8E"/>
    <w:rsid w:val="003C20E4"/>
    <w:rsid w:val="003E6F90"/>
    <w:rsid w:val="003F5D0F"/>
    <w:rsid w:val="004101B1"/>
    <w:rsid w:val="00414101"/>
    <w:rsid w:val="004275EF"/>
    <w:rsid w:val="00433DDB"/>
    <w:rsid w:val="00437619"/>
    <w:rsid w:val="00461093"/>
    <w:rsid w:val="0046121C"/>
    <w:rsid w:val="004A2A63"/>
    <w:rsid w:val="004B210C"/>
    <w:rsid w:val="004D405F"/>
    <w:rsid w:val="004E4F4F"/>
    <w:rsid w:val="004E6789"/>
    <w:rsid w:val="004F4C0C"/>
    <w:rsid w:val="004F61E3"/>
    <w:rsid w:val="00502E10"/>
    <w:rsid w:val="0051015C"/>
    <w:rsid w:val="00516CF1"/>
    <w:rsid w:val="00531AE9"/>
    <w:rsid w:val="00550A66"/>
    <w:rsid w:val="00567EC7"/>
    <w:rsid w:val="00570013"/>
    <w:rsid w:val="00573719"/>
    <w:rsid w:val="005801A2"/>
    <w:rsid w:val="00594AF4"/>
    <w:rsid w:val="005952A5"/>
    <w:rsid w:val="005A33A1"/>
    <w:rsid w:val="005B217D"/>
    <w:rsid w:val="005C385F"/>
    <w:rsid w:val="005E0BA3"/>
    <w:rsid w:val="005E1AC6"/>
    <w:rsid w:val="005F6F1B"/>
    <w:rsid w:val="006104F6"/>
    <w:rsid w:val="00624B33"/>
    <w:rsid w:val="0062520C"/>
    <w:rsid w:val="00630AA2"/>
    <w:rsid w:val="00646707"/>
    <w:rsid w:val="00662E58"/>
    <w:rsid w:val="00664DCF"/>
    <w:rsid w:val="006772E1"/>
    <w:rsid w:val="006C5D39"/>
    <w:rsid w:val="006E2810"/>
    <w:rsid w:val="006E5417"/>
    <w:rsid w:val="0070505B"/>
    <w:rsid w:val="00712F60"/>
    <w:rsid w:val="00720E3B"/>
    <w:rsid w:val="007348B4"/>
    <w:rsid w:val="00745F6B"/>
    <w:rsid w:val="0075585E"/>
    <w:rsid w:val="00763022"/>
    <w:rsid w:val="007702E3"/>
    <w:rsid w:val="00770571"/>
    <w:rsid w:val="007737F6"/>
    <w:rsid w:val="00774966"/>
    <w:rsid w:val="007768FF"/>
    <w:rsid w:val="00782427"/>
    <w:rsid w:val="007824D3"/>
    <w:rsid w:val="00796EE3"/>
    <w:rsid w:val="0079704C"/>
    <w:rsid w:val="007A7D29"/>
    <w:rsid w:val="007B4AB8"/>
    <w:rsid w:val="007D2145"/>
    <w:rsid w:val="007E1147"/>
    <w:rsid w:val="007F1F8B"/>
    <w:rsid w:val="007F67A1"/>
    <w:rsid w:val="008017B6"/>
    <w:rsid w:val="00811C05"/>
    <w:rsid w:val="008206C8"/>
    <w:rsid w:val="00873583"/>
    <w:rsid w:val="00874A6C"/>
    <w:rsid w:val="00876C65"/>
    <w:rsid w:val="008A4B4C"/>
    <w:rsid w:val="008B0569"/>
    <w:rsid w:val="008C239F"/>
    <w:rsid w:val="008E480C"/>
    <w:rsid w:val="008F4B91"/>
    <w:rsid w:val="00907757"/>
    <w:rsid w:val="009104BC"/>
    <w:rsid w:val="009212B0"/>
    <w:rsid w:val="009234A5"/>
    <w:rsid w:val="009240E8"/>
    <w:rsid w:val="009336F7"/>
    <w:rsid w:val="009374A7"/>
    <w:rsid w:val="00962D89"/>
    <w:rsid w:val="00980D0C"/>
    <w:rsid w:val="0098551D"/>
    <w:rsid w:val="0099207C"/>
    <w:rsid w:val="0099518F"/>
    <w:rsid w:val="009A523D"/>
    <w:rsid w:val="009D27EC"/>
    <w:rsid w:val="009E07A7"/>
    <w:rsid w:val="009F496B"/>
    <w:rsid w:val="00A01439"/>
    <w:rsid w:val="00A02E61"/>
    <w:rsid w:val="00A05CFF"/>
    <w:rsid w:val="00A341B8"/>
    <w:rsid w:val="00A526CE"/>
    <w:rsid w:val="00A56B97"/>
    <w:rsid w:val="00A6093D"/>
    <w:rsid w:val="00A74B8A"/>
    <w:rsid w:val="00A76A6D"/>
    <w:rsid w:val="00A83253"/>
    <w:rsid w:val="00AA6E84"/>
    <w:rsid w:val="00AB15F8"/>
    <w:rsid w:val="00AC3702"/>
    <w:rsid w:val="00AE341B"/>
    <w:rsid w:val="00B02192"/>
    <w:rsid w:val="00B07CA7"/>
    <w:rsid w:val="00B10842"/>
    <w:rsid w:val="00B1279A"/>
    <w:rsid w:val="00B24BD4"/>
    <w:rsid w:val="00B3768B"/>
    <w:rsid w:val="00B5222E"/>
    <w:rsid w:val="00B61C96"/>
    <w:rsid w:val="00B73A2A"/>
    <w:rsid w:val="00B80507"/>
    <w:rsid w:val="00B851E1"/>
    <w:rsid w:val="00B94B06"/>
    <w:rsid w:val="00B94C28"/>
    <w:rsid w:val="00BA66EB"/>
    <w:rsid w:val="00BC10BA"/>
    <w:rsid w:val="00BC1927"/>
    <w:rsid w:val="00BC5AFD"/>
    <w:rsid w:val="00BF64CA"/>
    <w:rsid w:val="00C04F43"/>
    <w:rsid w:val="00C0609D"/>
    <w:rsid w:val="00C115AB"/>
    <w:rsid w:val="00C30249"/>
    <w:rsid w:val="00C3723B"/>
    <w:rsid w:val="00C606C9"/>
    <w:rsid w:val="00C80288"/>
    <w:rsid w:val="00C84003"/>
    <w:rsid w:val="00C90650"/>
    <w:rsid w:val="00C94338"/>
    <w:rsid w:val="00C97D78"/>
    <w:rsid w:val="00CC2AAE"/>
    <w:rsid w:val="00CC5A42"/>
    <w:rsid w:val="00CD0EAB"/>
    <w:rsid w:val="00CF34DB"/>
    <w:rsid w:val="00CF558F"/>
    <w:rsid w:val="00D073E2"/>
    <w:rsid w:val="00D36D39"/>
    <w:rsid w:val="00D42896"/>
    <w:rsid w:val="00D446EC"/>
    <w:rsid w:val="00D51BF0"/>
    <w:rsid w:val="00D55942"/>
    <w:rsid w:val="00D6332F"/>
    <w:rsid w:val="00D7255B"/>
    <w:rsid w:val="00D807BF"/>
    <w:rsid w:val="00D8085F"/>
    <w:rsid w:val="00D82FCC"/>
    <w:rsid w:val="00D84335"/>
    <w:rsid w:val="00D97936"/>
    <w:rsid w:val="00DA17FC"/>
    <w:rsid w:val="00DA7887"/>
    <w:rsid w:val="00DB2C26"/>
    <w:rsid w:val="00DE6B43"/>
    <w:rsid w:val="00DF24F5"/>
    <w:rsid w:val="00E11923"/>
    <w:rsid w:val="00E1415D"/>
    <w:rsid w:val="00E262D4"/>
    <w:rsid w:val="00E36250"/>
    <w:rsid w:val="00E400C6"/>
    <w:rsid w:val="00E54511"/>
    <w:rsid w:val="00E61DAC"/>
    <w:rsid w:val="00E72B80"/>
    <w:rsid w:val="00E745F9"/>
    <w:rsid w:val="00E75FE3"/>
    <w:rsid w:val="00E86C4C"/>
    <w:rsid w:val="00E9399C"/>
    <w:rsid w:val="00EB3374"/>
    <w:rsid w:val="00EB7AB1"/>
    <w:rsid w:val="00EF48CC"/>
    <w:rsid w:val="00F00939"/>
    <w:rsid w:val="00F73032"/>
    <w:rsid w:val="00F76991"/>
    <w:rsid w:val="00F848FC"/>
    <w:rsid w:val="00F9282A"/>
    <w:rsid w:val="00F96BAD"/>
    <w:rsid w:val="00FA66C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97936"/>
    <w:pPr>
      <w:tabs>
        <w:tab w:val="center" w:pos="4320"/>
        <w:tab w:val="right" w:pos="8640"/>
      </w:tabs>
    </w:pPr>
  </w:style>
  <w:style w:type="paragraph" w:styleId="a4">
    <w:name w:val="footer"/>
    <w:basedOn w:val="a"/>
    <w:rsid w:val="00D97936"/>
    <w:pPr>
      <w:tabs>
        <w:tab w:val="center" w:pos="4320"/>
        <w:tab w:val="right" w:pos="8640"/>
      </w:tabs>
    </w:pPr>
  </w:style>
  <w:style w:type="character" w:styleId="a5">
    <w:name w:val="page number"/>
    <w:basedOn w:val="a0"/>
    <w:rsid w:val="00D9793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character" w:styleId="ab">
    <w:name w:val="Placeholder Text"/>
    <w:basedOn w:val="a0"/>
    <w:uiPriority w:val="99"/>
    <w:semiHidden/>
    <w:rsid w:val="0070505B"/>
    <w:rPr>
      <w:color w:val="808080"/>
    </w:rPr>
  </w:style>
  <w:style w:type="paragraph" w:styleId="ac">
    <w:name w:val="caption"/>
    <w:basedOn w:val="a"/>
    <w:next w:val="a"/>
    <w:link w:val="ad"/>
    <w:unhideWhenUsed/>
    <w:qFormat/>
    <w:rsid w:val="005E0BA3"/>
    <w:rPr>
      <w:rFonts w:eastAsia="ＭＳ 明朝"/>
      <w:b/>
      <w:bCs/>
      <w:sz w:val="21"/>
      <w:szCs w:val="21"/>
    </w:rPr>
  </w:style>
  <w:style w:type="table" w:styleId="ae">
    <w:name w:val="Table Grid"/>
    <w:basedOn w:val="a1"/>
    <w:uiPriority w:val="99"/>
    <w:rsid w:val="005E0BA3"/>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図表番号 (文字)"/>
    <w:link w:val="ac"/>
    <w:locked/>
    <w:rsid w:val="005E0BA3"/>
    <w:rPr>
      <w:rFonts w:eastAsia="ＭＳ 明朝"/>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7509994">
      <w:bodyDiv w:val="1"/>
      <w:marLeft w:val="0"/>
      <w:marRight w:val="0"/>
      <w:marTop w:val="0"/>
      <w:marBottom w:val="0"/>
      <w:divBdr>
        <w:top w:val="none" w:sz="0" w:space="0" w:color="auto"/>
        <w:left w:val="none" w:sz="0" w:space="0" w:color="auto"/>
        <w:bottom w:val="none" w:sz="0" w:space="0" w:color="auto"/>
        <w:right w:val="none" w:sz="0" w:space="0" w:color="auto"/>
      </w:divBdr>
    </w:div>
    <w:div w:id="236794021">
      <w:bodyDiv w:val="1"/>
      <w:marLeft w:val="0"/>
      <w:marRight w:val="0"/>
      <w:marTop w:val="0"/>
      <w:marBottom w:val="0"/>
      <w:divBdr>
        <w:top w:val="none" w:sz="0" w:space="0" w:color="auto"/>
        <w:left w:val="none" w:sz="0" w:space="0" w:color="auto"/>
        <w:bottom w:val="none" w:sz="0" w:space="0" w:color="auto"/>
        <w:right w:val="none" w:sz="0" w:space="0" w:color="auto"/>
      </w:divBdr>
    </w:div>
    <w:div w:id="340162449">
      <w:bodyDiv w:val="1"/>
      <w:marLeft w:val="0"/>
      <w:marRight w:val="0"/>
      <w:marTop w:val="0"/>
      <w:marBottom w:val="0"/>
      <w:divBdr>
        <w:top w:val="none" w:sz="0" w:space="0" w:color="auto"/>
        <w:left w:val="none" w:sz="0" w:space="0" w:color="auto"/>
        <w:bottom w:val="none" w:sz="0" w:space="0" w:color="auto"/>
        <w:right w:val="none" w:sz="0" w:space="0" w:color="auto"/>
      </w:divBdr>
    </w:div>
    <w:div w:id="499278218">
      <w:bodyDiv w:val="1"/>
      <w:marLeft w:val="0"/>
      <w:marRight w:val="0"/>
      <w:marTop w:val="0"/>
      <w:marBottom w:val="0"/>
      <w:divBdr>
        <w:top w:val="none" w:sz="0" w:space="0" w:color="auto"/>
        <w:left w:val="none" w:sz="0" w:space="0" w:color="auto"/>
        <w:bottom w:val="none" w:sz="0" w:space="0" w:color="auto"/>
        <w:right w:val="none" w:sz="0" w:space="0" w:color="auto"/>
      </w:divBdr>
    </w:div>
    <w:div w:id="539974878">
      <w:bodyDiv w:val="1"/>
      <w:marLeft w:val="0"/>
      <w:marRight w:val="0"/>
      <w:marTop w:val="0"/>
      <w:marBottom w:val="0"/>
      <w:divBdr>
        <w:top w:val="none" w:sz="0" w:space="0" w:color="auto"/>
        <w:left w:val="none" w:sz="0" w:space="0" w:color="auto"/>
        <w:bottom w:val="none" w:sz="0" w:space="0" w:color="auto"/>
        <w:right w:val="none" w:sz="0" w:space="0" w:color="auto"/>
      </w:divBdr>
    </w:div>
    <w:div w:id="541865567">
      <w:bodyDiv w:val="1"/>
      <w:marLeft w:val="0"/>
      <w:marRight w:val="0"/>
      <w:marTop w:val="0"/>
      <w:marBottom w:val="0"/>
      <w:divBdr>
        <w:top w:val="none" w:sz="0" w:space="0" w:color="auto"/>
        <w:left w:val="none" w:sz="0" w:space="0" w:color="auto"/>
        <w:bottom w:val="none" w:sz="0" w:space="0" w:color="auto"/>
        <w:right w:val="none" w:sz="0" w:space="0" w:color="auto"/>
      </w:divBdr>
    </w:div>
    <w:div w:id="559245974">
      <w:bodyDiv w:val="1"/>
      <w:marLeft w:val="0"/>
      <w:marRight w:val="0"/>
      <w:marTop w:val="0"/>
      <w:marBottom w:val="0"/>
      <w:divBdr>
        <w:top w:val="none" w:sz="0" w:space="0" w:color="auto"/>
        <w:left w:val="none" w:sz="0" w:space="0" w:color="auto"/>
        <w:bottom w:val="none" w:sz="0" w:space="0" w:color="auto"/>
        <w:right w:val="none" w:sz="0" w:space="0" w:color="auto"/>
      </w:divBdr>
    </w:div>
    <w:div w:id="628827285">
      <w:bodyDiv w:val="1"/>
      <w:marLeft w:val="0"/>
      <w:marRight w:val="0"/>
      <w:marTop w:val="0"/>
      <w:marBottom w:val="0"/>
      <w:divBdr>
        <w:top w:val="none" w:sz="0" w:space="0" w:color="auto"/>
        <w:left w:val="none" w:sz="0" w:space="0" w:color="auto"/>
        <w:bottom w:val="none" w:sz="0" w:space="0" w:color="auto"/>
        <w:right w:val="none" w:sz="0" w:space="0" w:color="auto"/>
      </w:divBdr>
    </w:div>
    <w:div w:id="740640431">
      <w:bodyDiv w:val="1"/>
      <w:marLeft w:val="0"/>
      <w:marRight w:val="0"/>
      <w:marTop w:val="0"/>
      <w:marBottom w:val="0"/>
      <w:divBdr>
        <w:top w:val="none" w:sz="0" w:space="0" w:color="auto"/>
        <w:left w:val="none" w:sz="0" w:space="0" w:color="auto"/>
        <w:bottom w:val="none" w:sz="0" w:space="0" w:color="auto"/>
        <w:right w:val="none" w:sz="0" w:space="0" w:color="auto"/>
      </w:divBdr>
    </w:div>
    <w:div w:id="854147256">
      <w:bodyDiv w:val="1"/>
      <w:marLeft w:val="0"/>
      <w:marRight w:val="0"/>
      <w:marTop w:val="0"/>
      <w:marBottom w:val="0"/>
      <w:divBdr>
        <w:top w:val="none" w:sz="0" w:space="0" w:color="auto"/>
        <w:left w:val="none" w:sz="0" w:space="0" w:color="auto"/>
        <w:bottom w:val="none" w:sz="0" w:space="0" w:color="auto"/>
        <w:right w:val="none" w:sz="0" w:space="0" w:color="auto"/>
      </w:divBdr>
    </w:div>
    <w:div w:id="855732080">
      <w:bodyDiv w:val="1"/>
      <w:marLeft w:val="0"/>
      <w:marRight w:val="0"/>
      <w:marTop w:val="0"/>
      <w:marBottom w:val="0"/>
      <w:divBdr>
        <w:top w:val="none" w:sz="0" w:space="0" w:color="auto"/>
        <w:left w:val="none" w:sz="0" w:space="0" w:color="auto"/>
        <w:bottom w:val="none" w:sz="0" w:space="0" w:color="auto"/>
        <w:right w:val="none" w:sz="0" w:space="0" w:color="auto"/>
      </w:divBdr>
    </w:div>
    <w:div w:id="997000507">
      <w:bodyDiv w:val="1"/>
      <w:marLeft w:val="0"/>
      <w:marRight w:val="0"/>
      <w:marTop w:val="0"/>
      <w:marBottom w:val="0"/>
      <w:divBdr>
        <w:top w:val="none" w:sz="0" w:space="0" w:color="auto"/>
        <w:left w:val="none" w:sz="0" w:space="0" w:color="auto"/>
        <w:bottom w:val="none" w:sz="0" w:space="0" w:color="auto"/>
        <w:right w:val="none" w:sz="0" w:space="0" w:color="auto"/>
      </w:divBdr>
    </w:div>
    <w:div w:id="1046218927">
      <w:bodyDiv w:val="1"/>
      <w:marLeft w:val="0"/>
      <w:marRight w:val="0"/>
      <w:marTop w:val="0"/>
      <w:marBottom w:val="0"/>
      <w:divBdr>
        <w:top w:val="none" w:sz="0" w:space="0" w:color="auto"/>
        <w:left w:val="none" w:sz="0" w:space="0" w:color="auto"/>
        <w:bottom w:val="none" w:sz="0" w:space="0" w:color="auto"/>
        <w:right w:val="none" w:sz="0" w:space="0" w:color="auto"/>
      </w:divBdr>
    </w:div>
    <w:div w:id="139127365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1725052">
      <w:bodyDiv w:val="1"/>
      <w:marLeft w:val="0"/>
      <w:marRight w:val="0"/>
      <w:marTop w:val="0"/>
      <w:marBottom w:val="0"/>
      <w:divBdr>
        <w:top w:val="none" w:sz="0" w:space="0" w:color="auto"/>
        <w:left w:val="none" w:sz="0" w:space="0" w:color="auto"/>
        <w:bottom w:val="none" w:sz="0" w:space="0" w:color="auto"/>
        <w:right w:val="none" w:sz="0" w:space="0" w:color="auto"/>
      </w:divBdr>
    </w:div>
    <w:div w:id="1859201312">
      <w:bodyDiv w:val="1"/>
      <w:marLeft w:val="0"/>
      <w:marRight w:val="0"/>
      <w:marTop w:val="0"/>
      <w:marBottom w:val="0"/>
      <w:divBdr>
        <w:top w:val="none" w:sz="0" w:space="0" w:color="auto"/>
        <w:left w:val="none" w:sz="0" w:space="0" w:color="auto"/>
        <w:bottom w:val="none" w:sz="0" w:space="0" w:color="auto"/>
        <w:right w:val="none" w:sz="0" w:space="0" w:color="auto"/>
      </w:divBdr>
    </w:div>
    <w:div w:id="20429691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BBD68-0069-4241-8058-92B92FB67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1025</Words>
  <Characters>5849</Characters>
  <Application>Microsoft Office Word</Application>
  <DocSecurity>0</DocSecurity>
  <Lines>48</Lines>
  <Paragraphs>13</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6861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kei</cp:lastModifiedBy>
  <cp:revision>3</cp:revision>
  <cp:lastPrinted>1601-01-01T00:00:00Z</cp:lastPrinted>
  <dcterms:created xsi:type="dcterms:W3CDTF">2013-01-10T10:24:00Z</dcterms:created>
  <dcterms:modified xsi:type="dcterms:W3CDTF">2013-01-13T02:49:00Z</dcterms:modified>
</cp:coreProperties>
</file>