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08483DC3" w14:textId="77777777">
        <w:tc>
          <w:tcPr>
            <w:tcW w:w="6408" w:type="dxa"/>
          </w:tcPr>
          <w:p w14:paraId="09C3587D" w14:textId="77777777" w:rsidR="006C5D39" w:rsidRPr="005B217D" w:rsidRDefault="0016024A"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31616" behindDoc="0" locked="0" layoutInCell="1" allowOverlap="1" wp14:anchorId="204597C8" wp14:editId="28DC9DC3">
                      <wp:simplePos x="0" y="0"/>
                      <wp:positionH relativeFrom="column">
                        <wp:posOffset>-52705</wp:posOffset>
                      </wp:positionH>
                      <wp:positionV relativeFrom="paragraph">
                        <wp:posOffset>-349250</wp:posOffset>
                      </wp:positionV>
                      <wp:extent cx="295910" cy="312420"/>
                      <wp:effectExtent l="0" t="0" r="0" b="0"/>
                      <wp:wrapNone/>
                      <wp:docPr id="2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9"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2"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3161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QbMs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XPG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bwW78AAADbAAAADwAAAGRycy9kb3ducmV2LnhtbERPS2vCQBC+C/6HZYTedNMW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EbwW78AAADbAAAADwAAAAAAAAAAAAAAAACh&#10;AgAAZHJzL2Rvd25yZXYueG1sUEsFBgAAAAAEAAQA+QAAAI0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EiOc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O8TsUAAADbAAAADwAAAGRycy9kb3ducmV2LnhtbESPQWvCQBSE7wX/w/KE3uomsVRJXUUK&#10;ggVbMCp4fM0+s8Hs2zS7avrvu4WCx2FmvmFmi9424kqdrx0rSEcJCOLS6ZorBfvd6mkKwgdkjY1j&#10;UvBDHhbzwcMMc+1uvKVrESoRIexzVGBCaHMpfWnIoh+5ljh6J9dZDFF2ldQd3iLcNjJLkhdpsea4&#10;YLClN0PlubhYBd/tuU8/JtPxpvkyxfvGfj4fDxelHof98hVEoD7cw//ttVYwzuDvS/w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O8Ts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RuLMIAAADbAAAADwAAAGRycy9kb3ducmV2LnhtbESPX2vCQBDE3wt+h2OFvtWLClZSTxFF&#10;KEWk/qHP29w2Ceb2Qm6bxG/vCYU+DjPzG2ax6l2lWmpC6dnAeJSAIs68LTk3cDnvXuaggiBbrDyT&#10;gRsFWC0HTwtMre/4SO1JchUhHFI0UIjUqdYhK8hhGPmaOHo/vnEoUTa5tg12Ee4qPUmSmXZYclwo&#10;sKZNQdn19OsMYMvfcu7w8CV15z/sa7h+bvfGPA/79RsooV7+w3/td2tgOoXHl/gD9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RuLM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2RcAA&#10;AADbAAAADwAAAGRycy9kb3ducmV2LnhtbESPzYrCMBSF9wO+Q7iCuzF1lFGqUURQBne2ur8016bY&#10;3NQmox2f3gjCLA/n5+MsVp2txY1aXzlWMBomIIgLpysuFRzz7ecMhA/IGmvHpOCPPKyWvY8Fptrd&#10;+UC3LJQijrBPUYEJoUml9IUhi37oGuLonV1rMUTZllK3eI/jtpZfSfItLVYcCQYb2hgqLtmvjdxs&#10;dLIHuk4fZb7ba687kzuj1KDfrecgAnXhP/xu/2gF4wm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S2R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nHFMMA&#10;AADbAAAADwAAAGRycy9kb3ducmV2LnhtbESPT4vCMBTE7wt+h/AEb5r6p+5SjSKCoiwerHvZ26N5&#10;ttXmpTRR67c3C8Ieh5nfDDNftqYSd2pcaVnBcBCBIM6sLjlX8HPa9L9AOI+ssbJMCp7kYLnofMwx&#10;0fbBR7qnPhehhF2CCgrv60RKlxVk0A1sTRy8s20M+iCbXOoGH6HcVHIURVNpsOSwUGBN64Kya3oz&#10;CsZbH1f7lKPDSeqJuXzG3637VarXbVczEJ5a/x9+0zsduBj+voQf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nHFM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xy8QA&#10;AADbAAAADwAAAGRycy9kb3ducmV2LnhtbESPzWrDMBCE74G+g9hAb7GcuKTGjRJKS6kPvcQpPS/W&#10;xjaxVsaSf5qnjwqFHIeZ+YbZHWbTipF611hWsI5iEMSl1Q1XCr5PH6sUhPPIGlvLpOCXHBz2D4sd&#10;ZtpOfKSx8JUIEHYZKqi97zIpXVmTQRfZjjh4Z9sb9EH2ldQ9TgFuWrmJ46002HBYqLGjt5rKSzEY&#10;BT/p9Lw5z5f34Zo+IRY5V1/Jp1KPy/n1BYSn2d/D/+1cK0i28Pcl/AC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scv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TmKsYA&#10;AADbAAAADwAAAGRycy9kb3ducmV2LnhtbESPQWvCQBSE7wX/w/IKXopuWsG20U1olaAXC41FPT6y&#10;r0kw+zZkV43/3hUKPQ4z8w0zT3vTiDN1rras4HkcgSAurK65VPCzzUZvIJxH1thYJgVXcpAmg4c5&#10;xtpe+JvOuS9FgLCLUUHlfRtL6YqKDLqxbYmD92s7gz7IrpS6w0uAm0a+RNFUGqw5LFTY0qKi4pif&#10;jIJ8vzq8r74+T5tyata43GVPiyxTavjYf8xAeOr9f/ivvdYKJq9w/xJ+gE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KTmKs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hcIA&#10;AADbAAAADwAAAGRycy9kb3ducmV2LnhtbERPTWvCQBC9C/6HZQRvZmOlNURXkUDAg5daoXobs2MS&#10;zc6m2VXT/vruodDj430v171pxIM6V1tWMI1iEMSF1TWXCg4f+SQB4TyyxsYyKfgmB+vVcLDEVNsn&#10;v9Nj70sRQtilqKDyvk2ldEVFBl1kW+LAXWxn0AfYlVJ3+AzhppEvcfwmDdYcGipsKauouO3vRsHr&#10;/OfweS12eP7Kj6e4zRIiuVNqPOo3CxCeev8v/nNvtYJZGBu+hB8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D+F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Vd2MIA&#10;AADbAAAADwAAAGRycy9kb3ducmV2LnhtbESPQYvCMBSE74L/IbwFb5qugtiuUUQQBU/WBdnbo3k2&#10;ZZuX0sTa3V9vBMHjMDPfMMt1b2vRUesrxwo+JwkI4sLpiksF3+fdeAHCB2SNtWNS8Ece1qvhYImZ&#10;dnc+UZeHUkQI+wwVmBCaTEpfGLLoJ64hjt7VtRZDlG0pdYv3CLe1nCbJXFqsOC4YbGhrqPjNb1bB&#10;T7fPJaebxGp5mS3o0l+P/0ap0Ue/+QIRqA/v8Kt90ApmKTy/x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lV3Y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q2nsAA&#10;AADbAAAADwAAAGRycy9kb3ducmV2LnhtbERPy2oCMRTdC/5DuEI3UjMtIjI1ighCV23VkeruMrnz&#10;oJObkKQ6/r1ZCC4P571Y9aYTF/KhtazgbZKBIC6tbrlWUBy2r3MQISJr7CyTghsFWC2HgwXm2l55&#10;R5d9rEUK4ZCjgiZGl0sZyoYMhol1xImrrDcYE/S11B6vKdx08j3LZtJgy6mhQUebhsq//b9RoFt/&#10;dFXx7U/j21fYVr/n/sc7pV5G/foDRKQ+PsUP96dWME3r05f0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3q2nsAAAADbAAAADwAAAAAAAAAAAAAAAACYAgAAZHJzL2Rvd25y&#10;ZXYueG1sUEsFBgAAAAAEAAQA9QAAAIUD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wksUA&#10;AADbAAAADwAAAGRycy9kb3ducmV2LnhtbESPQWsCMRSE70L/Q3gFb5pVF9uuRhFR8WCx1YLXx+Z1&#10;s3Tzsm6irv++KQg9DjPzDTOdt7YSV2p86VjBoJ+AIM6dLrlQ8HVc915B+ICssXJMCu7kYT576kwx&#10;0+7Gn3Q9hEJECPsMFZgQ6kxKnxuy6PuuJo7et2sshiibQuoGbxFuKzlMkrG0WHJcMFjT0lD+c7hY&#10;Bbvx/n20X52H6eYtrQ0dRx/Jy0mp7nO7mIAI1Ib/8KO91QrSAfx9iT9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XCS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mpMEA&#10;AADbAAAADwAAAGRycy9kb3ducmV2LnhtbESPQYvCMBSE78L+h/AWvNlUEZGuadEVweNai+zx0Tzb&#10;YvNSmqx2/fVGEDwOM/MNs8oG04or9a6xrGAaxSCIS6sbrhQUx91kCcJ5ZI2tZVLwTw6y9GO0wkTb&#10;Gx/omvtKBAi7BBXU3neJlK6syaCLbEccvLPtDfog+0rqHm8Bblo5i+OFNNhwWKixo++aykv+ZxTc&#10;t2fckHR8P7XFT7H9zStT5kqNP4f1FwhPg3+HX+29VjCfwf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5qT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ulCMYA&#10;AADbAAAADwAAAGRycy9kb3ducmV2LnhtbESPT2vCQBTE7wW/w/IEL6VuTItI6ipiEUrai38u3h67&#10;zySafRuy2yTtp+8WCh6HmfkNs1wPthYdtb5yrGA2TUAQa2cqLhScjrunBQgfkA3WjknBN3lYr0YP&#10;S8yM63lP3SEUIkLYZ6igDKHJpPS6JIt+6hri6F1cazFE2RbStNhHuK1lmiRzabHiuFBiQ9uS9O3w&#10;ZRXk80/Uj3zOi/PPUV8/0rfTjK9KTcbD5hVEoCHcw//td6Pg5Rn+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ulCM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wncAA&#10;AADbAAAADwAAAGRycy9kb3ducmV2LnhtbESP0YrCMBRE3xf8h3AF39bU6opUo6gg7Jtsdz/g2lzb&#10;YnNTkqjx782C4OMwM2eY1SaaTtzI+daygsk4A0FcWd1yreDv9/C5AOEDssbOMil4kIfNevCxwkLb&#10;O//QrQy1SBD2BSpoQugLKX3VkEE/tj1x8s7WGQxJulpqh/cEN53Ms2wuDbacFhrsad9QdSmvRsFp&#10;qqM85p7PpativcuPZvcllRoN43YJIlAM7/Cr/a0VzGb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Lwnc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ZwsQA&#10;AADbAAAADwAAAGRycy9kb3ducmV2LnhtbESPzWvCQBTE7wX/h+UVems29YuSZhVRBIVe/OjB2zP7&#10;TEKzb+PuVuN/7xYEj8PM/IbJp51pxIWcry0r+EhSEMSF1TWXCva75fsnCB+QNTaWScGNPEwnvZcc&#10;M22vvKHLNpQiQthnqKAKoc2k9EVFBn1iW+LonawzGKJ0pdQOrxFuGtlP07E0WHNcqLCleUXF7/bP&#10;RArKwfl72R4XP/OD7cK63pzsTam31272BSJQF57hR3ulFQxH8P8l/g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WcL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AeMUA&#10;AADbAAAADwAAAGRycy9kb3ducmV2LnhtbESPQWvCQBSE7wX/w/KE3upG2waJ2YgUCkV7aYx6fWaf&#10;STD7Ns1uNf333YLgcZiZb5h0OZhWXKh3jWUF00kEgri0uuFKQbF9f5qDcB5ZY2uZFPySg2U2ekgx&#10;0fbKX3TJfSUChF2CCmrvu0RKV9Zk0E1sRxy8k+0N+iD7SuoerwFuWjmLolgabDgs1NjRW03lOf8x&#10;Cma74rWQ1fP68/uQ7zfH6To6bmKlHsfDagHC0+Dv4Vv7Qyt4ieH/S/gB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EB4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qg8QA&#10;AADbAAAADwAAAGRycy9kb3ducmV2LnhtbESPQWvCQBSE7wX/w/IEb3WjiLWpq4ggBCRCU7E9PrLP&#10;bDD7NmRXjf/eLRR6HGbmG2a57m0jbtT52rGCyTgBQVw6XXOl4Pi1e12A8AFZY+OYFDzIw3o1eFli&#10;qt2dP+lWhEpECPsUFZgQ2lRKXxqy6MeuJY7e2XUWQ5RdJXWH9wi3jZwmyVxarDkuGGxpa6i8FFer&#10;4LT/KTKTm+xbz/vT5ZDlj7x4V2o07DcfIAL14T/81860gtkb/H6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waoP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9Sg78A&#10;AADbAAAADwAAAGRycy9kb3ducmV2LnhtbERPz2vCMBS+C/sfwhvsZtPJGKUaRZTCdrSKXh/NW9Pa&#10;vJQmtt1/vxyEHT++35vdbDsx0uAbxwrekxQEceV0w7WCy7lYZiB8QNbYOSYFv+Rht31ZbDDXbuIT&#10;jWWoRQxhn6MCE0KfS+krQxZ94nriyP24wWKIcKilHnCK4baTqzT9lBYbjg0GezoYqu7lwyo4fhdt&#10;KdvD/tZN92NbZNJcs1Gpt9d5vwYRaA7/4qf7Syv4iGP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b1KD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TuZMMA&#10;AADbAAAADwAAAGRycy9kb3ducmV2LnhtbESP0YrCMBRE3xf8h3CFfVtTtStajSLiii8KVj/g0lzb&#10;YnNTm1jr328WhH0cZuYMs1h1phItNa60rGA4iEAQZ1aXnCu4nH++piCcR9ZYWSYFL3KwWvY+Fpho&#10;++QTtanPRYCwS1BB4X2dSOmyggy6ga2Jg3e1jUEfZJNL3eAzwE0lR1E0kQZLDgsF1rQpKLulDxMo&#10;s9v4nu31+vjYRqfd9yFOZRsr9dnv1nMQnjr/H36391pBPIO/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TuZ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P9EMIA&#10;AADbAAAADwAAAGRycy9kb3ducmV2LnhtbERPz2vCMBS+C/4P4Qm7aapMGZ1RhigMdrDqcNdH89aU&#10;Ni8lyWznX28Ogx0/vt/r7WBbcSMfascK5rMMBHHpdM2Vgs/LYfoCIkRkja1jUvBLAbab8WiNuXY9&#10;n+h2jpVIIRxyVGBi7HIpQ2nIYpi5jjhx385bjAn6SmqPfQq3rVxk2UparDk1GOxoZ6hszj9WgT0+&#10;X83i+NVU++vy4+LvRdMXhVJPk+HtFUSkIf6L/9zvWsEyrU9f0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0Q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OcQA&#10;AADbAAAADwAAAGRycy9kb3ducmV2LnhtbESP3WoCMRSE7wu+QzgFb4pmFSy6NYoKgoIUXH2AQ3L2&#10;p92cLJuoq09vhEIvh5n5hpkvO1uLK7W+cqxgNExAEGtnKi4UnE/bwRSED8gGa8ek4E4elove2xxT&#10;4258pGsWChEh7FNUUIbQpFJ6XZJFP3QNcfRy11oMUbaFNC3eItzWcpwkn9JixXGhxIY2Jenf7GIV&#10;6I9Z/vMocuf3+4P+fqzNJLvMlOq/d6svEIG68B/+a++MgskIXl/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Zvj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33664" behindDoc="0" locked="0" layoutInCell="1" allowOverlap="1" wp14:anchorId="329D0DF8" wp14:editId="4E2DAB8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32640" behindDoc="0" locked="0" layoutInCell="1" allowOverlap="1" wp14:anchorId="491B0C80" wp14:editId="2DBB60E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6266FA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963502" w14:textId="77777777" w:rsidR="00E61DAC" w:rsidRPr="005B217D" w:rsidRDefault="00DB39E5" w:rsidP="0040449D">
            <w:pPr>
              <w:tabs>
                <w:tab w:val="left" w:pos="7200"/>
              </w:tabs>
              <w:spacing w:before="0"/>
              <w:rPr>
                <w:b/>
                <w:szCs w:val="22"/>
                <w:lang w:val="en-CA"/>
              </w:rPr>
            </w:pPr>
            <w:r>
              <w:rPr>
                <w:szCs w:val="22"/>
                <w:lang w:val="en-CA"/>
              </w:rPr>
              <w:t>12</w:t>
            </w:r>
            <w:r w:rsidRPr="005B217D">
              <w:rPr>
                <w:szCs w:val="22"/>
                <w:lang w:val="en-CA"/>
              </w:rPr>
              <w:t xml:space="preserve">th Meeting: </w:t>
            </w:r>
            <w:r>
              <w:rPr>
                <w:noProof/>
                <w:szCs w:val="22"/>
              </w:rPr>
              <w:t>Geneva</w:t>
            </w:r>
            <w:r w:rsidRPr="00943A5F">
              <w:rPr>
                <w:noProof/>
                <w:szCs w:val="22"/>
              </w:rPr>
              <w:t xml:space="preserve">, </w:t>
            </w:r>
            <w:r>
              <w:rPr>
                <w:noProof/>
                <w:szCs w:val="22"/>
              </w:rPr>
              <w:t>CH, 14</w:t>
            </w:r>
            <w:r w:rsidR="00B26617">
              <w:rPr>
                <w:noProof/>
                <w:szCs w:val="22"/>
              </w:rPr>
              <w:t>–23</w:t>
            </w:r>
            <w:r w:rsidRPr="00943A5F">
              <w:rPr>
                <w:noProof/>
                <w:szCs w:val="22"/>
              </w:rPr>
              <w:t xml:space="preserve"> </w:t>
            </w:r>
            <w:r>
              <w:rPr>
                <w:noProof/>
                <w:szCs w:val="22"/>
              </w:rPr>
              <w:t>January</w:t>
            </w:r>
            <w:r w:rsidRPr="00943A5F">
              <w:rPr>
                <w:noProof/>
                <w:szCs w:val="22"/>
              </w:rPr>
              <w:t xml:space="preserve"> 201</w:t>
            </w:r>
            <w:r>
              <w:rPr>
                <w:noProof/>
                <w:szCs w:val="22"/>
              </w:rPr>
              <w:t>3</w:t>
            </w:r>
          </w:p>
        </w:tc>
        <w:tc>
          <w:tcPr>
            <w:tcW w:w="3168" w:type="dxa"/>
          </w:tcPr>
          <w:p w14:paraId="3C7C5150" w14:textId="2736206C" w:rsidR="008A4B4C" w:rsidRPr="005B217D" w:rsidRDefault="00E61DAC" w:rsidP="00B26617">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753FBD" w:rsidRPr="00753FBD">
              <w:rPr>
                <w:lang w:val="en-CA"/>
              </w:rPr>
              <w:t>L0316</w:t>
            </w:r>
            <w:ins w:id="0" w:author="Gary Sullivan" w:date="2013-01-13T06:20:00Z">
              <w:r w:rsidR="00633A8D">
                <w:rPr>
                  <w:lang w:val="en-CA"/>
                </w:rPr>
                <w:t>-v2</w:t>
              </w:r>
            </w:ins>
          </w:p>
        </w:tc>
      </w:tr>
    </w:tbl>
    <w:p w14:paraId="5676113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F80B307" w14:textId="77777777">
        <w:tc>
          <w:tcPr>
            <w:tcW w:w="1458" w:type="dxa"/>
          </w:tcPr>
          <w:p w14:paraId="0A7E7D37"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3196567C" w14:textId="77777777" w:rsidR="00E61DAC" w:rsidRPr="005B217D" w:rsidRDefault="00564762" w:rsidP="001853E0">
            <w:pPr>
              <w:spacing w:before="60" w:after="60"/>
              <w:rPr>
                <w:b/>
                <w:szCs w:val="22"/>
                <w:lang w:val="en-CA"/>
              </w:rPr>
            </w:pPr>
            <w:r>
              <w:rPr>
                <w:b/>
                <w:szCs w:val="22"/>
                <w:lang w:val="en-CA"/>
              </w:rPr>
              <w:t>Updated</w:t>
            </w:r>
            <w:r w:rsidR="001853E0">
              <w:rPr>
                <w:b/>
                <w:szCs w:val="22"/>
                <w:lang w:val="en-CA"/>
              </w:rPr>
              <w:t xml:space="preserve"> proposal for f</w:t>
            </w:r>
            <w:r w:rsidR="00793C2F">
              <w:rPr>
                <w:b/>
                <w:szCs w:val="22"/>
                <w:lang w:val="en-CA"/>
              </w:rPr>
              <w:t xml:space="preserve">rame packing </w:t>
            </w:r>
            <w:r w:rsidR="00154F0B">
              <w:rPr>
                <w:b/>
                <w:szCs w:val="22"/>
                <w:lang w:val="en-CA"/>
              </w:rPr>
              <w:t xml:space="preserve">arrangement SEI for </w:t>
            </w:r>
            <w:r w:rsidR="00793C2F">
              <w:rPr>
                <w:b/>
                <w:szCs w:val="22"/>
                <w:lang w:val="en-CA"/>
              </w:rPr>
              <w:t>4</w:t>
            </w:r>
            <w:r w:rsidR="00154F0B">
              <w:rPr>
                <w:b/>
                <w:szCs w:val="22"/>
                <w:lang w:val="en-CA"/>
              </w:rPr>
              <w:t>:</w:t>
            </w:r>
            <w:r w:rsidR="00793C2F">
              <w:rPr>
                <w:b/>
                <w:szCs w:val="22"/>
                <w:lang w:val="en-CA"/>
              </w:rPr>
              <w:t>4</w:t>
            </w:r>
            <w:r w:rsidR="00154F0B">
              <w:rPr>
                <w:b/>
                <w:szCs w:val="22"/>
                <w:lang w:val="en-CA"/>
              </w:rPr>
              <w:t>:</w:t>
            </w:r>
            <w:r w:rsidR="00793C2F">
              <w:rPr>
                <w:b/>
                <w:szCs w:val="22"/>
                <w:lang w:val="en-CA"/>
              </w:rPr>
              <w:t>4 content in 4</w:t>
            </w:r>
            <w:r w:rsidR="00154F0B">
              <w:rPr>
                <w:b/>
                <w:szCs w:val="22"/>
                <w:lang w:val="en-CA"/>
              </w:rPr>
              <w:t>:</w:t>
            </w:r>
            <w:r w:rsidR="00793C2F">
              <w:rPr>
                <w:b/>
                <w:szCs w:val="22"/>
                <w:lang w:val="en-CA"/>
              </w:rPr>
              <w:t>2</w:t>
            </w:r>
            <w:r w:rsidR="00154F0B">
              <w:rPr>
                <w:b/>
                <w:szCs w:val="22"/>
                <w:lang w:val="en-CA"/>
              </w:rPr>
              <w:t>:</w:t>
            </w:r>
            <w:r w:rsidR="00793C2F">
              <w:rPr>
                <w:b/>
                <w:szCs w:val="22"/>
                <w:lang w:val="en-CA"/>
              </w:rPr>
              <w:t>0 bitstreams</w:t>
            </w:r>
          </w:p>
        </w:tc>
      </w:tr>
      <w:tr w:rsidR="00E61DAC" w:rsidRPr="005B217D" w14:paraId="3C4CA4A9" w14:textId="77777777">
        <w:tc>
          <w:tcPr>
            <w:tcW w:w="1458" w:type="dxa"/>
          </w:tcPr>
          <w:p w14:paraId="3761078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06ACD24" w14:textId="77777777" w:rsidR="00E61DAC" w:rsidRPr="005B217D" w:rsidRDefault="00E61DAC" w:rsidP="0015341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3E70E714" w14:textId="77777777">
        <w:tc>
          <w:tcPr>
            <w:tcW w:w="1458" w:type="dxa"/>
          </w:tcPr>
          <w:p w14:paraId="6355C54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6C7E257C" w14:textId="77777777" w:rsidR="00E61DAC" w:rsidRPr="005B217D" w:rsidRDefault="00E61DAC" w:rsidP="0015341A">
            <w:pPr>
              <w:spacing w:before="60" w:after="60"/>
              <w:rPr>
                <w:szCs w:val="22"/>
                <w:lang w:val="en-CA"/>
              </w:rPr>
            </w:pPr>
            <w:r w:rsidRPr="005B217D">
              <w:rPr>
                <w:szCs w:val="22"/>
                <w:lang w:val="en-CA"/>
              </w:rPr>
              <w:t>Proposal</w:t>
            </w:r>
          </w:p>
        </w:tc>
      </w:tr>
      <w:tr w:rsidR="00DB39E5" w:rsidRPr="005B217D" w14:paraId="0A1C680D" w14:textId="77777777">
        <w:tc>
          <w:tcPr>
            <w:tcW w:w="1458" w:type="dxa"/>
          </w:tcPr>
          <w:p w14:paraId="0C5DCCCD" w14:textId="77777777" w:rsidR="00DB39E5" w:rsidRPr="005B217D" w:rsidRDefault="00DB39E5" w:rsidP="00DB39E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586827C" w14:textId="77777777" w:rsidR="00DB39E5" w:rsidRDefault="00DB39E5" w:rsidP="00DB39E5">
            <w:pPr>
              <w:spacing w:before="60"/>
              <w:rPr>
                <w:szCs w:val="22"/>
                <w:lang w:val="en-CA"/>
              </w:rPr>
            </w:pPr>
            <w:r>
              <w:rPr>
                <w:szCs w:val="22"/>
                <w:lang w:val="en-CA"/>
              </w:rPr>
              <w:t>Yifu Zhang</w:t>
            </w:r>
          </w:p>
          <w:p w14:paraId="14487065" w14:textId="77777777" w:rsidR="00DB39E5" w:rsidRDefault="00DB39E5" w:rsidP="00DB39E5">
            <w:pPr>
              <w:spacing w:before="60"/>
              <w:rPr>
                <w:szCs w:val="22"/>
                <w:lang w:val="en-CA"/>
              </w:rPr>
            </w:pPr>
            <w:r w:rsidRPr="00FE5265">
              <w:rPr>
                <w:szCs w:val="22"/>
                <w:lang w:val="en-CA"/>
              </w:rPr>
              <w:t>Yongjun Wu</w:t>
            </w:r>
          </w:p>
          <w:p w14:paraId="3A0C7FA6" w14:textId="77777777" w:rsidR="00DB39E5" w:rsidRDefault="00DB39E5" w:rsidP="00DB39E5">
            <w:pPr>
              <w:spacing w:before="60"/>
              <w:rPr>
                <w:szCs w:val="22"/>
                <w:lang w:val="en-CA"/>
              </w:rPr>
            </w:pPr>
            <w:r>
              <w:rPr>
                <w:szCs w:val="22"/>
                <w:lang w:val="en-CA"/>
              </w:rPr>
              <w:t>Sandeep Kanumuri</w:t>
            </w:r>
          </w:p>
          <w:p w14:paraId="0C89DC8C" w14:textId="77777777" w:rsidR="00DB39E5" w:rsidRPr="00753FBD" w:rsidRDefault="00DB39E5" w:rsidP="00DB39E5">
            <w:pPr>
              <w:spacing w:before="60"/>
              <w:rPr>
                <w:szCs w:val="22"/>
                <w:lang w:val="pt-BR"/>
              </w:rPr>
            </w:pPr>
            <w:r w:rsidRPr="00753FBD">
              <w:rPr>
                <w:szCs w:val="22"/>
                <w:lang w:val="pt-BR"/>
              </w:rPr>
              <w:t xml:space="preserve">Shyam Sadhwani </w:t>
            </w:r>
          </w:p>
          <w:p w14:paraId="1FDEA726" w14:textId="77777777" w:rsidR="00DB39E5" w:rsidRPr="00753FBD" w:rsidRDefault="00DB39E5" w:rsidP="00DB39E5">
            <w:pPr>
              <w:spacing w:before="60"/>
              <w:rPr>
                <w:szCs w:val="22"/>
                <w:lang w:val="pt-BR"/>
              </w:rPr>
            </w:pPr>
            <w:r w:rsidRPr="00753FBD">
              <w:rPr>
                <w:szCs w:val="22"/>
                <w:lang w:val="pt-BR"/>
              </w:rPr>
              <w:t>Gary J. Sullivan</w:t>
            </w:r>
          </w:p>
          <w:p w14:paraId="3BBF30CD" w14:textId="77777777" w:rsidR="00DB39E5" w:rsidRPr="00753FBD" w:rsidRDefault="00DB39E5" w:rsidP="00DB39E5">
            <w:pPr>
              <w:spacing w:before="60"/>
              <w:rPr>
                <w:szCs w:val="22"/>
                <w:lang w:val="pt-BR"/>
              </w:rPr>
            </w:pPr>
            <w:r w:rsidRPr="00753FBD">
              <w:rPr>
                <w:szCs w:val="22"/>
                <w:lang w:val="pt-BR"/>
              </w:rPr>
              <w:t>Henrique S. Malvar</w:t>
            </w:r>
          </w:p>
          <w:p w14:paraId="30BFF3B4" w14:textId="77777777" w:rsidR="00DB39E5" w:rsidRPr="00FE5265" w:rsidRDefault="00DB39E5" w:rsidP="00DB39E5">
            <w:pPr>
              <w:spacing w:before="60"/>
              <w:rPr>
                <w:szCs w:val="22"/>
                <w:lang w:val="en-CA"/>
              </w:rPr>
            </w:pPr>
            <w:r w:rsidRPr="000E6351">
              <w:rPr>
                <w:szCs w:val="22"/>
              </w:rPr>
              <w:br/>
            </w:r>
            <w:r w:rsidRPr="00FE5265">
              <w:rPr>
                <w:szCs w:val="22"/>
                <w:lang w:val="en-CA"/>
              </w:rPr>
              <w:t>One Microsoft Way</w:t>
            </w:r>
            <w:r w:rsidRPr="00FE5265">
              <w:rPr>
                <w:szCs w:val="22"/>
                <w:lang w:val="en-CA"/>
              </w:rPr>
              <w:br/>
              <w:t>Redmond WA 98052-6399</w:t>
            </w:r>
          </w:p>
          <w:p w14:paraId="4EF501F4" w14:textId="77777777" w:rsidR="00DB39E5" w:rsidRPr="005B217D" w:rsidRDefault="00DB39E5" w:rsidP="00DB39E5">
            <w:pPr>
              <w:spacing w:before="60" w:after="60"/>
              <w:rPr>
                <w:szCs w:val="22"/>
                <w:lang w:val="en-CA"/>
              </w:rPr>
            </w:pPr>
            <w:r w:rsidRPr="00FE5265">
              <w:rPr>
                <w:szCs w:val="22"/>
                <w:lang w:val="en-CA"/>
              </w:rPr>
              <w:t>USA</w:t>
            </w:r>
          </w:p>
        </w:tc>
        <w:tc>
          <w:tcPr>
            <w:tcW w:w="900" w:type="dxa"/>
          </w:tcPr>
          <w:p w14:paraId="2858C502" w14:textId="77777777" w:rsidR="00DB39E5" w:rsidRPr="005B217D" w:rsidRDefault="00DB39E5" w:rsidP="00DB39E5">
            <w:pPr>
              <w:spacing w:before="60" w:after="60"/>
              <w:rPr>
                <w:szCs w:val="22"/>
                <w:lang w:val="en-CA"/>
              </w:rPr>
            </w:pPr>
            <w:r w:rsidRPr="005B217D">
              <w:rPr>
                <w:szCs w:val="22"/>
                <w:lang w:val="en-CA"/>
              </w:rPr>
              <w:br/>
              <w:t>Tel:</w:t>
            </w:r>
            <w:r w:rsidRPr="005B217D">
              <w:rPr>
                <w:szCs w:val="22"/>
                <w:lang w:val="en-CA"/>
              </w:rPr>
              <w:br/>
              <w:t>Email:</w:t>
            </w:r>
          </w:p>
        </w:tc>
        <w:tc>
          <w:tcPr>
            <w:tcW w:w="3168" w:type="dxa"/>
          </w:tcPr>
          <w:tbl>
            <w:tblPr>
              <w:tblW w:w="0" w:type="auto"/>
              <w:tblLayout w:type="fixed"/>
              <w:tblLook w:val="0000" w:firstRow="0" w:lastRow="0" w:firstColumn="0" w:lastColumn="0" w:noHBand="0" w:noVBand="0"/>
            </w:tblPr>
            <w:tblGrid>
              <w:gridCol w:w="3168"/>
            </w:tblGrid>
            <w:tr w:rsidR="00DB39E5" w:rsidRPr="005B217D" w14:paraId="52423508" w14:textId="77777777" w:rsidTr="00DB39E5">
              <w:tc>
                <w:tcPr>
                  <w:tcW w:w="3168" w:type="dxa"/>
                </w:tcPr>
                <w:p w14:paraId="708AAF9F" w14:textId="77777777" w:rsidR="00DB39E5" w:rsidRDefault="00DB39E5" w:rsidP="00DB39E5">
                  <w:pPr>
                    <w:spacing w:before="60"/>
                  </w:pPr>
                  <w:r w:rsidRPr="005B217D">
                    <w:rPr>
                      <w:szCs w:val="22"/>
                      <w:lang w:val="en-CA"/>
                    </w:rPr>
                    <w:br/>
                  </w:r>
                  <w:r>
                    <w:rPr>
                      <w:szCs w:val="22"/>
                      <w:lang w:val="en-CA"/>
                    </w:rPr>
                    <w:t>+1-425-703-5308</w:t>
                  </w:r>
                  <w:r w:rsidRPr="00FE5265">
                    <w:rPr>
                      <w:szCs w:val="22"/>
                      <w:lang w:val="en-CA"/>
                    </w:rPr>
                    <w:br/>
                  </w:r>
                  <w:hyperlink r:id="rId12" w:history="1">
                    <w:r w:rsidRPr="005D0DEA">
                      <w:rPr>
                        <w:rStyle w:val="Hyperlink"/>
                        <w:szCs w:val="22"/>
                        <w:lang w:val="en-CA"/>
                      </w:rPr>
                      <w:t>yifuzh@microsoft.com</w:t>
                    </w:r>
                  </w:hyperlink>
                </w:p>
                <w:p w14:paraId="1380550F" w14:textId="77777777" w:rsidR="00DB39E5" w:rsidRDefault="00856F0D" w:rsidP="00DB39E5">
                  <w:pPr>
                    <w:spacing w:before="60"/>
                    <w:rPr>
                      <w:rStyle w:val="Hyperlink"/>
                      <w:szCs w:val="22"/>
                      <w:lang w:val="en-CA"/>
                    </w:rPr>
                  </w:pPr>
                  <w:hyperlink r:id="rId13" w:history="1">
                    <w:r w:rsidR="00DB39E5" w:rsidRPr="00FE5265">
                      <w:rPr>
                        <w:rStyle w:val="Hyperlink"/>
                        <w:szCs w:val="22"/>
                        <w:lang w:val="en-CA"/>
                      </w:rPr>
                      <w:t>yongjunw@microsoft.com</w:t>
                    </w:r>
                  </w:hyperlink>
                </w:p>
                <w:p w14:paraId="3D4BE250" w14:textId="77777777" w:rsidR="00DB39E5" w:rsidRPr="00FE5265" w:rsidRDefault="00856F0D" w:rsidP="00DB39E5">
                  <w:pPr>
                    <w:spacing w:before="60"/>
                    <w:rPr>
                      <w:szCs w:val="22"/>
                      <w:lang w:val="en-CA"/>
                    </w:rPr>
                  </w:pPr>
                  <w:hyperlink r:id="rId14" w:history="1">
                    <w:r w:rsidR="00DB39E5" w:rsidRPr="00FE5265">
                      <w:rPr>
                        <w:rStyle w:val="Hyperlink"/>
                        <w:szCs w:val="22"/>
                        <w:lang w:val="en-CA"/>
                      </w:rPr>
                      <w:t>skanumu@microsoft.com</w:t>
                    </w:r>
                  </w:hyperlink>
                </w:p>
                <w:p w14:paraId="2335E3F1" w14:textId="77777777" w:rsidR="00DB39E5" w:rsidRPr="00EE7A30" w:rsidRDefault="00856F0D" w:rsidP="00DB39E5">
                  <w:pPr>
                    <w:spacing w:before="60"/>
                  </w:pPr>
                  <w:hyperlink r:id="rId15" w:history="1">
                    <w:r w:rsidR="00DB39E5" w:rsidRPr="004F0190">
                      <w:rPr>
                        <w:rStyle w:val="Hyperlink"/>
                      </w:rPr>
                      <w:t>shyams@microsoft.com</w:t>
                    </w:r>
                  </w:hyperlink>
                  <w:r w:rsidR="00DB39E5">
                    <w:t xml:space="preserve"> </w:t>
                  </w:r>
                </w:p>
                <w:p w14:paraId="657655F6" w14:textId="77777777" w:rsidR="00DB39E5" w:rsidRDefault="00856F0D" w:rsidP="00DB39E5">
                  <w:pPr>
                    <w:spacing w:before="60"/>
                    <w:rPr>
                      <w:rStyle w:val="Hyperlink"/>
                      <w:szCs w:val="22"/>
                      <w:lang w:val="en-CA"/>
                    </w:rPr>
                  </w:pPr>
                  <w:hyperlink r:id="rId16" w:history="1">
                    <w:r w:rsidR="00DB39E5" w:rsidRPr="00FE5265">
                      <w:rPr>
                        <w:rStyle w:val="Hyperlink"/>
                        <w:szCs w:val="22"/>
                        <w:lang w:val="en-CA"/>
                      </w:rPr>
                      <w:t>garysull@microsoft.com</w:t>
                    </w:r>
                  </w:hyperlink>
                </w:p>
                <w:p w14:paraId="07CCAE2A" w14:textId="77777777" w:rsidR="00DB39E5" w:rsidRPr="005B217D" w:rsidRDefault="00856F0D" w:rsidP="00DB39E5">
                  <w:pPr>
                    <w:spacing w:before="60"/>
                    <w:rPr>
                      <w:szCs w:val="22"/>
                      <w:lang w:val="en-CA"/>
                    </w:rPr>
                  </w:pPr>
                  <w:hyperlink r:id="rId17" w:history="1">
                    <w:r w:rsidR="00DB39E5" w:rsidRPr="006B20D1">
                      <w:rPr>
                        <w:rStyle w:val="Hyperlink"/>
                        <w:lang w:val="en-CA"/>
                      </w:rPr>
                      <w:t>malvar@microsoft.com</w:t>
                    </w:r>
                  </w:hyperlink>
                </w:p>
              </w:tc>
            </w:tr>
          </w:tbl>
          <w:p w14:paraId="50F96173" w14:textId="77777777" w:rsidR="00DB39E5" w:rsidRPr="005B217D" w:rsidRDefault="00DB39E5" w:rsidP="00DB39E5">
            <w:pPr>
              <w:spacing w:before="60" w:after="60"/>
              <w:rPr>
                <w:szCs w:val="22"/>
                <w:lang w:val="en-CA"/>
              </w:rPr>
            </w:pPr>
          </w:p>
        </w:tc>
      </w:tr>
      <w:tr w:rsidR="00DB39E5" w:rsidRPr="005B217D" w14:paraId="58C1E2C0" w14:textId="77777777">
        <w:tc>
          <w:tcPr>
            <w:tcW w:w="1458" w:type="dxa"/>
          </w:tcPr>
          <w:p w14:paraId="7ED06414" w14:textId="77777777" w:rsidR="00DB39E5" w:rsidRPr="005B217D" w:rsidRDefault="00DB39E5" w:rsidP="00DB39E5">
            <w:pPr>
              <w:spacing w:before="60" w:after="60"/>
              <w:rPr>
                <w:i/>
                <w:szCs w:val="22"/>
                <w:lang w:val="en-CA"/>
              </w:rPr>
            </w:pPr>
            <w:r w:rsidRPr="005B217D">
              <w:rPr>
                <w:i/>
                <w:szCs w:val="22"/>
                <w:lang w:val="en-CA"/>
              </w:rPr>
              <w:t>Source:</w:t>
            </w:r>
          </w:p>
        </w:tc>
        <w:tc>
          <w:tcPr>
            <w:tcW w:w="8118" w:type="dxa"/>
            <w:gridSpan w:val="3"/>
          </w:tcPr>
          <w:p w14:paraId="1B9C5DA9" w14:textId="77777777" w:rsidR="00DB39E5" w:rsidRPr="005B217D" w:rsidRDefault="00DB39E5" w:rsidP="00DB39E5">
            <w:pPr>
              <w:spacing w:before="60" w:after="60"/>
              <w:rPr>
                <w:szCs w:val="22"/>
                <w:lang w:val="en-CA"/>
              </w:rPr>
            </w:pPr>
            <w:r>
              <w:rPr>
                <w:szCs w:val="22"/>
                <w:lang w:val="en-CA"/>
              </w:rPr>
              <w:t>Microsoft Corporation</w:t>
            </w:r>
          </w:p>
        </w:tc>
      </w:tr>
    </w:tbl>
    <w:p w14:paraId="2124CF18"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C29A26A" w14:textId="77777777" w:rsidR="00275BCF" w:rsidRDefault="00275BCF" w:rsidP="009234A5">
      <w:pPr>
        <w:pStyle w:val="Heading1"/>
        <w:numPr>
          <w:ilvl w:val="0"/>
          <w:numId w:val="0"/>
        </w:numPr>
        <w:ind w:left="432" w:hanging="432"/>
        <w:rPr>
          <w:lang w:val="en-CA"/>
        </w:rPr>
      </w:pPr>
      <w:r w:rsidRPr="005B217D">
        <w:rPr>
          <w:lang w:val="en-CA"/>
        </w:rPr>
        <w:t>Abstract</w:t>
      </w:r>
    </w:p>
    <w:p w14:paraId="0448760F" w14:textId="77777777" w:rsidR="00535B81" w:rsidRDefault="005B2D2B" w:rsidP="00D851CF">
      <w:pPr>
        <w:rPr>
          <w:lang w:val="en-CA"/>
        </w:rPr>
      </w:pPr>
      <w:r w:rsidRPr="009F17F6">
        <w:rPr>
          <w:lang w:val="en-CA"/>
        </w:rPr>
        <w:t>T</w:t>
      </w:r>
      <w:r w:rsidR="00342C85" w:rsidRPr="009F17F6">
        <w:rPr>
          <w:lang w:val="en-CA"/>
        </w:rPr>
        <w:t xml:space="preserve">his contribution proposes </w:t>
      </w:r>
      <w:r w:rsidR="00E704B1" w:rsidRPr="009F17F6">
        <w:rPr>
          <w:lang w:val="en-CA"/>
        </w:rPr>
        <w:t xml:space="preserve">a </w:t>
      </w:r>
      <w:r w:rsidRPr="009F17F6">
        <w:rPr>
          <w:lang w:val="en-CA"/>
        </w:rPr>
        <w:t>method</w:t>
      </w:r>
      <w:r w:rsidR="00E704B1" w:rsidRPr="009F17F6">
        <w:rPr>
          <w:lang w:val="en-CA"/>
        </w:rPr>
        <w:t xml:space="preserve"> </w:t>
      </w:r>
      <w:r w:rsidR="00342C85" w:rsidRPr="009F17F6">
        <w:rPr>
          <w:lang w:val="en-CA"/>
        </w:rPr>
        <w:t xml:space="preserve">to extend the </w:t>
      </w:r>
      <w:r w:rsidRPr="009F17F6">
        <w:rPr>
          <w:lang w:val="en-CA"/>
        </w:rPr>
        <w:t xml:space="preserve">use of </w:t>
      </w:r>
      <w:r w:rsidR="00A26FD0">
        <w:rPr>
          <w:lang w:val="en-CA"/>
        </w:rPr>
        <w:t xml:space="preserve">the </w:t>
      </w:r>
      <w:r w:rsidR="00517F72" w:rsidRPr="009F17F6">
        <w:rPr>
          <w:lang w:val="en-CA"/>
        </w:rPr>
        <w:t xml:space="preserve">frame packing arrangement SEI message </w:t>
      </w:r>
      <w:r w:rsidRPr="009F17F6">
        <w:rPr>
          <w:lang w:val="en-CA"/>
        </w:rPr>
        <w:t>to represent 4</w:t>
      </w:r>
      <w:r w:rsidR="00A26FD0">
        <w:rPr>
          <w:lang w:val="en-CA"/>
        </w:rPr>
        <w:t>:</w:t>
      </w:r>
      <w:r w:rsidRPr="009F17F6">
        <w:rPr>
          <w:lang w:val="en-CA"/>
        </w:rPr>
        <w:t>4</w:t>
      </w:r>
      <w:r w:rsidR="00A26FD0">
        <w:rPr>
          <w:lang w:val="en-CA"/>
        </w:rPr>
        <w:t>:</w:t>
      </w:r>
      <w:r w:rsidRPr="009F17F6">
        <w:rPr>
          <w:lang w:val="en-CA"/>
        </w:rPr>
        <w:t xml:space="preserve">4 content in </w:t>
      </w:r>
      <w:r w:rsidR="00A26FD0">
        <w:rPr>
          <w:lang w:val="en-CA"/>
        </w:rPr>
        <w:t xml:space="preserve">nominally </w:t>
      </w:r>
      <w:r w:rsidRPr="009F17F6">
        <w:rPr>
          <w:lang w:val="en-CA"/>
        </w:rPr>
        <w:t>4</w:t>
      </w:r>
      <w:r w:rsidR="00A26FD0">
        <w:rPr>
          <w:lang w:val="en-CA"/>
        </w:rPr>
        <w:t>:</w:t>
      </w:r>
      <w:r w:rsidRPr="009F17F6">
        <w:rPr>
          <w:lang w:val="en-CA"/>
        </w:rPr>
        <w:t>2</w:t>
      </w:r>
      <w:r w:rsidR="00A26FD0">
        <w:rPr>
          <w:lang w:val="en-CA"/>
        </w:rPr>
        <w:t>:</w:t>
      </w:r>
      <w:r w:rsidRPr="009F17F6">
        <w:rPr>
          <w:lang w:val="en-CA"/>
        </w:rPr>
        <w:t>0 bitstreams</w:t>
      </w:r>
      <w:r w:rsidR="00342C85" w:rsidRPr="009F17F6">
        <w:rPr>
          <w:lang w:val="en-CA"/>
        </w:rPr>
        <w:t xml:space="preserve">. </w:t>
      </w:r>
      <w:r w:rsidR="00B26617">
        <w:rPr>
          <w:lang w:val="en-CA"/>
        </w:rPr>
        <w:t xml:space="preserve">The contribution is an update of the prior contribution JCTVC-K0240 that includes the proposal of an additional content interpretation type (indicating band separation filtering) and provides additional experiment results. </w:t>
      </w:r>
      <w:r w:rsidR="005F08E6">
        <w:rPr>
          <w:lang w:val="en-CA"/>
        </w:rPr>
        <w:t>With t</w:t>
      </w:r>
      <w:r w:rsidR="006A3AE4">
        <w:rPr>
          <w:lang w:val="en-CA"/>
        </w:rPr>
        <w:t>he proposed method</w:t>
      </w:r>
      <w:r w:rsidR="005F08E6">
        <w:rPr>
          <w:lang w:val="en-CA"/>
        </w:rPr>
        <w:t>, it is reported that one constituent frame</w:t>
      </w:r>
      <w:r w:rsidR="006A3AE4">
        <w:rPr>
          <w:lang w:val="en-CA"/>
        </w:rPr>
        <w:t xml:space="preserve"> </w:t>
      </w:r>
      <w:r w:rsidR="005F08E6">
        <w:rPr>
          <w:lang w:val="en-CA"/>
        </w:rPr>
        <w:t xml:space="preserve">(e.g. in a top-bottom packing or alternating-frame coding scheme) </w:t>
      </w:r>
      <w:r w:rsidR="006A3AE4">
        <w:rPr>
          <w:lang w:val="en-CA"/>
        </w:rPr>
        <w:t xml:space="preserve">can </w:t>
      </w:r>
      <w:r w:rsidR="005F08E6">
        <w:rPr>
          <w:lang w:val="en-CA"/>
        </w:rPr>
        <w:t xml:space="preserve">be decoded compatibly as </w:t>
      </w:r>
      <w:r w:rsidR="006A3AE4">
        <w:rPr>
          <w:lang w:val="en-CA"/>
        </w:rPr>
        <w:t>an ordinary 4:2:0 image</w:t>
      </w:r>
      <w:r w:rsidR="005F08E6">
        <w:rPr>
          <w:lang w:val="en-CA"/>
        </w:rPr>
        <w:t>,</w:t>
      </w:r>
      <w:r w:rsidR="006A3AE4">
        <w:rPr>
          <w:lang w:val="en-CA"/>
        </w:rPr>
        <w:t xml:space="preserve"> or </w:t>
      </w:r>
      <w:r w:rsidR="005F08E6">
        <w:rPr>
          <w:lang w:val="en-CA"/>
        </w:rPr>
        <w:t xml:space="preserve">can be supplemented with the data from another constituent frame to form </w:t>
      </w:r>
      <w:r w:rsidR="006A3AE4">
        <w:rPr>
          <w:lang w:val="en-CA"/>
        </w:rPr>
        <w:t xml:space="preserve">a complete 4:4:4 </w:t>
      </w:r>
      <w:r w:rsidR="005F08E6">
        <w:rPr>
          <w:lang w:val="en-CA"/>
        </w:rPr>
        <w:t xml:space="preserve">image </w:t>
      </w:r>
      <w:r w:rsidR="006A3AE4">
        <w:rPr>
          <w:lang w:val="en-CA"/>
        </w:rPr>
        <w:t xml:space="preserve">representation. </w:t>
      </w:r>
      <w:r w:rsidR="005F08E6">
        <w:rPr>
          <w:lang w:val="en-CA"/>
        </w:rPr>
        <w:t xml:space="preserve">It is proposed to include support for the additional scheme into the frame packing arrangement SEI message in both AVC (Rec. ITU-T H.264 | ISO/IEC 14496-10) and HEVC, to facilitate deployment of systems using this method. </w:t>
      </w:r>
      <w:r w:rsidR="006A3AE4">
        <w:rPr>
          <w:lang w:val="en-CA"/>
        </w:rPr>
        <w:t xml:space="preserve">Since 4:2:0 is the most widely supported format in products, it is asserted that having an effective way of conveying 4:4:4 content through such decoders can provide the substantial benefit of enabling widespread near-term deployment of 4:4:4 capabilities (especially for screen content coding). </w:t>
      </w:r>
      <w:r w:rsidRPr="009F17F6">
        <w:rPr>
          <w:lang w:val="en-CA"/>
        </w:rPr>
        <w:t xml:space="preserve">The </w:t>
      </w:r>
      <w:r w:rsidR="009F17F6" w:rsidRPr="009F17F6">
        <w:rPr>
          <w:lang w:val="en-CA"/>
        </w:rPr>
        <w:t xml:space="preserve">proposed </w:t>
      </w:r>
      <w:r w:rsidRPr="009F17F6">
        <w:rPr>
          <w:lang w:val="en-CA"/>
        </w:rPr>
        <w:t xml:space="preserve">method operates by packing </w:t>
      </w:r>
      <w:r w:rsidR="00A26FD0">
        <w:rPr>
          <w:lang w:val="en-CA"/>
        </w:rPr>
        <w:t xml:space="preserve">the samples of </w:t>
      </w:r>
      <w:r w:rsidRPr="009F17F6">
        <w:rPr>
          <w:lang w:val="en-CA"/>
        </w:rPr>
        <w:t>a 4</w:t>
      </w:r>
      <w:r w:rsidR="00A26FD0">
        <w:rPr>
          <w:lang w:val="en-CA"/>
        </w:rPr>
        <w:t>:</w:t>
      </w:r>
      <w:r w:rsidRPr="009F17F6">
        <w:rPr>
          <w:lang w:val="en-CA"/>
        </w:rPr>
        <w:t>4</w:t>
      </w:r>
      <w:r w:rsidR="00A26FD0">
        <w:rPr>
          <w:lang w:val="en-CA"/>
        </w:rPr>
        <w:t>:</w:t>
      </w:r>
      <w:r w:rsidRPr="009F17F6">
        <w:rPr>
          <w:lang w:val="en-CA"/>
        </w:rPr>
        <w:t>4 frame into two 4</w:t>
      </w:r>
      <w:r w:rsidR="00A26FD0">
        <w:rPr>
          <w:lang w:val="en-CA"/>
        </w:rPr>
        <w:t>:</w:t>
      </w:r>
      <w:r w:rsidRPr="009F17F6">
        <w:rPr>
          <w:lang w:val="en-CA"/>
        </w:rPr>
        <w:t>2</w:t>
      </w:r>
      <w:r w:rsidR="00A26FD0">
        <w:rPr>
          <w:lang w:val="en-CA"/>
        </w:rPr>
        <w:t>:</w:t>
      </w:r>
      <w:r w:rsidRPr="009F17F6">
        <w:rPr>
          <w:lang w:val="en-CA"/>
        </w:rPr>
        <w:t>0 frames and encoding the two 4</w:t>
      </w:r>
      <w:r w:rsidR="00A26FD0">
        <w:rPr>
          <w:lang w:val="en-CA"/>
        </w:rPr>
        <w:t>:</w:t>
      </w:r>
      <w:r w:rsidRPr="009F17F6">
        <w:rPr>
          <w:lang w:val="en-CA"/>
        </w:rPr>
        <w:t>2</w:t>
      </w:r>
      <w:r w:rsidR="00A26FD0">
        <w:rPr>
          <w:lang w:val="en-CA"/>
        </w:rPr>
        <w:t>:</w:t>
      </w:r>
      <w:r w:rsidRPr="009F17F6">
        <w:rPr>
          <w:lang w:val="en-CA"/>
        </w:rPr>
        <w:t>0 frames as the constituent frames of a frame packing arrangement. The</w:t>
      </w:r>
      <w:r w:rsidR="00535B81" w:rsidRPr="009F17F6">
        <w:rPr>
          <w:lang w:val="en-CA"/>
        </w:rPr>
        <w:t xml:space="preserve"> </w:t>
      </w:r>
      <w:proofErr w:type="spellStart"/>
      <w:r w:rsidR="00E05459" w:rsidRPr="009F17F6">
        <w:t>content_interpretation_type</w:t>
      </w:r>
      <w:proofErr w:type="spellEnd"/>
      <w:r w:rsidR="00E05459" w:rsidRPr="009F17F6">
        <w:t xml:space="preserve"> </w:t>
      </w:r>
      <w:r w:rsidR="00A26FD0">
        <w:t xml:space="preserve">is extended </w:t>
      </w:r>
      <w:r w:rsidR="009F17F6" w:rsidRPr="009F17F6">
        <w:t>to signal this packing arrangement</w:t>
      </w:r>
      <w:r w:rsidR="00535B81" w:rsidRPr="009F17F6">
        <w:t xml:space="preserve">. </w:t>
      </w:r>
      <w:r w:rsidR="00401698" w:rsidRPr="009F17F6">
        <w:t>Th</w:t>
      </w:r>
      <w:r w:rsidR="009F17F6" w:rsidRPr="009F17F6">
        <w:t>e proposed</w:t>
      </w:r>
      <w:r w:rsidR="00401698" w:rsidRPr="009F17F6">
        <w:t xml:space="preserve"> </w:t>
      </w:r>
      <w:r w:rsidR="00A26FD0">
        <w:t>scheme</w:t>
      </w:r>
      <w:r w:rsidR="00A26FD0" w:rsidRPr="009F17F6">
        <w:t xml:space="preserve"> </w:t>
      </w:r>
      <w:r w:rsidR="009F17F6" w:rsidRPr="009F17F6">
        <w:t xml:space="preserve">is </w:t>
      </w:r>
      <w:r w:rsidR="00A26FD0">
        <w:t>asserted</w:t>
      </w:r>
      <w:r w:rsidR="00A26FD0" w:rsidRPr="009F17F6">
        <w:t xml:space="preserve"> </w:t>
      </w:r>
      <w:r w:rsidR="009F17F6" w:rsidRPr="009F17F6">
        <w:t>to be of high practical value for applications involving screen content</w:t>
      </w:r>
      <w:r w:rsidR="00401698" w:rsidRPr="009F17F6">
        <w:rPr>
          <w:lang w:val="en-CA"/>
        </w:rPr>
        <w:t>.</w:t>
      </w:r>
      <w:r w:rsidR="006A3AE4">
        <w:rPr>
          <w:lang w:val="en-CA"/>
        </w:rPr>
        <w:t xml:space="preserve"> Relative to native 4:4:4 encoding, the proposed scheme can provide the advantage of compatibility with the ordinary 4:2:0 decoding process that is expected to be more widely supported in decoding products.</w:t>
      </w:r>
    </w:p>
    <w:p w14:paraId="6AE5BDBE" w14:textId="77777777" w:rsidR="00745F6B" w:rsidRPr="005B217D" w:rsidRDefault="00745F6B" w:rsidP="00E11923">
      <w:pPr>
        <w:pStyle w:val="Heading1"/>
        <w:rPr>
          <w:lang w:val="en-CA"/>
        </w:rPr>
      </w:pPr>
      <w:r w:rsidRPr="005B217D">
        <w:rPr>
          <w:lang w:val="en-CA"/>
        </w:rPr>
        <w:t>Introduction</w:t>
      </w:r>
    </w:p>
    <w:p w14:paraId="0AAD06E1" w14:textId="77777777" w:rsidR="00117C53" w:rsidRDefault="00117C53" w:rsidP="0016024A">
      <w:r w:rsidRPr="00F30644">
        <w:t xml:space="preserve">Most video codecs </w:t>
      </w:r>
      <w:r w:rsidR="00A26FD0">
        <w:t xml:space="preserve">that are </w:t>
      </w:r>
      <w:r w:rsidRPr="00F30644">
        <w:t xml:space="preserve">commercially available today support only </w:t>
      </w:r>
      <w:r w:rsidR="00A26FD0">
        <w:t xml:space="preserve">the </w:t>
      </w:r>
      <w:r>
        <w:t>4</w:t>
      </w:r>
      <w:r w:rsidR="00A26FD0">
        <w:t>:</w:t>
      </w:r>
      <w:r>
        <w:t>2</w:t>
      </w:r>
      <w:r w:rsidR="00A26FD0">
        <w:t>:</w:t>
      </w:r>
      <w:r>
        <w:t xml:space="preserve">0 </w:t>
      </w:r>
      <w:r w:rsidRPr="00F30644">
        <w:t xml:space="preserve">format, which sub-samples the chroma resolution, as opposed to </w:t>
      </w:r>
      <w:r w:rsidR="00A26FD0">
        <w:t xml:space="preserve">using a </w:t>
      </w:r>
      <w:r>
        <w:t>4</w:t>
      </w:r>
      <w:r w:rsidR="00A26FD0">
        <w:t>:</w:t>
      </w:r>
      <w:r>
        <w:t>4</w:t>
      </w:r>
      <w:r w:rsidR="00A26FD0">
        <w:t>:</w:t>
      </w:r>
      <w:r>
        <w:t>4</w:t>
      </w:r>
      <w:r w:rsidRPr="00F30644">
        <w:t xml:space="preserve"> format, </w:t>
      </w:r>
      <w:r w:rsidR="00A26FD0">
        <w:t xml:space="preserve">in </w:t>
      </w:r>
      <w:r w:rsidRPr="00F30644">
        <w:t xml:space="preserve">which </w:t>
      </w:r>
      <w:r w:rsidR="00A26FD0" w:rsidRPr="00A26FD0">
        <w:t xml:space="preserve">the </w:t>
      </w:r>
      <w:r w:rsidRPr="00F30644">
        <w:t xml:space="preserve">chroma </w:t>
      </w:r>
      <w:r w:rsidR="00A26FD0" w:rsidRPr="00A26FD0">
        <w:t xml:space="preserve">information is represented at the same </w:t>
      </w:r>
      <w:r w:rsidRPr="00F30644">
        <w:t>resolution</w:t>
      </w:r>
      <w:r w:rsidR="00A26FD0">
        <w:t xml:space="preserve"> used for the luma</w:t>
      </w:r>
      <w:r w:rsidRPr="00F30644">
        <w:t xml:space="preserve">. </w:t>
      </w:r>
      <w:r w:rsidR="00A26FD0">
        <w:t xml:space="preserve">The </w:t>
      </w:r>
      <w:r w:rsidR="00587655">
        <w:t>YUV</w:t>
      </w:r>
      <w:r w:rsidR="00A26FD0">
        <w:t xml:space="preserve"> </w:t>
      </w:r>
      <w:r w:rsidR="00587655">
        <w:t>4</w:t>
      </w:r>
      <w:r w:rsidR="00A26FD0">
        <w:t>:</w:t>
      </w:r>
      <w:r w:rsidR="00587655">
        <w:t>2</w:t>
      </w:r>
      <w:r w:rsidR="00A26FD0">
        <w:t>:</w:t>
      </w:r>
      <w:r w:rsidR="00587655">
        <w:t xml:space="preserve">0 </w:t>
      </w:r>
      <w:proofErr w:type="gramStart"/>
      <w:r w:rsidR="00587655">
        <w:t>format</w:t>
      </w:r>
      <w:proofErr w:type="gramEnd"/>
      <w:r w:rsidR="00587655">
        <w:t xml:space="preserve"> is considered sufficient and efficie</w:t>
      </w:r>
      <w:r w:rsidR="000F553C">
        <w:t xml:space="preserve">nt for </w:t>
      </w:r>
      <w:r w:rsidR="00A26FD0">
        <w:t>"</w:t>
      </w:r>
      <w:r w:rsidR="000F553C">
        <w:t>mainstream</w:t>
      </w:r>
      <w:r w:rsidR="00A26FD0">
        <w:t>"</w:t>
      </w:r>
      <w:r w:rsidR="000F553C">
        <w:t xml:space="preserve"> content (</w:t>
      </w:r>
      <w:r w:rsidR="00A26FD0">
        <w:t xml:space="preserve">i.e. most </w:t>
      </w:r>
      <w:r w:rsidR="000F553C">
        <w:t>natural</w:t>
      </w:r>
      <w:r w:rsidR="00A26FD0">
        <w:t xml:space="preserve"> and </w:t>
      </w:r>
      <w:r w:rsidR="000F553C">
        <w:t>animated video</w:t>
      </w:r>
      <w:r w:rsidR="00A26FD0">
        <w:t xml:space="preserve"> content</w:t>
      </w:r>
      <w:r w:rsidR="000F553C">
        <w:t xml:space="preserve">) </w:t>
      </w:r>
      <w:r w:rsidR="00587655">
        <w:t xml:space="preserve">since users </w:t>
      </w:r>
      <w:r w:rsidRPr="00F30644">
        <w:t xml:space="preserve">do not </w:t>
      </w:r>
      <w:r w:rsidR="00A26FD0">
        <w:t xml:space="preserve">ordinarily </w:t>
      </w:r>
      <w:r w:rsidRPr="00F30644">
        <w:t xml:space="preserve">see a perceptible difference </w:t>
      </w:r>
      <w:r w:rsidR="00587655">
        <w:t>between the two formats</w:t>
      </w:r>
      <w:r w:rsidR="00A26FD0" w:rsidRPr="00A26FD0">
        <w:t xml:space="preserve"> </w:t>
      </w:r>
      <w:r w:rsidR="00A26FD0">
        <w:t>for such content</w:t>
      </w:r>
      <w:r w:rsidRPr="00F30644">
        <w:t xml:space="preserve">. However, there are </w:t>
      </w:r>
      <w:r w:rsidR="00587655">
        <w:t xml:space="preserve">a variety of existing and emerging </w:t>
      </w:r>
      <w:r w:rsidR="000F553C">
        <w:t>applications</w:t>
      </w:r>
      <w:r w:rsidR="00F80578">
        <w:t xml:space="preserve"> (e.g., as discussed in</w:t>
      </w:r>
      <w:r w:rsidR="000F553C">
        <w:t xml:space="preserve"> </w:t>
      </w:r>
      <w:r w:rsidR="00587655">
        <w:fldChar w:fldCharType="begin"/>
      </w:r>
      <w:r w:rsidR="00587655">
        <w:instrText xml:space="preserve"> REF _Ref336524667 \r \h </w:instrText>
      </w:r>
      <w:r w:rsidR="00587655">
        <w:fldChar w:fldCharType="separate"/>
      </w:r>
      <w:r w:rsidR="004750CB">
        <w:t>[1]</w:t>
      </w:r>
      <w:r w:rsidR="00587655">
        <w:fldChar w:fldCharType="end"/>
      </w:r>
      <w:r w:rsidR="00564762">
        <w:t xml:space="preserve"> and </w:t>
      </w:r>
      <w:r w:rsidR="00564762">
        <w:fldChar w:fldCharType="begin"/>
      </w:r>
      <w:r w:rsidR="00564762">
        <w:instrText xml:space="preserve"> REF _Ref343454497 \r \h </w:instrText>
      </w:r>
      <w:r w:rsidR="00564762">
        <w:fldChar w:fldCharType="separate"/>
      </w:r>
      <w:r w:rsidR="00564762">
        <w:t>[2]</w:t>
      </w:r>
      <w:r w:rsidR="00564762">
        <w:fldChar w:fldCharType="end"/>
      </w:r>
      <w:r w:rsidR="00F80578">
        <w:t>)</w:t>
      </w:r>
      <w:r>
        <w:t xml:space="preserve"> </w:t>
      </w:r>
      <w:r w:rsidR="000F553C">
        <w:t>that operate with screen content</w:t>
      </w:r>
      <w:r w:rsidR="00F80578">
        <w:t>,</w:t>
      </w:r>
      <w:r w:rsidR="000F553C">
        <w:t xml:space="preserve"> and for such content, </w:t>
      </w:r>
      <w:r w:rsidR="00F040AA" w:rsidRPr="00F30644">
        <w:t>the difference between the</w:t>
      </w:r>
      <w:r w:rsidR="00F040AA">
        <w:t>se</w:t>
      </w:r>
      <w:r w:rsidR="00F040AA" w:rsidRPr="00F30644">
        <w:t xml:space="preserve"> two formats can be easily perceived</w:t>
      </w:r>
      <w:r w:rsidR="00D0292E">
        <w:t xml:space="preserve"> (see </w:t>
      </w:r>
      <w:r w:rsidR="00D0292E">
        <w:lastRenderedPageBreak/>
        <w:t>Appendix)</w:t>
      </w:r>
      <w:r w:rsidR="00F040AA">
        <w:t>. In</w:t>
      </w:r>
      <w:r>
        <w:t xml:space="preserve"> such applications,</w:t>
      </w:r>
      <w:r w:rsidR="00F040AA" w:rsidRPr="00F040AA">
        <w:t xml:space="preserve"> </w:t>
      </w:r>
      <w:r w:rsidR="00A26FD0">
        <w:t xml:space="preserve">a </w:t>
      </w:r>
      <w:r w:rsidR="00F040AA">
        <w:t>4</w:t>
      </w:r>
      <w:r w:rsidR="00A26FD0">
        <w:t>:</w:t>
      </w:r>
      <w:r w:rsidR="00F040AA">
        <w:t>4</w:t>
      </w:r>
      <w:r w:rsidR="00A26FD0">
        <w:t>:</w:t>
      </w:r>
      <w:r w:rsidR="00F040AA">
        <w:t xml:space="preserve">4 format is strongly preferred over </w:t>
      </w:r>
      <w:r w:rsidR="00A26FD0">
        <w:t xml:space="preserve">the </w:t>
      </w:r>
      <w:r w:rsidR="00F040AA">
        <w:t>YUV</w:t>
      </w:r>
      <w:r w:rsidR="00A26FD0">
        <w:t xml:space="preserve"> </w:t>
      </w:r>
      <w:r w:rsidR="00F040AA">
        <w:t>4</w:t>
      </w:r>
      <w:r w:rsidR="00A26FD0">
        <w:t>:</w:t>
      </w:r>
      <w:r w:rsidR="00F040AA">
        <w:t>2</w:t>
      </w:r>
      <w:r w:rsidR="00A26FD0">
        <w:t>:</w:t>
      </w:r>
      <w:r w:rsidR="00F040AA">
        <w:t>0 format</w:t>
      </w:r>
      <w:r w:rsidRPr="00F30644">
        <w:t>.</w:t>
      </w:r>
      <w:r w:rsidR="00F040AA">
        <w:t xml:space="preserve"> However, the lack of wide-spread support for video codecs supporting 4</w:t>
      </w:r>
      <w:r w:rsidR="00A26FD0">
        <w:t>:</w:t>
      </w:r>
      <w:r w:rsidR="00F040AA">
        <w:t>4</w:t>
      </w:r>
      <w:r w:rsidR="00A26FD0">
        <w:t>:</w:t>
      </w:r>
      <w:r w:rsidR="00F040AA">
        <w:t>4 format</w:t>
      </w:r>
      <w:r w:rsidR="00A26FD0">
        <w:t>s</w:t>
      </w:r>
      <w:r w:rsidR="00F040AA">
        <w:t xml:space="preserve"> </w:t>
      </w:r>
      <w:proofErr w:type="gramStart"/>
      <w:r w:rsidR="00F040AA">
        <w:t>is</w:t>
      </w:r>
      <w:proofErr w:type="gramEnd"/>
      <w:r w:rsidR="00F040AA">
        <w:t xml:space="preserve"> a hindrance for these applications.</w:t>
      </w:r>
      <w:r w:rsidR="00A26FD0" w:rsidRPr="00A26FD0">
        <w:t xml:space="preserve"> Moreover, for certain critical uses such as scrolling titles and hard-edged graphics, there may sometimes be a significant benefit for 4:4:4 use in other scenarios.</w:t>
      </w:r>
    </w:p>
    <w:p w14:paraId="2AEDABF3" w14:textId="77777777" w:rsidR="00543D16" w:rsidRDefault="00543D16" w:rsidP="0016024A">
      <w:r>
        <w:t>In this contribution, we propose an approach to use codecs designed for YUV</w:t>
      </w:r>
      <w:r w:rsidR="00A26FD0">
        <w:t xml:space="preserve"> </w:t>
      </w:r>
      <w:r>
        <w:t>4</w:t>
      </w:r>
      <w:r w:rsidR="00A26FD0">
        <w:t>:</w:t>
      </w:r>
      <w:r>
        <w:t>2</w:t>
      </w:r>
      <w:r w:rsidR="00A26FD0">
        <w:t>:</w:t>
      </w:r>
      <w:r>
        <w:t>0 content to compress and represent 4</w:t>
      </w:r>
      <w:r w:rsidR="00A26FD0">
        <w:t>:</w:t>
      </w:r>
      <w:r>
        <w:t>4</w:t>
      </w:r>
      <w:r w:rsidR="00A26FD0">
        <w:t>:</w:t>
      </w:r>
      <w:r>
        <w:t xml:space="preserve">4 content through the use of frame packing. </w:t>
      </w:r>
      <w:r w:rsidR="00B26617">
        <w:rPr>
          <w:lang w:val="en-CA"/>
        </w:rPr>
        <w:t xml:space="preserve">The contribution is an update of the prior contribution JCTVC-K0240 </w:t>
      </w:r>
      <w:r w:rsidR="004750CB">
        <w:rPr>
          <w:lang w:val="en-CA"/>
        </w:rPr>
        <w:fldChar w:fldCharType="begin"/>
      </w:r>
      <w:r w:rsidR="004750CB">
        <w:rPr>
          <w:lang w:val="en-CA"/>
        </w:rPr>
        <w:instrText xml:space="preserve"> REF _Ref343454497 \r \h </w:instrText>
      </w:r>
      <w:r w:rsidR="004750CB">
        <w:rPr>
          <w:lang w:val="en-CA"/>
        </w:rPr>
      </w:r>
      <w:r w:rsidR="004750CB">
        <w:rPr>
          <w:lang w:val="en-CA"/>
        </w:rPr>
        <w:fldChar w:fldCharType="separate"/>
      </w:r>
      <w:r w:rsidR="004750CB">
        <w:rPr>
          <w:lang w:val="en-CA"/>
        </w:rPr>
        <w:t>[2]</w:t>
      </w:r>
      <w:r w:rsidR="004750CB">
        <w:rPr>
          <w:lang w:val="en-CA"/>
        </w:rPr>
        <w:fldChar w:fldCharType="end"/>
      </w:r>
      <w:r w:rsidR="00B26617">
        <w:rPr>
          <w:lang w:val="en-CA"/>
        </w:rPr>
        <w:t xml:space="preserve"> that includes the proposal of an additional content interpretation type (indicating band separation filtering) and provides additional experiment results. </w:t>
      </w:r>
      <w:r>
        <w:t>This proposal is similar to the frame packing of stereo (3D) content</w:t>
      </w:r>
      <w:r w:rsidR="00A26FD0" w:rsidRPr="00A26FD0">
        <w:t xml:space="preserve"> into 2D images,</w:t>
      </w:r>
      <w:r>
        <w:t xml:space="preserve"> and builds on the framework established for that by extending the semantics of the frame packing arrangement SEI message. Unlike the frame packing of stereo content wherein there is a left and right view, the frame packing of </w:t>
      </w:r>
      <w:r w:rsidR="00A26FD0">
        <w:t xml:space="preserve">the </w:t>
      </w:r>
      <w:r>
        <w:t>4</w:t>
      </w:r>
      <w:r w:rsidR="00A26FD0">
        <w:t>:</w:t>
      </w:r>
      <w:r>
        <w:t>4</w:t>
      </w:r>
      <w:r w:rsidR="00A26FD0">
        <w:t>:</w:t>
      </w:r>
      <w:proofErr w:type="gramStart"/>
      <w:r>
        <w:t>4 content</w:t>
      </w:r>
      <w:proofErr w:type="gramEnd"/>
      <w:r>
        <w:t xml:space="preserve"> is done using a main view and an auxiliary view. Both </w:t>
      </w:r>
      <w:r w:rsidR="00A26FD0">
        <w:t xml:space="preserve">the </w:t>
      </w:r>
      <w:r>
        <w:t xml:space="preserve">main and auxiliary views are in </w:t>
      </w:r>
      <w:r w:rsidR="00A26FD0">
        <w:t xml:space="preserve">an equivalent of a </w:t>
      </w:r>
      <w:r>
        <w:t>4</w:t>
      </w:r>
      <w:r w:rsidR="00A26FD0">
        <w:t>:</w:t>
      </w:r>
      <w:r>
        <w:t>2</w:t>
      </w:r>
      <w:r w:rsidR="00A26FD0">
        <w:t>:</w:t>
      </w:r>
      <w:r>
        <w:t>0 format.</w:t>
      </w:r>
      <w:r w:rsidR="00A26FD0" w:rsidRPr="00A26FD0">
        <w:t xml:space="preserve"> The main view may be independently useful, while the auxiliary view is useful when interpreted appropriately together with the main view.</w:t>
      </w:r>
    </w:p>
    <w:p w14:paraId="7AEA4451" w14:textId="77777777" w:rsidR="00A70757" w:rsidRDefault="00543D16" w:rsidP="00E11923">
      <w:pPr>
        <w:pStyle w:val="Heading1"/>
        <w:rPr>
          <w:lang w:val="en-CA"/>
        </w:rPr>
      </w:pPr>
      <w:r>
        <w:rPr>
          <w:lang w:val="en-CA"/>
        </w:rPr>
        <w:t xml:space="preserve">Proposed </w:t>
      </w:r>
      <w:r w:rsidR="00A26FD0">
        <w:rPr>
          <w:lang w:val="en-CA"/>
        </w:rPr>
        <w:t>m</w:t>
      </w:r>
      <w:r>
        <w:rPr>
          <w:lang w:val="en-CA"/>
        </w:rPr>
        <w:t>odifications</w:t>
      </w:r>
    </w:p>
    <w:p w14:paraId="084BDCBA" w14:textId="77777777" w:rsidR="00543D16" w:rsidRDefault="00543D16" w:rsidP="00A70757">
      <w:pPr>
        <w:pStyle w:val="Heading2"/>
        <w:rPr>
          <w:lang w:val="en-CA"/>
        </w:rPr>
      </w:pPr>
      <w:bookmarkStart w:id="1" w:name="_Ref345352554"/>
      <w:r>
        <w:rPr>
          <w:lang w:val="en-CA"/>
        </w:rPr>
        <w:t>Packing a YUV444 frame into main and auxiliary views</w:t>
      </w:r>
      <w:bookmarkEnd w:id="1"/>
    </w:p>
    <w:p w14:paraId="615F8470" w14:textId="77777777" w:rsidR="00543D16" w:rsidRDefault="00543D16" w:rsidP="00543D16">
      <w:r>
        <w:rPr>
          <w:lang w:val="en-CA"/>
        </w:rPr>
        <w:t>A YUV</w:t>
      </w:r>
      <w:r w:rsidR="00A26FD0">
        <w:rPr>
          <w:lang w:val="en-CA"/>
        </w:rPr>
        <w:t xml:space="preserve"> (</w:t>
      </w:r>
      <w:proofErr w:type="spellStart"/>
      <w:r w:rsidR="00A26FD0">
        <w:rPr>
          <w:lang w:val="en-CA"/>
        </w:rPr>
        <w:t>YCbCr</w:t>
      </w:r>
      <w:proofErr w:type="spellEnd"/>
      <w:r w:rsidR="00A26FD0">
        <w:rPr>
          <w:lang w:val="en-CA"/>
        </w:rPr>
        <w:t xml:space="preserve">, </w:t>
      </w:r>
      <w:proofErr w:type="spellStart"/>
      <w:r w:rsidR="00124CD7">
        <w:rPr>
          <w:lang w:val="en-CA"/>
        </w:rPr>
        <w:t>YCoCg</w:t>
      </w:r>
      <w:proofErr w:type="spellEnd"/>
      <w:r w:rsidR="00124CD7">
        <w:rPr>
          <w:lang w:val="en-CA"/>
        </w:rPr>
        <w:t>, G</w:t>
      </w:r>
      <w:r w:rsidR="00A26FD0">
        <w:rPr>
          <w:lang w:val="en-CA"/>
        </w:rPr>
        <w:t>B</w:t>
      </w:r>
      <w:r w:rsidR="00124CD7">
        <w:rPr>
          <w:lang w:val="en-CA"/>
        </w:rPr>
        <w:t>R</w:t>
      </w:r>
      <w:r w:rsidR="00A26FD0">
        <w:rPr>
          <w:lang w:val="en-CA"/>
        </w:rPr>
        <w:t xml:space="preserve">, etc.) </w:t>
      </w:r>
      <w:r>
        <w:rPr>
          <w:lang w:val="en-CA"/>
        </w:rPr>
        <w:t>4</w:t>
      </w:r>
      <w:r w:rsidR="00A26FD0">
        <w:rPr>
          <w:lang w:val="en-CA"/>
        </w:rPr>
        <w:t>:</w:t>
      </w:r>
      <w:r>
        <w:rPr>
          <w:lang w:val="en-CA"/>
        </w:rPr>
        <w:t>4</w:t>
      </w:r>
      <w:r w:rsidR="00A26FD0">
        <w:rPr>
          <w:lang w:val="en-CA"/>
        </w:rPr>
        <w:t>:</w:t>
      </w:r>
      <w:r>
        <w:rPr>
          <w:lang w:val="en-CA"/>
        </w:rPr>
        <w:t xml:space="preserve">4 </w:t>
      </w:r>
      <w:proofErr w:type="gramStart"/>
      <w:r>
        <w:rPr>
          <w:lang w:val="en-CA"/>
        </w:rPr>
        <w:t>frame</w:t>
      </w:r>
      <w:proofErr w:type="gramEnd"/>
      <w:r>
        <w:rPr>
          <w:lang w:val="en-CA"/>
        </w:rPr>
        <w:t xml:space="preserve"> can be represented as follows</w:t>
      </w:r>
      <w:r w:rsidR="00A26FD0">
        <w:rPr>
          <w:lang w:val="en-CA"/>
        </w:rPr>
        <w:t>,</w:t>
      </w:r>
      <w:r>
        <w:rPr>
          <w:lang w:val="en-CA"/>
        </w:rPr>
        <w:t xml:space="preserve"> wherein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are the Y, U, and V planes comprising the YUV444 frame. </w:t>
      </w:r>
      <w:r w:rsidR="00B318C7">
        <w:t>Let</w:t>
      </w:r>
      <w:r>
        <w:t xml:space="preserve"> the resolution of </w:t>
      </w:r>
      <w:r w:rsidR="00B318C7">
        <w:t xml:space="preserve">these planes be represented by </w:t>
      </w:r>
      <w:r>
        <w:t xml:space="preserve">width </w:t>
      </w:r>
      <m:oMath>
        <m:r>
          <w:rPr>
            <w:rFonts w:ascii="Cambria Math" w:hAnsi="Cambria Math"/>
          </w:rPr>
          <m:t>W</m:t>
        </m:r>
      </m:oMath>
      <w:r>
        <w:t xml:space="preserve"> and </w:t>
      </w:r>
      <w:proofErr w:type="gramStart"/>
      <w:r>
        <w:t xml:space="preserve">height </w:t>
      </w:r>
      <w:proofErr w:type="gramEnd"/>
      <m:oMath>
        <m:r>
          <w:rPr>
            <w:rFonts w:ascii="Cambria Math" w:hAnsi="Cambria Math"/>
          </w:rPr>
          <m:t>H</m:t>
        </m:r>
      </m:oMath>
      <w:r>
        <w:t>.</w:t>
      </w:r>
    </w:p>
    <w:p w14:paraId="2868B7B9" w14:textId="77777777" w:rsidR="00A26FD0" w:rsidRDefault="00A26FD0" w:rsidP="00543D16">
      <w:pPr>
        <w:rPr>
          <w:lang w:val="en-CA"/>
        </w:rPr>
      </w:pPr>
    </w:p>
    <w:p w14:paraId="545CF16C" w14:textId="77777777" w:rsidR="00543D16" w:rsidRDefault="00C509D8" w:rsidP="00543D16">
      <w:pPr>
        <w:rPr>
          <w:lang w:val="en-CA"/>
        </w:rPr>
      </w:pPr>
      <w:r>
        <w:rPr>
          <w:noProof/>
        </w:rPr>
        <mc:AlternateContent>
          <mc:Choice Requires="wpg">
            <w:drawing>
              <wp:anchor distT="0" distB="0" distL="114300" distR="114300" simplePos="0" relativeHeight="251740160" behindDoc="0" locked="0" layoutInCell="1" allowOverlap="1" wp14:anchorId="16EF730F" wp14:editId="7B1DC769">
                <wp:simplePos x="0" y="0"/>
                <wp:positionH relativeFrom="column">
                  <wp:posOffset>581660</wp:posOffset>
                </wp:positionH>
                <wp:positionV relativeFrom="paragraph">
                  <wp:posOffset>29210</wp:posOffset>
                </wp:positionV>
                <wp:extent cx="3408045" cy="914400"/>
                <wp:effectExtent l="0" t="0" r="20955" b="19050"/>
                <wp:wrapNone/>
                <wp:docPr id="23" name="Group 23"/>
                <wp:cNvGraphicFramePr/>
                <a:graphic xmlns:a="http://schemas.openxmlformats.org/drawingml/2006/main">
                  <a:graphicData uri="http://schemas.microsoft.com/office/word/2010/wordprocessingGroup">
                    <wpg:wgp>
                      <wpg:cNvGrpSpPr/>
                      <wpg:grpSpPr>
                        <a:xfrm>
                          <a:off x="0" y="0"/>
                          <a:ext cx="3408045" cy="914400"/>
                          <a:chOff x="0" y="0"/>
                          <a:chExt cx="3408218" cy="914400"/>
                        </a:xfrm>
                      </wpg:grpSpPr>
                      <wps:wsp>
                        <wps:cNvPr id="25" name="Rectangle 62"/>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4686359" w14:textId="77777777" w:rsidR="005165F4" w:rsidRDefault="005165F4" w:rsidP="00543D16">
                              <w:pPr>
                                <w:jc w:val="center"/>
                              </w:pPr>
                            </w:p>
                            <w:p w14:paraId="43B82DFD" w14:textId="77777777" w:rsidR="005165F4" w:rsidRPr="00E36894" w:rsidRDefault="005165F4" w:rsidP="00543D16">
                              <w:pPr>
                                <w:jc w:val="center"/>
                                <w:rPr>
                                  <w:vertAlign w:val="subscript"/>
                                </w:rPr>
                              </w:pPr>
                              <w:r>
                                <w:t>Y</w:t>
                              </w:r>
                              <w:r w:rsidRPr="00BB6480">
                                <w:rPr>
                                  <w:vertAlign w:val="subscript"/>
                                </w:rPr>
                                <w:t>444</w:t>
                              </w:r>
                            </w:p>
                          </w:txbxContent>
                        </wps:txbx>
                        <wps:bodyPr rot="0" vert="horz" wrap="square" lIns="91440" tIns="45720" rIns="91440" bIns="45720" anchor="t" anchorCtr="0" upright="1">
                          <a:noAutofit/>
                        </wps:bodyPr>
                      </wps:wsp>
                      <wps:wsp>
                        <wps:cNvPr id="52" name="Rectangle 62"/>
                        <wps:cNvSpPr>
                          <a:spLocks noChangeArrowheads="1"/>
                        </wps:cNvSpPr>
                        <wps:spPr bwMode="auto">
                          <a:xfrm>
                            <a:off x="1233054" y="0"/>
                            <a:ext cx="914400" cy="914400"/>
                          </a:xfrm>
                          <a:prstGeom prst="rect">
                            <a:avLst/>
                          </a:prstGeom>
                          <a:solidFill>
                            <a:srgbClr val="FFFFFF"/>
                          </a:solidFill>
                          <a:ln w="9525">
                            <a:solidFill>
                              <a:srgbClr val="000000"/>
                            </a:solidFill>
                            <a:miter lim="800000"/>
                            <a:headEnd/>
                            <a:tailEnd/>
                          </a:ln>
                        </wps:spPr>
                        <wps:txbx>
                          <w:txbxContent>
                            <w:p w14:paraId="3F326E79" w14:textId="77777777" w:rsidR="005165F4" w:rsidRDefault="005165F4" w:rsidP="00543D16">
                              <w:pPr>
                                <w:jc w:val="center"/>
                              </w:pPr>
                            </w:p>
                            <w:p w14:paraId="0CC4E1EA" w14:textId="77777777" w:rsidR="005165F4" w:rsidRPr="00E36894" w:rsidRDefault="005165F4" w:rsidP="00543D16">
                              <w:pPr>
                                <w:jc w:val="center"/>
                                <w:rPr>
                                  <w:vertAlign w:val="subscript"/>
                                </w:rPr>
                              </w:pPr>
                              <w:r>
                                <w:t>U</w:t>
                              </w:r>
                              <w:r w:rsidRPr="00BB6480">
                                <w:rPr>
                                  <w:vertAlign w:val="subscript"/>
                                </w:rPr>
                                <w:t>444</w:t>
                              </w:r>
                            </w:p>
                          </w:txbxContent>
                        </wps:txbx>
                        <wps:bodyPr rot="0" vert="horz" wrap="square" lIns="91440" tIns="45720" rIns="91440" bIns="45720" anchor="t" anchorCtr="0" upright="1">
                          <a:noAutofit/>
                        </wps:bodyPr>
                      </wps:wsp>
                      <wps:wsp>
                        <wps:cNvPr id="53" name="Rectangle 62"/>
                        <wps:cNvSpPr>
                          <a:spLocks noChangeArrowheads="1"/>
                        </wps:cNvSpPr>
                        <wps:spPr bwMode="auto">
                          <a:xfrm>
                            <a:off x="2493818" y="0"/>
                            <a:ext cx="914400" cy="914400"/>
                          </a:xfrm>
                          <a:prstGeom prst="rect">
                            <a:avLst/>
                          </a:prstGeom>
                          <a:solidFill>
                            <a:srgbClr val="FFFFFF"/>
                          </a:solidFill>
                          <a:ln w="9525">
                            <a:solidFill>
                              <a:srgbClr val="000000"/>
                            </a:solidFill>
                            <a:miter lim="800000"/>
                            <a:headEnd/>
                            <a:tailEnd/>
                          </a:ln>
                        </wps:spPr>
                        <wps:txbx>
                          <w:txbxContent>
                            <w:p w14:paraId="53DE5139" w14:textId="77777777" w:rsidR="005165F4" w:rsidRDefault="005165F4" w:rsidP="00543D16">
                              <w:pPr>
                                <w:jc w:val="center"/>
                              </w:pPr>
                            </w:p>
                            <w:p w14:paraId="12DEE9AD" w14:textId="77777777" w:rsidR="005165F4" w:rsidRPr="00E36894" w:rsidRDefault="005165F4" w:rsidP="00543D16">
                              <w:pPr>
                                <w:jc w:val="center"/>
                                <w:rPr>
                                  <w:vertAlign w:val="subscript"/>
                                </w:rPr>
                              </w:pPr>
                              <w:r>
                                <w:t>V</w:t>
                              </w:r>
                              <w:r w:rsidRPr="00BB6480">
                                <w:rPr>
                                  <w:vertAlign w:val="subscript"/>
                                </w:rPr>
                                <w:t>444</w:t>
                              </w:r>
                            </w:p>
                          </w:txbxContent>
                        </wps:txbx>
                        <wps:bodyPr rot="0" vert="horz" wrap="square" lIns="91440" tIns="45720" rIns="91440" bIns="45720" anchor="t" anchorCtr="0" upright="1">
                          <a:noAutofit/>
                        </wps:bodyPr>
                      </wps:wsp>
                    </wpg:wgp>
                  </a:graphicData>
                </a:graphic>
              </wp:anchor>
            </w:drawing>
          </mc:Choice>
          <mc:Fallback>
            <w:pict>
              <v:group id="Group 23" o:spid="_x0000_s1026" style="position:absolute;margin-left:45.8pt;margin-top:2.3pt;width:268.35pt;height:1in;z-index:251740160" coordsize="34082,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">
                <v:rect id="Rectangle 62" o:spid="_x0000_s1027" style="position:absolute;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14:paraId="54686359" w14:textId="77777777" w:rsidR="005165F4" w:rsidRDefault="005165F4" w:rsidP="00543D16">
                        <w:pPr>
                          <w:jc w:val="center"/>
                        </w:pPr>
                      </w:p>
                      <w:p w14:paraId="43B82DFD" w14:textId="77777777" w:rsidR="005165F4" w:rsidRPr="00E36894" w:rsidRDefault="005165F4" w:rsidP="00543D16">
                        <w:pPr>
                          <w:jc w:val="center"/>
                          <w:rPr>
                            <w:vertAlign w:val="subscript"/>
                          </w:rPr>
                        </w:pPr>
                        <w:r>
                          <w:t>Y</w:t>
                        </w:r>
                        <w:r w:rsidRPr="00BB6480">
                          <w:rPr>
                            <w:vertAlign w:val="subscript"/>
                          </w:rPr>
                          <w:t>444</w:t>
                        </w:r>
                      </w:p>
                    </w:txbxContent>
                  </v:textbox>
                </v:rect>
                <v:rect id="Rectangle 62" o:spid="_x0000_s1028" style="position:absolute;left:12330;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textbox>
                    <w:txbxContent>
                      <w:p w14:paraId="3F326E79" w14:textId="77777777" w:rsidR="005165F4" w:rsidRDefault="005165F4" w:rsidP="00543D16">
                        <w:pPr>
                          <w:jc w:val="center"/>
                        </w:pPr>
                      </w:p>
                      <w:p w14:paraId="0CC4E1EA" w14:textId="77777777" w:rsidR="005165F4" w:rsidRPr="00E36894" w:rsidRDefault="005165F4" w:rsidP="00543D16">
                        <w:pPr>
                          <w:jc w:val="center"/>
                          <w:rPr>
                            <w:vertAlign w:val="subscript"/>
                          </w:rPr>
                        </w:pPr>
                        <w:r>
                          <w:t>U</w:t>
                        </w:r>
                        <w:r w:rsidRPr="00BB6480">
                          <w:rPr>
                            <w:vertAlign w:val="subscript"/>
                          </w:rPr>
                          <w:t>444</w:t>
                        </w:r>
                      </w:p>
                    </w:txbxContent>
                  </v:textbox>
                </v:rect>
                <v:rect id="Rectangle 62" o:spid="_x0000_s1029" style="position:absolute;left:24938;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textbox>
                    <w:txbxContent>
                      <w:p w14:paraId="53DE5139" w14:textId="77777777" w:rsidR="005165F4" w:rsidRDefault="005165F4" w:rsidP="00543D16">
                        <w:pPr>
                          <w:jc w:val="center"/>
                        </w:pPr>
                      </w:p>
                      <w:p w14:paraId="12DEE9AD" w14:textId="77777777" w:rsidR="005165F4" w:rsidRPr="00E36894" w:rsidRDefault="005165F4" w:rsidP="00543D16">
                        <w:pPr>
                          <w:jc w:val="center"/>
                          <w:rPr>
                            <w:vertAlign w:val="subscript"/>
                          </w:rPr>
                        </w:pPr>
                        <w:r>
                          <w:t>V</w:t>
                        </w:r>
                        <w:r w:rsidRPr="00BB6480">
                          <w:rPr>
                            <w:vertAlign w:val="subscript"/>
                          </w:rPr>
                          <w:t>444</w:t>
                        </w:r>
                      </w:p>
                    </w:txbxContent>
                  </v:textbox>
                </v:rect>
              </v:group>
            </w:pict>
          </mc:Fallback>
        </mc:AlternateContent>
      </w:r>
    </w:p>
    <w:p w14:paraId="0CA6A570" w14:textId="77777777" w:rsidR="00543D16" w:rsidRDefault="00543D16" w:rsidP="00543D16">
      <w:pPr>
        <w:rPr>
          <w:lang w:val="en-CA"/>
        </w:rPr>
      </w:pPr>
    </w:p>
    <w:p w14:paraId="70256E0F" w14:textId="77777777" w:rsidR="00543D16" w:rsidRDefault="00543D16" w:rsidP="00543D16">
      <w:pPr>
        <w:rPr>
          <w:lang w:val="en-CA"/>
        </w:rPr>
      </w:pPr>
    </w:p>
    <w:p w14:paraId="66FC3460" w14:textId="77777777" w:rsidR="00543D16" w:rsidRDefault="00543D16" w:rsidP="00543D16">
      <w:pPr>
        <w:rPr>
          <w:lang w:val="en-CA"/>
        </w:rPr>
      </w:pPr>
    </w:p>
    <w:p w14:paraId="74723B89" w14:textId="77777777" w:rsidR="00792051" w:rsidRDefault="00792051" w:rsidP="00543D16">
      <w:pPr>
        <w:rPr>
          <w:lang w:val="en-CA"/>
        </w:rPr>
      </w:pPr>
    </w:p>
    <w:p w14:paraId="5D62EFDA" w14:textId="77777777" w:rsidR="00543D16" w:rsidRDefault="00CA6BFF" w:rsidP="00543D16">
      <w:pPr>
        <w:rPr>
          <w:lang w:val="en-CA"/>
        </w:rPr>
      </w:pPr>
      <w:r>
        <w:rPr>
          <w:lang w:val="en-CA"/>
        </w:rPr>
        <w:t>The</w:t>
      </w:r>
      <w:r w:rsidR="00543D16">
        <w:rPr>
          <w:lang w:val="en-CA"/>
        </w:rPr>
        <w:t xml:space="preserve"> YUV444 frame </w:t>
      </w:r>
      <w:r>
        <w:rPr>
          <w:lang w:val="en-CA"/>
        </w:rPr>
        <w:t xml:space="preserve">represented above </w:t>
      </w:r>
      <w:r w:rsidR="00543D16">
        <w:rPr>
          <w:lang w:val="en-CA"/>
        </w:rPr>
        <w:t>can be packed into two YUV420 frames (</w:t>
      </w:r>
      <w:r w:rsidR="00A26FD0">
        <w:rPr>
          <w:lang w:val="en-CA"/>
        </w:rPr>
        <w:t xml:space="preserve">as </w:t>
      </w:r>
      <w:r w:rsidR="00543D16">
        <w:rPr>
          <w:lang w:val="en-CA"/>
        </w:rPr>
        <w:t xml:space="preserve">main and auxiliary </w:t>
      </w:r>
      <w:r w:rsidR="00A26FD0">
        <w:rPr>
          <w:lang w:val="en-CA"/>
        </w:rPr>
        <w:t>frames</w:t>
      </w:r>
      <w:r w:rsidR="00543D16">
        <w:rPr>
          <w:lang w:val="en-CA"/>
        </w:rPr>
        <w:t>) as follows:</w:t>
      </w:r>
    </w:p>
    <w:p w14:paraId="37986C6A" w14:textId="77777777" w:rsidR="00543D16" w:rsidRDefault="00543D16" w:rsidP="00543D16">
      <w:pPr>
        <w:ind w:firstLine="720"/>
        <w:rPr>
          <w:lang w:val="en-CA"/>
        </w:rPr>
      </w:pPr>
      <w:r>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r>
      <w:r>
        <w:rPr>
          <w:lang w:val="en-CA"/>
        </w:rPr>
        <w:t>V</w:t>
      </w:r>
      <w:r w:rsidRPr="00836A14">
        <w:rPr>
          <w:sz w:val="12"/>
          <w:szCs w:val="12"/>
          <w:lang w:val="en-CA"/>
        </w:rPr>
        <w:t>420</w:t>
      </w:r>
    </w:p>
    <w:p w14:paraId="6D83FFC3" w14:textId="77777777" w:rsidR="00543D16" w:rsidRDefault="00543D16" w:rsidP="00543D16">
      <w:pPr>
        <w:rPr>
          <w:lang w:val="en-CA"/>
        </w:rPr>
      </w:pPr>
      <w:r>
        <w:rPr>
          <w:noProof/>
        </w:rPr>
        <mc:AlternateContent>
          <mc:Choice Requires="wpg">
            <w:drawing>
              <wp:anchor distT="0" distB="0" distL="114300" distR="114300" simplePos="0" relativeHeight="251737088" behindDoc="0" locked="0" layoutInCell="1" allowOverlap="1" wp14:anchorId="4077F37E" wp14:editId="54C4F56D">
                <wp:simplePos x="0" y="0"/>
                <wp:positionH relativeFrom="column">
                  <wp:posOffset>1097280</wp:posOffset>
                </wp:positionH>
                <wp:positionV relativeFrom="paragraph">
                  <wp:posOffset>35560</wp:posOffset>
                </wp:positionV>
                <wp:extent cx="2916936" cy="914400"/>
                <wp:effectExtent l="0" t="0" r="17145" b="19050"/>
                <wp:wrapNone/>
                <wp:docPr id="24" name="Group 24"/>
                <wp:cNvGraphicFramePr/>
                <a:graphic xmlns:a="http://schemas.openxmlformats.org/drawingml/2006/main">
                  <a:graphicData uri="http://schemas.microsoft.com/office/word/2010/wordprocessingGroup">
                    <wpg:wgp>
                      <wpg:cNvGrpSpPr/>
                      <wpg:grpSpPr>
                        <a:xfrm>
                          <a:off x="0" y="0"/>
                          <a:ext cx="2916936" cy="914400"/>
                          <a:chOff x="0" y="0"/>
                          <a:chExt cx="2916382" cy="914400"/>
                        </a:xfrm>
                      </wpg:grpSpPr>
                      <wps:wsp>
                        <wps:cNvPr id="17" name="Rectangle 62"/>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F80A096" w14:textId="77777777" w:rsidR="005165F4" w:rsidRDefault="005165F4" w:rsidP="00543D16">
                              <w:pPr>
                                <w:jc w:val="center"/>
                              </w:pPr>
                            </w:p>
                            <w:p w14:paraId="349D94A0" w14:textId="77777777" w:rsidR="005165F4" w:rsidRDefault="005165F4" w:rsidP="00543D16">
                              <w:pPr>
                                <w:jc w:val="center"/>
                              </w:pPr>
                              <w:r>
                                <w:t>B1</w:t>
                              </w:r>
                            </w:p>
                          </w:txbxContent>
                        </wps:txbx>
                        <wps:bodyPr rot="0" vert="horz" wrap="square" lIns="91440" tIns="45720" rIns="91440" bIns="45720" anchor="t" anchorCtr="0" upright="1">
                          <a:noAutofit/>
                        </wps:bodyPr>
                      </wps:wsp>
                      <wps:wsp>
                        <wps:cNvPr id="16" name="Rectangle 62"/>
                        <wps:cNvSpPr>
                          <a:spLocks noChangeArrowheads="1"/>
                        </wps:cNvSpPr>
                        <wps:spPr bwMode="auto">
                          <a:xfrm>
                            <a:off x="1510145" y="0"/>
                            <a:ext cx="457200" cy="457200"/>
                          </a:xfrm>
                          <a:prstGeom prst="rect">
                            <a:avLst/>
                          </a:prstGeom>
                          <a:solidFill>
                            <a:srgbClr val="FFFFFF"/>
                          </a:solidFill>
                          <a:ln w="9525">
                            <a:solidFill>
                              <a:srgbClr val="000000"/>
                            </a:solidFill>
                            <a:miter lim="800000"/>
                            <a:headEnd/>
                            <a:tailEnd/>
                          </a:ln>
                        </wps:spPr>
                        <wps:txbx>
                          <w:txbxContent>
                            <w:p w14:paraId="014EEB7E" w14:textId="77777777" w:rsidR="005165F4" w:rsidRDefault="005165F4" w:rsidP="00543D16">
                              <w:pPr>
                                <w:jc w:val="center"/>
                              </w:pPr>
                              <w:r>
                                <w:t>B2</w:t>
                              </w:r>
                            </w:p>
                          </w:txbxContent>
                        </wps:txbx>
                        <wps:bodyPr rot="0" vert="horz" wrap="square" lIns="91440" tIns="45720" rIns="91440" bIns="45720" anchor="t" anchorCtr="0" upright="1">
                          <a:noAutofit/>
                        </wps:bodyPr>
                      </wps:wsp>
                      <wps:wsp>
                        <wps:cNvPr id="15" name="Rectangle 62"/>
                        <wps:cNvSpPr>
                          <a:spLocks noChangeArrowheads="1"/>
                        </wps:cNvSpPr>
                        <wps:spPr bwMode="auto">
                          <a:xfrm>
                            <a:off x="2459182" y="0"/>
                            <a:ext cx="457200" cy="457200"/>
                          </a:xfrm>
                          <a:prstGeom prst="rect">
                            <a:avLst/>
                          </a:prstGeom>
                          <a:solidFill>
                            <a:srgbClr val="FFFFFF"/>
                          </a:solidFill>
                          <a:ln w="9525">
                            <a:solidFill>
                              <a:srgbClr val="000000"/>
                            </a:solidFill>
                            <a:miter lim="800000"/>
                            <a:headEnd/>
                            <a:tailEnd/>
                          </a:ln>
                        </wps:spPr>
                        <wps:txbx>
                          <w:txbxContent>
                            <w:p w14:paraId="44991321" w14:textId="77777777" w:rsidR="005165F4" w:rsidRDefault="005165F4" w:rsidP="00543D16">
                              <w:pPr>
                                <w:jc w:val="center"/>
                              </w:pPr>
                              <w:r>
                                <w:t>B3</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4" o:spid="_x0000_s1030" style="position:absolute;margin-left:86.4pt;margin-top:2.8pt;width:229.7pt;height:1in;z-index:251737088;mso-width-relative:margin" coordsize="29163,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">
                <v:rect id="Rectangle 62" o:spid="_x0000_s1031" style="position:absolute;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6F80A096" w14:textId="77777777" w:rsidR="005165F4" w:rsidRDefault="005165F4" w:rsidP="00543D16">
                        <w:pPr>
                          <w:jc w:val="center"/>
                        </w:pPr>
                      </w:p>
                      <w:p w14:paraId="349D94A0" w14:textId="77777777" w:rsidR="005165F4" w:rsidRDefault="005165F4" w:rsidP="00543D16">
                        <w:pPr>
                          <w:jc w:val="center"/>
                        </w:pPr>
                        <w:r>
                          <w:t>B1</w:t>
                        </w:r>
                      </w:p>
                    </w:txbxContent>
                  </v:textbox>
                </v:rect>
                <v:rect id="Rectangle 62" o:spid="_x0000_s1032" style="position:absolute;left:1510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14:paraId="014EEB7E" w14:textId="77777777" w:rsidR="005165F4" w:rsidRDefault="005165F4" w:rsidP="00543D16">
                        <w:pPr>
                          <w:jc w:val="center"/>
                        </w:pPr>
                        <w:r>
                          <w:t>B2</w:t>
                        </w:r>
                      </w:p>
                    </w:txbxContent>
                  </v:textbox>
                </v:rect>
                <v:rect id="Rectangle 62" o:spid="_x0000_s1033" style="position:absolute;left:2459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44991321" w14:textId="77777777" w:rsidR="005165F4" w:rsidRDefault="005165F4" w:rsidP="00543D16">
                        <w:pPr>
                          <w:jc w:val="center"/>
                        </w:pPr>
                        <w:r>
                          <w:t>B3</w:t>
                        </w:r>
                      </w:p>
                    </w:txbxContent>
                  </v:textbox>
                </v:rect>
              </v:group>
            </w:pict>
          </mc:Fallback>
        </mc:AlternateContent>
      </w:r>
      <w:r w:rsidR="00CA6BFF">
        <w:rPr>
          <w:lang w:val="en-CA"/>
        </w:rPr>
        <w:t>Main view</w:t>
      </w:r>
    </w:p>
    <w:p w14:paraId="7BF7D333" w14:textId="77777777" w:rsidR="00543D16" w:rsidRDefault="00C509D8" w:rsidP="00543D16">
      <w:pPr>
        <w:rPr>
          <w:lang w:val="en-CA"/>
        </w:rPr>
      </w:pPr>
      <w:r>
        <w:rPr>
          <w:lang w:val="en-CA"/>
        </w:rPr>
        <w:t>(YUV420 frame)</w:t>
      </w:r>
    </w:p>
    <w:p w14:paraId="6D6E3300" w14:textId="77777777" w:rsidR="00543D16" w:rsidRDefault="00543D16" w:rsidP="00543D16">
      <w:pPr>
        <w:rPr>
          <w:lang w:val="en-CA"/>
        </w:rPr>
      </w:pPr>
    </w:p>
    <w:p w14:paraId="37A7815C" w14:textId="77777777" w:rsidR="00CA6BFF" w:rsidRDefault="00CA6BFF" w:rsidP="00543D16">
      <w:pPr>
        <w:rPr>
          <w:lang w:val="en-CA"/>
        </w:rPr>
      </w:pPr>
    </w:p>
    <w:p w14:paraId="301A71BA" w14:textId="77777777" w:rsidR="00543D16" w:rsidRDefault="00543D16" w:rsidP="00543D16">
      <w:pPr>
        <w:rPr>
          <w:lang w:val="en-CA"/>
        </w:rPr>
      </w:pPr>
      <w:r>
        <w:rPr>
          <w:noProof/>
        </w:rPr>
        <mc:AlternateContent>
          <mc:Choice Requires="wpg">
            <w:drawing>
              <wp:anchor distT="0" distB="0" distL="114300" distR="114300" simplePos="0" relativeHeight="251738112" behindDoc="0" locked="0" layoutInCell="1" allowOverlap="1" wp14:anchorId="23082978" wp14:editId="0B2BB664">
                <wp:simplePos x="0" y="0"/>
                <wp:positionH relativeFrom="column">
                  <wp:posOffset>1095375</wp:posOffset>
                </wp:positionH>
                <wp:positionV relativeFrom="paragraph">
                  <wp:posOffset>210098</wp:posOffset>
                </wp:positionV>
                <wp:extent cx="2926080" cy="909661"/>
                <wp:effectExtent l="0" t="0" r="26670" b="24130"/>
                <wp:wrapNone/>
                <wp:docPr id="7" name="Group 7"/>
                <wp:cNvGraphicFramePr/>
                <a:graphic xmlns:a="http://schemas.openxmlformats.org/drawingml/2006/main">
                  <a:graphicData uri="http://schemas.microsoft.com/office/word/2010/wordprocessingGroup">
                    <wpg:wgp>
                      <wpg:cNvGrpSpPr/>
                      <wpg:grpSpPr>
                        <a:xfrm>
                          <a:off x="0" y="0"/>
                          <a:ext cx="2926080" cy="909661"/>
                          <a:chOff x="0" y="13850"/>
                          <a:chExt cx="2930237" cy="907477"/>
                        </a:xfrm>
                      </wpg:grpSpPr>
                      <wpg:grpSp>
                        <wpg:cNvPr id="9" name="Group 9"/>
                        <wpg:cNvGrpSpPr/>
                        <wpg:grpSpPr>
                          <a:xfrm>
                            <a:off x="1517073" y="13854"/>
                            <a:ext cx="457200" cy="450273"/>
                            <a:chOff x="0" y="0"/>
                            <a:chExt cx="457200" cy="450273"/>
                          </a:xfrm>
                        </wpg:grpSpPr>
                        <wps:wsp>
                          <wps:cNvPr id="10" name="Rectangle 62"/>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2388C355" w14:textId="77777777" w:rsidR="005165F4" w:rsidRDefault="005165F4" w:rsidP="00CA6BFF">
                                <w:pPr>
                                  <w:spacing w:before="0"/>
                                  <w:jc w:val="center"/>
                                </w:pPr>
                                <w:r>
                                  <w:t>B6</w:t>
                                </w:r>
                              </w:p>
                            </w:txbxContent>
                          </wps:txbx>
                          <wps:bodyPr rot="0" vert="horz" wrap="square" lIns="91440" tIns="45720" rIns="91440" bIns="45720" anchor="t" anchorCtr="0" upright="1">
                            <a:noAutofit/>
                          </wps:bodyPr>
                        </wps:wsp>
                        <wps:wsp>
                          <wps:cNvPr id="12" name="Rectangle 62"/>
                          <wps:cNvSpPr>
                            <a:spLocks noChangeArrowheads="1"/>
                          </wps:cNvSpPr>
                          <wps:spPr bwMode="auto">
                            <a:xfrm>
                              <a:off x="0" y="221673"/>
                              <a:ext cx="457200" cy="228600"/>
                            </a:xfrm>
                            <a:prstGeom prst="rect">
                              <a:avLst/>
                            </a:prstGeom>
                            <a:solidFill>
                              <a:srgbClr val="FFFFFF"/>
                            </a:solidFill>
                            <a:ln w="9525">
                              <a:solidFill>
                                <a:srgbClr val="000000"/>
                              </a:solidFill>
                              <a:miter lim="800000"/>
                              <a:headEnd/>
                              <a:tailEnd/>
                            </a:ln>
                          </wps:spPr>
                          <wps:txbx>
                            <w:txbxContent>
                              <w:p w14:paraId="18C877C5" w14:textId="77777777" w:rsidR="005165F4" w:rsidRDefault="005165F4" w:rsidP="00CA6BFF">
                                <w:pPr>
                                  <w:spacing w:before="0"/>
                                  <w:jc w:val="center"/>
                                </w:pPr>
                                <w:r>
                                  <w:t>B7</w:t>
                                </w:r>
                              </w:p>
                            </w:txbxContent>
                          </wps:txbx>
                          <wps:bodyPr rot="0" vert="horz" wrap="square" lIns="91440" tIns="45720" rIns="91440" bIns="45720" anchor="t" anchorCtr="0" upright="1">
                            <a:noAutofit/>
                          </wps:bodyPr>
                        </wps:wsp>
                      </wpg:grpSp>
                      <wpg:grpSp>
                        <wpg:cNvPr id="13" name="Group 13"/>
                        <wpg:cNvGrpSpPr/>
                        <wpg:grpSpPr>
                          <a:xfrm>
                            <a:off x="2473037" y="13850"/>
                            <a:ext cx="457200" cy="450212"/>
                            <a:chOff x="0" y="13850"/>
                            <a:chExt cx="457200" cy="450212"/>
                          </a:xfrm>
                        </wpg:grpSpPr>
                        <wps:wsp>
                          <wps:cNvPr id="18" name="Rectangle 62"/>
                          <wps:cNvSpPr>
                            <a:spLocks noChangeArrowheads="1"/>
                          </wps:cNvSpPr>
                          <wps:spPr bwMode="auto">
                            <a:xfrm>
                              <a:off x="0" y="13850"/>
                              <a:ext cx="457200" cy="228600"/>
                            </a:xfrm>
                            <a:prstGeom prst="rect">
                              <a:avLst/>
                            </a:prstGeom>
                            <a:solidFill>
                              <a:srgbClr val="FFFFFF"/>
                            </a:solidFill>
                            <a:ln w="9525">
                              <a:solidFill>
                                <a:srgbClr val="000000"/>
                              </a:solidFill>
                              <a:miter lim="800000"/>
                              <a:headEnd/>
                              <a:tailEnd/>
                            </a:ln>
                          </wps:spPr>
                          <wps:txbx>
                            <w:txbxContent>
                              <w:p w14:paraId="00AD8709" w14:textId="77777777" w:rsidR="005165F4" w:rsidRDefault="005165F4" w:rsidP="00CA6BFF">
                                <w:pPr>
                                  <w:spacing w:before="0"/>
                                  <w:jc w:val="center"/>
                                </w:pPr>
                                <w:r>
                                  <w:t>B8</w:t>
                                </w:r>
                              </w:p>
                            </w:txbxContent>
                          </wps:txbx>
                          <wps:bodyPr rot="0" vert="horz" wrap="square" lIns="91440" tIns="45720" rIns="91440" bIns="45720" anchor="t" anchorCtr="0" upright="1">
                            <a:noAutofit/>
                          </wps:bodyPr>
                        </wps:wsp>
                        <wps:wsp>
                          <wps:cNvPr id="19" name="Rectangle 62"/>
                          <wps:cNvSpPr>
                            <a:spLocks noChangeArrowheads="1"/>
                          </wps:cNvSpPr>
                          <wps:spPr bwMode="auto">
                            <a:xfrm>
                              <a:off x="0" y="235462"/>
                              <a:ext cx="457200" cy="228600"/>
                            </a:xfrm>
                            <a:prstGeom prst="rect">
                              <a:avLst/>
                            </a:prstGeom>
                            <a:solidFill>
                              <a:srgbClr val="FFFFFF"/>
                            </a:solidFill>
                            <a:ln w="9525">
                              <a:solidFill>
                                <a:srgbClr val="000000"/>
                              </a:solidFill>
                              <a:miter lim="800000"/>
                              <a:headEnd/>
                              <a:tailEnd/>
                            </a:ln>
                          </wps:spPr>
                          <wps:txbx>
                            <w:txbxContent>
                              <w:p w14:paraId="647F9A57" w14:textId="77777777" w:rsidR="005165F4" w:rsidRDefault="005165F4" w:rsidP="00CA6BFF">
                                <w:pPr>
                                  <w:spacing w:before="0"/>
                                  <w:jc w:val="center"/>
                                </w:pPr>
                                <w:r>
                                  <w:t>B9</w:t>
                                </w:r>
                              </w:p>
                            </w:txbxContent>
                          </wps:txbx>
                          <wps:bodyPr rot="0" vert="horz" wrap="square" lIns="91440" tIns="45720" rIns="91440" bIns="45720" anchor="t" anchorCtr="0" upright="1">
                            <a:noAutofit/>
                          </wps:bodyPr>
                        </wps:wsp>
                      </wpg:grpSp>
                      <wpg:grpSp>
                        <wpg:cNvPr id="20" name="Group 20"/>
                        <wpg:cNvGrpSpPr/>
                        <wpg:grpSpPr>
                          <a:xfrm>
                            <a:off x="0" y="13854"/>
                            <a:ext cx="914400" cy="907473"/>
                            <a:chOff x="0" y="0"/>
                            <a:chExt cx="914400" cy="907473"/>
                          </a:xfrm>
                        </wpg:grpSpPr>
                        <wps:wsp>
                          <wps:cNvPr id="21" name="Rectangle 62"/>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14:paraId="5162124B" w14:textId="77777777" w:rsidR="005165F4" w:rsidRDefault="005165F4" w:rsidP="00543D16">
                                <w:pPr>
                                  <w:jc w:val="center"/>
                                </w:pPr>
                                <w:r>
                                  <w:t>B4</w:t>
                                </w:r>
                              </w:p>
                            </w:txbxContent>
                          </wps:txbx>
                          <wps:bodyPr rot="0" vert="horz" wrap="square" lIns="91440" tIns="45720" rIns="91440" bIns="45720" anchor="t" anchorCtr="0" upright="1">
                            <a:noAutofit/>
                          </wps:bodyPr>
                        </wps:wsp>
                        <wps:wsp>
                          <wps:cNvPr id="22" name="Rectangle 62"/>
                          <wps:cNvSpPr>
                            <a:spLocks noChangeArrowheads="1"/>
                          </wps:cNvSpPr>
                          <wps:spPr bwMode="auto">
                            <a:xfrm>
                              <a:off x="0" y="450273"/>
                              <a:ext cx="914400" cy="457200"/>
                            </a:xfrm>
                            <a:prstGeom prst="rect">
                              <a:avLst/>
                            </a:prstGeom>
                            <a:solidFill>
                              <a:srgbClr val="FFFFFF"/>
                            </a:solidFill>
                            <a:ln w="9525">
                              <a:solidFill>
                                <a:srgbClr val="000000"/>
                              </a:solidFill>
                              <a:miter lim="800000"/>
                              <a:headEnd/>
                              <a:tailEnd/>
                            </a:ln>
                          </wps:spPr>
                          <wps:txbx>
                            <w:txbxContent>
                              <w:p w14:paraId="454D4F15" w14:textId="77777777" w:rsidR="005165F4" w:rsidRDefault="005165F4" w:rsidP="00543D16">
                                <w:pPr>
                                  <w:jc w:val="center"/>
                                </w:pPr>
                                <w:r>
                                  <w:t>B5</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id="Group 7" o:spid="_x0000_s1034" style="position:absolute;margin-left:86.25pt;margin-top:16.55pt;width:230.4pt;height:71.65pt;z-index:251738112;mso-width-relative:margin;mso-height-relative:margin" coordorigin=",138" coordsize="29302,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">
                <v:group id="Group 9" o:spid="_x0000_s1035" style="position:absolute;left:15170;top:138;width:4572;height:4503" coordsize="457200,4502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2" o:spid="_x0000_s1036" style="position:absolute;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2388C355" w14:textId="77777777" w:rsidR="005165F4" w:rsidRDefault="005165F4" w:rsidP="00CA6BFF">
                          <w:pPr>
                            <w:spacing w:before="0"/>
                            <w:jc w:val="center"/>
                          </w:pPr>
                          <w:r>
                            <w:t>B6</w:t>
                          </w:r>
                        </w:p>
                      </w:txbxContent>
                    </v:textbox>
                  </v:rect>
                  <v:rect id="Rectangle 62" o:spid="_x0000_s1037" style="position:absolute;top:221673;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18C877C5" w14:textId="77777777" w:rsidR="005165F4" w:rsidRDefault="005165F4" w:rsidP="00CA6BFF">
                          <w:pPr>
                            <w:spacing w:before="0"/>
                            <w:jc w:val="center"/>
                          </w:pPr>
                          <w:r>
                            <w:t>B7</w:t>
                          </w:r>
                        </w:p>
                      </w:txbxContent>
                    </v:textbox>
                  </v:rect>
                </v:group>
                <v:group id="Group 13" o:spid="_x0000_s1038" style="position:absolute;left:24730;top:138;width:4572;height:4502" coordorigin=",13850" coordsize="457200,450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62" o:spid="_x0000_s1039" style="position:absolute;top:13850;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00AD8709" w14:textId="77777777" w:rsidR="005165F4" w:rsidRDefault="005165F4" w:rsidP="00CA6BFF">
                          <w:pPr>
                            <w:spacing w:before="0"/>
                            <w:jc w:val="center"/>
                          </w:pPr>
                          <w:r>
                            <w:t>B8</w:t>
                          </w:r>
                        </w:p>
                      </w:txbxContent>
                    </v:textbox>
                  </v:rect>
                  <v:rect id="Rectangle 62" o:spid="_x0000_s1040" style="position:absolute;top:235462;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14:paraId="647F9A57" w14:textId="77777777" w:rsidR="005165F4" w:rsidRDefault="005165F4" w:rsidP="00CA6BFF">
                          <w:pPr>
                            <w:spacing w:before="0"/>
                            <w:jc w:val="center"/>
                          </w:pPr>
                          <w:r>
                            <w:t>B9</w:t>
                          </w:r>
                        </w:p>
                      </w:txbxContent>
                    </v:textbox>
                  </v:rect>
                </v:group>
                <v:group id="Group 20" o:spid="_x0000_s1041" style="position:absolute;top:138;width:9144;height:9075" coordsize="9144,9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62" o:spid="_x0000_s1042" style="position:absolute;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5162124B" w14:textId="77777777" w:rsidR="005165F4" w:rsidRDefault="005165F4" w:rsidP="00543D16">
                          <w:pPr>
                            <w:jc w:val="center"/>
                          </w:pPr>
                          <w:r>
                            <w:t>B4</w:t>
                          </w:r>
                        </w:p>
                      </w:txbxContent>
                    </v:textbox>
                  </v:rect>
                  <v:rect id="Rectangle 62" o:spid="_x0000_s1043" style="position:absolute;top:4502;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14:paraId="454D4F15" w14:textId="77777777" w:rsidR="005165F4" w:rsidRDefault="005165F4" w:rsidP="00543D16">
                          <w:pPr>
                            <w:jc w:val="center"/>
                          </w:pPr>
                          <w:r>
                            <w:t>B5</w:t>
                          </w:r>
                        </w:p>
                      </w:txbxContent>
                    </v:textbox>
                  </v:rect>
                </v:group>
              </v:group>
            </w:pict>
          </mc:Fallback>
        </mc:AlternateContent>
      </w:r>
    </w:p>
    <w:p w14:paraId="0189B51B" w14:textId="77777777" w:rsidR="00543D16" w:rsidRDefault="00CA6BFF" w:rsidP="00543D16">
      <w:pPr>
        <w:rPr>
          <w:lang w:val="en-CA"/>
        </w:rPr>
      </w:pPr>
      <w:r>
        <w:rPr>
          <w:lang w:val="en-CA"/>
        </w:rPr>
        <w:t>Auxiliary view</w:t>
      </w:r>
    </w:p>
    <w:p w14:paraId="1AF579B1" w14:textId="77777777" w:rsidR="00543D16" w:rsidRDefault="00C509D8" w:rsidP="00543D16">
      <w:pPr>
        <w:rPr>
          <w:lang w:val="en-CA"/>
        </w:rPr>
      </w:pPr>
      <w:r>
        <w:rPr>
          <w:lang w:val="en-CA"/>
        </w:rPr>
        <w:t>(YUV420 frame)</w:t>
      </w:r>
    </w:p>
    <w:p w14:paraId="564A4D92" w14:textId="77777777" w:rsidR="00543D16" w:rsidRDefault="00543D16" w:rsidP="00543D16">
      <w:pPr>
        <w:rPr>
          <w:lang w:val="en-CA"/>
        </w:rPr>
      </w:pPr>
    </w:p>
    <w:p w14:paraId="7B8ED04F" w14:textId="77777777" w:rsidR="00CA6BFF" w:rsidRDefault="00CA6BFF" w:rsidP="00543D16">
      <w:pPr>
        <w:rPr>
          <w:lang w:val="en-CA"/>
        </w:rPr>
      </w:pPr>
    </w:p>
    <w:p w14:paraId="30DA6F5F" w14:textId="77777777" w:rsidR="00792051" w:rsidRDefault="00792051" w:rsidP="00543D16">
      <w:pPr>
        <w:rPr>
          <w:lang w:val="en-CA"/>
        </w:rPr>
      </w:pPr>
    </w:p>
    <w:p w14:paraId="46EF4EFA" w14:textId="77777777" w:rsidR="00CA6BFF" w:rsidRDefault="00CA6BFF" w:rsidP="00543D16">
      <w:pPr>
        <w:rPr>
          <w:lang w:val="en-CA"/>
        </w:rPr>
      </w:pPr>
      <w:r>
        <w:rPr>
          <w:lang w:val="en-CA"/>
        </w:rPr>
        <w:t xml:space="preserve">The </w:t>
      </w:r>
      <w:r w:rsidR="00C92F4B">
        <w:rPr>
          <w:lang w:val="en-CA"/>
        </w:rPr>
        <w:t>areas</w:t>
      </w:r>
      <w:r>
        <w:rPr>
          <w:lang w:val="en-CA"/>
        </w:rPr>
        <w:t xml:space="preserve"> </w:t>
      </w:r>
      <w:r w:rsidR="00C92F4B">
        <w:rPr>
          <w:lang w:val="en-CA"/>
        </w:rPr>
        <w:t xml:space="preserve">marked as </w:t>
      </w:r>
      <w:r>
        <w:rPr>
          <w:lang w:val="en-CA"/>
        </w:rPr>
        <w:t xml:space="preserve">B1 to B9 </w:t>
      </w:r>
      <w:r w:rsidR="00C92F4B">
        <w:rPr>
          <w:lang w:val="en-CA"/>
        </w:rPr>
        <w:t>make up the Y, U and V planes of the two YUV420 frames representing the main and auxiliary views. These areas</w:t>
      </w:r>
      <w:r w:rsidR="00C509D8">
        <w:rPr>
          <w:lang w:val="en-CA"/>
        </w:rPr>
        <w:t xml:space="preserve"> </w:t>
      </w:r>
      <w:r>
        <w:rPr>
          <w:lang w:val="en-CA"/>
        </w:rPr>
        <w:t xml:space="preserve">are </w:t>
      </w:r>
      <w:r w:rsidR="00C509D8">
        <w:rPr>
          <w:lang w:val="en-CA"/>
        </w:rPr>
        <w:t>related to</w:t>
      </w:r>
      <w:r>
        <w:rPr>
          <w:lang w:val="en-CA"/>
        </w:rPr>
        <w:t xml:space="preserve">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w:t>
      </w:r>
      <w:r>
        <w:rPr>
          <w:lang w:val="en-CA"/>
        </w:rPr>
        <w:t>as follows:</w:t>
      </w:r>
    </w:p>
    <w:p w14:paraId="65B5A0E3" w14:textId="77777777" w:rsidR="00C509D8" w:rsidRPr="00C509D8" w:rsidRDefault="00C509D8" w:rsidP="00753FBD">
      <w:pPr>
        <w:keepNext/>
        <w:spacing w:before="120" w:after="240"/>
        <w:rPr>
          <w:b/>
        </w:rPr>
      </w:pPr>
      <w:r w:rsidRPr="00C509D8">
        <w:rPr>
          <w:b/>
        </w:rPr>
        <w:lastRenderedPageBreak/>
        <w:t>Main view</w:t>
      </w:r>
    </w:p>
    <w:p w14:paraId="03EA1D07" w14:textId="77777777" w:rsidR="00792051" w:rsidRDefault="009755E2" w:rsidP="00753FBD">
      <w:pPr>
        <w:keepNext/>
        <w:spacing w:before="240" w:after="360"/>
      </w:pPr>
      <w:r>
        <w:t>Area B1</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444</m:t>
            </m:r>
          </m:sub>
        </m:sSub>
        <m:r>
          <w:rPr>
            <w:rFonts w:ascii="Cambria Math" w:hAnsi="Cambria Math"/>
          </w:rPr>
          <m:t>(x,y)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 W-1</m:t>
            </m:r>
          </m:e>
        </m:d>
        <m:r>
          <w:rPr>
            <w:rFonts w:ascii="Cambria Math" w:hAnsi="Cambria Math"/>
          </w:rPr>
          <m:t>×[0, H-1]</m:t>
        </m:r>
      </m:oMath>
      <w:r>
        <w:t>.</w:t>
      </w:r>
    </w:p>
    <w:p w14:paraId="476852FC" w14:textId="77777777" w:rsidR="00C92F4B" w:rsidRDefault="009755E2" w:rsidP="00753FBD">
      <w:pPr>
        <w:keepNext/>
        <w:spacing w:before="240" w:after="360"/>
      </w:pPr>
      <w:r>
        <w:t>Area B2</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 xml:space="preserve">. </w:t>
      </w:r>
    </w:p>
    <w:p w14:paraId="0844654B" w14:textId="77777777" w:rsidR="00C92F4B" w:rsidRDefault="009755E2" w:rsidP="00753FBD">
      <w:pPr>
        <w:spacing w:before="240" w:after="360"/>
      </w:pPr>
      <w:r>
        <w:t>Area B3</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42EE9642" w14:textId="77777777" w:rsidR="00C509D8" w:rsidRPr="00C509D8" w:rsidRDefault="00C509D8" w:rsidP="00753FBD">
      <w:pPr>
        <w:spacing w:before="240" w:after="360"/>
        <w:rPr>
          <w:b/>
        </w:rPr>
      </w:pPr>
      <w:r w:rsidRPr="00C509D8">
        <w:rPr>
          <w:b/>
        </w:rPr>
        <w:t>Auxiliary view</w:t>
      </w:r>
    </w:p>
    <w:p w14:paraId="56073BAA" w14:textId="77777777" w:rsidR="00C92F4B" w:rsidRDefault="009755E2" w:rsidP="00753FBD">
      <w:pPr>
        <w:spacing w:before="240" w:after="360"/>
      </w:pPr>
      <w:r>
        <w:t>Area B4</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6E88D2DB" w14:textId="77777777" w:rsidR="00C92F4B" w:rsidRDefault="009755E2" w:rsidP="00753FBD">
      <w:pPr>
        <w:spacing w:before="240" w:after="360"/>
      </w:pPr>
      <w:r>
        <w:t>Area B5</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 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120DFD31" w14:textId="77777777" w:rsidR="00C92F4B" w:rsidRDefault="00C92F4B" w:rsidP="00753FBD">
      <w:pPr>
        <w:spacing w:before="240" w:after="360"/>
      </w:pPr>
      <w:r>
        <w:t>Area B6</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DB70E5A" w14:textId="77777777" w:rsidR="00C92F4B" w:rsidRDefault="00C92F4B" w:rsidP="00753FBD">
      <w:pPr>
        <w:spacing w:before="240" w:after="360"/>
      </w:pPr>
      <w:r>
        <w:t>Area B7</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2AE6C76" w14:textId="77777777" w:rsidR="00C92F4B" w:rsidRDefault="00C92F4B" w:rsidP="00753FBD">
      <w:pPr>
        <w:spacing w:before="240" w:after="360"/>
      </w:pPr>
      <w:r>
        <w:t>Area B8</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(2x+1,4y+2)</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6883B592" w14:textId="77777777" w:rsidR="00564B40" w:rsidRDefault="00C92F4B" w:rsidP="00753FBD">
      <w:pPr>
        <w:spacing w:before="240" w:after="360"/>
      </w:pPr>
      <w:r>
        <w:t>Area B9</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(2x+1,4y+2)</m:t>
        </m:r>
      </m:oMath>
      <w:r>
        <w:t xml:space="preserve">, where </w:t>
      </w:r>
      <w:r w:rsidR="00ED3545">
        <w:t xml:space="preserve">the range of </w:t>
      </w:r>
      <m:oMath>
        <m:r>
          <w:rPr>
            <w:rFonts w:ascii="Cambria Math" w:hAnsi="Cambria Math"/>
          </w:rPr>
          <m:t>(x,y)</m:t>
        </m:r>
      </m:oMath>
      <w:r>
        <w:t xml:space="preserve"> is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1FD97F8D" w14:textId="77777777" w:rsidR="00564B40" w:rsidRDefault="00564B40" w:rsidP="00753FBD">
      <w:pPr>
        <w:spacing w:before="240" w:after="240"/>
      </w:pPr>
      <w:r>
        <w:t xml:space="preserve">In the above equations,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ED3545">
        <w:t xml:space="preserve"> </w:t>
      </w:r>
      <w:r>
        <w:t xml:space="preserve">are either </w:t>
      </w:r>
      <w:r w:rsidR="00ED3545">
        <w:t>the same as</w:t>
      </w:r>
      <w:r>
        <w:t xml:space="preserve"> or </w:t>
      </w:r>
      <w:r w:rsidR="00ED3545">
        <w:t>represent</w:t>
      </w:r>
      <w:r>
        <w:t xml:space="preserve"> filtered versions of </w:t>
      </w:r>
      <m:oMath>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(2x,2y)</m:t>
        </m:r>
      </m:oMath>
      <w:r w:rsidR="0029692C">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(2x,2y)</m:t>
        </m:r>
      </m:oMath>
      <w:r w:rsidR="00ED3545">
        <w:t xml:space="preserve"> respectively</w:t>
      </w:r>
      <w:r w:rsidR="00371E85">
        <w:t xml:space="preserve">, where the range of </w:t>
      </w:r>
      <m:oMath>
        <m:r>
          <w:rPr>
            <w:rFonts w:ascii="Cambria Math" w:hAnsi="Cambria Math"/>
          </w:rPr>
          <m:t>(x,y)</m:t>
        </m:r>
      </m:oMath>
      <w:r w:rsidR="00371E85">
        <w:t xml:space="preserve"> </w:t>
      </w:r>
      <w:proofErr w:type="gramStart"/>
      <w:r w:rsidR="00371E85">
        <w:t xml:space="preserve">is </w:t>
      </w:r>
      <w:proofErr w:type="gramEnd"/>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29692C">
        <w:t>.</w:t>
      </w:r>
      <w:r w:rsidR="00A97679">
        <w:t xml:space="preserve"> This choice is explained in more detail in section </w:t>
      </w:r>
      <w:r w:rsidR="00A97679">
        <w:fldChar w:fldCharType="begin"/>
      </w:r>
      <w:r w:rsidR="00A97679">
        <w:instrText xml:space="preserve"> REF _Ref336552173 \r \h </w:instrText>
      </w:r>
      <w:r w:rsidR="00A97679">
        <w:fldChar w:fldCharType="separate"/>
      </w:r>
      <w:r w:rsidR="004750CB">
        <w:t>2.4</w:t>
      </w:r>
      <w:r w:rsidR="00A97679">
        <w:fldChar w:fldCharType="end"/>
      </w:r>
      <w:r w:rsidR="00A97679">
        <w:t>.</w:t>
      </w:r>
    </w:p>
    <w:p w14:paraId="75FF1212" w14:textId="77777777" w:rsidR="00AF3B43" w:rsidRDefault="00AF3B43" w:rsidP="00753FBD">
      <w:pPr>
        <w:pStyle w:val="Heading3"/>
        <w:spacing w:before="360" w:after="120"/>
        <w:rPr>
          <w:lang w:val="en-CA"/>
        </w:rPr>
      </w:pPr>
      <w:r>
        <w:rPr>
          <w:lang w:val="en-CA"/>
        </w:rPr>
        <w:t>Advantages</w:t>
      </w:r>
    </w:p>
    <w:p w14:paraId="5565322D" w14:textId="77777777" w:rsidR="00876B2D" w:rsidRDefault="00876B2D" w:rsidP="00543D16">
      <w:pPr>
        <w:rPr>
          <w:lang w:val="en-CA"/>
        </w:rPr>
      </w:pPr>
      <w:r>
        <w:rPr>
          <w:lang w:val="en-CA"/>
        </w:rPr>
        <w:t xml:space="preserve">The proposed packing method is designed </w:t>
      </w:r>
      <w:r w:rsidR="00AF3B43">
        <w:rPr>
          <w:lang w:val="en-CA"/>
        </w:rPr>
        <w:t>such that</w:t>
      </w:r>
      <w:r>
        <w:rPr>
          <w:lang w:val="en-CA"/>
        </w:rPr>
        <w:t>:</w:t>
      </w:r>
    </w:p>
    <w:p w14:paraId="2642C8EF" w14:textId="77777777" w:rsidR="00876B2D" w:rsidRDefault="00A26FD0" w:rsidP="00753FBD">
      <w:pPr>
        <w:pStyle w:val="ListParagraph"/>
        <w:numPr>
          <w:ilvl w:val="0"/>
          <w:numId w:val="16"/>
        </w:numPr>
        <w:spacing w:before="120" w:after="240"/>
        <w:rPr>
          <w:lang w:val="en-CA"/>
        </w:rPr>
      </w:pPr>
      <w:r>
        <w:rPr>
          <w:lang w:val="en-CA"/>
        </w:rPr>
        <w:t>The m</w:t>
      </w:r>
      <w:r w:rsidR="00876B2D" w:rsidRPr="00876B2D">
        <w:rPr>
          <w:lang w:val="en-CA"/>
        </w:rPr>
        <w:t xml:space="preserve">ain view </w:t>
      </w:r>
      <w:r w:rsidR="00AF3B43">
        <w:rPr>
          <w:lang w:val="en-CA"/>
        </w:rPr>
        <w:t>is</w:t>
      </w:r>
      <w:r w:rsidR="00876B2D" w:rsidRPr="00876B2D">
        <w:rPr>
          <w:lang w:val="en-CA"/>
        </w:rPr>
        <w:t xml:space="preserve"> </w:t>
      </w:r>
      <w:r w:rsidR="000A6099">
        <w:rPr>
          <w:lang w:val="en-CA"/>
        </w:rPr>
        <w:t>a</w:t>
      </w:r>
      <w:r w:rsidR="000A6099" w:rsidRPr="00876B2D">
        <w:rPr>
          <w:lang w:val="en-CA"/>
        </w:rPr>
        <w:t xml:space="preserve"> </w:t>
      </w:r>
      <w:r w:rsidR="00876B2D" w:rsidRPr="00876B2D">
        <w:rPr>
          <w:lang w:val="en-CA"/>
        </w:rPr>
        <w:t>YUV420 equivalent of the original YUV444 frame</w:t>
      </w:r>
    </w:p>
    <w:p w14:paraId="6B233178" w14:textId="77777777" w:rsidR="00AF3B43" w:rsidRDefault="00AF3B43" w:rsidP="00753FBD">
      <w:pPr>
        <w:pStyle w:val="ListParagraph"/>
        <w:numPr>
          <w:ilvl w:val="1"/>
          <w:numId w:val="16"/>
        </w:numPr>
        <w:spacing w:before="120" w:after="240"/>
        <w:rPr>
          <w:lang w:val="en-CA"/>
        </w:rPr>
      </w:pPr>
      <w:r>
        <w:rPr>
          <w:lang w:val="en-CA"/>
        </w:rPr>
        <w:t xml:space="preserve">Systems can </w:t>
      </w:r>
      <w:r w:rsidR="000A6099">
        <w:rPr>
          <w:lang w:val="en-CA"/>
        </w:rPr>
        <w:t xml:space="preserve">optionally </w:t>
      </w:r>
      <w:r>
        <w:rPr>
          <w:lang w:val="en-CA"/>
        </w:rPr>
        <w:t xml:space="preserve">just display </w:t>
      </w:r>
      <w:r w:rsidR="000A6099">
        <w:rPr>
          <w:lang w:val="en-CA"/>
        </w:rPr>
        <w:t xml:space="preserve">just </w:t>
      </w:r>
      <w:r>
        <w:rPr>
          <w:lang w:val="en-CA"/>
        </w:rPr>
        <w:t>the main view if YUV4</w:t>
      </w:r>
      <w:r w:rsidR="000A6099">
        <w:rPr>
          <w:lang w:val="en-CA"/>
        </w:rPr>
        <w:t>20 output</w:t>
      </w:r>
      <w:r>
        <w:rPr>
          <w:lang w:val="en-CA"/>
        </w:rPr>
        <w:t xml:space="preserve"> is </w:t>
      </w:r>
      <w:r w:rsidR="000A6099">
        <w:rPr>
          <w:lang w:val="en-CA"/>
        </w:rPr>
        <w:t>needed</w:t>
      </w:r>
    </w:p>
    <w:p w14:paraId="402DAEB9" w14:textId="77777777" w:rsidR="00612D05" w:rsidRDefault="00A26FD0" w:rsidP="00753FBD">
      <w:pPr>
        <w:pStyle w:val="ListParagraph"/>
        <w:numPr>
          <w:ilvl w:val="0"/>
          <w:numId w:val="16"/>
        </w:numPr>
        <w:spacing w:before="120" w:after="240"/>
        <w:rPr>
          <w:lang w:val="en-CA"/>
        </w:rPr>
      </w:pPr>
      <w:r>
        <w:rPr>
          <w:lang w:val="en-CA"/>
        </w:rPr>
        <w:t>The a</w:t>
      </w:r>
      <w:r w:rsidR="00612D05">
        <w:rPr>
          <w:lang w:val="en-CA"/>
        </w:rPr>
        <w:t>uxiliary view fits the content model of a YUV420 frame and is well suited for compression</w:t>
      </w:r>
      <w:r>
        <w:rPr>
          <w:lang w:val="en-CA"/>
        </w:rPr>
        <w:t xml:space="preserve"> in this manner, in terms of</w:t>
      </w:r>
    </w:p>
    <w:p w14:paraId="3394B8DD" w14:textId="77777777" w:rsidR="00AF3B43" w:rsidRDefault="00612D05" w:rsidP="00753FBD">
      <w:pPr>
        <w:pStyle w:val="ListParagraph"/>
        <w:numPr>
          <w:ilvl w:val="1"/>
          <w:numId w:val="16"/>
        </w:numPr>
        <w:spacing w:before="120" w:after="240"/>
        <w:rPr>
          <w:lang w:val="en-CA"/>
        </w:rPr>
      </w:pPr>
      <w:r>
        <w:rPr>
          <w:lang w:val="en-CA"/>
        </w:rPr>
        <w:t>G</w:t>
      </w:r>
      <w:r w:rsidR="00AF3B43">
        <w:rPr>
          <w:lang w:val="en-CA"/>
        </w:rPr>
        <w:t>eometric consistency across its Y, U and V components</w:t>
      </w:r>
    </w:p>
    <w:p w14:paraId="6B84BEF7" w14:textId="77777777" w:rsidR="00876B2D" w:rsidRPr="00876B2D" w:rsidRDefault="00AF3B43" w:rsidP="00753FBD">
      <w:pPr>
        <w:pStyle w:val="ListParagraph"/>
        <w:numPr>
          <w:ilvl w:val="1"/>
          <w:numId w:val="16"/>
        </w:numPr>
        <w:spacing w:before="120" w:after="240"/>
        <w:rPr>
          <w:lang w:val="en-CA"/>
        </w:rPr>
      </w:pPr>
      <w:r>
        <w:rPr>
          <w:lang w:val="en-CA"/>
        </w:rPr>
        <w:t xml:space="preserve">Motion is highly correlated </w:t>
      </w:r>
      <w:r w:rsidR="00612D05">
        <w:rPr>
          <w:lang w:val="en-CA"/>
        </w:rPr>
        <w:t>across its Y, U and V components</w:t>
      </w:r>
    </w:p>
    <w:p w14:paraId="5E9EEAE9" w14:textId="77777777" w:rsidR="00C509D8" w:rsidRDefault="00C509D8" w:rsidP="00543D16">
      <w:pPr>
        <w:rPr>
          <w:lang w:val="en-CA"/>
        </w:rPr>
      </w:pPr>
      <w:r>
        <w:rPr>
          <w:lang w:val="en-CA"/>
        </w:rPr>
        <w:t>Th</w:t>
      </w:r>
      <w:r w:rsidR="00876B2D">
        <w:rPr>
          <w:lang w:val="en-CA"/>
        </w:rPr>
        <w:t>e</w:t>
      </w:r>
      <w:r w:rsidR="00AF3B43">
        <w:rPr>
          <w:lang w:val="en-CA"/>
        </w:rPr>
        <w:t xml:space="preserve"> packing method</w:t>
      </w:r>
      <w:r w:rsidR="00406356">
        <w:rPr>
          <w:lang w:val="en-CA"/>
        </w:rPr>
        <w:t xml:space="preserve"> </w:t>
      </w:r>
      <w:r>
        <w:rPr>
          <w:lang w:val="en-CA"/>
        </w:rPr>
        <w:t xml:space="preserve">is illustrated by the following example wherein </w:t>
      </w:r>
      <w:r w:rsidR="00406356">
        <w:rPr>
          <w:lang w:val="en-CA"/>
        </w:rPr>
        <w:t>a</w:t>
      </w:r>
      <w:r>
        <w:rPr>
          <w:lang w:val="en-CA"/>
        </w:rPr>
        <w:t xml:space="preserve"> YUV444 frame contains </w:t>
      </w:r>
      <w:r w:rsidR="00192EC1">
        <w:rPr>
          <w:lang w:val="en-CA"/>
        </w:rPr>
        <w:t>a circle</w:t>
      </w:r>
      <w:r w:rsidR="00813AD5">
        <w:rPr>
          <w:lang w:val="en-CA"/>
        </w:rPr>
        <w:t xml:space="preserve"> </w:t>
      </w:r>
      <w:r>
        <w:rPr>
          <w:lang w:val="en-CA"/>
        </w:rPr>
        <w:t xml:space="preserve">represented </w:t>
      </w:r>
      <w:r w:rsidR="00813AD5">
        <w:rPr>
          <w:lang w:val="en-CA"/>
        </w:rPr>
        <w:t>using gray color (checkerboard pattern)</w:t>
      </w:r>
      <w:r>
        <w:rPr>
          <w:lang w:val="en-CA"/>
        </w:rPr>
        <w:t xml:space="preserve"> for the Y plane, </w:t>
      </w:r>
      <w:r w:rsidR="00813AD5">
        <w:rPr>
          <w:lang w:val="en-CA"/>
        </w:rPr>
        <w:t xml:space="preserve">blue color (horizontal lines) </w:t>
      </w:r>
      <w:r>
        <w:rPr>
          <w:lang w:val="en-CA"/>
        </w:rPr>
        <w:t xml:space="preserve">for the U plane and red color </w:t>
      </w:r>
      <w:r w:rsidR="00813AD5">
        <w:rPr>
          <w:lang w:val="en-CA"/>
        </w:rPr>
        <w:t xml:space="preserve">(vertical lines) </w:t>
      </w:r>
      <w:r>
        <w:rPr>
          <w:lang w:val="en-CA"/>
        </w:rPr>
        <w:t>for the V plane</w:t>
      </w:r>
      <w:r w:rsidR="00406356">
        <w:rPr>
          <w:lang w:val="en-CA"/>
        </w:rPr>
        <w:t xml:space="preserve"> and how the resultant main and auxiliary views are formed in YUV420 format.</w:t>
      </w:r>
    </w:p>
    <w:p w14:paraId="11A6DD1D" w14:textId="77777777" w:rsidR="00406356" w:rsidRDefault="00406356" w:rsidP="00753FBD">
      <w:pPr>
        <w:keepNext/>
        <w:ind w:firstLine="720"/>
        <w:rPr>
          <w:lang w:val="en-CA"/>
        </w:rPr>
      </w:pPr>
      <w:r>
        <w:rPr>
          <w:lang w:val="en-CA"/>
        </w:rPr>
        <w:lastRenderedPageBreak/>
        <w:tab/>
      </w:r>
      <w:r>
        <w:rPr>
          <w:lang w:val="en-CA"/>
        </w:rPr>
        <w:tab/>
      </w:r>
      <w:r>
        <w:rPr>
          <w:lang w:val="en-CA"/>
        </w:rPr>
        <w:tab/>
      </w:r>
      <w:r w:rsidRPr="00836A14">
        <w:rPr>
          <w:lang w:val="en-CA"/>
        </w:rPr>
        <w:t>Y</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U</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V</w:t>
      </w:r>
      <w:r w:rsidRPr="00836A14">
        <w:rPr>
          <w:sz w:val="12"/>
          <w:szCs w:val="12"/>
          <w:lang w:val="en-CA"/>
        </w:rPr>
        <w:t>4</w:t>
      </w:r>
      <w:r>
        <w:rPr>
          <w:sz w:val="12"/>
          <w:szCs w:val="12"/>
          <w:lang w:val="en-CA"/>
        </w:rPr>
        <w:t>44</w:t>
      </w:r>
    </w:p>
    <w:p w14:paraId="497D6DA9" w14:textId="77777777" w:rsidR="00C509D8" w:rsidRDefault="00684FD2" w:rsidP="00753FBD">
      <w:pPr>
        <w:keepNext/>
        <w:rPr>
          <w:lang w:val="en-CA"/>
        </w:rPr>
      </w:pPr>
      <w:r>
        <w:rPr>
          <w:noProof/>
        </w:rPr>
        <mc:AlternateContent>
          <mc:Choice Requires="wpg">
            <w:drawing>
              <wp:anchor distT="0" distB="0" distL="114300" distR="114300" simplePos="0" relativeHeight="251761664" behindDoc="0" locked="0" layoutInCell="1" allowOverlap="1" wp14:anchorId="2700CCFB" wp14:editId="64C48AEE">
                <wp:simplePos x="0" y="0"/>
                <wp:positionH relativeFrom="column">
                  <wp:posOffset>1021278</wp:posOffset>
                </wp:positionH>
                <wp:positionV relativeFrom="paragraph">
                  <wp:posOffset>0</wp:posOffset>
                </wp:positionV>
                <wp:extent cx="3154680" cy="923544"/>
                <wp:effectExtent l="0" t="0" r="26670" b="10160"/>
                <wp:wrapNone/>
                <wp:docPr id="107" name="Group 107"/>
                <wp:cNvGraphicFramePr/>
                <a:graphic xmlns:a="http://schemas.openxmlformats.org/drawingml/2006/main">
                  <a:graphicData uri="http://schemas.microsoft.com/office/word/2010/wordprocessingGroup">
                    <wpg:wgp>
                      <wpg:cNvGrpSpPr/>
                      <wpg:grpSpPr>
                        <a:xfrm>
                          <a:off x="0" y="0"/>
                          <a:ext cx="3154680" cy="923544"/>
                          <a:chOff x="0" y="0"/>
                          <a:chExt cx="3158201" cy="920338"/>
                        </a:xfrm>
                      </wpg:grpSpPr>
                      <wpg:grpSp>
                        <wpg:cNvPr id="83" name="Group 83"/>
                        <wpg:cNvGrpSpPr/>
                        <wpg:grpSpPr>
                          <a:xfrm>
                            <a:off x="0" y="5938"/>
                            <a:ext cx="914354" cy="914400"/>
                            <a:chOff x="0" y="0"/>
                            <a:chExt cx="914354" cy="914400"/>
                          </a:xfrm>
                        </wpg:grpSpPr>
                        <wps:wsp>
                          <wps:cNvPr id="55"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3C95255D" w14:textId="77777777" w:rsidR="005165F4" w:rsidRPr="00E36894" w:rsidRDefault="005165F4" w:rsidP="00C509D8">
                                <w:pPr>
                                  <w:rPr>
                                    <w:vertAlign w:val="subscript"/>
                                  </w:rPr>
                                </w:pPr>
                              </w:p>
                            </w:txbxContent>
                          </wps:txbx>
                          <wps:bodyPr rot="0" vert="horz" wrap="square" lIns="91440" tIns="45720" rIns="91440" bIns="45720" anchor="t" anchorCtr="0" upright="1">
                            <a:noAutofit/>
                          </wps:bodyPr>
                        </wps:wsp>
                        <wps:wsp>
                          <wps:cNvPr id="64" name="Oval 64"/>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7" name="Group 87"/>
                        <wpg:cNvGrpSpPr/>
                        <wpg:grpSpPr>
                          <a:xfrm>
                            <a:off x="1122218" y="0"/>
                            <a:ext cx="913765" cy="914400"/>
                            <a:chOff x="0" y="0"/>
                            <a:chExt cx="913765" cy="914400"/>
                          </a:xfrm>
                        </wpg:grpSpPr>
                        <wps:wsp>
                          <wps:cNvPr id="7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46351D8" w14:textId="77777777" w:rsidR="005165F4" w:rsidRPr="00E36894" w:rsidRDefault="005165F4" w:rsidP="00192EC1">
                                <w:pPr>
                                  <w:rPr>
                                    <w:vertAlign w:val="subscript"/>
                                  </w:rPr>
                                </w:pPr>
                              </w:p>
                            </w:txbxContent>
                          </wps:txbx>
                          <wps:bodyPr rot="0" vert="horz" wrap="square" lIns="91440" tIns="45720" rIns="91440" bIns="45720" anchor="t" anchorCtr="0" upright="1">
                            <a:noAutofit/>
                          </wps:bodyPr>
                        </wps:wsp>
                        <wps:wsp>
                          <wps:cNvPr id="74" name="Oval 7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8" name="Group 88"/>
                        <wpg:cNvGrpSpPr/>
                        <wpg:grpSpPr>
                          <a:xfrm>
                            <a:off x="2244436" y="0"/>
                            <a:ext cx="913765" cy="914400"/>
                            <a:chOff x="0" y="0"/>
                            <a:chExt cx="913765" cy="914400"/>
                          </a:xfrm>
                        </wpg:grpSpPr>
                        <wps:wsp>
                          <wps:cNvPr id="7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1289D14D" w14:textId="77777777" w:rsidR="005165F4" w:rsidRPr="00E36894" w:rsidRDefault="005165F4" w:rsidP="00684FD2">
                                <w:pPr>
                                  <w:rPr>
                                    <w:vertAlign w:val="subscript"/>
                                  </w:rPr>
                                </w:pPr>
                              </w:p>
                            </w:txbxContent>
                          </wps:txbx>
                          <wps:bodyPr rot="0" vert="horz" wrap="square" lIns="91440" tIns="45720" rIns="91440" bIns="45720" anchor="t" anchorCtr="0" upright="1">
                            <a:noAutofit/>
                          </wps:bodyPr>
                        </wps:wsp>
                        <wps:wsp>
                          <wps:cNvPr id="77" name="Oval 7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107" o:spid="_x0000_s1044" style="position:absolute;margin-left:80.4pt;margin-top:0;width:248.4pt;height:72.7pt;z-index:251761664;mso-width-relative:margin;mso-height-relative:margin" coordsize="31582,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">
                <v:group id="Group 83" o:spid="_x0000_s1045" style="position:absolute;top:59;width:9143;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rect id="Rectangle 62" o:spid="_x0000_s104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textbox>
                      <w:txbxContent>
                        <w:p w14:paraId="3C95255D" w14:textId="77777777" w:rsidR="005165F4" w:rsidRPr="00E36894" w:rsidRDefault="005165F4" w:rsidP="00C509D8">
                          <w:pPr>
                            <w:rPr>
                              <w:vertAlign w:val="subscript"/>
                            </w:rPr>
                          </w:pPr>
                        </w:p>
                      </w:txbxContent>
                    </v:textbox>
                  </v:rect>
                  <v:oval id="Oval 64" o:spid="_x0000_s104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Lam8QA&#10;AADbAAAADwAAAGRycy9kb3ducmV2LnhtbESPS4vCQBCE7wv+h6EFb+tEER/RUcQHLnhYNhH02GTa&#10;JJjpCZlR47/fERb2WFTVV9Ri1ZpKPKhxpWUFg34EgjizuuRcwSndf05BOI+ssbJMCl7kYLXsfCww&#10;1vbJP/RIfC4ChF2MCgrv61hKlxVk0PVtTRy8q20M+iCbXOoGnwFuKjmMorE0WHJYKLCmTUHZLbkb&#10;BReiib3t2kEqt69k8j073OvjWalet13PQXhq/X/4r/2lFYxH8P4Sf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S2pvEAAAA2wAAAA8AAAAAAAAAAAAAAAAAmAIAAGRycy9k&#10;b3ducmV2LnhtbFBLBQYAAAAABAAEAPUAAACJAwAAAAA=&#10;" fillcolor="#cfcdcd [2894]" stroked="f">
                    <v:fill r:id="rId18" o:title="" color2="white [3212]" type="pattern"/>
                    <v:stroke joinstyle="miter"/>
                  </v:oval>
                </v:group>
                <v:group id="Group 87" o:spid="_x0000_s1048" style="position:absolute;left:11222;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rect id="Rectangle 62" o:spid="_x0000_s104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14:paraId="346351D8" w14:textId="77777777" w:rsidR="005165F4" w:rsidRPr="00E36894" w:rsidRDefault="005165F4" w:rsidP="00192EC1">
                          <w:pPr>
                            <w:rPr>
                              <w:vertAlign w:val="subscript"/>
                            </w:rPr>
                          </w:pPr>
                        </w:p>
                      </w:txbxContent>
                    </v:textbox>
                  </v:rect>
                  <v:oval id="Oval 74" o:spid="_x0000_s105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fcAA&#10;AADbAAAADwAAAGRycy9kb3ducmV2LnhtbESPQWsCMRSE74L/ITzBm2atUmVrFFsoeNWKXh/J62bb&#10;zct2k2r890YQPA4z8w2zXCfXiDN1ofasYDIuQBBrb2quFBy+PkcLECEiG2w8k4IrBViv+r0llsZf&#10;eEfnfaxEhnAoUYGNsS2lDNqSwzD2LXH2vn3nMGbZVdJ0eMlw18iXoniVDmvOCxZb+rCkf/f/TkFM&#10;bfg7nZIOC2OPupil68/0XanhIG3eQERK8Rl+tLdGwXw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AxfcAAAADbAAAADwAAAAAAAAAAAAAAAACYAgAAZHJzL2Rvd25y&#10;ZXYueG1sUEsFBgAAAAAEAAQA9QAAAIUDAAAAAA==&#10;" fillcolor="#0070c0" stroked="f">
                    <v:fill r:id="rId19" o:title="" color2="white [3212]" type="pattern"/>
                    <v:stroke joinstyle="miter"/>
                  </v:oval>
                </v:group>
                <v:group id="Group 88" o:spid="_x0000_s1051" style="position:absolute;left:22444;width:9138;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rect id="Rectangle 62" o:spid="_x0000_s105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textbox>
                      <w:txbxContent>
                        <w:p w14:paraId="1289D14D" w14:textId="77777777" w:rsidR="005165F4" w:rsidRPr="00E36894" w:rsidRDefault="005165F4" w:rsidP="00684FD2">
                          <w:pPr>
                            <w:rPr>
                              <w:vertAlign w:val="subscript"/>
                            </w:rPr>
                          </w:pPr>
                        </w:p>
                      </w:txbxContent>
                    </v:textbox>
                  </v:rect>
                  <v:oval id="Oval 77" o:spid="_x0000_s105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6MXsIA&#10;AADbAAAADwAAAGRycy9kb3ducmV2LnhtbESPzYoCMRCE7wu+Q2jB25pRwZ/RKLqw4nVVPDeTNjM6&#10;6QxJ1HGffrMgeCyq6itqsWptLe7kQ+VYwaCfgSAunK7YKDgevj+nIEJE1lg7JgVPCrBadj4WmGv3&#10;4B+676MRCcIhRwVljE0uZShKshj6riFO3tl5izFJb6T2+EhwW8thlo2lxYrTQokNfZVUXPc3q8DT&#10;ZngcmdPtPJiNL7+0O2Vms1Wq123XcxCR2vgOv9o7rWAygf8v6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oxewgAAANsAAAAPAAAAAAAAAAAAAAAAAJgCAABkcnMvZG93&#10;bnJldi54bWxQSwUGAAAAAAQABAD1AAAAhwMAAAAA&#10;" fillcolor="red" stroked="f">
                    <v:fill r:id="rId20" o:title="" color2="white [3212]" type="pattern"/>
                    <v:stroke joinstyle="miter"/>
                  </v:oval>
                </v:group>
              </v:group>
            </w:pict>
          </mc:Fallback>
        </mc:AlternateContent>
      </w:r>
    </w:p>
    <w:p w14:paraId="6BE4DB36" w14:textId="77777777" w:rsidR="00C509D8" w:rsidRDefault="00406356" w:rsidP="00753FBD">
      <w:pPr>
        <w:keepNext/>
        <w:rPr>
          <w:lang w:val="en-CA"/>
        </w:rPr>
      </w:pPr>
      <w:r>
        <w:rPr>
          <w:lang w:val="en-CA"/>
        </w:rPr>
        <w:t>YUV444 frame</w:t>
      </w:r>
    </w:p>
    <w:p w14:paraId="45BA9942" w14:textId="77777777" w:rsidR="00C509D8" w:rsidRDefault="00C509D8" w:rsidP="00753FBD">
      <w:pPr>
        <w:keepNext/>
        <w:rPr>
          <w:lang w:val="en-CA"/>
        </w:rPr>
      </w:pPr>
    </w:p>
    <w:p w14:paraId="22964F5F" w14:textId="77777777" w:rsidR="00C509D8" w:rsidRDefault="00C509D8" w:rsidP="00753FBD">
      <w:pPr>
        <w:keepNext/>
        <w:rPr>
          <w:lang w:val="en-CA"/>
        </w:rPr>
      </w:pPr>
    </w:p>
    <w:p w14:paraId="7B6FB38B" w14:textId="77777777" w:rsidR="00406356" w:rsidRDefault="00406356" w:rsidP="00753FBD">
      <w:pPr>
        <w:keepNext/>
        <w:ind w:firstLine="720"/>
        <w:rPr>
          <w:lang w:val="en-CA"/>
        </w:rPr>
      </w:pPr>
      <w:r>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0747D901" w14:textId="77777777" w:rsidR="00684FD2" w:rsidRDefault="00406356" w:rsidP="00753FBD">
      <w:pPr>
        <w:keepNext/>
        <w:rPr>
          <w:lang w:val="en-CA"/>
        </w:rPr>
      </w:pPr>
      <w:r>
        <w:rPr>
          <w:lang w:val="en-CA"/>
        </w:rPr>
        <w:t>Main view</w:t>
      </w:r>
      <w:r w:rsidR="00684FD2">
        <w:rPr>
          <w:noProof/>
        </w:rPr>
        <mc:AlternateContent>
          <mc:Choice Requires="wpg">
            <w:drawing>
              <wp:anchor distT="0" distB="0" distL="114300" distR="114300" simplePos="0" relativeHeight="251767808" behindDoc="0" locked="0" layoutInCell="1" allowOverlap="1" wp14:anchorId="6312ACD1" wp14:editId="5E7CBE64">
                <wp:simplePos x="0" y="0"/>
                <wp:positionH relativeFrom="column">
                  <wp:posOffset>1021278</wp:posOffset>
                </wp:positionH>
                <wp:positionV relativeFrom="paragraph">
                  <wp:posOffset>0</wp:posOffset>
                </wp:positionV>
                <wp:extent cx="2697480" cy="923544"/>
                <wp:effectExtent l="0" t="0" r="26670" b="10160"/>
                <wp:wrapNone/>
                <wp:docPr id="108" name="Group 108"/>
                <wp:cNvGraphicFramePr/>
                <a:graphic xmlns:a="http://schemas.openxmlformats.org/drawingml/2006/main">
                  <a:graphicData uri="http://schemas.microsoft.com/office/word/2010/wordprocessingGroup">
                    <wpg:wgp>
                      <wpg:cNvGrpSpPr/>
                      <wpg:grpSpPr>
                        <a:xfrm>
                          <a:off x="0" y="0"/>
                          <a:ext cx="2697480" cy="923544"/>
                          <a:chOff x="0" y="0"/>
                          <a:chExt cx="2695699" cy="920338"/>
                        </a:xfrm>
                      </wpg:grpSpPr>
                      <wpg:grpSp>
                        <wpg:cNvPr id="89" name="Group 89"/>
                        <wpg:cNvGrpSpPr/>
                        <wpg:grpSpPr>
                          <a:xfrm>
                            <a:off x="0" y="5938"/>
                            <a:ext cx="913765" cy="914400"/>
                            <a:chOff x="0" y="0"/>
                            <a:chExt cx="914354" cy="914400"/>
                          </a:xfrm>
                        </wpg:grpSpPr>
                        <wps:wsp>
                          <wps:cNvPr id="90"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47B038A2" w14:textId="77777777" w:rsidR="005165F4" w:rsidRPr="00E36894" w:rsidRDefault="005165F4" w:rsidP="00684FD2">
                                <w:pPr>
                                  <w:rPr>
                                    <w:vertAlign w:val="subscript"/>
                                  </w:rPr>
                                </w:pPr>
                              </w:p>
                            </w:txbxContent>
                          </wps:txbx>
                          <wps:bodyPr rot="0" vert="horz" wrap="square" lIns="91440" tIns="45720" rIns="91440" bIns="45720" anchor="t" anchorCtr="0" upright="1">
                            <a:noAutofit/>
                          </wps:bodyPr>
                        </wps:wsp>
                        <wps:wsp>
                          <wps:cNvPr id="91" name="Oval 91"/>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2" name="Group 92"/>
                        <wpg:cNvGrpSpPr>
                          <a:grpSpLocks/>
                        </wpg:cNvGrpSpPr>
                        <wpg:grpSpPr>
                          <a:xfrm>
                            <a:off x="1122218" y="5938"/>
                            <a:ext cx="457200" cy="457200"/>
                            <a:chOff x="0" y="0"/>
                            <a:chExt cx="913765" cy="914400"/>
                          </a:xfrm>
                        </wpg:grpSpPr>
                        <wps:wsp>
                          <wps:cNvPr id="9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22E1A974" w14:textId="77777777" w:rsidR="005165F4" w:rsidRPr="00E36894" w:rsidRDefault="005165F4" w:rsidP="00684FD2">
                                <w:pPr>
                                  <w:rPr>
                                    <w:vertAlign w:val="subscript"/>
                                  </w:rPr>
                                </w:pPr>
                              </w:p>
                            </w:txbxContent>
                          </wps:txbx>
                          <wps:bodyPr rot="0" vert="horz" wrap="square" lIns="91440" tIns="45720" rIns="91440" bIns="45720" anchor="t" anchorCtr="0" upright="1">
                            <a:noAutofit/>
                          </wps:bodyPr>
                        </wps:wsp>
                        <wps:wsp>
                          <wps:cNvPr id="94" name="Oval 9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5" name="Group 95"/>
                        <wpg:cNvGrpSpPr/>
                        <wpg:grpSpPr>
                          <a:xfrm>
                            <a:off x="2238499" y="0"/>
                            <a:ext cx="457200" cy="457200"/>
                            <a:chOff x="0" y="0"/>
                            <a:chExt cx="913765" cy="914400"/>
                          </a:xfrm>
                        </wpg:grpSpPr>
                        <wps:wsp>
                          <wps:cNvPr id="9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100271E" w14:textId="77777777" w:rsidR="005165F4" w:rsidRPr="00E36894" w:rsidRDefault="005165F4" w:rsidP="00684FD2">
                                <w:pPr>
                                  <w:rPr>
                                    <w:vertAlign w:val="subscript"/>
                                  </w:rPr>
                                </w:pPr>
                              </w:p>
                            </w:txbxContent>
                          </wps:txbx>
                          <wps:bodyPr rot="0" vert="horz" wrap="square" lIns="91440" tIns="45720" rIns="91440" bIns="45720" anchor="t" anchorCtr="0" upright="1">
                            <a:noAutofit/>
                          </wps:bodyPr>
                        </wps:wsp>
                        <wps:wsp>
                          <wps:cNvPr id="97" name="Oval 9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108" o:spid="_x0000_s1054" style="position:absolute;margin-left:80.4pt;margin-top:0;width:212.4pt;height:72.7pt;z-index:251767808;mso-width-relative:margin;mso-height-relative:margin" coordsize="26956,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">
                <v:group id="Group 89" o:spid="_x0000_s1055" style="position:absolute;top:59;width:9137;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rect id="Rectangle 62" o:spid="_x0000_s105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textbox>
                      <w:txbxContent>
                        <w:p w14:paraId="47B038A2" w14:textId="77777777" w:rsidR="005165F4" w:rsidRPr="00E36894" w:rsidRDefault="005165F4" w:rsidP="00684FD2">
                          <w:pPr>
                            <w:rPr>
                              <w:vertAlign w:val="subscript"/>
                            </w:rPr>
                          </w:pPr>
                        </w:p>
                      </w:txbxContent>
                    </v:textbox>
                  </v:rect>
                  <v:oval id="Oval 91" o:spid="_x0000_s105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AJJMMA&#10;AADbAAAADwAAAGRycy9kb3ducmV2LnhtbESPT4vCMBTE74LfITzBm6b14J9qFNFddmEPYhX0+Gie&#10;bbF5KU3U+u03guBxmJnfMItVaypxp8aVlhXEwwgEcWZ1ybmC4+F7MAXhPLLGyjIpeJKD1bLbWWCi&#10;7YP3dE99LgKEXYIKCu/rREqXFWTQDW1NHLyLbQz6IJtc6gYfAW4qOYqisTRYclgosKZNQdk1vRkF&#10;Z6KJvX618UFun+lkN/u51X8npfq9dj0H4an1n/C7/asVzGJ4fQ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AJJMMAAADbAAAADwAAAAAAAAAAAAAAAACYAgAAZHJzL2Rv&#10;d25yZXYueG1sUEsFBgAAAAAEAAQA9QAAAIgDAAAAAA==&#10;" fillcolor="#cfcdcd [2894]" stroked="f">
                    <v:fill r:id="rId18" o:title="" color2="white [3212]" type="pattern"/>
                    <v:stroke joinstyle="miter"/>
                  </v:oval>
                </v:group>
                <v:group id="Group 92" o:spid="_x0000_s1058" style="position:absolute;left:11222;top:59;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rect id="Rectangle 62" o:spid="_x0000_s105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14:paraId="22E1A974" w14:textId="77777777" w:rsidR="005165F4" w:rsidRPr="00E36894" w:rsidRDefault="005165F4" w:rsidP="00684FD2">
                          <w:pPr>
                            <w:rPr>
                              <w:vertAlign w:val="subscript"/>
                            </w:rPr>
                          </w:pPr>
                        </w:p>
                      </w:txbxContent>
                    </v:textbox>
                  </v:rect>
                  <v:oval id="Oval 94" o:spid="_x0000_s106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zXh8AA&#10;AADbAAAADwAAAGRycy9kb3ducmV2LnhtbESPQWsCMRSE74L/ITzBm2atUnRrFFsoeNWKXh/J62bb&#10;zct2k2r890YQPA4z8w2zXCfXiDN1ofasYDIuQBBrb2quFBy+PkdzECEiG2w8k4IrBViv+r0llsZf&#10;eEfnfaxEhnAoUYGNsS2lDNqSwzD2LXH2vn3nMGbZVdJ0eMlw18iXoniVDmvOCxZb+rCkf/f/TkFM&#10;bfg7nZIOc2OPupil68/0XanhIG3eQERK8Rl+tLdGwWI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zzXh8AAAADbAAAADwAAAAAAAAAAAAAAAACYAgAAZHJzL2Rvd25y&#10;ZXYueG1sUEsFBgAAAAAEAAQA9QAAAIUDAAAAAA==&#10;" fillcolor="#0070c0" stroked="f">
                    <v:fill r:id="rId19" o:title="" color2="white [3212]" type="pattern"/>
                    <v:stroke joinstyle="miter"/>
                  </v:oval>
                </v:group>
                <v:group id="Group 95" o:spid="_x0000_s1061" style="position:absolute;left:2238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rect id="Rectangle 62" o:spid="_x0000_s106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textbox>
                      <w:txbxContent>
                        <w:p w14:paraId="0100271E" w14:textId="77777777" w:rsidR="005165F4" w:rsidRPr="00E36894" w:rsidRDefault="005165F4" w:rsidP="00684FD2">
                          <w:pPr>
                            <w:rPr>
                              <w:vertAlign w:val="subscript"/>
                            </w:rPr>
                          </w:pPr>
                        </w:p>
                      </w:txbxContent>
                    </v:textbox>
                  </v:rect>
                  <v:oval id="Oval 97" o:spid="_x0000_s106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JqpMEA&#10;AADbAAAADwAAAGRycy9kb3ducmV2LnhtbESPQWsCMRSE7wX/Q3iCt5rVgtXVKCpUvFbF82PzzK5u&#10;XpYk6uqvN0Khx2FmvmFmi9bW4kY+VI4VDPoZCOLC6YqNgsP+53MMIkRkjbVjUvCgAIt552OGuXZ3&#10;/qXbLhqRIBxyVFDG2ORShqIki6HvGuLknZy3GJP0RmqP9wS3tRxm2UharDgtlNjQuqTisrtaBZ5W&#10;w8OXOV5Pg8no/KTtMTOrjVK9brucgojUxv/wX3urFUy+4f0l/QA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aqTBAAAA2wAAAA8AAAAAAAAAAAAAAAAAmAIAAGRycy9kb3du&#10;cmV2LnhtbFBLBQYAAAAABAAEAPUAAACGAwAAAAA=&#10;" fillcolor="red" stroked="f">
                    <v:fill r:id="rId20" o:title="" color2="white [3212]" type="pattern"/>
                    <v:stroke joinstyle="miter"/>
                  </v:oval>
                </v:group>
              </v:group>
            </w:pict>
          </mc:Fallback>
        </mc:AlternateContent>
      </w:r>
    </w:p>
    <w:p w14:paraId="6A5CB86D" w14:textId="77777777" w:rsidR="00684FD2" w:rsidRDefault="00406356" w:rsidP="00753FBD">
      <w:pPr>
        <w:keepNext/>
        <w:rPr>
          <w:lang w:val="en-CA"/>
        </w:rPr>
      </w:pPr>
      <w:r>
        <w:rPr>
          <w:lang w:val="en-CA"/>
        </w:rPr>
        <w:t>(YUV420 frame)</w:t>
      </w:r>
    </w:p>
    <w:p w14:paraId="021C2F3A" w14:textId="77777777" w:rsidR="00684FD2" w:rsidRDefault="00684FD2" w:rsidP="00753FBD">
      <w:pPr>
        <w:keepNext/>
        <w:rPr>
          <w:lang w:val="en-CA"/>
        </w:rPr>
      </w:pPr>
    </w:p>
    <w:p w14:paraId="0E4C80B1" w14:textId="77777777" w:rsidR="00684FD2" w:rsidRDefault="00684FD2" w:rsidP="00753FBD">
      <w:pPr>
        <w:keepNext/>
        <w:rPr>
          <w:lang w:val="en-CA"/>
        </w:rPr>
      </w:pPr>
    </w:p>
    <w:p w14:paraId="27F1B7C2" w14:textId="77777777" w:rsidR="00406356" w:rsidRDefault="00406356" w:rsidP="00753FBD">
      <w:pPr>
        <w:keepNext/>
        <w:ind w:firstLine="720"/>
        <w:rPr>
          <w:lang w:val="en-CA"/>
        </w:rPr>
      </w:pPr>
      <w:r>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7F235375" w14:textId="77777777" w:rsidR="00684FD2" w:rsidRDefault="00406356" w:rsidP="00753FBD">
      <w:pPr>
        <w:keepNext/>
        <w:rPr>
          <w:lang w:val="en-CA"/>
        </w:rPr>
      </w:pPr>
      <w:r>
        <w:rPr>
          <w:lang w:val="en-CA"/>
        </w:rPr>
        <w:t>Auxiliary view</w:t>
      </w:r>
      <w:r>
        <w:rPr>
          <w:noProof/>
        </w:rPr>
        <w:t xml:space="preserve"> </w:t>
      </w:r>
      <w:r w:rsidR="00813AD5">
        <w:rPr>
          <w:noProof/>
        </w:rPr>
        <mc:AlternateContent>
          <mc:Choice Requires="wpg">
            <w:drawing>
              <wp:anchor distT="0" distB="0" distL="114300" distR="114300" simplePos="0" relativeHeight="251783168" behindDoc="0" locked="0" layoutInCell="1" allowOverlap="1" wp14:anchorId="72A0F4D1" wp14:editId="23DCE4BF">
                <wp:simplePos x="0" y="0"/>
                <wp:positionH relativeFrom="column">
                  <wp:posOffset>1021278</wp:posOffset>
                </wp:positionH>
                <wp:positionV relativeFrom="paragraph">
                  <wp:posOffset>0</wp:posOffset>
                </wp:positionV>
                <wp:extent cx="2697480" cy="914400"/>
                <wp:effectExtent l="0" t="0" r="26670" b="19050"/>
                <wp:wrapNone/>
                <wp:docPr id="121" name="Group 121"/>
                <wp:cNvGraphicFramePr/>
                <a:graphic xmlns:a="http://schemas.openxmlformats.org/drawingml/2006/main">
                  <a:graphicData uri="http://schemas.microsoft.com/office/word/2010/wordprocessingGroup">
                    <wpg:wgp>
                      <wpg:cNvGrpSpPr/>
                      <wpg:grpSpPr>
                        <a:xfrm>
                          <a:off x="0" y="0"/>
                          <a:ext cx="2697480" cy="914400"/>
                          <a:chOff x="0" y="0"/>
                          <a:chExt cx="2701636" cy="914400"/>
                        </a:xfrm>
                      </wpg:grpSpPr>
                      <wpg:grpSp>
                        <wpg:cNvPr id="112" name="Group 112"/>
                        <wpg:cNvGrpSpPr/>
                        <wpg:grpSpPr>
                          <a:xfrm>
                            <a:off x="0" y="0"/>
                            <a:ext cx="913765" cy="914400"/>
                            <a:chOff x="0" y="0"/>
                            <a:chExt cx="913765" cy="914400"/>
                          </a:xfrm>
                        </wpg:grpSpPr>
                        <wps:wsp>
                          <wps:cNvPr id="99"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7B0F304C" w14:textId="77777777" w:rsidR="005165F4" w:rsidRPr="00E36894" w:rsidRDefault="005165F4" w:rsidP="00684FD2">
                                <w:pPr>
                                  <w:rPr>
                                    <w:vertAlign w:val="subscript"/>
                                  </w:rPr>
                                </w:pPr>
                              </w:p>
                            </w:txbxContent>
                          </wps:txbx>
                          <wps:bodyPr rot="0" vert="horz" wrap="square" lIns="91440" tIns="45720" rIns="91440" bIns="45720" anchor="t" anchorCtr="0" upright="1">
                            <a:noAutofit/>
                          </wps:bodyPr>
                        </wps:wsp>
                        <wps:wsp>
                          <wps:cNvPr id="110" name="Oval 110"/>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1" name="Oval 111"/>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3" name="Group 113"/>
                        <wpg:cNvGrpSpPr/>
                        <wpg:grpSpPr>
                          <a:xfrm>
                            <a:off x="1128156" y="0"/>
                            <a:ext cx="457200" cy="457200"/>
                            <a:chOff x="0" y="0"/>
                            <a:chExt cx="913765" cy="914400"/>
                          </a:xfrm>
                        </wpg:grpSpPr>
                        <wps:wsp>
                          <wps:cNvPr id="114"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64D6D5D" w14:textId="77777777" w:rsidR="005165F4" w:rsidRPr="00E36894" w:rsidRDefault="005165F4" w:rsidP="00813AD5">
                                <w:pPr>
                                  <w:rPr>
                                    <w:vertAlign w:val="subscript"/>
                                  </w:rPr>
                                </w:pPr>
                              </w:p>
                            </w:txbxContent>
                          </wps:txbx>
                          <wps:bodyPr rot="0" vert="horz" wrap="square" lIns="91440" tIns="45720" rIns="91440" bIns="45720" anchor="t" anchorCtr="0" upright="1">
                            <a:noAutofit/>
                          </wps:bodyPr>
                        </wps:wsp>
                        <wps:wsp>
                          <wps:cNvPr id="115" name="Oval 115"/>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6" name="Oval 116"/>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7" name="Group 117"/>
                        <wpg:cNvGrpSpPr/>
                        <wpg:grpSpPr>
                          <a:xfrm>
                            <a:off x="2244436" y="0"/>
                            <a:ext cx="457200" cy="457200"/>
                            <a:chOff x="0" y="0"/>
                            <a:chExt cx="913765" cy="914400"/>
                          </a:xfrm>
                        </wpg:grpSpPr>
                        <wps:wsp>
                          <wps:cNvPr id="118"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B305A5D" w14:textId="77777777" w:rsidR="005165F4" w:rsidRPr="00E36894" w:rsidRDefault="005165F4" w:rsidP="00813AD5">
                                <w:pPr>
                                  <w:rPr>
                                    <w:vertAlign w:val="subscript"/>
                                  </w:rPr>
                                </w:pPr>
                              </w:p>
                            </w:txbxContent>
                          </wps:txbx>
                          <wps:bodyPr rot="0" vert="horz" wrap="square" lIns="91440" tIns="45720" rIns="91440" bIns="45720" anchor="t" anchorCtr="0" upright="1">
                            <a:noAutofit/>
                          </wps:bodyPr>
                        </wps:wsp>
                        <wps:wsp>
                          <wps:cNvPr id="119" name="Oval 119"/>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20" name="Oval 120"/>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anchor>
            </w:drawing>
          </mc:Choice>
          <mc:Fallback>
            <w:pict>
              <v:group id="Group 121" o:spid="_x0000_s1064" style="position:absolute;margin-left:80.4pt;margin-top:0;width:212.4pt;height:1in;z-index:251783168;mso-width-relative:margin" coordsize="2701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">
                <v:group id="Group 112" o:spid="_x0000_s1065" style="position:absolute;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rect id="Rectangle 62" o:spid="_x0000_s1066"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textbox>
                      <w:txbxContent>
                        <w:p w14:paraId="7B0F304C" w14:textId="77777777" w:rsidR="005165F4" w:rsidRPr="00E36894" w:rsidRDefault="005165F4" w:rsidP="00684FD2">
                          <w:pPr>
                            <w:rPr>
                              <w:vertAlign w:val="subscript"/>
                            </w:rPr>
                          </w:pPr>
                        </w:p>
                      </w:txbxContent>
                    </v:textbox>
                  </v:rect>
                  <v:oval id="Oval 110" o:spid="_x0000_s1067"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ETcIA&#10;AADcAAAADwAAAGRycy9kb3ducmV2LnhtbESPQWsCMRCF7wX/Q5hCbzVrK0W2RqmC4LW26HVIppvV&#10;zWTdpBr/fecg9DbDe/PeN/NlCZ260JDayAYm4woUsY2u5cbA99fmeQYqZWSHXWQycKMEy8XoYY61&#10;i1f+pMsuN0pCONVowOfc11on6ylgGseeWLSfOATMsg6NdgNeJTx0+qWq3nTAlqXBY09rT/a0+w0G&#10;cunT+XAoNs2c39tqWm7H15UxT4/l4x1UppL/zffrrRP8ieDLMzKBX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sRNwgAAANwAAAAPAAAAAAAAAAAAAAAAAJgCAABkcnMvZG93&#10;bnJldi54bWxQSwUGAAAAAAQABAD1AAAAhwMAAAAA&#10;" fillcolor="#0070c0" stroked="f">
                    <v:fill r:id="rId19" o:title="" color2="white [3212]" type="pattern"/>
                    <v:stroke joinstyle="miter"/>
                  </v:oval>
                  <v:oval id="Oval 111" o:spid="_x0000_s1068"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KOB78A&#10;AADcAAAADwAAAGRycy9kb3ducmV2LnhtbERPTYvCMBC9L/gfwgh7W9MqyFqNooLidV3xPDRjWm0m&#10;JYna9debBcHbPN7nzBadbcSNfKgdK8gHGQji0umajYLD7+brG0SIyBobx6TgjwIs5r2PGRba3fmH&#10;bvtoRArhUKCCKsa2kDKUFVkMA9cSJ+7kvMWYoDdSe7yncNvIYZaNpcWaU0OFLa0rKi/7q1XgaTU8&#10;jMzxeson4/ODdsfMrLZKffa75RREpC6+xS/3Tqf5eQ7/z6QL5Pw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co4HvwAAANwAAAAPAAAAAAAAAAAAAAAAAJgCAABkcnMvZG93bnJl&#10;di54bWxQSwUGAAAAAAQABAD1AAAAhAMAAAAA&#10;" fillcolor="red" stroked="f">
                    <v:fill r:id="rId20" o:title="" color2="white [3212]" type="pattern"/>
                    <v:stroke joinstyle="miter"/>
                  </v:oval>
                </v:group>
                <v:group id="Group 113" o:spid="_x0000_s1069" style="position:absolute;left:11281;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rect id="Rectangle 62" o:spid="_x0000_s1070"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textbox>
                      <w:txbxContent>
                        <w:p w14:paraId="364D6D5D" w14:textId="77777777" w:rsidR="005165F4" w:rsidRPr="00E36894" w:rsidRDefault="005165F4" w:rsidP="00813AD5">
                          <w:pPr>
                            <w:rPr>
                              <w:vertAlign w:val="subscript"/>
                            </w:rPr>
                          </w:pPr>
                        </w:p>
                      </w:txbxContent>
                    </v:textbox>
                  </v:rect>
                  <v:oval id="Oval 115" o:spid="_x0000_s1071"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1n1cAA&#10;AADcAAAADwAAAGRycy9kb3ducmV2LnhtbERPTWsCMRC9C/0PYQq9aXZtLbKalVoo9FqVeh2ScbO6&#10;mWw3qcZ/3xQEb/N4n7NcJdeJMw2h9aygnBQgiLU3LTcKdtuP8RxEiMgGO8+k4EoBVvXDaImV8Rf+&#10;ovMmNiKHcKhQgY2xr6QM2pLDMPE9ceYOfnAYMxwaaQa85HDXyWlRvEqHLecGiz29W9Knza9TEFMf&#10;fvb7pMPc2G9dvKTr8Xmt1NNjeluAiJTiXXxzf5o8v5zB/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1n1cAAAADcAAAADwAAAAAAAAAAAAAAAACYAgAAZHJzL2Rvd25y&#10;ZXYueG1sUEsFBgAAAAAEAAQA9QAAAIUDAAAAAA==&#10;" fillcolor="#0070c0" stroked="f">
                    <v:fill r:id="rId19" o:title="" color2="white [3212]" type="pattern"/>
                    <v:stroke joinstyle="miter"/>
                  </v:oval>
                  <v:oval id="Oval 116" o:spid="_x0000_s1072"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Wc8AA&#10;AADcAAAADwAAAGRycy9kb3ducmV2LnhtbERPTYvCMBC9L/gfwgje1rQulLUaZRVcvK4rnodmTOs2&#10;k5JErf56syB4m8f7nPmyt624kA+NYwX5OANBXDndsFGw/928f4IIEVlj65gU3CjAcjF4m2Op3ZV/&#10;6LKLRqQQDiUqqGPsSilDVZPFMHYdceKOzluMCXojtcdrCretnGRZIS02nBpq7GhdU/W3O1sFnlaT&#10;/Yc5nI/5tDjdaXvIzOpbqdGw/5qBiNTHl/jp3uo0Py/g/5l0gV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sWc8AAAADcAAAADwAAAAAAAAAAAAAAAACYAgAAZHJzL2Rvd25y&#10;ZXYueG1sUEsFBgAAAAAEAAQA9QAAAIUDAAAAAA==&#10;" fillcolor="red" stroked="f">
                    <v:fill r:id="rId20" o:title="" color2="white [3212]" type="pattern"/>
                    <v:stroke joinstyle="miter"/>
                  </v:oval>
                </v:group>
                <v:group id="Group 117" o:spid="_x0000_s1073" style="position:absolute;left:2244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rect id="Rectangle 62" o:spid="_x0000_s1074"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textbox>
                      <w:txbxContent>
                        <w:p w14:paraId="0B305A5D" w14:textId="77777777" w:rsidR="005165F4" w:rsidRPr="00E36894" w:rsidRDefault="005165F4" w:rsidP="00813AD5">
                          <w:pPr>
                            <w:rPr>
                              <w:vertAlign w:val="subscript"/>
                            </w:rPr>
                          </w:pPr>
                        </w:p>
                      </w:txbxContent>
                    </v:textbox>
                  </v:rect>
                  <v:oval id="Oval 119" o:spid="_x0000_s1075"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Bt0MAA&#10;AADcAAAADwAAAGRycy9kb3ducmV2LnhtbERPTWsCMRC9C/0PYQq9aXZtEbualVoo9FqVeh2ScbO6&#10;mWw3qcZ/3xQEb/N4n7NcJdeJMw2h9aygnBQgiLU3LTcKdtuP8RxEiMgGO8+k4EoBVvXDaImV8Rf+&#10;ovMmNiKHcKhQgY2xr6QM2pLDMPE9ceYOfnAYMxwaaQa85HDXyWlRzKTDlnODxZ7eLenT5tcpiKkP&#10;P/t90mFu7LcuXtL1+LxW6ukxvS1ARErxLr65P02eX77C/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Bt0MAAAADcAAAADwAAAAAAAAAAAAAAAACYAgAAZHJzL2Rvd25y&#10;ZXYueG1sUEsFBgAAAAAEAAQA9QAAAIUDAAAAAA==&#10;" fillcolor="#0070c0" stroked="f">
                    <v:fill r:id="rId19" o:title="" color2="white [3212]" type="pattern"/>
                    <v:stroke joinstyle="miter"/>
                  </v:oval>
                  <v:oval id="Oval 120" o:spid="_x0000_s1076"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LhIcMA&#10;AADcAAAADwAAAGRycy9kb3ducmV2LnhtbESPQW/CMAyF75P4D5En7TZSOgmxjoAGEojrAHG2GpMW&#10;GqdKAnT79fNh0m623vN7n+fLwXfqTjG1gQ1MxgUo4jrYlp2B42HzOgOVMrLFLjAZ+KYEy8XoaY6V&#10;DQ/+ovs+OyUhnCo00OTcV1qnuiGPaRx6YtHOIXrMskanbcSHhPtOl0Ux1R5bloYGe1o3VF/3N28g&#10;0qo8vrnT7Tx5n15+aHcq3GprzMvz8PkBKtOQ/81/1zsr+KXgyzMygV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VLhIcMAAADcAAAADwAAAAAAAAAAAAAAAACYAgAAZHJzL2Rv&#10;d25yZXYueG1sUEsFBgAAAAAEAAQA9QAAAIgDAAAAAA==&#10;" fillcolor="red" stroked="f">
                    <v:fill r:id="rId20" o:title="" color2="white [3212]" type="pattern"/>
                    <v:stroke joinstyle="miter"/>
                  </v:oval>
                </v:group>
              </v:group>
            </w:pict>
          </mc:Fallback>
        </mc:AlternateContent>
      </w:r>
    </w:p>
    <w:p w14:paraId="0945A25F" w14:textId="77777777" w:rsidR="00684FD2" w:rsidRDefault="00406356" w:rsidP="00753FBD">
      <w:pPr>
        <w:keepNext/>
        <w:rPr>
          <w:lang w:val="en-CA"/>
        </w:rPr>
      </w:pPr>
      <w:r>
        <w:rPr>
          <w:lang w:val="en-CA"/>
        </w:rPr>
        <w:t>(YUV420 frame)</w:t>
      </w:r>
    </w:p>
    <w:p w14:paraId="4F72DB85" w14:textId="77777777" w:rsidR="000A6099" w:rsidRDefault="000A6099" w:rsidP="00543D16">
      <w:pPr>
        <w:rPr>
          <w:lang w:val="en-CA"/>
        </w:rPr>
      </w:pPr>
    </w:p>
    <w:p w14:paraId="045C6253" w14:textId="77777777" w:rsidR="00306B8D" w:rsidRDefault="00306B8D" w:rsidP="00753FBD">
      <w:pPr>
        <w:pStyle w:val="Heading2"/>
        <w:spacing w:before="480"/>
        <w:rPr>
          <w:lang w:val="en-CA"/>
        </w:rPr>
      </w:pPr>
      <w:bookmarkStart w:id="2" w:name="_Ref336543827"/>
      <w:r>
        <w:rPr>
          <w:lang w:val="en-CA"/>
        </w:rPr>
        <w:t>Extension to frame packing arrangement SEI message</w:t>
      </w:r>
      <w:bookmarkEnd w:id="2"/>
    </w:p>
    <w:p w14:paraId="6734B7EE" w14:textId="77777777" w:rsidR="00306B8D" w:rsidRDefault="00306B8D" w:rsidP="00306B8D">
      <w:pPr>
        <w:rPr>
          <w:lang w:val="en-CA"/>
        </w:rPr>
      </w:pPr>
      <w:r>
        <w:rPr>
          <w:lang w:val="en-CA"/>
        </w:rPr>
        <w:t xml:space="preserve">The proposed method to signal the frame packing of YUV444 content involves extending the frame packing arrangement SEI message as defined in the AVC </w:t>
      </w:r>
      <w:r>
        <w:rPr>
          <w:lang w:val="en-CA"/>
        </w:rPr>
        <w:fldChar w:fldCharType="begin"/>
      </w:r>
      <w:r>
        <w:rPr>
          <w:lang w:val="en-CA"/>
        </w:rPr>
        <w:instrText xml:space="preserve"> REF _Ref336534453 \r \h </w:instrText>
      </w:r>
      <w:r>
        <w:rPr>
          <w:lang w:val="en-CA"/>
        </w:rPr>
      </w:r>
      <w:r>
        <w:rPr>
          <w:lang w:val="en-CA"/>
        </w:rPr>
        <w:fldChar w:fldCharType="separate"/>
      </w:r>
      <w:r w:rsidR="004750CB">
        <w:rPr>
          <w:lang w:val="en-CA"/>
        </w:rPr>
        <w:t>[3]</w:t>
      </w:r>
      <w:r>
        <w:rPr>
          <w:lang w:val="en-CA"/>
        </w:rPr>
        <w:fldChar w:fldCharType="end"/>
      </w:r>
      <w:r>
        <w:rPr>
          <w:lang w:val="en-CA"/>
        </w:rPr>
        <w:t xml:space="preserve"> and HEVC </w:t>
      </w:r>
      <w:r>
        <w:rPr>
          <w:lang w:val="en-CA"/>
        </w:rPr>
        <w:fldChar w:fldCharType="begin"/>
      </w:r>
      <w:r>
        <w:rPr>
          <w:lang w:val="en-CA"/>
        </w:rPr>
        <w:instrText xml:space="preserve"> REF _Ref336834893 \r \h </w:instrText>
      </w:r>
      <w:r>
        <w:rPr>
          <w:lang w:val="en-CA"/>
        </w:rPr>
      </w:r>
      <w:r>
        <w:rPr>
          <w:lang w:val="en-CA"/>
        </w:rPr>
        <w:fldChar w:fldCharType="separate"/>
      </w:r>
      <w:r w:rsidR="004750CB">
        <w:rPr>
          <w:lang w:val="en-CA"/>
        </w:rPr>
        <w:t>[4]</w:t>
      </w:r>
      <w:r>
        <w:rPr>
          <w:lang w:val="en-CA"/>
        </w:rPr>
        <w:fldChar w:fldCharType="end"/>
      </w:r>
      <w:r>
        <w:rPr>
          <w:lang w:val="en-CA"/>
        </w:rPr>
        <w:t xml:space="preserve"> specifications.</w:t>
      </w:r>
    </w:p>
    <w:p w14:paraId="6C8124FD" w14:textId="77777777" w:rsidR="00306B8D" w:rsidRDefault="00306B8D" w:rsidP="00306B8D">
      <w:pPr>
        <w:rPr>
          <w:lang w:val="en-CA"/>
        </w:rPr>
      </w:pPr>
      <w:r>
        <w:rPr>
          <w:lang w:val="en-CA"/>
        </w:rPr>
        <w:t>In particular, the table representing the semantics of the syntax element '</w:t>
      </w:r>
      <w:proofErr w:type="spellStart"/>
      <w:r w:rsidRPr="00B91032">
        <w:rPr>
          <w:b/>
          <w:lang w:val="en-CA"/>
        </w:rPr>
        <w:t>content_interpretation_type</w:t>
      </w:r>
      <w:proofErr w:type="spellEnd"/>
      <w:r>
        <w:rPr>
          <w:lang w:val="en-CA"/>
        </w:rPr>
        <w:t xml:space="preserve">' is proposed to be </w:t>
      </w:r>
      <w:r w:rsidRPr="00A757C5">
        <w:rPr>
          <w:color w:val="00B050"/>
          <w:lang w:val="en-CA"/>
        </w:rPr>
        <w:t xml:space="preserve">extended as shown in green </w:t>
      </w:r>
      <w:r>
        <w:rPr>
          <w:lang w:val="en-CA"/>
        </w:rPr>
        <w:t>below:</w:t>
      </w:r>
    </w:p>
    <w:p w14:paraId="3174DD98" w14:textId="77777777" w:rsidR="00306B8D" w:rsidRPr="006D3CF9" w:rsidRDefault="00306B8D" w:rsidP="00306B8D">
      <w:pPr>
        <w:pStyle w:val="TableTitle"/>
      </w:pPr>
      <w:bookmarkStart w:id="3" w:name="_Ref228232321"/>
      <w:bookmarkStart w:id="4" w:name="_Toc256069319"/>
      <w:r w:rsidRPr="006D3CF9">
        <w:rPr>
          <w:rFonts w:hint="eastAsia"/>
          <w:lang w:eastAsia="ja-JP"/>
        </w:rPr>
        <w:t>Table</w:t>
      </w:r>
      <w:r w:rsidRPr="006D3CF9">
        <w:rPr>
          <w:lang w:eastAsia="ja-JP"/>
        </w:rPr>
        <w:t> D</w:t>
      </w:r>
      <w:r w:rsidRPr="006D3CF9">
        <w:rPr>
          <w:lang w:eastAsia="ja-JP"/>
        </w:rPr>
        <w:noBreakHyphen/>
      </w:r>
      <w:r>
        <w:fldChar w:fldCharType="begin" w:fldLock="1"/>
      </w:r>
      <w:r>
        <w:instrText xml:space="preserve"> SEQ Table \* ARABIC </w:instrText>
      </w:r>
      <w:r>
        <w:fldChar w:fldCharType="separate"/>
      </w:r>
      <w:r>
        <w:rPr>
          <w:noProof/>
        </w:rPr>
        <w:t>9</w:t>
      </w:r>
      <w:r>
        <w:rPr>
          <w:noProof/>
        </w:rPr>
        <w:fldChar w:fldCharType="end"/>
      </w:r>
      <w:bookmarkEnd w:id="3"/>
      <w:r w:rsidRPr="006D3CF9">
        <w:rPr>
          <w:lang w:eastAsia="ja-JP"/>
        </w:rPr>
        <w:t xml:space="preserve"> </w:t>
      </w:r>
      <w:r w:rsidRPr="006D3CF9">
        <w:t>–</w:t>
      </w:r>
      <w:r w:rsidRPr="006D3CF9">
        <w:rPr>
          <w:lang w:eastAsia="ja-JP"/>
        </w:rPr>
        <w:t xml:space="preserve"> </w:t>
      </w:r>
      <w:r w:rsidRPr="006D3CF9">
        <w:t xml:space="preserve">Definition of </w:t>
      </w:r>
      <w:proofErr w:type="spellStart"/>
      <w:r w:rsidRPr="006D3CF9">
        <w:t>content_interpretation_type</w:t>
      </w:r>
      <w:bookmarkEnd w:id="4"/>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8810"/>
      </w:tblGrid>
      <w:tr w:rsidR="00306B8D" w:rsidRPr="006D3CF9" w14:paraId="58CA4C0E" w14:textId="77777777" w:rsidTr="00753FBD">
        <w:trPr>
          <w:jc w:val="center"/>
        </w:trPr>
        <w:tc>
          <w:tcPr>
            <w:tcW w:w="766" w:type="dxa"/>
          </w:tcPr>
          <w:p w14:paraId="6B65E868" w14:textId="77777777" w:rsidR="00306B8D" w:rsidRPr="00AF25D1" w:rsidRDefault="00306B8D" w:rsidP="005165F4">
            <w:pPr>
              <w:keepNext/>
              <w:jc w:val="center"/>
              <w:rPr>
                <w:b/>
              </w:rPr>
            </w:pPr>
            <w:r w:rsidRPr="00AF25D1">
              <w:rPr>
                <w:b/>
              </w:rPr>
              <w:t>Value</w:t>
            </w:r>
          </w:p>
        </w:tc>
        <w:tc>
          <w:tcPr>
            <w:tcW w:w="8810" w:type="dxa"/>
          </w:tcPr>
          <w:p w14:paraId="3F91D5F7" w14:textId="77777777" w:rsidR="00306B8D" w:rsidRPr="00AF25D1" w:rsidRDefault="00306B8D" w:rsidP="005165F4">
            <w:pPr>
              <w:keepNext/>
              <w:jc w:val="center"/>
              <w:rPr>
                <w:b/>
              </w:rPr>
            </w:pPr>
            <w:r w:rsidRPr="00AF25D1">
              <w:rPr>
                <w:b/>
              </w:rPr>
              <w:t>Interpretation</w:t>
            </w:r>
          </w:p>
        </w:tc>
      </w:tr>
      <w:tr w:rsidR="00306B8D" w:rsidRPr="006D3CF9" w14:paraId="4F00E8F3" w14:textId="77777777" w:rsidTr="00753FBD">
        <w:trPr>
          <w:jc w:val="center"/>
        </w:trPr>
        <w:tc>
          <w:tcPr>
            <w:tcW w:w="766" w:type="dxa"/>
          </w:tcPr>
          <w:p w14:paraId="63D4A16E" w14:textId="77777777" w:rsidR="00306B8D" w:rsidRPr="00AF25D1" w:rsidRDefault="00306B8D" w:rsidP="005165F4">
            <w:pPr>
              <w:keepNext/>
              <w:jc w:val="center"/>
            </w:pPr>
            <w:r w:rsidRPr="00AF25D1">
              <w:t>0</w:t>
            </w:r>
          </w:p>
        </w:tc>
        <w:tc>
          <w:tcPr>
            <w:tcW w:w="8810" w:type="dxa"/>
          </w:tcPr>
          <w:p w14:paraId="6F41EBD3" w14:textId="77777777" w:rsidR="00306B8D" w:rsidRPr="00AF25D1" w:rsidRDefault="00306B8D" w:rsidP="005165F4">
            <w:pPr>
              <w:keepNext/>
              <w:rPr>
                <w:b/>
              </w:rPr>
            </w:pPr>
            <w:r w:rsidRPr="006D3CF9">
              <w:t xml:space="preserve">Unspecified relationship between the </w:t>
            </w:r>
            <w:r w:rsidRPr="00B52C97">
              <w:t>frame pack</w:t>
            </w:r>
            <w:r>
              <w:rPr>
                <w:rFonts w:hint="eastAsia"/>
              </w:rPr>
              <w:t>ed</w:t>
            </w:r>
            <w:r w:rsidRPr="006D3CF9">
              <w:t xml:space="preserve"> constituent frames</w:t>
            </w:r>
          </w:p>
        </w:tc>
      </w:tr>
      <w:tr w:rsidR="00306B8D" w:rsidRPr="006D3CF9" w14:paraId="0EDAE04F" w14:textId="77777777" w:rsidTr="00753FBD">
        <w:trPr>
          <w:jc w:val="center"/>
        </w:trPr>
        <w:tc>
          <w:tcPr>
            <w:tcW w:w="766" w:type="dxa"/>
          </w:tcPr>
          <w:p w14:paraId="70F5904F" w14:textId="77777777" w:rsidR="00306B8D" w:rsidRPr="00AF25D1" w:rsidRDefault="00306B8D" w:rsidP="005165F4">
            <w:pPr>
              <w:keepNext/>
              <w:jc w:val="center"/>
            </w:pPr>
            <w:r w:rsidRPr="00AF25D1">
              <w:t>1</w:t>
            </w:r>
          </w:p>
        </w:tc>
        <w:tc>
          <w:tcPr>
            <w:tcW w:w="8810" w:type="dxa"/>
          </w:tcPr>
          <w:p w14:paraId="17AE2555" w14:textId="77777777" w:rsidR="00306B8D" w:rsidRPr="006D3CF9" w:rsidRDefault="00306B8D" w:rsidP="005165F4">
            <w:pPr>
              <w:keepNext/>
            </w:pPr>
            <w:r w:rsidRPr="006D3CF9">
              <w:t>Indicates that the two constituent frames form the left and right views of a stereo view scene, with frame 0 being associated with the left view and frame 1 being associated with the right view</w:t>
            </w:r>
          </w:p>
        </w:tc>
      </w:tr>
      <w:tr w:rsidR="00306B8D" w:rsidRPr="006D3CF9" w14:paraId="7457579C" w14:textId="77777777" w:rsidTr="00753FBD">
        <w:trPr>
          <w:jc w:val="center"/>
        </w:trPr>
        <w:tc>
          <w:tcPr>
            <w:tcW w:w="766" w:type="dxa"/>
          </w:tcPr>
          <w:p w14:paraId="7DDBF38A" w14:textId="77777777" w:rsidR="00306B8D" w:rsidRPr="00AF25D1" w:rsidRDefault="00306B8D" w:rsidP="005165F4">
            <w:pPr>
              <w:jc w:val="center"/>
            </w:pPr>
            <w:r w:rsidRPr="00AF25D1">
              <w:t>2</w:t>
            </w:r>
          </w:p>
        </w:tc>
        <w:tc>
          <w:tcPr>
            <w:tcW w:w="8810" w:type="dxa"/>
          </w:tcPr>
          <w:p w14:paraId="7A1AE1DA" w14:textId="77777777" w:rsidR="00306B8D" w:rsidRPr="006D3CF9" w:rsidRDefault="00306B8D" w:rsidP="005165F4">
            <w:r w:rsidRPr="006D3CF9">
              <w:t>Indicates that the two constituent frames form the right and left views of a stereo view scene, with frame 0 being associated with the right view and frame 1 being associated with the left view</w:t>
            </w:r>
          </w:p>
        </w:tc>
      </w:tr>
      <w:tr w:rsidR="00306B8D" w:rsidRPr="006D3CF9" w14:paraId="450711EF" w14:textId="77777777" w:rsidTr="00753FBD">
        <w:trPr>
          <w:jc w:val="center"/>
        </w:trPr>
        <w:tc>
          <w:tcPr>
            <w:tcW w:w="766" w:type="dxa"/>
          </w:tcPr>
          <w:p w14:paraId="55C8FFC5" w14:textId="77777777" w:rsidR="00306B8D" w:rsidRPr="00A757C5" w:rsidRDefault="00306B8D" w:rsidP="005165F4">
            <w:pPr>
              <w:jc w:val="center"/>
              <w:rPr>
                <w:color w:val="00B050"/>
              </w:rPr>
            </w:pPr>
            <w:r w:rsidRPr="00A757C5">
              <w:rPr>
                <w:color w:val="00B050"/>
              </w:rPr>
              <w:t>3</w:t>
            </w:r>
          </w:p>
        </w:tc>
        <w:tc>
          <w:tcPr>
            <w:tcW w:w="8810" w:type="dxa"/>
          </w:tcPr>
          <w:p w14:paraId="1B090B66" w14:textId="77777777" w:rsidR="00306B8D" w:rsidRPr="00A757C5" w:rsidRDefault="00306B8D" w:rsidP="005165F4">
            <w:pPr>
              <w:rPr>
                <w:color w:val="00B050"/>
              </w:rPr>
            </w:pPr>
            <w:r w:rsidRPr="00A757C5">
              <w:rPr>
                <w:color w:val="00B050"/>
              </w:rPr>
              <w:t xml:space="preserve">Indicates that the two constituent frames form the main and auxiliary </w:t>
            </w:r>
            <w:r>
              <w:rPr>
                <w:color w:val="00B050"/>
              </w:rPr>
              <w:t>views</w:t>
            </w:r>
            <w:r w:rsidRPr="00A757C5">
              <w:rPr>
                <w:color w:val="00B050"/>
              </w:rPr>
              <w:t xml:space="preserve"> </w:t>
            </w:r>
            <w:r>
              <w:rPr>
                <w:color w:val="00B050"/>
              </w:rPr>
              <w:t xml:space="preserve">(4:2:0 frames) </w:t>
            </w:r>
            <w:r w:rsidRPr="00A757C5">
              <w:rPr>
                <w:color w:val="00B050"/>
              </w:rPr>
              <w:t>representing a 4</w:t>
            </w:r>
            <w:r>
              <w:rPr>
                <w:color w:val="00B050"/>
              </w:rPr>
              <w:t>:</w:t>
            </w:r>
            <w:r w:rsidRPr="00A757C5">
              <w:rPr>
                <w:color w:val="00B050"/>
              </w:rPr>
              <w:t>4</w:t>
            </w:r>
            <w:r>
              <w:rPr>
                <w:color w:val="00B050"/>
              </w:rPr>
              <w:t>:</w:t>
            </w:r>
            <w:r w:rsidRPr="00A757C5">
              <w:rPr>
                <w:color w:val="00B050"/>
              </w:rPr>
              <w:t xml:space="preserve">4 frame, with frame 0 being associated with the main view and frame 1 being associated with the auxiliary view. Indicates that </w:t>
            </w:r>
            <w:r>
              <w:rPr>
                <w:color w:val="00B050"/>
              </w:rPr>
              <w:t xml:space="preserve">the </w:t>
            </w:r>
            <w:r w:rsidRPr="00A757C5">
              <w:rPr>
                <w:color w:val="00B050"/>
              </w:rPr>
              <w:t xml:space="preserve">chroma </w:t>
            </w:r>
            <w:r>
              <w:rPr>
                <w:color w:val="00B050"/>
              </w:rPr>
              <w:t>samples of frame 0 should be interpreted as unfiltered samples of the 4:4:4 frame (without anti-alias filtering)</w:t>
            </w:r>
            <w:r w:rsidRPr="00A757C5">
              <w:rPr>
                <w:color w:val="00B050"/>
              </w:rPr>
              <w:t>.</w:t>
            </w:r>
          </w:p>
        </w:tc>
      </w:tr>
      <w:tr w:rsidR="00306B8D" w:rsidRPr="006D3CF9" w14:paraId="2F0C11E3" w14:textId="77777777" w:rsidTr="00753FBD">
        <w:trPr>
          <w:jc w:val="center"/>
        </w:trPr>
        <w:tc>
          <w:tcPr>
            <w:tcW w:w="766" w:type="dxa"/>
          </w:tcPr>
          <w:p w14:paraId="3B47DB69" w14:textId="77777777" w:rsidR="00306B8D" w:rsidRPr="00A757C5" w:rsidRDefault="00306B8D" w:rsidP="005165F4">
            <w:pPr>
              <w:jc w:val="center"/>
              <w:rPr>
                <w:color w:val="00B050"/>
              </w:rPr>
            </w:pPr>
            <w:r w:rsidRPr="00A757C5">
              <w:rPr>
                <w:color w:val="00B050"/>
              </w:rPr>
              <w:t>4</w:t>
            </w:r>
          </w:p>
        </w:tc>
        <w:tc>
          <w:tcPr>
            <w:tcW w:w="8810" w:type="dxa"/>
          </w:tcPr>
          <w:p w14:paraId="4EB91FF6" w14:textId="77777777" w:rsidR="00306B8D" w:rsidRPr="00A757C5" w:rsidRDefault="00306B8D" w:rsidP="005165F4">
            <w:pPr>
              <w:rPr>
                <w:color w:val="00B050"/>
              </w:rPr>
            </w:pPr>
            <w:r w:rsidRPr="00A757C5">
              <w:rPr>
                <w:color w:val="00B050"/>
              </w:rPr>
              <w:t xml:space="preserve">Indicates that the two constituent frames form the main and auxiliary </w:t>
            </w:r>
            <w:r>
              <w:rPr>
                <w:color w:val="00B050"/>
              </w:rPr>
              <w:t>views (</w:t>
            </w:r>
            <w:r w:rsidRPr="00A757C5">
              <w:rPr>
                <w:color w:val="00B050"/>
              </w:rPr>
              <w:t>4</w:t>
            </w:r>
            <w:r>
              <w:rPr>
                <w:color w:val="00B050"/>
              </w:rPr>
              <w:t>:</w:t>
            </w:r>
            <w:r w:rsidRPr="00A757C5">
              <w:rPr>
                <w:color w:val="00B050"/>
              </w:rPr>
              <w:t>2</w:t>
            </w:r>
            <w:r>
              <w:rPr>
                <w:color w:val="00B050"/>
              </w:rPr>
              <w:t>:</w:t>
            </w:r>
            <w:r w:rsidRPr="00A757C5">
              <w:rPr>
                <w:color w:val="00B050"/>
              </w:rPr>
              <w:t>0 frames</w:t>
            </w:r>
            <w:r>
              <w:rPr>
                <w:color w:val="00B050"/>
              </w:rPr>
              <w:t>)</w:t>
            </w:r>
            <w:r w:rsidRPr="00A757C5">
              <w:rPr>
                <w:color w:val="00B050"/>
              </w:rPr>
              <w:t xml:space="preserve"> representing a 4</w:t>
            </w:r>
            <w:r>
              <w:rPr>
                <w:color w:val="00B050"/>
              </w:rPr>
              <w:t>:</w:t>
            </w:r>
            <w:r w:rsidRPr="00A757C5">
              <w:rPr>
                <w:color w:val="00B050"/>
              </w:rPr>
              <w:t>4</w:t>
            </w:r>
            <w:r>
              <w:rPr>
                <w:color w:val="00B050"/>
              </w:rPr>
              <w:t>:</w:t>
            </w:r>
            <w:r w:rsidRPr="00A757C5">
              <w:rPr>
                <w:color w:val="00B050"/>
              </w:rPr>
              <w:t xml:space="preserve">4 frame, with frame 0 being associated with the main view and frame 1 being associated with the auxiliary view. Indicates that </w:t>
            </w:r>
            <w:r>
              <w:rPr>
                <w:color w:val="00B050"/>
              </w:rPr>
              <w:t xml:space="preserve">the </w:t>
            </w:r>
            <w:r w:rsidRPr="00A757C5">
              <w:rPr>
                <w:color w:val="00B050"/>
              </w:rPr>
              <w:t xml:space="preserve">chroma </w:t>
            </w:r>
            <w:r>
              <w:rPr>
                <w:color w:val="00B050"/>
              </w:rPr>
              <w:t>samples of frame 0 should be interpreted as having</w:t>
            </w:r>
            <w:r w:rsidRPr="00A757C5">
              <w:rPr>
                <w:color w:val="00B050"/>
              </w:rPr>
              <w:t xml:space="preserve"> </w:t>
            </w:r>
            <w:r>
              <w:rPr>
                <w:color w:val="00B050"/>
              </w:rPr>
              <w:t>been anti-alias filtered prior to frame packing</w:t>
            </w:r>
            <w:r w:rsidRPr="00A757C5">
              <w:rPr>
                <w:color w:val="00B050"/>
              </w:rPr>
              <w:t>.</w:t>
            </w:r>
          </w:p>
        </w:tc>
      </w:tr>
      <w:tr w:rsidR="00306B8D" w:rsidRPr="006D3CF9" w14:paraId="64C486C8" w14:textId="77777777" w:rsidTr="00753FBD">
        <w:trPr>
          <w:jc w:val="center"/>
        </w:trPr>
        <w:tc>
          <w:tcPr>
            <w:tcW w:w="766" w:type="dxa"/>
          </w:tcPr>
          <w:p w14:paraId="7D16EC0E" w14:textId="77777777" w:rsidR="00306B8D" w:rsidRPr="00A757C5" w:rsidRDefault="00306B8D" w:rsidP="005165F4">
            <w:pPr>
              <w:jc w:val="center"/>
              <w:rPr>
                <w:color w:val="00B050"/>
              </w:rPr>
            </w:pPr>
            <w:r>
              <w:rPr>
                <w:rFonts w:hint="eastAsia"/>
                <w:color w:val="00B050"/>
                <w:lang w:eastAsia="zh-CN"/>
              </w:rPr>
              <w:t>5</w:t>
            </w:r>
          </w:p>
        </w:tc>
        <w:tc>
          <w:tcPr>
            <w:tcW w:w="8810" w:type="dxa"/>
          </w:tcPr>
          <w:p w14:paraId="736AD6EF" w14:textId="77777777" w:rsidR="00306B8D" w:rsidRPr="00A757C5" w:rsidRDefault="00306B8D" w:rsidP="005165F4">
            <w:pPr>
              <w:rPr>
                <w:color w:val="00B050"/>
                <w:lang w:eastAsia="zh-CN"/>
              </w:rPr>
            </w:pPr>
            <w:r w:rsidRPr="00A757C5">
              <w:rPr>
                <w:color w:val="00B050"/>
              </w:rPr>
              <w:t xml:space="preserve">Indicates that the two constituent frames form the main and auxiliary </w:t>
            </w:r>
            <w:r>
              <w:rPr>
                <w:color w:val="00B050"/>
              </w:rPr>
              <w:t>views (</w:t>
            </w:r>
            <w:r w:rsidRPr="00A757C5">
              <w:rPr>
                <w:color w:val="00B050"/>
              </w:rPr>
              <w:t>4</w:t>
            </w:r>
            <w:r>
              <w:rPr>
                <w:color w:val="00B050"/>
              </w:rPr>
              <w:t>:</w:t>
            </w:r>
            <w:r w:rsidRPr="00A757C5">
              <w:rPr>
                <w:color w:val="00B050"/>
              </w:rPr>
              <w:t>2</w:t>
            </w:r>
            <w:r>
              <w:rPr>
                <w:color w:val="00B050"/>
              </w:rPr>
              <w:t>:</w:t>
            </w:r>
            <w:r w:rsidRPr="00A757C5">
              <w:rPr>
                <w:color w:val="00B050"/>
              </w:rPr>
              <w:t>0 frames</w:t>
            </w:r>
            <w:r>
              <w:rPr>
                <w:color w:val="00B050"/>
              </w:rPr>
              <w:t>)</w:t>
            </w:r>
            <w:r w:rsidRPr="00A757C5">
              <w:rPr>
                <w:color w:val="00B050"/>
              </w:rPr>
              <w:t xml:space="preserve"> representing a 4</w:t>
            </w:r>
            <w:r>
              <w:rPr>
                <w:color w:val="00B050"/>
              </w:rPr>
              <w:t>:</w:t>
            </w:r>
            <w:r w:rsidRPr="00A757C5">
              <w:rPr>
                <w:color w:val="00B050"/>
              </w:rPr>
              <w:t>4</w:t>
            </w:r>
            <w:r>
              <w:rPr>
                <w:color w:val="00B050"/>
              </w:rPr>
              <w:t>:</w:t>
            </w:r>
            <w:r w:rsidRPr="00A757C5">
              <w:rPr>
                <w:color w:val="00B050"/>
              </w:rPr>
              <w:t xml:space="preserve">4 frame, with frame 0 being associated with the main view and frame 1 being associated with the auxiliary view. Indicates that </w:t>
            </w:r>
            <w:r>
              <w:rPr>
                <w:color w:val="00B050"/>
              </w:rPr>
              <w:t xml:space="preserve">the </w:t>
            </w:r>
            <w:r w:rsidRPr="00A757C5">
              <w:rPr>
                <w:color w:val="00B050"/>
              </w:rPr>
              <w:t xml:space="preserve">chroma </w:t>
            </w:r>
            <w:r>
              <w:rPr>
                <w:color w:val="00B050"/>
              </w:rPr>
              <w:t>samples of frame 0 should be interpreted as having</w:t>
            </w:r>
            <w:r w:rsidRPr="00A757C5">
              <w:rPr>
                <w:color w:val="00B050"/>
              </w:rPr>
              <w:t xml:space="preserve"> </w:t>
            </w:r>
            <w:r>
              <w:rPr>
                <w:color w:val="00B050"/>
              </w:rPr>
              <w:t xml:space="preserve">been </w:t>
            </w:r>
            <w:r>
              <w:rPr>
                <w:rFonts w:hint="eastAsia"/>
                <w:color w:val="00B050"/>
                <w:lang w:eastAsia="zh-CN"/>
              </w:rPr>
              <w:t>band</w:t>
            </w:r>
            <w:r>
              <w:rPr>
                <w:color w:val="00B050"/>
                <w:lang w:eastAsia="zh-CN"/>
              </w:rPr>
              <w:t>-separation</w:t>
            </w:r>
            <w:r>
              <w:rPr>
                <w:color w:val="00B050"/>
              </w:rPr>
              <w:t xml:space="preserve"> filtered prior to frame packing</w:t>
            </w:r>
            <w:r w:rsidRPr="00A757C5">
              <w:rPr>
                <w:color w:val="00B050"/>
              </w:rPr>
              <w:t>.</w:t>
            </w:r>
          </w:p>
        </w:tc>
      </w:tr>
    </w:tbl>
    <w:p w14:paraId="62739F84" w14:textId="77777777" w:rsidR="00306B8D" w:rsidRDefault="00306B8D" w:rsidP="00753FBD">
      <w:pPr>
        <w:keepNext/>
      </w:pPr>
      <w:r>
        <w:lastRenderedPageBreak/>
        <w:t>It is also proposed to establish the following constraints:</w:t>
      </w:r>
    </w:p>
    <w:p w14:paraId="08BB6445" w14:textId="77777777" w:rsidR="00306B8D" w:rsidRDefault="00306B8D" w:rsidP="00753FBD">
      <w:pPr>
        <w:pStyle w:val="ListParagraph"/>
        <w:keepNext/>
        <w:numPr>
          <w:ilvl w:val="0"/>
          <w:numId w:val="19"/>
        </w:numPr>
      </w:pPr>
      <w:r>
        <w:t xml:space="preserve">When </w:t>
      </w:r>
      <w:proofErr w:type="spellStart"/>
      <w:r>
        <w:t>content_interpretation_type</w:t>
      </w:r>
      <w:proofErr w:type="spellEnd"/>
      <w:r>
        <w:t xml:space="preserve"> is equal to 3</w:t>
      </w:r>
      <w:r w:rsidR="004750CB">
        <w:t>,</w:t>
      </w:r>
      <w:r>
        <w:t xml:space="preserve"> 4</w:t>
      </w:r>
      <w:r w:rsidR="004750CB">
        <w:t>, or 5</w:t>
      </w:r>
      <w:r>
        <w:t xml:space="preserve">, the following syntax elements are proposed to be required to be set </w:t>
      </w:r>
      <w:r w:rsidR="004750CB">
        <w:t xml:space="preserve">equal </w:t>
      </w:r>
      <w:r>
        <w:t>to 0:</w:t>
      </w:r>
    </w:p>
    <w:p w14:paraId="18027253" w14:textId="77777777" w:rsidR="00306B8D" w:rsidRDefault="00306B8D" w:rsidP="00306B8D">
      <w:pPr>
        <w:pStyle w:val="ListParagraph"/>
        <w:numPr>
          <w:ilvl w:val="1"/>
          <w:numId w:val="20"/>
        </w:numPr>
      </w:pPr>
      <w:proofErr w:type="spellStart"/>
      <w:r w:rsidRPr="00E46AA2">
        <w:t>quincunx_sampling_flag</w:t>
      </w:r>
      <w:proofErr w:type="spellEnd"/>
    </w:p>
    <w:p w14:paraId="30E8AA07" w14:textId="77777777" w:rsidR="00306B8D" w:rsidRDefault="00306B8D" w:rsidP="00306B8D">
      <w:pPr>
        <w:pStyle w:val="ListParagraph"/>
        <w:numPr>
          <w:ilvl w:val="1"/>
          <w:numId w:val="20"/>
        </w:numPr>
      </w:pPr>
      <w:proofErr w:type="spellStart"/>
      <w:r w:rsidRPr="00E46AA2">
        <w:t>spatial_flipping_flag</w:t>
      </w:r>
      <w:proofErr w:type="spellEnd"/>
    </w:p>
    <w:p w14:paraId="68CF9A25" w14:textId="77777777" w:rsidR="00306B8D" w:rsidRDefault="00306B8D" w:rsidP="00306B8D">
      <w:pPr>
        <w:pStyle w:val="ListParagraph"/>
        <w:numPr>
          <w:ilvl w:val="1"/>
          <w:numId w:val="20"/>
        </w:numPr>
      </w:pPr>
      <w:r w:rsidRPr="00E46AA2">
        <w:t>frame0_grid_position_x</w:t>
      </w:r>
    </w:p>
    <w:p w14:paraId="7F5961D7" w14:textId="77777777" w:rsidR="00306B8D" w:rsidRDefault="00306B8D" w:rsidP="00306B8D">
      <w:pPr>
        <w:pStyle w:val="ListParagraph"/>
        <w:numPr>
          <w:ilvl w:val="1"/>
          <w:numId w:val="20"/>
        </w:numPr>
      </w:pPr>
      <w:r>
        <w:t>frame0_grid_position_y</w:t>
      </w:r>
    </w:p>
    <w:p w14:paraId="230B8498" w14:textId="77777777" w:rsidR="00306B8D" w:rsidRDefault="00306B8D" w:rsidP="00306B8D">
      <w:pPr>
        <w:pStyle w:val="ListParagraph"/>
        <w:numPr>
          <w:ilvl w:val="1"/>
          <w:numId w:val="20"/>
        </w:numPr>
      </w:pPr>
      <w:r w:rsidRPr="00E46AA2">
        <w:t>frame1_grid_position_x</w:t>
      </w:r>
    </w:p>
    <w:p w14:paraId="0BEA8F11" w14:textId="77777777" w:rsidR="00306B8D" w:rsidRDefault="00306B8D" w:rsidP="00306B8D">
      <w:pPr>
        <w:pStyle w:val="ListParagraph"/>
        <w:numPr>
          <w:ilvl w:val="1"/>
          <w:numId w:val="20"/>
        </w:numPr>
      </w:pPr>
      <w:r>
        <w:t>frame1_grid_position_y</w:t>
      </w:r>
    </w:p>
    <w:p w14:paraId="407F3C78" w14:textId="77777777" w:rsidR="00306B8D" w:rsidRDefault="00306B8D" w:rsidP="00306B8D">
      <w:pPr>
        <w:pStyle w:val="ListParagraph"/>
        <w:numPr>
          <w:ilvl w:val="0"/>
          <w:numId w:val="19"/>
        </w:numPr>
      </w:pPr>
      <w:r>
        <w:t xml:space="preserve">When </w:t>
      </w:r>
      <w:proofErr w:type="spellStart"/>
      <w:r>
        <w:t>content_interpretation_type</w:t>
      </w:r>
      <w:proofErr w:type="spellEnd"/>
      <w:r>
        <w:t xml:space="preserve"> is equal to 3, the following syntax elements should be required to be set as follows since these values represent the correct location type for chroma in the main view in this case:</w:t>
      </w:r>
    </w:p>
    <w:p w14:paraId="6C3F9165" w14:textId="77777777" w:rsidR="00306B8D" w:rsidRDefault="00306B8D" w:rsidP="00306B8D">
      <w:pPr>
        <w:pStyle w:val="ListParagraph"/>
        <w:numPr>
          <w:ilvl w:val="1"/>
          <w:numId w:val="21"/>
        </w:numPr>
      </w:pPr>
      <w:proofErr w:type="spellStart"/>
      <w:proofErr w:type="gramStart"/>
      <w:r w:rsidRPr="00B91032">
        <w:t>chroma_loc_info_present_flag</w:t>
      </w:r>
      <w:proofErr w:type="spellEnd"/>
      <w:proofErr w:type="gramEnd"/>
      <w:r w:rsidRPr="00B91032">
        <w:t xml:space="preserve"> </w:t>
      </w:r>
      <w:r>
        <w:t>shall be equal to</w:t>
      </w:r>
      <w:r w:rsidRPr="00B91032">
        <w:t xml:space="preserve"> 1</w:t>
      </w:r>
      <w:r w:rsidR="004750CB">
        <w:t>.</w:t>
      </w:r>
    </w:p>
    <w:p w14:paraId="5DB9CCAC" w14:textId="77777777" w:rsidR="00306B8D" w:rsidRDefault="00306B8D" w:rsidP="00306B8D">
      <w:pPr>
        <w:pStyle w:val="ListParagraph"/>
        <w:numPr>
          <w:ilvl w:val="1"/>
          <w:numId w:val="21"/>
        </w:numPr>
      </w:pPr>
      <w:proofErr w:type="spellStart"/>
      <w:proofErr w:type="gramStart"/>
      <w:r w:rsidRPr="00B91032">
        <w:t>chroma_sample_loc_type_top_field</w:t>
      </w:r>
      <w:proofErr w:type="spellEnd"/>
      <w:proofErr w:type="gramEnd"/>
      <w:r w:rsidRPr="00B91032">
        <w:t xml:space="preserve"> </w:t>
      </w:r>
      <w:r>
        <w:t xml:space="preserve">and </w:t>
      </w:r>
      <w:proofErr w:type="spellStart"/>
      <w:r w:rsidRPr="00B91032">
        <w:t>chroma_sample_loc_type_bottom_field</w:t>
      </w:r>
      <w:proofErr w:type="spellEnd"/>
      <w:r w:rsidRPr="00B91032">
        <w:t xml:space="preserve"> </w:t>
      </w:r>
      <w:r>
        <w:t>shall be equal to</w:t>
      </w:r>
      <w:r w:rsidRPr="00B91032">
        <w:t xml:space="preserve"> 2</w:t>
      </w:r>
      <w:r w:rsidR="004750CB">
        <w:t>.</w:t>
      </w:r>
    </w:p>
    <w:p w14:paraId="3BEDBB6D" w14:textId="77777777" w:rsidR="004750CB" w:rsidRDefault="004750CB" w:rsidP="004750CB">
      <w:pPr>
        <w:pStyle w:val="ListParagraph"/>
        <w:numPr>
          <w:ilvl w:val="0"/>
          <w:numId w:val="19"/>
        </w:numPr>
      </w:pPr>
      <w:r>
        <w:t xml:space="preserve">When </w:t>
      </w:r>
      <w:proofErr w:type="spellStart"/>
      <w:r>
        <w:t>content_interpretation_type</w:t>
      </w:r>
      <w:proofErr w:type="spellEnd"/>
      <w:r>
        <w:t xml:space="preserve"> is equal to 5, the following syntax elements should be required to be set as follows since these values represent the correct location type for chroma in the main view in this case:</w:t>
      </w:r>
    </w:p>
    <w:p w14:paraId="2A3C0F61" w14:textId="77777777" w:rsidR="004750CB" w:rsidRDefault="004750CB" w:rsidP="004750CB">
      <w:pPr>
        <w:pStyle w:val="ListParagraph"/>
        <w:numPr>
          <w:ilvl w:val="1"/>
          <w:numId w:val="21"/>
        </w:numPr>
      </w:pPr>
      <w:proofErr w:type="spellStart"/>
      <w:proofErr w:type="gramStart"/>
      <w:r w:rsidRPr="00B91032">
        <w:t>chroma_loc_info_present_flag</w:t>
      </w:r>
      <w:proofErr w:type="spellEnd"/>
      <w:proofErr w:type="gramEnd"/>
      <w:r w:rsidRPr="00B91032">
        <w:t xml:space="preserve"> </w:t>
      </w:r>
      <w:r>
        <w:t>shall be equal to</w:t>
      </w:r>
      <w:r w:rsidRPr="00B91032">
        <w:t xml:space="preserve"> 1</w:t>
      </w:r>
      <w:r>
        <w:t>.</w:t>
      </w:r>
    </w:p>
    <w:p w14:paraId="5D26BA5A" w14:textId="77777777" w:rsidR="004750CB" w:rsidRDefault="004750CB" w:rsidP="004750CB">
      <w:pPr>
        <w:pStyle w:val="ListParagraph"/>
        <w:numPr>
          <w:ilvl w:val="1"/>
          <w:numId w:val="21"/>
        </w:numPr>
      </w:pPr>
      <w:proofErr w:type="spellStart"/>
      <w:proofErr w:type="gramStart"/>
      <w:r w:rsidRPr="00B91032">
        <w:t>chroma_sample_loc_type_top_field</w:t>
      </w:r>
      <w:proofErr w:type="spellEnd"/>
      <w:proofErr w:type="gramEnd"/>
      <w:r w:rsidRPr="00B91032">
        <w:t xml:space="preserve"> </w:t>
      </w:r>
      <w:r>
        <w:t xml:space="preserve">and </w:t>
      </w:r>
      <w:proofErr w:type="spellStart"/>
      <w:r w:rsidRPr="00B91032">
        <w:t>chroma_sample_loc_type_bottom_field</w:t>
      </w:r>
      <w:proofErr w:type="spellEnd"/>
      <w:r w:rsidRPr="00B91032">
        <w:t xml:space="preserve"> </w:t>
      </w:r>
      <w:r>
        <w:t>shall be equal to</w:t>
      </w:r>
      <w:r w:rsidRPr="00B91032">
        <w:t xml:space="preserve"> </w:t>
      </w:r>
      <w:r>
        <w:t>1.</w:t>
      </w:r>
    </w:p>
    <w:p w14:paraId="31C7FECA" w14:textId="77777777" w:rsidR="00306B8D" w:rsidRPr="00911137" w:rsidRDefault="00306B8D" w:rsidP="00306B8D">
      <w:pPr>
        <w:pStyle w:val="Heading2"/>
        <w:rPr>
          <w:lang w:val="en-CA"/>
        </w:rPr>
      </w:pPr>
      <w:r>
        <w:rPr>
          <w:lang w:val="en-CA"/>
        </w:rPr>
        <w:t>System operation at the decoding end</w:t>
      </w:r>
    </w:p>
    <w:p w14:paraId="60865B08" w14:textId="77777777" w:rsidR="00306B8D" w:rsidRDefault="00306B8D" w:rsidP="00306B8D">
      <w:r w:rsidRPr="00A36517">
        <w:t xml:space="preserve">The proposed extension to </w:t>
      </w:r>
      <w:r w:rsidRPr="00A36517">
        <w:rPr>
          <w:lang w:val="en-CA"/>
        </w:rPr>
        <w:t xml:space="preserve">frame packing arrangement SEI message </w:t>
      </w:r>
      <w:r w:rsidRPr="00A36517">
        <w:t xml:space="preserve">informs the decoder that the decoded pictures contain </w:t>
      </w:r>
      <w:r>
        <w:t>main and auxiliary views of a 4:4:4 frame as the constituent frames of the frame packing arrangement</w:t>
      </w:r>
      <w:r w:rsidRPr="00A36517">
        <w:t xml:space="preserve">. This information can be used to process the </w:t>
      </w:r>
      <w:r>
        <w:t>main and auxiliary views</w:t>
      </w:r>
      <w:r w:rsidRPr="00A36517">
        <w:t xml:space="preserve"> appropriately for display or other purposes.</w:t>
      </w:r>
    </w:p>
    <w:p w14:paraId="1D5F1EF8" w14:textId="77777777" w:rsidR="00684FD2" w:rsidRPr="00306B8D" w:rsidRDefault="00306B8D" w:rsidP="00543D16">
      <w:pPr>
        <w:rPr>
          <w:highlight w:val="yellow"/>
        </w:rPr>
      </w:pPr>
      <w:r>
        <w:t>When the system at the decoding end desires the video in 4:4:4 format and is capable of reconstructing the 4:4:4 frames from the main and auxiliary views, it should do so and the output format should be 4:4:4. Otherwise, only the main view should be given as output and the output format will then be 4:2:0.</w:t>
      </w:r>
    </w:p>
    <w:p w14:paraId="6533DA7F" w14:textId="77777777" w:rsidR="00022813" w:rsidRPr="00564B40" w:rsidRDefault="00022813" w:rsidP="00022813">
      <w:pPr>
        <w:pStyle w:val="Heading2"/>
        <w:rPr>
          <w:lang w:val="en-CA"/>
        </w:rPr>
      </w:pPr>
      <w:bookmarkStart w:id="5" w:name="_Ref336552173"/>
      <w:r w:rsidRPr="00564B40">
        <w:rPr>
          <w:lang w:val="en-CA"/>
        </w:rPr>
        <w:t>Pre-processing and post-processing (informative)</w:t>
      </w:r>
      <w:bookmarkEnd w:id="5"/>
    </w:p>
    <w:p w14:paraId="11522224" w14:textId="77777777" w:rsidR="00022813" w:rsidRPr="00826E27" w:rsidRDefault="00AD3008" w:rsidP="00332307">
      <w:r w:rsidRPr="00AD3008">
        <w:t xml:space="preserve">When </w:t>
      </w:r>
      <w:proofErr w:type="spellStart"/>
      <w:r w:rsidRPr="00AD3008">
        <w:t>content_interpretation_type</w:t>
      </w:r>
      <w:proofErr w:type="spellEnd"/>
      <w:r>
        <w:t xml:space="preserve"> is set to 3, </w:t>
      </w:r>
      <w:r w:rsidR="00ED047C">
        <w:t>the indication is</w:t>
      </w:r>
      <w:r>
        <w:t xml:space="preserve"> that </w:t>
      </w:r>
      <w:r w:rsidR="00826E27">
        <w:t xml:space="preserve">none of the chroma </w:t>
      </w:r>
      <w:r w:rsidR="006D37D2">
        <w:t xml:space="preserve">samples </w:t>
      </w:r>
      <w:r w:rsidR="00826E27">
        <w:t>underwent a</w:t>
      </w:r>
      <w:r w:rsidR="006D37D2">
        <w:t>n anti-alias</w:t>
      </w:r>
      <w:r w:rsidR="00826E27">
        <w:t xml:space="preserve"> filtering operation during the process of frame packing</w:t>
      </w:r>
      <w:r>
        <w:t xml:space="preserve"> i.e.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t>=</w:t>
      </w:r>
      <m:oMath>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w:t>
      </w:r>
      <w:r w:rsidR="00826E27">
        <w:t xml:space="preserve"> In such a case, the chroma samples comprising the main view are a result of a direct sub-sampling of the chroma planes representing the 4</w:t>
      </w:r>
      <w:r w:rsidR="006A3AE4">
        <w:t>:</w:t>
      </w:r>
      <w:r w:rsidR="00826E27">
        <w:t>4</w:t>
      </w:r>
      <w:r w:rsidR="006A3AE4">
        <w:t>:</w:t>
      </w:r>
      <w:r w:rsidR="00826E27">
        <w:t xml:space="preserve">4 frame. </w:t>
      </w:r>
      <w:r w:rsidR="00022813" w:rsidRPr="00826E27">
        <w:t xml:space="preserve">As shown in </w:t>
      </w:r>
      <w:r w:rsidR="00826E27" w:rsidRPr="00826E27">
        <w:t xml:space="preserve">the </w:t>
      </w:r>
      <w:r w:rsidR="00A001FE" w:rsidRPr="00826E27">
        <w:t xml:space="preserve">appendix, direct sub-sampling without filtering </w:t>
      </w:r>
      <w:r w:rsidR="00826E27" w:rsidRPr="00826E27">
        <w:t xml:space="preserve">can </w:t>
      </w:r>
      <w:r w:rsidR="00A001FE" w:rsidRPr="00826E27">
        <w:t>create aliasing artifacts</w:t>
      </w:r>
      <w:r w:rsidR="002F302C" w:rsidRPr="00826E27">
        <w:t xml:space="preserve"> </w:t>
      </w:r>
      <w:r w:rsidR="00826E27" w:rsidRPr="00826E27">
        <w:t>for certain types of screen content when only the main view is used</w:t>
      </w:r>
      <w:r w:rsidR="00826E27">
        <w:t xml:space="preserve"> to generate a 4</w:t>
      </w:r>
      <w:r w:rsidR="006A3AE4">
        <w:t>:</w:t>
      </w:r>
      <w:r w:rsidR="00826E27">
        <w:t>2</w:t>
      </w:r>
      <w:r w:rsidR="006A3AE4">
        <w:t>:</w:t>
      </w:r>
      <w:r w:rsidR="00826E27">
        <w:t xml:space="preserve">0 </w:t>
      </w:r>
      <w:proofErr w:type="gramStart"/>
      <w:r w:rsidR="00826E27">
        <w:t>output</w:t>
      </w:r>
      <w:proofErr w:type="gramEnd"/>
      <w:r w:rsidR="00826E27" w:rsidRPr="00826E27">
        <w:t>.</w:t>
      </w:r>
    </w:p>
    <w:p w14:paraId="16F4770D" w14:textId="77777777" w:rsidR="006A3AE4" w:rsidRPr="00EB4FFB" w:rsidRDefault="00A001FE" w:rsidP="00332307">
      <w:pPr>
        <w:rPr>
          <w:highlight w:val="yellow"/>
        </w:rPr>
      </w:pPr>
      <w:r w:rsidRPr="00826E27">
        <w:t xml:space="preserve">In order to reduce the aliasing artifacts and improve the visual quality </w:t>
      </w:r>
      <w:r w:rsidR="00826E27" w:rsidRPr="00826E27">
        <w:t>for the case where only the main view is used</w:t>
      </w:r>
      <w:r w:rsidRPr="00826E27">
        <w:t xml:space="preserve">, </w:t>
      </w:r>
      <w:r w:rsidR="00826E27">
        <w:t xml:space="preserve">the </w:t>
      </w:r>
      <w:proofErr w:type="spellStart"/>
      <w:r w:rsidR="00826E27">
        <w:t>content_interpretation_type</w:t>
      </w:r>
      <w:proofErr w:type="spellEnd"/>
      <w:r w:rsidR="00826E27">
        <w:t xml:space="preserve"> can be set to 4 and </w:t>
      </w:r>
      <w:r w:rsidR="00826E27" w:rsidRPr="00826E27">
        <w:t xml:space="preserve">the main view </w:t>
      </w:r>
      <w:r w:rsidR="00826E27">
        <w:t>can be</w:t>
      </w:r>
      <w:r w:rsidR="00826E27" w:rsidRPr="00826E27">
        <w:t xml:space="preserve"> generated using filtered</w:t>
      </w:r>
      <w:r w:rsidR="00A97679">
        <w:t>/pre-processed</w:t>
      </w:r>
      <w:r w:rsidR="00826E27" w:rsidRPr="00826E27">
        <w:t xml:space="preserve"> versions of the 4</w:t>
      </w:r>
      <w:r w:rsidR="006A3AE4">
        <w:t>:</w:t>
      </w:r>
      <w:r w:rsidR="00826E27" w:rsidRPr="00826E27">
        <w:t>4</w:t>
      </w:r>
      <w:r w:rsidR="006A3AE4">
        <w:t>:</w:t>
      </w:r>
      <w:r w:rsidR="00826E27" w:rsidRPr="00826E27">
        <w:t>4 chroma planes</w:t>
      </w:r>
      <w:r w:rsidR="009608D4">
        <w:t xml:space="preserve">. In such a case, it is recommended that the filter choice be made based on the chroma sample </w:t>
      </w:r>
      <w:r w:rsidR="00ED047C">
        <w:t xml:space="preserve">grid </w:t>
      </w:r>
      <w:r w:rsidR="009608D4">
        <w:t xml:space="preserve">alignment with luma sample </w:t>
      </w:r>
      <w:r w:rsidR="00ED047C">
        <w:t xml:space="preserve">grid </w:t>
      </w:r>
      <w:r w:rsidR="009608D4">
        <w:t xml:space="preserve">(inferred from </w:t>
      </w:r>
      <w:proofErr w:type="spellStart"/>
      <w:r w:rsidR="009608D4" w:rsidRPr="00B91032">
        <w:t>chroma_sample_loc_type_top_field</w:t>
      </w:r>
      <w:proofErr w:type="spellEnd"/>
      <w:r w:rsidR="009608D4">
        <w:t xml:space="preserve"> and </w:t>
      </w:r>
      <w:proofErr w:type="spellStart"/>
      <w:r w:rsidR="009608D4" w:rsidRPr="00B91032">
        <w:t>chroma_sample_loc_type_bottom_field</w:t>
      </w:r>
      <w:proofErr w:type="spellEnd"/>
      <w:r w:rsidR="009608D4">
        <w:t>)</w:t>
      </w:r>
      <w:r w:rsidR="00ED047C">
        <w:t xml:space="preserve">. </w:t>
      </w:r>
      <w:r w:rsidR="006A3AE4">
        <w:t>For simplicity, in the case when</w:t>
      </w:r>
      <w:r w:rsidR="00ED047C">
        <w:t xml:space="preserve"> the chroma sample grid aligns with the luma sample grid for </w:t>
      </w:r>
      <w:r w:rsidR="006A3AE4">
        <w:t>each</w:t>
      </w:r>
      <w:r w:rsidR="00ED047C">
        <w:t xml:space="preserve"> particular direction (horizontal/vertical), it is </w:t>
      </w:r>
      <w:proofErr w:type="spellStart"/>
      <w:r w:rsidR="006A3AE4">
        <w:t>sugggested</w:t>
      </w:r>
      <w:proofErr w:type="spellEnd"/>
      <w:r w:rsidR="006A3AE4">
        <w:t xml:space="preserve"> that </w:t>
      </w:r>
      <w:r w:rsidR="00ED047C">
        <w:t xml:space="preserve">that </w:t>
      </w:r>
      <w:r w:rsidR="006A3AE4">
        <w:t>the</w:t>
      </w:r>
      <w:r w:rsidR="00ED047C">
        <w:t xml:space="preserve"> 3-tap filter [0.25</w:t>
      </w:r>
      <w:r w:rsidR="006A3AE4">
        <w:t> </w:t>
      </w:r>
      <w:r w:rsidR="00ED047C">
        <w:t>0.5</w:t>
      </w:r>
      <w:r w:rsidR="006A3AE4">
        <w:t> </w:t>
      </w:r>
      <w:r w:rsidR="00ED047C">
        <w:t xml:space="preserve">0.25] be used in that direction. </w:t>
      </w:r>
      <w:r w:rsidR="006A3AE4">
        <w:t>In</w:t>
      </w:r>
      <w:r w:rsidR="00ED047C">
        <w:t xml:space="preserve"> the chroma sample grid </w:t>
      </w:r>
      <w:r w:rsidR="005F08E6">
        <w:t>positions are centered between</w:t>
      </w:r>
      <w:r w:rsidR="00ED047C">
        <w:t xml:space="preserve"> the luma sample </w:t>
      </w:r>
      <w:r w:rsidR="005F08E6">
        <w:t xml:space="preserve">positions </w:t>
      </w:r>
      <w:r w:rsidR="00ED047C">
        <w:t xml:space="preserve">for a particular direction (horizontal/vertical), then it is </w:t>
      </w:r>
      <w:r w:rsidR="006A3AE4">
        <w:t xml:space="preserve">suggested </w:t>
      </w:r>
      <w:r w:rsidR="00ED047C">
        <w:t xml:space="preserve">that </w:t>
      </w:r>
      <w:r w:rsidR="006A3AE4">
        <w:t>the</w:t>
      </w:r>
      <w:r w:rsidR="00ED047C">
        <w:t xml:space="preserve"> 2-tap filter [0.5</w:t>
      </w:r>
      <w:r w:rsidR="005F08E6">
        <w:t> </w:t>
      </w:r>
      <w:r w:rsidR="00ED047C">
        <w:t>0.5] be used in that direction.</w:t>
      </w:r>
      <w:r w:rsidR="005F08E6">
        <w:t xml:space="preserve"> Another possible filter choice for the latter case is [0.125 0.375 0.375 0.125].</w:t>
      </w:r>
    </w:p>
    <w:p w14:paraId="3B87FB80" w14:textId="77777777" w:rsidR="00A001FE" w:rsidRPr="00E81A17" w:rsidRDefault="00F4237A" w:rsidP="00E81A17">
      <w:r w:rsidRPr="00664F36">
        <w:t xml:space="preserve">For example, </w:t>
      </w:r>
      <w:r w:rsidR="00F92444">
        <w:t>if we</w:t>
      </w:r>
      <w:r w:rsidR="00664F36" w:rsidRPr="00664F36">
        <w:t xml:space="preserve"> consider the case where the chroma sample grid is </w:t>
      </w:r>
      <w:r w:rsidR="00F92444">
        <w:t xml:space="preserve">not </w:t>
      </w:r>
      <w:r w:rsidR="00664F36" w:rsidRPr="00664F36">
        <w:t>aligned with the luma sample grid in both horizontal and vertical directions</w:t>
      </w:r>
      <w:r w:rsidR="006A3AE4">
        <w:t xml:space="preserve"> (i.e. when </w:t>
      </w:r>
      <w:proofErr w:type="spellStart"/>
      <w:r w:rsidR="006A3AE4" w:rsidRPr="00B91032">
        <w:t>chroma_sample_loc_type_top_field</w:t>
      </w:r>
      <w:proofErr w:type="spellEnd"/>
      <w:r w:rsidR="006A3AE4" w:rsidRPr="00B91032">
        <w:t xml:space="preserve"> </w:t>
      </w:r>
      <w:r w:rsidR="006A3AE4">
        <w:t xml:space="preserve">and </w:t>
      </w:r>
      <w:proofErr w:type="spellStart"/>
      <w:r w:rsidR="006A3AE4" w:rsidRPr="00B91032">
        <w:lastRenderedPageBreak/>
        <w:t>chroma_sample_loc_type_bottom_field</w:t>
      </w:r>
      <w:proofErr w:type="spellEnd"/>
      <w:r w:rsidR="006A3AE4">
        <w:t xml:space="preserve"> are equal to 1)</w:t>
      </w:r>
      <w:r w:rsidR="00F92444">
        <w:t xml:space="preserve">, the 2-tap filter [0.5 0.5] </w:t>
      </w:r>
      <w:r w:rsidR="006A3AE4">
        <w:t xml:space="preserve">would be </w:t>
      </w:r>
      <w:r w:rsidR="00F92444">
        <w:t>applied in both directions</w:t>
      </w:r>
      <w:r w:rsidR="006A3AE4">
        <w:t>, such that</w:t>
      </w:r>
      <w:r w:rsidR="00F92444">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F92444">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F92444">
        <w:t xml:space="preserve"> are obtained as follows:</w:t>
      </w:r>
    </w:p>
    <w:p w14:paraId="6AC825CE" w14:textId="77777777" w:rsidR="00A001FE" w:rsidRPr="00F92444" w:rsidRDefault="00856F0D" w:rsidP="00E81A17">
      <w:pPr>
        <w:spacing w:before="120" w:after="12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1B5F348B" w14:textId="77777777" w:rsidR="00F92444" w:rsidRPr="00F92444" w:rsidRDefault="00856F0D" w:rsidP="00F92444">
      <w:pPr>
        <w:spacing w:before="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2E6F70C5" w14:textId="77777777" w:rsidR="00F92444" w:rsidRDefault="00F92444" w:rsidP="00A001FE">
      <w:pPr>
        <w:spacing w:before="0"/>
      </w:pPr>
    </w:p>
    <w:p w14:paraId="0445F8DB" w14:textId="77777777" w:rsidR="000178E5" w:rsidRDefault="000178E5" w:rsidP="00A001FE">
      <w:pPr>
        <w:spacing w:before="0"/>
      </w:pPr>
      <w:r>
        <w:t>When pre-processing is used (</w:t>
      </w:r>
      <w:proofErr w:type="spellStart"/>
      <w:r>
        <w:t>content_interpretation_type</w:t>
      </w:r>
      <w:proofErr w:type="spellEnd"/>
      <w:r>
        <w:t xml:space="preserve"> set to 4), the main view does not contain samples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but contains their filtered counterparts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 </m:t>
        </m:r>
      </m:oMath>
      <w:proofErr w:type="gramStart"/>
      <w:r>
        <w:t xml:space="preserve">and </w:t>
      </w:r>
      <w:proofErr w:type="gramEnd"/>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oMath>
      <w:r>
        <w:t>. The auxiliary view contains the other chroma samples.</w:t>
      </w:r>
    </w:p>
    <w:p w14:paraId="0B68A162" w14:textId="77777777" w:rsidR="000178E5" w:rsidRDefault="000178E5" w:rsidP="00A001FE">
      <w:pPr>
        <w:spacing w:before="0"/>
      </w:pPr>
    </w:p>
    <w:p w14:paraId="4803EC71" w14:textId="77777777" w:rsidR="00371E85" w:rsidRDefault="000178E5" w:rsidP="00371E85">
      <w:pPr>
        <w:spacing w:before="0"/>
      </w:pPr>
      <w:r>
        <w:t>If the decoding system decides to output a 4</w:t>
      </w:r>
      <w:r w:rsidR="006A3AE4">
        <w:t>:</w:t>
      </w:r>
      <w:r>
        <w:t>4</w:t>
      </w:r>
      <w:r w:rsidR="006A3AE4">
        <w:t>:</w:t>
      </w:r>
      <w:r>
        <w:t xml:space="preserve">4 frame, </w:t>
      </w:r>
      <w:r w:rsidR="00371E85">
        <w:t>a</w:t>
      </w:r>
      <w:r w:rsidR="00371E85" w:rsidRPr="00371E85">
        <w:t xml:space="preserve"> post-processing step </w:t>
      </w:r>
      <w:r w:rsidR="006A3AE4">
        <w:t>should be applied</w:t>
      </w:r>
      <w:r w:rsidR="00371E85">
        <w:t xml:space="preserve"> to estimate the </w:t>
      </w:r>
      <w:proofErr w:type="gramStart"/>
      <w:r w:rsidR="00775552">
        <w:t xml:space="preserve">samples </w:t>
      </w:r>
      <w:proofErr w:type="gramEnd"/>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t xml:space="preserve"> </w:t>
      </w:r>
      <w:r w:rsidR="006A3AE4">
        <w:t>from the encoded packed frame.</w:t>
      </w:r>
      <w:r w:rsidR="00371E85">
        <w:t xml:space="preserve"> </w:t>
      </w:r>
      <w:r w:rsidR="006A3AE4">
        <w:t xml:space="preserve">For example, a simple suggested </w:t>
      </w:r>
      <w:r w:rsidR="00371E85">
        <w:t xml:space="preserve">estimation of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w:t>
      </w:r>
      <w:r w:rsidR="006A3AE4">
        <w:t>would be</w:t>
      </w:r>
      <w:r w:rsidR="00371E85">
        <w:t xml:space="preserve"> </w:t>
      </w:r>
      <w:r w:rsidR="00371E85" w:rsidRPr="00371E85">
        <w:t>as follows:</w:t>
      </w:r>
    </w:p>
    <w:p w14:paraId="59927B99" w14:textId="77777777" w:rsidR="00371E85" w:rsidRPr="00371E85" w:rsidRDefault="00856F0D" w:rsidP="00371E85">
      <w:pPr>
        <w:spacing w:before="0"/>
      </w:pPr>
      <m:oMathPara>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=(1+α+β+γ)</m:t>
          </m:r>
          <m:sSub>
            <m:sSubPr>
              <m:ctrlPr>
                <w:rPr>
                  <w:rFonts w:ascii="Cambria Math" w:hAnsi="Cambria Math"/>
                  <w:i/>
                </w:rPr>
              </m:ctrlPr>
            </m:sSubPr>
            <m:e>
              <m:acc>
                <m:accPr>
                  <m:chr m:val="̃"/>
                  <m:ctrlPr>
                    <w:rPr>
                      <w:rFonts w:ascii="Cambria Math" w:hAnsi="Cambria Math"/>
                      <w:i/>
                    </w:rPr>
                  </m:ctrlPr>
                </m:accPr>
                <m:e>
                  <m:r>
                    <w:rPr>
                      <w:rFonts w:ascii="Cambria Math" w:hAnsi="Cambria Math"/>
                    </w:rPr>
                    <m:t xml:space="preserve"> 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-α</m:t>
          </m:r>
          <m:sSub>
            <m:sSubPr>
              <m:ctrlPr>
                <w:rPr>
                  <w:rFonts w:ascii="Cambria Math" w:hAnsi="Cambria Math"/>
                  <w:i/>
                </w:rPr>
              </m:ctrlPr>
            </m:sSubPr>
            <m:e>
              <m:r>
                <w:rPr>
                  <w:rFonts w:ascii="Cambria Math" w:hAnsi="Cambria Math"/>
                </w:rPr>
                <m:t xml:space="preserve"> 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m:t>
          </m:r>
          <m:sSub>
            <m:sSubPr>
              <m:ctrlPr>
                <w:rPr>
                  <w:rFonts w:ascii="Cambria Math" w:hAnsi="Cambria Math"/>
                  <w:i/>
                </w:rPr>
              </m:ctrlPr>
            </m:sSubPr>
            <m:e>
              <m:r>
                <w:rPr>
                  <w:rFonts w:ascii="Cambria Math" w:hAnsi="Cambria Math"/>
                </w:rPr>
                <m:t>γ U</m:t>
              </m:r>
            </m:e>
            <m:sub>
              <m:r>
                <w:rPr>
                  <w:rFonts w:ascii="Cambria Math" w:hAnsi="Cambria Math"/>
                </w:rPr>
                <m:t>444</m:t>
              </m:r>
            </m:sub>
          </m:sSub>
          <m:d>
            <m:dPr>
              <m:ctrlPr>
                <w:rPr>
                  <w:rFonts w:ascii="Cambria Math" w:hAnsi="Cambria Math"/>
                  <w:i/>
                </w:rPr>
              </m:ctrlPr>
            </m:dPr>
            <m:e>
              <m:r>
                <w:rPr>
                  <w:rFonts w:ascii="Cambria Math" w:hAnsi="Cambria Math"/>
                </w:rPr>
                <m:t>2x+1,2y+1</m:t>
              </m:r>
            </m:e>
          </m:d>
        </m:oMath>
      </m:oMathPara>
    </w:p>
    <w:p w14:paraId="639C8089" w14:textId="77777777" w:rsidR="000C73AD" w:rsidRPr="006A3AE4" w:rsidRDefault="00856F0D" w:rsidP="006C6A6A">
      <w:pPr>
        <w:spacing w:before="0"/>
      </w:pPr>
      <m:oMathPara>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ctrlPr>
                <w:rPr>
                  <w:rFonts w:ascii="Cambria Math" w:hAnsi="Cambria Math"/>
                  <w:i/>
                </w:rPr>
              </m:ctrlPr>
            </m:dPr>
            <m:e>
              <m:r>
                <w:rPr>
                  <w:rFonts w:ascii="Cambria Math" w:hAnsi="Cambria Math"/>
                </w:rPr>
                <m:t>1+α+β+γ</m:t>
              </m:r>
            </m:e>
          </m:d>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-α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 xml:space="preserve">-γ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m:t>
          </m:r>
        </m:oMath>
      </m:oMathPara>
    </w:p>
    <w:p w14:paraId="05FBED73" w14:textId="77777777" w:rsidR="006A3AE4" w:rsidRDefault="006A3AE4" w:rsidP="006C6A6A">
      <w:pPr>
        <w:spacing w:before="0"/>
      </w:pPr>
      <w:r>
        <w:t>In the proposed form</w:t>
      </w:r>
      <w:r w:rsidR="00B20E99">
        <w:t>,</w:t>
      </w:r>
      <w:r>
        <w:t xml:space="preserve"> with </w:t>
      </w:r>
      <w:proofErr w:type="spellStart"/>
      <w:r w:rsidRPr="006D3CF9">
        <w:t>content_interpretation_type</w:t>
      </w:r>
      <w:proofErr w:type="spellEnd"/>
      <w:r>
        <w:t xml:space="preserve"> equal to 4 and </w:t>
      </w:r>
      <w:proofErr w:type="spellStart"/>
      <w:r w:rsidRPr="00B91032">
        <w:t>chroma_sample_loc_type_top_field</w:t>
      </w:r>
      <w:proofErr w:type="spellEnd"/>
      <w:r w:rsidRPr="00B91032">
        <w:t xml:space="preserve"> </w:t>
      </w:r>
      <w:r>
        <w:t xml:space="preserve">and </w:t>
      </w:r>
      <w:proofErr w:type="spellStart"/>
      <w:r w:rsidRPr="00B91032">
        <w:t>chroma_sample_loc_type_bottom_field</w:t>
      </w:r>
      <w:proofErr w:type="spellEnd"/>
      <w:r>
        <w:t xml:space="preserve"> equal to 1, </w:t>
      </w:r>
      <w:r w:rsidR="00B20E99">
        <w:t>with</w:t>
      </w:r>
      <w:r>
        <w:t xml:space="preserve"> the suggested </w:t>
      </w:r>
      <w:r w:rsidR="00B20E99">
        <w:t>anti-alias filter</w:t>
      </w:r>
      <w:r>
        <w:t xml:space="preserve"> </w:t>
      </w:r>
      <w:r w:rsidR="00F94091">
        <w:t>of [0.5</w:t>
      </w:r>
      <w:r w:rsidR="00B20E99">
        <w:t> 0.5]</w:t>
      </w:r>
      <w:r>
        <w:t xml:space="preserve">, </w:t>
      </w:r>
      <w:r w:rsidR="000E7859">
        <w:t xml:space="preserve">the value </w:t>
      </w:r>
      <m:oMath>
        <m:r>
          <w:rPr>
            <w:rFonts w:ascii="Cambria Math" w:hAnsi="Cambria Math"/>
          </w:rPr>
          <m:t>α=β=γ=1</m:t>
        </m:r>
      </m:oMath>
      <w:r>
        <w:t xml:space="preserve"> would </w:t>
      </w:r>
      <w:r w:rsidR="009C7E48">
        <w:t xml:space="preserve">perfectly </w:t>
      </w:r>
      <w:r>
        <w:t>reconstruct the input values</w:t>
      </w:r>
      <w:r w:rsidR="00B20E99">
        <w:t xml:space="preserve"> in the absence of quantization error and rounding error</w:t>
      </w:r>
      <w:r>
        <w:t xml:space="preserve">. </w:t>
      </w:r>
      <w:r w:rsidR="00B20E99">
        <w:t>When considering</w:t>
      </w:r>
      <w:r>
        <w:t xml:space="preserve"> quantization error</w:t>
      </w:r>
      <w:r w:rsidR="009C7E48">
        <w:t>, using</w:t>
      </w:r>
      <w:r>
        <w:t xml:space="preserve"> somewhat </w:t>
      </w:r>
      <w:r w:rsidR="00EC7A16">
        <w:t xml:space="preserve">different </w:t>
      </w:r>
      <w:r>
        <w:t>value</w:t>
      </w:r>
      <w:r w:rsidR="00EC7A16">
        <w:t>s</w:t>
      </w:r>
      <w:r>
        <w:t xml:space="preserve"> would be advised</w:t>
      </w:r>
      <w:r w:rsidR="000E7859">
        <w:t xml:space="preserve"> (e.g., </w:t>
      </w:r>
      <w:r w:rsidR="00EC7A16">
        <w:t>as determined by quantization step-size-dependent cross-correlation analysis</w:t>
      </w:r>
      <w:r w:rsidR="000E7859">
        <w:t>)</w:t>
      </w:r>
      <w:r>
        <w:t>.</w:t>
      </w:r>
    </w:p>
    <w:p w14:paraId="2CD11AE9" w14:textId="77777777" w:rsidR="00DB39E5" w:rsidRPr="00564B40" w:rsidRDefault="00DB39E5" w:rsidP="00DB39E5">
      <w:pPr>
        <w:pStyle w:val="Heading2"/>
        <w:rPr>
          <w:lang w:val="en-CA"/>
        </w:rPr>
      </w:pPr>
      <w:r>
        <w:rPr>
          <w:lang w:val="en-CA"/>
        </w:rPr>
        <w:t>Band separation filtering for the auxiliary frame</w:t>
      </w:r>
    </w:p>
    <w:p w14:paraId="6D023715" w14:textId="77777777" w:rsidR="00DB39E5" w:rsidRDefault="00DB39E5" w:rsidP="00DB39E5">
      <w:pPr>
        <w:rPr>
          <w:lang w:eastAsia="zh-CN"/>
        </w:rPr>
      </w:pPr>
      <w:r>
        <w:t>In the frame packing scheme illustrated in section</w:t>
      </w:r>
      <w:r w:rsidR="004750CB">
        <w:t xml:space="preserve"> </w:t>
      </w:r>
      <w:r w:rsidR="004750CB">
        <w:fldChar w:fldCharType="begin"/>
      </w:r>
      <w:r w:rsidR="004750CB">
        <w:instrText xml:space="preserve"> REF _Ref345352554 \r \h </w:instrText>
      </w:r>
      <w:r w:rsidR="004750CB">
        <w:fldChar w:fldCharType="separate"/>
      </w:r>
      <w:r w:rsidR="004750CB">
        <w:t>2.1</w:t>
      </w:r>
      <w:r w:rsidR="004750CB">
        <w:fldChar w:fldCharType="end"/>
      </w:r>
      <w:r>
        <w:t xml:space="preserve">, pixel values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frames are placed directly into (and are directly unpacked from) the auxiliary frames. We thus refer to these schemes as “direct” packing approaches. Alternatively, we can consider the auxiliary frame samples as an enhancement layer signal to be combined with the main frame (or base layer frame) data. The main and auxiliary frame data can formed using low-pass and high-pass band separation filtering, instead of direct sample packing. With this variation, the primary signal energy can be concentrated into the main frame, and arbitrarily low bit rates can be allocated to the supplemental auxiliary frame data that forms the enhancement signal.</w:t>
      </w:r>
    </w:p>
    <w:p w14:paraId="090803B0" w14:textId="77777777" w:rsidR="00DB39E5" w:rsidRDefault="00DB39E5" w:rsidP="00DB39E5">
      <w:pPr>
        <w:tabs>
          <w:tab w:val="left" w:pos="2257"/>
        </w:tabs>
      </w:pPr>
      <w:r>
        <w:t xml:space="preserve">Instead of encoding auxiliary frame pixels directly, a two-dimensional, three-band wavelet decomposition can first be applied 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before the actual encoding process. Mathematically, for an </w:t>
      </w:r>
      <w:proofErr w:type="gramStart"/>
      <w:r>
        <w:t xml:space="preserve">array </w:t>
      </w:r>
      <w:proofErr w:type="gramEnd"/>
      <m:oMath>
        <m:r>
          <w:rPr>
            <w:rFonts w:ascii="Cambria Math" w:hAnsi="Cambria Math"/>
          </w:rPr>
          <m:t>A</m:t>
        </m:r>
      </m:oMath>
      <w:r w:rsidRPr="00DA267D">
        <w:t xml:space="preserve">, </w:t>
      </w:r>
      <w:r>
        <w:t xml:space="preserve">where </w:t>
      </w:r>
      <m:oMath>
        <m:r>
          <w:rPr>
            <w:rFonts w:ascii="Cambria Math" w:hAnsi="Cambria Math"/>
          </w:rPr>
          <m:t>A</m:t>
        </m:r>
      </m:oMath>
      <w:r>
        <w:rPr>
          <w:i/>
        </w:rPr>
        <w:t>=</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Pr>
          <w:i/>
        </w:rPr>
        <w:t xml:space="preserve"> </w:t>
      </w:r>
      <w:r>
        <w:t xml:space="preserve">or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w:t>
      </w:r>
      <w:r w:rsidRPr="00DA267D">
        <w:t>define</w:t>
      </w:r>
      <w:r>
        <w:t xml:space="preserve"> the following</w:t>
      </w:r>
      <w:r w:rsidRPr="00DA267D">
        <w:t>:</w:t>
      </w:r>
    </w:p>
    <w:p w14:paraId="13822F5D" w14:textId="77777777" w:rsidR="00DB39E5" w:rsidRDefault="00856F0D" w:rsidP="00DB39E5">
      <w:pPr>
        <w:tabs>
          <w:tab w:val="left" w:pos="2257"/>
        </w:tabs>
        <w:rPr>
          <w:lang w:eastAsia="zh-CN"/>
        </w:rPr>
      </w:pPr>
      <m:oMath>
        <m:sSub>
          <m:sSubPr>
            <m:ctrlPr>
              <w:rPr>
                <w:rFonts w:ascii="Cambria Math" w:hAnsi="Cambria Math"/>
                <w:i/>
              </w:rPr>
            </m:ctrlPr>
          </m:sSubPr>
          <m:e>
            <m:r>
              <w:rPr>
                <w:rFonts w:ascii="Cambria Math" w:hAnsi="Cambria Math"/>
              </w:rPr>
              <m:t>C</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045FADA6" w14:textId="77777777" w:rsidR="00DB39E5" w:rsidRPr="00723609" w:rsidRDefault="00856F0D" w:rsidP="00DB39E5">
      <w:pPr>
        <w:tabs>
          <w:tab w:val="left" w:pos="2257"/>
        </w:tabs>
      </w:pPr>
      <m:oMath>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659568E2" w14:textId="77777777" w:rsidR="00DB39E5" w:rsidRPr="00723609" w:rsidRDefault="00856F0D" w:rsidP="00DB39E5">
      <w:pPr>
        <w:tabs>
          <w:tab w:val="left" w:pos="2257"/>
        </w:tabs>
      </w:pPr>
      <m:oMath>
        <m:sSub>
          <m:sSubPr>
            <m:ctrlPr>
              <w:rPr>
                <w:rFonts w:ascii="Cambria Math" w:hAnsi="Cambria Math"/>
                <w:i/>
              </w:rPr>
            </m:ctrlPr>
          </m:sSubPr>
          <m:e>
            <m:r>
              <w:rPr>
                <w:rFonts w:ascii="Cambria Math" w:hAnsi="Cambria Math"/>
              </w:rPr>
              <m:t>E</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xx,y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2FE58D0E" w14:textId="77777777" w:rsidR="00DB39E5" w:rsidRDefault="00856F0D" w:rsidP="00DB39E5">
      <w:pPr>
        <w:tabs>
          <w:tab w:val="left" w:pos="2257"/>
        </w:tabs>
        <w:rPr>
          <w:lang w:eastAsia="zh-CN"/>
        </w:rPr>
      </w:pPr>
      <m:oMath>
        <m:sSub>
          <m:sSubPr>
            <m:ctrlPr>
              <w:rPr>
                <w:rFonts w:ascii="Cambria Math" w:hAnsi="Cambria Math"/>
                <w:i/>
              </w:rPr>
            </m:ctrlPr>
          </m:sSubPr>
          <m:e>
            <m:r>
              <w:rPr>
                <w:rFonts w:ascii="Cambria Math" w:hAnsi="Cambria Math"/>
              </w:rPr>
              <m:t>F</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xx,y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14611B98" w14:textId="77777777" w:rsidR="00DB39E5" w:rsidRPr="00723609" w:rsidRDefault="00856F0D"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=Y</m:t>
        </m:r>
        <m:d>
          <m:dPr>
            <m:ctrlPr>
              <w:rPr>
                <w:rFonts w:ascii="Cambria Math" w:hAnsi="Cambria Math"/>
                <w:i/>
              </w:rPr>
            </m:ctrlPr>
          </m:dPr>
          <m:e>
            <m:r>
              <w:rPr>
                <w:rFonts w:ascii="Cambria Math" w:hAnsi="Cambria Math"/>
              </w:rPr>
              <m:t>x,y</m:t>
            </m:r>
          </m:e>
        </m:d>
      </m:oMath>
      <w:r w:rsidR="00DB39E5">
        <w:t xml:space="preserve">, for </w:t>
      </w:r>
      <m:oMath>
        <m:r>
          <w:rPr>
            <w:rFonts w:ascii="Cambria Math" w:hAnsi="Cambria Math"/>
          </w:rPr>
          <m:t>x=0,…,W-1, y=0,…,H-1.</m:t>
        </m:r>
      </m:oMath>
    </w:p>
    <w:p w14:paraId="6C6C50F6" w14:textId="77777777" w:rsidR="00DB39E5" w:rsidRDefault="00856F0D"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126AD6CB" w14:textId="77777777" w:rsidR="00DB39E5" w:rsidRDefault="00856F0D"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27BEF31A" w14:textId="77777777" w:rsidR="00DB39E5" w:rsidRPr="00723609" w:rsidRDefault="00856F0D"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380FF9D" w14:textId="77777777" w:rsidR="00DB39E5" w:rsidRPr="00723609" w:rsidRDefault="00856F0D"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6DB1BB3" w14:textId="77777777" w:rsidR="00DB39E5" w:rsidRPr="00723609" w:rsidRDefault="00856F0D"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7EC290EB" w14:textId="77777777" w:rsidR="00DB39E5" w:rsidRPr="00723609" w:rsidRDefault="00856F0D"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093E80FC" w14:textId="77777777" w:rsidR="00DB39E5" w:rsidRPr="00723609" w:rsidRDefault="00856F0D"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3DE6EF88" w14:textId="77777777" w:rsidR="00DB39E5" w:rsidRPr="00723609" w:rsidRDefault="00856F0D"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5F7FFFC8" w14:textId="77777777" w:rsidR="00DB39E5" w:rsidRDefault="00DB39E5" w:rsidP="00DB39E5">
      <w:r>
        <w:t xml:space="preserve">By the above approach, a typical four-band wavelet decomposition breaks the frame into “LL”, “LH”, “HL” and “HH” </w:t>
      </w:r>
      <w:proofErr w:type="spellStart"/>
      <w:r>
        <w:t>subbands</w:t>
      </w:r>
      <w:proofErr w:type="spellEnd"/>
      <w:r>
        <w:t xml:space="preserve"> (“LL” = low-pass in both vertical and horizontal directions, “LH” = low-pass vertical, high-pass horizontal, and so forth). In our wavelet packing scheme, though, the “HL” and “HH” bands are not created; instead, the vertical high-pass signal is kept at full horizontal resolution, i.e., B2 and B3 are the “LL” bands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respectively, B4 and B5 are vertical high-pass signals, i.e. a vertical “H”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respectively, B6 and B8 consist of even-numbered rows of the “LH”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B7 and B9 consist of odd-numbered rows the “LH”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That way, the decoder would apply the corresponding inverse wavelet operations after decoding the main and auxiliary frames to obtain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pixels. Moreover, an additional vertical band separation can be performed, such that B6 and B8 are an “LHL” and “LHH” band </w:t>
      </w:r>
      <w:proofErr w:type="gramStart"/>
      <w:r>
        <w:t xml:space="preserve">of </w:t>
      </w:r>
      <w:proofErr w:type="gramEnd"/>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B7 and B9 are an “LHL” and “LHH”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w:t>
      </w:r>
    </w:p>
    <w:p w14:paraId="4C849185" w14:textId="77777777" w:rsidR="00ED133E" w:rsidRDefault="00DB39E5" w:rsidP="00DB39E5">
      <w:r>
        <w:t>When the auxiliary frames are transmitted at lower bit rates (lower quality relative to the main frame), the chroma information from the main frame (</w:t>
      </w:r>
      <m:oMath>
        <m:sSubSup>
          <m:sSubSupPr>
            <m:ctrlPr>
              <w:rPr>
                <w:rFonts w:ascii="Cambria Math" w:hAnsi="Cambria Math"/>
              </w:rPr>
            </m:ctrlPr>
          </m:sSubSupPr>
          <m:e>
            <m:r>
              <w:rPr>
                <w:rFonts w:ascii="Cambria Math" w:hAnsi="Cambria Math"/>
              </w:rPr>
              <m:t>U</m:t>
            </m:r>
          </m:e>
          <m:sub>
            <m:r>
              <m:rPr>
                <m:sty m:val="p"/>
              </m:rPr>
              <w:rPr>
                <w:rFonts w:ascii="Cambria Math" w:hAnsi="Cambria Math"/>
              </w:rPr>
              <m:t>420</m:t>
            </m:r>
          </m:sub>
          <m:sup>
            <m:r>
              <m:rPr>
                <m:sty m:val="p"/>
              </m:rPr>
              <w:rPr>
                <w:rFonts w:ascii="Cambria Math" w:hAnsi="Cambria Math"/>
              </w:rPr>
              <m:t>main</m:t>
            </m:r>
          </m:sup>
        </m:sSubSup>
      </m:oMath>
      <w:r>
        <w:t xml:space="preserve"> </w:t>
      </w:r>
      <w:proofErr w:type="gramStart"/>
      <w:r>
        <w:t xml:space="preserve">and </w:t>
      </w:r>
      <w:proofErr w:type="gramEnd"/>
      <m:oMath>
        <m:sSubSup>
          <m:sSubSupPr>
            <m:ctrlPr>
              <w:rPr>
                <w:rFonts w:ascii="Cambria Math" w:hAnsi="Cambria Math"/>
              </w:rPr>
            </m:ctrlPr>
          </m:sSubSupPr>
          <m:e>
            <m:r>
              <w:rPr>
                <w:rFonts w:ascii="Cambria Math" w:hAnsi="Cambria Math"/>
              </w:rPr>
              <m:t>V</m:t>
            </m:r>
          </m:e>
          <m:sub>
            <m:r>
              <m:rPr>
                <m:sty m:val="p"/>
              </m:rPr>
              <w:rPr>
                <w:rFonts w:ascii="Cambria Math" w:hAnsi="Cambria Math"/>
              </w:rPr>
              <m:t>420</m:t>
            </m:r>
          </m:sub>
          <m:sup>
            <m:r>
              <m:rPr>
                <m:sty m:val="p"/>
              </m:rPr>
              <w:rPr>
                <w:rFonts w:ascii="Cambria Math" w:hAnsi="Cambria Math"/>
              </w:rPr>
              <m:t>main</m:t>
            </m:r>
          </m:sup>
        </m:sSubSup>
      </m:oMath>
      <w:r>
        <w:t xml:space="preserve">) sets the minimum level of quality for the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reconstruction, and any information from the auxiliary frame is used to improve beyond that minimum quality level. In the case of the “direct” frame packing method,</w:t>
      </w:r>
      <w:r w:rsidRPr="000071D1">
        <w:t xml:space="preserve"> </w:t>
      </w:r>
      <w:r>
        <w:t xml:space="preserve">wherein pixels from the auxiliary frame are directly unpacked into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frames, such an approach would cause the chroma pixels obtained from the main frame (3 out of 4) to have a lower quality compared to the chroma pixels obtained from the main frame. However, the band-separation frame packing approach incurs a larger rounding error in the pre-processing steps than the direct frame packing approach because of the additional filtering operations involved (in the absence of bit-depth expansion). </w:t>
      </w:r>
    </w:p>
    <w:p w14:paraId="14CF6A72" w14:textId="77777777" w:rsidR="00DB39E5" w:rsidRDefault="00ED133E" w:rsidP="00DB39E5">
      <w:r>
        <w:t xml:space="preserve">We have experimented with the use of lifting-based band-separation filtering to mitigate the rounding error effects, </w:t>
      </w:r>
      <w:r w:rsidR="00564762">
        <w:t>with</w:t>
      </w:r>
      <w:r>
        <w:t xml:space="preserve"> clipping to eliminate the bit-depth expan</w:t>
      </w:r>
      <w:r w:rsidR="00564762">
        <w:t>sion. However,</w:t>
      </w:r>
      <w:r>
        <w:t xml:space="preserve"> </w:t>
      </w:r>
      <w:r w:rsidR="004A7D92">
        <w:t>this introduces a different type of distortion</w:t>
      </w:r>
      <w:r>
        <w:t>.</w:t>
      </w:r>
      <w:r w:rsidR="004A7D92">
        <w:t xml:space="preserve"> </w:t>
      </w:r>
      <w:r w:rsidR="00564762">
        <w:t xml:space="preserve">This topic is further discussed in an upcoming publication </w:t>
      </w:r>
      <w:r w:rsidR="00564762">
        <w:fldChar w:fldCharType="begin"/>
      </w:r>
      <w:r w:rsidR="00564762">
        <w:instrText xml:space="preserve"> REF _Ref345354732 \r \h </w:instrText>
      </w:r>
      <w:r w:rsidR="00564762">
        <w:fldChar w:fldCharType="separate"/>
      </w:r>
      <w:r w:rsidR="00564762">
        <w:t>[5]</w:t>
      </w:r>
      <w:r w:rsidR="00564762">
        <w:fldChar w:fldCharType="end"/>
      </w:r>
      <w:r w:rsidR="004A7D92">
        <w:t>.</w:t>
      </w:r>
    </w:p>
    <w:p w14:paraId="743343B2" w14:textId="77777777" w:rsidR="00B26617" w:rsidRDefault="00B26617" w:rsidP="00B26617">
      <w:pPr>
        <w:pStyle w:val="Heading1"/>
        <w:rPr>
          <w:lang w:val="en-CA"/>
        </w:rPr>
      </w:pPr>
      <w:r>
        <w:rPr>
          <w:lang w:val="en-CA"/>
        </w:rPr>
        <w:t>Experiment results</w:t>
      </w:r>
    </w:p>
    <w:p w14:paraId="6DB8EAEA" w14:textId="6286A626" w:rsidR="00DB39E5" w:rsidRPr="00A77643" w:rsidRDefault="00DB39E5" w:rsidP="00DB39E5">
      <w:r w:rsidRPr="00A77643">
        <w:t>We tested an end-to-end system for packing a 4:4:4 frame into two 4:2:0 frames, based on Microsoft’s implementation of an AVC</w:t>
      </w:r>
      <w:r>
        <w:t xml:space="preserve"> software</w:t>
      </w:r>
      <w:r w:rsidRPr="00A77643">
        <w:t xml:space="preserve"> encoder and decoder</w:t>
      </w:r>
      <w:ins w:id="6" w:author="Gary Sullivan" w:date="2013-01-13T06:01:00Z">
        <w:r w:rsidR="004557E8">
          <w:t xml:space="preserve"> </w:t>
        </w:r>
        <w:r w:rsidR="004557E8" w:rsidRPr="00A77643">
          <w:t>with a simple “IPPP” (forward-predictive) coding structure</w:t>
        </w:r>
      </w:ins>
      <w:r w:rsidRPr="00A77643">
        <w:t xml:space="preserve">. </w:t>
      </w:r>
      <w:ins w:id="7" w:author="Gary Sullivan" w:date="2013-01-13T06:06:00Z">
        <w:r w:rsidR="004557E8">
          <w:t xml:space="preserve">We also conducted </w:t>
        </w:r>
        <w:bookmarkStart w:id="8" w:name="_GoBack"/>
        <w:bookmarkEnd w:id="8"/>
        <w:r w:rsidR="004557E8">
          <w:t xml:space="preserve">similar tests using the HEVC HM </w:t>
        </w:r>
      </w:ins>
      <w:ins w:id="9" w:author="Gary Sullivan" w:date="2013-01-13T06:10:00Z">
        <w:r w:rsidR="004557E8">
          <w:t xml:space="preserve">9.0 </w:t>
        </w:r>
      </w:ins>
      <w:ins w:id="10" w:author="Gary Sullivan" w:date="2013-01-13T06:06:00Z">
        <w:r w:rsidR="004557E8">
          <w:t xml:space="preserve">encoder </w:t>
        </w:r>
      </w:ins>
      <w:ins w:id="11" w:author="Gary Sullivan" w:date="2013-01-13T06:12:00Z">
        <w:r w:rsidR="004557E8">
          <w:rPr>
            <w:lang w:val="en-CA"/>
          </w:rPr>
          <w:fldChar w:fldCharType="begin"/>
        </w:r>
        <w:r w:rsidR="004557E8">
          <w:rPr>
            <w:lang w:val="en-CA"/>
          </w:rPr>
          <w:instrText xml:space="preserve"> REF _Ref343523019 \r \h </w:instrText>
        </w:r>
      </w:ins>
      <w:r w:rsidR="004557E8">
        <w:rPr>
          <w:lang w:val="en-CA"/>
        </w:rPr>
      </w:r>
      <w:ins w:id="12" w:author="Gary Sullivan" w:date="2013-01-13T06:12:00Z">
        <w:r w:rsidR="004557E8">
          <w:rPr>
            <w:lang w:val="en-CA"/>
          </w:rPr>
          <w:fldChar w:fldCharType="separate"/>
        </w:r>
        <w:r w:rsidR="004557E8">
          <w:rPr>
            <w:lang w:val="en-CA"/>
          </w:rPr>
          <w:t>[6]</w:t>
        </w:r>
        <w:r w:rsidR="004557E8">
          <w:rPr>
            <w:lang w:val="en-CA"/>
          </w:rPr>
          <w:fldChar w:fldCharType="end"/>
        </w:r>
      </w:ins>
      <w:ins w:id="13" w:author="Gary Sullivan" w:date="2013-01-13T06:06:00Z">
        <w:r w:rsidR="004557E8">
          <w:t xml:space="preserve">. </w:t>
        </w:r>
      </w:ins>
      <w:del w:id="14" w:author="Gary Sullivan" w:date="2013-01-13T06:07:00Z">
        <w:r w:rsidRPr="00A77643" w:rsidDel="004557E8">
          <w:delText xml:space="preserve">The </w:delText>
        </w:r>
      </w:del>
      <w:ins w:id="15" w:author="Gary Sullivan" w:date="2013-01-13T06:07:00Z">
        <w:r w:rsidR="004557E8">
          <w:t>Each</w:t>
        </w:r>
        <w:r w:rsidR="004557E8" w:rsidRPr="00A77643">
          <w:t xml:space="preserve"> </w:t>
        </w:r>
      </w:ins>
      <w:r w:rsidRPr="00A77643">
        <w:t xml:space="preserve">encoder starts with a 4:4:4 input frame, </w:t>
      </w:r>
      <w:r>
        <w:t xml:space="preserve">constructs a 4:2:0 frame with twice the height of the 4:4:4 frame, places the main view in the top half and the auxiliary view in the bottom half of the 4:2:0 frame, and encodes the 4:2:0 frame. </w:t>
      </w:r>
      <w:r w:rsidRPr="00AD6A56">
        <w:t>This corresponds to the use of the SEI message</w:t>
      </w:r>
      <w:ins w:id="16" w:author="Gary Sullivan" w:date="2013-01-13T06:03:00Z">
        <w:r w:rsidR="004557E8">
          <w:t xml:space="preserve"> </w:t>
        </w:r>
      </w:ins>
      <w:del w:id="17" w:author="Gary Sullivan" w:date="2013-01-13T06:08:00Z">
        <w:r w:rsidDel="004557E8">
          <w:delText xml:space="preserve"> (</w:delText>
        </w:r>
      </w:del>
      <w:del w:id="18" w:author="Gary Sullivan" w:date="2013-01-13T06:03:00Z">
        <w:r w:rsidRPr="00DB39E5" w:rsidDel="004557E8">
          <w:delText>content_interpretation_type</w:delText>
        </w:r>
        <w:r w:rsidRPr="007360C7" w:rsidDel="004557E8">
          <w:delText xml:space="preserve"> </w:delText>
        </w:r>
        <w:r w:rsidDel="004557E8">
          <w:delText>equal to 5</w:delText>
        </w:r>
      </w:del>
      <w:del w:id="19" w:author="Gary Sullivan" w:date="2013-01-13T06:08:00Z">
        <w:r w:rsidDel="004557E8">
          <w:delText xml:space="preserve">) </w:delText>
        </w:r>
      </w:del>
      <w:ins w:id="20" w:author="Gary Sullivan" w:date="2013-01-13T06:08:00Z">
        <w:r w:rsidR="004557E8">
          <w:t xml:space="preserve">as described </w:t>
        </w:r>
      </w:ins>
      <w:r>
        <w:t xml:space="preserve">in Section </w:t>
      </w:r>
      <w:r>
        <w:fldChar w:fldCharType="begin"/>
      </w:r>
      <w:r>
        <w:instrText xml:space="preserve"> REF _Ref336543827 \r \h </w:instrText>
      </w:r>
      <w:r>
        <w:fldChar w:fldCharType="separate"/>
      </w:r>
      <w:r w:rsidR="004750CB">
        <w:t>2.2</w:t>
      </w:r>
      <w:r>
        <w:fldChar w:fldCharType="end"/>
      </w:r>
      <w:ins w:id="21" w:author="Gary Sullivan" w:date="2013-01-13T06:08:00Z">
        <w:r w:rsidR="004557E8" w:rsidRPr="004557E8">
          <w:t xml:space="preserve"> </w:t>
        </w:r>
        <w:r w:rsidR="004557E8">
          <w:t>in the top-bottom frame packing mode (</w:t>
        </w:r>
        <w:proofErr w:type="spellStart"/>
        <w:r w:rsidR="004557E8" w:rsidRPr="004557E8">
          <w:t>frame_packing_arrangement_type</w:t>
        </w:r>
        <w:proofErr w:type="spellEnd"/>
        <w:r w:rsidR="004557E8" w:rsidRPr="004557E8">
          <w:t xml:space="preserve"> equal to 4</w:t>
        </w:r>
        <w:r w:rsidR="004557E8">
          <w:t>)</w:t>
        </w:r>
      </w:ins>
      <w:r>
        <w:t xml:space="preserve">. The decoder decodes the 4:2:0 </w:t>
      </w:r>
      <w:proofErr w:type="gramStart"/>
      <w:r>
        <w:t>frame</w:t>
      </w:r>
      <w:proofErr w:type="gramEnd"/>
      <w:r>
        <w:t xml:space="preserve">, extracts the main and auxiliary views and reassembles the 4:4:4 frame for output (using </w:t>
      </w:r>
      <m:oMath>
        <m:r>
          <w:rPr>
            <w:rFonts w:ascii="Cambria Math" w:hAnsi="Cambria Math"/>
          </w:rPr>
          <m:t>α=β=γ=1</m:t>
        </m:r>
      </m:oMath>
      <w:r>
        <w:t xml:space="preserve"> to simplify the initial testing).</w:t>
      </w:r>
      <w:del w:id="22" w:author="Gary Sullivan" w:date="2013-01-13T06:01:00Z">
        <w:r w:rsidRPr="00A77643" w:rsidDel="004557E8">
          <w:delText xml:space="preserve"> We encoded a clip representing screen content using the modified encoder, at the resolution of 1</w:delText>
        </w:r>
        <m:oMath>
          <m:r>
            <m:rPr>
              <m:sty m:val="p"/>
            </m:rPr>
            <w:rPr>
              <w:rFonts w:ascii="Cambria Math" w:hAnsi="Cambria Math"/>
            </w:rPr>
            <m:t>920×1200</m:t>
          </m:r>
        </m:oMath>
        <w:r w:rsidRPr="00A77643" w:rsidDel="004557E8">
          <w:delText xml:space="preserve"> and bit rate of 10 Mbps with a simple “IPPP” (forward-predictive) coding structure.</w:delText>
        </w:r>
      </w:del>
    </w:p>
    <w:p w14:paraId="2EFCE183" w14:textId="55175640" w:rsidR="004557E8" w:rsidRDefault="00DB39E5" w:rsidP="00DB39E5">
      <w:r w:rsidRPr="00A77643">
        <w:t xml:space="preserve">We tested both the </w:t>
      </w:r>
      <w:r>
        <w:t>“direct”</w:t>
      </w:r>
      <w:r w:rsidRPr="00A77643">
        <w:t xml:space="preserve"> frame packing approach and one variation of the band-separation frame packing approach</w:t>
      </w:r>
      <w:r>
        <w:t xml:space="preserve"> both on AVC and HEVC platforms</w:t>
      </w:r>
      <w:r w:rsidRPr="00A77643">
        <w:t>.</w:t>
      </w:r>
      <w:r w:rsidR="005165F4">
        <w:t xml:space="preserve"> To show the effectiveness of the scheme on screen content encoding, the test sequences we used were captured computer screen recordings</w:t>
      </w:r>
      <w:r w:rsidR="00FB3B7B">
        <w:t xml:space="preserve"> (Windows OS, contents are desktop and file folders, </w:t>
      </w:r>
      <w:r w:rsidR="002257C5">
        <w:rPr>
          <w:lang w:eastAsia="zh-CN"/>
        </w:rPr>
        <w:t>W</w:t>
      </w:r>
      <w:r w:rsidR="002257C5">
        <w:rPr>
          <w:rFonts w:hint="eastAsia"/>
          <w:lang w:eastAsia="zh-CN"/>
        </w:rPr>
        <w:t>indows</w:t>
      </w:r>
      <w:r w:rsidR="002257C5">
        <w:rPr>
          <w:lang w:eastAsia="zh-CN"/>
        </w:rPr>
        <w:t xml:space="preserve"> </w:t>
      </w:r>
      <w:r w:rsidR="00FB3B7B">
        <w:t>applications, etc.)</w:t>
      </w:r>
      <w:r w:rsidR="005165F4">
        <w:t>.</w:t>
      </w:r>
      <w:r w:rsidRPr="00A77643">
        <w:t xml:space="preserve"> The tested band separation approach was to use a </w:t>
      </w:r>
      <w:proofErr w:type="spellStart"/>
      <w:r w:rsidRPr="00A77643">
        <w:t>Haar</w:t>
      </w:r>
      <w:proofErr w:type="spellEnd"/>
      <w:r w:rsidRPr="00A77643">
        <w:t xml:space="preserve"> wavelet (i.e., [1 1] / 2 and [1 −1] / 2 filtering</w:t>
      </w:r>
      <w:r w:rsidR="00564762">
        <w:t xml:space="preserve"> with rounding</w:t>
      </w:r>
      <w:r w:rsidRPr="00A77643">
        <w:t>)</w:t>
      </w:r>
      <w:r w:rsidR="005165F4">
        <w:t>.</w:t>
      </w:r>
    </w:p>
    <w:p w14:paraId="5AFDBEA9" w14:textId="50077E0D" w:rsidR="00DB39E5" w:rsidRDefault="00DB39E5" w:rsidP="00DB39E5">
      <w:r>
        <w:fldChar w:fldCharType="begin"/>
      </w:r>
      <w:r>
        <w:instrText xml:space="preserve"> REF _Ref343538220 \h </w:instrText>
      </w:r>
      <w:r>
        <w:fldChar w:fldCharType="separate"/>
      </w:r>
      <w:r w:rsidR="004750CB">
        <w:t xml:space="preserve">Figure </w:t>
      </w:r>
      <w:r w:rsidR="004750CB">
        <w:rPr>
          <w:noProof/>
        </w:rPr>
        <w:t>1</w:t>
      </w:r>
      <w:r>
        <w:fldChar w:fldCharType="end"/>
      </w:r>
      <w:r>
        <w:t xml:space="preserve"> and </w:t>
      </w:r>
      <w:r>
        <w:fldChar w:fldCharType="begin"/>
      </w:r>
      <w:r>
        <w:instrText xml:space="preserve"> REF _Ref343538274 \h </w:instrText>
      </w:r>
      <w:r>
        <w:fldChar w:fldCharType="separate"/>
      </w:r>
      <w:r w:rsidR="004750CB">
        <w:t xml:space="preserve">Figure </w:t>
      </w:r>
      <w:r w:rsidR="004750CB">
        <w:rPr>
          <w:noProof/>
        </w:rPr>
        <w:t>2</w:t>
      </w:r>
      <w:r>
        <w:fldChar w:fldCharType="end"/>
      </w:r>
      <w:r>
        <w:t xml:space="preserve"> are the resulting rate-distortion performance</w:t>
      </w:r>
      <w:r w:rsidRPr="00A77643">
        <w:t xml:space="preserve"> comparison between these approaches at different bit rates for the auxiliary frame</w:t>
      </w:r>
      <w:r>
        <w:t xml:space="preserve">, using </w:t>
      </w:r>
      <w:del w:id="23" w:author="Gary Sullivan" w:date="2013-01-13T06:06:00Z">
        <w:r w:rsidR="00E41CF7" w:rsidDel="004557E8">
          <w:delText xml:space="preserve">an </w:delText>
        </w:r>
      </w:del>
      <w:ins w:id="24" w:author="Gary Sullivan" w:date="2013-01-13T06:06:00Z">
        <w:r w:rsidR="004557E8">
          <w:t xml:space="preserve">the </w:t>
        </w:r>
      </w:ins>
      <w:ins w:id="25" w:author="Gary Sullivan" w:date="2013-01-13T06:10:00Z">
        <w:r w:rsidR="004557E8">
          <w:t xml:space="preserve">Microsoft </w:t>
        </w:r>
      </w:ins>
      <w:r>
        <w:t xml:space="preserve">AVC and HEVC HM </w:t>
      </w:r>
      <w:ins w:id="26" w:author="Gary Sullivan" w:date="2013-01-13T06:10:00Z">
        <w:r w:rsidR="004557E8">
          <w:t xml:space="preserve">9.0 </w:t>
        </w:r>
      </w:ins>
      <w:r>
        <w:t>encoder</w:t>
      </w:r>
      <w:ins w:id="27" w:author="Gary Sullivan" w:date="2013-01-13T06:06:00Z">
        <w:r w:rsidR="004557E8">
          <w:t>s</w:t>
        </w:r>
      </w:ins>
      <w:r>
        <w:t xml:space="preserve"> </w:t>
      </w:r>
      <w:r>
        <w:fldChar w:fldCharType="begin"/>
      </w:r>
      <w:r>
        <w:instrText xml:space="preserve"> REF _Ref343523019 \r \h </w:instrText>
      </w:r>
      <w:r>
        <w:fldChar w:fldCharType="separate"/>
      </w:r>
      <w:ins w:id="28" w:author="Gary Sullivan" w:date="2013-01-13T06:12:00Z">
        <w:r w:rsidR="004557E8">
          <w:t>[6]</w:t>
        </w:r>
      </w:ins>
      <w:del w:id="29" w:author="Gary Sullivan" w:date="2013-01-13T06:12:00Z">
        <w:r w:rsidR="004750CB" w:rsidDel="004557E8">
          <w:delText>[5]</w:delText>
        </w:r>
      </w:del>
      <w:r>
        <w:fldChar w:fldCharType="end"/>
      </w:r>
      <w:ins w:id="30" w:author="Gary Sullivan" w:date="2013-01-13T06:06:00Z">
        <w:r w:rsidR="004557E8">
          <w:t>,</w:t>
        </w:r>
      </w:ins>
      <w:r>
        <w:t xml:space="preserve"> </w:t>
      </w:r>
      <w:r>
        <w:lastRenderedPageBreak/>
        <w:t>respectively</w:t>
      </w:r>
      <w:r w:rsidRPr="00A77643">
        <w:t xml:space="preserve">. </w:t>
      </w:r>
      <w:r>
        <w:t>Each frame is divided into two slices, the first one for the main frame and the second one for the auxiliary. We see that the band-separation frame packing approach performs well at low bit rates for the auxiliary frame but suffers at high bit rates due to rounding error, while the direct frame packing approach works better at high bit rates since it introduces no rounding error.</w:t>
      </w:r>
    </w:p>
    <w:p w14:paraId="5EFF74E9" w14:textId="77777777" w:rsidR="00DB39E5" w:rsidRDefault="00DB39E5" w:rsidP="00DB39E5">
      <w:pPr>
        <w:spacing w:before="240"/>
        <w:jc w:val="center"/>
        <w:rPr>
          <w:del w:id="31" w:author="Rico Malvar" w:date="2013-01-13T05:56:00Z"/>
          <w:szCs w:val="22"/>
          <w:lang w:val="en-CA" w:eastAsia="zh-CN"/>
        </w:rPr>
      </w:pPr>
      <w:del w:id="32" w:author="Rico Malvar" w:date="2013-01-13T05:56:00Z">
        <w:r w:rsidRPr="00B76739">
          <w:rPr>
            <w:noProof/>
          </w:rPr>
          <w:drawing>
            <wp:inline distT="0" distB="0" distL="0" distR="0" wp14:anchorId="09350483" wp14:editId="51FABE5A">
              <wp:extent cx="3691054" cy="2400977"/>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del>
    </w:p>
    <w:p w14:paraId="53884B49" w14:textId="77777777" w:rsidR="00DB39E5" w:rsidRDefault="00DB39E5" w:rsidP="00DB39E5">
      <w:pPr>
        <w:spacing w:before="240"/>
        <w:jc w:val="center"/>
        <w:rPr>
          <w:ins w:id="33" w:author="Rico Malvar" w:date="2013-01-13T05:56:00Z"/>
          <w:szCs w:val="22"/>
          <w:lang w:val="en-CA" w:eastAsia="zh-CN"/>
        </w:rPr>
      </w:pPr>
      <w:ins w:id="34" w:author="Rico Malvar" w:date="2013-01-13T05:56:00Z">
        <w:r w:rsidRPr="00B76739">
          <w:rPr>
            <w:noProof/>
          </w:rPr>
          <w:drawing>
            <wp:inline distT="0" distB="0" distL="0" distR="0" wp14:anchorId="6C403FBC" wp14:editId="77DA1305">
              <wp:extent cx="3779043" cy="2307431"/>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ins>
    </w:p>
    <w:p w14:paraId="2EBD0CF5" w14:textId="4B4D52CC" w:rsidR="00DB39E5" w:rsidRDefault="00DB39E5" w:rsidP="00753FBD">
      <w:pPr>
        <w:pStyle w:val="Caption"/>
        <w:spacing w:after="240"/>
        <w:jc w:val="both"/>
        <w:rPr>
          <w:lang w:val="en-CA"/>
        </w:rPr>
      </w:pPr>
      <w:bookmarkStart w:id="35" w:name="_Ref343538220"/>
      <w:bookmarkStart w:id="36" w:name="_Ref343538186"/>
      <w:r>
        <w:t xml:space="preserve">Figure </w:t>
      </w:r>
      <w:fldSimple w:instr=" SEQ Figure \* ARABIC ">
        <w:r w:rsidR="004750CB">
          <w:rPr>
            <w:noProof/>
          </w:rPr>
          <w:t>1</w:t>
        </w:r>
      </w:fldSimple>
      <w:bookmarkEnd w:id="35"/>
      <w:r>
        <w:t xml:space="preserve">: </w:t>
      </w:r>
      <w:bookmarkEnd w:id="36"/>
      <w:r w:rsidR="00EB592B" w:rsidRPr="00EB592B">
        <w:rPr>
          <w:b w:val="0"/>
          <w:rPrChange w:id="37" w:author="Rico Malvar" w:date="2013-01-13T05:56:00Z">
            <w:rPr/>
          </w:rPrChange>
        </w:rPr>
        <w:t xml:space="preserve">Rate-distortion performance comparison between </w:t>
      </w:r>
      <w:ins w:id="38" w:author="Rico Malvar" w:date="2013-01-13T05:56:00Z">
        <w:r w:rsidR="00EB592B" w:rsidRPr="00EB592B">
          <w:rPr>
            <w:b w:val="0"/>
          </w:rPr>
          <w:t xml:space="preserve">the </w:t>
        </w:r>
      </w:ins>
      <w:r w:rsidR="00EB592B" w:rsidRPr="00EB592B">
        <w:rPr>
          <w:b w:val="0"/>
          <w:rPrChange w:id="39" w:author="Rico Malvar" w:date="2013-01-13T05:56:00Z">
            <w:rPr>
              <w:lang w:val="en-CA"/>
            </w:rPr>
          </w:rPrChange>
        </w:rPr>
        <w:t xml:space="preserve">direct frame packing and band-separation approaches for a fixed main frame bit rate </w:t>
      </w:r>
      <w:del w:id="40" w:author="Rico Malvar" w:date="2013-01-13T05:56:00Z">
        <w:r>
          <w:rPr>
            <w:lang w:val="en-CA"/>
          </w:rPr>
          <w:delText>(</w:delText>
        </w:r>
      </w:del>
      <w:r w:rsidR="00EB592B" w:rsidRPr="00EB592B">
        <w:rPr>
          <w:b w:val="0"/>
          <w:rPrChange w:id="41" w:author="Rico Malvar" w:date="2013-01-13T05:56:00Z">
            <w:rPr>
              <w:lang w:val="en-CA"/>
            </w:rPr>
          </w:rPrChange>
        </w:rPr>
        <w:t xml:space="preserve">using </w:t>
      </w:r>
      <w:ins w:id="42" w:author="Rico Malvar" w:date="2013-01-13T05:56:00Z">
        <w:r w:rsidR="00EB592B" w:rsidRPr="00EB592B">
          <w:rPr>
            <w:b w:val="0"/>
          </w:rPr>
          <w:t xml:space="preserve">a </w:t>
        </w:r>
      </w:ins>
      <w:r w:rsidR="00EB592B" w:rsidRPr="00EB592B">
        <w:rPr>
          <w:b w:val="0"/>
          <w:rPrChange w:id="43" w:author="Rico Malvar" w:date="2013-01-13T05:56:00Z">
            <w:rPr>
              <w:lang w:val="en-CA"/>
            </w:rPr>
          </w:rPrChange>
        </w:rPr>
        <w:t xml:space="preserve">Microsoft </w:t>
      </w:r>
      <w:del w:id="44" w:author="Rico Malvar" w:date="2013-01-13T05:56:00Z">
        <w:r>
          <w:rPr>
            <w:lang w:val="en-CA"/>
          </w:rPr>
          <w:delText xml:space="preserve">software </w:delText>
        </w:r>
      </w:del>
      <w:r w:rsidR="00EB592B" w:rsidRPr="00EB592B">
        <w:rPr>
          <w:b w:val="0"/>
          <w:rPrChange w:id="45" w:author="Rico Malvar" w:date="2013-01-13T05:56:00Z">
            <w:rPr>
              <w:lang w:val="en-CA"/>
            </w:rPr>
          </w:rPrChange>
        </w:rPr>
        <w:t>AVC encoder</w:t>
      </w:r>
      <w:del w:id="46" w:author="Rico Malvar" w:date="2013-01-13T05:56:00Z">
        <w:r w:rsidR="005165F4">
          <w:rPr>
            <w:rFonts w:hint="eastAsia"/>
            <w:lang w:val="en-CA" w:eastAsia="zh-CN"/>
          </w:rPr>
          <w:delText>,</w:delText>
        </w:r>
      </w:del>
      <w:ins w:id="47" w:author="Rico Malvar" w:date="2013-01-13T05:56:00Z">
        <w:r w:rsidR="00EB592B" w:rsidRPr="00EB592B">
          <w:rPr>
            <w:b w:val="0"/>
          </w:rPr>
          <w:t xml:space="preserve"> with a screen content</w:t>
        </w:r>
      </w:ins>
      <w:r w:rsidR="00EB592B" w:rsidRPr="00EB592B">
        <w:rPr>
          <w:b w:val="0"/>
          <w:rPrChange w:id="48" w:author="Rico Malvar" w:date="2013-01-13T05:56:00Z">
            <w:rPr>
              <w:lang w:val="en-CA"/>
            </w:rPr>
          </w:rPrChange>
        </w:rPr>
        <w:t xml:space="preserve"> sequence </w:t>
      </w:r>
      <w:ins w:id="49" w:author="Rico Malvar" w:date="2013-01-13T05:56:00Z">
        <w:r w:rsidR="00EB592B" w:rsidRPr="00EB592B">
          <w:rPr>
            <w:b w:val="0"/>
          </w:rPr>
          <w:t xml:space="preserve">of </w:t>
        </w:r>
      </w:ins>
      <w:r w:rsidR="00EB592B" w:rsidRPr="00EB592B">
        <w:rPr>
          <w:b w:val="0"/>
          <w:rPrChange w:id="50" w:author="Rico Malvar" w:date="2013-01-13T05:56:00Z">
            <w:rPr>
              <w:lang w:val="en-CA"/>
            </w:rPr>
          </w:rPrChange>
        </w:rPr>
        <w:t xml:space="preserve">resolution </w:t>
      </w:r>
      <w:del w:id="51" w:author="Rico Malvar" w:date="2013-01-13T05:56:00Z">
        <w:r w:rsidR="005165F4">
          <w:rPr>
            <w:rFonts w:hint="eastAsia"/>
            <w:lang w:val="en-CA" w:eastAsia="zh-CN"/>
          </w:rPr>
          <w:delText>1920</w:delText>
        </w:r>
        <w:r w:rsidR="005165F4">
          <w:rPr>
            <w:rFonts w:hint="eastAsia"/>
            <w:lang w:eastAsia="zh-CN"/>
          </w:rPr>
          <w:delText>x1200</w:delText>
        </w:r>
        <w:r w:rsidR="005165F4">
          <w:rPr>
            <w:lang w:eastAsia="zh-CN"/>
          </w:rPr>
          <w:delText xml:space="preserve"> with </w:delText>
        </w:r>
      </w:del>
      <w:ins w:id="52" w:author="Rico Malvar" w:date="2013-01-13T05:56:00Z">
        <w:r w:rsidR="00EB592B" w:rsidRPr="00EB592B">
          <w:rPr>
            <w:b w:val="0"/>
          </w:rPr>
          <w:t xml:space="preserve">1920×1200 and length </w:t>
        </w:r>
      </w:ins>
      <w:r w:rsidR="00EB592B" w:rsidRPr="00EB592B">
        <w:rPr>
          <w:b w:val="0"/>
          <w:rPrChange w:id="53" w:author="Rico Malvar" w:date="2013-01-13T05:56:00Z">
            <w:rPr/>
          </w:rPrChange>
        </w:rPr>
        <w:t>57 frames</w:t>
      </w:r>
      <w:del w:id="54" w:author="Rico Malvar" w:date="2013-01-13T05:56:00Z">
        <w:r>
          <w:rPr>
            <w:lang w:val="en-CA"/>
          </w:rPr>
          <w:delText>)</w:delText>
        </w:r>
        <w:r w:rsidRPr="00182887">
          <w:rPr>
            <w:lang w:val="en-CA"/>
          </w:rPr>
          <w:delText xml:space="preserve">. </w:delText>
        </w:r>
        <w:r>
          <w:rPr>
            <w:lang w:val="en-CA"/>
          </w:rPr>
          <w:delText>The a</w:delText>
        </w:r>
        <w:r w:rsidRPr="00182887">
          <w:rPr>
            <w:lang w:val="en-CA"/>
          </w:rPr>
          <w:delText>uxiliary</w:delText>
        </w:r>
      </w:del>
      <w:ins w:id="55" w:author="Rico Malvar" w:date="2013-01-13T05:56:00Z">
        <w:r w:rsidR="00EB592B" w:rsidRPr="00EB592B">
          <w:rPr>
            <w:b w:val="0"/>
          </w:rPr>
          <w:t>, at 30 fps. Auxiliary</w:t>
        </w:r>
      </w:ins>
      <w:r w:rsidR="00EB592B" w:rsidRPr="00EB592B">
        <w:rPr>
          <w:b w:val="0"/>
          <w:rPrChange w:id="56" w:author="Rico Malvar" w:date="2013-01-13T05:56:00Z">
            <w:rPr>
              <w:lang w:val="en-CA"/>
            </w:rPr>
          </w:rPrChange>
        </w:rPr>
        <w:t xml:space="preserve"> frame QP varies from </w:t>
      </w:r>
      <w:del w:id="57" w:author="Rico Malvar" w:date="2013-01-13T05:56:00Z">
        <w:r>
          <w:rPr>
            <w:lang w:val="en-CA"/>
          </w:rPr>
          <w:delText>–</w:delText>
        </w:r>
      </w:del>
      <w:ins w:id="58" w:author="Rico Malvar" w:date="2013-01-13T05:56:00Z">
        <w:r w:rsidR="00EB592B" w:rsidRPr="00EB592B">
          <w:rPr>
            <w:b w:val="0"/>
          </w:rPr>
          <w:t>−</w:t>
        </w:r>
      </w:ins>
      <w:r w:rsidR="00EB592B" w:rsidRPr="00EB592B">
        <w:rPr>
          <w:b w:val="0"/>
          <w:rPrChange w:id="59" w:author="Rico Malvar" w:date="2013-01-13T05:56:00Z">
            <w:rPr>
              <w:lang w:val="en-CA"/>
            </w:rPr>
          </w:rPrChange>
        </w:rPr>
        <w:t xml:space="preserve">12 to +4 </w:t>
      </w:r>
      <w:del w:id="60" w:author="Rico Malvar" w:date="2013-01-13T05:56:00Z">
        <w:r w:rsidRPr="00084543">
          <w:delText>plus</w:delText>
        </w:r>
        <w:r w:rsidRPr="00182887">
          <w:rPr>
            <w:lang w:val="en-CA"/>
          </w:rPr>
          <w:delText xml:space="preserve"> </w:delText>
        </w:r>
        <w:r>
          <w:rPr>
            <w:lang w:val="en-CA"/>
          </w:rPr>
          <w:delText>the</w:delText>
        </w:r>
      </w:del>
      <w:ins w:id="61" w:author="Rico Malvar" w:date="2013-01-13T05:56:00Z">
        <w:r w:rsidR="00EB592B" w:rsidRPr="00EB592B">
          <w:rPr>
            <w:b w:val="0"/>
          </w:rPr>
          <w:t>relative to</w:t>
        </w:r>
      </w:ins>
      <w:r w:rsidR="00EB592B" w:rsidRPr="00EB592B">
        <w:rPr>
          <w:b w:val="0"/>
          <w:rPrChange w:id="62" w:author="Rico Malvar" w:date="2013-01-13T05:56:00Z">
            <w:rPr>
              <w:lang w:val="en-CA"/>
            </w:rPr>
          </w:rPrChange>
        </w:rPr>
        <w:t xml:space="preserve"> main frame QP, </w:t>
      </w:r>
      <w:ins w:id="63" w:author="Rico Malvar" w:date="2013-01-13T05:56:00Z">
        <w:r w:rsidR="00EB592B" w:rsidRPr="00EB592B">
          <w:rPr>
            <w:b w:val="0"/>
          </w:rPr>
          <w:t xml:space="preserve">which </w:t>
        </w:r>
      </w:ins>
      <w:r w:rsidR="00EB592B" w:rsidRPr="00EB592B">
        <w:rPr>
          <w:b w:val="0"/>
          <w:rPrChange w:id="64" w:author="Rico Malvar" w:date="2013-01-13T05:56:00Z">
            <w:rPr>
              <w:lang w:val="en-CA"/>
            </w:rPr>
          </w:rPrChange>
        </w:rPr>
        <w:t xml:space="preserve">in this case </w:t>
      </w:r>
      <w:ins w:id="65" w:author="Rico Malvar" w:date="2013-01-13T05:56:00Z">
        <w:r w:rsidR="00EB592B" w:rsidRPr="00EB592B">
          <w:rPr>
            <w:b w:val="0"/>
          </w:rPr>
          <w:t xml:space="preserve">is </w:t>
        </w:r>
      </w:ins>
      <w:r w:rsidR="00EB592B" w:rsidRPr="00EB592B">
        <w:rPr>
          <w:b w:val="0"/>
          <w:rPrChange w:id="66" w:author="Rico Malvar" w:date="2013-01-13T05:56:00Z">
            <w:rPr>
              <w:lang w:val="en-CA"/>
            </w:rPr>
          </w:rPrChange>
        </w:rPr>
        <w:t xml:space="preserve">set to 39. The bit rate for the main view is 445 kbps, with a PSNR of 31.3 </w:t>
      </w:r>
      <w:proofErr w:type="spellStart"/>
      <w:r w:rsidR="00EB592B" w:rsidRPr="00EB592B">
        <w:rPr>
          <w:b w:val="0"/>
          <w:rPrChange w:id="67" w:author="Rico Malvar" w:date="2013-01-13T05:56:00Z">
            <w:rPr>
              <w:lang w:val="en-CA"/>
            </w:rPr>
          </w:rPrChange>
        </w:rPr>
        <w:t>dB.</w:t>
      </w:r>
      <w:proofErr w:type="spellEnd"/>
    </w:p>
    <w:p w14:paraId="706E3306" w14:textId="77777777" w:rsidR="00DB39E5" w:rsidRPr="00BF01B9" w:rsidRDefault="00DB39E5" w:rsidP="00753FBD">
      <w:pPr>
        <w:keepNext/>
        <w:jc w:val="center"/>
        <w:rPr>
          <w:del w:id="68" w:author="Rico Malvar" w:date="2013-01-13T05:56:00Z"/>
          <w:lang w:val="en-CA"/>
        </w:rPr>
      </w:pPr>
      <w:del w:id="69" w:author="Rico Malvar" w:date="2013-01-13T05:56:00Z">
        <w:r>
          <w:rPr>
            <w:noProof/>
          </w:rPr>
          <w:drawing>
            <wp:inline distT="0" distB="0" distL="0" distR="0" wp14:anchorId="4EA861FE" wp14:editId="2CC42E02">
              <wp:extent cx="2814320" cy="2576222"/>
              <wp:effectExtent l="0" t="0" r="24130" b="146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BF01B9">
          <w:rPr>
            <w:noProof/>
            <w:lang w:eastAsia="zh-CN"/>
          </w:rPr>
          <w:delText xml:space="preserve"> </w:delText>
        </w:r>
        <w:r>
          <w:rPr>
            <w:noProof/>
          </w:rPr>
          <w:drawing>
            <wp:inline distT="0" distB="0" distL="0" distR="0" wp14:anchorId="7D25C94E" wp14:editId="2DA8B996">
              <wp:extent cx="2901950" cy="2560320"/>
              <wp:effectExtent l="0" t="0" r="12700"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del>
    </w:p>
    <w:p w14:paraId="25A6D9E3" w14:textId="77777777" w:rsidR="00DB39E5" w:rsidRPr="00BF01B9" w:rsidRDefault="00DB39E5" w:rsidP="00753FBD">
      <w:pPr>
        <w:keepNext/>
        <w:jc w:val="center"/>
        <w:rPr>
          <w:ins w:id="70" w:author="Rico Malvar" w:date="2013-01-13T05:56:00Z"/>
          <w:lang w:val="en-CA"/>
        </w:rPr>
      </w:pPr>
      <w:ins w:id="71" w:author="Rico Malvar" w:date="2013-01-13T05:56:00Z">
        <w:r w:rsidRPr="00BF01B9">
          <w:rPr>
            <w:noProof/>
            <w:lang w:eastAsia="zh-CN"/>
          </w:rPr>
          <w:t xml:space="preserve"> </w:t>
        </w:r>
        <w:r w:rsidR="00EB592B">
          <w:rPr>
            <w:noProof/>
          </w:rPr>
          <w:drawing>
            <wp:inline distT="0" distB="0" distL="0" distR="0" wp14:anchorId="49BD0DC0" wp14:editId="74C55CA2">
              <wp:extent cx="2832409" cy="2252546"/>
              <wp:effectExtent l="0" t="0" r="635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EB592B">
          <w:rPr>
            <w:noProof/>
          </w:rPr>
          <w:drawing>
            <wp:inline distT="0" distB="0" distL="0" distR="0" wp14:anchorId="7CEC467E" wp14:editId="0F595D64">
              <wp:extent cx="2832409" cy="2252546"/>
              <wp:effectExtent l="0" t="0" r="63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ins>
    </w:p>
    <w:p w14:paraId="0D01ACDD" w14:textId="6DD4E649" w:rsidR="00DB39E5" w:rsidRDefault="00DB39E5" w:rsidP="00753FBD">
      <w:pPr>
        <w:pStyle w:val="Caption"/>
        <w:jc w:val="both"/>
        <w:rPr>
          <w:lang w:val="en-CA"/>
        </w:rPr>
      </w:pPr>
      <w:bookmarkStart w:id="72" w:name="_Ref343538274"/>
      <w:r>
        <w:t xml:space="preserve">Figure </w:t>
      </w:r>
      <w:fldSimple w:instr=" SEQ Figure \* ARABIC ">
        <w:r w:rsidR="004750CB">
          <w:rPr>
            <w:noProof/>
          </w:rPr>
          <w:t>2</w:t>
        </w:r>
      </w:fldSimple>
      <w:bookmarkEnd w:id="72"/>
      <w:r>
        <w:t xml:space="preserve">: </w:t>
      </w:r>
      <w:r w:rsidR="00EB592B" w:rsidRPr="00EB592B">
        <w:rPr>
          <w:b w:val="0"/>
          <w:rPrChange w:id="73" w:author="Rico Malvar" w:date="2013-01-13T05:56:00Z">
            <w:rPr/>
          </w:rPrChange>
        </w:rPr>
        <w:t xml:space="preserve">Rate-distortion performance comparison between </w:t>
      </w:r>
      <w:ins w:id="74" w:author="Rico Malvar" w:date="2013-01-13T05:56:00Z">
        <w:r w:rsidR="00EB592B" w:rsidRPr="00EB592B">
          <w:rPr>
            <w:b w:val="0"/>
          </w:rPr>
          <w:t xml:space="preserve">the </w:t>
        </w:r>
      </w:ins>
      <w:r w:rsidR="00EB592B" w:rsidRPr="00EB592B">
        <w:rPr>
          <w:b w:val="0"/>
          <w:rPrChange w:id="75" w:author="Rico Malvar" w:date="2013-01-13T05:56:00Z">
            <w:rPr>
              <w:lang w:val="en-CA"/>
            </w:rPr>
          </w:rPrChange>
        </w:rPr>
        <w:t xml:space="preserve">direct frame packing and band-separation approaches for a fixed main frame bit rate </w:t>
      </w:r>
      <w:del w:id="76" w:author="Rico Malvar" w:date="2013-01-13T05:56:00Z">
        <w:r>
          <w:rPr>
            <w:lang w:val="en-CA"/>
          </w:rPr>
          <w:delText>(</w:delText>
        </w:r>
      </w:del>
      <w:r w:rsidR="00EB592B" w:rsidRPr="00EB592B">
        <w:rPr>
          <w:b w:val="0"/>
          <w:rPrChange w:id="77" w:author="Rico Malvar" w:date="2013-01-13T05:56:00Z">
            <w:rPr>
              <w:lang w:val="en-CA"/>
            </w:rPr>
          </w:rPrChange>
        </w:rPr>
        <w:t xml:space="preserve">using </w:t>
      </w:r>
      <w:ins w:id="78" w:author="Rico Malvar" w:date="2013-01-13T05:56:00Z">
        <w:r w:rsidR="00EB592B" w:rsidRPr="00EB592B">
          <w:rPr>
            <w:b w:val="0"/>
          </w:rPr>
          <w:t xml:space="preserve">the </w:t>
        </w:r>
      </w:ins>
      <w:r w:rsidR="00EB592B" w:rsidRPr="00EB592B">
        <w:rPr>
          <w:b w:val="0"/>
          <w:rPrChange w:id="79" w:author="Rico Malvar" w:date="2013-01-13T05:56:00Z">
            <w:rPr>
              <w:lang w:val="en-CA"/>
            </w:rPr>
          </w:rPrChange>
        </w:rPr>
        <w:t xml:space="preserve">HEVC test model HM 9.0 encoder </w:t>
      </w:r>
      <w:r w:rsidR="00792051">
        <w:rPr>
          <w:lang w:val="en-CA"/>
        </w:rPr>
        <w:fldChar w:fldCharType="begin"/>
      </w:r>
      <w:r w:rsidR="00792051">
        <w:rPr>
          <w:lang w:val="en-CA"/>
        </w:rPr>
        <w:instrText xml:space="preserve"> REF _Ref343523019 \r \h </w:instrText>
      </w:r>
      <w:r w:rsidR="00792051">
        <w:rPr>
          <w:lang w:val="en-CA"/>
        </w:rPr>
      </w:r>
      <w:r w:rsidR="00792051">
        <w:rPr>
          <w:lang w:val="en-CA"/>
        </w:rPr>
        <w:fldChar w:fldCharType="separate"/>
      </w:r>
      <w:r w:rsidR="004557E8">
        <w:rPr>
          <w:lang w:val="en-CA"/>
        </w:rPr>
        <w:t>[6]</w:t>
      </w:r>
      <w:r w:rsidR="00792051">
        <w:rPr>
          <w:lang w:val="en-CA"/>
        </w:rPr>
        <w:fldChar w:fldCharType="end"/>
      </w:r>
      <w:r w:rsidR="00792051">
        <w:rPr>
          <w:lang w:val="en-CA"/>
        </w:rPr>
        <w:t>,</w:t>
      </w:r>
      <w:r>
        <w:rPr>
          <w:lang w:val="en-CA"/>
        </w:rPr>
        <w:t xml:space="preserve"> </w:t>
      </w:r>
      <w:ins w:id="80" w:author="Rico Malvar" w:date="2013-01-13T05:56:00Z">
        <w:r w:rsidR="00EB592B" w:rsidRPr="00EB592B">
          <w:rPr>
            <w:b w:val="0"/>
          </w:rPr>
          <w:t xml:space="preserve">with </w:t>
        </w:r>
      </w:ins>
      <w:r w:rsidR="00EB592B" w:rsidRPr="00EB592B">
        <w:rPr>
          <w:b w:val="0"/>
          <w:rPrChange w:id="81" w:author="Rico Malvar" w:date="2013-01-13T05:56:00Z">
            <w:rPr>
              <w:lang w:val="en-CA"/>
            </w:rPr>
          </w:rPrChange>
        </w:rPr>
        <w:t xml:space="preserve">two </w:t>
      </w:r>
      <w:ins w:id="82" w:author="Rico Malvar" w:date="2013-01-13T05:56:00Z">
        <w:r w:rsidR="00EB592B" w:rsidRPr="00EB592B">
          <w:rPr>
            <w:b w:val="0"/>
          </w:rPr>
          <w:t xml:space="preserve">screen content </w:t>
        </w:r>
      </w:ins>
      <w:r w:rsidR="00EB592B" w:rsidRPr="00EB592B">
        <w:rPr>
          <w:b w:val="0"/>
          <w:rPrChange w:id="83" w:author="Rico Malvar" w:date="2013-01-13T05:56:00Z">
            <w:rPr>
              <w:lang w:val="en-CA"/>
            </w:rPr>
          </w:rPrChange>
        </w:rPr>
        <w:t xml:space="preserve">sequences of resolution </w:t>
      </w:r>
      <w:del w:id="84" w:author="Rico Malvar" w:date="2013-01-13T05:56:00Z">
        <w:r>
          <w:rPr>
            <w:lang w:val="en-CA"/>
          </w:rPr>
          <w:delText>1024x768,</w:delText>
        </w:r>
      </w:del>
      <w:ins w:id="85" w:author="Rico Malvar" w:date="2013-01-13T05:56:00Z">
        <w:r w:rsidR="00EB592B" w:rsidRPr="00EB592B">
          <w:rPr>
            <w:b w:val="0"/>
          </w:rPr>
          <w:t>1024×768 and length</w:t>
        </w:r>
      </w:ins>
      <w:r w:rsidR="00EB592B" w:rsidRPr="00EB592B">
        <w:rPr>
          <w:b w:val="0"/>
          <w:rPrChange w:id="86" w:author="Rico Malvar" w:date="2013-01-13T05:56:00Z">
            <w:rPr>
              <w:lang w:val="en-CA"/>
            </w:rPr>
          </w:rPrChange>
        </w:rPr>
        <w:t xml:space="preserve"> 10 frames</w:t>
      </w:r>
      <w:del w:id="87" w:author="Rico Malvar" w:date="2013-01-13T05:56:00Z">
        <w:r>
          <w:rPr>
            <w:lang w:val="en-CA"/>
          </w:rPr>
          <w:delText>)</w:delText>
        </w:r>
        <w:r w:rsidRPr="00182887">
          <w:rPr>
            <w:lang w:val="en-CA"/>
          </w:rPr>
          <w:delText>.</w:delText>
        </w:r>
      </w:del>
      <w:ins w:id="88" w:author="Rico Malvar" w:date="2013-01-13T05:56:00Z">
        <w:r w:rsidR="00EB592B" w:rsidRPr="00EB592B">
          <w:rPr>
            <w:b w:val="0"/>
          </w:rPr>
          <w:t>, at 30 fps.</w:t>
        </w:r>
      </w:ins>
      <w:r w:rsidR="00EB592B" w:rsidRPr="00EB592B">
        <w:rPr>
          <w:b w:val="0"/>
          <w:rPrChange w:id="89" w:author="Rico Malvar" w:date="2013-01-13T05:56:00Z">
            <w:rPr>
              <w:lang w:val="en-CA"/>
            </w:rPr>
          </w:rPrChange>
        </w:rPr>
        <w:t xml:space="preserve"> The auxiliary frame QP varies from </w:t>
      </w:r>
      <w:del w:id="90" w:author="Rico Malvar" w:date="2013-01-13T05:56:00Z">
        <w:r>
          <w:rPr>
            <w:lang w:val="en-CA"/>
          </w:rPr>
          <w:delText>–</w:delText>
        </w:r>
      </w:del>
      <w:ins w:id="91" w:author="Rico Malvar" w:date="2013-01-13T05:56:00Z">
        <w:r w:rsidR="00EB592B" w:rsidRPr="00EB592B">
          <w:rPr>
            <w:b w:val="0"/>
          </w:rPr>
          <w:t>−</w:t>
        </w:r>
      </w:ins>
      <w:r w:rsidR="00EB592B" w:rsidRPr="00EB592B">
        <w:rPr>
          <w:b w:val="0"/>
          <w:rPrChange w:id="92" w:author="Rico Malvar" w:date="2013-01-13T05:56:00Z">
            <w:rPr>
              <w:lang w:val="en-CA"/>
            </w:rPr>
          </w:rPrChange>
        </w:rPr>
        <w:t xml:space="preserve">12 to +4 </w:t>
      </w:r>
      <w:del w:id="93" w:author="Rico Malvar" w:date="2013-01-13T05:56:00Z">
        <w:r w:rsidRPr="00084543">
          <w:delText>plus</w:delText>
        </w:r>
      </w:del>
      <w:ins w:id="94" w:author="Rico Malvar" w:date="2013-01-13T05:56:00Z">
        <w:r w:rsidR="00EB592B" w:rsidRPr="00EB592B">
          <w:rPr>
            <w:b w:val="0"/>
          </w:rPr>
          <w:t>relative to</w:t>
        </w:r>
      </w:ins>
      <w:r w:rsidR="00EB592B" w:rsidRPr="00EB592B">
        <w:rPr>
          <w:b w:val="0"/>
          <w:rPrChange w:id="95" w:author="Rico Malvar" w:date="2013-01-13T05:56:00Z">
            <w:rPr>
              <w:lang w:val="en-CA"/>
            </w:rPr>
          </w:rPrChange>
        </w:rPr>
        <w:t xml:space="preserve"> the main frame QP, </w:t>
      </w:r>
      <w:ins w:id="96" w:author="Rico Malvar" w:date="2013-01-13T05:56:00Z">
        <w:r w:rsidR="00EB592B" w:rsidRPr="00EB592B">
          <w:rPr>
            <w:b w:val="0"/>
          </w:rPr>
          <w:t xml:space="preserve">which </w:t>
        </w:r>
      </w:ins>
      <w:r w:rsidR="00EB592B" w:rsidRPr="00EB592B">
        <w:rPr>
          <w:b w:val="0"/>
          <w:rPrChange w:id="97" w:author="Rico Malvar" w:date="2013-01-13T05:56:00Z">
            <w:rPr>
              <w:lang w:val="en-CA"/>
            </w:rPr>
          </w:rPrChange>
        </w:rPr>
        <w:t xml:space="preserve">in this case </w:t>
      </w:r>
      <w:ins w:id="98" w:author="Rico Malvar" w:date="2013-01-13T05:56:00Z">
        <w:r w:rsidR="00EB592B" w:rsidRPr="00EB592B">
          <w:rPr>
            <w:b w:val="0"/>
          </w:rPr>
          <w:t xml:space="preserve">is </w:t>
        </w:r>
      </w:ins>
      <w:r w:rsidR="00EB592B" w:rsidRPr="00EB592B">
        <w:rPr>
          <w:b w:val="0"/>
          <w:rPrChange w:id="99" w:author="Rico Malvar" w:date="2013-01-13T05:56:00Z">
            <w:rPr>
              <w:lang w:val="en-CA"/>
            </w:rPr>
          </w:rPrChange>
        </w:rPr>
        <w:t xml:space="preserve">set to 26. The left sequence bit rate for the main view is 45 kbps, with a PSNR of 46.2 </w:t>
      </w:r>
      <w:proofErr w:type="spellStart"/>
      <w:r w:rsidR="00EB592B" w:rsidRPr="00EB592B">
        <w:rPr>
          <w:b w:val="0"/>
          <w:rPrChange w:id="100" w:author="Rico Malvar" w:date="2013-01-13T05:56:00Z">
            <w:rPr>
              <w:lang w:val="en-CA"/>
            </w:rPr>
          </w:rPrChange>
        </w:rPr>
        <w:t>dB.</w:t>
      </w:r>
      <w:proofErr w:type="spellEnd"/>
      <w:r w:rsidR="00EB592B" w:rsidRPr="00EB592B">
        <w:rPr>
          <w:b w:val="0"/>
          <w:rPrChange w:id="101" w:author="Rico Malvar" w:date="2013-01-13T05:56:00Z">
            <w:rPr>
              <w:lang w:val="en-CA"/>
            </w:rPr>
          </w:rPrChange>
        </w:rPr>
        <w:t xml:space="preserve"> The </w:t>
      </w:r>
      <w:del w:id="102" w:author="Rico Malvar" w:date="2013-01-13T05:56:00Z">
        <w:r>
          <w:rPr>
            <w:lang w:val="en-CA"/>
          </w:rPr>
          <w:delText>left</w:delText>
        </w:r>
      </w:del>
      <w:ins w:id="103" w:author="Rico Malvar" w:date="2013-01-13T05:56:00Z">
        <w:r w:rsidR="00EB592B" w:rsidRPr="00EB592B">
          <w:rPr>
            <w:b w:val="0"/>
          </w:rPr>
          <w:t>right</w:t>
        </w:r>
      </w:ins>
      <w:r w:rsidR="00EB592B" w:rsidRPr="00EB592B">
        <w:rPr>
          <w:b w:val="0"/>
          <w:rPrChange w:id="104" w:author="Rico Malvar" w:date="2013-01-13T05:56:00Z">
            <w:rPr>
              <w:lang w:val="en-CA"/>
            </w:rPr>
          </w:rPrChange>
        </w:rPr>
        <w:t xml:space="preserve"> sequence bit rate for the main view is 127 kbps, with a PSNR of 42.9 </w:t>
      </w:r>
      <w:proofErr w:type="spellStart"/>
      <w:r w:rsidR="00EB592B" w:rsidRPr="00EB592B">
        <w:rPr>
          <w:b w:val="0"/>
          <w:rPrChange w:id="105" w:author="Rico Malvar" w:date="2013-01-13T05:56:00Z">
            <w:rPr>
              <w:lang w:val="en-CA"/>
            </w:rPr>
          </w:rPrChange>
        </w:rPr>
        <w:t>dB.</w:t>
      </w:r>
      <w:proofErr w:type="spellEnd"/>
    </w:p>
    <w:p w14:paraId="14515422" w14:textId="77777777" w:rsidR="00ED1866" w:rsidRDefault="00ED1866" w:rsidP="00E11923">
      <w:pPr>
        <w:pStyle w:val="Heading1"/>
        <w:rPr>
          <w:lang w:val="en-CA"/>
        </w:rPr>
      </w:pPr>
      <w:r>
        <w:rPr>
          <w:lang w:val="en-CA"/>
        </w:rPr>
        <w:t>Conclusion</w:t>
      </w:r>
    </w:p>
    <w:p w14:paraId="0F155886" w14:textId="77777777" w:rsidR="00204B0D" w:rsidRPr="00041379" w:rsidRDefault="006A3AE4" w:rsidP="00753FBD">
      <w:pPr>
        <w:keepLines/>
        <w:rPr>
          <w:lang w:val="en-CA"/>
        </w:rPr>
      </w:pPr>
      <w:r>
        <w:rPr>
          <w:lang w:val="en-CA"/>
        </w:rPr>
        <w:t>This</w:t>
      </w:r>
      <w:r w:rsidR="00B57B2B">
        <w:rPr>
          <w:lang w:val="en-CA"/>
        </w:rPr>
        <w:t xml:space="preserve"> proposal</w:t>
      </w:r>
      <w:r w:rsidR="00ED72E3" w:rsidRPr="00041379">
        <w:rPr>
          <w:lang w:val="en-CA"/>
        </w:rPr>
        <w:t xml:space="preserve"> </w:t>
      </w:r>
      <w:r w:rsidR="00041379" w:rsidRPr="00041379">
        <w:rPr>
          <w:lang w:val="en-CA"/>
        </w:rPr>
        <w:t>enable</w:t>
      </w:r>
      <w:r w:rsidR="008B447E">
        <w:rPr>
          <w:lang w:val="en-CA"/>
        </w:rPr>
        <w:t>s</w:t>
      </w:r>
      <w:r w:rsidR="00041379" w:rsidRPr="00041379">
        <w:rPr>
          <w:lang w:val="en-CA"/>
        </w:rPr>
        <w:t xml:space="preserve"> the </w:t>
      </w:r>
      <w:r w:rsidR="008B447E">
        <w:rPr>
          <w:lang w:val="en-CA"/>
        </w:rPr>
        <w:t xml:space="preserve">creation of a system in which the existing </w:t>
      </w:r>
      <w:r w:rsidR="00041379" w:rsidRPr="00041379">
        <w:rPr>
          <w:lang w:val="en-CA"/>
        </w:rPr>
        <w:t>4</w:t>
      </w:r>
      <w:r>
        <w:rPr>
          <w:lang w:val="en-CA"/>
        </w:rPr>
        <w:t>:</w:t>
      </w:r>
      <w:r w:rsidR="00041379" w:rsidRPr="00041379">
        <w:rPr>
          <w:lang w:val="en-CA"/>
        </w:rPr>
        <w:t>2</w:t>
      </w:r>
      <w:r>
        <w:rPr>
          <w:lang w:val="en-CA"/>
        </w:rPr>
        <w:t>:</w:t>
      </w:r>
      <w:r w:rsidR="00041379" w:rsidRPr="00041379">
        <w:rPr>
          <w:lang w:val="en-CA"/>
        </w:rPr>
        <w:t xml:space="preserve">0 </w:t>
      </w:r>
      <w:r w:rsidR="005165F4">
        <w:rPr>
          <w:lang w:val="en-CA"/>
        </w:rPr>
        <w:t xml:space="preserve">decoding </w:t>
      </w:r>
      <w:r w:rsidR="008B447E">
        <w:rPr>
          <w:lang w:val="en-CA"/>
        </w:rPr>
        <w:t>process becomes the core component of a 4:4:4 decoder</w:t>
      </w:r>
      <w:r w:rsidR="004A7D92">
        <w:rPr>
          <w:lang w:val="en-CA"/>
        </w:rPr>
        <w:t>.</w:t>
      </w:r>
      <w:r>
        <w:rPr>
          <w:lang w:val="en-CA"/>
        </w:rPr>
        <w:t xml:space="preserve"> </w:t>
      </w:r>
      <w:r w:rsidR="004A7D92">
        <w:rPr>
          <w:lang w:val="en-CA"/>
        </w:rPr>
        <w:t xml:space="preserve">Moreover, a subset of the decoded output can provide </w:t>
      </w:r>
      <w:r>
        <w:rPr>
          <w:lang w:val="en-CA"/>
        </w:rPr>
        <w:t xml:space="preserve">compatibility with existing </w:t>
      </w:r>
      <w:r w:rsidR="004A7D92">
        <w:rPr>
          <w:lang w:val="en-CA"/>
        </w:rPr>
        <w:t xml:space="preserve">4:2:0 </w:t>
      </w:r>
      <w:r>
        <w:rPr>
          <w:lang w:val="en-CA"/>
        </w:rPr>
        <w:t xml:space="preserve">decoding </w:t>
      </w:r>
      <w:r w:rsidR="004A7D92">
        <w:rPr>
          <w:lang w:val="en-CA"/>
        </w:rPr>
        <w:t>systems</w:t>
      </w:r>
      <w:r w:rsidR="00041379" w:rsidRPr="00041379">
        <w:rPr>
          <w:lang w:val="en-CA"/>
        </w:rPr>
        <w:t>.</w:t>
      </w:r>
      <w:r>
        <w:rPr>
          <w:lang w:val="en-CA"/>
        </w:rPr>
        <w:t xml:space="preserve"> Since 4:2:0 is the most widely supported format in products, having an effective way of conveying 4:4:4 content through such decoders can provide the substantial benefit of enabling widespread near-term deployment of 4:4:4 capabilities.</w:t>
      </w:r>
    </w:p>
    <w:p w14:paraId="40F1BAB0" w14:textId="77777777" w:rsidR="00ED1866" w:rsidRDefault="00ED1866" w:rsidP="00E11923">
      <w:pPr>
        <w:pStyle w:val="Heading1"/>
        <w:rPr>
          <w:lang w:val="en-CA"/>
        </w:rPr>
      </w:pPr>
      <w:bookmarkStart w:id="106" w:name="_References"/>
      <w:bookmarkEnd w:id="106"/>
      <w:r>
        <w:rPr>
          <w:lang w:val="en-CA"/>
        </w:rPr>
        <w:lastRenderedPageBreak/>
        <w:t>References</w:t>
      </w:r>
    </w:p>
    <w:p w14:paraId="1493B9A6" w14:textId="77777777" w:rsidR="001252D9" w:rsidRPr="00753FBD" w:rsidRDefault="005645B9" w:rsidP="005645B9">
      <w:pPr>
        <w:numPr>
          <w:ilvl w:val="0"/>
          <w:numId w:val="11"/>
        </w:numPr>
        <w:rPr>
          <w:szCs w:val="22"/>
          <w:lang w:eastAsia="zh-CN"/>
        </w:rPr>
      </w:pPr>
      <w:bookmarkStart w:id="107" w:name="_Ref336524667"/>
      <w:bookmarkStart w:id="108" w:name="_Ref326936198"/>
      <w:bookmarkStart w:id="109" w:name="_Ref322193930"/>
      <w:r>
        <w:rPr>
          <w:lang w:val="en-CA"/>
        </w:rPr>
        <w:t>T</w:t>
      </w:r>
      <w:r w:rsidR="001252D9" w:rsidRPr="00E45490">
        <w:rPr>
          <w:lang w:val="en-CA"/>
        </w:rPr>
        <w:t xml:space="preserve">. </w:t>
      </w:r>
      <w:r>
        <w:rPr>
          <w:lang w:val="en-CA"/>
        </w:rPr>
        <w:t>Lin</w:t>
      </w:r>
      <w:r w:rsidR="001252D9" w:rsidRPr="00E45490">
        <w:rPr>
          <w:lang w:val="en-CA"/>
        </w:rPr>
        <w:t xml:space="preserve"> </w:t>
      </w:r>
      <w:proofErr w:type="gramStart"/>
      <w:r w:rsidR="001252D9" w:rsidRPr="0016024A">
        <w:rPr>
          <w:i/>
          <w:lang w:val="en-CA"/>
        </w:rPr>
        <w:t>et</w:t>
      </w:r>
      <w:proofErr w:type="gramEnd"/>
      <w:r w:rsidR="001252D9" w:rsidRPr="0016024A">
        <w:rPr>
          <w:i/>
          <w:lang w:val="en-CA"/>
        </w:rPr>
        <w:t xml:space="preserve">. </w:t>
      </w:r>
      <w:proofErr w:type="gramStart"/>
      <w:r w:rsidR="001252D9">
        <w:rPr>
          <w:i/>
          <w:lang w:val="en-CA"/>
        </w:rPr>
        <w:t>a</w:t>
      </w:r>
      <w:r w:rsidR="001252D9" w:rsidRPr="0016024A">
        <w:rPr>
          <w:i/>
          <w:lang w:val="en-CA"/>
        </w:rPr>
        <w:t>l</w:t>
      </w:r>
      <w:proofErr w:type="gramEnd"/>
      <w:r w:rsidR="001252D9" w:rsidRPr="0016024A">
        <w:rPr>
          <w:i/>
          <w:lang w:val="en-CA"/>
        </w:rPr>
        <w:t>,</w:t>
      </w:r>
      <w:r w:rsidR="001252D9" w:rsidRPr="00E45490">
        <w:rPr>
          <w:lang w:val="en-CA"/>
        </w:rPr>
        <w:t xml:space="preserve"> “</w:t>
      </w:r>
      <w:r w:rsidRPr="005645B9">
        <w:rPr>
          <w:lang w:val="en-CA"/>
        </w:rPr>
        <w:t>Syntax and semantics of Dual-coder Mixed Chroma-sampling-rate (DMC) coding for 4:4:4 screen content</w:t>
      </w:r>
      <w:r w:rsidR="001252D9" w:rsidRPr="0016024A">
        <w:rPr>
          <w:lang w:val="en-CA"/>
        </w:rPr>
        <w:t xml:space="preserve">”, </w:t>
      </w:r>
      <w:r w:rsidR="005844D6">
        <w:rPr>
          <w:lang w:val="en-CA"/>
        </w:rPr>
        <w:t xml:space="preserve">JCTVC-J0233, </w:t>
      </w:r>
      <w:r w:rsidR="005844D6">
        <w:rPr>
          <w:szCs w:val="22"/>
          <w:lang w:val="en-CA"/>
        </w:rPr>
        <w:t>10th Meeting: Stockholm, SE, 11–20 July 2012</w:t>
      </w:r>
      <w:r w:rsidR="001252D9" w:rsidRPr="0016024A">
        <w:rPr>
          <w:lang w:val="en-CA"/>
        </w:rPr>
        <w:t>.</w:t>
      </w:r>
      <w:bookmarkEnd w:id="107"/>
      <w:r w:rsidR="001252D9" w:rsidRPr="0016024A">
        <w:rPr>
          <w:lang w:val="en-CA"/>
        </w:rPr>
        <w:t xml:space="preserve"> </w:t>
      </w:r>
      <w:bookmarkStart w:id="110" w:name="_Ref326937357"/>
      <w:bookmarkEnd w:id="108"/>
    </w:p>
    <w:p w14:paraId="0245C244" w14:textId="77777777" w:rsidR="00A66BD7" w:rsidRPr="00564762" w:rsidRDefault="00A66BD7" w:rsidP="00A66BD7">
      <w:pPr>
        <w:numPr>
          <w:ilvl w:val="0"/>
          <w:numId w:val="11"/>
        </w:numPr>
        <w:rPr>
          <w:szCs w:val="22"/>
          <w:lang w:eastAsia="zh-CN"/>
        </w:rPr>
      </w:pPr>
      <w:bookmarkStart w:id="111" w:name="_Ref343454497"/>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L. Zhu, S. Sankuratri, G. J. Sullivan, </w:t>
      </w:r>
      <w:r w:rsidR="00564762">
        <w:rPr>
          <w:szCs w:val="22"/>
          <w:lang w:eastAsia="zh-CN"/>
        </w:rPr>
        <w:t xml:space="preserve">and </w:t>
      </w:r>
      <w:r w:rsidRPr="004A7D92">
        <w:rPr>
          <w:szCs w:val="22"/>
          <w:lang w:eastAsia="zh-CN"/>
        </w:rPr>
        <w:t>B. A</w:t>
      </w:r>
      <w:r>
        <w:rPr>
          <w:szCs w:val="22"/>
          <w:lang w:eastAsia="zh-CN"/>
        </w:rPr>
        <w:t>.</w:t>
      </w:r>
      <w:r w:rsidRPr="00A66BD7">
        <w:rPr>
          <w:szCs w:val="22"/>
          <w:lang w:eastAsia="zh-CN"/>
        </w:rPr>
        <w:t xml:space="preserve"> Kumar</w:t>
      </w:r>
      <w:r w:rsidRPr="00A66BD7">
        <w:rPr>
          <w:szCs w:val="22"/>
          <w:lang w:val="en-CA"/>
        </w:rPr>
        <w:t xml:space="preserve">, </w:t>
      </w:r>
      <w:r w:rsidRPr="004750CB">
        <w:rPr>
          <w:szCs w:val="22"/>
          <w:lang w:val="en-CA"/>
        </w:rPr>
        <w:t>“Frame packing arrangement SEI for 4:4:4 content in 4:2:0 bitstreams”, JCTVC-K0240, 11th M</w:t>
      </w:r>
      <w:r w:rsidRPr="004A7D92">
        <w:rPr>
          <w:szCs w:val="22"/>
          <w:lang w:val="en-CA"/>
        </w:rPr>
        <w:t>eeting: Shanghai, CN, 10-19, October, 2012.</w:t>
      </w:r>
      <w:bookmarkEnd w:id="111"/>
    </w:p>
    <w:p w14:paraId="493A5D94" w14:textId="77777777" w:rsidR="00A41409" w:rsidRPr="00A41409" w:rsidRDefault="00A41409" w:rsidP="00A41409">
      <w:pPr>
        <w:numPr>
          <w:ilvl w:val="0"/>
          <w:numId w:val="11"/>
        </w:numPr>
        <w:rPr>
          <w:lang w:val="en-CA"/>
        </w:rPr>
      </w:pPr>
      <w:bookmarkStart w:id="112" w:name="_Ref336534453"/>
      <w:bookmarkEnd w:id="109"/>
      <w:bookmarkEnd w:id="110"/>
      <w:r w:rsidRPr="00A41409">
        <w:rPr>
          <w:lang w:val="en-CA"/>
        </w:rPr>
        <w:t>Rec. ITU-T H.264</w:t>
      </w:r>
      <w:r w:rsidR="006A3AE4">
        <w:rPr>
          <w:lang w:val="en-CA"/>
        </w:rPr>
        <w:t xml:space="preserve"> | ISO/IEC 14496-10</w:t>
      </w:r>
      <w:r w:rsidRPr="00A41409">
        <w:rPr>
          <w:lang w:val="en-CA"/>
        </w:rPr>
        <w:t xml:space="preserve">, </w:t>
      </w:r>
      <w:r w:rsidRPr="00D06B50">
        <w:rPr>
          <w:i/>
          <w:lang w:val="en-CA"/>
        </w:rPr>
        <w:t>Advanced video coding</w:t>
      </w:r>
      <w:r w:rsidRPr="00A41409">
        <w:rPr>
          <w:lang w:val="en-CA"/>
        </w:rPr>
        <w:t>.</w:t>
      </w:r>
      <w:bookmarkEnd w:id="112"/>
    </w:p>
    <w:p w14:paraId="5F24DD6B" w14:textId="77777777" w:rsidR="00DA0F8E" w:rsidRDefault="00872DE9" w:rsidP="00A41409">
      <w:pPr>
        <w:numPr>
          <w:ilvl w:val="0"/>
          <w:numId w:val="11"/>
        </w:numPr>
        <w:rPr>
          <w:lang w:val="en-CA"/>
        </w:rPr>
      </w:pPr>
      <w:bookmarkStart w:id="113" w:name="_Ref336834893"/>
      <w:r>
        <w:rPr>
          <w:lang w:val="en-CA"/>
        </w:rPr>
        <w:t xml:space="preserve">B. Bross </w:t>
      </w:r>
      <w:proofErr w:type="gramStart"/>
      <w:r>
        <w:rPr>
          <w:i/>
          <w:lang w:val="en-CA"/>
        </w:rPr>
        <w:t>et</w:t>
      </w:r>
      <w:proofErr w:type="gramEnd"/>
      <w:r>
        <w:rPr>
          <w:i/>
          <w:lang w:val="en-CA"/>
        </w:rPr>
        <w:t xml:space="preserve">. </w:t>
      </w:r>
      <w:proofErr w:type="gramStart"/>
      <w:r>
        <w:rPr>
          <w:i/>
          <w:lang w:val="en-CA"/>
        </w:rPr>
        <w:t>al</w:t>
      </w:r>
      <w:proofErr w:type="gramEnd"/>
      <w:r>
        <w:rPr>
          <w:lang w:val="en-CA"/>
        </w:rPr>
        <w:t xml:space="preserve">, “High efficiency video coding (HEVC) Text Specification Draft </w:t>
      </w:r>
      <w:r w:rsidR="00B26617">
        <w:rPr>
          <w:lang w:val="en-CA"/>
        </w:rPr>
        <w:t>9</w:t>
      </w:r>
      <w:r>
        <w:rPr>
          <w:lang w:val="en-CA"/>
        </w:rPr>
        <w:t>”, JCTVC-</w:t>
      </w:r>
      <w:r w:rsidR="00B26617">
        <w:rPr>
          <w:lang w:val="en-CA"/>
        </w:rPr>
        <w:t>L1003</w:t>
      </w:r>
      <w:r>
        <w:rPr>
          <w:lang w:val="en-CA"/>
        </w:rPr>
        <w:t>, 11</w:t>
      </w:r>
      <w:r>
        <w:rPr>
          <w:vertAlign w:val="superscript"/>
          <w:lang w:val="en-CA"/>
        </w:rPr>
        <w:t>th</w:t>
      </w:r>
      <w:r>
        <w:rPr>
          <w:lang w:val="en-CA"/>
        </w:rPr>
        <w:t xml:space="preserve"> meeting, Shanghai, October 2012.</w:t>
      </w:r>
      <w:bookmarkEnd w:id="113"/>
    </w:p>
    <w:p w14:paraId="244F3CDF" w14:textId="77777777" w:rsidR="00564762" w:rsidRPr="00564762" w:rsidRDefault="00564762" w:rsidP="00564762">
      <w:pPr>
        <w:numPr>
          <w:ilvl w:val="0"/>
          <w:numId w:val="11"/>
        </w:numPr>
        <w:rPr>
          <w:lang w:val="en-CA"/>
        </w:rPr>
      </w:pPr>
      <w:bookmarkStart w:id="114" w:name="_Ref345354732"/>
      <w:r w:rsidRPr="00564762">
        <w:rPr>
          <w:lang w:val="en-CA"/>
        </w:rPr>
        <w:t>Y</w:t>
      </w:r>
      <w:r>
        <w:rPr>
          <w:lang w:val="en-CA"/>
        </w:rPr>
        <w:t>.</w:t>
      </w:r>
      <w:r w:rsidRPr="00564762">
        <w:rPr>
          <w:lang w:val="en-CA"/>
        </w:rPr>
        <w:t xml:space="preserve"> Wu, S</w:t>
      </w:r>
      <w:r>
        <w:rPr>
          <w:lang w:val="en-CA"/>
        </w:rPr>
        <w:t>.</w:t>
      </w:r>
      <w:r w:rsidRPr="00564762">
        <w:rPr>
          <w:lang w:val="en-CA"/>
        </w:rPr>
        <w:t xml:space="preserve"> Kanumuri, Y</w:t>
      </w:r>
      <w:r>
        <w:rPr>
          <w:lang w:val="en-CA"/>
        </w:rPr>
        <w:t>.</w:t>
      </w:r>
      <w:r w:rsidRPr="00564762">
        <w:rPr>
          <w:lang w:val="en-CA"/>
        </w:rPr>
        <w:t xml:space="preserve"> Zhang, S</w:t>
      </w:r>
      <w:r>
        <w:rPr>
          <w:lang w:val="en-CA"/>
        </w:rPr>
        <w:t>.</w:t>
      </w:r>
      <w:r w:rsidRPr="00564762">
        <w:rPr>
          <w:lang w:val="en-CA"/>
        </w:rPr>
        <w:t xml:space="preserve"> Sadhwani, G</w:t>
      </w:r>
      <w:r>
        <w:rPr>
          <w:lang w:val="en-CA"/>
        </w:rPr>
        <w:t>.</w:t>
      </w:r>
      <w:r w:rsidRPr="00564762">
        <w:rPr>
          <w:lang w:val="en-CA"/>
        </w:rPr>
        <w:t xml:space="preserve"> J. Sullivan, and H</w:t>
      </w:r>
      <w:r>
        <w:rPr>
          <w:lang w:val="en-CA"/>
        </w:rPr>
        <w:t>.</w:t>
      </w:r>
      <w:r w:rsidRPr="00564762">
        <w:rPr>
          <w:lang w:val="en-CA"/>
        </w:rPr>
        <w:t xml:space="preserve"> S. Malvar</w:t>
      </w:r>
      <w:r>
        <w:rPr>
          <w:lang w:val="en-CA"/>
        </w:rPr>
        <w:t xml:space="preserve">, </w:t>
      </w:r>
      <w:r w:rsidRPr="004750CB">
        <w:rPr>
          <w:szCs w:val="22"/>
          <w:lang w:val="en-CA"/>
        </w:rPr>
        <w:t>“</w:t>
      </w:r>
      <w:r w:rsidRPr="00564762">
        <w:rPr>
          <w:lang w:val="en-CA"/>
        </w:rPr>
        <w:t>Tunneling High-Resolution Color Content through 4:2:0 HEVC and AVC Video Coding Systems</w:t>
      </w:r>
      <w:r w:rsidRPr="004750CB">
        <w:rPr>
          <w:szCs w:val="22"/>
          <w:lang w:val="en-CA"/>
        </w:rPr>
        <w:t>”,</w:t>
      </w:r>
      <w:r>
        <w:rPr>
          <w:szCs w:val="22"/>
          <w:lang w:val="en-CA"/>
        </w:rPr>
        <w:t xml:space="preserve"> </w:t>
      </w:r>
      <w:r>
        <w:rPr>
          <w:i/>
          <w:szCs w:val="22"/>
          <w:lang w:val="en-CA"/>
        </w:rPr>
        <w:t xml:space="preserve">Proc. IEEE Data Compression Conf. </w:t>
      </w:r>
      <w:r>
        <w:rPr>
          <w:szCs w:val="22"/>
          <w:lang w:val="en-CA"/>
        </w:rPr>
        <w:t>(DCC 2013), Snowbird, Utah, March 2013 (</w:t>
      </w:r>
      <w:r>
        <w:rPr>
          <w:i/>
          <w:szCs w:val="22"/>
          <w:lang w:val="en-CA"/>
        </w:rPr>
        <w:t>to appear</w:t>
      </w:r>
      <w:r>
        <w:rPr>
          <w:szCs w:val="22"/>
          <w:lang w:val="en-CA"/>
        </w:rPr>
        <w:t>).</w:t>
      </w:r>
      <w:bookmarkEnd w:id="114"/>
    </w:p>
    <w:p w14:paraId="0EDEF92D" w14:textId="77777777" w:rsidR="00DB39E5" w:rsidRPr="00DB39E5" w:rsidRDefault="00DB39E5" w:rsidP="00DB39E5">
      <w:pPr>
        <w:numPr>
          <w:ilvl w:val="0"/>
          <w:numId w:val="11"/>
        </w:numPr>
        <w:rPr>
          <w:lang w:val="en-CA"/>
        </w:rPr>
      </w:pPr>
      <w:bookmarkStart w:id="115" w:name="_Ref343523019"/>
      <w:r>
        <w:rPr>
          <w:lang w:val="en-CA"/>
        </w:rPr>
        <w:t xml:space="preserve">“HEVC software repository”, </w:t>
      </w:r>
      <w:hyperlink r:id="rId27" w:history="1">
        <w:r w:rsidRPr="00863EAB">
          <w:rPr>
            <w:rStyle w:val="Hyperlink"/>
            <w:lang w:val="en-CA"/>
          </w:rPr>
          <w:t>https://hevc.hhi.fraunhofer.de/svn/svn_HEVCSoftware/</w:t>
        </w:r>
      </w:hyperlink>
      <w:r>
        <w:rPr>
          <w:lang w:val="en-CA"/>
        </w:rPr>
        <w:t>.</w:t>
      </w:r>
      <w:bookmarkEnd w:id="115"/>
    </w:p>
    <w:p w14:paraId="1B09F5BD"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8250496" w14:textId="77777777" w:rsidR="00C44C83" w:rsidRDefault="00D878FE" w:rsidP="00022813">
      <w:pPr>
        <w:jc w:val="both"/>
        <w:rPr>
          <w:b/>
          <w:szCs w:val="22"/>
          <w:lang w:val="en-CA"/>
        </w:rPr>
      </w:pPr>
      <w:r w:rsidRPr="00D878FE">
        <w:rPr>
          <w:b/>
          <w:szCs w:val="22"/>
          <w:lang w:val="en-CA"/>
        </w:rPr>
        <w:t>Microsoft 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6F2DDFC8" w14:textId="77777777" w:rsidR="00D0292E" w:rsidRDefault="00D0292E" w:rsidP="00D0292E">
      <w:pPr>
        <w:pStyle w:val="Heading1"/>
        <w:rPr>
          <w:lang w:val="en-CA"/>
        </w:rPr>
      </w:pPr>
      <w:r>
        <w:rPr>
          <w:lang w:val="en-CA"/>
        </w:rPr>
        <w:t>Appendix</w:t>
      </w:r>
    </w:p>
    <w:p w14:paraId="4DEEEE12" w14:textId="77777777" w:rsidR="00D0292E" w:rsidRPr="00493328" w:rsidRDefault="00D0292E" w:rsidP="00D0292E">
      <w:pPr>
        <w:rPr>
          <w:lang w:val="en-CA"/>
        </w:rPr>
      </w:pPr>
      <w:r w:rsidRPr="00493328">
        <w:rPr>
          <w:lang w:val="en-CA"/>
        </w:rPr>
        <w:t xml:space="preserve">We </w:t>
      </w:r>
      <w:r w:rsidR="00564762">
        <w:rPr>
          <w:lang w:val="en-CA"/>
        </w:rPr>
        <w:t xml:space="preserve">have </w:t>
      </w:r>
      <w:r w:rsidRPr="00493328">
        <w:rPr>
          <w:lang w:val="en-CA"/>
        </w:rPr>
        <w:t xml:space="preserve">attached a set of BMP pictures for comparison. Note </w:t>
      </w:r>
      <w:r w:rsidR="006A3AE4">
        <w:rPr>
          <w:lang w:val="en-CA"/>
        </w:rPr>
        <w:t xml:space="preserve">that </w:t>
      </w:r>
      <w:r w:rsidRPr="00493328">
        <w:rPr>
          <w:lang w:val="en-CA"/>
        </w:rPr>
        <w:t xml:space="preserve">in order to view the true differences, the BMP files have to be opened and displayed in original </w:t>
      </w:r>
      <w:r w:rsidRPr="006C4869">
        <w:rPr>
          <w:lang w:val="en-CA"/>
        </w:rPr>
        <w:t xml:space="preserve">resolution of </w:t>
      </w:r>
      <m:oMath>
        <m:r>
          <w:rPr>
            <w:rFonts w:ascii="Cambria Math" w:hAnsi="Cambria Math"/>
          </w:rPr>
          <m:t>1200×560</m:t>
        </m:r>
      </m:oMath>
      <w:r w:rsidRPr="006C4869">
        <w:rPr>
          <w:lang w:val="en-CA"/>
        </w:rPr>
        <w:t xml:space="preserve"> without</w:t>
      </w:r>
      <w:r w:rsidRPr="00493328">
        <w:rPr>
          <w:lang w:val="en-CA"/>
        </w:rPr>
        <w:t xml:space="preserve"> any scaling</w:t>
      </w:r>
      <w:r w:rsidR="00493328">
        <w:rPr>
          <w:lang w:val="en-CA"/>
        </w:rPr>
        <w:t>.</w:t>
      </w:r>
    </w:p>
    <w:p w14:paraId="62301076" w14:textId="77777777" w:rsidR="00D0292E" w:rsidRPr="003F30BE" w:rsidRDefault="00D0292E" w:rsidP="00D0292E">
      <w:pPr>
        <w:rPr>
          <w:lang w:val="en-CA"/>
        </w:rPr>
      </w:pPr>
      <w:r w:rsidRPr="003F30BE">
        <w:rPr>
          <w:lang w:val="en-CA"/>
        </w:rPr>
        <w:t xml:space="preserve">OriginalText.bmp is the original screen capture in </w:t>
      </w:r>
      <w:r w:rsidR="006A3AE4">
        <w:rPr>
          <w:lang w:val="en-CA"/>
        </w:rPr>
        <w:t xml:space="preserve">the </w:t>
      </w:r>
      <w:r w:rsidRPr="003F30BE">
        <w:rPr>
          <w:lang w:val="en-CA"/>
        </w:rPr>
        <w:t xml:space="preserve">RGB color space. </w:t>
      </w:r>
    </w:p>
    <w:p w14:paraId="68F47C98" w14:textId="77777777" w:rsidR="00D0292E" w:rsidRPr="003F30BE" w:rsidRDefault="00D0292E" w:rsidP="00D0292E">
      <w:pPr>
        <w:rPr>
          <w:lang w:val="en-CA"/>
        </w:rPr>
      </w:pPr>
      <w:r w:rsidRPr="003F30BE">
        <w:rPr>
          <w:lang w:val="en-CA"/>
        </w:rPr>
        <w:t>444Text.bmp is the screen capture with the color conversion from RGB to YUV444, and from YUV444 back to RGB.</w:t>
      </w:r>
    </w:p>
    <w:p w14:paraId="065CCB7C" w14:textId="77777777" w:rsidR="00D0292E" w:rsidRPr="00D5159D" w:rsidRDefault="0017568B" w:rsidP="00D0292E">
      <w:pPr>
        <w:rPr>
          <w:lang w:val="en-CA"/>
        </w:rPr>
      </w:pPr>
      <w:r w:rsidRPr="00D5159D">
        <w:rPr>
          <w:lang w:val="en-CA"/>
        </w:rPr>
        <w:t>420Average</w:t>
      </w:r>
      <w:r w:rsidR="00D0292E" w:rsidRPr="00D5159D">
        <w:rPr>
          <w:lang w:val="en-CA"/>
        </w:rPr>
        <w:t>SubsamplingText.bmp is the screen capture with the c</w:t>
      </w:r>
      <w:r w:rsidRPr="00D5159D">
        <w:rPr>
          <w:lang w:val="en-CA"/>
        </w:rPr>
        <w:t>olor conversion from RGB to YUV</w:t>
      </w:r>
      <w:r w:rsidR="00D0292E" w:rsidRPr="00D5159D">
        <w:rPr>
          <w:lang w:val="en-CA"/>
        </w:rPr>
        <w:t>4</w:t>
      </w:r>
      <w:r w:rsidRPr="00D5159D">
        <w:rPr>
          <w:lang w:val="en-CA"/>
        </w:rPr>
        <w:t>4</w:t>
      </w:r>
      <w:r w:rsidR="00D0292E" w:rsidRPr="00D5159D">
        <w:rPr>
          <w:lang w:val="en-CA"/>
        </w:rPr>
        <w:t xml:space="preserve">4, </w:t>
      </w:r>
      <w:r w:rsidRPr="00D5159D">
        <w:rPr>
          <w:lang w:val="en-CA"/>
        </w:rPr>
        <w:t xml:space="preserve">applying </w:t>
      </w:r>
      <w:r w:rsidR="006A3AE4">
        <w:rPr>
          <w:lang w:val="en-CA"/>
        </w:rPr>
        <w:t xml:space="preserve">the </w:t>
      </w:r>
      <w:r w:rsidRPr="00D5159D">
        <w:rPr>
          <w:lang w:val="en-CA"/>
        </w:rPr>
        <w:t>[0.5</w:t>
      </w:r>
      <w:r w:rsidR="006A3AE4">
        <w:rPr>
          <w:lang w:val="en-CA"/>
        </w:rPr>
        <w:t xml:space="preserve"> </w:t>
      </w:r>
      <w:r w:rsidRPr="00D5159D">
        <w:rPr>
          <w:lang w:val="en-CA"/>
        </w:rPr>
        <w:t xml:space="preserve">0.5] filter </w:t>
      </w:r>
      <w:r w:rsidR="00D5159D" w:rsidRPr="00D5159D">
        <w:rPr>
          <w:lang w:val="en-CA"/>
        </w:rPr>
        <w:t>on chroma while downsampling from YUV</w:t>
      </w:r>
      <w:r w:rsidR="00D0292E" w:rsidRPr="00D5159D">
        <w:rPr>
          <w:lang w:val="en-CA"/>
        </w:rPr>
        <w:t>44</w:t>
      </w:r>
      <w:r w:rsidR="00D5159D" w:rsidRPr="00D5159D">
        <w:rPr>
          <w:lang w:val="en-CA"/>
        </w:rPr>
        <w:t>4 to YUV</w:t>
      </w:r>
      <w:r w:rsidR="00D0292E" w:rsidRPr="00D5159D">
        <w:rPr>
          <w:lang w:val="en-CA"/>
        </w:rPr>
        <w:t xml:space="preserve">420, </w:t>
      </w:r>
      <w:r w:rsidR="00D5159D" w:rsidRPr="00D5159D">
        <w:rPr>
          <w:lang w:val="en-CA"/>
        </w:rPr>
        <w:t xml:space="preserve">using replication to </w:t>
      </w:r>
      <w:proofErr w:type="spellStart"/>
      <w:r w:rsidR="00D5159D" w:rsidRPr="00D5159D">
        <w:rPr>
          <w:lang w:val="en-CA"/>
        </w:rPr>
        <w:t>upsample</w:t>
      </w:r>
      <w:proofErr w:type="spellEnd"/>
      <w:r w:rsidR="00D5159D" w:rsidRPr="00D5159D">
        <w:rPr>
          <w:lang w:val="en-CA"/>
        </w:rPr>
        <w:t xml:space="preserve"> from YUV</w:t>
      </w:r>
      <w:r w:rsidR="00D0292E" w:rsidRPr="00D5159D">
        <w:rPr>
          <w:lang w:val="en-CA"/>
        </w:rPr>
        <w:t xml:space="preserve">420 to YUV444, and </w:t>
      </w:r>
      <w:r w:rsidR="00D5159D" w:rsidRPr="00D5159D">
        <w:rPr>
          <w:lang w:val="en-CA"/>
        </w:rPr>
        <w:t>from</w:t>
      </w:r>
      <w:r w:rsidR="00D0292E" w:rsidRPr="00D5159D">
        <w:rPr>
          <w:lang w:val="en-CA"/>
        </w:rPr>
        <w:t xml:space="preserve"> YUV444 </w:t>
      </w:r>
      <w:r w:rsidR="00D5159D" w:rsidRPr="00D5159D">
        <w:rPr>
          <w:lang w:val="en-CA"/>
        </w:rPr>
        <w:t xml:space="preserve">back </w:t>
      </w:r>
      <w:r w:rsidR="00D0292E" w:rsidRPr="00D5159D">
        <w:rPr>
          <w:lang w:val="en-CA"/>
        </w:rPr>
        <w:t>to RGB.</w:t>
      </w:r>
    </w:p>
    <w:p w14:paraId="30F6F59E" w14:textId="77777777" w:rsidR="00D0292E" w:rsidRPr="00D5159D" w:rsidRDefault="00D0292E" w:rsidP="00D0292E">
      <w:pPr>
        <w:rPr>
          <w:lang w:val="en-CA"/>
        </w:rPr>
      </w:pPr>
      <w:r w:rsidRPr="00D5159D">
        <w:rPr>
          <w:lang w:val="en-CA"/>
        </w:rPr>
        <w:t xml:space="preserve">420DirectSubsamplingText.bmp is the screen capture with the color conversion from </w:t>
      </w:r>
      <w:r w:rsidR="00D5159D" w:rsidRPr="00D5159D">
        <w:rPr>
          <w:lang w:val="en-CA"/>
        </w:rPr>
        <w:t>RGB to YUV444</w:t>
      </w:r>
      <w:r w:rsidRPr="00D5159D">
        <w:rPr>
          <w:lang w:val="en-CA"/>
        </w:rPr>
        <w:t xml:space="preserve">, </w:t>
      </w:r>
      <w:r w:rsidR="00D5159D" w:rsidRPr="00D5159D">
        <w:rPr>
          <w:lang w:val="en-CA"/>
        </w:rPr>
        <w:t>no chroma filtering while downsampling from</w:t>
      </w:r>
      <w:r w:rsidRPr="00D5159D">
        <w:rPr>
          <w:lang w:val="en-CA"/>
        </w:rPr>
        <w:t xml:space="preserve"> </w:t>
      </w:r>
      <w:r w:rsidR="00D5159D" w:rsidRPr="00D5159D">
        <w:rPr>
          <w:lang w:val="en-CA"/>
        </w:rPr>
        <w:t>YUV444 to YUV420</w:t>
      </w:r>
      <w:r w:rsidRPr="00D5159D">
        <w:rPr>
          <w:lang w:val="en-CA"/>
        </w:rPr>
        <w:t xml:space="preserve">, </w:t>
      </w:r>
      <w:r w:rsidR="00D5159D" w:rsidRPr="00D5159D">
        <w:rPr>
          <w:lang w:val="en-CA"/>
        </w:rPr>
        <w:t xml:space="preserve">using replication to </w:t>
      </w:r>
      <w:proofErr w:type="spellStart"/>
      <w:r w:rsidR="00D5159D" w:rsidRPr="00D5159D">
        <w:rPr>
          <w:lang w:val="en-CA"/>
        </w:rPr>
        <w:t>upsample</w:t>
      </w:r>
      <w:proofErr w:type="spellEnd"/>
      <w:r w:rsidR="00D5159D" w:rsidRPr="00D5159D">
        <w:rPr>
          <w:lang w:val="en-CA"/>
        </w:rPr>
        <w:t xml:space="preserve"> from YUV420 to YUV444, and from YUV444 back to RGB</w:t>
      </w:r>
      <w:r w:rsidRPr="00D5159D">
        <w:rPr>
          <w:lang w:val="en-CA"/>
        </w:rPr>
        <w:t>.</w:t>
      </w:r>
    </w:p>
    <w:p w14:paraId="0D397044" w14:textId="77777777" w:rsidR="00D0292E" w:rsidRPr="005B5943" w:rsidRDefault="005B5943" w:rsidP="00D0292E">
      <w:pPr>
        <w:rPr>
          <w:lang w:val="en-CA"/>
        </w:rPr>
      </w:pPr>
      <w:r w:rsidRPr="005B5943">
        <w:rPr>
          <w:lang w:val="en-CA"/>
        </w:rPr>
        <w:t>For example, in areas with red text on green background, the difference in quality between the different variants can be easily seen.</w:t>
      </w:r>
      <w:r w:rsidR="00D0292E" w:rsidRPr="005B5943">
        <w:rPr>
          <w:lang w:val="en-CA"/>
        </w:rPr>
        <w:t xml:space="preserve"> 444Text.bmp </w:t>
      </w:r>
      <w:r w:rsidRPr="005B5943">
        <w:rPr>
          <w:lang w:val="en-CA"/>
        </w:rPr>
        <w:t>is almost identical to</w:t>
      </w:r>
      <w:r w:rsidR="00D0292E" w:rsidRPr="005B5943">
        <w:rPr>
          <w:lang w:val="en-CA"/>
        </w:rPr>
        <w:t xml:space="preserve"> OriginalText.bmp</w:t>
      </w:r>
      <w:r w:rsidRPr="005B5943">
        <w:rPr>
          <w:lang w:val="en-CA"/>
        </w:rPr>
        <w:t xml:space="preserve"> and is expected</w:t>
      </w:r>
      <w:r w:rsidR="00D0292E" w:rsidRPr="005B5943">
        <w:rPr>
          <w:lang w:val="en-CA"/>
        </w:rPr>
        <w:t xml:space="preserve">. 420DirectSubsamplingText.bmp </w:t>
      </w:r>
      <w:r w:rsidRPr="005B5943">
        <w:rPr>
          <w:lang w:val="en-CA"/>
        </w:rPr>
        <w:t>has the worst quality</w:t>
      </w:r>
      <w:r w:rsidR="00D0292E" w:rsidRPr="005B5943">
        <w:rPr>
          <w:lang w:val="en-CA"/>
        </w:rPr>
        <w:t xml:space="preserve">. </w:t>
      </w:r>
      <w:r w:rsidRPr="005B5943">
        <w:rPr>
          <w:lang w:val="en-CA"/>
        </w:rPr>
        <w:t>While</w:t>
      </w:r>
      <w:r w:rsidR="00D0292E" w:rsidRPr="005B5943">
        <w:rPr>
          <w:lang w:val="en-CA"/>
        </w:rPr>
        <w:t xml:space="preserve"> 420AveragetSubsamplingText.bmp is better than 420DirectSubsamplingText.bmp, </w:t>
      </w:r>
      <w:r w:rsidRPr="005B5943">
        <w:rPr>
          <w:lang w:val="en-CA"/>
        </w:rPr>
        <w:t>the quality is significantly lower than that of 444Text.bmp</w:t>
      </w:r>
      <w:r w:rsidR="00D5159D" w:rsidRPr="005B5943">
        <w:rPr>
          <w:lang w:val="en-CA"/>
        </w:rPr>
        <w:t>.</w:t>
      </w:r>
    </w:p>
    <w:p w14:paraId="6F948737" w14:textId="77777777" w:rsidR="00D0292E" w:rsidRDefault="008601FC" w:rsidP="00D0292E">
      <w:pPr>
        <w:rPr>
          <w:lang w:val="en-CA"/>
        </w:rPr>
      </w:pPr>
      <w:r>
        <w:rPr>
          <w:lang w:val="en-CA"/>
        </w:rPr>
        <w:t>S</w:t>
      </w:r>
      <w:r w:rsidR="00D0292E" w:rsidRPr="007339C0">
        <w:rPr>
          <w:lang w:val="en-CA"/>
        </w:rPr>
        <w:t xml:space="preserve">imilar </w:t>
      </w:r>
      <w:r w:rsidR="007339C0">
        <w:rPr>
          <w:lang w:val="en-CA"/>
        </w:rPr>
        <w:t>chroma</w:t>
      </w:r>
      <w:r w:rsidR="00D0292E" w:rsidRPr="007339C0">
        <w:rPr>
          <w:lang w:val="en-CA"/>
        </w:rPr>
        <w:t xml:space="preserve"> </w:t>
      </w:r>
      <w:r w:rsidR="007339C0">
        <w:rPr>
          <w:lang w:val="en-CA"/>
        </w:rPr>
        <w:t xml:space="preserve">artifacts </w:t>
      </w:r>
      <w:r>
        <w:rPr>
          <w:lang w:val="en-CA"/>
        </w:rPr>
        <w:t xml:space="preserve">are observed </w:t>
      </w:r>
      <w:r w:rsidR="00D5159D" w:rsidRPr="007339C0">
        <w:rPr>
          <w:lang w:val="en-CA"/>
        </w:rPr>
        <w:t>with AVC</w:t>
      </w:r>
      <w:r w:rsidR="006A3AE4">
        <w:rPr>
          <w:lang w:val="en-CA"/>
        </w:rPr>
        <w:t>-</w:t>
      </w:r>
      <w:r w:rsidR="00D5159D" w:rsidRPr="007339C0">
        <w:rPr>
          <w:lang w:val="en-CA"/>
        </w:rPr>
        <w:t xml:space="preserve">compressed </w:t>
      </w:r>
      <w:r w:rsidR="007339C0">
        <w:rPr>
          <w:lang w:val="en-CA"/>
        </w:rPr>
        <w:t xml:space="preserve">screen </w:t>
      </w:r>
      <w:r w:rsidR="00D5159D" w:rsidRPr="007339C0">
        <w:rPr>
          <w:lang w:val="en-CA"/>
        </w:rPr>
        <w:t>content</w:t>
      </w:r>
      <w:r w:rsidR="007339C0">
        <w:rPr>
          <w:lang w:val="en-CA"/>
        </w:rPr>
        <w:t xml:space="preserve"> </w:t>
      </w:r>
      <w:r>
        <w:rPr>
          <w:lang w:val="en-CA"/>
        </w:rPr>
        <w:t>without using the proposed approach and</w:t>
      </w:r>
      <w:r w:rsidR="007339C0">
        <w:rPr>
          <w:lang w:val="en-CA"/>
        </w:rPr>
        <w:t xml:space="preserve"> were avoided by using the proposed approach</w:t>
      </w:r>
      <w:r w:rsidR="00D0292E" w:rsidRPr="007339C0">
        <w:rPr>
          <w:lang w:val="en-CA"/>
        </w:rPr>
        <w:t>.</w:t>
      </w:r>
    </w:p>
    <w:sectPr w:rsidR="00D0292E" w:rsidSect="00A01439">
      <w:footerReference w:type="default" r:id="rId2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DA8ED" w14:textId="77777777" w:rsidR="00856F0D" w:rsidRDefault="00856F0D">
      <w:r>
        <w:separator/>
      </w:r>
    </w:p>
  </w:endnote>
  <w:endnote w:type="continuationSeparator" w:id="0">
    <w:p w14:paraId="465EB4F2" w14:textId="77777777" w:rsidR="00856F0D" w:rsidRDefault="0085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430C2" w14:textId="77777777" w:rsidR="005165F4" w:rsidRDefault="005165F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33A8D">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16" w:author="Gary Sullivan" w:date="2013-01-13T06:20:00Z">
      <w:r w:rsidR="00633A8D">
        <w:rPr>
          <w:rStyle w:val="PageNumber"/>
          <w:noProof/>
        </w:rPr>
        <w:t>2013-01-13</w:t>
      </w:r>
    </w:ins>
    <w:del w:id="117" w:author="Gary Sullivan" w:date="2013-01-13T06:20:00Z">
      <w:r w:rsidR="004557E8" w:rsidDel="00633A8D">
        <w:rPr>
          <w:rStyle w:val="PageNumber"/>
          <w:noProof/>
        </w:rPr>
        <w:delText>2013-01-11</w:delText>
      </w:r>
    </w:del>
    <w:r>
      <w:rPr>
        <w:rStyle w:val="PageNumber"/>
      </w:rPr>
      <w:fldChar w:fldCharType="end"/>
    </w:r>
    <w:r w:rsidR="009E3B1B">
      <w:rPr>
        <w:rStyle w:val="PageNumber"/>
      </w:rP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4590F7" w14:textId="77777777" w:rsidR="00856F0D" w:rsidRDefault="00856F0D">
      <w:r>
        <w:separator/>
      </w:r>
    </w:p>
  </w:footnote>
  <w:footnote w:type="continuationSeparator" w:id="0">
    <w:p w14:paraId="14D9E449" w14:textId="77777777" w:rsidR="00856F0D" w:rsidRDefault="00856F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C382D"/>
    <w:multiLevelType w:val="hybridMultilevel"/>
    <w:tmpl w:val="CCA0C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6D35F9"/>
    <w:multiLevelType w:val="hybridMultilevel"/>
    <w:tmpl w:val="BDF87B1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4236700"/>
    <w:multiLevelType w:val="hybridMultilevel"/>
    <w:tmpl w:val="5A52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510DB1"/>
    <w:multiLevelType w:val="hybridMultilevel"/>
    <w:tmpl w:val="D6146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C333DC1"/>
    <w:multiLevelType w:val="hybridMultilevel"/>
    <w:tmpl w:val="C9A08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446B61"/>
    <w:multiLevelType w:val="hybridMultilevel"/>
    <w:tmpl w:val="4D74DD1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435496"/>
    <w:multiLevelType w:val="hybridMultilevel"/>
    <w:tmpl w:val="79E48582"/>
    <w:lvl w:ilvl="0" w:tplc="C194DCD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FEC5115"/>
    <w:multiLevelType w:val="hybridMultilevel"/>
    <w:tmpl w:val="AC360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8"/>
  </w:num>
  <w:num w:numId="4">
    <w:abstractNumId w:val="15"/>
  </w:num>
  <w:num w:numId="5">
    <w:abstractNumId w:val="17"/>
  </w:num>
  <w:num w:numId="6">
    <w:abstractNumId w:val="5"/>
  </w:num>
  <w:num w:numId="7">
    <w:abstractNumId w:val="10"/>
  </w:num>
  <w:num w:numId="8">
    <w:abstractNumId w:val="5"/>
  </w:num>
  <w:num w:numId="9">
    <w:abstractNumId w:val="1"/>
  </w:num>
  <w:num w:numId="10">
    <w:abstractNumId w:val="4"/>
  </w:num>
  <w:num w:numId="11">
    <w:abstractNumId w:val="8"/>
  </w:num>
  <w:num w:numId="12">
    <w:abstractNumId w:val="9"/>
  </w:num>
  <w:num w:numId="13">
    <w:abstractNumId w:val="6"/>
  </w:num>
  <w:num w:numId="14">
    <w:abstractNumId w:val="3"/>
  </w:num>
  <w:num w:numId="15">
    <w:abstractNumId w:val="16"/>
  </w:num>
  <w:num w:numId="16">
    <w:abstractNumId w:val="12"/>
  </w:num>
  <w:num w:numId="17">
    <w:abstractNumId w:val="11"/>
  </w:num>
  <w:num w:numId="18">
    <w:abstractNumId w:val="2"/>
  </w:num>
  <w:num w:numId="19">
    <w:abstractNumId w:val="14"/>
  </w:num>
  <w:num w:numId="20">
    <w:abstractNumId w:val="13"/>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65AF"/>
    <w:rsid w:val="000178E5"/>
    <w:rsid w:val="00022813"/>
    <w:rsid w:val="0002406F"/>
    <w:rsid w:val="00025F15"/>
    <w:rsid w:val="00037822"/>
    <w:rsid w:val="00037F85"/>
    <w:rsid w:val="00040F71"/>
    <w:rsid w:val="00041379"/>
    <w:rsid w:val="000458BC"/>
    <w:rsid w:val="00045C41"/>
    <w:rsid w:val="00046C03"/>
    <w:rsid w:val="0005456F"/>
    <w:rsid w:val="0005490A"/>
    <w:rsid w:val="0006683B"/>
    <w:rsid w:val="0007188D"/>
    <w:rsid w:val="0007614F"/>
    <w:rsid w:val="0007645F"/>
    <w:rsid w:val="000802EE"/>
    <w:rsid w:val="00081274"/>
    <w:rsid w:val="00092797"/>
    <w:rsid w:val="000938D2"/>
    <w:rsid w:val="000A4C8A"/>
    <w:rsid w:val="000A6099"/>
    <w:rsid w:val="000B1C6B"/>
    <w:rsid w:val="000B1E6C"/>
    <w:rsid w:val="000B2AE7"/>
    <w:rsid w:val="000B7C5B"/>
    <w:rsid w:val="000C09AC"/>
    <w:rsid w:val="000C54B5"/>
    <w:rsid w:val="000C5E84"/>
    <w:rsid w:val="000C73AD"/>
    <w:rsid w:val="000D6161"/>
    <w:rsid w:val="000E00F3"/>
    <w:rsid w:val="000E0B60"/>
    <w:rsid w:val="000E5C7A"/>
    <w:rsid w:val="000E6351"/>
    <w:rsid w:val="000E7859"/>
    <w:rsid w:val="000F158C"/>
    <w:rsid w:val="000F553C"/>
    <w:rsid w:val="001027B1"/>
    <w:rsid w:val="00102F3D"/>
    <w:rsid w:val="00106B0B"/>
    <w:rsid w:val="001101E8"/>
    <w:rsid w:val="00113432"/>
    <w:rsid w:val="00115A63"/>
    <w:rsid w:val="00117C53"/>
    <w:rsid w:val="001237CA"/>
    <w:rsid w:val="00124CD7"/>
    <w:rsid w:val="00124E38"/>
    <w:rsid w:val="001252D9"/>
    <w:rsid w:val="0012580B"/>
    <w:rsid w:val="00130781"/>
    <w:rsid w:val="00131F90"/>
    <w:rsid w:val="00133767"/>
    <w:rsid w:val="001342A1"/>
    <w:rsid w:val="0013526E"/>
    <w:rsid w:val="0013648D"/>
    <w:rsid w:val="00136BE5"/>
    <w:rsid w:val="00146854"/>
    <w:rsid w:val="00151FFA"/>
    <w:rsid w:val="0015341A"/>
    <w:rsid w:val="001541BE"/>
    <w:rsid w:val="00154F0B"/>
    <w:rsid w:val="001601BF"/>
    <w:rsid w:val="0016024A"/>
    <w:rsid w:val="0016453B"/>
    <w:rsid w:val="00166454"/>
    <w:rsid w:val="00166F78"/>
    <w:rsid w:val="0016792F"/>
    <w:rsid w:val="00171371"/>
    <w:rsid w:val="0017568B"/>
    <w:rsid w:val="00175A24"/>
    <w:rsid w:val="001764A5"/>
    <w:rsid w:val="001853E0"/>
    <w:rsid w:val="00185FF7"/>
    <w:rsid w:val="0018621F"/>
    <w:rsid w:val="00187DE3"/>
    <w:rsid w:val="00187E58"/>
    <w:rsid w:val="00192EC1"/>
    <w:rsid w:val="00196528"/>
    <w:rsid w:val="001A0740"/>
    <w:rsid w:val="001A18AF"/>
    <w:rsid w:val="001A297E"/>
    <w:rsid w:val="001A368E"/>
    <w:rsid w:val="001A4701"/>
    <w:rsid w:val="001A6CD5"/>
    <w:rsid w:val="001A7329"/>
    <w:rsid w:val="001A79E0"/>
    <w:rsid w:val="001B0551"/>
    <w:rsid w:val="001B1EBF"/>
    <w:rsid w:val="001B4E28"/>
    <w:rsid w:val="001C3525"/>
    <w:rsid w:val="001C4E4F"/>
    <w:rsid w:val="001D1BD2"/>
    <w:rsid w:val="001E02BE"/>
    <w:rsid w:val="001E3B37"/>
    <w:rsid w:val="001E4E81"/>
    <w:rsid w:val="001F2594"/>
    <w:rsid w:val="001F5E2D"/>
    <w:rsid w:val="0020152C"/>
    <w:rsid w:val="00202468"/>
    <w:rsid w:val="00204B0D"/>
    <w:rsid w:val="002055A6"/>
    <w:rsid w:val="00206460"/>
    <w:rsid w:val="002069B4"/>
    <w:rsid w:val="0020745A"/>
    <w:rsid w:val="00211226"/>
    <w:rsid w:val="00211577"/>
    <w:rsid w:val="00215DFC"/>
    <w:rsid w:val="002212DF"/>
    <w:rsid w:val="00221695"/>
    <w:rsid w:val="00221E71"/>
    <w:rsid w:val="002257C5"/>
    <w:rsid w:val="00225BAD"/>
    <w:rsid w:val="00227BA7"/>
    <w:rsid w:val="002411A2"/>
    <w:rsid w:val="0024763B"/>
    <w:rsid w:val="00250ADF"/>
    <w:rsid w:val="00251DE5"/>
    <w:rsid w:val="00253601"/>
    <w:rsid w:val="0025606E"/>
    <w:rsid w:val="00257526"/>
    <w:rsid w:val="00263398"/>
    <w:rsid w:val="002635F7"/>
    <w:rsid w:val="002742DD"/>
    <w:rsid w:val="00275BCF"/>
    <w:rsid w:val="00283BD4"/>
    <w:rsid w:val="00284D39"/>
    <w:rsid w:val="002917BC"/>
    <w:rsid w:val="00292257"/>
    <w:rsid w:val="002923D7"/>
    <w:rsid w:val="00294672"/>
    <w:rsid w:val="0029692C"/>
    <w:rsid w:val="002A0B55"/>
    <w:rsid w:val="002A4746"/>
    <w:rsid w:val="002A54E0"/>
    <w:rsid w:val="002B135B"/>
    <w:rsid w:val="002B1595"/>
    <w:rsid w:val="002B191D"/>
    <w:rsid w:val="002B20A4"/>
    <w:rsid w:val="002B43F2"/>
    <w:rsid w:val="002B6CB0"/>
    <w:rsid w:val="002C02E8"/>
    <w:rsid w:val="002C18C7"/>
    <w:rsid w:val="002C21AD"/>
    <w:rsid w:val="002C4380"/>
    <w:rsid w:val="002C6247"/>
    <w:rsid w:val="002C682F"/>
    <w:rsid w:val="002D0AF6"/>
    <w:rsid w:val="002E7C23"/>
    <w:rsid w:val="002F164D"/>
    <w:rsid w:val="002F302C"/>
    <w:rsid w:val="003052B8"/>
    <w:rsid w:val="00306206"/>
    <w:rsid w:val="00306B8D"/>
    <w:rsid w:val="00310427"/>
    <w:rsid w:val="003115BF"/>
    <w:rsid w:val="00314BD7"/>
    <w:rsid w:val="00317D85"/>
    <w:rsid w:val="00321FB1"/>
    <w:rsid w:val="0032278B"/>
    <w:rsid w:val="00323569"/>
    <w:rsid w:val="00327C56"/>
    <w:rsid w:val="003315A1"/>
    <w:rsid w:val="00332307"/>
    <w:rsid w:val="003364A7"/>
    <w:rsid w:val="003373EC"/>
    <w:rsid w:val="00341E67"/>
    <w:rsid w:val="0034264A"/>
    <w:rsid w:val="00342C85"/>
    <w:rsid w:val="00342FF4"/>
    <w:rsid w:val="00353349"/>
    <w:rsid w:val="00362AF5"/>
    <w:rsid w:val="00363A8A"/>
    <w:rsid w:val="00364286"/>
    <w:rsid w:val="003706CC"/>
    <w:rsid w:val="00371E85"/>
    <w:rsid w:val="00377710"/>
    <w:rsid w:val="00377C32"/>
    <w:rsid w:val="003802CD"/>
    <w:rsid w:val="00383093"/>
    <w:rsid w:val="00383979"/>
    <w:rsid w:val="00387938"/>
    <w:rsid w:val="00387A38"/>
    <w:rsid w:val="0039200E"/>
    <w:rsid w:val="00393A84"/>
    <w:rsid w:val="00394429"/>
    <w:rsid w:val="003A01E6"/>
    <w:rsid w:val="003A0212"/>
    <w:rsid w:val="003A0D24"/>
    <w:rsid w:val="003A2D8E"/>
    <w:rsid w:val="003A4689"/>
    <w:rsid w:val="003B77EA"/>
    <w:rsid w:val="003C20E4"/>
    <w:rsid w:val="003C508C"/>
    <w:rsid w:val="003D76D1"/>
    <w:rsid w:val="003E38D3"/>
    <w:rsid w:val="003E6F90"/>
    <w:rsid w:val="003E7EB0"/>
    <w:rsid w:val="003F30BE"/>
    <w:rsid w:val="003F4C6B"/>
    <w:rsid w:val="003F5D0F"/>
    <w:rsid w:val="0040079D"/>
    <w:rsid w:val="00401698"/>
    <w:rsid w:val="0040449D"/>
    <w:rsid w:val="00406356"/>
    <w:rsid w:val="00407817"/>
    <w:rsid w:val="00407C90"/>
    <w:rsid w:val="004100C4"/>
    <w:rsid w:val="00414101"/>
    <w:rsid w:val="0041548D"/>
    <w:rsid w:val="004174B3"/>
    <w:rsid w:val="00422401"/>
    <w:rsid w:val="00433C08"/>
    <w:rsid w:val="00433DDB"/>
    <w:rsid w:val="00437619"/>
    <w:rsid w:val="00446671"/>
    <w:rsid w:val="004512F2"/>
    <w:rsid w:val="004557E8"/>
    <w:rsid w:val="00460183"/>
    <w:rsid w:val="004750CB"/>
    <w:rsid w:val="0048035F"/>
    <w:rsid w:val="00483DA0"/>
    <w:rsid w:val="00484527"/>
    <w:rsid w:val="00487E07"/>
    <w:rsid w:val="00491E5B"/>
    <w:rsid w:val="00492943"/>
    <w:rsid w:val="00493328"/>
    <w:rsid w:val="004A2A63"/>
    <w:rsid w:val="004A2D27"/>
    <w:rsid w:val="004A68A1"/>
    <w:rsid w:val="004A7D92"/>
    <w:rsid w:val="004B210C"/>
    <w:rsid w:val="004B6568"/>
    <w:rsid w:val="004C019F"/>
    <w:rsid w:val="004D405F"/>
    <w:rsid w:val="004E21F4"/>
    <w:rsid w:val="004E4F4F"/>
    <w:rsid w:val="004E6789"/>
    <w:rsid w:val="004F0DAD"/>
    <w:rsid w:val="004F560F"/>
    <w:rsid w:val="004F61E3"/>
    <w:rsid w:val="00506145"/>
    <w:rsid w:val="0051015C"/>
    <w:rsid w:val="00511C82"/>
    <w:rsid w:val="0051263E"/>
    <w:rsid w:val="005165F4"/>
    <w:rsid w:val="005167F7"/>
    <w:rsid w:val="00516CF1"/>
    <w:rsid w:val="00517070"/>
    <w:rsid w:val="00517F72"/>
    <w:rsid w:val="00523611"/>
    <w:rsid w:val="00525E18"/>
    <w:rsid w:val="00531AE9"/>
    <w:rsid w:val="00535B81"/>
    <w:rsid w:val="00542749"/>
    <w:rsid w:val="00543D16"/>
    <w:rsid w:val="00543F28"/>
    <w:rsid w:val="00550A66"/>
    <w:rsid w:val="005516CC"/>
    <w:rsid w:val="0055441C"/>
    <w:rsid w:val="005558C7"/>
    <w:rsid w:val="00556EB7"/>
    <w:rsid w:val="00560234"/>
    <w:rsid w:val="00560656"/>
    <w:rsid w:val="005645B9"/>
    <w:rsid w:val="00564762"/>
    <w:rsid w:val="00564B40"/>
    <w:rsid w:val="00564E6C"/>
    <w:rsid w:val="00565C47"/>
    <w:rsid w:val="00566B4B"/>
    <w:rsid w:val="00567D9A"/>
    <w:rsid w:val="00567EC7"/>
    <w:rsid w:val="00570013"/>
    <w:rsid w:val="005743A8"/>
    <w:rsid w:val="00574635"/>
    <w:rsid w:val="005801A2"/>
    <w:rsid w:val="005844D6"/>
    <w:rsid w:val="00587655"/>
    <w:rsid w:val="005952A5"/>
    <w:rsid w:val="005A1F2A"/>
    <w:rsid w:val="005A33A1"/>
    <w:rsid w:val="005A4564"/>
    <w:rsid w:val="005B14CB"/>
    <w:rsid w:val="005B217D"/>
    <w:rsid w:val="005B26DE"/>
    <w:rsid w:val="005B2D2B"/>
    <w:rsid w:val="005B3104"/>
    <w:rsid w:val="005B5943"/>
    <w:rsid w:val="005B6956"/>
    <w:rsid w:val="005C385F"/>
    <w:rsid w:val="005D7B97"/>
    <w:rsid w:val="005E1292"/>
    <w:rsid w:val="005E1AC6"/>
    <w:rsid w:val="005F08E6"/>
    <w:rsid w:val="005F6F1B"/>
    <w:rsid w:val="00606185"/>
    <w:rsid w:val="006064E4"/>
    <w:rsid w:val="00612D05"/>
    <w:rsid w:val="0061792B"/>
    <w:rsid w:val="00624B33"/>
    <w:rsid w:val="00627FC4"/>
    <w:rsid w:val="00630AA2"/>
    <w:rsid w:val="00633A8D"/>
    <w:rsid w:val="00641FAF"/>
    <w:rsid w:val="00643A54"/>
    <w:rsid w:val="00643EC6"/>
    <w:rsid w:val="00646086"/>
    <w:rsid w:val="00646707"/>
    <w:rsid w:val="006473B2"/>
    <w:rsid w:val="00652719"/>
    <w:rsid w:val="00654ED7"/>
    <w:rsid w:val="00656E37"/>
    <w:rsid w:val="00662E58"/>
    <w:rsid w:val="006637EB"/>
    <w:rsid w:val="00664DCF"/>
    <w:rsid w:val="00664F36"/>
    <w:rsid w:val="00665355"/>
    <w:rsid w:val="00666CE8"/>
    <w:rsid w:val="0067276C"/>
    <w:rsid w:val="00680097"/>
    <w:rsid w:val="00680BFA"/>
    <w:rsid w:val="006816EA"/>
    <w:rsid w:val="00684FD2"/>
    <w:rsid w:val="00686225"/>
    <w:rsid w:val="00691250"/>
    <w:rsid w:val="006918B2"/>
    <w:rsid w:val="0069651C"/>
    <w:rsid w:val="006A3AE4"/>
    <w:rsid w:val="006A5BAA"/>
    <w:rsid w:val="006A633D"/>
    <w:rsid w:val="006B006A"/>
    <w:rsid w:val="006B3F3E"/>
    <w:rsid w:val="006C4869"/>
    <w:rsid w:val="006C5D39"/>
    <w:rsid w:val="006C6A6A"/>
    <w:rsid w:val="006D1E70"/>
    <w:rsid w:val="006D2C6B"/>
    <w:rsid w:val="006D37D2"/>
    <w:rsid w:val="006D3915"/>
    <w:rsid w:val="006E2810"/>
    <w:rsid w:val="006E3CD0"/>
    <w:rsid w:val="006E5417"/>
    <w:rsid w:val="006E5F0D"/>
    <w:rsid w:val="006F2B91"/>
    <w:rsid w:val="006F48EE"/>
    <w:rsid w:val="00712CCE"/>
    <w:rsid w:val="00712F60"/>
    <w:rsid w:val="00714694"/>
    <w:rsid w:val="00715C6F"/>
    <w:rsid w:val="0071600F"/>
    <w:rsid w:val="007174B6"/>
    <w:rsid w:val="00720E3B"/>
    <w:rsid w:val="007235A5"/>
    <w:rsid w:val="007339C0"/>
    <w:rsid w:val="0073764D"/>
    <w:rsid w:val="00741974"/>
    <w:rsid w:val="00741E3B"/>
    <w:rsid w:val="0074233C"/>
    <w:rsid w:val="00745F6B"/>
    <w:rsid w:val="00746693"/>
    <w:rsid w:val="00753FBD"/>
    <w:rsid w:val="0075585E"/>
    <w:rsid w:val="007566CE"/>
    <w:rsid w:val="00765B3C"/>
    <w:rsid w:val="007671E7"/>
    <w:rsid w:val="00770571"/>
    <w:rsid w:val="00772071"/>
    <w:rsid w:val="00775552"/>
    <w:rsid w:val="007755FB"/>
    <w:rsid w:val="007768FF"/>
    <w:rsid w:val="0078147E"/>
    <w:rsid w:val="007824D3"/>
    <w:rsid w:val="00785B73"/>
    <w:rsid w:val="0078632F"/>
    <w:rsid w:val="0079189D"/>
    <w:rsid w:val="00792051"/>
    <w:rsid w:val="00792E0F"/>
    <w:rsid w:val="00793C2F"/>
    <w:rsid w:val="00795157"/>
    <w:rsid w:val="00796B27"/>
    <w:rsid w:val="00796EE3"/>
    <w:rsid w:val="007A2AAB"/>
    <w:rsid w:val="007A4657"/>
    <w:rsid w:val="007A7D29"/>
    <w:rsid w:val="007B4AB8"/>
    <w:rsid w:val="007B7905"/>
    <w:rsid w:val="007E4FA6"/>
    <w:rsid w:val="007F0C1D"/>
    <w:rsid w:val="007F1F8B"/>
    <w:rsid w:val="007F67A1"/>
    <w:rsid w:val="007F76E0"/>
    <w:rsid w:val="007F7B78"/>
    <w:rsid w:val="0080019E"/>
    <w:rsid w:val="00800D41"/>
    <w:rsid w:val="00803120"/>
    <w:rsid w:val="008040C4"/>
    <w:rsid w:val="0081235B"/>
    <w:rsid w:val="00813AD5"/>
    <w:rsid w:val="008160A5"/>
    <w:rsid w:val="00816254"/>
    <w:rsid w:val="00820344"/>
    <w:rsid w:val="00820403"/>
    <w:rsid w:val="008206C8"/>
    <w:rsid w:val="00820752"/>
    <w:rsid w:val="00826E27"/>
    <w:rsid w:val="00832A35"/>
    <w:rsid w:val="00835D43"/>
    <w:rsid w:val="00836A14"/>
    <w:rsid w:val="00837586"/>
    <w:rsid w:val="00837B55"/>
    <w:rsid w:val="0084600F"/>
    <w:rsid w:val="00851E05"/>
    <w:rsid w:val="00855FCB"/>
    <w:rsid w:val="00856F0D"/>
    <w:rsid w:val="008601FC"/>
    <w:rsid w:val="00862681"/>
    <w:rsid w:val="008637B7"/>
    <w:rsid w:val="00863EFC"/>
    <w:rsid w:val="008644DF"/>
    <w:rsid w:val="00872DE9"/>
    <w:rsid w:val="008733DD"/>
    <w:rsid w:val="00874A6C"/>
    <w:rsid w:val="00876B2D"/>
    <w:rsid w:val="00876C65"/>
    <w:rsid w:val="008770E3"/>
    <w:rsid w:val="00895460"/>
    <w:rsid w:val="008A4B4C"/>
    <w:rsid w:val="008B21D8"/>
    <w:rsid w:val="008B26BA"/>
    <w:rsid w:val="008B447E"/>
    <w:rsid w:val="008B4D38"/>
    <w:rsid w:val="008C239F"/>
    <w:rsid w:val="008C35F2"/>
    <w:rsid w:val="008D0410"/>
    <w:rsid w:val="008E480C"/>
    <w:rsid w:val="008F3479"/>
    <w:rsid w:val="00901269"/>
    <w:rsid w:val="00901DDC"/>
    <w:rsid w:val="00906AEC"/>
    <w:rsid w:val="00907757"/>
    <w:rsid w:val="00911137"/>
    <w:rsid w:val="009148BE"/>
    <w:rsid w:val="009212B0"/>
    <w:rsid w:val="009234A5"/>
    <w:rsid w:val="00925BCC"/>
    <w:rsid w:val="009336F7"/>
    <w:rsid w:val="0093395D"/>
    <w:rsid w:val="009374A7"/>
    <w:rsid w:val="009478B6"/>
    <w:rsid w:val="0095140B"/>
    <w:rsid w:val="00953961"/>
    <w:rsid w:val="00953F8C"/>
    <w:rsid w:val="00956541"/>
    <w:rsid w:val="009608D4"/>
    <w:rsid w:val="00962D03"/>
    <w:rsid w:val="00965BBD"/>
    <w:rsid w:val="009741A5"/>
    <w:rsid w:val="009755E2"/>
    <w:rsid w:val="009762FF"/>
    <w:rsid w:val="0098551D"/>
    <w:rsid w:val="009873CE"/>
    <w:rsid w:val="0099049F"/>
    <w:rsid w:val="00995150"/>
    <w:rsid w:val="0099518F"/>
    <w:rsid w:val="0099533E"/>
    <w:rsid w:val="00995BD5"/>
    <w:rsid w:val="00996A24"/>
    <w:rsid w:val="00997DCE"/>
    <w:rsid w:val="009A260B"/>
    <w:rsid w:val="009A523D"/>
    <w:rsid w:val="009C04EC"/>
    <w:rsid w:val="009C2877"/>
    <w:rsid w:val="009C4DB2"/>
    <w:rsid w:val="009C7E48"/>
    <w:rsid w:val="009D635C"/>
    <w:rsid w:val="009E3B1B"/>
    <w:rsid w:val="009E5DDA"/>
    <w:rsid w:val="009F17F6"/>
    <w:rsid w:val="009F1E1F"/>
    <w:rsid w:val="009F1F11"/>
    <w:rsid w:val="009F33BB"/>
    <w:rsid w:val="009F496B"/>
    <w:rsid w:val="009F7AAE"/>
    <w:rsid w:val="00A001FE"/>
    <w:rsid w:val="00A01439"/>
    <w:rsid w:val="00A02E61"/>
    <w:rsid w:val="00A05CFF"/>
    <w:rsid w:val="00A10E9D"/>
    <w:rsid w:val="00A12FDD"/>
    <w:rsid w:val="00A14CC8"/>
    <w:rsid w:val="00A23A0C"/>
    <w:rsid w:val="00A25965"/>
    <w:rsid w:val="00A25BB3"/>
    <w:rsid w:val="00A26FD0"/>
    <w:rsid w:val="00A3401F"/>
    <w:rsid w:val="00A34B48"/>
    <w:rsid w:val="00A36517"/>
    <w:rsid w:val="00A40207"/>
    <w:rsid w:val="00A41409"/>
    <w:rsid w:val="00A4346B"/>
    <w:rsid w:val="00A56B97"/>
    <w:rsid w:val="00A570E9"/>
    <w:rsid w:val="00A5710A"/>
    <w:rsid w:val="00A6093D"/>
    <w:rsid w:val="00A61549"/>
    <w:rsid w:val="00A6598B"/>
    <w:rsid w:val="00A66183"/>
    <w:rsid w:val="00A66AE3"/>
    <w:rsid w:val="00A66BD7"/>
    <w:rsid w:val="00A70757"/>
    <w:rsid w:val="00A72EF1"/>
    <w:rsid w:val="00A73A1B"/>
    <w:rsid w:val="00A757C5"/>
    <w:rsid w:val="00A76A6D"/>
    <w:rsid w:val="00A811CE"/>
    <w:rsid w:val="00A81832"/>
    <w:rsid w:val="00A83253"/>
    <w:rsid w:val="00A83FFC"/>
    <w:rsid w:val="00A90AD0"/>
    <w:rsid w:val="00A90B90"/>
    <w:rsid w:val="00A927A3"/>
    <w:rsid w:val="00A93A4A"/>
    <w:rsid w:val="00A97679"/>
    <w:rsid w:val="00AA42F4"/>
    <w:rsid w:val="00AA6649"/>
    <w:rsid w:val="00AA6E84"/>
    <w:rsid w:val="00AB4CAD"/>
    <w:rsid w:val="00AB50AF"/>
    <w:rsid w:val="00AB68BF"/>
    <w:rsid w:val="00AC0EBC"/>
    <w:rsid w:val="00AC3E20"/>
    <w:rsid w:val="00AD0BF5"/>
    <w:rsid w:val="00AD1E2F"/>
    <w:rsid w:val="00AD3008"/>
    <w:rsid w:val="00AD3FB2"/>
    <w:rsid w:val="00AD4581"/>
    <w:rsid w:val="00AE341B"/>
    <w:rsid w:val="00AE3506"/>
    <w:rsid w:val="00AF3B43"/>
    <w:rsid w:val="00AF730F"/>
    <w:rsid w:val="00B010D4"/>
    <w:rsid w:val="00B07CA7"/>
    <w:rsid w:val="00B10BA2"/>
    <w:rsid w:val="00B1279A"/>
    <w:rsid w:val="00B14C28"/>
    <w:rsid w:val="00B156C4"/>
    <w:rsid w:val="00B20E99"/>
    <w:rsid w:val="00B22AE6"/>
    <w:rsid w:val="00B26617"/>
    <w:rsid w:val="00B318C7"/>
    <w:rsid w:val="00B379C3"/>
    <w:rsid w:val="00B47EAB"/>
    <w:rsid w:val="00B5222E"/>
    <w:rsid w:val="00B5573F"/>
    <w:rsid w:val="00B56EFB"/>
    <w:rsid w:val="00B57B2B"/>
    <w:rsid w:val="00B602C9"/>
    <w:rsid w:val="00B61C96"/>
    <w:rsid w:val="00B62266"/>
    <w:rsid w:val="00B63F3F"/>
    <w:rsid w:val="00B66EDC"/>
    <w:rsid w:val="00B737EA"/>
    <w:rsid w:val="00B73A2A"/>
    <w:rsid w:val="00B7507A"/>
    <w:rsid w:val="00B84F16"/>
    <w:rsid w:val="00B91032"/>
    <w:rsid w:val="00B93602"/>
    <w:rsid w:val="00B94B06"/>
    <w:rsid w:val="00B94C28"/>
    <w:rsid w:val="00B97F2D"/>
    <w:rsid w:val="00BB2682"/>
    <w:rsid w:val="00BC1099"/>
    <w:rsid w:val="00BC10BA"/>
    <w:rsid w:val="00BC5AFD"/>
    <w:rsid w:val="00BC6D1A"/>
    <w:rsid w:val="00BE2EB0"/>
    <w:rsid w:val="00BF443E"/>
    <w:rsid w:val="00BF51CD"/>
    <w:rsid w:val="00C01187"/>
    <w:rsid w:val="00C04F43"/>
    <w:rsid w:val="00C0609D"/>
    <w:rsid w:val="00C115AB"/>
    <w:rsid w:val="00C11C6A"/>
    <w:rsid w:val="00C156CC"/>
    <w:rsid w:val="00C20AFF"/>
    <w:rsid w:val="00C2685C"/>
    <w:rsid w:val="00C26EAF"/>
    <w:rsid w:val="00C30249"/>
    <w:rsid w:val="00C328E2"/>
    <w:rsid w:val="00C3723B"/>
    <w:rsid w:val="00C40973"/>
    <w:rsid w:val="00C43D4B"/>
    <w:rsid w:val="00C44C83"/>
    <w:rsid w:val="00C44FD2"/>
    <w:rsid w:val="00C4638F"/>
    <w:rsid w:val="00C47AD6"/>
    <w:rsid w:val="00C50663"/>
    <w:rsid w:val="00C509D8"/>
    <w:rsid w:val="00C53025"/>
    <w:rsid w:val="00C54755"/>
    <w:rsid w:val="00C56994"/>
    <w:rsid w:val="00C606C9"/>
    <w:rsid w:val="00C65F41"/>
    <w:rsid w:val="00C80288"/>
    <w:rsid w:val="00C818C9"/>
    <w:rsid w:val="00C84003"/>
    <w:rsid w:val="00C8447A"/>
    <w:rsid w:val="00C86203"/>
    <w:rsid w:val="00C87383"/>
    <w:rsid w:val="00C8756B"/>
    <w:rsid w:val="00C90650"/>
    <w:rsid w:val="00C90BFF"/>
    <w:rsid w:val="00C92F4B"/>
    <w:rsid w:val="00C97D78"/>
    <w:rsid w:val="00CA2264"/>
    <w:rsid w:val="00CA6BFF"/>
    <w:rsid w:val="00CA6EFD"/>
    <w:rsid w:val="00CA74C5"/>
    <w:rsid w:val="00CB1602"/>
    <w:rsid w:val="00CB263F"/>
    <w:rsid w:val="00CC25E3"/>
    <w:rsid w:val="00CC2732"/>
    <w:rsid w:val="00CC2AAE"/>
    <w:rsid w:val="00CC5A42"/>
    <w:rsid w:val="00CC739F"/>
    <w:rsid w:val="00CD0EAB"/>
    <w:rsid w:val="00CE113C"/>
    <w:rsid w:val="00CE528D"/>
    <w:rsid w:val="00CE6404"/>
    <w:rsid w:val="00CF1354"/>
    <w:rsid w:val="00CF34DB"/>
    <w:rsid w:val="00CF558F"/>
    <w:rsid w:val="00D0292E"/>
    <w:rsid w:val="00D04CE6"/>
    <w:rsid w:val="00D06B50"/>
    <w:rsid w:val="00D073E2"/>
    <w:rsid w:val="00D12228"/>
    <w:rsid w:val="00D140C3"/>
    <w:rsid w:val="00D15940"/>
    <w:rsid w:val="00D1768E"/>
    <w:rsid w:val="00D269C3"/>
    <w:rsid w:val="00D30C83"/>
    <w:rsid w:val="00D321F3"/>
    <w:rsid w:val="00D41DC8"/>
    <w:rsid w:val="00D446EC"/>
    <w:rsid w:val="00D450F3"/>
    <w:rsid w:val="00D4790D"/>
    <w:rsid w:val="00D5159D"/>
    <w:rsid w:val="00D5167F"/>
    <w:rsid w:val="00D51719"/>
    <w:rsid w:val="00D51BF0"/>
    <w:rsid w:val="00D55942"/>
    <w:rsid w:val="00D5616A"/>
    <w:rsid w:val="00D6254D"/>
    <w:rsid w:val="00D70E8D"/>
    <w:rsid w:val="00D74D7D"/>
    <w:rsid w:val="00D807AE"/>
    <w:rsid w:val="00D807BF"/>
    <w:rsid w:val="00D8094D"/>
    <w:rsid w:val="00D81342"/>
    <w:rsid w:val="00D8251B"/>
    <w:rsid w:val="00D84553"/>
    <w:rsid w:val="00D851CF"/>
    <w:rsid w:val="00D878FE"/>
    <w:rsid w:val="00D9378A"/>
    <w:rsid w:val="00D964CB"/>
    <w:rsid w:val="00DA0F8E"/>
    <w:rsid w:val="00DA7887"/>
    <w:rsid w:val="00DB0FCB"/>
    <w:rsid w:val="00DB2C26"/>
    <w:rsid w:val="00DB39E5"/>
    <w:rsid w:val="00DB63BC"/>
    <w:rsid w:val="00DC6685"/>
    <w:rsid w:val="00DC7EF5"/>
    <w:rsid w:val="00DD34DE"/>
    <w:rsid w:val="00DD438F"/>
    <w:rsid w:val="00DE049E"/>
    <w:rsid w:val="00DE6309"/>
    <w:rsid w:val="00DE6B43"/>
    <w:rsid w:val="00DE7829"/>
    <w:rsid w:val="00DF390A"/>
    <w:rsid w:val="00DF47F7"/>
    <w:rsid w:val="00E04C75"/>
    <w:rsid w:val="00E05459"/>
    <w:rsid w:val="00E11923"/>
    <w:rsid w:val="00E17DE0"/>
    <w:rsid w:val="00E207EB"/>
    <w:rsid w:val="00E21D3D"/>
    <w:rsid w:val="00E262D4"/>
    <w:rsid w:val="00E36250"/>
    <w:rsid w:val="00E41CF7"/>
    <w:rsid w:val="00E426F1"/>
    <w:rsid w:val="00E4354B"/>
    <w:rsid w:val="00E45490"/>
    <w:rsid w:val="00E52721"/>
    <w:rsid w:val="00E54511"/>
    <w:rsid w:val="00E55868"/>
    <w:rsid w:val="00E61DAC"/>
    <w:rsid w:val="00E638CC"/>
    <w:rsid w:val="00E651FD"/>
    <w:rsid w:val="00E704B1"/>
    <w:rsid w:val="00E73E6F"/>
    <w:rsid w:val="00E741BC"/>
    <w:rsid w:val="00E75FE3"/>
    <w:rsid w:val="00E81A17"/>
    <w:rsid w:val="00E94289"/>
    <w:rsid w:val="00E95C98"/>
    <w:rsid w:val="00E96758"/>
    <w:rsid w:val="00EA45BE"/>
    <w:rsid w:val="00EA65B3"/>
    <w:rsid w:val="00EA6C66"/>
    <w:rsid w:val="00EB4FFB"/>
    <w:rsid w:val="00EB50C8"/>
    <w:rsid w:val="00EB592B"/>
    <w:rsid w:val="00EB60D6"/>
    <w:rsid w:val="00EB7AB1"/>
    <w:rsid w:val="00EC265B"/>
    <w:rsid w:val="00EC5386"/>
    <w:rsid w:val="00EC5B26"/>
    <w:rsid w:val="00EC76B8"/>
    <w:rsid w:val="00EC7A16"/>
    <w:rsid w:val="00ED047C"/>
    <w:rsid w:val="00ED133E"/>
    <w:rsid w:val="00ED1866"/>
    <w:rsid w:val="00ED2EFE"/>
    <w:rsid w:val="00ED3545"/>
    <w:rsid w:val="00ED41A7"/>
    <w:rsid w:val="00ED656B"/>
    <w:rsid w:val="00ED72E3"/>
    <w:rsid w:val="00EE062E"/>
    <w:rsid w:val="00EF2418"/>
    <w:rsid w:val="00EF48CC"/>
    <w:rsid w:val="00EF6839"/>
    <w:rsid w:val="00EF70FF"/>
    <w:rsid w:val="00F01ACF"/>
    <w:rsid w:val="00F02C94"/>
    <w:rsid w:val="00F040AA"/>
    <w:rsid w:val="00F058C3"/>
    <w:rsid w:val="00F06755"/>
    <w:rsid w:val="00F06D39"/>
    <w:rsid w:val="00F14A72"/>
    <w:rsid w:val="00F15F63"/>
    <w:rsid w:val="00F212A0"/>
    <w:rsid w:val="00F21CF3"/>
    <w:rsid w:val="00F2651A"/>
    <w:rsid w:val="00F274C2"/>
    <w:rsid w:val="00F27BD4"/>
    <w:rsid w:val="00F33C96"/>
    <w:rsid w:val="00F37002"/>
    <w:rsid w:val="00F378E3"/>
    <w:rsid w:val="00F41910"/>
    <w:rsid w:val="00F4237A"/>
    <w:rsid w:val="00F436E6"/>
    <w:rsid w:val="00F447CE"/>
    <w:rsid w:val="00F460D6"/>
    <w:rsid w:val="00F4645F"/>
    <w:rsid w:val="00F561AB"/>
    <w:rsid w:val="00F65748"/>
    <w:rsid w:val="00F73032"/>
    <w:rsid w:val="00F73BF2"/>
    <w:rsid w:val="00F75764"/>
    <w:rsid w:val="00F80578"/>
    <w:rsid w:val="00F848FC"/>
    <w:rsid w:val="00F92444"/>
    <w:rsid w:val="00F9282A"/>
    <w:rsid w:val="00F94091"/>
    <w:rsid w:val="00F96BAD"/>
    <w:rsid w:val="00F97FB7"/>
    <w:rsid w:val="00FA09AE"/>
    <w:rsid w:val="00FA32BD"/>
    <w:rsid w:val="00FB0E84"/>
    <w:rsid w:val="00FB3B7B"/>
    <w:rsid w:val="00FB7ABB"/>
    <w:rsid w:val="00FC6DE6"/>
    <w:rsid w:val="00FC7E9E"/>
    <w:rsid w:val="00FD01C2"/>
    <w:rsid w:val="00FE6539"/>
    <w:rsid w:val="00FF0CE3"/>
    <w:rsid w:val="00FF15D2"/>
    <w:rsid w:val="00FF6692"/>
    <w:rsid w:val="00FF6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5029">
      <w:bodyDiv w:val="1"/>
      <w:marLeft w:val="0"/>
      <w:marRight w:val="0"/>
      <w:marTop w:val="0"/>
      <w:marBottom w:val="0"/>
      <w:divBdr>
        <w:top w:val="none" w:sz="0" w:space="0" w:color="auto"/>
        <w:left w:val="none" w:sz="0" w:space="0" w:color="auto"/>
        <w:bottom w:val="none" w:sz="0" w:space="0" w:color="auto"/>
        <w:right w:val="none" w:sz="0" w:space="0" w:color="auto"/>
      </w:divBdr>
    </w:div>
    <w:div w:id="477839157">
      <w:bodyDiv w:val="1"/>
      <w:marLeft w:val="0"/>
      <w:marRight w:val="0"/>
      <w:marTop w:val="0"/>
      <w:marBottom w:val="0"/>
      <w:divBdr>
        <w:top w:val="none" w:sz="0" w:space="0" w:color="auto"/>
        <w:left w:val="none" w:sz="0" w:space="0" w:color="auto"/>
        <w:bottom w:val="none" w:sz="0" w:space="0" w:color="auto"/>
        <w:right w:val="none" w:sz="0" w:space="0" w:color="auto"/>
      </w:divBdr>
    </w:div>
    <w:div w:id="540440848">
      <w:bodyDiv w:val="1"/>
      <w:marLeft w:val="0"/>
      <w:marRight w:val="0"/>
      <w:marTop w:val="0"/>
      <w:marBottom w:val="0"/>
      <w:divBdr>
        <w:top w:val="none" w:sz="0" w:space="0" w:color="auto"/>
        <w:left w:val="none" w:sz="0" w:space="0" w:color="auto"/>
        <w:bottom w:val="none" w:sz="0" w:space="0" w:color="auto"/>
        <w:right w:val="none" w:sz="0" w:space="0" w:color="auto"/>
      </w:divBdr>
    </w:div>
    <w:div w:id="804196942">
      <w:bodyDiv w:val="1"/>
      <w:marLeft w:val="0"/>
      <w:marRight w:val="0"/>
      <w:marTop w:val="0"/>
      <w:marBottom w:val="0"/>
      <w:divBdr>
        <w:top w:val="none" w:sz="0" w:space="0" w:color="auto"/>
        <w:left w:val="none" w:sz="0" w:space="0" w:color="auto"/>
        <w:bottom w:val="none" w:sz="0" w:space="0" w:color="auto"/>
        <w:right w:val="none" w:sz="0" w:space="0" w:color="auto"/>
      </w:divBdr>
    </w:div>
    <w:div w:id="844438357">
      <w:bodyDiv w:val="1"/>
      <w:marLeft w:val="0"/>
      <w:marRight w:val="0"/>
      <w:marTop w:val="0"/>
      <w:marBottom w:val="0"/>
      <w:divBdr>
        <w:top w:val="none" w:sz="0" w:space="0" w:color="auto"/>
        <w:left w:val="none" w:sz="0" w:space="0" w:color="auto"/>
        <w:bottom w:val="none" w:sz="0" w:space="0" w:color="auto"/>
        <w:right w:val="none" w:sz="0" w:space="0" w:color="auto"/>
      </w:divBdr>
    </w:div>
    <w:div w:id="857696875">
      <w:bodyDiv w:val="1"/>
      <w:marLeft w:val="0"/>
      <w:marRight w:val="0"/>
      <w:marTop w:val="0"/>
      <w:marBottom w:val="0"/>
      <w:divBdr>
        <w:top w:val="none" w:sz="0" w:space="0" w:color="auto"/>
        <w:left w:val="none" w:sz="0" w:space="0" w:color="auto"/>
        <w:bottom w:val="none" w:sz="0" w:space="0" w:color="auto"/>
        <w:right w:val="none" w:sz="0" w:space="0" w:color="auto"/>
      </w:divBdr>
    </w:div>
    <w:div w:id="1060329050">
      <w:bodyDiv w:val="1"/>
      <w:marLeft w:val="0"/>
      <w:marRight w:val="0"/>
      <w:marTop w:val="0"/>
      <w:marBottom w:val="0"/>
      <w:divBdr>
        <w:top w:val="none" w:sz="0" w:space="0" w:color="auto"/>
        <w:left w:val="none" w:sz="0" w:space="0" w:color="auto"/>
        <w:bottom w:val="none" w:sz="0" w:space="0" w:color="auto"/>
        <w:right w:val="none" w:sz="0" w:space="0" w:color="auto"/>
      </w:divBdr>
    </w:div>
    <w:div w:id="1063066040">
      <w:bodyDiv w:val="1"/>
      <w:marLeft w:val="0"/>
      <w:marRight w:val="0"/>
      <w:marTop w:val="0"/>
      <w:marBottom w:val="0"/>
      <w:divBdr>
        <w:top w:val="none" w:sz="0" w:space="0" w:color="auto"/>
        <w:left w:val="none" w:sz="0" w:space="0" w:color="auto"/>
        <w:bottom w:val="none" w:sz="0" w:space="0" w:color="auto"/>
        <w:right w:val="none" w:sz="0" w:space="0" w:color="auto"/>
      </w:divBdr>
    </w:div>
    <w:div w:id="1271543983">
      <w:bodyDiv w:val="1"/>
      <w:marLeft w:val="0"/>
      <w:marRight w:val="0"/>
      <w:marTop w:val="0"/>
      <w:marBottom w:val="0"/>
      <w:divBdr>
        <w:top w:val="none" w:sz="0" w:space="0" w:color="auto"/>
        <w:left w:val="none" w:sz="0" w:space="0" w:color="auto"/>
        <w:bottom w:val="none" w:sz="0" w:space="0" w:color="auto"/>
        <w:right w:val="none" w:sz="0" w:space="0" w:color="auto"/>
      </w:divBdr>
    </w:div>
    <w:div w:id="1346978401">
      <w:bodyDiv w:val="1"/>
      <w:marLeft w:val="0"/>
      <w:marRight w:val="0"/>
      <w:marTop w:val="0"/>
      <w:marBottom w:val="0"/>
      <w:divBdr>
        <w:top w:val="none" w:sz="0" w:space="0" w:color="auto"/>
        <w:left w:val="none" w:sz="0" w:space="0" w:color="auto"/>
        <w:bottom w:val="none" w:sz="0" w:space="0" w:color="auto"/>
        <w:right w:val="none" w:sz="0" w:space="0" w:color="auto"/>
      </w:divBdr>
    </w:div>
    <w:div w:id="1528714930">
      <w:bodyDiv w:val="1"/>
      <w:marLeft w:val="0"/>
      <w:marRight w:val="0"/>
      <w:marTop w:val="0"/>
      <w:marBottom w:val="0"/>
      <w:divBdr>
        <w:top w:val="none" w:sz="0" w:space="0" w:color="auto"/>
        <w:left w:val="none" w:sz="0" w:space="0" w:color="auto"/>
        <w:bottom w:val="none" w:sz="0" w:space="0" w:color="auto"/>
        <w:right w:val="none" w:sz="0" w:space="0" w:color="auto"/>
      </w:divBdr>
    </w:div>
    <w:div w:id="1562865000">
      <w:bodyDiv w:val="1"/>
      <w:marLeft w:val="0"/>
      <w:marRight w:val="0"/>
      <w:marTop w:val="0"/>
      <w:marBottom w:val="0"/>
      <w:divBdr>
        <w:top w:val="none" w:sz="0" w:space="0" w:color="auto"/>
        <w:left w:val="none" w:sz="0" w:space="0" w:color="auto"/>
        <w:bottom w:val="none" w:sz="0" w:space="0" w:color="auto"/>
        <w:right w:val="none" w:sz="0" w:space="0" w:color="auto"/>
      </w:divBdr>
    </w:div>
    <w:div w:id="1649093662">
      <w:bodyDiv w:val="1"/>
      <w:marLeft w:val="0"/>
      <w:marRight w:val="0"/>
      <w:marTop w:val="0"/>
      <w:marBottom w:val="0"/>
      <w:divBdr>
        <w:top w:val="none" w:sz="0" w:space="0" w:color="auto"/>
        <w:left w:val="none" w:sz="0" w:space="0" w:color="auto"/>
        <w:bottom w:val="none" w:sz="0" w:space="0" w:color="auto"/>
        <w:right w:val="none" w:sz="0" w:space="0" w:color="auto"/>
      </w:divBdr>
    </w:div>
    <w:div w:id="1657100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816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yongjunw@microsoft.com" TargetMode="External"/><Relationship Id="rId18" Type="http://schemas.openxmlformats.org/officeDocument/2006/relationships/image" Target="media/image3.gif"/><Relationship Id="rId26" Type="http://schemas.openxmlformats.org/officeDocument/2006/relationships/chart" Target="charts/chart6.xml"/><Relationship Id="rId3" Type="http://schemas.openxmlformats.org/officeDocument/2006/relationships/numbering" Target="numbering.xml"/><Relationship Id="rId21" Type="http://schemas.openxmlformats.org/officeDocument/2006/relationships/chart" Target="charts/chart1.xml"/><Relationship Id="rId7" Type="http://schemas.openxmlformats.org/officeDocument/2006/relationships/webSettings" Target="webSettings.xml"/><Relationship Id="rId12" Type="http://schemas.openxmlformats.org/officeDocument/2006/relationships/hyperlink" Target="mailto:yifuzh@microsoft.com" TargetMode="External"/><Relationship Id="rId17" Type="http://schemas.openxmlformats.org/officeDocument/2006/relationships/hyperlink" Target="mailto:malvar@microsoft.com" TargetMode="External"/><Relationship Id="rId25" Type="http://schemas.openxmlformats.org/officeDocument/2006/relationships/chart" Target="charts/chart5.xml"/><Relationship Id="rId2" Type="http://schemas.openxmlformats.org/officeDocument/2006/relationships/customXml" Target="../customXml/item2.xml"/><Relationship Id="rId16" Type="http://schemas.openxmlformats.org/officeDocument/2006/relationships/hyperlink" Target="mailto:garysull@microsoft.com" TargetMode="External"/><Relationship Id="rId20" Type="http://schemas.openxmlformats.org/officeDocument/2006/relationships/image" Target="media/image5.gi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chart" Target="charts/chart4.xml"/><Relationship Id="rId5" Type="http://schemas.microsoft.com/office/2007/relationships/stylesWithEffects" Target="stylesWithEffects.xml"/><Relationship Id="rId15" Type="http://schemas.openxmlformats.org/officeDocument/2006/relationships/hyperlink" Target="mailto:shyams@microsoft.com" TargetMode="External"/><Relationship Id="rId23" Type="http://schemas.openxmlformats.org/officeDocument/2006/relationships/chart" Target="charts/chart3.xm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4.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skanumu@microsoft.com" TargetMode="External"/><Relationship Id="rId22" Type="http://schemas.openxmlformats.org/officeDocument/2006/relationships/chart" Target="charts/chart2.xml"/><Relationship Id="rId27" Type="http://schemas.openxmlformats.org/officeDocument/2006/relationships/hyperlink" Target="https://hevc.hhi.fraunhofer.de/svn/svn_HEVCSoftware/"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E:\data_band_separat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data_band_separatio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tools\yuv_proc\resul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tools\yuv_proc\result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Work\Downloads\results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Work\Downloads\results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71474135353334"/>
          <c:y val="5.8118072996130817E-2"/>
          <c:w val="0.77580628370820737"/>
          <c:h val="0.76692099709280148"/>
        </c:manualLayout>
      </c:layout>
      <c:scatterChart>
        <c:scatterStyle val="lineMarker"/>
        <c:varyColors val="0"/>
        <c:ser>
          <c:idx val="5"/>
          <c:order val="0"/>
          <c:tx>
            <c:v>Direct Frame Packing</c:v>
          </c:tx>
          <c:marker>
            <c:symbol val="circle"/>
            <c:size val="5"/>
            <c:spPr>
              <a:solidFill>
                <a:schemeClr val="accent6"/>
              </a:solidFill>
              <a:ln w="9525">
                <a:solidFill>
                  <a:schemeClr val="accent6"/>
                </a:solidFill>
              </a:ln>
              <a:effectLst/>
            </c:spPr>
          </c:marker>
          <c:xVal>
            <c:numRef>
              <c:f>Sheet1!$A$95:$A$99</c:f>
              <c:numCache>
                <c:formatCode>General</c:formatCode>
                <c:ptCount val="5"/>
                <c:pt idx="0">
                  <c:v>729</c:v>
                </c:pt>
                <c:pt idx="1">
                  <c:v>848</c:v>
                </c:pt>
                <c:pt idx="2">
                  <c:v>1075</c:v>
                </c:pt>
                <c:pt idx="3">
                  <c:v>1343</c:v>
                </c:pt>
                <c:pt idx="4">
                  <c:v>1836</c:v>
                </c:pt>
              </c:numCache>
            </c:numRef>
          </c:xVal>
          <c:yVal>
            <c:numRef>
              <c:f>Sheet1!$B$95:$B$99</c:f>
              <c:numCache>
                <c:formatCode>General</c:formatCode>
                <c:ptCount val="5"/>
                <c:pt idx="0">
                  <c:v>30.5</c:v>
                </c:pt>
                <c:pt idx="1">
                  <c:v>32</c:v>
                </c:pt>
                <c:pt idx="2">
                  <c:v>33.9</c:v>
                </c:pt>
                <c:pt idx="3">
                  <c:v>36.200000000000003</c:v>
                </c:pt>
                <c:pt idx="4">
                  <c:v>37.799999999999997</c:v>
                </c:pt>
              </c:numCache>
            </c:numRef>
          </c:yVal>
          <c:smooth val="0"/>
        </c:ser>
        <c:ser>
          <c:idx val="4"/>
          <c:order val="1"/>
          <c:tx>
            <c:v>Band separation</c:v>
          </c:tx>
          <c:spPr>
            <a:ln>
              <a:solidFill>
                <a:srgbClr val="0070C0"/>
              </a:solidFill>
            </a:ln>
          </c:spPr>
          <c:marker>
            <c:symbol val="circle"/>
            <c:size val="5"/>
            <c:spPr>
              <a:solidFill>
                <a:schemeClr val="accent1"/>
              </a:solidFill>
              <a:ln w="9525">
                <a:solidFill>
                  <a:srgbClr val="0070C0"/>
                </a:solidFill>
              </a:ln>
              <a:effectLst/>
            </c:spPr>
          </c:marker>
          <c:xVal>
            <c:numRef>
              <c:f>Sheet1!$D$96:$D$100</c:f>
              <c:numCache>
                <c:formatCode>General</c:formatCode>
                <c:ptCount val="5"/>
                <c:pt idx="0">
                  <c:v>513</c:v>
                </c:pt>
                <c:pt idx="1">
                  <c:v>591</c:v>
                </c:pt>
                <c:pt idx="2">
                  <c:v>794</c:v>
                </c:pt>
                <c:pt idx="3">
                  <c:v>1116</c:v>
                </c:pt>
                <c:pt idx="4">
                  <c:v>1540</c:v>
                </c:pt>
              </c:numCache>
            </c:numRef>
          </c:xVal>
          <c:yVal>
            <c:numRef>
              <c:f>Sheet1!$E$96:$E$100</c:f>
              <c:numCache>
                <c:formatCode>General</c:formatCode>
                <c:ptCount val="5"/>
                <c:pt idx="0">
                  <c:v>29.7</c:v>
                </c:pt>
                <c:pt idx="1">
                  <c:v>30.7</c:v>
                </c:pt>
                <c:pt idx="2">
                  <c:v>32.1</c:v>
                </c:pt>
                <c:pt idx="3">
                  <c:v>33.200000000000003</c:v>
                </c:pt>
                <c:pt idx="4">
                  <c:v>34.1</c:v>
                </c:pt>
              </c:numCache>
            </c:numRef>
          </c:yVal>
          <c:smooth val="0"/>
        </c:ser>
        <c:dLbls>
          <c:showLegendKey val="0"/>
          <c:showVal val="0"/>
          <c:showCatName val="0"/>
          <c:showSerName val="0"/>
          <c:showPercent val="0"/>
          <c:showBubbleSize val="0"/>
        </c:dLbls>
        <c:axId val="146187008"/>
        <c:axId val="146189312"/>
      </c:scatterChart>
      <c:valAx>
        <c:axId val="146187008"/>
        <c:scaling>
          <c:orientation val="minMax"/>
          <c:max val="2000"/>
          <c:min val="4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r>
                  <a:rPr lang="en-US" sz="1000">
                    <a:solidFill>
                      <a:schemeClr val="tx1"/>
                    </a:solidFill>
                  </a:rPr>
                  <a:t>Total bit rate (kbps)</a:t>
                </a:r>
              </a:p>
            </c:rich>
          </c:tx>
          <c:layout>
            <c:manualLayout>
              <c:xMode val="edge"/>
              <c:yMode val="edge"/>
              <c:x val="0.37345397614771836"/>
              <c:y val="0.90188770571151988"/>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crossAx val="146189312"/>
        <c:crosses val="autoZero"/>
        <c:crossBetween val="midCat"/>
      </c:valAx>
      <c:valAx>
        <c:axId val="146189312"/>
        <c:scaling>
          <c:orientation val="minMax"/>
          <c:min val="29"/>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solidFill>
                    <a:latin typeface="+mn-lt"/>
                    <a:ea typeface="+mn-ea"/>
                    <a:cs typeface="+mn-cs"/>
                  </a:defRPr>
                </a:pPr>
                <a:r>
                  <a:rPr lang="en-US" sz="1000" baseline="0">
                    <a:solidFill>
                      <a:schemeClr val="tx1"/>
                    </a:solidFill>
                  </a:rPr>
                  <a:t>PSNR (dB)</a:t>
                </a:r>
              </a:p>
            </c:rich>
          </c:tx>
          <c:layout>
            <c:manualLayout>
              <c:xMode val="edge"/>
              <c:yMode val="edge"/>
              <c:x val="2.4193270854993541E-2"/>
              <c:y val="0.31916175652293227"/>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crossAx val="146187008"/>
        <c:crosses val="autoZero"/>
        <c:crossBetween val="midCat"/>
      </c:valAx>
      <c:spPr>
        <a:noFill/>
        <a:ln>
          <a:solidFill>
            <a:schemeClr val="bg1">
              <a:lumMod val="75000"/>
            </a:schemeClr>
          </a:solidFill>
        </a:ln>
        <a:effectLst/>
      </c:spPr>
    </c:plotArea>
    <c:legend>
      <c:legendPos val="r"/>
      <c:layout>
        <c:manualLayout>
          <c:xMode val="edge"/>
          <c:yMode val="edge"/>
          <c:x val="0.42955143072489899"/>
          <c:y val="0.60784619371755688"/>
          <c:w val="0.41499916388567765"/>
          <c:h val="0.16717416637322138"/>
        </c:manualLayout>
      </c:layout>
      <c:overlay val="0"/>
      <c:spPr>
        <a:solidFill>
          <a:schemeClr val="bg1">
            <a:alpha val="0"/>
          </a:schemeClr>
        </a:solidFill>
        <a:ln>
          <a:noFill/>
        </a:ln>
        <a:effectLst/>
      </c:spPr>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rgbClr val="FFFFFF">
        <a:alpha val="0"/>
      </a:srgbClr>
    </a:solidFill>
    <a:ln w="9525" cap="flat" cmpd="sng" algn="ctr">
      <a:noFill/>
      <a:round/>
    </a:ln>
    <a:effectLst/>
  </c:spPr>
  <c:txPr>
    <a:bodyPr/>
    <a:lstStyle/>
    <a:p>
      <a:pPr algn="dist">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71474135353334"/>
          <c:y val="5.8118072996130817E-2"/>
          <c:w val="0.77580628370820737"/>
          <c:h val="0.76692099709280148"/>
        </c:manualLayout>
      </c:layout>
      <c:scatterChart>
        <c:scatterStyle val="lineMarker"/>
        <c:varyColors val="0"/>
        <c:ser>
          <c:idx val="5"/>
          <c:order val="0"/>
          <c:tx>
            <c:v>Direct Frame Packing</c:v>
          </c:tx>
          <c:marker>
            <c:symbol val="circle"/>
            <c:size val="5"/>
            <c:spPr>
              <a:solidFill>
                <a:schemeClr val="accent6"/>
              </a:solidFill>
              <a:ln w="9525">
                <a:solidFill>
                  <a:schemeClr val="accent6"/>
                </a:solidFill>
              </a:ln>
              <a:effectLst/>
            </c:spPr>
          </c:marker>
          <c:xVal>
            <c:numRef>
              <c:f>Sheet1!$A$95:$A$99</c:f>
              <c:numCache>
                <c:formatCode>General</c:formatCode>
                <c:ptCount val="5"/>
                <c:pt idx="0">
                  <c:v>729</c:v>
                </c:pt>
                <c:pt idx="1">
                  <c:v>848</c:v>
                </c:pt>
                <c:pt idx="2">
                  <c:v>1075</c:v>
                </c:pt>
                <c:pt idx="3">
                  <c:v>1343</c:v>
                </c:pt>
                <c:pt idx="4">
                  <c:v>1836</c:v>
                </c:pt>
              </c:numCache>
            </c:numRef>
          </c:xVal>
          <c:yVal>
            <c:numRef>
              <c:f>Sheet1!$B$95:$B$99</c:f>
              <c:numCache>
                <c:formatCode>General</c:formatCode>
                <c:ptCount val="5"/>
                <c:pt idx="0">
                  <c:v>30.5</c:v>
                </c:pt>
                <c:pt idx="1">
                  <c:v>32</c:v>
                </c:pt>
                <c:pt idx="2">
                  <c:v>33.9</c:v>
                </c:pt>
                <c:pt idx="3">
                  <c:v>36.200000000000003</c:v>
                </c:pt>
                <c:pt idx="4">
                  <c:v>37.799999999999997</c:v>
                </c:pt>
              </c:numCache>
            </c:numRef>
          </c:yVal>
          <c:smooth val="0"/>
        </c:ser>
        <c:ser>
          <c:idx val="4"/>
          <c:order val="1"/>
          <c:tx>
            <c:v>Band separation</c:v>
          </c:tx>
          <c:spPr>
            <a:ln>
              <a:solidFill>
                <a:srgbClr val="0070C0"/>
              </a:solidFill>
              <a:prstDash val="sysDash"/>
            </a:ln>
          </c:spPr>
          <c:marker>
            <c:symbol val="circle"/>
            <c:size val="5"/>
            <c:spPr>
              <a:solidFill>
                <a:schemeClr val="accent1"/>
              </a:solidFill>
              <a:ln w="9525">
                <a:solidFill>
                  <a:srgbClr val="0070C0"/>
                </a:solidFill>
                <a:prstDash val="sysDash"/>
              </a:ln>
              <a:effectLst/>
            </c:spPr>
          </c:marker>
          <c:xVal>
            <c:numRef>
              <c:f>Sheet1!$D$96:$D$100</c:f>
              <c:numCache>
                <c:formatCode>General</c:formatCode>
                <c:ptCount val="5"/>
                <c:pt idx="0">
                  <c:v>513</c:v>
                </c:pt>
                <c:pt idx="1">
                  <c:v>591</c:v>
                </c:pt>
                <c:pt idx="2">
                  <c:v>794</c:v>
                </c:pt>
                <c:pt idx="3">
                  <c:v>1116</c:v>
                </c:pt>
                <c:pt idx="4">
                  <c:v>1540</c:v>
                </c:pt>
              </c:numCache>
            </c:numRef>
          </c:xVal>
          <c:yVal>
            <c:numRef>
              <c:f>Sheet1!$E$96:$E$100</c:f>
              <c:numCache>
                <c:formatCode>General</c:formatCode>
                <c:ptCount val="5"/>
                <c:pt idx="0">
                  <c:v>29.7</c:v>
                </c:pt>
                <c:pt idx="1">
                  <c:v>30.7</c:v>
                </c:pt>
                <c:pt idx="2">
                  <c:v>32.1</c:v>
                </c:pt>
                <c:pt idx="3">
                  <c:v>33.200000000000003</c:v>
                </c:pt>
                <c:pt idx="4">
                  <c:v>34.1</c:v>
                </c:pt>
              </c:numCache>
            </c:numRef>
          </c:yVal>
          <c:smooth val="0"/>
        </c:ser>
        <c:dLbls>
          <c:showLegendKey val="0"/>
          <c:showVal val="0"/>
          <c:showCatName val="0"/>
          <c:showSerName val="0"/>
          <c:showPercent val="0"/>
          <c:showBubbleSize val="0"/>
        </c:dLbls>
        <c:axId val="147012992"/>
        <c:axId val="147019648"/>
      </c:scatterChart>
      <c:valAx>
        <c:axId val="147012992"/>
        <c:scaling>
          <c:orientation val="minMax"/>
          <c:max val="2000"/>
          <c:min val="4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r>
                  <a:rPr lang="en-US" sz="1000">
                    <a:solidFill>
                      <a:schemeClr val="tx1"/>
                    </a:solidFill>
                  </a:rPr>
                  <a:t>Total bit rate (kbps)</a:t>
                </a:r>
              </a:p>
            </c:rich>
          </c:tx>
          <c:layout>
            <c:manualLayout>
              <c:xMode val="edge"/>
              <c:yMode val="edge"/>
              <c:x val="0.37345407441613071"/>
              <c:y val="0.91289773749379588"/>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crossAx val="147019648"/>
        <c:crosses val="autoZero"/>
        <c:crossBetween val="midCat"/>
      </c:valAx>
      <c:valAx>
        <c:axId val="147019648"/>
        <c:scaling>
          <c:orientation val="minMax"/>
          <c:min val="29"/>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solidFill>
                    <a:latin typeface="+mn-lt"/>
                    <a:ea typeface="+mn-ea"/>
                    <a:cs typeface="+mn-cs"/>
                  </a:defRPr>
                </a:pPr>
                <a:r>
                  <a:rPr lang="en-US" sz="1000" baseline="0">
                    <a:solidFill>
                      <a:schemeClr val="tx1"/>
                    </a:solidFill>
                  </a:rPr>
                  <a:t>PSNR (dB)</a:t>
                </a:r>
              </a:p>
            </c:rich>
          </c:tx>
          <c:layout>
            <c:manualLayout>
              <c:xMode val="edge"/>
              <c:yMode val="edge"/>
              <c:x val="1.4111040690574072E-2"/>
              <c:y val="0.31916183887418698"/>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crossAx val="147012992"/>
        <c:crosses val="autoZero"/>
        <c:crossBetween val="midCat"/>
      </c:valAx>
      <c:spPr>
        <a:noFill/>
        <a:ln>
          <a:solidFill>
            <a:schemeClr val="bg1">
              <a:lumMod val="75000"/>
            </a:schemeClr>
          </a:solidFill>
        </a:ln>
        <a:effectLst/>
      </c:spPr>
    </c:plotArea>
    <c:legend>
      <c:legendPos val="r"/>
      <c:layout>
        <c:manualLayout>
          <c:xMode val="edge"/>
          <c:yMode val="edge"/>
          <c:x val="0.42955143072489899"/>
          <c:y val="0.60784619371755688"/>
          <c:w val="0.41499916388567765"/>
          <c:h val="0.16717416637322138"/>
        </c:manualLayout>
      </c:layout>
      <c:overlay val="0"/>
      <c:spPr>
        <a:solidFill>
          <a:schemeClr val="bg1">
            <a:alpha val="0"/>
          </a:schemeClr>
        </a:solid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rgbClr val="FFFFFF">
        <a:alpha val="0"/>
      </a:srgbClr>
    </a:solidFill>
    <a:ln w="9525" cap="flat" cmpd="sng" algn="ctr">
      <a:noFill/>
      <a:round/>
    </a:ln>
    <a:effectLst/>
  </c:spPr>
  <c:txPr>
    <a:bodyPr/>
    <a:lstStyle/>
    <a:p>
      <a:pPr algn="dist">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07345291224878"/>
          <c:y val="5.8907884238690436E-2"/>
          <c:w val="0.76388648057079511"/>
          <c:h val="0.78470859326437348"/>
        </c:manualLayout>
      </c:layout>
      <c:scatterChart>
        <c:scatterStyle val="lineMarker"/>
        <c:varyColors val="0"/>
        <c:ser>
          <c:idx val="5"/>
          <c:order val="0"/>
          <c:tx>
            <c:v>Direct Frame Packing</c:v>
          </c:tx>
          <c:marker>
            <c:symbol val="circle"/>
            <c:size val="5"/>
            <c:spPr>
              <a:solidFill>
                <a:schemeClr val="accent6"/>
              </a:solidFill>
              <a:ln w="9525">
                <a:solidFill>
                  <a:schemeClr val="accent6"/>
                </a:solidFill>
              </a:ln>
              <a:effectLst/>
            </c:spPr>
          </c:marker>
          <c:xVal>
            <c:numRef>
              <c:f>Sheet1!$D$6:$D$11</c:f>
              <c:numCache>
                <c:formatCode>General</c:formatCode>
                <c:ptCount val="6"/>
                <c:pt idx="0">
                  <c:v>79406</c:v>
                </c:pt>
                <c:pt idx="1">
                  <c:v>69768</c:v>
                </c:pt>
                <c:pt idx="2">
                  <c:v>59241</c:v>
                </c:pt>
                <c:pt idx="3">
                  <c:v>52591</c:v>
                </c:pt>
                <c:pt idx="4">
                  <c:v>48740</c:v>
                </c:pt>
                <c:pt idx="5">
                  <c:v>47000</c:v>
                </c:pt>
              </c:numCache>
            </c:numRef>
          </c:xVal>
          <c:yVal>
            <c:numRef>
              <c:f>Sheet1!$E$6:$E$11</c:f>
              <c:numCache>
                <c:formatCode>General</c:formatCode>
                <c:ptCount val="6"/>
                <c:pt idx="0">
                  <c:v>46.1</c:v>
                </c:pt>
                <c:pt idx="1">
                  <c:v>43.3</c:v>
                </c:pt>
                <c:pt idx="2">
                  <c:v>40.1</c:v>
                </c:pt>
                <c:pt idx="3">
                  <c:v>37.799999999999997</c:v>
                </c:pt>
                <c:pt idx="4">
                  <c:v>36.200000000000003</c:v>
                </c:pt>
                <c:pt idx="5">
                  <c:v>35.200000000000003</c:v>
                </c:pt>
              </c:numCache>
            </c:numRef>
          </c:yVal>
          <c:smooth val="0"/>
        </c:ser>
        <c:ser>
          <c:idx val="4"/>
          <c:order val="1"/>
          <c:tx>
            <c:v>Band separation</c:v>
          </c:tx>
          <c:marker>
            <c:symbol val="circle"/>
            <c:size val="5"/>
            <c:spPr>
              <a:solidFill>
                <a:schemeClr val="accent1"/>
              </a:solidFill>
              <a:ln w="9525">
                <a:solidFill>
                  <a:schemeClr val="accent1"/>
                </a:solidFill>
              </a:ln>
              <a:effectLst/>
            </c:spPr>
          </c:marker>
          <c:xVal>
            <c:numRef>
              <c:f>Sheet1!$H$4:$H$9</c:f>
              <c:numCache>
                <c:formatCode>General</c:formatCode>
                <c:ptCount val="6"/>
                <c:pt idx="0">
                  <c:v>82907</c:v>
                </c:pt>
                <c:pt idx="1">
                  <c:v>71194</c:v>
                </c:pt>
                <c:pt idx="2">
                  <c:v>59775</c:v>
                </c:pt>
                <c:pt idx="3">
                  <c:v>51380</c:v>
                </c:pt>
                <c:pt idx="4">
                  <c:v>44715</c:v>
                </c:pt>
                <c:pt idx="5">
                  <c:v>42537</c:v>
                </c:pt>
              </c:numCache>
            </c:numRef>
          </c:xVal>
          <c:yVal>
            <c:numRef>
              <c:f>Sheet1!$I$4:$I$9</c:f>
              <c:numCache>
                <c:formatCode>General</c:formatCode>
                <c:ptCount val="6"/>
                <c:pt idx="0">
                  <c:v>44.8</c:v>
                </c:pt>
                <c:pt idx="1">
                  <c:v>43.5</c:v>
                </c:pt>
                <c:pt idx="2">
                  <c:v>41.5</c:v>
                </c:pt>
                <c:pt idx="3">
                  <c:v>39.5</c:v>
                </c:pt>
                <c:pt idx="4">
                  <c:v>37.299999999999997</c:v>
                </c:pt>
                <c:pt idx="5">
                  <c:v>36.5</c:v>
                </c:pt>
              </c:numCache>
            </c:numRef>
          </c:yVal>
          <c:smooth val="0"/>
        </c:ser>
        <c:dLbls>
          <c:showLegendKey val="0"/>
          <c:showVal val="0"/>
          <c:showCatName val="0"/>
          <c:showSerName val="0"/>
          <c:showPercent val="0"/>
          <c:showBubbleSize val="0"/>
        </c:dLbls>
        <c:axId val="147040512"/>
        <c:axId val="147403520"/>
      </c:scatterChart>
      <c:valAx>
        <c:axId val="147040512"/>
        <c:scaling>
          <c:orientation val="minMax"/>
          <c:max val="85000"/>
          <c:min val="400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Total bit rate (bps)</a:t>
                </a:r>
              </a:p>
            </c:rich>
          </c:tx>
          <c:layout>
            <c:manualLayout>
              <c:xMode val="edge"/>
              <c:yMode val="edge"/>
              <c:x val="0.40195848658620026"/>
              <c:y val="0.91548869777339614"/>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403520"/>
        <c:crosses val="autoZero"/>
        <c:crossBetween val="midCat"/>
      </c:valAx>
      <c:valAx>
        <c:axId val="147403520"/>
        <c:scaling>
          <c:orientation val="minMax"/>
          <c:max val="49"/>
          <c:min val="33"/>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PSNR</a:t>
                </a:r>
                <a:r>
                  <a:rPr lang="en-US" baseline="0"/>
                  <a:t> (dB)</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040512"/>
        <c:crosses val="autoZero"/>
        <c:crossBetween val="midCat"/>
      </c:valAx>
      <c:spPr>
        <a:noFill/>
        <a:ln>
          <a:noFill/>
        </a:ln>
        <a:effectLst/>
      </c:spPr>
    </c:plotArea>
    <c:legend>
      <c:legendPos val="r"/>
      <c:legendEntry>
        <c:idx val="0"/>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Entry>
      <c:legendEntry>
        <c:idx val="1"/>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Entry>
      <c:layout>
        <c:manualLayout>
          <c:xMode val="edge"/>
          <c:yMode val="edge"/>
          <c:x val="0.37590714630887745"/>
          <c:y val="0.5839858727336501"/>
          <c:w val="0.53700218880582162"/>
          <c:h val="0.2599435256151674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dist">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052516411378559"/>
          <c:y val="5.7151731984072335E-2"/>
          <c:w val="0.75334792122538297"/>
          <c:h val="0.78837554805429921"/>
        </c:manualLayout>
      </c:layout>
      <c:scatterChart>
        <c:scatterStyle val="lineMarker"/>
        <c:varyColors val="0"/>
        <c:ser>
          <c:idx val="5"/>
          <c:order val="0"/>
          <c:tx>
            <c:v>Direct Frame Packing</c:v>
          </c:tx>
          <c:marker>
            <c:symbol val="circle"/>
            <c:size val="5"/>
            <c:spPr>
              <a:solidFill>
                <a:schemeClr val="accent6"/>
              </a:solidFill>
              <a:ln w="9525">
                <a:solidFill>
                  <a:schemeClr val="accent6"/>
                </a:solidFill>
              </a:ln>
              <a:effectLst/>
            </c:spPr>
          </c:marker>
          <c:xVal>
            <c:numRef>
              <c:f>Sheet1!$D$20:$D$24</c:f>
              <c:numCache>
                <c:formatCode>General</c:formatCode>
                <c:ptCount val="5"/>
                <c:pt idx="0">
                  <c:v>214901</c:v>
                </c:pt>
                <c:pt idx="1">
                  <c:v>184622</c:v>
                </c:pt>
                <c:pt idx="2">
                  <c:v>157928</c:v>
                </c:pt>
                <c:pt idx="3">
                  <c:v>142239</c:v>
                </c:pt>
                <c:pt idx="4">
                  <c:v>133910</c:v>
                </c:pt>
              </c:numCache>
            </c:numRef>
          </c:xVal>
          <c:yVal>
            <c:numRef>
              <c:f>Sheet1!$E$20:$E$24</c:f>
              <c:numCache>
                <c:formatCode>General</c:formatCode>
                <c:ptCount val="5"/>
                <c:pt idx="0">
                  <c:v>42.5</c:v>
                </c:pt>
                <c:pt idx="1">
                  <c:v>39.799999999999997</c:v>
                </c:pt>
                <c:pt idx="2">
                  <c:v>37.1</c:v>
                </c:pt>
                <c:pt idx="3">
                  <c:v>35.200000000000003</c:v>
                </c:pt>
                <c:pt idx="4">
                  <c:v>33.799999999999997</c:v>
                </c:pt>
              </c:numCache>
            </c:numRef>
          </c:yVal>
          <c:smooth val="0"/>
        </c:ser>
        <c:ser>
          <c:idx val="4"/>
          <c:order val="1"/>
          <c:tx>
            <c:v>Band separation</c:v>
          </c:tx>
          <c:marker>
            <c:symbol val="circle"/>
            <c:size val="5"/>
            <c:spPr>
              <a:solidFill>
                <a:schemeClr val="accent1"/>
              </a:solidFill>
              <a:ln w="9525">
                <a:solidFill>
                  <a:schemeClr val="accent1"/>
                </a:solidFill>
              </a:ln>
              <a:effectLst/>
            </c:spPr>
          </c:marker>
          <c:xVal>
            <c:numRef>
              <c:f>Sheet1!$H$18:$H$22</c:f>
              <c:numCache>
                <c:formatCode>General</c:formatCode>
                <c:ptCount val="5"/>
                <c:pt idx="0">
                  <c:v>222605</c:v>
                </c:pt>
                <c:pt idx="1">
                  <c:v>185266</c:v>
                </c:pt>
                <c:pt idx="2">
                  <c:v>153815</c:v>
                </c:pt>
                <c:pt idx="3">
                  <c:v>132551</c:v>
                </c:pt>
                <c:pt idx="4">
                  <c:v>119325</c:v>
                </c:pt>
              </c:numCache>
            </c:numRef>
          </c:xVal>
          <c:yVal>
            <c:numRef>
              <c:f>Sheet1!$I$18:$I$22</c:f>
              <c:numCache>
                <c:formatCode>General</c:formatCode>
                <c:ptCount val="5"/>
                <c:pt idx="0">
                  <c:v>41.5</c:v>
                </c:pt>
                <c:pt idx="1">
                  <c:v>40.200000000000003</c:v>
                </c:pt>
                <c:pt idx="2">
                  <c:v>38.4</c:v>
                </c:pt>
                <c:pt idx="3">
                  <c:v>36.700000000000003</c:v>
                </c:pt>
                <c:pt idx="4">
                  <c:v>35</c:v>
                </c:pt>
              </c:numCache>
            </c:numRef>
          </c:yVal>
          <c:smooth val="0"/>
        </c:ser>
        <c:dLbls>
          <c:showLegendKey val="0"/>
          <c:showVal val="0"/>
          <c:showCatName val="0"/>
          <c:showSerName val="0"/>
          <c:showPercent val="0"/>
          <c:showBubbleSize val="0"/>
        </c:dLbls>
        <c:axId val="149096320"/>
        <c:axId val="149111168"/>
      </c:scatterChart>
      <c:valAx>
        <c:axId val="149096320"/>
        <c:scaling>
          <c:orientation val="minMax"/>
          <c:min val="1100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Total bit rate (kbps)</a:t>
                </a:r>
              </a:p>
            </c:rich>
          </c:tx>
          <c:layout>
            <c:manualLayout>
              <c:xMode val="edge"/>
              <c:yMode val="edge"/>
              <c:x val="0.41384951881014875"/>
              <c:y val="0.9461712723171962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111168"/>
        <c:crosses val="autoZero"/>
        <c:crossBetween val="midCat"/>
      </c:valAx>
      <c:valAx>
        <c:axId val="149111168"/>
        <c:scaling>
          <c:orientation val="minMax"/>
          <c:max val="45"/>
          <c:min val="33"/>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PSNR</a:t>
                </a:r>
                <a:r>
                  <a:rPr lang="en-US" baseline="0"/>
                  <a:t> (dB)</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096320"/>
        <c:crosses val="autoZero"/>
        <c:crossBetween val="midCat"/>
      </c:valAx>
      <c:spPr>
        <a:noFill/>
        <a:ln>
          <a:noFill/>
        </a:ln>
        <a:effectLst/>
      </c:spPr>
    </c:plotArea>
    <c:legend>
      <c:legendPos val="r"/>
      <c:legendEntry>
        <c:idx val="0"/>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Entry>
      <c:legendEntry>
        <c:idx val="1"/>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Entry>
      <c:layout>
        <c:manualLayout>
          <c:xMode val="edge"/>
          <c:yMode val="edge"/>
          <c:x val="0.41281000706421545"/>
          <c:y val="0.58397141998320867"/>
          <c:w val="0.51347266493220078"/>
          <c:h val="0.2419734000315390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dist">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140355213445853"/>
          <c:y val="7.5894234675416061E-2"/>
          <c:w val="0.76543384033152273"/>
          <c:h val="0.74285223931477673"/>
        </c:manualLayout>
      </c:layout>
      <c:scatterChart>
        <c:scatterStyle val="lineMarker"/>
        <c:varyColors val="0"/>
        <c:ser>
          <c:idx val="5"/>
          <c:order val="0"/>
          <c:tx>
            <c:v>Direct Frame Packing</c:v>
          </c:tx>
          <c:marker>
            <c:symbol val="circle"/>
            <c:size val="5"/>
            <c:spPr>
              <a:solidFill>
                <a:schemeClr val="accent6"/>
              </a:solidFill>
              <a:ln w="9525">
                <a:solidFill>
                  <a:schemeClr val="accent6"/>
                </a:solidFill>
              </a:ln>
              <a:effectLst/>
            </c:spPr>
          </c:marker>
          <c:xVal>
            <c:numRef>
              <c:f>Sheet1!$C$17:$C$22</c:f>
              <c:numCache>
                <c:formatCode>0.0</c:formatCode>
                <c:ptCount val="6"/>
                <c:pt idx="0">
                  <c:v>670.65066666666667</c:v>
                </c:pt>
                <c:pt idx="1">
                  <c:v>573.06933333333336</c:v>
                </c:pt>
                <c:pt idx="2">
                  <c:v>492.32533333333333</c:v>
                </c:pt>
                <c:pt idx="3">
                  <c:v>421.14133333333331</c:v>
                </c:pt>
                <c:pt idx="4">
                  <c:v>379.30399999999997</c:v>
                </c:pt>
                <c:pt idx="5">
                  <c:v>357.09333333333331</c:v>
                </c:pt>
              </c:numCache>
            </c:numRef>
          </c:xVal>
          <c:yVal>
            <c:numRef>
              <c:f>Sheet1!$E$17:$E$22</c:f>
              <c:numCache>
                <c:formatCode>General</c:formatCode>
                <c:ptCount val="6"/>
                <c:pt idx="0">
                  <c:v>45</c:v>
                </c:pt>
                <c:pt idx="1">
                  <c:v>42.5</c:v>
                </c:pt>
                <c:pt idx="2">
                  <c:v>39.799999999999997</c:v>
                </c:pt>
                <c:pt idx="3">
                  <c:v>37.1</c:v>
                </c:pt>
                <c:pt idx="4">
                  <c:v>35.200000000000003</c:v>
                </c:pt>
                <c:pt idx="5">
                  <c:v>33.799999999999997</c:v>
                </c:pt>
              </c:numCache>
            </c:numRef>
          </c:yVal>
          <c:smooth val="0"/>
        </c:ser>
        <c:ser>
          <c:idx val="4"/>
          <c:order val="1"/>
          <c:tx>
            <c:v>Band separation</c:v>
          </c:tx>
          <c:spPr>
            <a:ln>
              <a:prstDash val="sysDash"/>
            </a:ln>
          </c:spPr>
          <c:marker>
            <c:symbol val="circle"/>
            <c:size val="5"/>
            <c:spPr>
              <a:solidFill>
                <a:schemeClr val="accent1"/>
              </a:solidFill>
              <a:ln w="9525">
                <a:solidFill>
                  <a:schemeClr val="accent1"/>
                </a:solidFill>
                <a:prstDash val="sysDash"/>
              </a:ln>
              <a:effectLst/>
            </c:spPr>
          </c:marker>
          <c:xVal>
            <c:numRef>
              <c:f>Sheet1!$H$15:$H$20</c:f>
              <c:numCache>
                <c:formatCode>0.0</c:formatCode>
                <c:ptCount val="6"/>
                <c:pt idx="0">
                  <c:v>699.50666666666666</c:v>
                </c:pt>
                <c:pt idx="1">
                  <c:v>593.61333333333334</c:v>
                </c:pt>
                <c:pt idx="2">
                  <c:v>494.04266666666666</c:v>
                </c:pt>
                <c:pt idx="3">
                  <c:v>410.17333333333335</c:v>
                </c:pt>
                <c:pt idx="4">
                  <c:v>353.46933333333334</c:v>
                </c:pt>
                <c:pt idx="5">
                  <c:v>318.2</c:v>
                </c:pt>
              </c:numCache>
            </c:numRef>
          </c:xVal>
          <c:yVal>
            <c:numRef>
              <c:f>Sheet1!$J$15:$J$20</c:f>
              <c:numCache>
                <c:formatCode>General</c:formatCode>
                <c:ptCount val="6"/>
                <c:pt idx="0">
                  <c:v>42.2</c:v>
                </c:pt>
                <c:pt idx="1">
                  <c:v>41.5</c:v>
                </c:pt>
                <c:pt idx="2">
                  <c:v>40.200000000000003</c:v>
                </c:pt>
                <c:pt idx="3">
                  <c:v>38.4</c:v>
                </c:pt>
                <c:pt idx="4">
                  <c:v>36.700000000000003</c:v>
                </c:pt>
                <c:pt idx="5">
                  <c:v>35</c:v>
                </c:pt>
              </c:numCache>
            </c:numRef>
          </c:yVal>
          <c:smooth val="0"/>
        </c:ser>
        <c:dLbls>
          <c:showLegendKey val="0"/>
          <c:showVal val="0"/>
          <c:showCatName val="0"/>
          <c:showSerName val="0"/>
          <c:showPercent val="0"/>
          <c:showBubbleSize val="0"/>
        </c:dLbls>
        <c:axId val="150144512"/>
        <c:axId val="150253568"/>
        <c:extLst>
          <c:ext xmlns:c15="http://schemas.microsoft.com/office/drawing/2012/chart" uri="{02D57815-91ED-43cb-92C2-25804820EDAC}">
            <c15:filteredScatterSeries>
              <c15:ser>
                <c:idx val="0"/>
                <c:order val="2"/>
                <c:tx>
                  <c:v>Band separation with lifting</c:v>
                </c:tx>
                <c:spPr>
                  <a:ln>
                    <a:solidFill>
                      <a:schemeClr val="accent2"/>
                    </a:solidFill>
                  </a:ln>
                </c:spPr>
                <c:marker>
                  <c:spPr>
                    <a:solidFill>
                      <a:schemeClr val="accent2"/>
                    </a:solidFill>
                    <a:ln>
                      <a:solidFill>
                        <a:schemeClr val="accent2"/>
                      </a:solidFill>
                    </a:ln>
                  </c:spPr>
                </c:marker>
                <c:xVal>
                  <c:numRef>
                    <c:extLst>
                      <c:ext uri="{02D57815-91ED-43cb-92C2-25804820EDAC}">
                        <c15:formulaRef>
                          <c15:sqref>Sheet1!$N$5:$N$10</c15:sqref>
                        </c15:formulaRef>
                      </c:ext>
                    </c:extLst>
                    <c:numCache>
                      <c:formatCode>General</c:formatCode>
                      <c:ptCount val="6"/>
                      <c:pt idx="0">
                        <c:v>95534</c:v>
                      </c:pt>
                      <c:pt idx="1">
                        <c:v>83712</c:v>
                      </c:pt>
                      <c:pt idx="2">
                        <c:v>73435</c:v>
                      </c:pt>
                      <c:pt idx="3">
                        <c:v>62097</c:v>
                      </c:pt>
                      <c:pt idx="4">
                        <c:v>54911</c:v>
                      </c:pt>
                      <c:pt idx="5">
                        <c:v>50788</c:v>
                      </c:pt>
                    </c:numCache>
                  </c:numRef>
                </c:xVal>
                <c:yVal>
                  <c:numRef>
                    <c:extLst>
                      <c:ext uri="{02D57815-91ED-43cb-92C2-25804820EDAC}">
                        <c15:formulaRef>
                          <c15:sqref>Sheet1!$O$5:$O$10</c15:sqref>
                        </c15:formulaRef>
                      </c:ext>
                    </c:extLst>
                    <c:numCache>
                      <c:formatCode>General</c:formatCode>
                      <c:ptCount val="6"/>
                      <c:pt idx="0">
                        <c:v>45.3</c:v>
                      </c:pt>
                      <c:pt idx="1">
                        <c:v>44.7</c:v>
                      </c:pt>
                      <c:pt idx="2">
                        <c:v>43.6</c:v>
                      </c:pt>
                      <c:pt idx="3">
                        <c:v>41.6</c:v>
                      </c:pt>
                      <c:pt idx="4">
                        <c:v>40</c:v>
                      </c:pt>
                      <c:pt idx="5">
                        <c:v>38.799999999999997</c:v>
                      </c:pt>
                    </c:numCache>
                  </c:numRef>
                </c:yVal>
                <c:smooth val="0"/>
              </c15:ser>
            </c15:filteredScatterSeries>
          </c:ext>
        </c:extLst>
      </c:scatterChart>
      <c:valAx>
        <c:axId val="150144512"/>
        <c:scaling>
          <c:orientation val="minMax"/>
          <c:max val="750"/>
          <c:min val="250"/>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a:pPr>
                <a:r>
                  <a:rPr lang="en-US"/>
                  <a:t>Total bit rate (kbps)</a:t>
                </a:r>
              </a:p>
            </c:rich>
          </c:tx>
          <c:layout>
            <c:manualLayout>
              <c:xMode val="edge"/>
              <c:yMode val="edge"/>
              <c:x val="0.36684105351431395"/>
              <c:y val="0.90423613249461121"/>
            </c:manualLayout>
          </c:layout>
          <c:overlay val="0"/>
          <c:spPr>
            <a:noFill/>
            <a:ln>
              <a:noFill/>
            </a:ln>
            <a:effectLst/>
          </c:sp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150253568"/>
        <c:crosses val="autoZero"/>
        <c:crossBetween val="midCat"/>
        <c:majorUnit val="100"/>
      </c:valAx>
      <c:valAx>
        <c:axId val="150253568"/>
        <c:scaling>
          <c:orientation val="minMax"/>
          <c:min val="33"/>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PSNR (dB)</a:t>
                </a:r>
              </a:p>
            </c:rich>
          </c:tx>
          <c:layout>
            <c:manualLayout>
              <c:xMode val="edge"/>
              <c:yMode val="edge"/>
              <c:x val="1.1132988474319993E-2"/>
              <c:y val="0.30529333274681447"/>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150144512"/>
        <c:crosses val="autoZero"/>
        <c:crossBetween val="midCat"/>
      </c:valAx>
      <c:spPr>
        <a:noFill/>
        <a:ln>
          <a:noFill/>
        </a:ln>
        <a:effectLst/>
      </c:spPr>
    </c:plotArea>
    <c:legend>
      <c:legendPos val="r"/>
      <c:legendEntry>
        <c:idx val="0"/>
        <c:txPr>
          <a:bodyPr rot="0" vert="horz"/>
          <a:lstStyle/>
          <a:p>
            <a:pPr>
              <a:defRPr sz="750" b="0" baseline="0">
                <a:ln w="0">
                  <a:noFill/>
                </a:ln>
                <a:solidFill>
                  <a:sysClr val="windowText" lastClr="000000"/>
                </a:solidFill>
                <a:latin typeface="Arial" panose="020B0604020202020204" pitchFamily="34" charset="0"/>
              </a:defRPr>
            </a:pPr>
            <a:endParaRPr lang="en-US"/>
          </a:p>
        </c:txPr>
      </c:legendEntry>
      <c:legendEntry>
        <c:idx val="1"/>
        <c:txPr>
          <a:bodyPr rot="0" vert="horz"/>
          <a:lstStyle/>
          <a:p>
            <a:pPr>
              <a:defRPr sz="750" b="0" baseline="0">
                <a:ln w="0">
                  <a:noFill/>
                </a:ln>
                <a:solidFill>
                  <a:sysClr val="windowText" lastClr="000000"/>
                </a:solidFill>
                <a:latin typeface="Arial" panose="020B0604020202020204" pitchFamily="34" charset="0"/>
              </a:defRPr>
            </a:pPr>
            <a:endParaRPr lang="en-US"/>
          </a:p>
        </c:txPr>
      </c:legendEntry>
      <c:layout>
        <c:manualLayout>
          <c:xMode val="edge"/>
          <c:yMode val="edge"/>
          <c:x val="0.37209879594647083"/>
          <c:y val="0.65300830911783048"/>
          <c:w val="0.52678761810564867"/>
          <c:h val="0.1178267521029145"/>
        </c:manualLayout>
      </c:layout>
      <c:overlay val="0"/>
      <c:spPr>
        <a:noFill/>
        <a:ln>
          <a:noFill/>
        </a:ln>
        <a:effectLst/>
      </c:spPr>
      <c:txPr>
        <a:bodyPr rot="0" vert="horz"/>
        <a:lstStyle/>
        <a:p>
          <a:pPr>
            <a:defRPr sz="750" b="0" baseline="0">
              <a:ln w="0">
                <a:noFill/>
              </a:ln>
              <a:solidFill>
                <a:sysClr val="windowText" lastClr="000000"/>
              </a:solidFill>
              <a:latin typeface="Arial" panose="020B0604020202020204" pitchFamily="34" charset="0"/>
            </a:defRPr>
          </a:pPr>
          <a:endParaRPr lang="en-US"/>
        </a:p>
      </c:txPr>
    </c:legend>
    <c:plotVisOnly val="1"/>
    <c:dispBlanksAs val="gap"/>
    <c:showDLblsOverMax val="0"/>
  </c:chart>
  <c:spPr>
    <a:solidFill>
      <a:schemeClr val="bg1"/>
    </a:solidFill>
    <a:ln w="9525" cap="flat" cmpd="sng" algn="ctr">
      <a:noFill/>
      <a:round/>
    </a:ln>
    <a:effectLst/>
  </c:spPr>
  <c:txPr>
    <a:bodyPr/>
    <a:lstStyle/>
    <a:p>
      <a:pPr algn="dist">
        <a:defRPr sz="900" b="0"/>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140355213445853"/>
          <c:y val="7.5894234675416061E-2"/>
          <c:w val="0.76543384033152273"/>
          <c:h val="0.74285223931477673"/>
        </c:manualLayout>
      </c:layout>
      <c:scatterChart>
        <c:scatterStyle val="lineMarker"/>
        <c:varyColors val="0"/>
        <c:ser>
          <c:idx val="5"/>
          <c:order val="0"/>
          <c:tx>
            <c:v>Direct Frame Packing</c:v>
          </c:tx>
          <c:marker>
            <c:symbol val="circle"/>
            <c:size val="5"/>
            <c:spPr>
              <a:solidFill>
                <a:schemeClr val="accent6"/>
              </a:solidFill>
              <a:ln w="9525">
                <a:solidFill>
                  <a:schemeClr val="accent6"/>
                </a:solidFill>
              </a:ln>
              <a:effectLst/>
            </c:spPr>
          </c:marker>
          <c:xVal>
            <c:numRef>
              <c:f>Sheet1!$C$17:$C$22</c:f>
              <c:numCache>
                <c:formatCode>0.0</c:formatCode>
                <c:ptCount val="6"/>
                <c:pt idx="0">
                  <c:v>670.65066666666667</c:v>
                </c:pt>
                <c:pt idx="1">
                  <c:v>573.06933333333336</c:v>
                </c:pt>
                <c:pt idx="2">
                  <c:v>492.32533333333333</c:v>
                </c:pt>
                <c:pt idx="3">
                  <c:v>421.14133333333331</c:v>
                </c:pt>
                <c:pt idx="4">
                  <c:v>379.30399999999997</c:v>
                </c:pt>
                <c:pt idx="5">
                  <c:v>357.09333333333331</c:v>
                </c:pt>
              </c:numCache>
            </c:numRef>
          </c:xVal>
          <c:yVal>
            <c:numRef>
              <c:f>Sheet1!$E$17:$E$22</c:f>
              <c:numCache>
                <c:formatCode>General</c:formatCode>
                <c:ptCount val="6"/>
                <c:pt idx="0">
                  <c:v>45</c:v>
                </c:pt>
                <c:pt idx="1">
                  <c:v>42.5</c:v>
                </c:pt>
                <c:pt idx="2">
                  <c:v>39.799999999999997</c:v>
                </c:pt>
                <c:pt idx="3">
                  <c:v>37.1</c:v>
                </c:pt>
                <c:pt idx="4">
                  <c:v>35.200000000000003</c:v>
                </c:pt>
                <c:pt idx="5">
                  <c:v>33.799999999999997</c:v>
                </c:pt>
              </c:numCache>
            </c:numRef>
          </c:yVal>
          <c:smooth val="0"/>
        </c:ser>
        <c:ser>
          <c:idx val="4"/>
          <c:order val="1"/>
          <c:tx>
            <c:v>Band separation</c:v>
          </c:tx>
          <c:spPr>
            <a:ln>
              <a:prstDash val="sysDash"/>
            </a:ln>
          </c:spPr>
          <c:marker>
            <c:symbol val="circle"/>
            <c:size val="5"/>
            <c:spPr>
              <a:solidFill>
                <a:schemeClr val="accent1"/>
              </a:solidFill>
              <a:ln w="9525">
                <a:solidFill>
                  <a:schemeClr val="accent1"/>
                </a:solidFill>
                <a:prstDash val="sysDash"/>
              </a:ln>
              <a:effectLst/>
            </c:spPr>
          </c:marker>
          <c:xVal>
            <c:numRef>
              <c:f>Sheet1!$H$15:$H$20</c:f>
              <c:numCache>
                <c:formatCode>0.0</c:formatCode>
                <c:ptCount val="6"/>
                <c:pt idx="0">
                  <c:v>699.50666666666666</c:v>
                </c:pt>
                <c:pt idx="1">
                  <c:v>593.61333333333334</c:v>
                </c:pt>
                <c:pt idx="2">
                  <c:v>494.04266666666666</c:v>
                </c:pt>
                <c:pt idx="3">
                  <c:v>410.17333333333335</c:v>
                </c:pt>
                <c:pt idx="4">
                  <c:v>353.46933333333334</c:v>
                </c:pt>
                <c:pt idx="5">
                  <c:v>318.2</c:v>
                </c:pt>
              </c:numCache>
            </c:numRef>
          </c:xVal>
          <c:yVal>
            <c:numRef>
              <c:f>Sheet1!$J$15:$J$20</c:f>
              <c:numCache>
                <c:formatCode>General</c:formatCode>
                <c:ptCount val="6"/>
                <c:pt idx="0">
                  <c:v>42.2</c:v>
                </c:pt>
                <c:pt idx="1">
                  <c:v>41.5</c:v>
                </c:pt>
                <c:pt idx="2">
                  <c:v>40.200000000000003</c:v>
                </c:pt>
                <c:pt idx="3">
                  <c:v>38.4</c:v>
                </c:pt>
                <c:pt idx="4">
                  <c:v>36.700000000000003</c:v>
                </c:pt>
                <c:pt idx="5">
                  <c:v>35</c:v>
                </c:pt>
              </c:numCache>
            </c:numRef>
          </c:yVal>
          <c:smooth val="0"/>
        </c:ser>
        <c:dLbls>
          <c:showLegendKey val="0"/>
          <c:showVal val="0"/>
          <c:showCatName val="0"/>
          <c:showSerName val="0"/>
          <c:showPercent val="0"/>
          <c:showBubbleSize val="0"/>
        </c:dLbls>
        <c:axId val="150578304"/>
        <c:axId val="150580608"/>
        <c:extLst>
          <c:ext xmlns:c15="http://schemas.microsoft.com/office/drawing/2012/chart" uri="{02D57815-91ED-43cb-92C2-25804820EDAC}">
            <c15:filteredScatterSeries>
              <c15:ser>
                <c:idx val="0"/>
                <c:order val="2"/>
                <c:tx>
                  <c:v>Band separation with lifting</c:v>
                </c:tx>
                <c:spPr>
                  <a:ln>
                    <a:solidFill>
                      <a:schemeClr val="accent2"/>
                    </a:solidFill>
                  </a:ln>
                </c:spPr>
                <c:marker>
                  <c:spPr>
                    <a:solidFill>
                      <a:schemeClr val="accent2"/>
                    </a:solidFill>
                    <a:ln>
                      <a:solidFill>
                        <a:schemeClr val="accent2"/>
                      </a:solidFill>
                    </a:ln>
                  </c:spPr>
                </c:marker>
                <c:xVal>
                  <c:numRef>
                    <c:extLst>
                      <c:ext uri="{02D57815-91ED-43cb-92C2-25804820EDAC}">
                        <c15:formulaRef>
                          <c15:sqref>Sheet1!$N$5:$N$10</c15:sqref>
                        </c15:formulaRef>
                      </c:ext>
                    </c:extLst>
                    <c:numCache>
                      <c:formatCode>General</c:formatCode>
                      <c:ptCount val="6"/>
                      <c:pt idx="0">
                        <c:v>95534</c:v>
                      </c:pt>
                      <c:pt idx="1">
                        <c:v>83712</c:v>
                      </c:pt>
                      <c:pt idx="2">
                        <c:v>73435</c:v>
                      </c:pt>
                      <c:pt idx="3">
                        <c:v>62097</c:v>
                      </c:pt>
                      <c:pt idx="4">
                        <c:v>54911</c:v>
                      </c:pt>
                      <c:pt idx="5">
                        <c:v>50788</c:v>
                      </c:pt>
                    </c:numCache>
                  </c:numRef>
                </c:xVal>
                <c:yVal>
                  <c:numRef>
                    <c:extLst>
                      <c:ext uri="{02D57815-91ED-43cb-92C2-25804820EDAC}">
                        <c15:formulaRef>
                          <c15:sqref>Sheet1!$O$5:$O$10</c15:sqref>
                        </c15:formulaRef>
                      </c:ext>
                    </c:extLst>
                    <c:numCache>
                      <c:formatCode>General</c:formatCode>
                      <c:ptCount val="6"/>
                      <c:pt idx="0">
                        <c:v>45.3</c:v>
                      </c:pt>
                      <c:pt idx="1">
                        <c:v>44.7</c:v>
                      </c:pt>
                      <c:pt idx="2">
                        <c:v>43.6</c:v>
                      </c:pt>
                      <c:pt idx="3">
                        <c:v>41.6</c:v>
                      </c:pt>
                      <c:pt idx="4">
                        <c:v>40</c:v>
                      </c:pt>
                      <c:pt idx="5">
                        <c:v>38.799999999999997</c:v>
                      </c:pt>
                    </c:numCache>
                  </c:numRef>
                </c:yVal>
                <c:smooth val="0"/>
              </c15:ser>
            </c15:filteredScatterSeries>
          </c:ext>
        </c:extLst>
      </c:scatterChart>
      <c:valAx>
        <c:axId val="150578304"/>
        <c:scaling>
          <c:orientation val="minMax"/>
          <c:max val="750"/>
          <c:min val="250"/>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a:pPr>
                <a:r>
                  <a:rPr lang="en-US"/>
                  <a:t>Total bit rate (kbps)</a:t>
                </a:r>
              </a:p>
            </c:rich>
          </c:tx>
          <c:layout>
            <c:manualLayout>
              <c:xMode val="edge"/>
              <c:yMode val="edge"/>
              <c:x val="0.36684105351431395"/>
              <c:y val="0.90423613249461121"/>
            </c:manualLayout>
          </c:layout>
          <c:overlay val="0"/>
          <c:spPr>
            <a:noFill/>
            <a:ln>
              <a:noFill/>
            </a:ln>
            <a:effectLst/>
          </c:sp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150580608"/>
        <c:crosses val="autoZero"/>
        <c:crossBetween val="midCat"/>
        <c:majorUnit val="100"/>
      </c:valAx>
      <c:valAx>
        <c:axId val="150580608"/>
        <c:scaling>
          <c:orientation val="minMax"/>
          <c:min val="33"/>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PSNR (dB)</a:t>
                </a:r>
              </a:p>
            </c:rich>
          </c:tx>
          <c:layout>
            <c:manualLayout>
              <c:xMode val="edge"/>
              <c:yMode val="edge"/>
              <c:x val="1.1132988474319993E-2"/>
              <c:y val="0.30529333274681447"/>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150578304"/>
        <c:crosses val="autoZero"/>
        <c:crossBetween val="midCat"/>
      </c:valAx>
      <c:spPr>
        <a:noFill/>
        <a:ln>
          <a:noFill/>
        </a:ln>
        <a:effectLst/>
      </c:spPr>
    </c:plotArea>
    <c:legend>
      <c:legendPos val="r"/>
      <c:legendEntry>
        <c:idx val="0"/>
        <c:txPr>
          <a:bodyPr rot="0" vert="horz"/>
          <a:lstStyle/>
          <a:p>
            <a:pPr>
              <a:defRPr sz="800">
                <a:solidFill>
                  <a:sysClr val="windowText" lastClr="000000"/>
                </a:solidFill>
              </a:defRPr>
            </a:pPr>
            <a:endParaRPr lang="en-US"/>
          </a:p>
        </c:txPr>
      </c:legendEntry>
      <c:legendEntry>
        <c:idx val="1"/>
        <c:txPr>
          <a:bodyPr rot="0" vert="horz"/>
          <a:lstStyle/>
          <a:p>
            <a:pPr>
              <a:defRPr sz="800">
                <a:solidFill>
                  <a:sysClr val="windowText" lastClr="000000"/>
                </a:solidFill>
              </a:defRPr>
            </a:pPr>
            <a:endParaRPr lang="en-US"/>
          </a:p>
        </c:txPr>
      </c:legendEntry>
      <c:layout>
        <c:manualLayout>
          <c:xMode val="edge"/>
          <c:yMode val="edge"/>
          <c:x val="0.37209879594647083"/>
          <c:y val="0.65300830911783048"/>
          <c:w val="0.52678761810564867"/>
          <c:h val="0.1178267521029145"/>
        </c:manualLayout>
      </c:layout>
      <c:overlay val="0"/>
      <c:spPr>
        <a:noFill/>
        <a:ln>
          <a:noFill/>
        </a:ln>
        <a:effectLst/>
      </c:spPr>
      <c:txPr>
        <a:bodyPr rot="0" vert="horz"/>
        <a:lstStyle/>
        <a:p>
          <a:pPr>
            <a:defRPr sz="800">
              <a:solidFill>
                <a:sysClr val="windowText" lastClr="000000"/>
              </a:solidFill>
            </a:defRPr>
          </a:pPr>
          <a:endParaRPr lang="en-US"/>
        </a:p>
      </c:txPr>
    </c:legend>
    <c:plotVisOnly val="1"/>
    <c:dispBlanksAs val="gap"/>
    <c:showDLblsOverMax val="0"/>
  </c:chart>
  <c:spPr>
    <a:solidFill>
      <a:schemeClr val="bg1"/>
    </a:solidFill>
    <a:ln w="9525" cap="flat" cmpd="sng" algn="ctr">
      <a:noFill/>
      <a:round/>
    </a:ln>
    <a:effectLst/>
  </c:spPr>
  <c:txPr>
    <a:bodyPr/>
    <a:lstStyle/>
    <a:p>
      <a:pPr algn="dist">
        <a:defRPr sz="900" b="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sp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E4196-A915-421B-B620-3AA31EA96028}">
  <ds:schemaRefs>
    <ds:schemaRef ds:uri="http://schemas.openxmlformats.org/officeDocument/2006/bibliography"/>
  </ds:schemaRefs>
</ds:datastoreItem>
</file>

<file path=customXml/itemProps2.xml><?xml version="1.0" encoding="utf-8"?>
<ds:datastoreItem xmlns:ds="http://schemas.openxmlformats.org/officeDocument/2006/customXml" ds:itemID="{CC66AD86-239E-4FE9-9541-2D0DF42B4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4011</Words>
  <Characters>22865</Characters>
  <Application>Microsoft Office Word</Application>
  <DocSecurity>0</DocSecurity>
  <Lines>190</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26823</CharactersWithSpaces>
  <SharedDoc>false</SharedDoc>
  <HLinks>
    <vt:vector size="18" baseType="variant">
      <vt:variant>
        <vt:i4>8257625</vt:i4>
      </vt:variant>
      <vt:variant>
        <vt:i4>9</vt:i4>
      </vt:variant>
      <vt:variant>
        <vt:i4>0</vt:i4>
      </vt:variant>
      <vt:variant>
        <vt:i4>5</vt:i4>
      </vt:variant>
      <vt:variant>
        <vt:lpwstr>mailto:yongjunw@microsoft.com</vt:lpwstr>
      </vt:variant>
      <vt:variant>
        <vt:lpwstr/>
      </vt:variant>
      <vt:variant>
        <vt:i4>262189</vt:i4>
      </vt:variant>
      <vt:variant>
        <vt:i4>3</vt:i4>
      </vt:variant>
      <vt:variant>
        <vt:i4>0</vt:i4>
      </vt:variant>
      <vt:variant>
        <vt:i4>5</vt:i4>
      </vt:variant>
      <vt:variant>
        <vt:lpwstr>mailto:skanumu@microsoft.com</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Gary Sullivan</cp:lastModifiedBy>
  <cp:revision>3</cp:revision>
  <cp:lastPrinted>2012-08-28T00:13:00Z</cp:lastPrinted>
  <dcterms:created xsi:type="dcterms:W3CDTF">2013-01-08T05:15:00Z</dcterms:created>
  <dcterms:modified xsi:type="dcterms:W3CDTF">2013-01-13T14:21:00Z</dcterms:modified>
</cp:coreProperties>
</file>