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433ED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33EDB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433EDB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 w:rsidRPr="00433EDB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B829E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B829EC">
              <w:rPr>
                <w:lang w:val="en-CA"/>
              </w:rPr>
              <w:t>0228</w:t>
            </w:r>
            <w:ins w:id="0" w:author="dongjx" w:date="2013-01-10T11:46:00Z">
              <w:r w:rsidR="00322F8C">
                <w:rPr>
                  <w:lang w:val="en-CA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D2A7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Performance of HLS-only tools in SHVC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D2A7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AD2A7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Yan Ye, Jie Dong, Xiaoyu Xiu</w:t>
            </w:r>
            <w:r w:rsidR="00FB15B1">
              <w:rPr>
                <w:szCs w:val="22"/>
                <w:lang w:val="en-CA"/>
              </w:rPr>
              <w:t>, Yong He, Yuwen He</w:t>
            </w:r>
            <w:r>
              <w:rPr>
                <w:szCs w:val="22"/>
                <w:lang w:val="en-CA"/>
              </w:rPr>
              <w:br/>
              <w:t>9710 Scranton Rd, #250</w:t>
            </w:r>
            <w:r>
              <w:rPr>
                <w:szCs w:val="22"/>
                <w:lang w:val="en-CA"/>
              </w:rPr>
              <w:br/>
              <w:t>San Diego, CA 92121</w:t>
            </w:r>
            <w:r w:rsidR="00E61DAC" w:rsidRPr="005B217D">
              <w:rPr>
                <w:szCs w:val="22"/>
                <w:lang w:val="en-CA"/>
              </w:rPr>
              <w:br/>
            </w:r>
          </w:p>
          <w:p w:rsidR="00AD2A7B" w:rsidRDefault="00AD2A7B">
            <w:pPr>
              <w:spacing w:before="60" w:after="60"/>
              <w:rPr>
                <w:szCs w:val="22"/>
                <w:lang w:val="en-CA"/>
              </w:rPr>
            </w:pPr>
            <w:r w:rsidRPr="002B312C">
              <w:rPr>
                <w:szCs w:val="22"/>
                <w:lang w:val="en-CA"/>
              </w:rPr>
              <w:t>Peng Yin</w:t>
            </w:r>
            <w:r w:rsidR="002B312C">
              <w:rPr>
                <w:szCs w:val="22"/>
                <w:lang w:val="en-CA"/>
              </w:rPr>
              <w:t>, Taoran Lu, Tao Chen</w:t>
            </w:r>
          </w:p>
          <w:p w:rsidR="002B312C" w:rsidRDefault="002B312C" w:rsidP="002B312C">
            <w:pPr>
              <w:spacing w:before="60"/>
              <w:rPr>
                <w:szCs w:val="22"/>
                <w:lang w:val="en-CA"/>
              </w:rPr>
            </w:pPr>
            <w:r w:rsidRPr="00A81797">
              <w:rPr>
                <w:szCs w:val="22"/>
                <w:lang w:val="en-CA"/>
              </w:rPr>
              <w:t>432 Lakeside Drive</w:t>
            </w:r>
            <w:r>
              <w:rPr>
                <w:szCs w:val="22"/>
                <w:lang w:val="en-CA"/>
              </w:rPr>
              <w:t xml:space="preserve">, </w:t>
            </w:r>
          </w:p>
          <w:p w:rsidR="002B312C" w:rsidRDefault="002B312C" w:rsidP="002B312C">
            <w:pPr>
              <w:spacing w:before="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Sunnyvale, CA, 94085, USA</w:t>
            </w:r>
          </w:p>
          <w:p w:rsidR="00AD2A7B" w:rsidRPr="005B217D" w:rsidRDefault="00AD2A7B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  <w:p w:rsidR="002B312C" w:rsidRDefault="002B312C">
            <w:pPr>
              <w:spacing w:before="60" w:after="60"/>
              <w:rPr>
                <w:szCs w:val="22"/>
                <w:lang w:val="en-CA"/>
              </w:rPr>
            </w:pPr>
          </w:p>
          <w:p w:rsidR="002B312C" w:rsidRDefault="002B312C">
            <w:pPr>
              <w:spacing w:before="60" w:after="60"/>
              <w:rPr>
                <w:szCs w:val="22"/>
                <w:lang w:val="en-CA"/>
              </w:rPr>
            </w:pPr>
          </w:p>
          <w:p w:rsidR="002B312C" w:rsidRDefault="002B312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Tel:</w:t>
            </w:r>
          </w:p>
          <w:p w:rsidR="002B312C" w:rsidRPr="005B217D" w:rsidRDefault="002B312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Default="00E61DAC" w:rsidP="00AD2A7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AD2A7B">
              <w:rPr>
                <w:szCs w:val="22"/>
                <w:lang w:val="en-CA"/>
              </w:rPr>
              <w:t>+1-858-210-4803</w:t>
            </w:r>
            <w:r w:rsidRPr="005B217D">
              <w:rPr>
                <w:szCs w:val="22"/>
                <w:lang w:val="en-CA"/>
              </w:rPr>
              <w:br/>
            </w:r>
            <w:hyperlink r:id="rId9" w:history="1">
              <w:r w:rsidR="002B312C" w:rsidRPr="0031552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  <w:p w:rsidR="002B312C" w:rsidRDefault="002B312C" w:rsidP="00AD2A7B">
            <w:pPr>
              <w:spacing w:before="60" w:after="60"/>
              <w:rPr>
                <w:szCs w:val="22"/>
                <w:lang w:val="en-CA"/>
              </w:rPr>
            </w:pPr>
          </w:p>
          <w:p w:rsidR="002B312C" w:rsidRDefault="002B312C" w:rsidP="00AD2A7B">
            <w:pPr>
              <w:spacing w:before="60" w:after="60"/>
              <w:rPr>
                <w:szCs w:val="22"/>
                <w:lang w:val="en-CA"/>
              </w:rPr>
            </w:pPr>
          </w:p>
          <w:p w:rsidR="002B312C" w:rsidRDefault="002B312C" w:rsidP="00AD2A7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+1-408-330-3251</w:t>
            </w:r>
          </w:p>
          <w:p w:rsidR="002B312C" w:rsidRDefault="00433EDB" w:rsidP="00AD2A7B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2B312C" w:rsidRPr="0031552B">
                <w:rPr>
                  <w:rStyle w:val="Hyperlink"/>
                  <w:szCs w:val="22"/>
                  <w:lang w:val="en-CA"/>
                </w:rPr>
                <w:t>pyin@dolby.com</w:t>
              </w:r>
            </w:hyperlink>
          </w:p>
          <w:p w:rsidR="002B312C" w:rsidRPr="005B217D" w:rsidRDefault="002B312C" w:rsidP="00AD2A7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D2A7B" w:rsidP="00AD2A7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InterDigital Communications, LLC </w:t>
            </w:r>
            <w:r w:rsidRPr="002B312C">
              <w:rPr>
                <w:szCs w:val="22"/>
                <w:lang w:val="en-CA"/>
              </w:rPr>
              <w:t>and Dolby Laboratories Inc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75BCF" w:rsidRPr="005B217D" w:rsidRDefault="00AD2A7B" w:rsidP="00C97D78">
      <w:pPr>
        <w:rPr>
          <w:lang w:val="en-CA"/>
        </w:rPr>
      </w:pPr>
      <w:r>
        <w:rPr>
          <w:lang w:val="en-CA"/>
        </w:rPr>
        <w:t>In this contribution, a set of HLS-only</w:t>
      </w:r>
      <w:r w:rsidR="00F4643D" w:rsidRPr="00F4643D">
        <w:rPr>
          <w:lang w:val="en-CA"/>
        </w:rPr>
        <w:t xml:space="preserve"> </w:t>
      </w:r>
      <w:r w:rsidR="00F4643D">
        <w:rPr>
          <w:lang w:val="en-CA"/>
        </w:rPr>
        <w:t xml:space="preserve">coding tools are combined </w:t>
      </w:r>
      <w:r w:rsidR="002331DD">
        <w:rPr>
          <w:lang w:val="en-CA"/>
        </w:rPr>
        <w:t>and implemented in</w:t>
      </w:r>
      <w:r w:rsidR="00F4643D">
        <w:rPr>
          <w:lang w:val="en-CA"/>
        </w:rPr>
        <w:t xml:space="preserve"> SMuC v0.1.1</w:t>
      </w:r>
      <w:r>
        <w:rPr>
          <w:lang w:val="en-CA"/>
        </w:rPr>
        <w:t xml:space="preserve">. </w:t>
      </w:r>
      <w:r w:rsidR="00F4643D">
        <w:rPr>
          <w:lang w:val="en-CA"/>
        </w:rPr>
        <w:t xml:space="preserve">The performance of such combination is tested under the SHVC common test conditions. </w:t>
      </w:r>
      <w:r>
        <w:rPr>
          <w:lang w:val="en-CA"/>
        </w:rPr>
        <w:t>Com</w:t>
      </w:r>
      <w:r w:rsidR="00F4643D">
        <w:rPr>
          <w:lang w:val="en-CA"/>
        </w:rPr>
        <w:t xml:space="preserve">pared to </w:t>
      </w:r>
      <w:r w:rsidR="00F4643D" w:rsidRPr="002B312C">
        <w:rPr>
          <w:lang w:val="en-CA"/>
        </w:rPr>
        <w:t xml:space="preserve">simulcast, </w:t>
      </w:r>
      <w:r w:rsidR="002331DD" w:rsidRPr="002B312C">
        <w:rPr>
          <w:lang w:val="en-CA"/>
        </w:rPr>
        <w:t xml:space="preserve">average (Y, U, V) bit rate savings of </w:t>
      </w:r>
      <w:ins w:id="1" w:author="dongjx" w:date="2013-01-10T11:45:00Z">
        <w:r w:rsidR="006A7FAC" w:rsidRPr="006A7FAC">
          <w:rPr>
            <w:lang w:val="en-CA"/>
          </w:rPr>
          <w:t>(-28.5%, -31.6%, -32.5%), (-22.1%, -21.1%, -19.5%), and (-16.5%, -15.0%, -13.3%)</w:t>
        </w:r>
      </w:ins>
      <w:del w:id="2" w:author="dongjx" w:date="2013-01-10T11:45:00Z">
        <w:r w:rsidR="006A7FAC" w:rsidRPr="006A7FAC">
          <w:rPr>
            <w:lang w:val="en-CA"/>
          </w:rPr>
          <w:delText>(-28.5%, -31.6%, -32.3%</w:delText>
        </w:r>
        <w:r w:rsidR="002331DD" w:rsidRPr="00122070" w:rsidDel="00122070">
          <w:rPr>
            <w:lang w:val="en-CA"/>
          </w:rPr>
          <w:delText xml:space="preserve">), </w:delText>
        </w:r>
        <w:r w:rsidR="006A7FAC" w:rsidRPr="006A7FAC">
          <w:rPr>
            <w:lang w:val="en-CA"/>
          </w:rPr>
          <w:delText>(-21.3%, -19.6%, -17.8%),</w:delText>
        </w:r>
        <w:r w:rsidR="002331DD" w:rsidRPr="00122070" w:rsidDel="00122070">
          <w:rPr>
            <w:lang w:val="en-CA"/>
          </w:rPr>
          <w:delText xml:space="preserve"> and </w:delText>
        </w:r>
        <w:r w:rsidR="006A7FAC" w:rsidRPr="006A7FAC">
          <w:rPr>
            <w:lang w:val="en-CA"/>
          </w:rPr>
          <w:delText>(-16.0%, -14.2%, -12.5%)</w:delText>
        </w:r>
      </w:del>
      <w:r w:rsidR="002331DD" w:rsidRPr="002B312C">
        <w:rPr>
          <w:lang w:val="en-CA"/>
        </w:rPr>
        <w:t xml:space="preserve"> </w:t>
      </w:r>
      <w:r w:rsidR="00F4643D" w:rsidRPr="002B312C">
        <w:rPr>
          <w:lang w:val="en-CA"/>
        </w:rPr>
        <w:t>are achieved</w:t>
      </w:r>
      <w:r w:rsidR="002331DD" w:rsidRPr="002B312C">
        <w:rPr>
          <w:lang w:val="en-CA"/>
        </w:rPr>
        <w:t xml:space="preserve"> for the AI, RA and LDP cases, respectively</w:t>
      </w:r>
      <w:r w:rsidR="00F4643D" w:rsidRPr="002B312C">
        <w:rPr>
          <w:lang w:val="en-CA"/>
        </w:rPr>
        <w:t>.</w:t>
      </w:r>
      <w:r w:rsidR="00F4643D">
        <w:rPr>
          <w:lang w:val="en-CA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</w:t>
      </w:r>
      <w:r w:rsidR="00F4643D">
        <w:rPr>
          <w:lang w:val="en-CA"/>
        </w:rPr>
        <w:t>oduction</w:t>
      </w:r>
    </w:p>
    <w:p w:rsidR="001F2594" w:rsidRDefault="00F4643D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SHVC software SMuC v0.1.1 supports two types of signalling for inter layer prediction: IntraBL and ref_idx. The ref_idx branch requires </w:t>
      </w:r>
      <w:r w:rsidR="002977D0">
        <w:rPr>
          <w:szCs w:val="22"/>
          <w:lang w:val="en-CA"/>
        </w:rPr>
        <w:t>HLS-only changes to the enhancement layer</w:t>
      </w:r>
      <w:r>
        <w:rPr>
          <w:szCs w:val="22"/>
          <w:lang w:val="en-CA"/>
        </w:rPr>
        <w:t xml:space="preserve"> </w:t>
      </w:r>
      <w:r w:rsidR="002977D0">
        <w:rPr>
          <w:szCs w:val="22"/>
          <w:lang w:val="en-CA"/>
        </w:rPr>
        <w:t xml:space="preserve">codec. </w:t>
      </w:r>
      <w:r w:rsidR="00D43424">
        <w:rPr>
          <w:szCs w:val="22"/>
          <w:lang w:val="en-CA"/>
        </w:rPr>
        <w:t xml:space="preserve">The </w:t>
      </w:r>
      <w:r w:rsidR="002977D0">
        <w:rPr>
          <w:szCs w:val="22"/>
          <w:lang w:val="en-CA"/>
        </w:rPr>
        <w:t xml:space="preserve">TE2 document </w:t>
      </w:r>
      <w:r w:rsidR="009132B4">
        <w:rPr>
          <w:szCs w:val="22"/>
          <w:lang w:val="en-CA"/>
        </w:rPr>
        <w:t>JCTVC-L0051</w:t>
      </w:r>
      <w:r w:rsidR="00504B2B">
        <w:rPr>
          <w:szCs w:val="22"/>
          <w:lang w:val="en-CA"/>
        </w:rPr>
        <w:t xml:space="preserve"> </w:t>
      </w:r>
      <w:r w:rsidR="00433EDB">
        <w:rPr>
          <w:szCs w:val="22"/>
          <w:lang w:val="en-CA"/>
        </w:rPr>
        <w:fldChar w:fldCharType="begin"/>
      </w:r>
      <w:r w:rsidR="003836C1">
        <w:rPr>
          <w:szCs w:val="22"/>
          <w:lang w:val="en-CA"/>
        </w:rPr>
        <w:instrText xml:space="preserve"> REF _Ref327540478 \r \h </w:instrText>
      </w:r>
      <w:r w:rsidR="00433EDB">
        <w:rPr>
          <w:szCs w:val="22"/>
          <w:lang w:val="en-CA"/>
        </w:rPr>
      </w:r>
      <w:r w:rsidR="00433EDB">
        <w:rPr>
          <w:szCs w:val="22"/>
          <w:lang w:val="en-CA"/>
        </w:rPr>
        <w:fldChar w:fldCharType="separate"/>
      </w:r>
      <w:r w:rsidR="00AA5067">
        <w:rPr>
          <w:szCs w:val="22"/>
          <w:lang w:val="en-CA"/>
        </w:rPr>
        <w:t>[1]</w:t>
      </w:r>
      <w:r w:rsidR="00433EDB">
        <w:rPr>
          <w:szCs w:val="22"/>
          <w:lang w:val="en-CA"/>
        </w:rPr>
        <w:fldChar w:fldCharType="end"/>
      </w:r>
      <w:r w:rsidR="00D43424">
        <w:rPr>
          <w:szCs w:val="22"/>
          <w:lang w:val="en-CA"/>
        </w:rPr>
        <w:t xml:space="preserve"> made</w:t>
      </w:r>
      <w:r w:rsidR="003836C1">
        <w:rPr>
          <w:szCs w:val="22"/>
          <w:lang w:val="en-CA"/>
        </w:rPr>
        <w:t xml:space="preserve"> additional changes</w:t>
      </w:r>
      <w:r w:rsidR="00D43424">
        <w:rPr>
          <w:szCs w:val="22"/>
          <w:lang w:val="en-CA"/>
        </w:rPr>
        <w:t xml:space="preserve"> </w:t>
      </w:r>
      <w:r w:rsidR="003836C1">
        <w:rPr>
          <w:szCs w:val="22"/>
          <w:lang w:val="en-CA"/>
        </w:rPr>
        <w:t xml:space="preserve">to the ref_idx </w:t>
      </w:r>
      <w:r w:rsidR="00D43424">
        <w:rPr>
          <w:szCs w:val="22"/>
          <w:lang w:val="en-CA"/>
        </w:rPr>
        <w:t>branch</w:t>
      </w:r>
      <w:r w:rsidR="003836C1">
        <w:rPr>
          <w:szCs w:val="22"/>
          <w:lang w:val="en-CA"/>
        </w:rPr>
        <w:t xml:space="preserve"> in SMuC v0.1.1</w:t>
      </w:r>
      <w:r w:rsidR="00D43424">
        <w:rPr>
          <w:szCs w:val="22"/>
          <w:lang w:val="en-CA"/>
        </w:rPr>
        <w:t xml:space="preserve"> to test performance of different inter layer reference </w:t>
      </w:r>
      <w:r w:rsidR="00504B2B">
        <w:rPr>
          <w:szCs w:val="22"/>
          <w:lang w:val="en-CA"/>
        </w:rPr>
        <w:t xml:space="preserve">(ILR) </w:t>
      </w:r>
      <w:r w:rsidR="00D43424">
        <w:rPr>
          <w:szCs w:val="22"/>
          <w:lang w:val="en-CA"/>
        </w:rPr>
        <w:t xml:space="preserve">placements. It was found that the following setting not only improves coding </w:t>
      </w:r>
      <w:r w:rsidR="003836C1">
        <w:rPr>
          <w:szCs w:val="22"/>
          <w:lang w:val="en-CA"/>
        </w:rPr>
        <w:t>performance</w:t>
      </w:r>
      <w:r w:rsidR="00D43424">
        <w:rPr>
          <w:szCs w:val="22"/>
          <w:lang w:val="en-CA"/>
        </w:rPr>
        <w:t>, but also reduces encoder and decoder complexity of the ref_idx framework</w:t>
      </w:r>
      <w:r w:rsidR="009132B4">
        <w:rPr>
          <w:szCs w:val="22"/>
          <w:lang w:val="en-CA"/>
        </w:rPr>
        <w:t>:</w:t>
      </w:r>
    </w:p>
    <w:p w:rsidR="003836C1" w:rsidRDefault="00D43424" w:rsidP="003836C1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For B </w:t>
      </w:r>
      <w:r w:rsidR="00504B2B">
        <w:rPr>
          <w:szCs w:val="22"/>
          <w:lang w:val="en-CA"/>
        </w:rPr>
        <w:t>pictures</w:t>
      </w:r>
      <w:r>
        <w:rPr>
          <w:szCs w:val="22"/>
          <w:lang w:val="en-CA"/>
        </w:rPr>
        <w:t>, t</w:t>
      </w:r>
      <w:r w:rsidR="00504B2B">
        <w:rPr>
          <w:szCs w:val="22"/>
          <w:lang w:val="en-CA"/>
        </w:rPr>
        <w:t>he ILR</w:t>
      </w:r>
      <w:r>
        <w:rPr>
          <w:szCs w:val="22"/>
          <w:lang w:val="en-CA"/>
        </w:rPr>
        <w:t xml:space="preserve"> is </w:t>
      </w:r>
      <w:r w:rsidR="00504B2B">
        <w:rPr>
          <w:szCs w:val="22"/>
          <w:lang w:val="en-CA"/>
        </w:rPr>
        <w:t xml:space="preserve">placed in both L0 and L1 for the lowest temporal level pictures, and is placed only in L0 for all other pictures. </w:t>
      </w:r>
    </w:p>
    <w:p w:rsidR="003836C1" w:rsidRDefault="00504B2B" w:rsidP="003836C1">
      <w:pPr>
        <w:numPr>
          <w:ilvl w:val="0"/>
          <w:numId w:val="13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Only zero motion vectors are allowed when using ILR. </w:t>
      </w:r>
    </w:p>
    <w:p w:rsidR="003836C1" w:rsidRDefault="00504B2B" w:rsidP="003836C1">
      <w:pPr>
        <w:jc w:val="both"/>
        <w:rPr>
          <w:szCs w:val="22"/>
          <w:lang w:val="en-CA"/>
        </w:rPr>
      </w:pPr>
      <w:r w:rsidRPr="009132B4">
        <w:rPr>
          <w:szCs w:val="22"/>
          <w:lang w:val="en-CA"/>
        </w:rPr>
        <w:t>In document JCTVC-L</w:t>
      </w:r>
      <w:r w:rsidR="009132B4">
        <w:rPr>
          <w:szCs w:val="22"/>
          <w:lang w:val="en-CA"/>
        </w:rPr>
        <w:t>0059</w:t>
      </w:r>
      <w:r w:rsidR="003836C1" w:rsidRPr="009132B4">
        <w:rPr>
          <w:szCs w:val="22"/>
          <w:lang w:val="en-CA"/>
        </w:rPr>
        <w:t xml:space="preserve"> </w:t>
      </w:r>
      <w:fldSimple w:instr=" REF _Ref345164796 \r \h  \* MERGEFORMAT ">
        <w:r w:rsidR="00AA5067" w:rsidRPr="00AA5067">
          <w:rPr>
            <w:szCs w:val="22"/>
            <w:lang w:val="en-CA"/>
          </w:rPr>
          <w:t>[2]</w:t>
        </w:r>
      </w:fldSimple>
      <w:r w:rsidRPr="009132B4">
        <w:rPr>
          <w:szCs w:val="22"/>
          <w:lang w:val="en-CA"/>
        </w:rPr>
        <w:t xml:space="preserve">, </w:t>
      </w:r>
      <w:r w:rsidR="003836C1" w:rsidRPr="009132B4">
        <w:rPr>
          <w:szCs w:val="22"/>
          <w:lang w:val="en-CA"/>
        </w:rPr>
        <w:t xml:space="preserve">a picture level </w:t>
      </w:r>
      <w:r w:rsidRPr="009132B4">
        <w:rPr>
          <w:szCs w:val="22"/>
          <w:lang w:val="en-CA"/>
        </w:rPr>
        <w:t xml:space="preserve">processing </w:t>
      </w:r>
      <w:r w:rsidR="003836C1" w:rsidRPr="009132B4">
        <w:rPr>
          <w:szCs w:val="22"/>
          <w:lang w:val="en-CA"/>
        </w:rPr>
        <w:t xml:space="preserve">tool </w:t>
      </w:r>
      <w:r w:rsidRPr="009132B4">
        <w:rPr>
          <w:szCs w:val="22"/>
          <w:lang w:val="en-CA"/>
        </w:rPr>
        <w:t>is proposed to enhance the signal quality</w:t>
      </w:r>
      <w:r>
        <w:rPr>
          <w:szCs w:val="22"/>
          <w:lang w:val="en-CA"/>
        </w:rPr>
        <w:t xml:space="preserve"> of the chroma </w:t>
      </w:r>
      <w:r w:rsidR="009132B4">
        <w:rPr>
          <w:szCs w:val="22"/>
          <w:lang w:val="en-CA"/>
        </w:rPr>
        <w:t>planes in the</w:t>
      </w:r>
      <w:r>
        <w:rPr>
          <w:szCs w:val="22"/>
          <w:lang w:val="en-CA"/>
        </w:rPr>
        <w:t xml:space="preserve"> ILR</w:t>
      </w:r>
      <w:r w:rsidR="009132B4">
        <w:rPr>
          <w:szCs w:val="22"/>
          <w:lang w:val="en-CA"/>
        </w:rPr>
        <w:t xml:space="preserve"> picture</w:t>
      </w:r>
      <w:r>
        <w:rPr>
          <w:szCs w:val="22"/>
          <w:lang w:val="en-CA"/>
        </w:rPr>
        <w:t xml:space="preserve">. It can significantly improve the enhancement layer chroma coding efficiency.  </w:t>
      </w:r>
      <w:r w:rsidR="002B312C">
        <w:rPr>
          <w:szCs w:val="22"/>
          <w:lang w:val="en-CA"/>
        </w:rPr>
        <w:t xml:space="preserve">This chroma enhancement tool has been integrated into the TE2 software used in JCTVC-L0051. </w:t>
      </w:r>
    </w:p>
    <w:p w:rsidR="003836C1" w:rsidRDefault="009132B4" w:rsidP="003836C1">
      <w:pPr>
        <w:jc w:val="both"/>
        <w:rPr>
          <w:szCs w:val="22"/>
          <w:lang w:val="en-CA"/>
        </w:rPr>
      </w:pPr>
      <w:r w:rsidRPr="009132B4">
        <w:rPr>
          <w:szCs w:val="22"/>
          <w:lang w:val="en-CA"/>
        </w:rPr>
        <w:t>In TE5 document JCTVC-L0052</w:t>
      </w:r>
      <w:ins w:id="3" w:author="dongjx" w:date="2013-01-10T11:27:00Z">
        <w:r w:rsidR="002A1BEF">
          <w:rPr>
            <w:szCs w:val="22"/>
            <w:lang w:val="en-CA"/>
          </w:rPr>
          <w:t xml:space="preserve"> </w:t>
        </w:r>
        <w:r w:rsidR="00433EDB">
          <w:rPr>
            <w:szCs w:val="22"/>
            <w:lang w:val="en-CA"/>
          </w:rPr>
          <w:fldChar w:fldCharType="begin"/>
        </w:r>
        <w:r w:rsidR="002A1BEF">
          <w:rPr>
            <w:szCs w:val="22"/>
            <w:lang w:val="en-CA"/>
          </w:rPr>
          <w:instrText xml:space="preserve"> REF _Ref345580585 \r \h </w:instrText>
        </w:r>
      </w:ins>
      <w:r w:rsidR="00433EDB">
        <w:rPr>
          <w:szCs w:val="22"/>
          <w:lang w:val="en-CA"/>
        </w:rPr>
      </w:r>
      <w:r w:rsidR="00433EDB">
        <w:rPr>
          <w:szCs w:val="22"/>
          <w:lang w:val="en-CA"/>
        </w:rPr>
        <w:fldChar w:fldCharType="separate"/>
      </w:r>
      <w:ins w:id="4" w:author="dongjx" w:date="2013-01-10T11:27:00Z">
        <w:r w:rsidR="002A1BEF">
          <w:rPr>
            <w:szCs w:val="22"/>
            <w:lang w:val="en-CA"/>
          </w:rPr>
          <w:t>[3]</w:t>
        </w:r>
        <w:r w:rsidR="00433EDB">
          <w:rPr>
            <w:szCs w:val="22"/>
            <w:lang w:val="en-CA"/>
          </w:rPr>
          <w:fldChar w:fldCharType="end"/>
        </w:r>
      </w:ins>
      <w:r w:rsidR="00F96CCF" w:rsidRPr="009132B4">
        <w:rPr>
          <w:szCs w:val="22"/>
          <w:lang w:val="en-CA"/>
        </w:rPr>
        <w:t xml:space="preserve">, motion field mapping (MFM) is proposed to improve the TMVP process in the EL without requiring block level changes. MFM maps the motion field of the base layer picture into a virtual motion field for the ILR. This virtual motion field is then used for TMVP in the EL. </w:t>
      </w:r>
      <w:ins w:id="5" w:author="dongjx" w:date="2013-01-10T11:36:00Z">
        <w:r w:rsidR="002A1BEF">
          <w:rPr>
            <w:szCs w:val="22"/>
            <w:lang w:val="en-CA"/>
          </w:rPr>
          <w:t xml:space="preserve">Together with </w:t>
        </w:r>
        <w:r w:rsidR="002A1BEF" w:rsidRPr="009132B4">
          <w:rPr>
            <w:szCs w:val="22"/>
            <w:lang w:val="en-CA"/>
          </w:rPr>
          <w:t>JCTVC-L</w:t>
        </w:r>
        <w:r w:rsidR="002A1BEF">
          <w:rPr>
            <w:szCs w:val="22"/>
            <w:lang w:val="en-CA"/>
          </w:rPr>
          <w:t>0059</w:t>
        </w:r>
        <w:r w:rsidR="002A1BEF" w:rsidRPr="009132B4">
          <w:rPr>
            <w:szCs w:val="22"/>
            <w:lang w:val="en-CA"/>
          </w:rPr>
          <w:t xml:space="preserve"> </w:t>
        </w:r>
        <w:r w:rsidR="00433EDB">
          <w:fldChar w:fldCharType="begin"/>
        </w:r>
        <w:r w:rsidR="002A1BEF">
          <w:instrText xml:space="preserve"> REF _Ref345164796 \r \h  \* MERGEFORMAT </w:instrText>
        </w:r>
      </w:ins>
      <w:ins w:id="6" w:author="dongjx" w:date="2013-01-10T11:36:00Z">
        <w:r w:rsidR="00433EDB">
          <w:fldChar w:fldCharType="separate"/>
        </w:r>
        <w:r w:rsidR="002A1BEF" w:rsidRPr="00AA5067">
          <w:rPr>
            <w:szCs w:val="22"/>
            <w:lang w:val="en-CA"/>
          </w:rPr>
          <w:t>[2]</w:t>
        </w:r>
        <w:r w:rsidR="00433EDB">
          <w:fldChar w:fldCharType="end"/>
        </w:r>
        <w:r w:rsidR="002A1BEF">
          <w:t xml:space="preserve">, this MFM tool has also been integrated into the TE2 software used in </w:t>
        </w:r>
      </w:ins>
      <w:ins w:id="7" w:author="dongjx" w:date="2013-01-10T11:37:00Z">
        <w:r w:rsidR="002A1BEF">
          <w:rPr>
            <w:szCs w:val="22"/>
            <w:lang w:val="en-CA"/>
          </w:rPr>
          <w:t xml:space="preserve">JCTVC-L0051. </w:t>
        </w:r>
      </w:ins>
    </w:p>
    <w:p w:rsidR="00FB15B1" w:rsidRDefault="00FB15B1" w:rsidP="003836C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 xml:space="preserve">Additionally, there are a number of other picture level processing </w:t>
      </w:r>
      <w:r w:rsidR="00B96AEF">
        <w:rPr>
          <w:szCs w:val="22"/>
          <w:lang w:val="en-CA"/>
        </w:rPr>
        <w:t xml:space="preserve">tools that </w:t>
      </w:r>
      <w:r>
        <w:rPr>
          <w:szCs w:val="22"/>
          <w:lang w:val="en-CA"/>
        </w:rPr>
        <w:t>require HLS-only changes</w:t>
      </w:r>
      <w:r w:rsidR="00B96AEF">
        <w:rPr>
          <w:szCs w:val="22"/>
          <w:lang w:val="en-CA"/>
        </w:rPr>
        <w:t xml:space="preserve"> and can be combined with the ref_idx framework to improve performance</w:t>
      </w:r>
      <w:r>
        <w:rPr>
          <w:szCs w:val="22"/>
          <w:lang w:val="en-CA"/>
        </w:rPr>
        <w:t xml:space="preserve">. These tools include </w:t>
      </w:r>
      <w:r w:rsidR="009132B4">
        <w:rPr>
          <w:szCs w:val="22"/>
          <w:lang w:val="en-CA"/>
        </w:rPr>
        <w:t>al</w:t>
      </w:r>
      <w:r w:rsidR="00B96AEF">
        <w:rPr>
          <w:szCs w:val="22"/>
          <w:lang w:val="en-CA"/>
        </w:rPr>
        <w:t xml:space="preserve">most </w:t>
      </w:r>
      <w:r w:rsidR="009132B4">
        <w:rPr>
          <w:szCs w:val="22"/>
          <w:lang w:val="en-CA"/>
        </w:rPr>
        <w:t xml:space="preserve">all </w:t>
      </w:r>
      <w:r w:rsidR="00B96AEF">
        <w:rPr>
          <w:szCs w:val="22"/>
          <w:lang w:val="en-CA"/>
        </w:rPr>
        <w:t xml:space="preserve">of the </w:t>
      </w:r>
      <w:r>
        <w:rPr>
          <w:szCs w:val="22"/>
          <w:lang w:val="en-CA"/>
        </w:rPr>
        <w:t>inter layer filtering techniques</w:t>
      </w:r>
      <w:r w:rsidR="009132B4">
        <w:rPr>
          <w:szCs w:val="22"/>
          <w:lang w:val="en-CA"/>
        </w:rPr>
        <w:t xml:space="preserve"> tested</w:t>
      </w:r>
      <w:r>
        <w:rPr>
          <w:szCs w:val="22"/>
          <w:lang w:val="en-CA"/>
        </w:rPr>
        <w:t xml:space="preserve"> </w:t>
      </w:r>
      <w:r w:rsidR="00CF7CB4">
        <w:rPr>
          <w:szCs w:val="22"/>
          <w:lang w:val="en-CA"/>
        </w:rPr>
        <w:t xml:space="preserve">in TE4 </w:t>
      </w:r>
      <w:r w:rsidR="00433EDB">
        <w:rPr>
          <w:szCs w:val="22"/>
          <w:lang w:val="en-CA"/>
        </w:rPr>
        <w:fldChar w:fldCharType="begin"/>
      </w:r>
      <w:r w:rsidR="00CF7CB4">
        <w:rPr>
          <w:szCs w:val="22"/>
          <w:lang w:val="en-CA"/>
        </w:rPr>
        <w:instrText xml:space="preserve"> REF _Ref345338962 \r \h </w:instrText>
      </w:r>
      <w:r w:rsidR="00433EDB">
        <w:rPr>
          <w:szCs w:val="22"/>
          <w:lang w:val="en-CA"/>
        </w:rPr>
      </w:r>
      <w:r w:rsidR="00433EDB">
        <w:rPr>
          <w:szCs w:val="22"/>
          <w:lang w:val="en-CA"/>
        </w:rPr>
        <w:fldChar w:fldCharType="separate"/>
      </w:r>
      <w:r w:rsidR="00AA5067">
        <w:rPr>
          <w:szCs w:val="22"/>
          <w:lang w:val="en-CA"/>
        </w:rPr>
        <w:t>[5]</w:t>
      </w:r>
      <w:r w:rsidR="00433EDB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</w:t>
      </w:r>
      <w:r w:rsidR="002B312C">
        <w:rPr>
          <w:szCs w:val="22"/>
          <w:lang w:val="en-CA"/>
        </w:rPr>
        <w:t>the differential mode coding tool in JCTVC-L0213</w:t>
      </w:r>
      <w:r w:rsidR="00AA5067">
        <w:rPr>
          <w:szCs w:val="22"/>
          <w:lang w:val="en-CA"/>
        </w:rPr>
        <w:t xml:space="preserve"> </w:t>
      </w:r>
      <w:r w:rsidR="00433EDB">
        <w:rPr>
          <w:szCs w:val="22"/>
          <w:lang w:val="en-CA"/>
        </w:rPr>
        <w:fldChar w:fldCharType="begin"/>
      </w:r>
      <w:r w:rsidR="00AA5067">
        <w:rPr>
          <w:szCs w:val="22"/>
          <w:lang w:val="en-CA"/>
        </w:rPr>
        <w:instrText xml:space="preserve"> REF _Ref345323662 \r \h </w:instrText>
      </w:r>
      <w:r w:rsidR="00433EDB">
        <w:rPr>
          <w:szCs w:val="22"/>
          <w:lang w:val="en-CA"/>
        </w:rPr>
      </w:r>
      <w:r w:rsidR="00433EDB">
        <w:rPr>
          <w:szCs w:val="22"/>
          <w:lang w:val="en-CA"/>
        </w:rPr>
        <w:fldChar w:fldCharType="separate"/>
      </w:r>
      <w:r w:rsidR="00AA5067">
        <w:rPr>
          <w:szCs w:val="22"/>
          <w:lang w:val="en-CA"/>
        </w:rPr>
        <w:t>[4]</w:t>
      </w:r>
      <w:r w:rsidR="00433EDB">
        <w:rPr>
          <w:szCs w:val="22"/>
          <w:lang w:val="en-CA"/>
        </w:rPr>
        <w:fldChar w:fldCharType="end"/>
      </w:r>
      <w:r w:rsidR="00AA5067">
        <w:rPr>
          <w:szCs w:val="22"/>
          <w:lang w:val="en-CA"/>
        </w:rPr>
        <w:t>,</w:t>
      </w:r>
      <w:r w:rsidR="002B312C">
        <w:rPr>
          <w:szCs w:val="22"/>
          <w:lang w:val="en-CA"/>
        </w:rPr>
        <w:t xml:space="preserve"> </w:t>
      </w:r>
      <w:r>
        <w:rPr>
          <w:szCs w:val="22"/>
          <w:lang w:val="en-CA"/>
        </w:rPr>
        <w:t>a</w:t>
      </w:r>
      <w:r w:rsidR="00B96AEF">
        <w:rPr>
          <w:szCs w:val="22"/>
          <w:lang w:val="en-CA"/>
        </w:rPr>
        <w:t xml:space="preserve">s well as </w:t>
      </w:r>
      <w:r>
        <w:rPr>
          <w:szCs w:val="22"/>
          <w:lang w:val="en-CA"/>
        </w:rPr>
        <w:t>the skipped slice</w:t>
      </w:r>
      <w:r w:rsidR="009132B4">
        <w:rPr>
          <w:szCs w:val="22"/>
          <w:lang w:val="en-CA"/>
        </w:rPr>
        <w:t xml:space="preserve"> </w:t>
      </w:r>
      <w:r w:rsidR="002B312C">
        <w:rPr>
          <w:szCs w:val="22"/>
          <w:lang w:val="en-CA"/>
        </w:rPr>
        <w:t>tool</w:t>
      </w:r>
      <w:r>
        <w:rPr>
          <w:szCs w:val="22"/>
          <w:lang w:val="en-CA"/>
        </w:rPr>
        <w:t xml:space="preserve"> </w:t>
      </w:r>
      <w:r w:rsidR="00B96AEF">
        <w:rPr>
          <w:szCs w:val="22"/>
          <w:lang w:val="en-CA"/>
        </w:rPr>
        <w:t xml:space="preserve">in TE2 </w:t>
      </w:r>
      <w:r w:rsidR="00433EDB">
        <w:rPr>
          <w:szCs w:val="22"/>
          <w:lang w:val="en-CA"/>
        </w:rPr>
        <w:fldChar w:fldCharType="begin"/>
      </w:r>
      <w:r w:rsidR="00AA5067">
        <w:rPr>
          <w:szCs w:val="22"/>
          <w:lang w:val="en-CA"/>
        </w:rPr>
        <w:instrText xml:space="preserve"> REF _Ref345339055 \r \h </w:instrText>
      </w:r>
      <w:r w:rsidR="00433EDB">
        <w:rPr>
          <w:szCs w:val="22"/>
          <w:lang w:val="en-CA"/>
        </w:rPr>
      </w:r>
      <w:r w:rsidR="00433EDB">
        <w:rPr>
          <w:szCs w:val="22"/>
          <w:lang w:val="en-CA"/>
        </w:rPr>
        <w:fldChar w:fldCharType="separate"/>
      </w:r>
      <w:r w:rsidR="00AA5067">
        <w:rPr>
          <w:szCs w:val="22"/>
          <w:lang w:val="en-CA"/>
        </w:rPr>
        <w:t>[6]</w:t>
      </w:r>
      <w:r w:rsidR="00433EDB">
        <w:rPr>
          <w:szCs w:val="22"/>
          <w:lang w:val="en-CA"/>
        </w:rPr>
        <w:fldChar w:fldCharType="end"/>
      </w:r>
      <w:r w:rsidR="00433EDB">
        <w:rPr>
          <w:szCs w:val="22"/>
          <w:lang w:val="en-CA"/>
        </w:rPr>
        <w:fldChar w:fldCharType="begin"/>
      </w:r>
      <w:r w:rsidR="00AA5067">
        <w:rPr>
          <w:szCs w:val="22"/>
          <w:lang w:val="en-CA"/>
        </w:rPr>
        <w:instrText xml:space="preserve"> REF _Ref345339079 \r \h </w:instrText>
      </w:r>
      <w:r w:rsidR="00433EDB">
        <w:rPr>
          <w:szCs w:val="22"/>
          <w:lang w:val="en-CA"/>
        </w:rPr>
      </w:r>
      <w:r w:rsidR="00433EDB">
        <w:rPr>
          <w:szCs w:val="22"/>
          <w:lang w:val="en-CA"/>
        </w:rPr>
        <w:fldChar w:fldCharType="separate"/>
      </w:r>
      <w:r w:rsidR="00AA5067">
        <w:rPr>
          <w:szCs w:val="22"/>
          <w:lang w:val="en-CA"/>
        </w:rPr>
        <w:t>[7]</w:t>
      </w:r>
      <w:r w:rsidR="00433EDB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. </w:t>
      </w:r>
      <w:r w:rsidR="009132B4">
        <w:rPr>
          <w:szCs w:val="22"/>
          <w:lang w:val="en-CA"/>
        </w:rPr>
        <w:t>It is expected that combination with these tools can further improve the coding performance of HLS-only based SHVC performance. However, d</w:t>
      </w:r>
      <w:r>
        <w:rPr>
          <w:szCs w:val="22"/>
          <w:lang w:val="en-CA"/>
        </w:rPr>
        <w:t xml:space="preserve">ue to time constraint, </w:t>
      </w:r>
      <w:r w:rsidR="00AF7DCB">
        <w:rPr>
          <w:szCs w:val="22"/>
          <w:lang w:val="en-CA"/>
        </w:rPr>
        <w:t xml:space="preserve">combination with </w:t>
      </w:r>
      <w:r>
        <w:rPr>
          <w:szCs w:val="22"/>
          <w:lang w:val="en-CA"/>
        </w:rPr>
        <w:t xml:space="preserve">these tools </w:t>
      </w:r>
      <w:r w:rsidR="00AF7DCB">
        <w:rPr>
          <w:szCs w:val="22"/>
          <w:lang w:val="en-CA"/>
        </w:rPr>
        <w:t xml:space="preserve">was not </w:t>
      </w:r>
      <w:r w:rsidR="002B312C">
        <w:rPr>
          <w:szCs w:val="22"/>
          <w:lang w:val="en-CA"/>
        </w:rPr>
        <w:t xml:space="preserve">implemented or </w:t>
      </w:r>
      <w:r w:rsidR="00AF7DCB">
        <w:rPr>
          <w:szCs w:val="22"/>
          <w:lang w:val="en-CA"/>
        </w:rPr>
        <w:t>tested</w:t>
      </w:r>
      <w:r>
        <w:rPr>
          <w:szCs w:val="22"/>
          <w:lang w:val="en-CA"/>
        </w:rPr>
        <w:t xml:space="preserve">. </w:t>
      </w:r>
    </w:p>
    <w:p w:rsidR="00F4643D" w:rsidRPr="005B217D" w:rsidRDefault="00F4643D" w:rsidP="00F4643D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D931B3" w:rsidRDefault="00C5042B" w:rsidP="009234A5">
      <w:pPr>
        <w:jc w:val="both"/>
        <w:rPr>
          <w:ins w:id="8" w:author="dongjx" w:date="2013-01-10T11:49:00Z"/>
          <w:szCs w:val="22"/>
          <w:lang w:val="en-CA"/>
        </w:rPr>
      </w:pPr>
      <w:r>
        <w:rPr>
          <w:szCs w:val="22"/>
          <w:lang w:val="en-CA"/>
        </w:rPr>
        <w:t>The HLS-only coding tools in JCTVC-L</w:t>
      </w:r>
      <w:r w:rsidR="009132B4">
        <w:rPr>
          <w:szCs w:val="22"/>
          <w:lang w:val="en-CA"/>
        </w:rPr>
        <w:t>0051</w:t>
      </w:r>
      <w:r>
        <w:rPr>
          <w:szCs w:val="22"/>
          <w:lang w:val="en-CA"/>
        </w:rPr>
        <w:t xml:space="preserve"> </w:t>
      </w:r>
      <w:r w:rsidR="00433EDB">
        <w:rPr>
          <w:szCs w:val="22"/>
          <w:lang w:val="en-CA"/>
        </w:rPr>
        <w:fldChar w:fldCharType="begin"/>
      </w:r>
      <w:r w:rsidR="00AF7DCB">
        <w:rPr>
          <w:szCs w:val="22"/>
          <w:lang w:val="en-CA"/>
        </w:rPr>
        <w:instrText xml:space="preserve"> REF _Ref345188256 \r \h </w:instrText>
      </w:r>
      <w:r w:rsidR="00433EDB">
        <w:rPr>
          <w:szCs w:val="22"/>
          <w:lang w:val="en-CA"/>
        </w:rPr>
      </w:r>
      <w:r w:rsidR="00433EDB">
        <w:rPr>
          <w:szCs w:val="22"/>
          <w:lang w:val="en-CA"/>
        </w:rPr>
        <w:fldChar w:fldCharType="separate"/>
      </w:r>
      <w:r w:rsidR="00AA5067">
        <w:rPr>
          <w:szCs w:val="22"/>
          <w:lang w:val="en-CA"/>
        </w:rPr>
        <w:t>[1]</w:t>
      </w:r>
      <w:r w:rsidR="00433EDB">
        <w:rPr>
          <w:szCs w:val="22"/>
          <w:lang w:val="en-CA"/>
        </w:rPr>
        <w:fldChar w:fldCharType="end"/>
      </w:r>
      <w:ins w:id="9" w:author="dongjx" w:date="2013-01-10T11:28:00Z">
        <w:r w:rsidR="002A1BEF">
          <w:rPr>
            <w:szCs w:val="22"/>
            <w:lang w:val="en-CA"/>
          </w:rPr>
          <w:t>,</w:t>
        </w:r>
      </w:ins>
      <w:r w:rsidR="00AF7DCB">
        <w:rPr>
          <w:szCs w:val="22"/>
          <w:lang w:val="en-CA"/>
        </w:rPr>
        <w:t xml:space="preserve"> </w:t>
      </w:r>
      <w:del w:id="10" w:author="dongjx" w:date="2013-01-10T11:28:00Z">
        <w:r w:rsidDel="002A1BEF">
          <w:rPr>
            <w:szCs w:val="22"/>
            <w:lang w:val="en-CA"/>
          </w:rPr>
          <w:delText xml:space="preserve">and </w:delText>
        </w:r>
      </w:del>
      <w:r>
        <w:rPr>
          <w:szCs w:val="22"/>
          <w:lang w:val="en-CA"/>
        </w:rPr>
        <w:t>JCTVC-L</w:t>
      </w:r>
      <w:r w:rsidR="009132B4">
        <w:rPr>
          <w:szCs w:val="22"/>
          <w:lang w:val="en-CA"/>
        </w:rPr>
        <w:t>0059</w:t>
      </w:r>
      <w:r>
        <w:rPr>
          <w:szCs w:val="22"/>
          <w:lang w:val="en-CA"/>
        </w:rPr>
        <w:t xml:space="preserve"> </w:t>
      </w:r>
      <w:r w:rsidR="00433EDB">
        <w:rPr>
          <w:szCs w:val="22"/>
          <w:lang w:val="en-CA"/>
        </w:rPr>
        <w:fldChar w:fldCharType="begin"/>
      </w:r>
      <w:r w:rsidR="00AF7DCB">
        <w:rPr>
          <w:szCs w:val="22"/>
          <w:lang w:val="en-CA"/>
        </w:rPr>
        <w:instrText xml:space="preserve"> REF _Ref345188258 \r \h </w:instrText>
      </w:r>
      <w:r w:rsidR="00433EDB">
        <w:rPr>
          <w:szCs w:val="22"/>
          <w:lang w:val="en-CA"/>
        </w:rPr>
      </w:r>
      <w:r w:rsidR="00433EDB">
        <w:rPr>
          <w:szCs w:val="22"/>
          <w:lang w:val="en-CA"/>
        </w:rPr>
        <w:fldChar w:fldCharType="separate"/>
      </w:r>
      <w:r w:rsidR="00AA5067">
        <w:rPr>
          <w:szCs w:val="22"/>
          <w:lang w:val="en-CA"/>
        </w:rPr>
        <w:t>[2]</w:t>
      </w:r>
      <w:r w:rsidR="00433EDB">
        <w:rPr>
          <w:szCs w:val="22"/>
          <w:lang w:val="en-CA"/>
        </w:rPr>
        <w:fldChar w:fldCharType="end"/>
      </w:r>
      <w:ins w:id="11" w:author="dongjx" w:date="2013-01-10T11:28:00Z">
        <w:r w:rsidR="002A1BEF">
          <w:rPr>
            <w:szCs w:val="22"/>
            <w:lang w:val="en-CA"/>
          </w:rPr>
          <w:t xml:space="preserve">, and JCTVC-L0052 </w:t>
        </w:r>
        <w:r w:rsidR="00433EDB">
          <w:rPr>
            <w:szCs w:val="22"/>
            <w:lang w:val="en-CA"/>
          </w:rPr>
          <w:fldChar w:fldCharType="begin"/>
        </w:r>
        <w:r w:rsidR="002A1BEF">
          <w:rPr>
            <w:szCs w:val="22"/>
            <w:lang w:val="en-CA"/>
          </w:rPr>
          <w:instrText xml:space="preserve"> REF _Ref345580585 \r \h </w:instrText>
        </w:r>
      </w:ins>
      <w:r w:rsidR="00433EDB">
        <w:rPr>
          <w:szCs w:val="22"/>
          <w:lang w:val="en-CA"/>
        </w:rPr>
      </w:r>
      <w:ins w:id="12" w:author="dongjx" w:date="2013-01-10T11:28:00Z">
        <w:r w:rsidR="00433EDB">
          <w:rPr>
            <w:szCs w:val="22"/>
            <w:lang w:val="en-CA"/>
          </w:rPr>
          <w:fldChar w:fldCharType="separate"/>
        </w:r>
        <w:r w:rsidR="002A1BEF">
          <w:rPr>
            <w:szCs w:val="22"/>
            <w:lang w:val="en-CA"/>
          </w:rPr>
          <w:t>[3]</w:t>
        </w:r>
        <w:r w:rsidR="00433EDB">
          <w:rPr>
            <w:szCs w:val="22"/>
            <w:lang w:val="en-CA"/>
          </w:rPr>
          <w:fldChar w:fldCharType="end"/>
        </w:r>
      </w:ins>
      <w:r w:rsidR="00AF7DCB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are combined together and implemented in SMuC v0.1.1. </w:t>
      </w:r>
      <w:ins w:id="13" w:author="dongjx" w:date="2013-01-10T15:00:00Z">
        <w:r w:rsidR="00F05A8C">
          <w:rPr>
            <w:lang w:val="en-CA"/>
          </w:rPr>
          <w:t>The encoder-side bug fix for the ref_idx framework provided in JCTVC-L0167 [8] is also integrated into the same software, although the bug fix does not have an impact on coding performance when the TE2 setting 2 in JCTVC-L0051 is used.</w:t>
        </w:r>
      </w:ins>
    </w:p>
    <w:p w:rsidR="00F4643D" w:rsidRPr="005B217D" w:rsidRDefault="00F96CCF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Table 1 shows the</w:t>
      </w:r>
      <w:r w:rsidR="00C5042B">
        <w:rPr>
          <w:szCs w:val="22"/>
          <w:lang w:val="en-CA"/>
        </w:rPr>
        <w:t xml:space="preserve"> summary performance in comparison with simulcast under SHVC common test conditions. Table 2 shows the average BD rate reduction for each prediction setting, AI, RA and LDP. On average, the combined tools achieve </w:t>
      </w:r>
      <w:r w:rsidR="002B312C">
        <w:rPr>
          <w:szCs w:val="22"/>
          <w:lang w:val="en-CA"/>
        </w:rPr>
        <w:t xml:space="preserve">BD rates of </w:t>
      </w:r>
      <w:ins w:id="14" w:author="dongjx" w:date="2013-01-10T11:44:00Z">
        <w:r w:rsidR="006A7FAC" w:rsidRPr="006A7FAC">
          <w:rPr>
            <w:lang w:val="en-CA"/>
          </w:rPr>
          <w:t>(-28.5%, -31.6%, -32.5%), (-22.1%, -21.1%, -19.5%), and (-16.5%, -15.0%, -13.3%)</w:t>
        </w:r>
      </w:ins>
      <w:del w:id="15" w:author="dongjx" w:date="2013-01-10T11:44:00Z">
        <w:r w:rsidR="00C5042B" w:rsidRPr="000E6552" w:rsidDel="000E6552">
          <w:rPr>
            <w:lang w:val="en-CA"/>
          </w:rPr>
          <w:delText>(-28.5%, -31.6%, -32.3%), (-21.3%, -19.6%, -17.8%), and (-16.0%, -14.2%, -12.5%)</w:delText>
        </w:r>
      </w:del>
      <w:r w:rsidR="002B312C" w:rsidRPr="000E6552">
        <w:rPr>
          <w:lang w:val="en-CA"/>
        </w:rPr>
        <w:t xml:space="preserve"> for (Y, U, V)</w:t>
      </w:r>
      <w:r w:rsidR="00C5042B" w:rsidRPr="000E6552">
        <w:rPr>
          <w:lang w:val="en-CA"/>
        </w:rPr>
        <w:t>.</w:t>
      </w:r>
      <w:r w:rsidR="00C5042B">
        <w:rPr>
          <w:lang w:val="en-CA"/>
        </w:rPr>
        <w:t xml:space="preserve"> </w:t>
      </w:r>
      <w:r w:rsidR="00C5042B" w:rsidRPr="000E6552">
        <w:rPr>
          <w:szCs w:val="22"/>
          <w:lang w:val="en-CA"/>
        </w:rPr>
        <w:t>Detailed performance data can be found in the accompanying excel files.</w:t>
      </w:r>
      <w:r w:rsidR="00157588">
        <w:rPr>
          <w:szCs w:val="22"/>
          <w:lang w:val="en-CA"/>
        </w:rPr>
        <w:t xml:space="preserve"> </w:t>
      </w:r>
    </w:p>
    <w:p w:rsidR="00CE04DC" w:rsidRDefault="00F4643D">
      <w:pPr>
        <w:pStyle w:val="Caption"/>
        <w:keepNext/>
        <w:spacing w:after="240"/>
        <w:jc w:val="center"/>
        <w:rPr>
          <w:ins w:id="16" w:author="dongjx" w:date="2013-01-10T11:40:00Z"/>
          <w:noProof/>
        </w:rPr>
      </w:pPr>
      <w:r>
        <w:t xml:space="preserve">Table </w:t>
      </w:r>
      <w:fldSimple w:instr=" SEQ Table \* ARABIC ">
        <w:r w:rsidR="008209D2">
          <w:rPr>
            <w:noProof/>
          </w:rPr>
          <w:t>1</w:t>
        </w:r>
      </w:fldSimple>
      <w:r>
        <w:t>. Performance comparison of ref_idx (TE2 setting 2 + zeroMV)</w:t>
      </w:r>
      <w:ins w:id="17" w:author="dongjx" w:date="2013-01-10T11:33:00Z">
        <w:r w:rsidR="002A1BEF">
          <w:t>, motion field mapping,</w:t>
        </w:r>
      </w:ins>
      <w:r>
        <w:rPr>
          <w:noProof/>
        </w:rPr>
        <w:t xml:space="preserve"> and chroma enhancement vs. Simulcast</w:t>
      </w:r>
    </w:p>
    <w:tbl>
      <w:tblPr>
        <w:tblW w:w="5000" w:type="pct"/>
        <w:tblLook w:val="04A0"/>
      </w:tblPr>
      <w:tblGrid>
        <w:gridCol w:w="1572"/>
        <w:gridCol w:w="894"/>
        <w:gridCol w:w="878"/>
        <w:gridCol w:w="894"/>
        <w:gridCol w:w="895"/>
        <w:gridCol w:w="879"/>
        <w:gridCol w:w="895"/>
        <w:gridCol w:w="889"/>
        <w:gridCol w:w="889"/>
        <w:gridCol w:w="891"/>
      </w:tblGrid>
      <w:tr w:rsidR="000E6552" w:rsidRPr="000E6552" w:rsidTr="000E6552">
        <w:trPr>
          <w:trHeight w:val="240"/>
          <w:ins w:id="18" w:author="dongjx" w:date="2013-01-10T11:40:00Z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6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21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AI HEVC 2x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23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AI HEVC 1.5x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5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27" w:author="dongjx" w:date="2013-01-10T11:40:00Z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6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44" w:author="dongjx" w:date="2013-01-10T11:40:00Z"/>
        </w:trPr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6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Class A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" w:author="dongjx" w:date="2013-01-10T11:40:00Z"/>
                <w:rFonts w:ascii="Arial" w:hAnsi="Arial" w:cs="Arial"/>
                <w:sz w:val="18"/>
                <w:szCs w:val="18"/>
              </w:rPr>
            </w:pPr>
            <w:ins w:id="48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-27.8%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" w:author="dongjx" w:date="2013-01-10T11:40:00Z"/>
                <w:rFonts w:ascii="Arial" w:hAnsi="Arial" w:cs="Arial"/>
                <w:sz w:val="18"/>
                <w:szCs w:val="18"/>
              </w:rPr>
            </w:pPr>
            <w:ins w:id="50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-31.0%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" w:author="dongjx" w:date="2013-01-10T11:40:00Z"/>
                <w:rFonts w:ascii="Arial" w:hAnsi="Arial" w:cs="Arial"/>
                <w:sz w:val="18"/>
                <w:szCs w:val="18"/>
              </w:rPr>
            </w:pPr>
            <w:ins w:id="52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-30.9%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5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56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5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3DCA" w:rsidRPr="000E6552" w:rsidTr="000E6552">
        <w:trPr>
          <w:trHeight w:val="240"/>
          <w:ins w:id="62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6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Class B</w:t>
              </w:r>
            </w:ins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" w:author="dongjx" w:date="2013-01-10T11:40:00Z"/>
                <w:rFonts w:ascii="Arial" w:hAnsi="Arial" w:cs="Arial"/>
                <w:sz w:val="18"/>
                <w:szCs w:val="18"/>
              </w:rPr>
            </w:pPr>
            <w:ins w:id="66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-22.0%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" w:author="dongjx" w:date="2013-01-10T11:40:00Z"/>
                <w:rFonts w:ascii="Arial" w:hAnsi="Arial" w:cs="Arial"/>
                <w:sz w:val="18"/>
                <w:szCs w:val="18"/>
              </w:rPr>
            </w:pPr>
            <w:ins w:id="68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-25.0%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" w:author="dongjx" w:date="2013-01-10T11:40:00Z"/>
                <w:rFonts w:ascii="Arial" w:hAnsi="Arial" w:cs="Arial"/>
                <w:sz w:val="18"/>
                <w:szCs w:val="18"/>
              </w:rPr>
            </w:pPr>
            <w:ins w:id="70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-25.9%</w:t>
              </w:r>
            </w:ins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" w:author="dongjx" w:date="2013-01-10T11:40:00Z"/>
                <w:rFonts w:ascii="Arial" w:hAnsi="Arial" w:cs="Arial"/>
                <w:sz w:val="18"/>
                <w:szCs w:val="18"/>
              </w:rPr>
            </w:pPr>
            <w:ins w:id="72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-33.5%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" w:author="dongjx" w:date="2013-01-10T11:40:00Z"/>
                <w:rFonts w:ascii="Arial" w:hAnsi="Arial" w:cs="Arial"/>
                <w:sz w:val="18"/>
                <w:szCs w:val="18"/>
              </w:rPr>
            </w:pPr>
            <w:ins w:id="74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-36.4%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" w:author="dongjx" w:date="2013-01-10T11:40:00Z"/>
                <w:rFonts w:ascii="Arial" w:hAnsi="Arial" w:cs="Arial"/>
                <w:sz w:val="18"/>
                <w:szCs w:val="18"/>
              </w:rPr>
            </w:pPr>
            <w:ins w:id="76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-37.7%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3DCA" w:rsidRPr="000E6552" w:rsidTr="000E6552">
        <w:trPr>
          <w:trHeight w:val="240"/>
          <w:ins w:id="80" w:author="dongjx" w:date="2013-01-10T11:40:00Z"/>
        </w:trPr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82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Overall (EL+BL)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" w:author="dongjx" w:date="2013-01-10T11:40:00Z"/>
                <w:rFonts w:ascii="Arial" w:hAnsi="Arial" w:cs="Arial"/>
                <w:sz w:val="18"/>
                <w:szCs w:val="18"/>
              </w:rPr>
            </w:pPr>
            <w:ins w:id="84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-23.6%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" w:author="dongjx" w:date="2013-01-10T11:40:00Z"/>
                <w:rFonts w:ascii="Arial" w:hAnsi="Arial" w:cs="Arial"/>
                <w:sz w:val="18"/>
                <w:szCs w:val="18"/>
              </w:rPr>
            </w:pPr>
            <w:ins w:id="86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-26.7%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" w:author="dongjx" w:date="2013-01-10T11:40:00Z"/>
                <w:rFonts w:ascii="Arial" w:hAnsi="Arial" w:cs="Arial"/>
                <w:sz w:val="18"/>
                <w:szCs w:val="18"/>
              </w:rPr>
            </w:pPr>
            <w:ins w:id="88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-27.3%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9" w:author="dongjx" w:date="2013-01-10T11:40:00Z"/>
                <w:rFonts w:ascii="Arial" w:hAnsi="Arial" w:cs="Arial"/>
                <w:sz w:val="18"/>
                <w:szCs w:val="18"/>
              </w:rPr>
            </w:pPr>
            <w:ins w:id="90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-33.5%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1" w:author="dongjx" w:date="2013-01-10T11:40:00Z"/>
                <w:rFonts w:ascii="Arial" w:hAnsi="Arial" w:cs="Arial"/>
                <w:sz w:val="18"/>
                <w:szCs w:val="18"/>
              </w:rPr>
            </w:pPr>
            <w:ins w:id="92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-36.4%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3" w:author="dongjx" w:date="2013-01-10T11:40:00Z"/>
                <w:rFonts w:ascii="Arial" w:hAnsi="Arial" w:cs="Arial"/>
                <w:sz w:val="18"/>
                <w:szCs w:val="18"/>
              </w:rPr>
            </w:pPr>
            <w:ins w:id="94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-37.7%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98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" w:author="dongjx" w:date="2013-01-10T11:40:00Z"/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ins w:id="100" w:author="dongjx" w:date="2013-01-10T11:40:00Z">
              <w:r w:rsidRPr="000E6552">
                <w:rPr>
                  <w:rFonts w:ascii="Arial" w:hAnsi="Arial" w:cs="Arial"/>
                  <w:b/>
                  <w:bCs/>
                  <w:color w:val="7F7F7F"/>
                  <w:sz w:val="18"/>
                  <w:szCs w:val="18"/>
                </w:rPr>
                <w:t>Overall (EL)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102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-36.0%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104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-40.8%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106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-41.2%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7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108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-59.5%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110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-62.3%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112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-63.8%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116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1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Enc Time[%]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2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213.0%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2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157.1%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126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2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Dec Time[%]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3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109.8%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3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99.8%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136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3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BL Match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4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Matched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4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Matched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146" w:author="dongjx" w:date="2013-01-10T11:40:00Z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0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2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157" w:author="dongjx" w:date="2013-01-10T11:40:00Z"/>
        </w:trPr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6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9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160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RA HEVC 2x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1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162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RA HEVC 1.5x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3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164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RA HEVC SNR</w:t>
              </w:r>
            </w:ins>
          </w:p>
        </w:tc>
      </w:tr>
      <w:tr w:rsidR="000E6552" w:rsidRPr="000E6552" w:rsidTr="000E6552">
        <w:trPr>
          <w:trHeight w:val="240"/>
          <w:ins w:id="165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6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7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7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7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76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7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8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8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8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</w:tr>
      <w:tr w:rsidR="00B33DCA" w:rsidRPr="000E6552" w:rsidTr="000E6552">
        <w:trPr>
          <w:trHeight w:val="240"/>
          <w:ins w:id="185" w:author="dongjx" w:date="2013-01-10T11:40:00Z"/>
        </w:trPr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87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Class A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8" w:author="dongjx" w:date="2013-01-10T11:40:00Z"/>
                <w:rFonts w:ascii="Arial" w:hAnsi="Arial" w:cs="Arial"/>
                <w:sz w:val="18"/>
                <w:szCs w:val="18"/>
              </w:rPr>
            </w:pPr>
            <w:ins w:id="189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-19.8%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0" w:author="dongjx" w:date="2013-01-10T11:40:00Z"/>
                <w:rFonts w:ascii="Arial" w:hAnsi="Arial" w:cs="Arial"/>
                <w:sz w:val="18"/>
                <w:szCs w:val="18"/>
              </w:rPr>
            </w:pPr>
            <w:ins w:id="191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-18.5%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2" w:author="dongjx" w:date="2013-01-10T11:40:00Z"/>
                <w:rFonts w:ascii="Arial" w:hAnsi="Arial" w:cs="Arial"/>
                <w:sz w:val="18"/>
                <w:szCs w:val="18"/>
              </w:rPr>
            </w:pPr>
            <w:ins w:id="193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-16.3%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95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97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199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0" w:author="dongjx" w:date="2013-01-10T11:40:00Z"/>
                <w:rFonts w:ascii="Arial" w:hAnsi="Arial" w:cs="Arial"/>
                <w:sz w:val="18"/>
                <w:szCs w:val="18"/>
              </w:rPr>
            </w:pPr>
            <w:ins w:id="201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-22.7%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2" w:author="dongjx" w:date="2013-01-10T11:40:00Z"/>
                <w:rFonts w:ascii="Arial" w:hAnsi="Arial" w:cs="Arial"/>
                <w:sz w:val="18"/>
                <w:szCs w:val="18"/>
              </w:rPr>
            </w:pPr>
            <w:ins w:id="203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-22.0%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4" w:author="dongjx" w:date="2013-01-10T11:40:00Z"/>
                <w:rFonts w:ascii="Arial" w:hAnsi="Arial" w:cs="Arial"/>
                <w:sz w:val="18"/>
                <w:szCs w:val="18"/>
              </w:rPr>
            </w:pPr>
            <w:ins w:id="205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-17.8%</w:t>
              </w:r>
            </w:ins>
          </w:p>
        </w:tc>
      </w:tr>
      <w:tr w:rsidR="000E6552" w:rsidRPr="000E6552" w:rsidTr="000E6552">
        <w:trPr>
          <w:trHeight w:val="240"/>
          <w:ins w:id="206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0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Class B</w:t>
              </w:r>
            </w:ins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9" w:author="dongjx" w:date="2013-01-10T11:40:00Z"/>
                <w:rFonts w:ascii="Arial" w:hAnsi="Arial" w:cs="Arial"/>
                <w:sz w:val="18"/>
                <w:szCs w:val="18"/>
              </w:rPr>
            </w:pPr>
            <w:ins w:id="210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-16.8%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1" w:author="dongjx" w:date="2013-01-10T11:40:00Z"/>
                <w:rFonts w:ascii="Arial" w:hAnsi="Arial" w:cs="Arial"/>
                <w:sz w:val="18"/>
                <w:szCs w:val="18"/>
              </w:rPr>
            </w:pPr>
            <w:ins w:id="212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-15.9%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3" w:author="dongjx" w:date="2013-01-10T11:40:00Z"/>
                <w:rFonts w:ascii="Arial" w:hAnsi="Arial" w:cs="Arial"/>
                <w:sz w:val="18"/>
                <w:szCs w:val="18"/>
              </w:rPr>
            </w:pPr>
            <w:ins w:id="214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-15.7%</w:t>
              </w:r>
            </w:ins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5" w:author="dongjx" w:date="2013-01-10T11:40:00Z"/>
                <w:rFonts w:ascii="Arial" w:hAnsi="Arial" w:cs="Arial"/>
                <w:sz w:val="18"/>
                <w:szCs w:val="18"/>
              </w:rPr>
            </w:pPr>
            <w:ins w:id="216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-27.4%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7" w:author="dongjx" w:date="2013-01-10T11:40:00Z"/>
                <w:rFonts w:ascii="Arial" w:hAnsi="Arial" w:cs="Arial"/>
                <w:sz w:val="18"/>
                <w:szCs w:val="18"/>
              </w:rPr>
            </w:pPr>
            <w:ins w:id="218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-26.9%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dongjx" w:date="2013-01-10T11:40:00Z"/>
                <w:rFonts w:ascii="Arial" w:hAnsi="Arial" w:cs="Arial"/>
                <w:sz w:val="18"/>
                <w:szCs w:val="18"/>
              </w:rPr>
            </w:pPr>
            <w:ins w:id="220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-26.3%</w:t>
              </w:r>
            </w:ins>
          </w:p>
        </w:tc>
        <w:tc>
          <w:tcPr>
            <w:tcW w:w="49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1" w:author="dongjx" w:date="2013-01-10T11:40:00Z"/>
                <w:rFonts w:ascii="Arial" w:hAnsi="Arial" w:cs="Arial"/>
                <w:sz w:val="18"/>
                <w:szCs w:val="18"/>
              </w:rPr>
            </w:pPr>
            <w:ins w:id="222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-20.8%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3" w:author="dongjx" w:date="2013-01-10T11:40:00Z"/>
                <w:rFonts w:ascii="Arial" w:hAnsi="Arial" w:cs="Arial"/>
                <w:sz w:val="18"/>
                <w:szCs w:val="18"/>
              </w:rPr>
            </w:pPr>
            <w:ins w:id="224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-19.0%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5" w:author="dongjx" w:date="2013-01-10T11:40:00Z"/>
                <w:rFonts w:ascii="Arial" w:hAnsi="Arial" w:cs="Arial"/>
                <w:sz w:val="18"/>
                <w:szCs w:val="18"/>
              </w:rPr>
            </w:pPr>
            <w:ins w:id="226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-15.9%</w:t>
              </w:r>
            </w:ins>
          </w:p>
        </w:tc>
      </w:tr>
      <w:tr w:rsidR="000E6552" w:rsidRPr="000E6552" w:rsidTr="000E6552">
        <w:trPr>
          <w:trHeight w:val="240"/>
          <w:ins w:id="227" w:author="dongjx" w:date="2013-01-10T11:40:00Z"/>
        </w:trPr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8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229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Overall (EL+BL)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0" w:author="dongjx" w:date="2013-01-10T11:40:00Z"/>
                <w:rFonts w:ascii="Arial" w:hAnsi="Arial" w:cs="Arial"/>
                <w:sz w:val="18"/>
                <w:szCs w:val="18"/>
              </w:rPr>
            </w:pPr>
            <w:ins w:id="231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-17.6%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2" w:author="dongjx" w:date="2013-01-10T11:40:00Z"/>
                <w:rFonts w:ascii="Arial" w:hAnsi="Arial" w:cs="Arial"/>
                <w:sz w:val="18"/>
                <w:szCs w:val="18"/>
              </w:rPr>
            </w:pPr>
            <w:ins w:id="233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-16.7%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4" w:author="dongjx" w:date="2013-01-10T11:40:00Z"/>
                <w:rFonts w:ascii="Arial" w:hAnsi="Arial" w:cs="Arial"/>
                <w:sz w:val="18"/>
                <w:szCs w:val="18"/>
              </w:rPr>
            </w:pPr>
            <w:ins w:id="235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-15.9%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6" w:author="dongjx" w:date="2013-01-10T11:40:00Z"/>
                <w:rFonts w:ascii="Arial" w:hAnsi="Arial" w:cs="Arial"/>
                <w:sz w:val="18"/>
                <w:szCs w:val="18"/>
              </w:rPr>
            </w:pPr>
            <w:ins w:id="237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-27.4%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8" w:author="dongjx" w:date="2013-01-10T11:40:00Z"/>
                <w:rFonts w:ascii="Arial" w:hAnsi="Arial" w:cs="Arial"/>
                <w:sz w:val="18"/>
                <w:szCs w:val="18"/>
              </w:rPr>
            </w:pPr>
            <w:ins w:id="239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-26.9%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0" w:author="dongjx" w:date="2013-01-10T11:40:00Z"/>
                <w:rFonts w:ascii="Arial" w:hAnsi="Arial" w:cs="Arial"/>
                <w:sz w:val="18"/>
                <w:szCs w:val="18"/>
              </w:rPr>
            </w:pPr>
            <w:ins w:id="241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-26.3%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2" w:author="dongjx" w:date="2013-01-10T11:40:00Z"/>
                <w:rFonts w:ascii="Arial" w:hAnsi="Arial" w:cs="Arial"/>
                <w:sz w:val="18"/>
                <w:szCs w:val="18"/>
              </w:rPr>
            </w:pPr>
            <w:ins w:id="243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-21.4%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4" w:author="dongjx" w:date="2013-01-10T11:40:00Z"/>
                <w:rFonts w:ascii="Arial" w:hAnsi="Arial" w:cs="Arial"/>
                <w:sz w:val="18"/>
                <w:szCs w:val="18"/>
              </w:rPr>
            </w:pPr>
            <w:ins w:id="245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-19.8%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6" w:author="dongjx" w:date="2013-01-10T11:40:00Z"/>
                <w:rFonts w:ascii="Arial" w:hAnsi="Arial" w:cs="Arial"/>
                <w:sz w:val="18"/>
                <w:szCs w:val="18"/>
              </w:rPr>
            </w:pPr>
            <w:ins w:id="247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-16.4%</w:t>
              </w:r>
            </w:ins>
          </w:p>
        </w:tc>
      </w:tr>
      <w:tr w:rsidR="000E6552" w:rsidRPr="000E6552" w:rsidTr="000E6552">
        <w:trPr>
          <w:trHeight w:val="240"/>
          <w:ins w:id="248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9" w:author="dongjx" w:date="2013-01-10T11:40:00Z"/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ins w:id="250" w:author="dongjx" w:date="2013-01-10T11:40:00Z">
              <w:r w:rsidRPr="000E6552">
                <w:rPr>
                  <w:rFonts w:ascii="Arial" w:hAnsi="Arial" w:cs="Arial"/>
                  <w:b/>
                  <w:bCs/>
                  <w:color w:val="7F7F7F"/>
                  <w:sz w:val="18"/>
                  <w:szCs w:val="18"/>
                </w:rPr>
                <w:t>Overall (EL)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1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52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-27.2%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3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54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-25.8%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5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56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-24.2%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58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-49.1%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9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60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-47.5%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1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62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-46.2%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3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64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-33.7%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5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66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-33.2%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7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268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-27.7%</w:t>
              </w:r>
            </w:ins>
          </w:p>
        </w:tc>
      </w:tr>
      <w:tr w:rsidR="000E6552" w:rsidRPr="000E6552" w:rsidTr="000E6552">
        <w:trPr>
          <w:trHeight w:val="240"/>
          <w:ins w:id="269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0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71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Enc Time[%]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2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73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103.7%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75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100.8%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77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102.6%</w:t>
              </w:r>
            </w:ins>
          </w:p>
        </w:tc>
      </w:tr>
      <w:tr w:rsidR="000E6552" w:rsidRPr="000E6552" w:rsidTr="000E6552">
        <w:trPr>
          <w:trHeight w:val="240"/>
          <w:ins w:id="278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8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Dec Time[%]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8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191.4%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8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192.5%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86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137.0%</w:t>
              </w:r>
            </w:ins>
          </w:p>
        </w:tc>
      </w:tr>
      <w:tr w:rsidR="000E6552" w:rsidRPr="000E6552" w:rsidTr="000E6552">
        <w:trPr>
          <w:trHeight w:val="240"/>
          <w:ins w:id="287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89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BL Match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0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91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Matched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2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93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Matched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295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Matched</w:t>
              </w:r>
            </w:ins>
          </w:p>
        </w:tc>
      </w:tr>
      <w:tr w:rsidR="000E6552" w:rsidRPr="000E6552" w:rsidTr="000E6552">
        <w:trPr>
          <w:trHeight w:val="240"/>
          <w:ins w:id="296" w:author="dongjx" w:date="2013-01-10T11:40:00Z"/>
        </w:trPr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0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2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E6552" w:rsidRPr="000E6552" w:rsidTr="000E6552">
        <w:trPr>
          <w:trHeight w:val="240"/>
          <w:ins w:id="307" w:author="dongjx" w:date="2013-01-10T11:40:00Z"/>
        </w:trPr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6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9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310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LD-P HEVC 2x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1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312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LD-P HEVC 1.5x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3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314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LD-P HEVC SNR</w:t>
              </w:r>
            </w:ins>
          </w:p>
        </w:tc>
      </w:tr>
      <w:tr w:rsidR="000E6552" w:rsidRPr="000E6552" w:rsidTr="000E6552">
        <w:trPr>
          <w:trHeight w:val="240"/>
          <w:ins w:id="315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1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2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2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2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26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2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3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3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3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</w:tr>
      <w:tr w:rsidR="00B33DCA" w:rsidRPr="000E6552" w:rsidTr="000E6552">
        <w:trPr>
          <w:trHeight w:val="240"/>
          <w:ins w:id="335" w:author="dongjx" w:date="2013-01-10T11:40:00Z"/>
        </w:trPr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37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Class A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8" w:author="dongjx" w:date="2013-01-10T11:40:00Z"/>
                <w:rFonts w:ascii="Arial" w:hAnsi="Arial" w:cs="Arial"/>
                <w:sz w:val="18"/>
                <w:szCs w:val="18"/>
              </w:rPr>
            </w:pPr>
            <w:ins w:id="339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-14.2%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0" w:author="dongjx" w:date="2013-01-10T11:40:00Z"/>
                <w:rFonts w:ascii="Arial" w:hAnsi="Arial" w:cs="Arial"/>
                <w:sz w:val="18"/>
                <w:szCs w:val="18"/>
              </w:rPr>
            </w:pPr>
            <w:ins w:id="341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-10.1%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2" w:author="dongjx" w:date="2013-01-10T11:40:00Z"/>
                <w:rFonts w:ascii="Arial" w:hAnsi="Arial" w:cs="Arial"/>
                <w:sz w:val="18"/>
                <w:szCs w:val="18"/>
              </w:rPr>
            </w:pPr>
            <w:ins w:id="343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-7.9%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45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47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49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 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0" w:author="dongjx" w:date="2013-01-10T11:40:00Z"/>
                <w:rFonts w:ascii="Arial" w:hAnsi="Arial" w:cs="Arial"/>
                <w:sz w:val="18"/>
                <w:szCs w:val="18"/>
              </w:rPr>
            </w:pPr>
            <w:ins w:id="351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-14.9%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2" w:author="dongjx" w:date="2013-01-10T11:40:00Z"/>
                <w:rFonts w:ascii="Arial" w:hAnsi="Arial" w:cs="Arial"/>
                <w:sz w:val="18"/>
                <w:szCs w:val="18"/>
              </w:rPr>
            </w:pPr>
            <w:ins w:id="353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-15.3%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4" w:author="dongjx" w:date="2013-01-10T11:40:00Z"/>
                <w:rFonts w:ascii="Arial" w:hAnsi="Arial" w:cs="Arial"/>
                <w:sz w:val="18"/>
                <w:szCs w:val="18"/>
              </w:rPr>
            </w:pPr>
            <w:ins w:id="355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-11.4%</w:t>
              </w:r>
            </w:ins>
          </w:p>
        </w:tc>
      </w:tr>
      <w:tr w:rsidR="000E6552" w:rsidRPr="000E6552" w:rsidTr="000E6552">
        <w:trPr>
          <w:trHeight w:val="240"/>
          <w:ins w:id="356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7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358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Class B</w:t>
              </w:r>
            </w:ins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9" w:author="dongjx" w:date="2013-01-10T11:40:00Z"/>
                <w:rFonts w:ascii="Arial" w:hAnsi="Arial" w:cs="Arial"/>
                <w:sz w:val="18"/>
                <w:szCs w:val="18"/>
              </w:rPr>
            </w:pPr>
            <w:ins w:id="360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-12.3%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1" w:author="dongjx" w:date="2013-01-10T11:40:00Z"/>
                <w:rFonts w:ascii="Arial" w:hAnsi="Arial" w:cs="Arial"/>
                <w:sz w:val="18"/>
                <w:szCs w:val="18"/>
              </w:rPr>
            </w:pPr>
            <w:ins w:id="362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-10.5%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3" w:author="dongjx" w:date="2013-01-10T11:40:00Z"/>
                <w:rFonts w:ascii="Arial" w:hAnsi="Arial" w:cs="Arial"/>
                <w:sz w:val="18"/>
                <w:szCs w:val="18"/>
              </w:rPr>
            </w:pPr>
            <w:ins w:id="364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-9.8%</w:t>
              </w:r>
            </w:ins>
          </w:p>
        </w:tc>
        <w:tc>
          <w:tcPr>
            <w:tcW w:w="4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5" w:author="dongjx" w:date="2013-01-10T11:40:00Z"/>
                <w:rFonts w:ascii="Arial" w:hAnsi="Arial" w:cs="Arial"/>
                <w:sz w:val="18"/>
                <w:szCs w:val="18"/>
              </w:rPr>
            </w:pPr>
            <w:ins w:id="366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-22.7%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7" w:author="dongjx" w:date="2013-01-10T11:40:00Z"/>
                <w:rFonts w:ascii="Arial" w:hAnsi="Arial" w:cs="Arial"/>
                <w:sz w:val="18"/>
                <w:szCs w:val="18"/>
              </w:rPr>
            </w:pPr>
            <w:ins w:id="368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-21.3%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9" w:author="dongjx" w:date="2013-01-10T11:40:00Z"/>
                <w:rFonts w:ascii="Arial" w:hAnsi="Arial" w:cs="Arial"/>
                <w:sz w:val="18"/>
                <w:szCs w:val="18"/>
              </w:rPr>
            </w:pPr>
            <w:ins w:id="370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-20.7%</w:t>
              </w:r>
            </w:ins>
          </w:p>
        </w:tc>
        <w:tc>
          <w:tcPr>
            <w:tcW w:w="49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1" w:author="dongjx" w:date="2013-01-10T11:40:00Z"/>
                <w:rFonts w:ascii="Arial" w:hAnsi="Arial" w:cs="Arial"/>
                <w:sz w:val="18"/>
                <w:szCs w:val="18"/>
              </w:rPr>
            </w:pPr>
            <w:ins w:id="372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-13.6%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3" w:author="dongjx" w:date="2013-01-10T11:40:00Z"/>
                <w:rFonts w:ascii="Arial" w:hAnsi="Arial" w:cs="Arial"/>
                <w:sz w:val="18"/>
                <w:szCs w:val="18"/>
              </w:rPr>
            </w:pPr>
            <w:ins w:id="374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-12.4%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5" w:author="dongjx" w:date="2013-01-10T11:40:00Z"/>
                <w:rFonts w:ascii="Arial" w:hAnsi="Arial" w:cs="Arial"/>
                <w:sz w:val="18"/>
                <w:szCs w:val="18"/>
              </w:rPr>
            </w:pPr>
            <w:ins w:id="376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-9.4%</w:t>
              </w:r>
            </w:ins>
          </w:p>
        </w:tc>
      </w:tr>
      <w:tr w:rsidR="000E6552" w:rsidRPr="000E6552" w:rsidTr="000E6552">
        <w:trPr>
          <w:trHeight w:val="240"/>
          <w:ins w:id="377" w:author="dongjx" w:date="2013-01-10T11:40:00Z"/>
        </w:trPr>
        <w:tc>
          <w:tcPr>
            <w:tcW w:w="54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8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ins w:id="379" w:author="dongjx" w:date="2013-01-10T11:40:00Z">
              <w:r w:rsidRPr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Overall (EL+BL)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0" w:author="dongjx" w:date="2013-01-10T11:40:00Z"/>
                <w:rFonts w:ascii="Arial" w:hAnsi="Arial" w:cs="Arial"/>
                <w:sz w:val="18"/>
                <w:szCs w:val="18"/>
              </w:rPr>
            </w:pPr>
            <w:ins w:id="381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-12.9%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2" w:author="dongjx" w:date="2013-01-10T11:40:00Z"/>
                <w:rFonts w:ascii="Arial" w:hAnsi="Arial" w:cs="Arial"/>
                <w:sz w:val="18"/>
                <w:szCs w:val="18"/>
              </w:rPr>
            </w:pPr>
            <w:ins w:id="383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-10.4%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4" w:author="dongjx" w:date="2013-01-10T11:40:00Z"/>
                <w:rFonts w:ascii="Arial" w:hAnsi="Arial" w:cs="Arial"/>
                <w:sz w:val="18"/>
                <w:szCs w:val="18"/>
              </w:rPr>
            </w:pPr>
            <w:ins w:id="385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-9.3%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6" w:author="dongjx" w:date="2013-01-10T11:40:00Z"/>
                <w:rFonts w:ascii="Arial" w:hAnsi="Arial" w:cs="Arial"/>
                <w:sz w:val="18"/>
                <w:szCs w:val="18"/>
              </w:rPr>
            </w:pPr>
            <w:ins w:id="387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-22.7%</w:t>
              </w:r>
            </w:ins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8" w:author="dongjx" w:date="2013-01-10T11:40:00Z"/>
                <w:rFonts w:ascii="Arial" w:hAnsi="Arial" w:cs="Arial"/>
                <w:sz w:val="18"/>
                <w:szCs w:val="18"/>
              </w:rPr>
            </w:pPr>
            <w:ins w:id="389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-21.3%</w:t>
              </w:r>
            </w:ins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0" w:author="dongjx" w:date="2013-01-10T11:40:00Z"/>
                <w:rFonts w:ascii="Arial" w:hAnsi="Arial" w:cs="Arial"/>
                <w:sz w:val="18"/>
                <w:szCs w:val="18"/>
              </w:rPr>
            </w:pPr>
            <w:ins w:id="391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-20.7%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2" w:author="dongjx" w:date="2013-01-10T11:40:00Z"/>
                <w:rFonts w:ascii="Arial" w:hAnsi="Arial" w:cs="Arial"/>
                <w:sz w:val="18"/>
                <w:szCs w:val="18"/>
              </w:rPr>
            </w:pPr>
            <w:ins w:id="393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-13.9%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4" w:author="dongjx" w:date="2013-01-10T11:40:00Z"/>
                <w:rFonts w:ascii="Arial" w:hAnsi="Arial" w:cs="Arial"/>
                <w:sz w:val="18"/>
                <w:szCs w:val="18"/>
              </w:rPr>
            </w:pPr>
            <w:ins w:id="395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-13.2%</w:t>
              </w:r>
            </w:ins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6" w:author="dongjx" w:date="2013-01-10T11:40:00Z"/>
                <w:rFonts w:ascii="Arial" w:hAnsi="Arial" w:cs="Arial"/>
                <w:sz w:val="18"/>
                <w:szCs w:val="18"/>
              </w:rPr>
            </w:pPr>
            <w:ins w:id="397" w:author="dongjx" w:date="2013-01-10T11:40:00Z">
              <w:r w:rsidRPr="000E6552">
                <w:rPr>
                  <w:rFonts w:ascii="Arial" w:hAnsi="Arial" w:cs="Arial"/>
                  <w:sz w:val="18"/>
                  <w:szCs w:val="18"/>
                </w:rPr>
                <w:t>-10.0%</w:t>
              </w:r>
            </w:ins>
          </w:p>
        </w:tc>
      </w:tr>
      <w:tr w:rsidR="000E6552" w:rsidRPr="000E6552" w:rsidTr="000E6552">
        <w:trPr>
          <w:trHeight w:val="240"/>
          <w:ins w:id="398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9" w:author="dongjx" w:date="2013-01-10T11:40:00Z"/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ins w:id="400" w:author="dongjx" w:date="2013-01-10T11:40:00Z">
              <w:r w:rsidRPr="000E6552">
                <w:rPr>
                  <w:rFonts w:ascii="Arial" w:hAnsi="Arial" w:cs="Arial"/>
                  <w:b/>
                  <w:bCs/>
                  <w:color w:val="7F7F7F"/>
                  <w:sz w:val="18"/>
                  <w:szCs w:val="18"/>
                </w:rPr>
                <w:t>Overall (EL)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1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02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-20.5%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3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04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-16.4%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5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06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-14.6%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7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08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-42.0%</w:t>
              </w:r>
            </w:ins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9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10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-38.6%</w:t>
              </w:r>
            </w:ins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1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12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-36.8%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3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14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-22.3%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5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16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-22.9%</w:t>
              </w:r>
            </w:ins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7" w:author="dongjx" w:date="2013-01-10T11:40:00Z"/>
                <w:rFonts w:ascii="Arial" w:hAnsi="Arial" w:cs="Arial"/>
                <w:color w:val="7F7F7F"/>
                <w:sz w:val="18"/>
                <w:szCs w:val="18"/>
              </w:rPr>
            </w:pPr>
            <w:ins w:id="418" w:author="dongjx" w:date="2013-01-10T11:40:00Z">
              <w:r w:rsidRPr="000E6552">
                <w:rPr>
                  <w:rFonts w:ascii="Arial" w:hAnsi="Arial" w:cs="Arial"/>
                  <w:color w:val="7F7F7F"/>
                  <w:sz w:val="18"/>
                  <w:szCs w:val="18"/>
                </w:rPr>
                <w:t>-17.7%</w:t>
              </w:r>
            </w:ins>
          </w:p>
        </w:tc>
      </w:tr>
      <w:tr w:rsidR="000E6552" w:rsidRPr="000E6552" w:rsidTr="000E6552">
        <w:trPr>
          <w:trHeight w:val="240"/>
          <w:ins w:id="419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0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21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Enc Time[%]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2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23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106.2%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25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94.1%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6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27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96.4%</w:t>
              </w:r>
            </w:ins>
          </w:p>
        </w:tc>
      </w:tr>
      <w:tr w:rsidR="000E6552" w:rsidRPr="000E6552" w:rsidTr="000E6552">
        <w:trPr>
          <w:trHeight w:val="240"/>
          <w:ins w:id="428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9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30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Dec Time[%]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1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32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197.1%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3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34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177.0%</w:t>
              </w:r>
            </w:ins>
          </w:p>
        </w:tc>
        <w:tc>
          <w:tcPr>
            <w:tcW w:w="14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5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36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132.6%</w:t>
              </w:r>
            </w:ins>
          </w:p>
        </w:tc>
      </w:tr>
      <w:tr w:rsidR="000E6552" w:rsidRPr="000E6552" w:rsidTr="000E6552">
        <w:trPr>
          <w:trHeight w:val="240"/>
          <w:ins w:id="437" w:author="dongjx" w:date="2013-01-10T11:40:00Z"/>
        </w:trPr>
        <w:tc>
          <w:tcPr>
            <w:tcW w:w="5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8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39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BL Match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0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41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Matched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2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43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Matched</w:t>
              </w:r>
            </w:ins>
          </w:p>
        </w:tc>
        <w:tc>
          <w:tcPr>
            <w:tcW w:w="14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E6552" w:rsidRPr="000E6552" w:rsidRDefault="000E6552" w:rsidP="000E655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4" w:author="dongjx" w:date="2013-01-10T11:40:00Z"/>
                <w:rFonts w:ascii="Arial" w:hAnsi="Arial" w:cs="Arial"/>
                <w:color w:val="000000"/>
                <w:sz w:val="18"/>
                <w:szCs w:val="18"/>
              </w:rPr>
            </w:pPr>
            <w:ins w:id="445" w:author="dongjx" w:date="2013-01-10T11:40:00Z">
              <w:r w:rsidRPr="000E6552">
                <w:rPr>
                  <w:rFonts w:ascii="Arial" w:hAnsi="Arial" w:cs="Arial"/>
                  <w:color w:val="000000"/>
                  <w:sz w:val="18"/>
                  <w:szCs w:val="18"/>
                </w:rPr>
                <w:t>Matched</w:t>
              </w:r>
            </w:ins>
          </w:p>
        </w:tc>
      </w:tr>
    </w:tbl>
    <w:p w:rsidR="00CE04DC" w:rsidRDefault="00CE04DC">
      <w:pPr>
        <w:rPr>
          <w:ins w:id="446" w:author="dongjx" w:date="2013-01-10T11:40:00Z"/>
        </w:rPr>
      </w:pPr>
    </w:p>
    <w:p w:rsidR="00CE04DC" w:rsidRDefault="00CE04DC"/>
    <w:tbl>
      <w:tblPr>
        <w:tblW w:w="0" w:type="auto"/>
        <w:jc w:val="center"/>
        <w:tblInd w:w="108" w:type="dxa"/>
        <w:tblLook w:val="04A0"/>
      </w:tblPr>
      <w:tblGrid>
        <w:gridCol w:w="1572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9132B4" w:rsidRPr="009132B4" w:rsidDel="000E6552" w:rsidTr="009132B4">
        <w:trPr>
          <w:trHeight w:val="240"/>
          <w:jc w:val="center"/>
          <w:del w:id="447" w:author="dongjx" w:date="2013-01-10T11:40:00Z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4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49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450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AI HEVC 2x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51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452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AI HEVC 1.5x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53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54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55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456" w:author="dongjx" w:date="2013-01-10T11:40:00Z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5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5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5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6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6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6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6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6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6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6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6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6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6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7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71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7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473" w:author="dongjx" w:date="2013-01-10T11:4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7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7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Class A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76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477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-27.8%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78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479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-31.0%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80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481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-30.9%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8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8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8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8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8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8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8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8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9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491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9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49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Class B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94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495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-22.0%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96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497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-25.0%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98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499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-25.9%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0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01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-33.5%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2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03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-36.4%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4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05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-37.7%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509" w:author="dongjx" w:date="2013-01-10T11:4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10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511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Overall (EL+BL)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12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13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-23.6%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14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15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-26.7%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16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17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-27.3%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18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19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-33.5%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20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21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-36.4%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22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523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-37.7%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2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25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2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527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28" w:author="dongjx" w:date="2013-01-10T11:40:00Z"/>
                <w:rFonts w:ascii="Arial" w:hAnsi="Arial" w:cs="Arial"/>
                <w:b/>
                <w:bCs/>
                <w:color w:val="7F7F7F"/>
                <w:sz w:val="18"/>
                <w:szCs w:val="18"/>
                <w:lang w:eastAsia="zh-CN"/>
              </w:rPr>
            </w:pPr>
            <w:del w:id="529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7F7F7F"/>
                  <w:sz w:val="18"/>
                  <w:szCs w:val="18"/>
                  <w:lang w:eastAsia="zh-CN"/>
                </w:rPr>
                <w:delText>Overall (EL)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30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531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-36.0%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32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533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-40.8%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34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535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-41.2%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36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537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-59.5%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38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539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-62.3%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40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541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-63.8%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4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4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4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545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4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4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Enc Time[%]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4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4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210.0%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5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5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166.1%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5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5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5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555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5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5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Dec Time[%]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5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5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94.0%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6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6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92.6%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6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6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6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565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6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6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BL Match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6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6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7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7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7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7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7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575" w:author="dongjx" w:date="2013-01-10T11:40:00Z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7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7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7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7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8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81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8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8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8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85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586" w:author="dongjx" w:date="2013-01-10T11:4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8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88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89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590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RA HEVC 2x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91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592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RA HEVC 1.5x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93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594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RA HEVC SNR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595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9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9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9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59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0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0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0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0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0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1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1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1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616" w:author="dongjx" w:date="2013-01-10T11:4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18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Class A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19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20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-18.9%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1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22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-16.5%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3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24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-14.3%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5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26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28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30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1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32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-21.8%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3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34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-20.0%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5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36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-15.4%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637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3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63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Class B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0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41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-16.0%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2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43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-14.3%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4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45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-14.0%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6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47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-26.8%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8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49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-25.9%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0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51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-25.0%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2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53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-19.9%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4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55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-17.4%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6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57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-13.9%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658" w:author="dongjx" w:date="2013-01-10T11:4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59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660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Overall (EL+BL)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1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62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-16.8%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3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64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-14.9%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5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66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-14.0%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7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68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-26.8%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9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70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-25.9%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1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72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-25.0%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3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74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-20.5%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5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76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-18.1%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77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678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-14.4%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679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0" w:author="dongjx" w:date="2013-01-10T11:40:00Z"/>
                <w:rFonts w:ascii="Arial" w:hAnsi="Arial" w:cs="Arial"/>
                <w:b/>
                <w:bCs/>
                <w:color w:val="7F7F7F"/>
                <w:sz w:val="18"/>
                <w:szCs w:val="18"/>
                <w:lang w:eastAsia="zh-CN"/>
              </w:rPr>
            </w:pPr>
            <w:del w:id="681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7F7F7F"/>
                  <w:sz w:val="18"/>
                  <w:szCs w:val="18"/>
                  <w:lang w:eastAsia="zh-CN"/>
                </w:rPr>
                <w:delText>Overall (EL)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2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83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-25.9%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4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85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-23.2%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6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87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-21.6%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8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89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-48.3%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0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91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-46.2%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2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93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-44.4%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4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95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-32.3%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6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97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-30.7%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98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699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-24.7%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700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1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02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Enc Time[%]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04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93.6%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5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06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88.7%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08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113.7%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709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1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Dec Time[%]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1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136.9%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1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128.9%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1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115.4%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718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1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20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BL Match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1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22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24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5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26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727" w:author="dongjx" w:date="2013-01-10T11:40:00Z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2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1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5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3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132B4" w:rsidRPr="009132B4" w:rsidDel="000E6552" w:rsidTr="009132B4">
        <w:trPr>
          <w:trHeight w:val="240"/>
          <w:jc w:val="center"/>
          <w:del w:id="738" w:author="dongjx" w:date="2013-01-10T11:4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3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40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1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742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LD-P HEVC 2x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3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744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LD-P HEVC 1.5x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5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746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LD-P HEVC SNR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747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4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5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5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5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5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5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6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6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6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6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768" w:author="dongjx" w:date="2013-01-10T11:4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6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70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Class A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1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72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-13.5%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3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74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-8.9%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5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76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-6.7%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78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80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1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82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 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3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84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-13.9%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5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86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-14.2%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87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88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-10.0%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789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0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791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Class B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2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93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-11.8%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4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95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-9.7%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6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97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-9.2%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8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799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-22.3%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0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01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-20.8%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2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03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-20.2%</w:delText>
              </w:r>
            </w:del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4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05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-12.9%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6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07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-11.6%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08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09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-8.3%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810" w:author="dongjx" w:date="2013-01-10T11:4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1" w:author="dongjx" w:date="2013-01-10T11:40:00Z"/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812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Overall (EL+BL)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3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14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-12.3%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5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16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-9.5%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7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18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-8.5%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9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20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-22.3%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1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22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-20.8%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3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24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-20.2%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5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26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-13.2%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7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28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-12.3%</w:delText>
              </w:r>
            </w:del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29" w:author="dongjx" w:date="2013-01-10T11:40:00Z"/>
                <w:rFonts w:ascii="Arial" w:hAnsi="Arial" w:cs="Arial"/>
                <w:sz w:val="18"/>
                <w:szCs w:val="18"/>
                <w:lang w:eastAsia="zh-CN"/>
              </w:rPr>
            </w:pPr>
            <w:del w:id="830" w:author="dongjx" w:date="2013-01-10T11:40:00Z">
              <w:r w:rsidRPr="009132B4" w:rsidDel="000E6552">
                <w:rPr>
                  <w:rFonts w:ascii="Arial" w:hAnsi="Arial" w:cs="Arial"/>
                  <w:sz w:val="18"/>
                  <w:szCs w:val="18"/>
                  <w:lang w:eastAsia="zh-CN"/>
                </w:rPr>
                <w:delText>-8.8%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831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2" w:author="dongjx" w:date="2013-01-10T11:40:00Z"/>
                <w:rFonts w:ascii="Arial" w:hAnsi="Arial" w:cs="Arial"/>
                <w:b/>
                <w:bCs/>
                <w:color w:val="7F7F7F"/>
                <w:sz w:val="18"/>
                <w:szCs w:val="18"/>
                <w:lang w:eastAsia="zh-CN"/>
              </w:rPr>
            </w:pPr>
            <w:del w:id="833" w:author="dongjx" w:date="2013-01-10T11:40:00Z">
              <w:r w:rsidRPr="009132B4" w:rsidDel="000E6552">
                <w:rPr>
                  <w:rFonts w:ascii="Arial" w:hAnsi="Arial" w:cs="Arial"/>
                  <w:b/>
                  <w:bCs/>
                  <w:color w:val="7F7F7F"/>
                  <w:sz w:val="18"/>
                  <w:szCs w:val="18"/>
                  <w:lang w:eastAsia="zh-CN"/>
                </w:rPr>
                <w:delText>Overall (EL)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4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35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-19.7%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6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37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-15.0%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8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39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-13.4%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0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41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-41.6%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2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43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-37.9%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4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45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-36.1%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6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47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-21.3%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48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49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-21.7%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0" w:author="dongjx" w:date="2013-01-10T11:40:00Z"/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del w:id="851" w:author="dongjx" w:date="2013-01-10T11:40:00Z">
              <w:r w:rsidRPr="009132B4" w:rsidDel="000E6552">
                <w:rPr>
                  <w:rFonts w:ascii="Arial" w:hAnsi="Arial" w:cs="Arial"/>
                  <w:color w:val="7F7F7F"/>
                  <w:sz w:val="18"/>
                  <w:szCs w:val="18"/>
                  <w:lang w:eastAsia="zh-CN"/>
                </w:rPr>
                <w:delText>-16.1%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852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54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Enc Time[%]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5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56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112.5%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58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111.5%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9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60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92.1%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861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62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63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Dec Time[%]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64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65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162.7%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66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67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154.3%</w:delText>
              </w:r>
            </w:del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68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69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101.2%</w:delText>
              </w:r>
            </w:del>
          </w:p>
        </w:tc>
      </w:tr>
      <w:tr w:rsidR="009132B4" w:rsidRPr="009132B4" w:rsidDel="000E6552" w:rsidTr="009132B4">
        <w:trPr>
          <w:trHeight w:val="240"/>
          <w:jc w:val="center"/>
          <w:del w:id="870" w:author="dongjx" w:date="2013-01-10T11:4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1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72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BL Match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3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74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5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76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32B4" w:rsidRPr="009132B4" w:rsidDel="000E655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7" w:author="dongjx" w:date="2013-01-10T11:40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878" w:author="dongjx" w:date="2013-01-10T11:40:00Z">
              <w:r w:rsidRPr="009132B4" w:rsidDel="000E655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</w:tr>
    </w:tbl>
    <w:p w:rsidR="009132B4" w:rsidRDefault="009132B4" w:rsidP="00677949"/>
    <w:p w:rsidR="00CE04DC" w:rsidRDefault="008209D2">
      <w:pPr>
        <w:pStyle w:val="Caption"/>
        <w:keepNext/>
        <w:spacing w:after="240"/>
        <w:jc w:val="center"/>
        <w:rPr>
          <w:ins w:id="879" w:author="dongjx" w:date="2013-01-10T11:38:00Z"/>
        </w:rPr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>. Average BD rate (EL+BL) for each prediction structure</w:t>
      </w:r>
    </w:p>
    <w:tbl>
      <w:tblPr>
        <w:tblW w:w="5320" w:type="dxa"/>
        <w:jc w:val="center"/>
        <w:tblInd w:w="98" w:type="dxa"/>
        <w:tblLook w:val="04A0"/>
      </w:tblPr>
      <w:tblGrid>
        <w:gridCol w:w="1420"/>
        <w:gridCol w:w="1300"/>
        <w:gridCol w:w="1300"/>
        <w:gridCol w:w="1300"/>
      </w:tblGrid>
      <w:tr w:rsidR="002953E2" w:rsidRPr="002953E2" w:rsidTr="002953E2">
        <w:trPr>
          <w:trHeight w:val="240"/>
          <w:jc w:val="center"/>
          <w:ins w:id="880" w:author="dongjx" w:date="2013-01-10T11:38:00Z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81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882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EL+BL</w:t>
              </w:r>
            </w:ins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3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884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Y</w:t>
              </w:r>
            </w:ins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5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886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U</w:t>
              </w:r>
            </w:ins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87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888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V</w:t>
              </w:r>
            </w:ins>
          </w:p>
        </w:tc>
      </w:tr>
      <w:tr w:rsidR="002953E2" w:rsidRPr="002953E2" w:rsidTr="002953E2">
        <w:trPr>
          <w:trHeight w:val="240"/>
          <w:jc w:val="center"/>
          <w:ins w:id="889" w:author="dongjx" w:date="2013-01-10T11:38:00Z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90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891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AI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892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893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-28.5%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894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895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-31.6%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896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897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-32.5%</w:t>
              </w:r>
            </w:ins>
          </w:p>
        </w:tc>
      </w:tr>
      <w:tr w:rsidR="002953E2" w:rsidRPr="002953E2" w:rsidTr="002953E2">
        <w:trPr>
          <w:trHeight w:val="240"/>
          <w:jc w:val="center"/>
          <w:ins w:id="898" w:author="dongjx" w:date="2013-01-10T11:38:00Z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99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900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RA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01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902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-22.1%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03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904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-21.1%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05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906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-19.5%</w:t>
              </w:r>
            </w:ins>
          </w:p>
        </w:tc>
      </w:tr>
      <w:tr w:rsidR="002953E2" w:rsidRPr="002953E2" w:rsidTr="002953E2">
        <w:trPr>
          <w:trHeight w:val="240"/>
          <w:jc w:val="center"/>
          <w:ins w:id="907" w:author="dongjx" w:date="2013-01-10T11:38:00Z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08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909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LD-P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10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911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-16.5%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12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913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-15.0%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53E2" w:rsidRPr="002953E2" w:rsidRDefault="002953E2" w:rsidP="002953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ins w:id="914" w:author="dongjx" w:date="2013-01-10T11:38:00Z"/>
                <w:rFonts w:ascii="Arial" w:hAnsi="Arial" w:cs="Arial"/>
                <w:color w:val="000000"/>
                <w:sz w:val="18"/>
                <w:szCs w:val="18"/>
              </w:rPr>
            </w:pPr>
            <w:ins w:id="915" w:author="dongjx" w:date="2013-01-10T11:38:00Z">
              <w:r w:rsidRPr="002953E2">
                <w:rPr>
                  <w:rFonts w:ascii="Arial" w:hAnsi="Arial" w:cs="Arial"/>
                  <w:color w:val="000000"/>
                  <w:sz w:val="18"/>
                  <w:szCs w:val="18"/>
                </w:rPr>
                <w:t>-13.3%</w:t>
              </w:r>
            </w:ins>
          </w:p>
        </w:tc>
      </w:tr>
    </w:tbl>
    <w:p w:rsidR="00CE04DC" w:rsidRDefault="00CE04DC">
      <w:pPr>
        <w:rPr>
          <w:ins w:id="916" w:author="dongjx" w:date="2013-01-10T11:38:00Z"/>
        </w:rPr>
      </w:pPr>
    </w:p>
    <w:p w:rsidR="00CE04DC" w:rsidRDefault="00CE04DC"/>
    <w:tbl>
      <w:tblPr>
        <w:tblW w:w="5320" w:type="dxa"/>
        <w:jc w:val="center"/>
        <w:tblInd w:w="98" w:type="dxa"/>
        <w:tblLook w:val="04A0"/>
      </w:tblPr>
      <w:tblGrid>
        <w:gridCol w:w="1420"/>
        <w:gridCol w:w="1300"/>
        <w:gridCol w:w="1300"/>
        <w:gridCol w:w="1300"/>
      </w:tblGrid>
      <w:tr w:rsidR="009132B4" w:rsidRPr="009132B4" w:rsidDel="002953E2" w:rsidTr="009132B4">
        <w:trPr>
          <w:trHeight w:val="240"/>
          <w:jc w:val="center"/>
          <w:del w:id="917" w:author="dongjx" w:date="2013-01-10T11:39:00Z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18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19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EL+BL</w:delText>
              </w:r>
            </w:del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20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21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22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23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24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25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</w:tr>
      <w:tr w:rsidR="009132B4" w:rsidRPr="009132B4" w:rsidDel="002953E2" w:rsidTr="009132B4">
        <w:trPr>
          <w:trHeight w:val="240"/>
          <w:jc w:val="center"/>
          <w:del w:id="926" w:author="dongjx" w:date="2013-01-10T11:39:00Z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27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28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AI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29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30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-28.5%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31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32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-31.6%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33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34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-32.5%</w:delText>
              </w:r>
            </w:del>
          </w:p>
        </w:tc>
      </w:tr>
      <w:tr w:rsidR="009132B4" w:rsidRPr="009132B4" w:rsidDel="002953E2" w:rsidTr="009132B4">
        <w:trPr>
          <w:trHeight w:val="240"/>
          <w:jc w:val="center"/>
          <w:del w:id="935" w:author="dongjx" w:date="2013-01-10T11:39:00Z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36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37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RA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38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39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-21.3%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40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41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-19.6%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42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43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-17.8%</w:delText>
              </w:r>
            </w:del>
          </w:p>
        </w:tc>
      </w:tr>
      <w:tr w:rsidR="009132B4" w:rsidRPr="009132B4" w:rsidDel="002953E2" w:rsidTr="009132B4">
        <w:trPr>
          <w:trHeight w:val="240"/>
          <w:jc w:val="center"/>
          <w:del w:id="944" w:author="dongjx" w:date="2013-01-10T11:39:00Z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45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46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LD-P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47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48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-16.0%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49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50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-14.2%</w:delText>
              </w:r>
            </w:del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32B4" w:rsidRPr="009132B4" w:rsidDel="002953E2" w:rsidRDefault="009132B4" w:rsidP="009132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951" w:author="dongjx" w:date="2013-01-10T11:39:00Z"/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del w:id="952" w:author="dongjx" w:date="2013-01-10T11:38:00Z">
              <w:r w:rsidRPr="009132B4" w:rsidDel="002953E2">
                <w:rPr>
                  <w:rFonts w:ascii="Arial" w:hAnsi="Arial" w:cs="Arial"/>
                  <w:color w:val="000000"/>
                  <w:sz w:val="18"/>
                  <w:szCs w:val="18"/>
                  <w:lang w:eastAsia="zh-CN"/>
                </w:rPr>
                <w:delText>-12.5%</w:delText>
              </w:r>
            </w:del>
          </w:p>
        </w:tc>
      </w:tr>
    </w:tbl>
    <w:p w:rsidR="002B312C" w:rsidRDefault="002B312C" w:rsidP="002977D0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2B312C" w:rsidRPr="002B312C" w:rsidRDefault="002B312C" w:rsidP="002B312C">
      <w:pPr>
        <w:rPr>
          <w:lang w:val="en-CA"/>
        </w:rPr>
      </w:pPr>
      <w:r>
        <w:rPr>
          <w:lang w:val="en-CA"/>
        </w:rPr>
        <w:t xml:space="preserve">This contribution presents the performance data of combining </w:t>
      </w:r>
      <w:del w:id="953" w:author="dongjx" w:date="2013-01-10T11:29:00Z">
        <w:r w:rsidDel="002A1BEF">
          <w:rPr>
            <w:lang w:val="en-CA"/>
          </w:rPr>
          <w:delText xml:space="preserve">two </w:delText>
        </w:r>
      </w:del>
      <w:ins w:id="954" w:author="dongjx" w:date="2013-01-10T11:29:00Z">
        <w:r w:rsidR="002A1BEF">
          <w:rPr>
            <w:lang w:val="en-CA"/>
          </w:rPr>
          <w:t xml:space="preserve">three </w:t>
        </w:r>
      </w:ins>
      <w:r>
        <w:rPr>
          <w:lang w:val="en-CA"/>
        </w:rPr>
        <w:t xml:space="preserve">HLS-only coding tools together. Compared to simulcast, (Y, U, V) BD rates of </w:t>
      </w:r>
      <w:r w:rsidRPr="00122070">
        <w:rPr>
          <w:lang w:val="en-CA"/>
        </w:rPr>
        <w:t>(-28.5%, -31.6%, -32.</w:t>
      </w:r>
      <w:del w:id="955" w:author="dongjx" w:date="2013-01-10T11:42:00Z">
        <w:r w:rsidRPr="00122070" w:rsidDel="000E6552">
          <w:rPr>
            <w:lang w:val="en-CA"/>
          </w:rPr>
          <w:delText>3</w:delText>
        </w:r>
      </w:del>
      <w:ins w:id="956" w:author="dongjx" w:date="2013-01-10T11:42:00Z">
        <w:r w:rsidR="006A7FAC" w:rsidRPr="006A7FAC">
          <w:rPr>
            <w:lang w:val="en-CA"/>
          </w:rPr>
          <w:t>5</w:t>
        </w:r>
      </w:ins>
      <w:r w:rsidRPr="00122070">
        <w:rPr>
          <w:lang w:val="en-CA"/>
        </w:rPr>
        <w:t>%), (-</w:t>
      </w:r>
      <w:del w:id="957" w:author="dongjx" w:date="2013-01-10T11:42:00Z">
        <w:r w:rsidRPr="00122070" w:rsidDel="000E6552">
          <w:rPr>
            <w:lang w:val="en-CA"/>
          </w:rPr>
          <w:delText>21</w:delText>
        </w:r>
      </w:del>
      <w:del w:id="958" w:author="dongjx" w:date="2013-01-10T11:43:00Z">
        <w:r w:rsidRPr="00122070" w:rsidDel="000E6552">
          <w:rPr>
            <w:lang w:val="en-CA"/>
          </w:rPr>
          <w:delText>.</w:delText>
        </w:r>
      </w:del>
      <w:del w:id="959" w:author="dongjx" w:date="2013-01-10T11:42:00Z">
        <w:r w:rsidRPr="00122070" w:rsidDel="000E6552">
          <w:rPr>
            <w:lang w:val="en-CA"/>
          </w:rPr>
          <w:delText>3</w:delText>
        </w:r>
      </w:del>
      <w:ins w:id="960" w:author="dongjx" w:date="2013-01-10T11:43:00Z">
        <w:r w:rsidR="006A7FAC" w:rsidRPr="006A7FAC">
          <w:rPr>
            <w:lang w:val="en-CA"/>
          </w:rPr>
          <w:t>22.1</w:t>
        </w:r>
      </w:ins>
      <w:r w:rsidRPr="00122070">
        <w:rPr>
          <w:lang w:val="en-CA"/>
        </w:rPr>
        <w:t>%, -</w:t>
      </w:r>
      <w:del w:id="961" w:author="dongjx" w:date="2013-01-10T11:43:00Z">
        <w:r w:rsidRPr="00122070" w:rsidDel="000E6552">
          <w:rPr>
            <w:lang w:val="en-CA"/>
          </w:rPr>
          <w:delText>19.6</w:delText>
        </w:r>
      </w:del>
      <w:ins w:id="962" w:author="dongjx" w:date="2013-01-10T11:43:00Z">
        <w:r w:rsidR="006A7FAC" w:rsidRPr="006A7FAC">
          <w:rPr>
            <w:lang w:val="en-CA"/>
          </w:rPr>
          <w:t>21.1</w:t>
        </w:r>
      </w:ins>
      <w:r w:rsidRPr="00122070">
        <w:rPr>
          <w:lang w:val="en-CA"/>
        </w:rPr>
        <w:t>%, -</w:t>
      </w:r>
      <w:del w:id="963" w:author="dongjx" w:date="2013-01-10T11:43:00Z">
        <w:r w:rsidRPr="00122070" w:rsidDel="000E6552">
          <w:rPr>
            <w:lang w:val="en-CA"/>
          </w:rPr>
          <w:delText>17.8</w:delText>
        </w:r>
      </w:del>
      <w:ins w:id="964" w:author="dongjx" w:date="2013-01-10T11:43:00Z">
        <w:r w:rsidR="006A7FAC" w:rsidRPr="006A7FAC">
          <w:rPr>
            <w:lang w:val="en-CA"/>
          </w:rPr>
          <w:t>19.5</w:t>
        </w:r>
      </w:ins>
      <w:r w:rsidRPr="00122070">
        <w:rPr>
          <w:lang w:val="en-CA"/>
        </w:rPr>
        <w:t>%), and (-</w:t>
      </w:r>
      <w:del w:id="965" w:author="dongjx" w:date="2013-01-10T11:43:00Z">
        <w:r w:rsidRPr="00122070" w:rsidDel="000E6552">
          <w:rPr>
            <w:lang w:val="en-CA"/>
          </w:rPr>
          <w:delText>16.0</w:delText>
        </w:r>
      </w:del>
      <w:ins w:id="966" w:author="dongjx" w:date="2013-01-10T11:43:00Z">
        <w:r w:rsidR="006A7FAC" w:rsidRPr="006A7FAC">
          <w:rPr>
            <w:lang w:val="en-CA"/>
          </w:rPr>
          <w:t>16.5</w:t>
        </w:r>
      </w:ins>
      <w:r w:rsidRPr="00122070">
        <w:rPr>
          <w:lang w:val="en-CA"/>
        </w:rPr>
        <w:t>%, -</w:t>
      </w:r>
      <w:del w:id="967" w:author="dongjx" w:date="2013-01-10T11:43:00Z">
        <w:r w:rsidRPr="00122070" w:rsidDel="000E6552">
          <w:rPr>
            <w:lang w:val="en-CA"/>
          </w:rPr>
          <w:delText>14.2</w:delText>
        </w:r>
      </w:del>
      <w:ins w:id="968" w:author="dongjx" w:date="2013-01-10T11:43:00Z">
        <w:r w:rsidR="006A7FAC" w:rsidRPr="006A7FAC">
          <w:rPr>
            <w:lang w:val="en-CA"/>
          </w:rPr>
          <w:t>15.0</w:t>
        </w:r>
      </w:ins>
      <w:r w:rsidRPr="00122070">
        <w:rPr>
          <w:lang w:val="en-CA"/>
        </w:rPr>
        <w:t>%, -</w:t>
      </w:r>
      <w:del w:id="969" w:author="dongjx" w:date="2013-01-10T11:43:00Z">
        <w:r w:rsidRPr="00122070" w:rsidDel="000E6552">
          <w:rPr>
            <w:lang w:val="en-CA"/>
          </w:rPr>
          <w:delText>12.5</w:delText>
        </w:r>
      </w:del>
      <w:ins w:id="970" w:author="dongjx" w:date="2013-01-10T11:43:00Z">
        <w:r w:rsidR="006A7FAC" w:rsidRPr="006A7FAC">
          <w:rPr>
            <w:lang w:val="en-CA"/>
          </w:rPr>
          <w:t>13.3</w:t>
        </w:r>
      </w:ins>
      <w:r w:rsidRPr="00122070">
        <w:rPr>
          <w:lang w:val="en-CA"/>
        </w:rPr>
        <w:t>%)</w:t>
      </w:r>
      <w:r>
        <w:rPr>
          <w:lang w:val="en-CA"/>
        </w:rPr>
        <w:t xml:space="preserve"> can be achieved for AI, RA, and LDP, respectively. It is noted that additional coding performance </w:t>
      </w:r>
      <w:r w:rsidR="00047312">
        <w:rPr>
          <w:lang w:val="en-CA"/>
        </w:rPr>
        <w:t>improvement</w:t>
      </w:r>
      <w:r>
        <w:rPr>
          <w:lang w:val="en-CA"/>
        </w:rPr>
        <w:t xml:space="preserve"> can be achieved by incorporating </w:t>
      </w:r>
      <w:r w:rsidR="00047312">
        <w:rPr>
          <w:lang w:val="en-CA"/>
        </w:rPr>
        <w:t xml:space="preserve">more HLS-only coding tools into the ref_idx framework in SMuC v0.1.1. </w:t>
      </w:r>
    </w:p>
    <w:p w:rsidR="002977D0" w:rsidRPr="00BC705E" w:rsidRDefault="002977D0" w:rsidP="002977D0">
      <w:pPr>
        <w:pStyle w:val="Heading1"/>
        <w:rPr>
          <w:lang w:val="en-CA"/>
        </w:rPr>
      </w:pPr>
      <w:r>
        <w:rPr>
          <w:lang w:val="en-CA"/>
        </w:rPr>
        <w:lastRenderedPageBreak/>
        <w:t>References</w:t>
      </w:r>
    </w:p>
    <w:p w:rsidR="001F2594" w:rsidRPr="009132B4" w:rsidRDefault="009132B4" w:rsidP="009234A5">
      <w:pPr>
        <w:pStyle w:val="References"/>
        <w:spacing w:after="120"/>
        <w:jc w:val="both"/>
        <w:rPr>
          <w:rFonts w:eastAsiaTheme="minorEastAsia"/>
          <w:sz w:val="22"/>
          <w:szCs w:val="22"/>
          <w:lang w:eastAsia="ko-KR"/>
        </w:rPr>
      </w:pPr>
      <w:bookmarkStart w:id="971" w:name="_Ref327540478"/>
      <w:bookmarkStart w:id="972" w:name="_Ref345188256"/>
      <w:r w:rsidRPr="009132B4">
        <w:rPr>
          <w:rFonts w:eastAsiaTheme="minorEastAsia"/>
          <w:sz w:val="22"/>
          <w:szCs w:val="22"/>
          <w:lang w:eastAsia="ko-KR"/>
        </w:rPr>
        <w:t xml:space="preserve">X. Xiu, Y. He, Y. He, Y. Ye, </w:t>
      </w:r>
      <w:r w:rsidRPr="009132B4">
        <w:rPr>
          <w:sz w:val="22"/>
          <w:szCs w:val="22"/>
        </w:rPr>
        <w:t>TE2: Results of test 3.2.1 on inter-layer reference picture placement</w:t>
      </w:r>
      <w:r w:rsidRPr="009132B4">
        <w:rPr>
          <w:rFonts w:eastAsiaTheme="minorEastAsia"/>
          <w:sz w:val="22"/>
          <w:szCs w:val="22"/>
          <w:lang w:eastAsia="ko-KR"/>
        </w:rPr>
        <w:t xml:space="preserve"> </w:t>
      </w:r>
      <w:r w:rsidR="002977D0" w:rsidRPr="009132B4">
        <w:rPr>
          <w:rFonts w:eastAsiaTheme="minorEastAsia"/>
          <w:sz w:val="22"/>
          <w:szCs w:val="22"/>
          <w:lang w:eastAsia="ko-KR"/>
        </w:rPr>
        <w:t>Document no. JCTVC-L</w:t>
      </w:r>
      <w:r w:rsidRPr="009132B4">
        <w:rPr>
          <w:rFonts w:eastAsiaTheme="minorEastAsia"/>
          <w:sz w:val="22"/>
          <w:szCs w:val="22"/>
          <w:lang w:eastAsia="ko-KR"/>
        </w:rPr>
        <w:t>0051</w:t>
      </w:r>
      <w:r w:rsidR="002977D0" w:rsidRPr="009132B4">
        <w:rPr>
          <w:rFonts w:eastAsiaTheme="minorEastAsia"/>
          <w:sz w:val="22"/>
          <w:szCs w:val="22"/>
          <w:lang w:eastAsia="ko-KR"/>
        </w:rPr>
        <w:t>, January 2013.</w:t>
      </w:r>
      <w:bookmarkEnd w:id="971"/>
      <w:bookmarkEnd w:id="972"/>
    </w:p>
    <w:p w:rsidR="002977D0" w:rsidRPr="009132B4" w:rsidRDefault="009132B4" w:rsidP="009234A5">
      <w:pPr>
        <w:pStyle w:val="References"/>
        <w:spacing w:after="120"/>
        <w:jc w:val="both"/>
        <w:rPr>
          <w:rFonts w:eastAsiaTheme="minorEastAsia"/>
          <w:sz w:val="22"/>
          <w:szCs w:val="22"/>
          <w:lang w:eastAsia="ko-KR"/>
        </w:rPr>
      </w:pPr>
      <w:bookmarkStart w:id="973" w:name="_Ref345164796"/>
      <w:bookmarkStart w:id="974" w:name="_Ref345188258"/>
      <w:r w:rsidRPr="009132B4">
        <w:rPr>
          <w:sz w:val="22"/>
          <w:szCs w:val="22"/>
        </w:rPr>
        <w:t>J. Dong, Y. He, Y. Ye, Chroma enhancement for ILR picture</w:t>
      </w:r>
      <w:r w:rsidRPr="009132B4">
        <w:rPr>
          <w:rFonts w:eastAsiaTheme="minorEastAsia"/>
          <w:sz w:val="22"/>
          <w:szCs w:val="22"/>
          <w:lang w:eastAsia="ko-KR"/>
        </w:rPr>
        <w:t xml:space="preserve"> </w:t>
      </w:r>
      <w:r w:rsidR="002977D0" w:rsidRPr="009132B4">
        <w:rPr>
          <w:rFonts w:eastAsiaTheme="minorEastAsia"/>
          <w:sz w:val="22"/>
          <w:szCs w:val="22"/>
          <w:lang w:eastAsia="ko-KR"/>
        </w:rPr>
        <w:t>Document no. JCTVC-L</w:t>
      </w:r>
      <w:r w:rsidRPr="009132B4">
        <w:rPr>
          <w:rFonts w:eastAsiaTheme="minorEastAsia"/>
          <w:sz w:val="22"/>
          <w:szCs w:val="22"/>
          <w:lang w:eastAsia="ko-KR"/>
        </w:rPr>
        <w:t>0059</w:t>
      </w:r>
      <w:r w:rsidR="002977D0" w:rsidRPr="009132B4">
        <w:rPr>
          <w:rFonts w:eastAsiaTheme="minorEastAsia"/>
          <w:sz w:val="22"/>
          <w:szCs w:val="22"/>
          <w:lang w:eastAsia="ko-KR"/>
        </w:rPr>
        <w:t>, January</w:t>
      </w:r>
      <w:r w:rsidR="008209D2" w:rsidRPr="009132B4">
        <w:rPr>
          <w:rFonts w:eastAsiaTheme="minorEastAsia"/>
          <w:sz w:val="22"/>
          <w:szCs w:val="22"/>
          <w:lang w:eastAsia="ko-KR"/>
        </w:rPr>
        <w:t xml:space="preserve"> 2013.</w:t>
      </w:r>
      <w:bookmarkEnd w:id="973"/>
      <w:r w:rsidR="00FB15B1" w:rsidRPr="009132B4">
        <w:rPr>
          <w:rFonts w:eastAsiaTheme="minorEastAsia"/>
          <w:sz w:val="22"/>
          <w:szCs w:val="22"/>
          <w:lang w:eastAsia="ko-KR"/>
        </w:rPr>
        <w:t xml:space="preserve"> </w:t>
      </w:r>
      <w:bookmarkEnd w:id="974"/>
    </w:p>
    <w:p w:rsidR="00F96CCF" w:rsidRPr="009132B4" w:rsidRDefault="009132B4" w:rsidP="009234A5">
      <w:pPr>
        <w:pStyle w:val="References"/>
        <w:spacing w:after="120"/>
        <w:jc w:val="both"/>
        <w:rPr>
          <w:rFonts w:eastAsiaTheme="minorEastAsia"/>
          <w:sz w:val="22"/>
          <w:szCs w:val="22"/>
          <w:lang w:eastAsia="ko-KR"/>
        </w:rPr>
      </w:pPr>
      <w:bookmarkStart w:id="975" w:name="_Ref345580585"/>
      <w:r w:rsidRPr="009132B4">
        <w:rPr>
          <w:sz w:val="22"/>
          <w:szCs w:val="22"/>
        </w:rPr>
        <w:t>X. Xiu, Y. He, Y. He, Y. Ye, TE5: Results on test 5.4.1 on motion field mapping</w:t>
      </w:r>
      <w:r w:rsidRPr="009132B4">
        <w:rPr>
          <w:rFonts w:eastAsiaTheme="minorEastAsia"/>
          <w:sz w:val="22"/>
          <w:szCs w:val="22"/>
          <w:lang w:eastAsia="ko-KR"/>
        </w:rPr>
        <w:t>. Document no. JCTVC-L0052</w:t>
      </w:r>
      <w:r w:rsidR="00F96CCF" w:rsidRPr="009132B4">
        <w:rPr>
          <w:rFonts w:eastAsiaTheme="minorEastAsia"/>
          <w:sz w:val="22"/>
          <w:szCs w:val="22"/>
          <w:lang w:eastAsia="ko-KR"/>
        </w:rPr>
        <w:t>, January 2013.</w:t>
      </w:r>
      <w:bookmarkEnd w:id="975"/>
      <w:r w:rsidRPr="009132B4">
        <w:rPr>
          <w:rFonts w:eastAsiaTheme="minorEastAsia"/>
          <w:sz w:val="22"/>
          <w:szCs w:val="22"/>
          <w:lang w:eastAsia="ko-KR"/>
        </w:rPr>
        <w:t xml:space="preserve"> </w:t>
      </w:r>
    </w:p>
    <w:p w:rsidR="00A80239" w:rsidRPr="00C0267F" w:rsidRDefault="00A80239" w:rsidP="00A80239">
      <w:pPr>
        <w:pStyle w:val="References"/>
        <w:spacing w:after="120"/>
        <w:jc w:val="both"/>
        <w:rPr>
          <w:rFonts w:eastAsiaTheme="minorEastAsia"/>
          <w:sz w:val="22"/>
          <w:szCs w:val="22"/>
          <w:lang w:eastAsia="ko-KR"/>
        </w:rPr>
      </w:pPr>
      <w:bookmarkStart w:id="976" w:name="_Ref345323662"/>
      <w:bookmarkStart w:id="977" w:name="_Ref345188071"/>
      <w:r w:rsidRPr="002B312C">
        <w:rPr>
          <w:sz w:val="22"/>
          <w:szCs w:val="22"/>
        </w:rPr>
        <w:t>A. Aminlou, J. Lainema, K. Ugur, M. Hannuksela, Differential coding for RefIdx based scalability, Document no. JCTVC-L0213, January 2013.</w:t>
      </w:r>
      <w:bookmarkEnd w:id="976"/>
    </w:p>
    <w:p w:rsidR="00A80239" w:rsidRPr="00C0267F" w:rsidRDefault="00A80239" w:rsidP="00A80239">
      <w:pPr>
        <w:pStyle w:val="References"/>
        <w:spacing w:after="120"/>
        <w:jc w:val="both"/>
        <w:rPr>
          <w:rFonts w:eastAsiaTheme="minorEastAsia"/>
          <w:sz w:val="22"/>
          <w:szCs w:val="22"/>
          <w:lang w:eastAsia="ko-KR"/>
        </w:rPr>
      </w:pPr>
      <w:bookmarkStart w:id="978" w:name="_Ref345338962"/>
      <w:r w:rsidRPr="00C0267F">
        <w:rPr>
          <w:sz w:val="22"/>
          <w:szCs w:val="22"/>
        </w:rPr>
        <w:t>J. Chen, A. Segall, E. Alshina, S. Liu, J. Dong, J. Park, Description of Tool Experiment B4: Inter-layer filtering in SHVC, Document no. JCTVC-K1104, October 2012.</w:t>
      </w:r>
      <w:bookmarkEnd w:id="978"/>
    </w:p>
    <w:p w:rsidR="00FB15B1" w:rsidRDefault="009132B4" w:rsidP="00FB15B1">
      <w:pPr>
        <w:pStyle w:val="References"/>
        <w:spacing w:after="120"/>
        <w:jc w:val="both"/>
        <w:rPr>
          <w:rFonts w:eastAsiaTheme="minorEastAsia"/>
          <w:sz w:val="22"/>
          <w:szCs w:val="22"/>
          <w:lang w:eastAsia="ko-KR"/>
        </w:rPr>
      </w:pPr>
      <w:bookmarkStart w:id="979" w:name="_Ref345339055"/>
      <w:r w:rsidRPr="009132B4">
        <w:rPr>
          <w:rFonts w:eastAsiaTheme="minorEastAsia"/>
          <w:sz w:val="22"/>
          <w:szCs w:val="22"/>
          <w:lang w:eastAsia="ko-KR"/>
        </w:rPr>
        <w:t xml:space="preserve">Y. He, X. Xiu, Y. He, Y. Ye, </w:t>
      </w:r>
      <w:r w:rsidRPr="009132B4">
        <w:rPr>
          <w:sz w:val="22"/>
          <w:szCs w:val="22"/>
        </w:rPr>
        <w:t>TE2: Results of test 3.3.1 Enhancement layer skipped slice.</w:t>
      </w:r>
      <w:r w:rsidRPr="009132B4">
        <w:rPr>
          <w:rFonts w:eastAsiaTheme="minorEastAsia"/>
          <w:sz w:val="22"/>
          <w:szCs w:val="22"/>
          <w:lang w:eastAsia="ko-KR"/>
        </w:rPr>
        <w:t xml:space="preserve"> </w:t>
      </w:r>
      <w:r w:rsidR="00FB15B1" w:rsidRPr="009132B4">
        <w:rPr>
          <w:rFonts w:eastAsiaTheme="minorEastAsia"/>
          <w:sz w:val="22"/>
          <w:szCs w:val="22"/>
          <w:lang w:eastAsia="ko-KR"/>
        </w:rPr>
        <w:t>Document no. JCTVC-L</w:t>
      </w:r>
      <w:r w:rsidRPr="009132B4">
        <w:rPr>
          <w:rFonts w:eastAsiaTheme="minorEastAsia"/>
          <w:sz w:val="22"/>
          <w:szCs w:val="22"/>
          <w:lang w:eastAsia="ko-KR"/>
        </w:rPr>
        <w:t>0055,</w:t>
      </w:r>
      <w:r w:rsidR="00FB15B1" w:rsidRPr="009132B4">
        <w:rPr>
          <w:rFonts w:eastAsiaTheme="minorEastAsia"/>
          <w:sz w:val="22"/>
          <w:szCs w:val="22"/>
          <w:lang w:eastAsia="ko-KR"/>
        </w:rPr>
        <w:t xml:space="preserve"> January 2013.</w:t>
      </w:r>
      <w:bookmarkEnd w:id="979"/>
      <w:r w:rsidR="00FB15B1" w:rsidRPr="009132B4">
        <w:rPr>
          <w:rFonts w:eastAsiaTheme="minorEastAsia"/>
          <w:sz w:val="22"/>
          <w:szCs w:val="22"/>
          <w:lang w:eastAsia="ko-KR"/>
        </w:rPr>
        <w:t xml:space="preserve"> </w:t>
      </w:r>
      <w:bookmarkEnd w:id="977"/>
    </w:p>
    <w:p w:rsidR="00FB15B1" w:rsidRPr="00CE04DC" w:rsidRDefault="009132B4" w:rsidP="009234A5">
      <w:pPr>
        <w:pStyle w:val="References"/>
        <w:spacing w:after="120"/>
        <w:jc w:val="both"/>
        <w:rPr>
          <w:ins w:id="980" w:author="dongjx" w:date="2013-01-10T12:01:00Z"/>
          <w:rFonts w:eastAsiaTheme="minorEastAsia"/>
          <w:sz w:val="22"/>
          <w:szCs w:val="22"/>
          <w:lang w:eastAsia="ko-KR"/>
        </w:rPr>
      </w:pPr>
      <w:bookmarkStart w:id="981" w:name="_Ref345339079"/>
      <w:r w:rsidRPr="009132B4">
        <w:rPr>
          <w:sz w:val="22"/>
          <w:szCs w:val="22"/>
        </w:rPr>
        <w:t>Y. He et al, T. Yamamoto et al, Performance of combined inter-layer adaptive filter and enhancement layer skipped slice. Document no. JCTVC-L0057, January 2013.</w:t>
      </w:r>
      <w:bookmarkEnd w:id="981"/>
    </w:p>
    <w:p w:rsidR="00CE04DC" w:rsidRPr="00CE04DC" w:rsidRDefault="00CE04DC" w:rsidP="00CE04DC">
      <w:pPr>
        <w:pStyle w:val="References"/>
        <w:spacing w:after="120"/>
        <w:jc w:val="both"/>
        <w:rPr>
          <w:sz w:val="22"/>
          <w:szCs w:val="22"/>
        </w:rPr>
      </w:pPr>
      <w:bookmarkStart w:id="982" w:name="_Ref345582900"/>
      <w:ins w:id="983" w:author="dongjx" w:date="2013-01-10T12:01:00Z">
        <w:r w:rsidRPr="00CE04DC">
          <w:rPr>
            <w:rFonts w:hint="eastAsia"/>
            <w:sz w:val="22"/>
            <w:szCs w:val="22"/>
          </w:rPr>
          <w:t>J</w:t>
        </w:r>
      </w:ins>
      <w:ins w:id="984" w:author="dongjx" w:date="2013-01-10T12:02:00Z">
        <w:r w:rsidR="00CA7C79">
          <w:rPr>
            <w:sz w:val="22"/>
            <w:szCs w:val="22"/>
          </w:rPr>
          <w:t>.</w:t>
        </w:r>
      </w:ins>
      <w:ins w:id="985" w:author="dongjx" w:date="2013-01-10T12:01:00Z">
        <w:r w:rsidRPr="00CE04DC">
          <w:rPr>
            <w:rFonts w:hint="eastAsia"/>
            <w:sz w:val="22"/>
            <w:szCs w:val="22"/>
          </w:rPr>
          <w:t xml:space="preserve"> Zhang</w:t>
        </w:r>
        <w:r w:rsidRPr="009132B4">
          <w:rPr>
            <w:sz w:val="22"/>
            <w:szCs w:val="22"/>
          </w:rPr>
          <w:t xml:space="preserve">, </w:t>
        </w:r>
      </w:ins>
      <w:ins w:id="986" w:author="dongjx" w:date="2013-01-10T12:02:00Z">
        <w:r w:rsidR="00CA7C79">
          <w:rPr>
            <w:sz w:val="22"/>
            <w:szCs w:val="22"/>
          </w:rPr>
          <w:t xml:space="preserve">B. Li, H. Li, H. Yang, </w:t>
        </w:r>
      </w:ins>
      <w:ins w:id="987" w:author="dongjx" w:date="2013-01-10T12:03:00Z">
        <w:r w:rsidR="00CA7C79" w:rsidRPr="00CA7C79">
          <w:rPr>
            <w:sz w:val="22"/>
            <w:szCs w:val="22"/>
          </w:rPr>
          <w:t>An encoder bug fix for the reference index framework in SHVC reference software</w:t>
        </w:r>
      </w:ins>
      <w:ins w:id="988" w:author="dongjx" w:date="2013-01-10T12:01:00Z">
        <w:r w:rsidRPr="009132B4">
          <w:rPr>
            <w:sz w:val="22"/>
            <w:szCs w:val="22"/>
          </w:rPr>
          <w:t>. Document no. JCTVC-L0</w:t>
        </w:r>
      </w:ins>
      <w:ins w:id="989" w:author="dongjx" w:date="2013-01-10T12:03:00Z">
        <w:r w:rsidR="00CA7C79">
          <w:rPr>
            <w:sz w:val="22"/>
            <w:szCs w:val="22"/>
          </w:rPr>
          <w:t>167</w:t>
        </w:r>
      </w:ins>
      <w:ins w:id="990" w:author="dongjx" w:date="2013-01-10T12:01:00Z">
        <w:r w:rsidRPr="009132B4">
          <w:rPr>
            <w:sz w:val="22"/>
            <w:szCs w:val="22"/>
          </w:rPr>
          <w:t>, January 2013.</w:t>
        </w:r>
      </w:ins>
      <w:bookmarkEnd w:id="982"/>
    </w:p>
    <w:p w:rsidR="008209D2" w:rsidRPr="005B217D" w:rsidRDefault="008209D2" w:rsidP="009234A5">
      <w:pPr>
        <w:jc w:val="both"/>
        <w:rPr>
          <w:szCs w:val="22"/>
          <w:lang w:val="en-CA"/>
        </w:rPr>
      </w:pPr>
    </w:p>
    <w:sectPr w:rsidR="008209D2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182" w:rsidRDefault="001E1182">
      <w:r>
        <w:separator/>
      </w:r>
    </w:p>
  </w:endnote>
  <w:endnote w:type="continuationSeparator" w:id="0">
    <w:p w:rsidR="001E1182" w:rsidRDefault="001E1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4DC" w:rsidRDefault="00CE04D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33ED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33EDB">
      <w:rPr>
        <w:rStyle w:val="PageNumber"/>
      </w:rPr>
      <w:fldChar w:fldCharType="separate"/>
    </w:r>
    <w:r w:rsidR="00F05A8C">
      <w:rPr>
        <w:rStyle w:val="PageNumber"/>
        <w:noProof/>
      </w:rPr>
      <w:t>1</w:t>
    </w:r>
    <w:r w:rsidR="00433ED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33EDB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33EDB">
      <w:rPr>
        <w:rStyle w:val="PageNumber"/>
      </w:rPr>
      <w:fldChar w:fldCharType="separate"/>
    </w:r>
    <w:ins w:id="991" w:author="dongjx" w:date="2013-01-10T14:59:00Z">
      <w:r w:rsidR="00F05A8C">
        <w:rPr>
          <w:rStyle w:val="PageNumber"/>
          <w:noProof/>
        </w:rPr>
        <w:t>2013-01-10</w:t>
      </w:r>
    </w:ins>
    <w:del w:id="992" w:author="dongjx" w:date="2013-01-10T11:40:00Z">
      <w:r w:rsidDel="000E6552">
        <w:rPr>
          <w:rStyle w:val="PageNumber"/>
          <w:noProof/>
        </w:rPr>
        <w:delText>2013-01-07</w:delText>
      </w:r>
    </w:del>
    <w:r w:rsidR="00433ED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182" w:rsidRDefault="001E1182">
      <w:r>
        <w:separator/>
      </w:r>
    </w:p>
  </w:footnote>
  <w:footnote w:type="continuationSeparator" w:id="0">
    <w:p w:rsidR="001E1182" w:rsidRDefault="001E11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54209"/>
    <w:multiLevelType w:val="hybridMultilevel"/>
    <w:tmpl w:val="2DF68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stylePaneFormatFilter w:val="3F01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458BC"/>
    <w:rsid w:val="00045C41"/>
    <w:rsid w:val="00046C03"/>
    <w:rsid w:val="00047312"/>
    <w:rsid w:val="0007614F"/>
    <w:rsid w:val="000B1C6B"/>
    <w:rsid w:val="000B4FF9"/>
    <w:rsid w:val="000B6BB5"/>
    <w:rsid w:val="000C09AC"/>
    <w:rsid w:val="000E00F3"/>
    <w:rsid w:val="000E6552"/>
    <w:rsid w:val="000F158C"/>
    <w:rsid w:val="00102F3D"/>
    <w:rsid w:val="00122070"/>
    <w:rsid w:val="00124E38"/>
    <w:rsid w:val="0012580B"/>
    <w:rsid w:val="00131F90"/>
    <w:rsid w:val="0013526E"/>
    <w:rsid w:val="00157588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1182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331DD"/>
    <w:rsid w:val="00263398"/>
    <w:rsid w:val="00265E15"/>
    <w:rsid w:val="00266238"/>
    <w:rsid w:val="00275BCF"/>
    <w:rsid w:val="00292257"/>
    <w:rsid w:val="002953E2"/>
    <w:rsid w:val="002977D0"/>
    <w:rsid w:val="002A1BEF"/>
    <w:rsid w:val="002A54E0"/>
    <w:rsid w:val="002B1595"/>
    <w:rsid w:val="002B191D"/>
    <w:rsid w:val="002B312C"/>
    <w:rsid w:val="002D0AF6"/>
    <w:rsid w:val="002F164D"/>
    <w:rsid w:val="00306206"/>
    <w:rsid w:val="00317D85"/>
    <w:rsid w:val="00322F8C"/>
    <w:rsid w:val="00327C56"/>
    <w:rsid w:val="003315A1"/>
    <w:rsid w:val="003373EC"/>
    <w:rsid w:val="00342FF4"/>
    <w:rsid w:val="003706CC"/>
    <w:rsid w:val="00377710"/>
    <w:rsid w:val="003836C1"/>
    <w:rsid w:val="003A2D8E"/>
    <w:rsid w:val="003C20E4"/>
    <w:rsid w:val="003E6F90"/>
    <w:rsid w:val="003F5D0F"/>
    <w:rsid w:val="00414101"/>
    <w:rsid w:val="00433DDB"/>
    <w:rsid w:val="00433EDB"/>
    <w:rsid w:val="00437619"/>
    <w:rsid w:val="004A2A63"/>
    <w:rsid w:val="004B210C"/>
    <w:rsid w:val="004D405F"/>
    <w:rsid w:val="004E4F4F"/>
    <w:rsid w:val="004E6789"/>
    <w:rsid w:val="004E7446"/>
    <w:rsid w:val="004F61E3"/>
    <w:rsid w:val="00502E10"/>
    <w:rsid w:val="00504B2B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375EA"/>
    <w:rsid w:val="00646707"/>
    <w:rsid w:val="00662E58"/>
    <w:rsid w:val="00664DCF"/>
    <w:rsid w:val="00677949"/>
    <w:rsid w:val="006A7FAC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84694"/>
    <w:rsid w:val="00796EE3"/>
    <w:rsid w:val="007A7D29"/>
    <w:rsid w:val="007B4AB8"/>
    <w:rsid w:val="007F1F8B"/>
    <w:rsid w:val="007F67A1"/>
    <w:rsid w:val="00811C05"/>
    <w:rsid w:val="008206C8"/>
    <w:rsid w:val="008209D2"/>
    <w:rsid w:val="00874A6C"/>
    <w:rsid w:val="00876C65"/>
    <w:rsid w:val="008A4B4C"/>
    <w:rsid w:val="008C239F"/>
    <w:rsid w:val="008E480C"/>
    <w:rsid w:val="00907757"/>
    <w:rsid w:val="009132B4"/>
    <w:rsid w:val="009212B0"/>
    <w:rsid w:val="009234A5"/>
    <w:rsid w:val="009336F7"/>
    <w:rsid w:val="009374A7"/>
    <w:rsid w:val="0098210E"/>
    <w:rsid w:val="0098551D"/>
    <w:rsid w:val="0099518F"/>
    <w:rsid w:val="009A523D"/>
    <w:rsid w:val="009C7E4D"/>
    <w:rsid w:val="009F496B"/>
    <w:rsid w:val="00A01439"/>
    <w:rsid w:val="00A02E61"/>
    <w:rsid w:val="00A05CFF"/>
    <w:rsid w:val="00A56B97"/>
    <w:rsid w:val="00A6093D"/>
    <w:rsid w:val="00A76A6D"/>
    <w:rsid w:val="00A80239"/>
    <w:rsid w:val="00A83253"/>
    <w:rsid w:val="00AA5067"/>
    <w:rsid w:val="00AA6E84"/>
    <w:rsid w:val="00AD2A7B"/>
    <w:rsid w:val="00AE341B"/>
    <w:rsid w:val="00AF7DCB"/>
    <w:rsid w:val="00B07307"/>
    <w:rsid w:val="00B07CA7"/>
    <w:rsid w:val="00B1279A"/>
    <w:rsid w:val="00B33DCA"/>
    <w:rsid w:val="00B5222E"/>
    <w:rsid w:val="00B61C96"/>
    <w:rsid w:val="00B73A2A"/>
    <w:rsid w:val="00B829EC"/>
    <w:rsid w:val="00B94B06"/>
    <w:rsid w:val="00B94C28"/>
    <w:rsid w:val="00B96AEF"/>
    <w:rsid w:val="00BC0A69"/>
    <w:rsid w:val="00BC10BA"/>
    <w:rsid w:val="00BC5AFD"/>
    <w:rsid w:val="00C0267F"/>
    <w:rsid w:val="00C04F43"/>
    <w:rsid w:val="00C05880"/>
    <w:rsid w:val="00C0609D"/>
    <w:rsid w:val="00C115AB"/>
    <w:rsid w:val="00C30249"/>
    <w:rsid w:val="00C3723B"/>
    <w:rsid w:val="00C5042B"/>
    <w:rsid w:val="00C606C9"/>
    <w:rsid w:val="00C80288"/>
    <w:rsid w:val="00C84003"/>
    <w:rsid w:val="00C90650"/>
    <w:rsid w:val="00C97D78"/>
    <w:rsid w:val="00CA7C79"/>
    <w:rsid w:val="00CC2AAE"/>
    <w:rsid w:val="00CC5A42"/>
    <w:rsid w:val="00CD0EAB"/>
    <w:rsid w:val="00CE04DC"/>
    <w:rsid w:val="00CF34DB"/>
    <w:rsid w:val="00CF558F"/>
    <w:rsid w:val="00CF7CB4"/>
    <w:rsid w:val="00D073E2"/>
    <w:rsid w:val="00D43424"/>
    <w:rsid w:val="00D446EC"/>
    <w:rsid w:val="00D475B6"/>
    <w:rsid w:val="00D51BF0"/>
    <w:rsid w:val="00D55942"/>
    <w:rsid w:val="00D807BF"/>
    <w:rsid w:val="00D82FCC"/>
    <w:rsid w:val="00D931B3"/>
    <w:rsid w:val="00DA17FC"/>
    <w:rsid w:val="00DA7887"/>
    <w:rsid w:val="00DB2C26"/>
    <w:rsid w:val="00DE6B43"/>
    <w:rsid w:val="00E11923"/>
    <w:rsid w:val="00E20694"/>
    <w:rsid w:val="00E262D4"/>
    <w:rsid w:val="00E36250"/>
    <w:rsid w:val="00E54511"/>
    <w:rsid w:val="00E61DAC"/>
    <w:rsid w:val="00E72B80"/>
    <w:rsid w:val="00E75FE3"/>
    <w:rsid w:val="00E86C4C"/>
    <w:rsid w:val="00EB7AB1"/>
    <w:rsid w:val="00ED41F8"/>
    <w:rsid w:val="00EF48CC"/>
    <w:rsid w:val="00F05A8C"/>
    <w:rsid w:val="00F427C6"/>
    <w:rsid w:val="00F4643D"/>
    <w:rsid w:val="00F73032"/>
    <w:rsid w:val="00F848FC"/>
    <w:rsid w:val="00F9282A"/>
    <w:rsid w:val="00F96BAD"/>
    <w:rsid w:val="00F96CCF"/>
    <w:rsid w:val="00FB0E84"/>
    <w:rsid w:val="00FB15B1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6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69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694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F4643D"/>
    <w:rPr>
      <w:b/>
      <w:bCs/>
      <w:sz w:val="20"/>
    </w:rPr>
  </w:style>
  <w:style w:type="paragraph" w:customStyle="1" w:styleId="References">
    <w:name w:val="References"/>
    <w:basedOn w:val="Normal"/>
    <w:rsid w:val="002977D0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pyin@dolb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an.ye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4</Pages>
  <Words>1349</Words>
  <Characters>7693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9024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dongjx</cp:lastModifiedBy>
  <cp:revision>29</cp:revision>
  <cp:lastPrinted>2013-01-04T01:18:00Z</cp:lastPrinted>
  <dcterms:created xsi:type="dcterms:W3CDTF">2013-01-04T01:18:00Z</dcterms:created>
  <dcterms:modified xsi:type="dcterms:W3CDTF">2013-01-10T23:00:00Z</dcterms:modified>
</cp:coreProperties>
</file>