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C31E2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840E03" w:rsidP="00403ECD">
            <w:pPr>
              <w:tabs>
                <w:tab w:val="left" w:pos="7200"/>
              </w:tabs>
              <w:spacing w:before="0"/>
              <w:rPr>
                <w:b/>
                <w:szCs w:val="22"/>
              </w:rPr>
            </w:pP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rsidR="008A4B4C" w:rsidRPr="00630AA2" w:rsidRDefault="00E61DAC" w:rsidP="00B86CFB">
            <w:pPr>
              <w:tabs>
                <w:tab w:val="left" w:pos="7200"/>
              </w:tabs>
              <w:rPr>
                <w:u w:val="single"/>
              </w:rPr>
            </w:pPr>
            <w:r w:rsidRPr="00AE341B">
              <w:t>Document</w:t>
            </w:r>
            <w:r w:rsidR="006C5D39" w:rsidRPr="00AE341B">
              <w:t>: JC</w:t>
            </w:r>
            <w:r w:rsidRPr="00AE341B">
              <w:t>T</w:t>
            </w:r>
            <w:r w:rsidR="006C5D39" w:rsidRPr="00AE341B">
              <w:t>VC</w:t>
            </w:r>
            <w:r w:rsidRPr="00AE341B">
              <w:t>-</w:t>
            </w:r>
            <w:r w:rsidR="00840E03">
              <w:t>L</w:t>
            </w:r>
            <w:r w:rsidR="00B86CFB">
              <w:t>0180</w:t>
            </w:r>
            <w:ins w:id="0" w:author="Jill Boyce" w:date="2013-01-19T08:27:00Z">
              <w:r w:rsidR="00C12C62">
                <w:t>r1</w:t>
              </w:r>
            </w:ins>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1F37C4">
            <w:pPr>
              <w:spacing w:before="60" w:after="60"/>
              <w:rPr>
                <w:b/>
                <w:szCs w:val="22"/>
              </w:rPr>
            </w:pPr>
            <w:r>
              <w:rPr>
                <w:b/>
                <w:szCs w:val="22"/>
              </w:rPr>
              <w:t xml:space="preserve">Profile, tier, </w:t>
            </w:r>
            <w:r w:rsidR="003664D6">
              <w:rPr>
                <w:b/>
                <w:szCs w:val="22"/>
              </w:rPr>
              <w:t xml:space="preserve">level </w:t>
            </w:r>
            <w:r>
              <w:rPr>
                <w:b/>
                <w:szCs w:val="22"/>
              </w:rPr>
              <w:t xml:space="preserve">and operation points </w:t>
            </w:r>
            <w:r w:rsidR="003664D6">
              <w:rPr>
                <w:b/>
                <w:szCs w:val="22"/>
              </w:rPr>
              <w:t>signaling in the VPS extension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6659BE" w:rsidP="006659BE">
            <w:pPr>
              <w:spacing w:before="60" w:after="60"/>
              <w:rPr>
                <w:szCs w:val="22"/>
              </w:rPr>
            </w:pPr>
            <w:r>
              <w:rPr>
                <w:szCs w:val="22"/>
              </w:rPr>
              <w:t>Input</w:t>
            </w:r>
            <w:r w:rsidR="00E61DAC" w:rsidRPr="00AE341B">
              <w:rPr>
                <w:szCs w:val="22"/>
              </w:rPr>
              <w:t xml:space="preserve"> Document </w:t>
            </w:r>
            <w:r>
              <w:rPr>
                <w:szCs w:val="22"/>
              </w:rPr>
              <w:t>to</w:t>
            </w:r>
            <w:r w:rsidR="00E61DAC"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1F37C4">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1F37C4" w:rsidP="001F37C4">
            <w:pPr>
              <w:spacing w:before="60" w:after="60"/>
              <w:rPr>
                <w:szCs w:val="22"/>
              </w:rPr>
            </w:pPr>
            <w:r>
              <w:rPr>
                <w:szCs w:val="22"/>
              </w:rPr>
              <w:t>Jill Boyce</w:t>
            </w:r>
            <w:r w:rsidR="00E61DAC" w:rsidRPr="00AE341B">
              <w:rPr>
                <w:szCs w:val="22"/>
              </w:rPr>
              <w:br/>
            </w:r>
            <w:r>
              <w:rPr>
                <w:szCs w:val="22"/>
              </w:rPr>
              <w:t>433 Hackensack Ave</w:t>
            </w:r>
          </w:p>
          <w:p w:rsidR="001F37C4" w:rsidRPr="00AE341B" w:rsidRDefault="001F37C4" w:rsidP="001F37C4">
            <w:pPr>
              <w:spacing w:before="60" w:after="60"/>
              <w:rPr>
                <w:szCs w:val="22"/>
              </w:rPr>
            </w:pPr>
            <w:r>
              <w:rPr>
                <w:szCs w:val="22"/>
              </w:rPr>
              <w:t>Hackensack, NJ 07601</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5B3477">
              <w:rPr>
                <w:szCs w:val="22"/>
              </w:rPr>
              <w:t>+1 201 478 6145</w:t>
            </w:r>
            <w:r w:rsidRPr="00AE341B">
              <w:rPr>
                <w:szCs w:val="22"/>
              </w:rPr>
              <w:br/>
            </w:r>
            <w:r w:rsidR="001F37C4">
              <w:rPr>
                <w:szCs w:val="22"/>
              </w:rPr>
              <w:t>jill@vidyo.com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1F37C4">
            <w:pPr>
              <w:spacing w:before="60" w:after="60"/>
              <w:rPr>
                <w:szCs w:val="22"/>
              </w:rPr>
            </w:pPr>
            <w:proofErr w:type="spellStart"/>
            <w:r>
              <w:rPr>
                <w:szCs w:val="22"/>
              </w:rPr>
              <w:t>Vidyo</w:t>
            </w:r>
            <w:proofErr w:type="spellEnd"/>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Default="003664D6" w:rsidP="009234A5">
      <w:pPr>
        <w:jc w:val="both"/>
        <w:rPr>
          <w:ins w:id="1" w:author="Jill Boyce" w:date="2013-01-19T08:27:00Z"/>
        </w:rPr>
      </w:pPr>
      <w:r>
        <w:t xml:space="preserve">A method for </w:t>
      </w:r>
      <w:proofErr w:type="spellStart"/>
      <w:r>
        <w:t>profile_tier_level</w:t>
      </w:r>
      <w:proofErr w:type="spellEnd"/>
      <w:r>
        <w:t xml:space="preserve"> </w:t>
      </w:r>
      <w:r w:rsidR="000F029E">
        <w:t xml:space="preserve">and operation point </w:t>
      </w:r>
      <w:r>
        <w:t xml:space="preserve">signaling in the VPS extension is proposed, similar to the </w:t>
      </w:r>
      <w:r w:rsidR="00AB0AB3">
        <w:t>previous</w:t>
      </w:r>
      <w:r w:rsidR="00C120AC">
        <w:t xml:space="preserve"> </w:t>
      </w:r>
      <w:r>
        <w:t xml:space="preserve">proposal in JCTVC-K0204.  </w:t>
      </w:r>
      <w:r w:rsidR="00D82F85">
        <w:t>The operation points signaled in the base VP</w:t>
      </w:r>
      <w:r w:rsidR="001F37C4">
        <w:t xml:space="preserve">S for HRD parameters are </w:t>
      </w:r>
      <w:r w:rsidR="00AB0AB3">
        <w:t>utilized</w:t>
      </w:r>
      <w:r w:rsidR="001F37C4">
        <w:t xml:space="preserve">, and </w:t>
      </w:r>
      <w:r w:rsidR="00D82F85">
        <w:t xml:space="preserve">additional operation points may be signaled in the VPS extension.  </w:t>
      </w:r>
      <w:r w:rsidR="001F37C4">
        <w:t xml:space="preserve">For each operation point, level information is sent, and profile and tier information may either be explicitly sent or may </w:t>
      </w:r>
      <w:r w:rsidR="00D73675">
        <w:t xml:space="preserve">be </w:t>
      </w:r>
      <w:r w:rsidR="001F37C4">
        <w:t>inferred by referencing the previously sent profile and tier for another operation point.</w:t>
      </w:r>
    </w:p>
    <w:p w:rsidR="00C12C62" w:rsidRPr="00AE341B" w:rsidRDefault="00C12C62" w:rsidP="009234A5">
      <w:pPr>
        <w:jc w:val="both"/>
        <w:rPr>
          <w:szCs w:val="22"/>
        </w:rPr>
      </w:pPr>
      <w:ins w:id="2" w:author="Jill Boyce" w:date="2013-01-19T08:27:00Z">
        <w:r>
          <w:t xml:space="preserve">In the r1 version, the </w:t>
        </w:r>
      </w:ins>
      <w:ins w:id="3" w:author="Jill Boyce" w:date="2013-01-19T08:28:00Z">
        <w:r>
          <w:t xml:space="preserve">additional </w:t>
        </w:r>
      </w:ins>
      <w:ins w:id="4" w:author="Jill Boyce" w:date="2013-01-19T08:27:00Z">
        <w:r>
          <w:t>operation points</w:t>
        </w:r>
      </w:ins>
      <w:ins w:id="5" w:author="Jill Boyce" w:date="2013-01-19T08:28:00Z">
        <w:r>
          <w:t xml:space="preserve"> signaling is removed, and changes were made to the syntax table for </w:t>
        </w:r>
        <w:proofErr w:type="spellStart"/>
        <w:r>
          <w:t>profile_tier_level</w:t>
        </w:r>
        <w:proofErr w:type="spellEnd"/>
        <w:r>
          <w:t xml:space="preserve"> signaling.</w:t>
        </w:r>
      </w:ins>
      <w:ins w:id="6" w:author="Jill Boyce" w:date="2013-01-19T08:27:00Z">
        <w:r>
          <w:t xml:space="preserve"> </w:t>
        </w:r>
      </w:ins>
    </w:p>
    <w:p w:rsidR="00745F6B" w:rsidRPr="00AE341B" w:rsidRDefault="00F04461" w:rsidP="00E11923">
      <w:pPr>
        <w:pStyle w:val="Heading1"/>
      </w:pPr>
      <w:r>
        <w:t xml:space="preserve">Background </w:t>
      </w:r>
    </w:p>
    <w:p w:rsidR="00AE1CCF" w:rsidRDefault="00AE1CCF" w:rsidP="00AE1CCF">
      <w:pPr>
        <w:pStyle w:val="Heading2"/>
      </w:pPr>
      <w:r>
        <w:t>Base specification</w:t>
      </w:r>
    </w:p>
    <w:p w:rsidR="00F04461" w:rsidRDefault="00F04461" w:rsidP="003664D6">
      <w:r>
        <w:t>The base specification contains signaling of operation points for the HRD.</w:t>
      </w:r>
    </w:p>
    <w:p w:rsidR="00CF5B7B" w:rsidRDefault="00CF5B7B" w:rsidP="003664D6">
      <w:r>
        <w:t xml:space="preserve">The relevant portion of the VPS is copied below.  </w:t>
      </w:r>
    </w:p>
    <w:p w:rsidR="00923768" w:rsidRDefault="00923768"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923768" w:rsidRPr="0056241E" w:rsidTr="008856CC">
        <w:trPr>
          <w:cantSplit/>
          <w:jc w:val="center"/>
        </w:trPr>
        <w:tc>
          <w:tcPr>
            <w:tcW w:w="6710" w:type="dxa"/>
          </w:tcPr>
          <w:p w:rsidR="00923768" w:rsidRPr="002A63B4" w:rsidRDefault="00923768" w:rsidP="008856CC">
            <w:pPr>
              <w:pStyle w:val="tablesyntax"/>
              <w:rPr>
                <w:b/>
                <w:noProof/>
              </w:rPr>
            </w:pPr>
            <w:r>
              <w:rPr>
                <w:noProof/>
              </w:rPr>
              <w:tab/>
            </w:r>
            <w:r>
              <w:rPr>
                <w:b/>
                <w:noProof/>
              </w:rPr>
              <w:t>vps_max_nuh_reserved_zero_layer_id</w:t>
            </w:r>
          </w:p>
        </w:tc>
        <w:tc>
          <w:tcPr>
            <w:tcW w:w="1218" w:type="dxa"/>
          </w:tcPr>
          <w:p w:rsidR="00923768" w:rsidRPr="0056241E" w:rsidRDefault="00923768" w:rsidP="008856CC">
            <w:pPr>
              <w:pStyle w:val="tablecell"/>
              <w:rPr>
                <w:noProof/>
              </w:rPr>
            </w:pPr>
            <w:r>
              <w:rPr>
                <w:noProof/>
              </w:rPr>
              <w:t>u(6)</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w:t>
            </w:r>
            <w:r>
              <w:rPr>
                <w:b/>
                <w:noProof/>
              </w:rPr>
              <w:t>num_op_sets</w:t>
            </w:r>
            <w:r w:rsidRPr="0056241E">
              <w:rPr>
                <w:b/>
                <w:noProof/>
              </w:rPr>
              <w:t>_</w:t>
            </w:r>
            <w:r>
              <w:rPr>
                <w:b/>
                <w:noProof/>
              </w:rPr>
              <w:t>minus1</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w:t>
            </w:r>
            <w:r>
              <w:rPr>
                <w:noProof/>
              </w:rPr>
              <w:t>1</w:t>
            </w:r>
            <w:r w:rsidRPr="0056241E">
              <w:rPr>
                <w:noProof/>
              </w:rPr>
              <w:t xml:space="preserve">; </w:t>
            </w:r>
            <w:r>
              <w:rPr>
                <w:noProof/>
              </w:rPr>
              <w:t>i</w:t>
            </w:r>
            <w:r w:rsidRPr="0056241E">
              <w:rPr>
                <w:noProof/>
              </w:rPr>
              <w:t xml:space="preserve"> &lt;</w:t>
            </w:r>
            <w:r>
              <w:rPr>
                <w:noProof/>
              </w:rPr>
              <w:t>=</w:t>
            </w:r>
            <w:r w:rsidRPr="0056241E">
              <w:rPr>
                <w:noProof/>
              </w:rPr>
              <w:t xml:space="preserve"> vps_num_</w:t>
            </w:r>
            <w:r>
              <w:rPr>
                <w:noProof/>
              </w:rPr>
              <w:t>op_sets</w:t>
            </w:r>
            <w:r w:rsidRPr="0056241E">
              <w:rPr>
                <w:noProof/>
              </w:rPr>
              <w:t>_</w:t>
            </w:r>
            <w:r>
              <w:rPr>
                <w:noProof/>
              </w:rPr>
              <w:t>minus1</w:t>
            </w:r>
            <w:r w:rsidRPr="0056241E">
              <w:rPr>
                <w:noProof/>
              </w:rPr>
              <w:t xml:space="preserve">; </w:t>
            </w:r>
            <w:r>
              <w:rPr>
                <w:noProof/>
              </w:rPr>
              <w:t>i++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op</w:t>
            </w:r>
            <w:r>
              <w:rPr>
                <w:noProof/>
              </w:rPr>
              <w:t>eration</w:t>
            </w:r>
            <w:r w:rsidRPr="0056241E">
              <w:rPr>
                <w:noProof/>
              </w:rPr>
              <w:t>_point</w:t>
            </w:r>
            <w:r>
              <w:rPr>
                <w:noProof/>
              </w:rPr>
              <w:t>_set</w:t>
            </w:r>
            <w:r w:rsidRPr="0056241E">
              <w:rPr>
                <w:noProof/>
              </w:rPr>
              <w:t>( </w:t>
            </w:r>
            <w:r>
              <w:rPr>
                <w:noProof/>
              </w:rPr>
              <w:t>i</w:t>
            </w:r>
            <w:r w:rsidRPr="0056241E">
              <w:rPr>
                <w:noProof/>
              </w:rPr>
              <w:t>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t>vps_num_hrd_parameters</w:t>
            </w:r>
          </w:p>
        </w:tc>
        <w:tc>
          <w:tcPr>
            <w:tcW w:w="1218" w:type="dxa"/>
          </w:tcPr>
          <w:p w:rsidR="00923768" w:rsidRPr="0056241E" w:rsidRDefault="00923768" w:rsidP="008856CC">
            <w:pPr>
              <w:pStyle w:val="tablecell"/>
              <w:rPr>
                <w:noProof/>
              </w:rPr>
            </w:pPr>
            <w:r w:rsidRPr="0056241E">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noProof/>
              </w:rPr>
              <w:t xml:space="preserve">for( </w:t>
            </w:r>
            <w:r>
              <w:rPr>
                <w:noProof/>
              </w:rPr>
              <w:t>i</w:t>
            </w:r>
            <w:r w:rsidRPr="0056241E">
              <w:rPr>
                <w:noProof/>
              </w:rPr>
              <w:t xml:space="preserve"> = 0; </w:t>
            </w:r>
            <w:r>
              <w:rPr>
                <w:noProof/>
              </w:rPr>
              <w:t>i</w:t>
            </w:r>
            <w:r w:rsidRPr="0056241E">
              <w:rPr>
                <w:noProof/>
              </w:rPr>
              <w:t xml:space="preserve"> &lt; vps_num_hrd_parameters; </w:t>
            </w:r>
            <w:r>
              <w:rPr>
                <w:noProof/>
              </w:rPr>
              <w:t>i</w:t>
            </w:r>
            <w:r w:rsidRPr="0056241E">
              <w:rPr>
                <w:noProof/>
              </w:rPr>
              <w:t>++ )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b/>
                <w:noProof/>
              </w:rPr>
            </w:pPr>
            <w:r>
              <w:rPr>
                <w:b/>
                <w:noProof/>
              </w:rPr>
              <w:tab/>
            </w:r>
            <w:r>
              <w:rPr>
                <w:b/>
                <w:noProof/>
              </w:rPr>
              <w:tab/>
              <w:t>hrd_op_set_idx</w:t>
            </w:r>
            <w:r w:rsidRPr="0056241E">
              <w:rPr>
                <w:noProof/>
              </w:rPr>
              <w:t>[ i ]</w:t>
            </w:r>
          </w:p>
        </w:tc>
        <w:tc>
          <w:tcPr>
            <w:tcW w:w="1218" w:type="dxa"/>
          </w:tcPr>
          <w:p w:rsidR="00923768" w:rsidRPr="0056241E" w:rsidRDefault="00923768" w:rsidP="008856CC">
            <w:pPr>
              <w:pStyle w:val="tablecell"/>
              <w:rPr>
                <w:noProof/>
              </w:rPr>
            </w:pPr>
            <w:r>
              <w:rPr>
                <w:noProof/>
              </w:rPr>
              <w:t>ue(v)</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 xml:space="preserve">if( </w:t>
            </w:r>
            <w:r>
              <w:rPr>
                <w:noProof/>
              </w:rPr>
              <w:t>i</w:t>
            </w:r>
            <w:r w:rsidRPr="0056241E">
              <w:rPr>
                <w:noProof/>
              </w:rPr>
              <w:t xml:space="preserve"> &gt; 0 )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Pr>
                <w:b/>
                <w:noProof/>
              </w:rPr>
              <w:tab/>
            </w:r>
            <w:r>
              <w:rPr>
                <w:b/>
                <w:noProof/>
              </w:rPr>
              <w:tab/>
            </w:r>
            <w:r>
              <w:rPr>
                <w:b/>
                <w:noProof/>
              </w:rPr>
              <w:tab/>
              <w:t>cprms_present_flag</w:t>
            </w:r>
            <w:r w:rsidRPr="0056241E">
              <w:rPr>
                <w:noProof/>
              </w:rPr>
              <w:t>[ i ]</w:t>
            </w:r>
          </w:p>
        </w:tc>
        <w:tc>
          <w:tcPr>
            <w:tcW w:w="1218" w:type="dxa"/>
          </w:tcPr>
          <w:p w:rsidR="00923768" w:rsidRPr="0056241E" w:rsidRDefault="00923768" w:rsidP="008856CC">
            <w:pPr>
              <w:pStyle w:val="tablecell"/>
              <w:rPr>
                <w:noProof/>
              </w:rPr>
            </w:pPr>
            <w:r>
              <w:rPr>
                <w:noProof/>
              </w:rPr>
              <w:t>u(1)</w:t>
            </w: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b/>
                <w:noProof/>
              </w:rPr>
              <w:tab/>
            </w:r>
            <w:r w:rsidRPr="0056241E">
              <w:rPr>
                <w:b/>
                <w:noProof/>
              </w:rPr>
              <w:tab/>
            </w:r>
            <w:r w:rsidRPr="0056241E">
              <w:rPr>
                <w:noProof/>
              </w:rPr>
              <w:t>hrd_parameters( </w:t>
            </w:r>
            <w:r>
              <w:rPr>
                <w:noProof/>
              </w:rPr>
              <w:t>cprms_present_flag[ i ]</w:t>
            </w:r>
            <w:r w:rsidRPr="0056241E">
              <w:rPr>
                <w:noProof/>
              </w:rPr>
              <w:t>, vps_max_sub_layers_minus1 )</w:t>
            </w:r>
          </w:p>
        </w:tc>
        <w:tc>
          <w:tcPr>
            <w:tcW w:w="1218" w:type="dxa"/>
          </w:tcPr>
          <w:p w:rsidR="00923768" w:rsidRPr="0056241E" w:rsidRDefault="00923768" w:rsidP="008856CC">
            <w:pPr>
              <w:pStyle w:val="tablecell"/>
              <w:rPr>
                <w:noProof/>
              </w:rPr>
            </w:pPr>
          </w:p>
        </w:tc>
      </w:tr>
      <w:tr w:rsidR="00923768" w:rsidRPr="0056241E" w:rsidTr="008856CC">
        <w:trPr>
          <w:cantSplit/>
          <w:jc w:val="center"/>
        </w:trPr>
        <w:tc>
          <w:tcPr>
            <w:tcW w:w="6710" w:type="dxa"/>
          </w:tcPr>
          <w:p w:rsidR="00923768" w:rsidRPr="0056241E" w:rsidRDefault="00923768" w:rsidP="008856CC">
            <w:pPr>
              <w:pStyle w:val="tablesyntax"/>
              <w:rPr>
                <w:noProof/>
              </w:rPr>
            </w:pPr>
            <w:r w:rsidRPr="0056241E">
              <w:rPr>
                <w:noProof/>
              </w:rPr>
              <w:tab/>
              <w:t>}</w:t>
            </w:r>
          </w:p>
        </w:tc>
        <w:tc>
          <w:tcPr>
            <w:tcW w:w="1218" w:type="dxa"/>
          </w:tcPr>
          <w:p w:rsidR="00923768" w:rsidRPr="0056241E" w:rsidRDefault="00923768" w:rsidP="008856CC">
            <w:pPr>
              <w:pStyle w:val="tablecell"/>
              <w:rPr>
                <w:noProof/>
              </w:rPr>
            </w:pPr>
          </w:p>
        </w:tc>
      </w:tr>
    </w:tbl>
    <w:p w:rsidR="00F04461" w:rsidRDefault="00CF5B7B" w:rsidP="003664D6">
      <w:r>
        <w:t xml:space="preserve">The operation point </w:t>
      </w:r>
      <w:r w:rsidR="00273C9B">
        <w:t>set</w:t>
      </w:r>
      <w:r>
        <w:t xml:space="preserve"> syntax function is also copied below.</w:t>
      </w:r>
    </w:p>
    <w:p w:rsidR="00CF5B7B" w:rsidRDefault="00CF5B7B" w:rsidP="003664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AE1CCF" w:rsidRPr="0056241E" w:rsidTr="004406B0">
        <w:trPr>
          <w:cantSplit/>
          <w:jc w:val="center"/>
        </w:trPr>
        <w:tc>
          <w:tcPr>
            <w:tcW w:w="6710" w:type="dxa"/>
          </w:tcPr>
          <w:p w:rsidR="00AE1CCF" w:rsidRPr="0056241E" w:rsidRDefault="00AE1CCF" w:rsidP="00273C9B">
            <w:pPr>
              <w:pStyle w:val="tablesyntax"/>
              <w:rPr>
                <w:b/>
                <w:bCs/>
                <w:noProof/>
              </w:rPr>
            </w:pPr>
            <w:r w:rsidRPr="0056241E">
              <w:rPr>
                <w:noProof/>
              </w:rPr>
              <w:lastRenderedPageBreak/>
              <w:t>op</w:t>
            </w:r>
            <w:r>
              <w:rPr>
                <w:noProof/>
              </w:rPr>
              <w:t>eration</w:t>
            </w:r>
            <w:r w:rsidRPr="0056241E">
              <w:rPr>
                <w:noProof/>
              </w:rPr>
              <w:t>_point</w:t>
            </w:r>
            <w:r>
              <w:rPr>
                <w:noProof/>
              </w:rPr>
              <w:t>_</w:t>
            </w:r>
            <w:r w:rsidR="00273C9B">
              <w:rPr>
                <w:noProof/>
              </w:rPr>
              <w:t>set</w:t>
            </w:r>
            <w:r w:rsidRPr="0056241E">
              <w:rPr>
                <w:noProof/>
              </w:rPr>
              <w:t>( opIdx ) {</w:t>
            </w:r>
          </w:p>
        </w:tc>
        <w:tc>
          <w:tcPr>
            <w:tcW w:w="1218" w:type="dxa"/>
          </w:tcPr>
          <w:p w:rsidR="00AE1CCF" w:rsidRPr="0056241E" w:rsidRDefault="00AE1CCF" w:rsidP="004406B0">
            <w:pPr>
              <w:pStyle w:val="tablecell"/>
              <w:rPr>
                <w:b/>
                <w:noProof/>
              </w:rPr>
            </w:pPr>
            <w:r w:rsidRPr="0056241E">
              <w:rPr>
                <w:b/>
                <w:noProof/>
              </w:rPr>
              <w:t>Descriptor</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t xml:space="preserve">for( i = 0; i &lt;= </w:t>
            </w:r>
            <w:r w:rsidRPr="00C156B4">
              <w:rPr>
                <w:noProof/>
              </w:rPr>
              <w:t>vps_max_nuh_reserved_zero_layer_id</w:t>
            </w:r>
            <w:r w:rsidRPr="0056241E">
              <w:rPr>
                <w:noProof/>
              </w:rPr>
              <w:t>; i++ )</w:t>
            </w:r>
          </w:p>
        </w:tc>
        <w:tc>
          <w:tcPr>
            <w:tcW w:w="1218" w:type="dxa"/>
          </w:tcPr>
          <w:p w:rsidR="00AE1CCF" w:rsidRPr="0056241E" w:rsidRDefault="00AE1CCF" w:rsidP="004406B0">
            <w:pPr>
              <w:pStyle w:val="tablecell"/>
              <w:rPr>
                <w:noProof/>
              </w:rPr>
            </w:pP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ab/>
            </w:r>
            <w:r w:rsidRPr="0056241E">
              <w:rPr>
                <w:noProof/>
              </w:rPr>
              <w:tab/>
            </w:r>
            <w:r w:rsidRPr="0056241E">
              <w:rPr>
                <w:b/>
                <w:noProof/>
              </w:rPr>
              <w:t>op_layer_id</w:t>
            </w:r>
            <w:r>
              <w:rPr>
                <w:b/>
                <w:noProof/>
              </w:rPr>
              <w:t>_included_flag</w:t>
            </w:r>
            <w:r w:rsidRPr="0056241E">
              <w:rPr>
                <w:noProof/>
              </w:rPr>
              <w:t>[ opIdx ][ i ]</w:t>
            </w:r>
          </w:p>
        </w:tc>
        <w:tc>
          <w:tcPr>
            <w:tcW w:w="1218" w:type="dxa"/>
          </w:tcPr>
          <w:p w:rsidR="00AE1CCF" w:rsidRPr="0056241E" w:rsidRDefault="00AE1CCF" w:rsidP="004406B0">
            <w:pPr>
              <w:pStyle w:val="tablecell"/>
              <w:rPr>
                <w:noProof/>
              </w:rPr>
            </w:pPr>
            <w:r w:rsidRPr="0056241E">
              <w:rPr>
                <w:noProof/>
              </w:rPr>
              <w:t>u(</w:t>
            </w:r>
            <w:r>
              <w:rPr>
                <w:noProof/>
              </w:rPr>
              <w:t>1</w:t>
            </w:r>
            <w:r w:rsidRPr="0056241E">
              <w:rPr>
                <w:noProof/>
              </w:rPr>
              <w:t>)</w:t>
            </w:r>
          </w:p>
        </w:tc>
      </w:tr>
      <w:tr w:rsidR="00AE1CCF" w:rsidRPr="0056241E" w:rsidTr="004406B0">
        <w:trPr>
          <w:cantSplit/>
          <w:jc w:val="center"/>
        </w:trPr>
        <w:tc>
          <w:tcPr>
            <w:tcW w:w="6710" w:type="dxa"/>
          </w:tcPr>
          <w:p w:rsidR="00AE1CCF" w:rsidRPr="0056241E" w:rsidRDefault="00AE1CCF" w:rsidP="004406B0">
            <w:pPr>
              <w:pStyle w:val="tablesyntax"/>
              <w:rPr>
                <w:b/>
                <w:noProof/>
              </w:rPr>
            </w:pPr>
            <w:r w:rsidRPr="0056241E">
              <w:rPr>
                <w:noProof/>
              </w:rPr>
              <w:t>}</w:t>
            </w:r>
          </w:p>
        </w:tc>
        <w:tc>
          <w:tcPr>
            <w:tcW w:w="1218" w:type="dxa"/>
          </w:tcPr>
          <w:p w:rsidR="00AE1CCF" w:rsidRPr="0056241E" w:rsidRDefault="00AE1CCF" w:rsidP="004406B0">
            <w:pPr>
              <w:pStyle w:val="tablecell"/>
              <w:rPr>
                <w:noProof/>
                <w:lang w:eastAsia="ko-KR"/>
              </w:rPr>
            </w:pPr>
          </w:p>
        </w:tc>
      </w:tr>
    </w:tbl>
    <w:p w:rsidR="00AE1CCF" w:rsidRDefault="00AE1CCF" w:rsidP="003664D6"/>
    <w:p w:rsidR="00AE1CCF" w:rsidRDefault="00AE1CCF" w:rsidP="00AE1CCF">
      <w:pPr>
        <w:pStyle w:val="Heading2"/>
      </w:pPr>
      <w:r>
        <w:t>Draft extension design in JCTVC-K1007</w:t>
      </w:r>
    </w:p>
    <w:p w:rsidR="003664D6" w:rsidRDefault="003664D6" w:rsidP="003664D6">
      <w:r w:rsidRPr="003664D6">
        <w:t>JCTVC-K1007 contains a draft design of the VPS extension, and includes in its list of topics for future study</w:t>
      </w:r>
      <w:r>
        <w:t xml:space="preserve"> e</w:t>
      </w:r>
      <w:r w:rsidRPr="003664D6">
        <w:t xml:space="preserve">fficient signaling of </w:t>
      </w:r>
      <w:proofErr w:type="spellStart"/>
      <w:r w:rsidRPr="003664D6">
        <w:t>profile_tier_level</w:t>
      </w:r>
      <w:proofErr w:type="spellEnd"/>
      <w:r w:rsidRPr="003664D6">
        <w:t xml:space="preserve"> in the </w:t>
      </w:r>
      <w:proofErr w:type="spellStart"/>
      <w:r w:rsidRPr="003664D6">
        <w:t>vps_</w:t>
      </w:r>
      <w:proofErr w:type="gramStart"/>
      <w:r w:rsidRPr="003664D6">
        <w:t>extension</w:t>
      </w:r>
      <w:proofErr w:type="spellEnd"/>
      <w:r w:rsidRPr="003664D6">
        <w:t>(</w:t>
      </w:r>
      <w:proofErr w:type="gramEnd"/>
      <w:r w:rsidRPr="003664D6">
        <w:t xml:space="preserve"> )</w:t>
      </w:r>
      <w:r>
        <w:t xml:space="preserve">.  Because of time constraints at the Shanghai meeting, several contributions at that meeting related to profile signaling were not fully evaluated, so a very simple </w:t>
      </w:r>
      <w:r w:rsidR="00CF5B7B">
        <w:t xml:space="preserve">brute force </w:t>
      </w:r>
      <w:proofErr w:type="spellStart"/>
      <w:r>
        <w:t>profile_tier_level</w:t>
      </w:r>
      <w:proofErr w:type="spellEnd"/>
      <w:r>
        <w:t xml:space="preserve"> signaling was included in</w:t>
      </w:r>
      <w:r w:rsidR="000F029E">
        <w:t xml:space="preserve"> the JCTVC-K1007 draft design</w:t>
      </w:r>
      <w:r w:rsidR="00B803E4">
        <w:t>’s VPS extension</w:t>
      </w:r>
      <w:r w:rsidR="000F029E">
        <w:t>, which is copied below.</w:t>
      </w:r>
    </w:p>
    <w:p w:rsidR="003664D6" w:rsidRDefault="003664D6"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t xml:space="preserve">for( i = 1; i &lt;= </w:t>
            </w:r>
            <w:r w:rsidRPr="003C5E58">
              <w:rPr>
                <w:rFonts w:eastAsia="Batang"/>
                <w:bCs/>
                <w:sz w:val="20"/>
                <w:lang w:eastAsia="ko-KR"/>
              </w:rPr>
              <w:t>vps_max_layers_minus1</w:t>
            </w:r>
            <w:r w:rsidRPr="003C5E58">
              <w:rPr>
                <w:rFonts w:eastAsia="Batang"/>
                <w:bCs/>
                <w:sz w:val="20"/>
                <w:lang w:val="en-GB" w:eastAsia="ko-KR"/>
              </w:rPr>
              <w:t xml:space="preserve"> ; i++ )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r w:rsidR="003664D6" w:rsidRPr="003C5E58" w:rsidTr="000F029E">
        <w:trPr>
          <w:cantSplit/>
          <w:jc w:val="center"/>
        </w:trPr>
        <w:tc>
          <w:tcPr>
            <w:tcW w:w="6754" w:type="dxa"/>
          </w:tcPr>
          <w:p w:rsidR="003664D6" w:rsidRPr="003C5E58" w:rsidRDefault="003664D6" w:rsidP="000F029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r w:rsidRPr="003C5E58">
              <w:rPr>
                <w:rFonts w:eastAsia="Batang"/>
                <w:bCs/>
                <w:sz w:val="20"/>
                <w:lang w:val="en-GB" w:eastAsia="ko-KR"/>
              </w:rPr>
              <w:tab/>
            </w:r>
            <w:r w:rsidRPr="003C5E58">
              <w:rPr>
                <w:rFonts w:eastAsia="Batang"/>
                <w:bCs/>
                <w:sz w:val="20"/>
                <w:lang w:val="en-GB" w:eastAsia="ko-KR"/>
              </w:rPr>
              <w:tab/>
            </w:r>
            <w:proofErr w:type="spellStart"/>
            <w:r w:rsidRPr="003C5E58">
              <w:rPr>
                <w:rFonts w:eastAsia="MS Mincho"/>
                <w:sz w:val="20"/>
                <w:lang w:val="en-GB"/>
              </w:rPr>
              <w:t>profile_tier_level</w:t>
            </w:r>
            <w:proofErr w:type="spellEnd"/>
            <w:r w:rsidRPr="003C5E58">
              <w:rPr>
                <w:rFonts w:eastAsia="MS Mincho"/>
                <w:sz w:val="20"/>
                <w:lang w:val="en-GB"/>
              </w:rPr>
              <w:t>( 1, vps_max_sub_layers_minus1 )</w:t>
            </w:r>
          </w:p>
        </w:tc>
        <w:tc>
          <w:tcPr>
            <w:tcW w:w="1174" w:type="dxa"/>
          </w:tcPr>
          <w:p w:rsidR="003664D6" w:rsidRPr="003C5E58" w:rsidRDefault="003664D6" w:rsidP="000F029E">
            <w:pPr>
              <w:keepNext/>
              <w:keepLines/>
              <w:tabs>
                <w:tab w:val="clear" w:pos="360"/>
                <w:tab w:val="clear" w:pos="720"/>
                <w:tab w:val="clear" w:pos="1080"/>
                <w:tab w:val="clear" w:pos="1440"/>
              </w:tabs>
              <w:spacing w:before="0" w:after="60"/>
              <w:jc w:val="both"/>
              <w:rPr>
                <w:rFonts w:eastAsia="Batang"/>
                <w:bCs/>
                <w:sz w:val="20"/>
                <w:lang w:val="en-GB"/>
              </w:rPr>
            </w:pPr>
          </w:p>
        </w:tc>
      </w:tr>
    </w:tbl>
    <w:p w:rsidR="00F04461" w:rsidRPr="00AE341B" w:rsidRDefault="00F04461" w:rsidP="00331029">
      <w:pPr>
        <w:pStyle w:val="Heading1"/>
      </w:pPr>
      <w:r>
        <w:t>Proposal</w:t>
      </w:r>
    </w:p>
    <w:p w:rsidR="000F029E" w:rsidRDefault="000F029E" w:rsidP="003664D6">
      <w:r>
        <w:t>A</w:t>
      </w:r>
      <w:r w:rsidR="003664D6">
        <w:t xml:space="preserve"> </w:t>
      </w:r>
      <w:proofErr w:type="spellStart"/>
      <w:r w:rsidR="003664D6">
        <w:t>profile_tier_level</w:t>
      </w:r>
      <w:proofErr w:type="spellEnd"/>
      <w:r w:rsidR="003664D6">
        <w:t xml:space="preserve"> </w:t>
      </w:r>
      <w:r>
        <w:t xml:space="preserve">and operation point </w:t>
      </w:r>
      <w:r w:rsidR="003664D6">
        <w:t xml:space="preserve">signaling solution </w:t>
      </w:r>
      <w:r>
        <w:t xml:space="preserve">is proposed, which is similar to that </w:t>
      </w:r>
      <w:r w:rsidR="003664D6">
        <w:t xml:space="preserve">originally proposed as one of several aspects of JCTVC-K0204.  </w:t>
      </w:r>
      <w:r>
        <w:t xml:space="preserve">It is assumed that it is desirable to have a profile/tier/level indication for each operation point, rather than each layer.  </w:t>
      </w:r>
    </w:p>
    <w:p w:rsidR="006665EA" w:rsidRDefault="000F029E" w:rsidP="003664D6">
      <w:del w:id="7" w:author="Jill Boyce" w:date="2013-01-19T08:28:00Z">
        <w:r w:rsidDel="00774562">
          <w:delText xml:space="preserve">The base VPS </w:delText>
        </w:r>
        <w:r w:rsidR="00CD2AFD" w:rsidDel="00774562">
          <w:delText xml:space="preserve">(prior to the extension flag) </w:delText>
        </w:r>
        <w:r w:rsidDel="00774562">
          <w:delText xml:space="preserve">allows signaling of operation points for the HRD, </w:delText>
        </w:r>
        <w:r w:rsidR="006665EA" w:rsidDel="00774562">
          <w:delText>through the operation_point_</w:delText>
        </w:r>
        <w:r w:rsidR="00273C9B" w:rsidDel="00774562">
          <w:delText>set</w:delText>
        </w:r>
        <w:r w:rsidR="006665EA" w:rsidDel="00774562">
          <w:delText xml:space="preserve">( ) syntax function, in order to send HRD parameters for those operation points.  In this contribution, the operation points signaled in the base VPS are available in the VPS extension, and additional operation points may also be signaled.  </w:delText>
        </w:r>
      </w:del>
      <w:r w:rsidR="006665EA">
        <w:t xml:space="preserve">Profile/tier/level </w:t>
      </w:r>
      <w:r w:rsidR="00C84FA8">
        <w:t xml:space="preserve">for each </w:t>
      </w:r>
      <w:r w:rsidR="00B803E4">
        <w:t>of the signaled</w:t>
      </w:r>
      <w:r w:rsidR="006665EA">
        <w:t xml:space="preserve"> operation points</w:t>
      </w:r>
      <w:r w:rsidR="00C84FA8">
        <w:t xml:space="preserve"> is either explicitly signaled or inferred by referencing another operation point</w:t>
      </w:r>
      <w:r w:rsidR="006665EA">
        <w:t>.</w:t>
      </w:r>
    </w:p>
    <w:p w:rsidR="007F094A" w:rsidDel="00774562" w:rsidRDefault="007F75D9" w:rsidP="007F75D9">
      <w:pPr>
        <w:pStyle w:val="Heading2"/>
        <w:rPr>
          <w:del w:id="8" w:author="Jill Boyce" w:date="2013-01-19T08:29:00Z"/>
        </w:rPr>
      </w:pPr>
      <w:del w:id="9" w:author="Jill Boyce" w:date="2013-01-19T08:29:00Z">
        <w:r w:rsidDel="00774562">
          <w:delText>Signaling of additional operation points in the VPS extension</w:delText>
        </w:r>
      </w:del>
    </w:p>
    <w:p w:rsidR="006665EA" w:rsidRPr="003664D6" w:rsidDel="00774562" w:rsidRDefault="00E70896" w:rsidP="003664D6">
      <w:pPr>
        <w:rPr>
          <w:del w:id="10" w:author="Jill Boyce" w:date="2013-01-19T08:29:00Z"/>
        </w:rPr>
      </w:pPr>
      <w:del w:id="11" w:author="Jill Boyce" w:date="2013-01-19T08:29:00Z">
        <w:r w:rsidDel="00774562">
          <w:delText>Additional operation points, beyond those sent in the base VPS for the HRD, may be signaled in the VPS extension, using the same operation_point_</w:delText>
        </w:r>
        <w:r w:rsidR="00273C9B" w:rsidDel="00774562">
          <w:delText>set</w:delText>
        </w:r>
        <w:r w:rsidDel="00774562">
          <w:delText xml:space="preserve">( ) syntax function.   </w:delText>
        </w:r>
      </w:del>
    </w:p>
    <w:p w:rsidR="003664D6" w:rsidDel="00774562" w:rsidRDefault="003328DB" w:rsidP="009234A5">
      <w:pPr>
        <w:jc w:val="both"/>
        <w:rPr>
          <w:del w:id="12" w:author="Jill Boyce" w:date="2013-01-19T08:29:00Z"/>
          <w:szCs w:val="22"/>
        </w:rPr>
      </w:pPr>
      <w:del w:id="13" w:author="Jill Boyce" w:date="2013-01-19T08:29:00Z">
        <w:r w:rsidDel="00774562">
          <w:rPr>
            <w:szCs w:val="22"/>
          </w:rPr>
          <w:delText>The following syntax is proposed to be added to the VPS extension.</w:delText>
        </w:r>
      </w:del>
    </w:p>
    <w:p w:rsidR="00ED001A" w:rsidDel="00774562" w:rsidRDefault="00ED001A" w:rsidP="009234A5">
      <w:pPr>
        <w:jc w:val="both"/>
        <w:rPr>
          <w:del w:id="14" w:author="Jill Boyce" w:date="2013-01-19T08:29:00Z"/>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2"/>
        <w:gridCol w:w="992"/>
      </w:tblGrid>
      <w:tr w:rsidR="003664D6" w:rsidRPr="008777D5" w:rsidDel="00774562" w:rsidTr="00D82F85">
        <w:trPr>
          <w:cantSplit/>
          <w:jc w:val="center"/>
          <w:del w:id="15" w:author="Jill Boyce" w:date="2013-01-19T08:29:00Z"/>
        </w:trPr>
        <w:tc>
          <w:tcPr>
            <w:tcW w:w="6932" w:type="dxa"/>
          </w:tcPr>
          <w:p w:rsidR="003664D6" w:rsidRPr="006665EA" w:rsidDel="00774562" w:rsidRDefault="003664D6" w:rsidP="00BB21EB">
            <w:pPr>
              <w:pStyle w:val="tablesyntax"/>
              <w:rPr>
                <w:del w:id="16" w:author="Jill Boyce" w:date="2013-01-19T08:29:00Z"/>
              </w:rPr>
            </w:pPr>
            <w:del w:id="17" w:author="Jill Boyce" w:date="2013-01-19T08:29:00Z">
              <w:r w:rsidRPr="006665EA" w:rsidDel="00774562">
                <w:rPr>
                  <w:bCs/>
                </w:rPr>
                <w:tab/>
              </w:r>
              <w:r w:rsidR="00DC77B4" w:rsidRPr="00DC77B4" w:rsidDel="00774562">
                <w:rPr>
                  <w:b/>
                  <w:bCs/>
                </w:rPr>
                <w:delText>vps_</w:delText>
              </w:r>
              <w:r w:rsidRPr="006665EA" w:rsidDel="00774562">
                <w:rPr>
                  <w:b/>
                  <w:bCs/>
                </w:rPr>
                <w:delText>num_additional_</w:delText>
              </w:r>
              <w:r w:rsidR="00BB21EB" w:rsidDel="00774562">
                <w:rPr>
                  <w:b/>
                  <w:bCs/>
                </w:rPr>
                <w:delText>op_sets</w:delText>
              </w:r>
            </w:del>
          </w:p>
        </w:tc>
        <w:tc>
          <w:tcPr>
            <w:tcW w:w="992" w:type="dxa"/>
          </w:tcPr>
          <w:p w:rsidR="003664D6" w:rsidRPr="006665EA" w:rsidDel="00774562" w:rsidRDefault="00E70896" w:rsidP="000F029E">
            <w:pPr>
              <w:pStyle w:val="tableheading"/>
              <w:rPr>
                <w:del w:id="18" w:author="Jill Boyce" w:date="2013-01-19T08:29:00Z"/>
                <w:b w:val="0"/>
              </w:rPr>
            </w:pPr>
            <w:del w:id="19" w:author="Jill Boyce" w:date="2013-01-19T08:29:00Z">
              <w:r w:rsidDel="00774562">
                <w:rPr>
                  <w:b w:val="0"/>
                </w:rPr>
                <w:delText>ue(v)</w:delText>
              </w:r>
            </w:del>
          </w:p>
        </w:tc>
      </w:tr>
      <w:tr w:rsidR="00DC77B4" w:rsidRPr="00221145" w:rsidDel="00774562" w:rsidTr="00D82F85">
        <w:trPr>
          <w:cantSplit/>
          <w:jc w:val="center"/>
          <w:del w:id="20" w:author="Jill Boyce" w:date="2013-01-19T08:29:00Z"/>
        </w:trPr>
        <w:tc>
          <w:tcPr>
            <w:tcW w:w="6932" w:type="dxa"/>
          </w:tcPr>
          <w:p w:rsidR="00DC77B4" w:rsidRPr="006665EA" w:rsidDel="00774562" w:rsidRDefault="00DC77B4"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21" w:author="Jill Boyce" w:date="2013-01-19T08:29:00Z"/>
                <w:bCs/>
              </w:rPr>
            </w:pPr>
            <w:del w:id="22" w:author="Jill Boyce" w:date="2013-01-19T08:29:00Z">
              <w:r w:rsidRPr="006665EA" w:rsidDel="00774562">
                <w:rPr>
                  <w:bCs/>
                </w:rPr>
                <w:tab/>
              </w:r>
              <w:r w:rsidDel="00774562">
                <w:rPr>
                  <w:bCs/>
                </w:rPr>
                <w:delText>totalO</w:delText>
              </w:r>
              <w:r w:rsidR="00BB21EB" w:rsidDel="00774562">
                <w:rPr>
                  <w:bCs/>
                </w:rPr>
                <w:delText>pSet</w:delText>
              </w:r>
              <w:r w:rsidDel="00774562">
                <w:rPr>
                  <w:bCs/>
                </w:rPr>
                <w:delText xml:space="preserve">s = </w:delText>
              </w:r>
              <w:r w:rsidRPr="0056241E" w:rsidDel="00774562">
                <w:rPr>
                  <w:noProof/>
                </w:rPr>
                <w:delText>vps_num_</w:delText>
              </w:r>
              <w:r w:rsidR="00BB21EB" w:rsidDel="00774562">
                <w:rPr>
                  <w:noProof/>
                </w:rPr>
                <w:delText>op_sets_minus1 + 1</w:delText>
              </w:r>
              <w:r w:rsidRPr="006665EA" w:rsidDel="00774562">
                <w:rPr>
                  <w:bCs/>
                  <w:lang w:eastAsia="ko-KR"/>
                </w:rPr>
                <w:delText xml:space="preserve"> </w:delText>
              </w:r>
              <w:r w:rsidDel="00774562">
                <w:rPr>
                  <w:bCs/>
                  <w:lang w:eastAsia="ko-KR"/>
                </w:rPr>
                <w:delText>+  vps_</w:delText>
              </w:r>
              <w:r w:rsidRPr="006665EA" w:rsidDel="00774562">
                <w:rPr>
                  <w:bCs/>
                  <w:lang w:eastAsia="ko-KR"/>
                </w:rPr>
                <w:delText>num_additional_</w:delText>
              </w:r>
              <w:r w:rsidR="00BB21EB" w:rsidDel="00774562">
                <w:rPr>
                  <w:bCs/>
                  <w:lang w:eastAsia="ko-KR"/>
                </w:rPr>
                <w:delText>op_sets</w:delText>
              </w:r>
            </w:del>
          </w:p>
        </w:tc>
        <w:tc>
          <w:tcPr>
            <w:tcW w:w="992" w:type="dxa"/>
          </w:tcPr>
          <w:p w:rsidR="00DC77B4" w:rsidRPr="006665EA" w:rsidDel="00774562" w:rsidRDefault="00DC77B4" w:rsidP="000F029E">
            <w:pPr>
              <w:pStyle w:val="tablecell"/>
              <w:rPr>
                <w:del w:id="23" w:author="Jill Boyce" w:date="2013-01-19T08:29:00Z"/>
                <w:strike/>
                <w:color w:val="FF0000"/>
              </w:rPr>
            </w:pPr>
          </w:p>
        </w:tc>
      </w:tr>
      <w:tr w:rsidR="003664D6" w:rsidRPr="00221145" w:rsidDel="00774562" w:rsidTr="00D82F85">
        <w:trPr>
          <w:cantSplit/>
          <w:jc w:val="center"/>
          <w:del w:id="24" w:author="Jill Boyce" w:date="2013-01-19T08:29:00Z"/>
        </w:trPr>
        <w:tc>
          <w:tcPr>
            <w:tcW w:w="6932" w:type="dxa"/>
          </w:tcPr>
          <w:p w:rsidR="003664D6" w:rsidRPr="006665EA" w:rsidDel="00774562"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25" w:author="Jill Boyce" w:date="2013-01-19T08:29:00Z"/>
                <w:bCs/>
              </w:rPr>
            </w:pPr>
            <w:del w:id="26" w:author="Jill Boyce" w:date="2013-01-19T08:29:00Z">
              <w:r w:rsidRPr="006665EA" w:rsidDel="00774562">
                <w:rPr>
                  <w:bCs/>
                </w:rPr>
                <w:tab/>
                <w:delText>for (</w:delText>
              </w:r>
              <w:r w:rsidR="00370255" w:rsidDel="00774562">
                <w:rPr>
                  <w:bCs/>
                </w:rPr>
                <w:delText xml:space="preserve"> </w:delText>
              </w:r>
              <w:r w:rsidR="00BB21EB" w:rsidDel="00774562">
                <w:rPr>
                  <w:noProof/>
                </w:rPr>
                <w:delText>i</w:delText>
              </w:r>
              <w:r w:rsidR="00D82F85" w:rsidRPr="0056241E" w:rsidDel="00774562">
                <w:rPr>
                  <w:noProof/>
                </w:rPr>
                <w:delText xml:space="preserve"> = </w:delText>
              </w:r>
              <w:r w:rsidR="00BB21EB" w:rsidRPr="0056241E" w:rsidDel="00774562">
                <w:rPr>
                  <w:noProof/>
                </w:rPr>
                <w:delText>vps_num_</w:delText>
              </w:r>
              <w:r w:rsidR="00BB21EB" w:rsidDel="00774562">
                <w:rPr>
                  <w:noProof/>
                </w:rPr>
                <w:delText>op_sets_minus1 + 1</w:delText>
              </w:r>
              <w:r w:rsidRPr="006665EA" w:rsidDel="00774562">
                <w:rPr>
                  <w:bCs/>
                </w:rPr>
                <w:delText>;</w:delText>
              </w:r>
              <w:r w:rsidR="00D82F85" w:rsidDel="00774562">
                <w:rPr>
                  <w:bCs/>
                </w:rPr>
                <w:delText xml:space="preserve"> </w:delText>
              </w:r>
              <w:r w:rsidR="00E70896" w:rsidDel="00774562">
                <w:rPr>
                  <w:bCs/>
                </w:rPr>
                <w:delText xml:space="preserve"> </w:delText>
              </w:r>
              <w:r w:rsidR="00BB21EB" w:rsidDel="00774562">
                <w:rPr>
                  <w:bCs/>
                </w:rPr>
                <w:delText>i</w:delText>
              </w:r>
              <w:r w:rsidRPr="006665EA" w:rsidDel="00774562">
                <w:rPr>
                  <w:bCs/>
                </w:rPr>
                <w:delText xml:space="preserve"> &lt;  </w:delText>
              </w:r>
              <w:r w:rsidR="00BB21EB" w:rsidDel="00774562">
                <w:rPr>
                  <w:bCs/>
                </w:rPr>
                <w:delText xml:space="preserve">totalOpSets; </w:delText>
              </w:r>
              <w:r w:rsidR="00E70896" w:rsidDel="00774562">
                <w:rPr>
                  <w:bCs/>
                  <w:lang w:eastAsia="ko-KR"/>
                </w:rPr>
                <w:delText xml:space="preserve"> </w:delText>
              </w:r>
              <w:r w:rsidR="00BB21EB" w:rsidDel="00774562">
                <w:rPr>
                  <w:bCs/>
                  <w:lang w:eastAsia="ko-KR"/>
                </w:rPr>
                <w:delText>i</w:delText>
              </w:r>
              <w:r w:rsidRPr="006665EA" w:rsidDel="00774562">
                <w:rPr>
                  <w:bCs/>
                  <w:lang w:eastAsia="ko-KR"/>
                </w:rPr>
                <w:delText>++)</w:delText>
              </w:r>
            </w:del>
          </w:p>
        </w:tc>
        <w:tc>
          <w:tcPr>
            <w:tcW w:w="992" w:type="dxa"/>
          </w:tcPr>
          <w:p w:rsidR="003664D6" w:rsidRPr="006665EA" w:rsidDel="00774562" w:rsidRDefault="003664D6" w:rsidP="000F029E">
            <w:pPr>
              <w:pStyle w:val="tablecell"/>
              <w:rPr>
                <w:del w:id="27" w:author="Jill Boyce" w:date="2013-01-19T08:29:00Z"/>
                <w:strike/>
                <w:color w:val="FF0000"/>
              </w:rPr>
            </w:pPr>
          </w:p>
        </w:tc>
      </w:tr>
      <w:tr w:rsidR="003664D6" w:rsidRPr="00221145" w:rsidDel="00774562" w:rsidTr="00D82F85">
        <w:trPr>
          <w:cantSplit/>
          <w:jc w:val="center"/>
          <w:del w:id="28" w:author="Jill Boyce" w:date="2013-01-19T08:29:00Z"/>
        </w:trPr>
        <w:tc>
          <w:tcPr>
            <w:tcW w:w="6932" w:type="dxa"/>
          </w:tcPr>
          <w:p w:rsidR="003664D6" w:rsidRPr="006665EA" w:rsidDel="00774562" w:rsidRDefault="003664D6" w:rsidP="00BB21EB">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del w:id="29" w:author="Jill Boyce" w:date="2013-01-19T08:29:00Z"/>
                <w:bCs/>
                <w:strike/>
              </w:rPr>
            </w:pPr>
            <w:del w:id="30" w:author="Jill Boyce" w:date="2013-01-19T08:29:00Z">
              <w:r w:rsidRPr="006665EA" w:rsidDel="00774562">
                <w:rPr>
                  <w:bCs/>
                </w:rPr>
                <w:tab/>
              </w:r>
              <w:r w:rsidRPr="006665EA" w:rsidDel="00774562">
                <w:rPr>
                  <w:bCs/>
                </w:rPr>
                <w:tab/>
              </w:r>
              <w:r w:rsidR="006665EA" w:rsidRPr="006665EA" w:rsidDel="00774562">
                <w:delText>operation_point_</w:delText>
              </w:r>
              <w:r w:rsidR="00273C9B" w:rsidDel="00774562">
                <w:delText>set</w:delText>
              </w:r>
              <w:r w:rsidR="006665EA" w:rsidRPr="006665EA" w:rsidDel="00774562">
                <w:delText xml:space="preserve"> </w:delText>
              </w:r>
              <w:r w:rsidRPr="006665EA" w:rsidDel="00774562">
                <w:delText>( </w:delText>
              </w:r>
              <w:r w:rsidR="00BB21EB" w:rsidDel="00774562">
                <w:delText>i</w:delText>
              </w:r>
              <w:r w:rsidR="00370255" w:rsidDel="00774562">
                <w:delText xml:space="preserve"> </w:delText>
              </w:r>
              <w:r w:rsidRPr="006665EA" w:rsidDel="00774562">
                <w:delText>)</w:delText>
              </w:r>
            </w:del>
          </w:p>
        </w:tc>
        <w:tc>
          <w:tcPr>
            <w:tcW w:w="992" w:type="dxa"/>
          </w:tcPr>
          <w:p w:rsidR="003664D6" w:rsidRPr="006665EA" w:rsidDel="00774562" w:rsidRDefault="003664D6" w:rsidP="000F029E">
            <w:pPr>
              <w:pStyle w:val="tablecell"/>
              <w:rPr>
                <w:del w:id="31" w:author="Jill Boyce" w:date="2013-01-19T08:29:00Z"/>
                <w:strike/>
                <w:color w:val="FF0000"/>
              </w:rPr>
            </w:pPr>
          </w:p>
        </w:tc>
      </w:tr>
    </w:tbl>
    <w:p w:rsidR="00DC77B4" w:rsidDel="00774562" w:rsidRDefault="00DC77B4" w:rsidP="00DC77B4">
      <w:pPr>
        <w:jc w:val="both"/>
        <w:rPr>
          <w:del w:id="32" w:author="Jill Boyce" w:date="2013-01-19T08:29:00Z"/>
          <w:lang w:eastAsia="ko-KR"/>
        </w:rPr>
      </w:pPr>
      <w:del w:id="33" w:author="Jill Boyce" w:date="2013-01-19T08:29:00Z">
        <w:r w:rsidRPr="00441B09" w:rsidDel="00774562">
          <w:rPr>
            <w:b/>
            <w:lang w:eastAsia="ko-KR"/>
          </w:rPr>
          <w:delText xml:space="preserve">num_additional_operation_points </w:delText>
        </w:r>
        <w:r w:rsidRPr="00441B09" w:rsidDel="00774562">
          <w:rPr>
            <w:lang w:eastAsia="ko-KR"/>
          </w:rPr>
          <w:delText>specifies the number of addi</w:delText>
        </w:r>
        <w:r w:rsidDel="00774562">
          <w:rPr>
            <w:lang w:eastAsia="ko-KR"/>
          </w:rPr>
          <w:delText>tional operation point</w:delText>
        </w:r>
        <w:r w:rsidR="00BB21EB" w:rsidDel="00774562">
          <w:rPr>
            <w:lang w:eastAsia="ko-KR"/>
          </w:rPr>
          <w:delText xml:space="preserve"> set</w:delText>
        </w:r>
        <w:r w:rsidDel="00774562">
          <w:rPr>
            <w:lang w:eastAsia="ko-KR"/>
          </w:rPr>
          <w:delText xml:space="preserve">s for which </w:delText>
        </w:r>
        <w:r w:rsidR="00303B03" w:rsidRPr="0056241E" w:rsidDel="00774562">
          <w:rPr>
            <w:noProof/>
          </w:rPr>
          <w:delText>op</w:delText>
        </w:r>
        <w:r w:rsidR="00303B03" w:rsidDel="00774562">
          <w:rPr>
            <w:noProof/>
          </w:rPr>
          <w:delText>eration</w:delText>
        </w:r>
        <w:r w:rsidR="00303B03" w:rsidRPr="0056241E" w:rsidDel="00774562">
          <w:rPr>
            <w:noProof/>
          </w:rPr>
          <w:delText>_point</w:delText>
        </w:r>
        <w:r w:rsidR="00303B03" w:rsidDel="00774562">
          <w:rPr>
            <w:noProof/>
          </w:rPr>
          <w:delText>_</w:delText>
        </w:r>
        <w:r w:rsidR="00273C9B" w:rsidDel="00774562">
          <w:rPr>
            <w:noProof/>
          </w:rPr>
          <w:delText>set</w:delText>
        </w:r>
        <w:r w:rsidR="00303B03" w:rsidRPr="0056241E" w:rsidDel="00774562">
          <w:rPr>
            <w:noProof/>
          </w:rPr>
          <w:delText>( </w:delText>
        </w:r>
        <w:r w:rsidR="00303B03" w:rsidDel="00774562">
          <w:rPr>
            <w:noProof/>
          </w:rPr>
          <w:delText xml:space="preserve"> ) syntax structures are </w:delText>
        </w:r>
        <w:r w:rsidR="00303B03" w:rsidRPr="00943A5F" w:rsidDel="00774562">
          <w:rPr>
            <w:noProof/>
          </w:rPr>
          <w:delText xml:space="preserve">present in the video parameter set </w:delText>
        </w:r>
        <w:r w:rsidR="00FA73A2" w:rsidDel="00774562">
          <w:rPr>
            <w:noProof/>
          </w:rPr>
          <w:delText>extension</w:delText>
        </w:r>
        <w:r w:rsidR="00303B03" w:rsidDel="00774562">
          <w:rPr>
            <w:noProof/>
          </w:rPr>
          <w:delText>.</w:delText>
        </w:r>
      </w:del>
    </w:p>
    <w:p w:rsidR="00303B03" w:rsidRPr="00441B09" w:rsidRDefault="00303B03" w:rsidP="00DC77B4">
      <w:pPr>
        <w:jc w:val="both"/>
        <w:rPr>
          <w:lang w:eastAsia="ko-KR"/>
        </w:rPr>
      </w:pPr>
    </w:p>
    <w:p w:rsidR="003664D6" w:rsidRDefault="00E70896" w:rsidP="00E70896">
      <w:pPr>
        <w:pStyle w:val="Heading2"/>
      </w:pPr>
      <w:proofErr w:type="spellStart"/>
      <w:r>
        <w:t>Profile_tier_level</w:t>
      </w:r>
      <w:proofErr w:type="spellEnd"/>
      <w:r>
        <w:t xml:space="preserve"> signaling</w:t>
      </w:r>
    </w:p>
    <w:p w:rsidR="00D82F85" w:rsidRDefault="00D71908" w:rsidP="00D71908">
      <w:r>
        <w:t>A coding efficiency savings method is proposed</w:t>
      </w:r>
      <w:r w:rsidR="00EF002B">
        <w:t xml:space="preserve"> for </w:t>
      </w:r>
      <w:proofErr w:type="spellStart"/>
      <w:r w:rsidR="00EF002B">
        <w:t>profile_tier_level</w:t>
      </w:r>
      <w:proofErr w:type="spellEnd"/>
      <w:r w:rsidR="00EF002B">
        <w:t xml:space="preserve"> signaling</w:t>
      </w:r>
      <w:r>
        <w:t xml:space="preserve">, based upon the assumption that </w:t>
      </w:r>
      <w:r w:rsidR="00D82F85">
        <w:t>several operation points may use the same profile</w:t>
      </w:r>
      <w:r>
        <w:t xml:space="preserve"> and tier but different levels.  For example, consider a spatial scalable bitstream with 3 spatial layers, with layer 2 referencing layer 1, and layer 1 reference the layer 0 base layer.  Both layer 1 and layer 2 are spatial scalable enhancement layers and will likely use the same scalable profile indication, but will have different levels.  </w:t>
      </w:r>
    </w:p>
    <w:p w:rsidR="00E07188" w:rsidRDefault="008505DF" w:rsidP="00D71908">
      <w:pPr>
        <w:rPr>
          <w:szCs w:val="22"/>
        </w:rPr>
      </w:pPr>
      <w:r>
        <w:rPr>
          <w:szCs w:val="22"/>
        </w:rPr>
        <w:lastRenderedPageBreak/>
        <w:t xml:space="preserve">A loop over all </w:t>
      </w:r>
      <w:proofErr w:type="spellStart"/>
      <w:r w:rsidR="00423ABC">
        <w:rPr>
          <w:szCs w:val="22"/>
        </w:rPr>
        <w:t>totalOpSets</w:t>
      </w:r>
      <w:proofErr w:type="spellEnd"/>
      <w:r w:rsidR="00E07188">
        <w:rPr>
          <w:szCs w:val="22"/>
        </w:rPr>
        <w:t xml:space="preserve"> of the signaled operation point</w:t>
      </w:r>
      <w:r w:rsidR="00ED001A">
        <w:rPr>
          <w:szCs w:val="22"/>
        </w:rPr>
        <w:t xml:space="preserve">s </w:t>
      </w:r>
      <w:r w:rsidR="00E07188">
        <w:rPr>
          <w:szCs w:val="22"/>
        </w:rPr>
        <w:t xml:space="preserve">is proposed, </w:t>
      </w:r>
      <w:r w:rsidR="00877AD1">
        <w:rPr>
          <w:szCs w:val="22"/>
        </w:rPr>
        <w:t>in which</w:t>
      </w:r>
      <w:r w:rsidR="00E07188">
        <w:rPr>
          <w:szCs w:val="22"/>
        </w:rPr>
        <w:t xml:space="preserve"> a profile presence flag is coded.  If the profile presence flag is set, all of profile, tier, and level are </w:t>
      </w:r>
      <w:r w:rsidR="00ED001A">
        <w:rPr>
          <w:szCs w:val="22"/>
        </w:rPr>
        <w:t xml:space="preserve">explicitly </w:t>
      </w:r>
      <w:r w:rsidR="00E07188">
        <w:rPr>
          <w:szCs w:val="22"/>
        </w:rPr>
        <w:t>coded for the operation point.  If the profile present flag is not set</w:t>
      </w:r>
      <w:r w:rsidR="00877AD1">
        <w:rPr>
          <w:szCs w:val="22"/>
        </w:rPr>
        <w:t xml:space="preserve"> for a particular operation point</w:t>
      </w:r>
      <w:r w:rsidR="00E07188">
        <w:rPr>
          <w:szCs w:val="22"/>
        </w:rPr>
        <w:t xml:space="preserve">, an index to a reference </w:t>
      </w:r>
      <w:r w:rsidR="00877AD1">
        <w:rPr>
          <w:szCs w:val="22"/>
        </w:rPr>
        <w:t xml:space="preserve">operation point’s </w:t>
      </w:r>
      <w:r w:rsidR="00E07188">
        <w:rPr>
          <w:szCs w:val="22"/>
        </w:rPr>
        <w:t>profile and tier are coded</w:t>
      </w:r>
      <w:r w:rsidR="00877AD1">
        <w:rPr>
          <w:szCs w:val="22"/>
        </w:rPr>
        <w:t xml:space="preserve"> rather than explicitly coding the profile and tier</w:t>
      </w:r>
      <w:r w:rsidR="00E07188">
        <w:rPr>
          <w:szCs w:val="22"/>
        </w:rPr>
        <w:t xml:space="preserve">, and only the level is </w:t>
      </w:r>
      <w:r w:rsidR="00ED001A">
        <w:rPr>
          <w:szCs w:val="22"/>
        </w:rPr>
        <w:t xml:space="preserve">explicitly </w:t>
      </w:r>
      <w:r w:rsidR="00E07188">
        <w:rPr>
          <w:szCs w:val="22"/>
        </w:rPr>
        <w:t xml:space="preserve">coded.  </w:t>
      </w:r>
    </w:p>
    <w:p w:rsidR="00D82F85" w:rsidRDefault="00ED001A" w:rsidP="009234A5">
      <w:pPr>
        <w:jc w:val="both"/>
        <w:rPr>
          <w:szCs w:val="22"/>
        </w:rPr>
      </w:pPr>
      <w:r>
        <w:rPr>
          <w:szCs w:val="22"/>
        </w:rPr>
        <w:t>W</w:t>
      </w:r>
      <w:r w:rsidR="000A43B6">
        <w:rPr>
          <w:szCs w:val="22"/>
        </w:rPr>
        <w:t>hen the referenced op is the 0-th op</w:t>
      </w:r>
      <w:r>
        <w:rPr>
          <w:szCs w:val="22"/>
        </w:rPr>
        <w:t>eration point</w:t>
      </w:r>
      <w:r w:rsidR="000A43B6">
        <w:rPr>
          <w:szCs w:val="22"/>
        </w:rPr>
        <w:t>,</w:t>
      </w:r>
      <w:r w:rsidR="00877AD1">
        <w:rPr>
          <w:szCs w:val="22"/>
        </w:rPr>
        <w:t xml:space="preserve"> the base layer’s profile and tier </w:t>
      </w:r>
      <w:r w:rsidR="000A43B6">
        <w:rPr>
          <w:szCs w:val="22"/>
        </w:rPr>
        <w:t>are inferred</w:t>
      </w:r>
      <w:r w:rsidR="00877AD1">
        <w:rPr>
          <w:szCs w:val="22"/>
        </w:rPr>
        <w:t>.</w:t>
      </w:r>
    </w:p>
    <w:p w:rsidR="003328DB" w:rsidRDefault="003328DB" w:rsidP="009234A5">
      <w:pPr>
        <w:jc w:val="both"/>
        <w:rPr>
          <w:szCs w:val="22"/>
        </w:rPr>
      </w:pPr>
      <w:r>
        <w:rPr>
          <w:szCs w:val="22"/>
        </w:rPr>
        <w:t xml:space="preserve">The syntax below is proposed to be added in the VPS extension, replacing the existing </w:t>
      </w:r>
      <w:proofErr w:type="spellStart"/>
      <w:r>
        <w:rPr>
          <w:szCs w:val="22"/>
        </w:rPr>
        <w:t>profile_tier_level</w:t>
      </w:r>
      <w:proofErr w:type="spellEnd"/>
      <w:r>
        <w:rPr>
          <w:szCs w:val="22"/>
        </w:rPr>
        <w:t xml:space="preserve"> signaling in the JCTVC-K1007 draft design.</w:t>
      </w:r>
    </w:p>
    <w:p w:rsidR="00877AD1" w:rsidRDefault="00877AD1" w:rsidP="009234A5">
      <w:pPr>
        <w:jc w:val="both"/>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0"/>
      </w:tblGrid>
      <w:tr w:rsidR="00D82F85" w:rsidRPr="006665EA" w:rsidTr="00651322">
        <w:trPr>
          <w:cantSplit/>
          <w:jc w:val="center"/>
        </w:trPr>
        <w:tc>
          <w:tcPr>
            <w:tcW w:w="6754" w:type="dxa"/>
          </w:tcPr>
          <w:p w:rsidR="00D82F85" w:rsidRPr="006665EA" w:rsidRDefault="00D82F85" w:rsidP="00774562">
            <w:pPr>
              <w:pStyle w:val="tablesyntax"/>
              <w:rPr>
                <w:bCs/>
              </w:rPr>
            </w:pPr>
            <w:r w:rsidRPr="006665EA">
              <w:rPr>
                <w:b/>
                <w:bCs/>
              </w:rPr>
              <w:tab/>
            </w:r>
            <w:r w:rsidRPr="006665EA">
              <w:rPr>
                <w:bCs/>
              </w:rPr>
              <w:t xml:space="preserve">for( </w:t>
            </w:r>
            <w:r w:rsidR="00370255">
              <w:rPr>
                <w:bCs/>
              </w:rPr>
              <w:t>i</w:t>
            </w:r>
            <w:r w:rsidRPr="006665EA">
              <w:rPr>
                <w:bCs/>
              </w:rPr>
              <w:t xml:space="preserve"> = </w:t>
            </w:r>
            <w:r w:rsidR="00C71F8F">
              <w:rPr>
                <w:bCs/>
              </w:rPr>
              <w:t>1</w:t>
            </w:r>
            <w:r w:rsidRPr="006665EA">
              <w:rPr>
                <w:bCs/>
              </w:rPr>
              <w:t xml:space="preserve">; </w:t>
            </w:r>
            <w:r w:rsidR="00370255">
              <w:rPr>
                <w:bCs/>
              </w:rPr>
              <w:t>i</w:t>
            </w:r>
            <w:r w:rsidRPr="006665EA">
              <w:rPr>
                <w:bCs/>
              </w:rPr>
              <w:t xml:space="preserve"> &lt;= </w:t>
            </w:r>
            <w:ins w:id="34" w:author="Jill Boyce" w:date="2013-01-19T08:31:00Z">
              <w:r w:rsidR="00774562" w:rsidRPr="001C7309">
                <w:rPr>
                  <w:noProof/>
                </w:rPr>
                <w:t>vps_num_op_sets_minus1</w:t>
              </w:r>
            </w:ins>
            <w:del w:id="35" w:author="Jill Boyce" w:date="2013-01-19T08:29:00Z">
              <w:r w:rsidR="00423ABC" w:rsidDel="00774562">
                <w:rPr>
                  <w:bCs/>
                </w:rPr>
                <w:delText>totalOpSets</w:delText>
              </w:r>
            </w:del>
            <w:r w:rsidRPr="006665EA">
              <w:rPr>
                <w:bCs/>
              </w:rPr>
              <w:t xml:space="preserve">; </w:t>
            </w:r>
            <w:r w:rsidR="00370255">
              <w:rPr>
                <w:bCs/>
              </w:rPr>
              <w:t>i</w:t>
            </w:r>
            <w:r w:rsidR="00D71908" w:rsidRPr="006665EA">
              <w:rPr>
                <w:bCs/>
              </w:rPr>
              <w:t xml:space="preserve"> </w:t>
            </w:r>
            <w:r w:rsidRPr="006665EA">
              <w:rPr>
                <w:bCs/>
              </w:rPr>
              <w:t>++ )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r>
            <w:proofErr w:type="spellStart"/>
            <w:r w:rsidRPr="006665EA">
              <w:rPr>
                <w:b/>
                <w:bCs/>
              </w:rPr>
              <w:t>vps_profile_present_flag</w:t>
            </w:r>
            <w:proofErr w:type="spellEnd"/>
            <w:r w:rsidRPr="006665EA">
              <w:rPr>
                <w:b/>
                <w:bCs/>
              </w:rPr>
              <w:t>[</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r w:rsidRPr="006665EA">
              <w:rPr>
                <w:b w:val="0"/>
              </w:rPr>
              <w:t>u(1)</w:t>
            </w:r>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Cs/>
              </w:rPr>
              <w:tab/>
              <w:t>if (!</w:t>
            </w:r>
            <w:proofErr w:type="spellStart"/>
            <w:r w:rsidRPr="006665EA">
              <w:rPr>
                <w:bCs/>
              </w:rPr>
              <w:t>vps_profile_present_flag</w:t>
            </w:r>
            <w:proofErr w:type="spellEnd"/>
            <w:r w:rsidRPr="006665EA">
              <w:rPr>
                <w:bCs/>
              </w:rPr>
              <w:t>[</w:t>
            </w:r>
            <w:r w:rsidR="008505DF">
              <w:rPr>
                <w:bCs/>
              </w:rPr>
              <w:t xml:space="preserve"> </w:t>
            </w:r>
            <w:r w:rsidR="00370255">
              <w:rPr>
                <w:bCs/>
              </w:rPr>
              <w:t>i</w:t>
            </w:r>
            <w:r w:rsidRPr="006665EA">
              <w:rPr>
                <w:bCs/>
              </w:rPr>
              <w:t xml:space="preserve"> ])</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sidRPr="006665EA">
              <w:rPr>
                <w:b/>
                <w:bCs/>
              </w:rPr>
              <w:tab/>
            </w:r>
            <w:r w:rsidRPr="006665EA">
              <w:rPr>
                <w:b/>
                <w:bCs/>
              </w:rPr>
              <w:tab/>
            </w:r>
            <w:proofErr w:type="spellStart"/>
            <w:r w:rsidRPr="006665EA">
              <w:rPr>
                <w:b/>
                <w:bCs/>
              </w:rPr>
              <w:t>profile_op_ref</w:t>
            </w:r>
            <w:proofErr w:type="spellEnd"/>
            <w:r w:rsidRPr="006665EA">
              <w:rPr>
                <w:b/>
                <w:bCs/>
              </w:rPr>
              <w:t>[</w:t>
            </w:r>
            <w:r w:rsidR="008505DF">
              <w:rPr>
                <w:b/>
                <w:bCs/>
              </w:rPr>
              <w:t xml:space="preserve"> </w:t>
            </w:r>
            <w:r w:rsidR="00370255">
              <w:rPr>
                <w:bCs/>
              </w:rPr>
              <w:t>i</w:t>
            </w:r>
            <w:r w:rsidRPr="006665EA">
              <w:rPr>
                <w:b/>
                <w:bCs/>
              </w:rPr>
              <w:t xml:space="preserve"> ]</w:t>
            </w:r>
          </w:p>
        </w:tc>
        <w:tc>
          <w:tcPr>
            <w:tcW w:w="1170" w:type="dxa"/>
          </w:tcPr>
          <w:p w:rsidR="00D82F85" w:rsidRPr="006665EA" w:rsidRDefault="00D82F85" w:rsidP="00651322">
            <w:pPr>
              <w:pStyle w:val="tableheading"/>
              <w:rPr>
                <w:b w:val="0"/>
              </w:rPr>
            </w:pPr>
            <w:del w:id="36" w:author="Jill Boyce" w:date="2013-01-19T08:29:00Z">
              <w:r w:rsidRPr="006665EA" w:rsidDel="00774562">
                <w:rPr>
                  <w:b w:val="0"/>
                </w:rPr>
                <w:delText>u(8)</w:delText>
              </w:r>
            </w:del>
            <w:proofErr w:type="spellStart"/>
            <w:ins w:id="37" w:author="Jill Boyce" w:date="2013-01-19T08:29:00Z">
              <w:r w:rsidR="00774562">
                <w:rPr>
                  <w:b w:val="0"/>
                </w:rPr>
                <w:t>ue</w:t>
              </w:r>
            </w:ins>
            <w:proofErr w:type="spellEnd"/>
            <w:ins w:id="38" w:author="Jill Boyce" w:date="2013-01-19T08:30:00Z">
              <w:r w:rsidR="00774562">
                <w:rPr>
                  <w:b w:val="0"/>
                </w:rPr>
                <w:t>(</w:t>
              </w:r>
            </w:ins>
            <w:ins w:id="39" w:author="Jill Boyce" w:date="2013-01-19T08:29:00Z">
              <w:r w:rsidR="00774562">
                <w:rPr>
                  <w:b w:val="0"/>
                </w:rPr>
                <w:t>v)</w:t>
              </w:r>
            </w:ins>
          </w:p>
        </w:tc>
      </w:tr>
      <w:tr w:rsidR="00D82F85" w:rsidRPr="006665EA" w:rsidTr="00651322">
        <w:trPr>
          <w:cantSplit/>
          <w:jc w:val="center"/>
        </w:trPr>
        <w:tc>
          <w:tcPr>
            <w:tcW w:w="6754" w:type="dxa"/>
          </w:tcPr>
          <w:p w:rsidR="00D82F85" w:rsidRPr="006665EA" w:rsidRDefault="00D82F85" w:rsidP="00651322">
            <w:pPr>
              <w:pStyle w:val="tablesyntax"/>
              <w:rPr>
                <w:bCs/>
              </w:rPr>
            </w:pPr>
            <w:r w:rsidRPr="006665EA">
              <w:rPr>
                <w:b/>
                <w:bCs/>
              </w:rPr>
              <w:tab/>
            </w:r>
            <w:r w:rsidRPr="006665EA">
              <w:rPr>
                <w:b/>
                <w:bCs/>
              </w:rPr>
              <w:tab/>
            </w:r>
            <w:proofErr w:type="spellStart"/>
            <w:r w:rsidRPr="006665EA">
              <w:t>profile_tier_level</w:t>
            </w:r>
            <w:proofErr w:type="spellEnd"/>
            <w:r w:rsidRPr="006665EA">
              <w:t>( </w:t>
            </w:r>
            <w:proofErr w:type="spellStart"/>
            <w:r w:rsidRPr="006665EA">
              <w:t>vps_</w:t>
            </w:r>
            <w:r w:rsidRPr="006665EA">
              <w:rPr>
                <w:bCs/>
              </w:rPr>
              <w:t>profile_present_flag</w:t>
            </w:r>
            <w:proofErr w:type="spellEnd"/>
            <w:r w:rsidRPr="006665EA">
              <w:rPr>
                <w:bCs/>
              </w:rPr>
              <w:t>[</w:t>
            </w:r>
            <w:r w:rsidR="008505DF">
              <w:rPr>
                <w:bCs/>
              </w:rPr>
              <w:t xml:space="preserve"> </w:t>
            </w:r>
            <w:r w:rsidR="00370255">
              <w:rPr>
                <w:bCs/>
              </w:rPr>
              <w:t>i</w:t>
            </w:r>
            <w:r w:rsidR="008505DF">
              <w:rPr>
                <w:bCs/>
              </w:rPr>
              <w:t xml:space="preserve"> </w:t>
            </w:r>
            <w:r w:rsidRPr="006665EA">
              <w:rPr>
                <w:bCs/>
              </w:rPr>
              <w:t xml:space="preserve">], </w:t>
            </w:r>
          </w:p>
          <w:p w:rsidR="00D82F85" w:rsidRPr="006665EA" w:rsidRDefault="00D82F85" w:rsidP="00651322">
            <w:pPr>
              <w:pStyle w:val="tablesyntax"/>
              <w:rPr>
                <w:bCs/>
              </w:rPr>
            </w:pPr>
            <w:r w:rsidRPr="006665EA">
              <w:rPr>
                <w:bCs/>
              </w:rPr>
              <w:tab/>
            </w:r>
            <w:r w:rsidRPr="006665EA">
              <w:rPr>
                <w:bCs/>
              </w:rPr>
              <w:tab/>
            </w:r>
            <w:r w:rsidRPr="006665EA">
              <w:rPr>
                <w:bCs/>
              </w:rPr>
              <w:tab/>
            </w:r>
            <w:r w:rsidRPr="006665EA">
              <w:rPr>
                <w:bCs/>
              </w:rPr>
              <w:tab/>
              <w:t>vps_max_sub_layers_minus1)</w:t>
            </w:r>
          </w:p>
        </w:tc>
        <w:tc>
          <w:tcPr>
            <w:tcW w:w="1170" w:type="dxa"/>
          </w:tcPr>
          <w:p w:rsidR="00D82F85" w:rsidRPr="006665EA" w:rsidRDefault="00D82F85" w:rsidP="00651322">
            <w:pPr>
              <w:pStyle w:val="tableheading"/>
              <w:rPr>
                <w:b w:val="0"/>
              </w:rPr>
            </w:pPr>
          </w:p>
        </w:tc>
      </w:tr>
      <w:tr w:rsidR="00D82F85" w:rsidRPr="006665EA" w:rsidTr="00651322">
        <w:trPr>
          <w:cantSplit/>
          <w:jc w:val="center"/>
        </w:trPr>
        <w:tc>
          <w:tcPr>
            <w:tcW w:w="6754" w:type="dxa"/>
          </w:tcPr>
          <w:p w:rsidR="00D82F85" w:rsidRPr="006665EA" w:rsidRDefault="00D82F85" w:rsidP="00651322">
            <w:pPr>
              <w:pStyle w:val="tablesyntax"/>
              <w:rPr>
                <w:b/>
                <w:bCs/>
              </w:rPr>
            </w:pPr>
            <w:r w:rsidRPr="006665EA">
              <w:rPr>
                <w:b/>
                <w:bCs/>
              </w:rPr>
              <w:tab/>
            </w:r>
            <w:r>
              <w:rPr>
                <w:b/>
                <w:bCs/>
              </w:rPr>
              <w:t>}</w:t>
            </w:r>
          </w:p>
        </w:tc>
        <w:tc>
          <w:tcPr>
            <w:tcW w:w="1170" w:type="dxa"/>
          </w:tcPr>
          <w:p w:rsidR="00D82F85" w:rsidRPr="006665EA" w:rsidRDefault="00D82F85" w:rsidP="00651322">
            <w:pPr>
              <w:pStyle w:val="tableheading"/>
              <w:rPr>
                <w:b w:val="0"/>
              </w:rPr>
            </w:pPr>
          </w:p>
        </w:tc>
      </w:tr>
    </w:tbl>
    <w:p w:rsidR="00D82F85" w:rsidRDefault="00D82F85" w:rsidP="009234A5">
      <w:pPr>
        <w:jc w:val="both"/>
        <w:rPr>
          <w:szCs w:val="22"/>
        </w:rPr>
      </w:pPr>
    </w:p>
    <w:p w:rsidR="00730622" w:rsidRPr="00441B09" w:rsidRDefault="00730622" w:rsidP="00730622">
      <w:pPr>
        <w:jc w:val="both"/>
        <w:rPr>
          <w:bCs/>
        </w:rPr>
      </w:pPr>
      <w:proofErr w:type="spellStart"/>
      <w:r w:rsidRPr="00441B09">
        <w:rPr>
          <w:b/>
          <w:bCs/>
        </w:rPr>
        <w:t>vps_profile_present_flag</w:t>
      </w:r>
      <w:proofErr w:type="spellEnd"/>
      <w:proofErr w:type="gramStart"/>
      <w:r w:rsidRPr="00A66D50">
        <w:rPr>
          <w:bCs/>
        </w:rPr>
        <w:t>[</w:t>
      </w:r>
      <w:r w:rsidR="00A66D50">
        <w:rPr>
          <w:b/>
          <w:bCs/>
        </w:rPr>
        <w:t xml:space="preserve"> </w:t>
      </w:r>
      <w:r w:rsidR="00370255">
        <w:rPr>
          <w:bCs/>
        </w:rPr>
        <w:t>i</w:t>
      </w:r>
      <w:proofErr w:type="gramEnd"/>
      <w:r w:rsidRPr="00441B09">
        <w:rPr>
          <w:b/>
          <w:bCs/>
        </w:rPr>
        <w:t xml:space="preserve"> ] </w:t>
      </w:r>
      <w:r w:rsidRPr="00441B09">
        <w:rPr>
          <w:bCs/>
        </w:rPr>
        <w:t xml:space="preserve">equal to 1 specifies the profile </w:t>
      </w:r>
      <w:r w:rsidR="00A66D50">
        <w:rPr>
          <w:bCs/>
        </w:rPr>
        <w:t xml:space="preserve">and tier </w:t>
      </w:r>
      <w:r w:rsidRPr="00441B09">
        <w:rPr>
          <w:bCs/>
        </w:rPr>
        <w:t xml:space="preserve">information for operation point </w:t>
      </w:r>
      <w:r w:rsidR="00370255">
        <w:rPr>
          <w:bCs/>
        </w:rPr>
        <w:t>i</w:t>
      </w:r>
      <w:r w:rsidRPr="00441B09">
        <w:rPr>
          <w:bCs/>
        </w:rPr>
        <w:t xml:space="preserve"> </w:t>
      </w:r>
      <w:r w:rsidRPr="00441B09">
        <w:rPr>
          <w:bCs/>
          <w:noProof/>
          <w:szCs w:val="22"/>
        </w:rPr>
        <w:t>is present in the profile_tier_level( ) syntax structure</w:t>
      </w:r>
      <w:r w:rsidRPr="00441B09">
        <w:rPr>
          <w:bCs/>
        </w:rPr>
        <w:t>.</w:t>
      </w:r>
      <w:r w:rsidRPr="00441B09">
        <w:rPr>
          <w:b/>
          <w:bCs/>
        </w:rPr>
        <w:t xml:space="preserve">  </w:t>
      </w:r>
      <w:proofErr w:type="spellStart"/>
      <w:r w:rsidRPr="00441B09">
        <w:rPr>
          <w:bCs/>
        </w:rPr>
        <w:t>vps_profile_present_flag</w:t>
      </w:r>
      <w:proofErr w:type="spellEnd"/>
      <w:proofErr w:type="gramStart"/>
      <w:r w:rsidRPr="00441B09">
        <w:rPr>
          <w:bCs/>
        </w:rPr>
        <w:t>[</w:t>
      </w:r>
      <w:r w:rsidR="00010FC6">
        <w:rPr>
          <w:bCs/>
        </w:rPr>
        <w:t xml:space="preserve"> </w:t>
      </w:r>
      <w:r w:rsidR="00370255">
        <w:rPr>
          <w:bCs/>
        </w:rPr>
        <w:t>i</w:t>
      </w:r>
      <w:proofErr w:type="gramEnd"/>
      <w:r w:rsidRPr="00441B09">
        <w:rPr>
          <w:bCs/>
        </w:rPr>
        <w:t xml:space="preserve"> ] </w:t>
      </w:r>
      <w:r w:rsidRPr="00441B09">
        <w:rPr>
          <w:bCs/>
          <w:noProof/>
          <w:szCs w:val="22"/>
        </w:rPr>
        <w:t xml:space="preserve">equal to 0 specifies that profile </w:t>
      </w:r>
      <w:r w:rsidR="00A66D50">
        <w:rPr>
          <w:bCs/>
          <w:noProof/>
          <w:szCs w:val="22"/>
        </w:rPr>
        <w:t xml:space="preserve">and tier </w:t>
      </w:r>
      <w:r w:rsidRPr="00441B09">
        <w:rPr>
          <w:bCs/>
          <w:noProof/>
          <w:szCs w:val="22"/>
        </w:rPr>
        <w:t xml:space="preserve">information for operation point </w:t>
      </w:r>
      <w:r w:rsidR="00370255">
        <w:rPr>
          <w:bCs/>
          <w:noProof/>
          <w:szCs w:val="22"/>
        </w:rPr>
        <w:t>i</w:t>
      </w:r>
      <w:r w:rsidRPr="00441B09">
        <w:rPr>
          <w:bCs/>
          <w:noProof/>
          <w:szCs w:val="22"/>
        </w:rPr>
        <w:t xml:space="preserve"> is not present in the profile_tier_level( ) syntax structure</w:t>
      </w:r>
      <w:r w:rsidR="00A66D50">
        <w:rPr>
          <w:bCs/>
          <w:noProof/>
          <w:szCs w:val="22"/>
        </w:rPr>
        <w:t xml:space="preserve"> and is inferred</w:t>
      </w:r>
      <w:r w:rsidRPr="00441B09">
        <w:rPr>
          <w:bCs/>
          <w:noProof/>
          <w:szCs w:val="22"/>
        </w:rPr>
        <w:t>.</w:t>
      </w:r>
    </w:p>
    <w:p w:rsidR="00A66D50" w:rsidRDefault="00A66D50" w:rsidP="00730622">
      <w:pPr>
        <w:jc w:val="both"/>
        <w:rPr>
          <w:bCs/>
        </w:rPr>
      </w:pPr>
      <w:proofErr w:type="spellStart"/>
      <w:r w:rsidRPr="00730622">
        <w:rPr>
          <w:b/>
          <w:bCs/>
        </w:rPr>
        <w:t>profile_op_ref</w:t>
      </w:r>
      <w:proofErr w:type="spellEnd"/>
      <w:proofErr w:type="gramStart"/>
      <w:r w:rsidRPr="00FC3739">
        <w:rPr>
          <w:bCs/>
        </w:rPr>
        <w:t>[</w:t>
      </w:r>
      <w:r>
        <w:rPr>
          <w:bCs/>
        </w:rPr>
        <w:t xml:space="preserve"> </w:t>
      </w:r>
      <w:r w:rsidR="00370255">
        <w:rPr>
          <w:bCs/>
        </w:rPr>
        <w:t>i</w:t>
      </w:r>
      <w:proofErr w:type="gramEnd"/>
      <w:r>
        <w:rPr>
          <w:bCs/>
        </w:rPr>
        <w:t xml:space="preserve"> ] indicates that the profile and tier information for the </w:t>
      </w:r>
      <w:r w:rsidR="00370255">
        <w:rPr>
          <w:bCs/>
        </w:rPr>
        <w:t>i</w:t>
      </w:r>
      <w:r w:rsidR="00C71F8F">
        <w:rPr>
          <w:bCs/>
        </w:rPr>
        <w:t>-</w:t>
      </w:r>
      <w:proofErr w:type="spellStart"/>
      <w:r w:rsidR="00C71F8F">
        <w:rPr>
          <w:bCs/>
        </w:rPr>
        <w:t>th</w:t>
      </w:r>
      <w:proofErr w:type="spellEnd"/>
      <w:r w:rsidR="00C71F8F">
        <w:rPr>
          <w:bCs/>
        </w:rPr>
        <w:t xml:space="preserve"> operation point is in</w:t>
      </w:r>
      <w:r>
        <w:rPr>
          <w:bCs/>
        </w:rPr>
        <w:t xml:space="preserve">ferred to be equal to the profile and tier information from the </w:t>
      </w:r>
      <w:proofErr w:type="spellStart"/>
      <w:r>
        <w:rPr>
          <w:bCs/>
        </w:rPr>
        <w:t>profile_op_ref</w:t>
      </w:r>
      <w:proofErr w:type="spellEnd"/>
      <w:r>
        <w:rPr>
          <w:bCs/>
        </w:rPr>
        <w:t xml:space="preserve">[ </w:t>
      </w:r>
      <w:r w:rsidR="00370255">
        <w:rPr>
          <w:bCs/>
        </w:rPr>
        <w:t>i</w:t>
      </w:r>
      <w:r>
        <w:rPr>
          <w:bCs/>
        </w:rPr>
        <w:t xml:space="preserve"> ]-</w:t>
      </w:r>
      <w:proofErr w:type="spellStart"/>
      <w:r>
        <w:rPr>
          <w:bCs/>
        </w:rPr>
        <w:t>th</w:t>
      </w:r>
      <w:proofErr w:type="spellEnd"/>
      <w:r>
        <w:rPr>
          <w:bCs/>
        </w:rPr>
        <w:t xml:space="preserve"> operation point.  </w:t>
      </w:r>
      <w:r w:rsidR="00C71F8F">
        <w:rPr>
          <w:bCs/>
        </w:rPr>
        <w:t xml:space="preserve">When </w:t>
      </w:r>
      <w:proofErr w:type="spellStart"/>
      <w:r w:rsidR="00C71F8F">
        <w:rPr>
          <w:bCs/>
        </w:rPr>
        <w:t>p</w:t>
      </w:r>
      <w:r>
        <w:rPr>
          <w:bCs/>
        </w:rPr>
        <w:t>rofile_op_ref</w:t>
      </w:r>
      <w:proofErr w:type="spellEnd"/>
      <w:proofErr w:type="gramStart"/>
      <w:r>
        <w:rPr>
          <w:bCs/>
        </w:rPr>
        <w:t xml:space="preserve">[ </w:t>
      </w:r>
      <w:r w:rsidR="00C71F8F">
        <w:rPr>
          <w:bCs/>
        </w:rPr>
        <w:t>i</w:t>
      </w:r>
      <w:proofErr w:type="gramEnd"/>
      <w:r>
        <w:rPr>
          <w:bCs/>
        </w:rPr>
        <w:t xml:space="preserve"> ]</w:t>
      </w:r>
      <w:r w:rsidR="00C71F8F">
        <w:rPr>
          <w:bCs/>
        </w:rPr>
        <w:t xml:space="preserve"> equals 0, </w:t>
      </w:r>
      <w:r>
        <w:rPr>
          <w:bCs/>
        </w:rPr>
        <w:t xml:space="preserve"> </w:t>
      </w:r>
      <w:r w:rsidR="00C71F8F">
        <w:rPr>
          <w:bCs/>
        </w:rPr>
        <w:t>the profile and tier information for the i-</w:t>
      </w:r>
      <w:proofErr w:type="spellStart"/>
      <w:r w:rsidR="00C71F8F">
        <w:rPr>
          <w:bCs/>
        </w:rPr>
        <w:t>th</w:t>
      </w:r>
      <w:proofErr w:type="spellEnd"/>
      <w:r w:rsidR="00C71F8F">
        <w:rPr>
          <w:bCs/>
        </w:rPr>
        <w:t xml:space="preserve"> operation point </w:t>
      </w:r>
      <w:r>
        <w:rPr>
          <w:bCs/>
        </w:rPr>
        <w:t>is inferred to be equal to the profile and tier information of the base</w:t>
      </w:r>
      <w:r w:rsidR="006770A0">
        <w:rPr>
          <w:bCs/>
        </w:rPr>
        <w:t xml:space="preserve"> layer coded in the video parameter set RBSP</w:t>
      </w:r>
      <w:r>
        <w:rPr>
          <w:bCs/>
        </w:rPr>
        <w:t>.</w:t>
      </w:r>
    </w:p>
    <w:p w:rsidR="00B803E4" w:rsidRDefault="00B803E4" w:rsidP="00CC6A6C">
      <w:pPr>
        <w:pStyle w:val="Heading2"/>
      </w:pPr>
      <w:r>
        <w:t xml:space="preserve">Complete proposed </w:t>
      </w:r>
      <w:r w:rsidR="00ED001A">
        <w:t xml:space="preserve">VPS extension </w:t>
      </w:r>
      <w:r>
        <w:t xml:space="preserve">syntax </w:t>
      </w:r>
    </w:p>
    <w:p w:rsidR="00123AC2" w:rsidRPr="00123AC2" w:rsidRDefault="00123AC2" w:rsidP="00123AC2">
      <w:bookmarkStart w:id="40" w:name="_GoBack"/>
      <w:bookmarkEnd w:id="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123AC2" w:rsidRPr="00123AC2" w:rsidTr="004406B0">
        <w:trPr>
          <w:cantSplit/>
          <w:jc w:val="center"/>
        </w:trPr>
        <w:tc>
          <w:tcPr>
            <w:tcW w:w="6754" w:type="dxa"/>
          </w:tcPr>
          <w:p w:rsidR="00123AC2" w:rsidRPr="00123AC2" w:rsidRDefault="00123AC2" w:rsidP="004406B0">
            <w:pPr>
              <w:pStyle w:val="tablesyntax"/>
            </w:pPr>
            <w:proofErr w:type="spellStart"/>
            <w:r w:rsidRPr="00123AC2">
              <w:lastRenderedPageBreak/>
              <w:t>vps_extension</w:t>
            </w:r>
            <w:proofErr w:type="spellEnd"/>
            <w:r w:rsidRPr="00123AC2">
              <w:t>( ) {</w:t>
            </w:r>
          </w:p>
        </w:tc>
        <w:tc>
          <w:tcPr>
            <w:tcW w:w="1174" w:type="dxa"/>
          </w:tcPr>
          <w:p w:rsidR="00123AC2" w:rsidRPr="00123AC2" w:rsidRDefault="00123AC2" w:rsidP="004406B0">
            <w:pPr>
              <w:pStyle w:val="tableheading"/>
              <w:rPr>
                <w:b w:val="0"/>
              </w:rPr>
            </w:pPr>
            <w:r w:rsidRPr="00123AC2">
              <w:rPr>
                <w:b w:val="0"/>
              </w:rPr>
              <w:t>Descriptor</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while( !</w:t>
            </w:r>
            <w:proofErr w:type="spellStart"/>
            <w:r w:rsidRPr="00123AC2">
              <w:rPr>
                <w:bCs/>
              </w:rPr>
              <w:t>byte_aligned</w:t>
            </w:r>
            <w:proofErr w:type="spellEnd"/>
            <w:r w:rsidRPr="00123AC2">
              <w:rPr>
                <w:bCs/>
              </w:rPr>
              <w:t>(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r>
            <w:r w:rsidRPr="00123AC2">
              <w:rPr>
                <w:bCs/>
              </w:rPr>
              <w:tab/>
            </w:r>
            <w:proofErr w:type="spellStart"/>
            <w:r w:rsidRPr="00123AC2">
              <w:rPr>
                <w:b/>
                <w:bCs/>
              </w:rPr>
              <w:t>vps_extension_byte_alignment_reserved_one_bit</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proofErr w:type="spellStart"/>
            <w:r w:rsidRPr="00123AC2">
              <w:rPr>
                <w:b/>
                <w:bCs/>
              </w:rPr>
              <w:t>avc_base_codec_flag</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r>
            <w:proofErr w:type="spellStart"/>
            <w:r w:rsidRPr="00123AC2">
              <w:rPr>
                <w:b/>
                <w:bCs/>
              </w:rPr>
              <w:t>scalability_mask</w:t>
            </w:r>
            <w:proofErr w:type="spellEnd"/>
          </w:p>
        </w:tc>
        <w:tc>
          <w:tcPr>
            <w:tcW w:w="1174" w:type="dxa"/>
          </w:tcPr>
          <w:p w:rsidR="00123AC2" w:rsidRPr="00123AC2" w:rsidRDefault="00123AC2" w:rsidP="004406B0">
            <w:pPr>
              <w:pStyle w:val="tableheading"/>
              <w:rPr>
                <w:b w:val="0"/>
              </w:rPr>
            </w:pPr>
            <w:r w:rsidRPr="00123AC2">
              <w:rPr>
                <w:b w:val="0"/>
              </w:rPr>
              <w:t>u(16)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for( i = 0; i &lt;</w:t>
            </w:r>
            <w:proofErr w:type="spellStart"/>
            <w:r w:rsidRPr="00123AC2">
              <w:rPr>
                <w:bCs/>
              </w:rPr>
              <w:t>NumScalabilityTypes</w:t>
            </w:r>
            <w:proofErr w:type="spellEnd"/>
            <w:r w:rsidRPr="00123AC2">
              <w:rPr>
                <w:bCs/>
              </w:rPr>
              <w:t>;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t>dimension_id_len_minus1</w:t>
            </w:r>
            <w:r w:rsidRPr="00123AC2">
              <w:rPr>
                <w:bCs/>
              </w:rPr>
              <w:t>[ i</w:t>
            </w:r>
            <w:r w:rsidRPr="00123AC2">
              <w:rPr>
                <w:bCs/>
                <w:lang w:val="en-US"/>
              </w:rPr>
              <w:t> ]</w:t>
            </w:r>
          </w:p>
        </w:tc>
        <w:tc>
          <w:tcPr>
            <w:tcW w:w="1174" w:type="dxa"/>
          </w:tcPr>
          <w:p w:rsidR="00123AC2" w:rsidRPr="00123AC2" w:rsidRDefault="00123AC2" w:rsidP="004406B0">
            <w:pPr>
              <w:pStyle w:val="tableheading"/>
              <w:rPr>
                <w:b w:val="0"/>
              </w:rPr>
            </w:pPr>
            <w:r w:rsidRPr="00123AC2">
              <w:rPr>
                <w:b w:val="0"/>
              </w:rPr>
              <w:t>u(3)</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Cs/>
              </w:rPr>
              <w:tab/>
            </w:r>
            <w:proofErr w:type="spellStart"/>
            <w:r w:rsidRPr="00123AC2">
              <w:rPr>
                <w:b/>
                <w:bCs/>
              </w:rPr>
              <w:t>vps_nuh_layer_id_present_flag</w:t>
            </w:r>
            <w:proofErr w:type="spellEnd"/>
          </w:p>
        </w:tc>
        <w:tc>
          <w:tcPr>
            <w:tcW w:w="1174" w:type="dxa"/>
          </w:tcPr>
          <w:p w:rsidR="00123AC2" w:rsidRPr="00123AC2" w:rsidRDefault="00123AC2" w:rsidP="004406B0">
            <w:pPr>
              <w:pStyle w:val="tableheading"/>
              <w:rPr>
                <w:b w:val="0"/>
              </w:rPr>
            </w:pPr>
            <w:r w:rsidRPr="00123AC2">
              <w:rPr>
                <w:b w:val="0"/>
              </w:rPr>
              <w:t>u(1)</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t>// layer specific information</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Cs/>
              </w:rPr>
              <w:t>for( i = 1; i &lt;= vps_max_layers_minus1; i++ )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 mapping of layer ID to scalability dimension IDs</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
                <w:bCs/>
              </w:rPr>
              <w:tab/>
            </w:r>
            <w:r w:rsidRPr="00123AC2">
              <w:rPr>
                <w:b/>
                <w:bCs/>
              </w:rPr>
              <w:tab/>
            </w:r>
            <w:r w:rsidRPr="00123AC2">
              <w:rPr>
                <w:bCs/>
              </w:rPr>
              <w:t xml:space="preserve">if( </w:t>
            </w:r>
            <w:proofErr w:type="spellStart"/>
            <w:r w:rsidRPr="00123AC2">
              <w:rPr>
                <w:bCs/>
              </w:rPr>
              <w:t>vps_nuh_layer_id_present_flag</w:t>
            </w:r>
            <w:proofErr w:type="spellEnd"/>
            <w:r w:rsidRPr="00123AC2">
              <w:rPr>
                <w:bCs/>
              </w:rPr>
              <w:t xml:space="preserve">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rPr>
                <w:b/>
                <w:bCs/>
              </w:rPr>
            </w:pPr>
            <w:r w:rsidRPr="00123AC2">
              <w:rPr>
                <w:b/>
                <w:bCs/>
              </w:rPr>
              <w:tab/>
            </w:r>
            <w:r w:rsidRPr="00123AC2">
              <w:rPr>
                <w:b/>
                <w:bCs/>
              </w:rPr>
              <w:tab/>
            </w:r>
            <w:r w:rsidRPr="00123AC2">
              <w:rPr>
                <w:b/>
                <w:bCs/>
              </w:rPr>
              <w:tab/>
            </w:r>
            <w:proofErr w:type="spellStart"/>
            <w:r w:rsidRPr="00123AC2">
              <w:rPr>
                <w:b/>
                <w:bCs/>
              </w:rPr>
              <w:t>layer_id_in_nuh</w:t>
            </w:r>
            <w:proofErr w:type="spellEnd"/>
            <w:r w:rsidRPr="00123AC2">
              <w:rPr>
                <w:bCs/>
              </w:rPr>
              <w:t>[ i ]</w:t>
            </w:r>
          </w:p>
        </w:tc>
        <w:tc>
          <w:tcPr>
            <w:tcW w:w="1174" w:type="dxa"/>
          </w:tcPr>
          <w:p w:rsidR="00123AC2" w:rsidRPr="00123AC2" w:rsidRDefault="00123AC2" w:rsidP="004406B0">
            <w:pPr>
              <w:pStyle w:val="tableheading"/>
              <w:rPr>
                <w:b w:val="0"/>
              </w:rPr>
            </w:pPr>
            <w:r w:rsidRPr="00123AC2">
              <w:rPr>
                <w:b w:val="0"/>
              </w:rPr>
              <w:t>u(6)</w:t>
            </w:r>
          </w:p>
        </w:tc>
      </w:tr>
      <w:tr w:rsidR="00123AC2" w:rsidRPr="00123AC2" w:rsidTr="004406B0">
        <w:trPr>
          <w:cantSplit/>
          <w:jc w:val="center"/>
        </w:trPr>
        <w:tc>
          <w:tcPr>
            <w:tcW w:w="6754" w:type="dxa"/>
          </w:tcPr>
          <w:p w:rsidR="00123AC2" w:rsidRPr="00123AC2" w:rsidRDefault="00123AC2" w:rsidP="004406B0">
            <w:pPr>
              <w:pStyle w:val="tablesyntax"/>
              <w:rPr>
                <w:bCs/>
              </w:rPr>
            </w:pPr>
            <w:r w:rsidRPr="00123AC2">
              <w:rPr>
                <w:bCs/>
              </w:rPr>
              <w:tab/>
            </w:r>
            <w:r w:rsidRPr="00123AC2">
              <w:rPr>
                <w:bCs/>
              </w:rPr>
              <w:tab/>
              <w:t>for( j = 0; j &lt;= num_dimensions_minus1; j++ )</w:t>
            </w:r>
            <w:r w:rsidRPr="00123AC2">
              <w:rPr>
                <w:bCs/>
                <w:strike/>
                <w:color w:val="FF0000"/>
              </w:rPr>
              <w:t xml:space="preserve"> {</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pStyle w:val="tablesyntax"/>
            </w:pPr>
            <w:r w:rsidRPr="00123AC2">
              <w:rPr>
                <w:b/>
                <w:bCs/>
              </w:rPr>
              <w:tab/>
            </w:r>
            <w:r w:rsidRPr="00123AC2">
              <w:rPr>
                <w:b/>
                <w:bCs/>
              </w:rPr>
              <w:tab/>
            </w:r>
            <w:r w:rsidRPr="00123AC2">
              <w:rPr>
                <w:b/>
                <w:bCs/>
              </w:rPr>
              <w:tab/>
            </w:r>
            <w:proofErr w:type="spellStart"/>
            <w:r w:rsidRPr="00123AC2">
              <w:rPr>
                <w:b/>
                <w:bCs/>
              </w:rPr>
              <w:t>dimension_id</w:t>
            </w:r>
            <w:proofErr w:type="spellEnd"/>
            <w:r w:rsidRPr="00123AC2">
              <w:rPr>
                <w:bCs/>
              </w:rPr>
              <w:t>[ i ]</w:t>
            </w:r>
            <w:r w:rsidRPr="00123AC2">
              <w:rPr>
                <w:bCs/>
                <w:lang w:val="en-US"/>
              </w:rPr>
              <w:t>[ j ]</w:t>
            </w:r>
          </w:p>
        </w:tc>
        <w:tc>
          <w:tcPr>
            <w:tcW w:w="1174" w:type="dxa"/>
          </w:tcPr>
          <w:p w:rsidR="00123AC2" w:rsidRPr="00123AC2" w:rsidRDefault="00123AC2" w:rsidP="004406B0">
            <w:pPr>
              <w:pStyle w:val="tableheading"/>
              <w:rPr>
                <w:b w:val="0"/>
              </w:rPr>
            </w:pPr>
            <w:r w:rsidRPr="00123AC2">
              <w:rPr>
                <w:b w:val="0"/>
              </w:rPr>
              <w:t>u(v)</w:t>
            </w:r>
          </w:p>
        </w:tc>
      </w:tr>
      <w:tr w:rsidR="00123AC2" w:rsidRPr="00123AC2" w:rsidTr="004406B0">
        <w:trPr>
          <w:cantSplit/>
          <w:jc w:val="center"/>
        </w:trPr>
        <w:tc>
          <w:tcPr>
            <w:tcW w:w="6754" w:type="dxa"/>
          </w:tcPr>
          <w:p w:rsidR="00123AC2" w:rsidRPr="00123AC2" w:rsidRDefault="00123AC2" w:rsidP="004406B0">
            <w:pPr>
              <w:pStyle w:val="tablesyntax"/>
            </w:pPr>
            <w:r w:rsidRPr="00123AC2">
              <w:rPr>
                <w:bCs/>
              </w:rPr>
              <w:tab/>
              <w:t>}</w:t>
            </w:r>
          </w:p>
        </w:tc>
        <w:tc>
          <w:tcPr>
            <w:tcW w:w="1174" w:type="dxa"/>
          </w:tcPr>
          <w:p w:rsidR="00123AC2" w:rsidRPr="00123AC2" w:rsidRDefault="00123AC2" w:rsidP="004406B0">
            <w:pPr>
              <w:pStyle w:val="tableheading"/>
              <w:rPr>
                <w:b w:val="0"/>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41" w:author="Jill Boyce" w:date="2012-12-14T12:07:00Z">
              <w:r w:rsidRPr="00123AC2" w:rsidDel="0075351D">
                <w:rPr>
                  <w:rFonts w:eastAsia="Batang"/>
                  <w:bCs/>
                  <w:sz w:val="20"/>
                  <w:lang w:val="en-GB" w:eastAsia="ko-KR"/>
                </w:rPr>
                <w:tab/>
                <w:delText xml:space="preserve">for( i = 1; i &lt;= </w:delText>
              </w:r>
              <w:r w:rsidRPr="00123AC2" w:rsidDel="0075351D">
                <w:rPr>
                  <w:rFonts w:eastAsia="Batang"/>
                  <w:bCs/>
                  <w:sz w:val="20"/>
                  <w:lang w:eastAsia="ko-KR"/>
                </w:rPr>
                <w:delText>vps_max_layers_minus1</w:delText>
              </w:r>
              <w:r w:rsidRPr="00123AC2" w:rsidDel="0075351D">
                <w:rPr>
                  <w:rFonts w:eastAsia="Batang"/>
                  <w:bCs/>
                  <w:sz w:val="20"/>
                  <w:lang w:val="en-GB" w:eastAsia="ko-KR"/>
                </w:rPr>
                <w:delText xml:space="preserve"> ; i++ )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123AC2" w:rsidRPr="00123AC2" w:rsidTr="004406B0">
        <w:trPr>
          <w:cantSplit/>
          <w:jc w:val="center"/>
        </w:trPr>
        <w:tc>
          <w:tcPr>
            <w:tcW w:w="6754" w:type="dxa"/>
          </w:tcPr>
          <w:p w:rsidR="00123AC2" w:rsidRPr="00123AC2" w:rsidRDefault="00123AC2" w:rsidP="004406B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GB" w:eastAsia="ko-KR"/>
              </w:rPr>
            </w:pPr>
            <w:del w:id="42" w:author="Jill Boyce" w:date="2012-12-14T12:07:00Z">
              <w:r w:rsidRPr="00123AC2" w:rsidDel="0075351D">
                <w:rPr>
                  <w:rFonts w:eastAsia="Batang"/>
                  <w:bCs/>
                  <w:sz w:val="20"/>
                  <w:lang w:val="en-GB" w:eastAsia="ko-KR"/>
                </w:rPr>
                <w:tab/>
              </w:r>
              <w:r w:rsidRPr="00123AC2" w:rsidDel="0075351D">
                <w:rPr>
                  <w:rFonts w:eastAsia="Batang"/>
                  <w:bCs/>
                  <w:sz w:val="20"/>
                  <w:lang w:val="en-GB" w:eastAsia="ko-KR"/>
                </w:rPr>
                <w:tab/>
              </w:r>
              <w:r w:rsidRPr="00123AC2" w:rsidDel="0075351D">
                <w:rPr>
                  <w:rFonts w:eastAsia="MS Mincho"/>
                  <w:sz w:val="20"/>
                  <w:lang w:val="en-GB"/>
                </w:rPr>
                <w:delText>profile_tier_level( 1, vps_max_sub_layers_minus1 )</w:delText>
              </w:r>
            </w:del>
          </w:p>
        </w:tc>
        <w:tc>
          <w:tcPr>
            <w:tcW w:w="1174" w:type="dxa"/>
          </w:tcPr>
          <w:p w:rsidR="00123AC2" w:rsidRPr="00123AC2" w:rsidRDefault="00123AC2" w:rsidP="004406B0">
            <w:pPr>
              <w:keepNext/>
              <w:keepLines/>
              <w:tabs>
                <w:tab w:val="clear" w:pos="360"/>
                <w:tab w:val="clear" w:pos="720"/>
                <w:tab w:val="clear" w:pos="1080"/>
                <w:tab w:val="clear" w:pos="1440"/>
              </w:tabs>
              <w:spacing w:before="0" w:after="60"/>
              <w:jc w:val="both"/>
              <w:rPr>
                <w:rFonts w:eastAsia="Batang"/>
                <w:bCs/>
                <w:sz w:val="20"/>
                <w:lang w:val="en-GB"/>
              </w:rPr>
            </w:pPr>
          </w:p>
        </w:tc>
      </w:tr>
      <w:tr w:rsidR="0075351D" w:rsidRPr="00123AC2" w:rsidTr="004406B0">
        <w:trPr>
          <w:cantSplit/>
          <w:jc w:val="center"/>
          <w:ins w:id="43" w:author="Jill Boyce" w:date="2012-12-14T12:07:00Z"/>
        </w:trPr>
        <w:tc>
          <w:tcPr>
            <w:tcW w:w="6754" w:type="dxa"/>
          </w:tcPr>
          <w:p w:rsidR="0075351D" w:rsidRPr="00123AC2" w:rsidRDefault="0075351D" w:rsidP="00774562">
            <w:pPr>
              <w:pStyle w:val="tablesyntax"/>
              <w:rPr>
                <w:ins w:id="44" w:author="Jill Boyce" w:date="2012-12-14T12:07:00Z"/>
                <w:bCs/>
              </w:rPr>
            </w:pPr>
            <w:ins w:id="45" w:author="Jill Boyce" w:date="2012-12-14T12:08:00Z">
              <w:r w:rsidRPr="006665EA">
                <w:rPr>
                  <w:b/>
                  <w:bCs/>
                </w:rPr>
                <w:tab/>
              </w:r>
              <w:r w:rsidRPr="006665EA">
                <w:rPr>
                  <w:bCs/>
                </w:rPr>
                <w:t xml:space="preserve">for( </w:t>
              </w:r>
            </w:ins>
            <w:ins w:id="46" w:author="Jill Boyce" w:date="2012-12-18T15:13:00Z">
              <w:r w:rsidR="00370255">
                <w:rPr>
                  <w:bCs/>
                </w:rPr>
                <w:t>i</w:t>
              </w:r>
            </w:ins>
            <w:ins w:id="47" w:author="Jill Boyce" w:date="2012-12-14T12:08:00Z">
              <w:r w:rsidRPr="006665EA">
                <w:rPr>
                  <w:bCs/>
                </w:rPr>
                <w:t xml:space="preserve"> = </w:t>
              </w:r>
              <w:r>
                <w:rPr>
                  <w:bCs/>
                </w:rPr>
                <w:t>0</w:t>
              </w:r>
              <w:r w:rsidRPr="006665EA">
                <w:rPr>
                  <w:bCs/>
                </w:rPr>
                <w:t xml:space="preserve">; </w:t>
              </w:r>
            </w:ins>
            <w:ins w:id="48" w:author="Jill Boyce" w:date="2012-12-18T15:13:00Z">
              <w:r w:rsidR="00370255">
                <w:rPr>
                  <w:bCs/>
                </w:rPr>
                <w:t>i</w:t>
              </w:r>
            </w:ins>
            <w:ins w:id="49" w:author="Jill Boyce" w:date="2012-12-14T12:08:00Z">
              <w:r w:rsidRPr="006665EA">
                <w:rPr>
                  <w:bCs/>
                </w:rPr>
                <w:t xml:space="preserve"> &lt;=</w:t>
              </w:r>
            </w:ins>
            <w:ins w:id="50" w:author="Jill Boyce" w:date="2013-01-19T08:30:00Z">
              <w:r w:rsidR="00774562" w:rsidRPr="001C7309">
                <w:rPr>
                  <w:noProof/>
                </w:rPr>
                <w:t xml:space="preserve"> </w:t>
              </w:r>
              <w:r w:rsidR="00774562" w:rsidRPr="001C7309">
                <w:rPr>
                  <w:noProof/>
                </w:rPr>
                <w:t>vps_num_op_sets_minus1</w:t>
              </w:r>
            </w:ins>
            <w:ins w:id="51" w:author="Jill Boyce" w:date="2012-12-14T12:08:00Z">
              <w:r w:rsidRPr="006665EA">
                <w:rPr>
                  <w:bCs/>
                </w:rPr>
                <w:t xml:space="preserve">; </w:t>
              </w:r>
            </w:ins>
            <w:ins w:id="52" w:author="Jill Boyce" w:date="2012-12-18T15:13:00Z">
              <w:r w:rsidR="00370255">
                <w:rPr>
                  <w:bCs/>
                </w:rPr>
                <w:t>i</w:t>
              </w:r>
            </w:ins>
            <w:ins w:id="53" w:author="Jill Boyce" w:date="2012-12-14T12:08:00Z">
              <w:r w:rsidRPr="006665EA">
                <w:rPr>
                  <w:bCs/>
                </w:rPr>
                <w:t xml:space="preserve"> ++ ) {</w:t>
              </w:r>
            </w:ins>
          </w:p>
        </w:tc>
        <w:tc>
          <w:tcPr>
            <w:tcW w:w="1174" w:type="dxa"/>
          </w:tcPr>
          <w:p w:rsidR="0075351D" w:rsidRPr="00123AC2" w:rsidRDefault="0075351D" w:rsidP="004406B0">
            <w:pPr>
              <w:pStyle w:val="tableheading"/>
              <w:rPr>
                <w:ins w:id="54" w:author="Jill Boyce" w:date="2012-12-14T12:07:00Z"/>
                <w:b w:val="0"/>
              </w:rPr>
            </w:pPr>
          </w:p>
        </w:tc>
      </w:tr>
      <w:tr w:rsidR="0075351D" w:rsidRPr="00123AC2" w:rsidTr="004406B0">
        <w:trPr>
          <w:cantSplit/>
          <w:jc w:val="center"/>
          <w:ins w:id="55" w:author="Jill Boyce" w:date="2012-12-14T12:07:00Z"/>
        </w:trPr>
        <w:tc>
          <w:tcPr>
            <w:tcW w:w="6754" w:type="dxa"/>
          </w:tcPr>
          <w:p w:rsidR="0075351D" w:rsidRPr="00123AC2" w:rsidRDefault="0075351D" w:rsidP="00370255">
            <w:pPr>
              <w:pStyle w:val="tablesyntax"/>
              <w:rPr>
                <w:ins w:id="56" w:author="Jill Boyce" w:date="2012-12-14T12:07:00Z"/>
                <w:bCs/>
              </w:rPr>
            </w:pPr>
            <w:ins w:id="57" w:author="Jill Boyce" w:date="2012-12-14T12:08:00Z">
              <w:r w:rsidRPr="006665EA">
                <w:rPr>
                  <w:b/>
                  <w:bCs/>
                </w:rPr>
                <w:tab/>
              </w:r>
              <w:r w:rsidRPr="006665EA">
                <w:rPr>
                  <w:b/>
                  <w:bCs/>
                </w:rPr>
                <w:tab/>
              </w:r>
              <w:proofErr w:type="spellStart"/>
              <w:r w:rsidRPr="006665EA">
                <w:rPr>
                  <w:b/>
                  <w:bCs/>
                </w:rPr>
                <w:t>vps_profile_present_flag</w:t>
              </w:r>
              <w:proofErr w:type="spellEnd"/>
              <w:r w:rsidRPr="006665EA">
                <w:rPr>
                  <w:b/>
                  <w:bCs/>
                </w:rPr>
                <w:t>[</w:t>
              </w:r>
              <w:r>
                <w:rPr>
                  <w:b/>
                  <w:bCs/>
                </w:rPr>
                <w:t xml:space="preserve"> </w:t>
              </w:r>
            </w:ins>
            <w:ins w:id="58" w:author="Jill Boyce" w:date="2012-12-18T15:13:00Z">
              <w:r w:rsidR="00370255">
                <w:rPr>
                  <w:bCs/>
                </w:rPr>
                <w:t>i</w:t>
              </w:r>
            </w:ins>
            <w:ins w:id="59" w:author="Jill Boyce" w:date="2012-12-14T12:08:00Z">
              <w:r w:rsidRPr="006665EA">
                <w:rPr>
                  <w:b/>
                  <w:bCs/>
                </w:rPr>
                <w:t xml:space="preserve"> ]</w:t>
              </w:r>
            </w:ins>
          </w:p>
        </w:tc>
        <w:tc>
          <w:tcPr>
            <w:tcW w:w="1174" w:type="dxa"/>
          </w:tcPr>
          <w:p w:rsidR="0075351D" w:rsidRPr="00123AC2" w:rsidRDefault="0075351D" w:rsidP="004406B0">
            <w:pPr>
              <w:pStyle w:val="tableheading"/>
              <w:rPr>
                <w:ins w:id="60" w:author="Jill Boyce" w:date="2012-12-14T12:07:00Z"/>
                <w:b w:val="0"/>
              </w:rPr>
            </w:pPr>
            <w:ins w:id="61" w:author="Jill Boyce" w:date="2012-12-14T12:08:00Z">
              <w:r w:rsidRPr="006665EA">
                <w:rPr>
                  <w:b w:val="0"/>
                </w:rPr>
                <w:t>u(1)</w:t>
              </w:r>
            </w:ins>
          </w:p>
        </w:tc>
      </w:tr>
      <w:tr w:rsidR="0075351D" w:rsidRPr="00123AC2" w:rsidTr="004406B0">
        <w:trPr>
          <w:cantSplit/>
          <w:jc w:val="center"/>
          <w:ins w:id="62" w:author="Jill Boyce" w:date="2012-12-14T12:07:00Z"/>
        </w:trPr>
        <w:tc>
          <w:tcPr>
            <w:tcW w:w="6754" w:type="dxa"/>
          </w:tcPr>
          <w:p w:rsidR="0075351D" w:rsidRPr="00123AC2" w:rsidRDefault="0075351D" w:rsidP="00370255">
            <w:pPr>
              <w:pStyle w:val="tablesyntax"/>
              <w:rPr>
                <w:ins w:id="63" w:author="Jill Boyce" w:date="2012-12-14T12:07:00Z"/>
                <w:bCs/>
              </w:rPr>
            </w:pPr>
            <w:ins w:id="64" w:author="Jill Boyce" w:date="2012-12-14T12:08:00Z">
              <w:r w:rsidRPr="006665EA">
                <w:rPr>
                  <w:b/>
                  <w:bCs/>
                </w:rPr>
                <w:tab/>
              </w:r>
              <w:r w:rsidRPr="006665EA">
                <w:rPr>
                  <w:bCs/>
                </w:rPr>
                <w:tab/>
                <w:t>if (!</w:t>
              </w:r>
              <w:proofErr w:type="spellStart"/>
              <w:r w:rsidRPr="006665EA">
                <w:rPr>
                  <w:bCs/>
                </w:rPr>
                <w:t>vps_profile_present_flag</w:t>
              </w:r>
              <w:proofErr w:type="spellEnd"/>
              <w:r w:rsidRPr="006665EA">
                <w:rPr>
                  <w:bCs/>
                </w:rPr>
                <w:t>[</w:t>
              </w:r>
              <w:r>
                <w:rPr>
                  <w:bCs/>
                </w:rPr>
                <w:t xml:space="preserve"> </w:t>
              </w:r>
            </w:ins>
            <w:ins w:id="65" w:author="Jill Boyce" w:date="2012-12-18T15:13:00Z">
              <w:r w:rsidR="00370255">
                <w:rPr>
                  <w:bCs/>
                </w:rPr>
                <w:t>i</w:t>
              </w:r>
            </w:ins>
            <w:ins w:id="66" w:author="Jill Boyce" w:date="2012-12-14T12:08:00Z">
              <w:r w:rsidRPr="006665EA">
                <w:rPr>
                  <w:bCs/>
                </w:rPr>
                <w:t xml:space="preserve"> ])</w:t>
              </w:r>
            </w:ins>
          </w:p>
        </w:tc>
        <w:tc>
          <w:tcPr>
            <w:tcW w:w="1174" w:type="dxa"/>
          </w:tcPr>
          <w:p w:rsidR="0075351D" w:rsidRPr="00123AC2" w:rsidRDefault="0075351D" w:rsidP="004406B0">
            <w:pPr>
              <w:pStyle w:val="tableheading"/>
              <w:rPr>
                <w:ins w:id="67" w:author="Jill Boyce" w:date="2012-12-14T12:07:00Z"/>
                <w:b w:val="0"/>
              </w:rPr>
            </w:pPr>
          </w:p>
        </w:tc>
      </w:tr>
      <w:tr w:rsidR="0075351D" w:rsidRPr="00123AC2" w:rsidTr="004406B0">
        <w:trPr>
          <w:cantSplit/>
          <w:jc w:val="center"/>
          <w:ins w:id="68" w:author="Jill Boyce" w:date="2012-12-14T12:08:00Z"/>
        </w:trPr>
        <w:tc>
          <w:tcPr>
            <w:tcW w:w="6754" w:type="dxa"/>
          </w:tcPr>
          <w:p w:rsidR="0075351D" w:rsidRPr="00123AC2" w:rsidRDefault="0075351D" w:rsidP="00370255">
            <w:pPr>
              <w:pStyle w:val="tablesyntax"/>
              <w:rPr>
                <w:ins w:id="69" w:author="Jill Boyce" w:date="2012-12-14T12:08:00Z"/>
                <w:bCs/>
              </w:rPr>
            </w:pPr>
            <w:ins w:id="70" w:author="Jill Boyce" w:date="2012-12-14T12:08:00Z">
              <w:r w:rsidRPr="006665EA">
                <w:rPr>
                  <w:b/>
                  <w:bCs/>
                </w:rPr>
                <w:tab/>
              </w:r>
              <w:r w:rsidRPr="006665EA">
                <w:rPr>
                  <w:b/>
                  <w:bCs/>
                </w:rPr>
                <w:tab/>
              </w:r>
              <w:r w:rsidRPr="006665EA">
                <w:rPr>
                  <w:b/>
                  <w:bCs/>
                </w:rPr>
                <w:tab/>
              </w:r>
              <w:proofErr w:type="spellStart"/>
              <w:r w:rsidRPr="006665EA">
                <w:rPr>
                  <w:b/>
                  <w:bCs/>
                </w:rPr>
                <w:t>profile_op_ref</w:t>
              </w:r>
              <w:proofErr w:type="spellEnd"/>
              <w:r w:rsidRPr="006665EA">
                <w:rPr>
                  <w:b/>
                  <w:bCs/>
                </w:rPr>
                <w:t>[</w:t>
              </w:r>
              <w:r>
                <w:rPr>
                  <w:b/>
                  <w:bCs/>
                </w:rPr>
                <w:t xml:space="preserve"> </w:t>
              </w:r>
            </w:ins>
            <w:ins w:id="71" w:author="Jill Boyce" w:date="2012-12-18T15:13:00Z">
              <w:r w:rsidR="00370255">
                <w:rPr>
                  <w:bCs/>
                </w:rPr>
                <w:t>i</w:t>
              </w:r>
            </w:ins>
            <w:ins w:id="72" w:author="Jill Boyce" w:date="2012-12-14T12:08:00Z">
              <w:r w:rsidRPr="006665EA">
                <w:rPr>
                  <w:b/>
                  <w:bCs/>
                </w:rPr>
                <w:t xml:space="preserve"> ]</w:t>
              </w:r>
            </w:ins>
          </w:p>
        </w:tc>
        <w:tc>
          <w:tcPr>
            <w:tcW w:w="1174" w:type="dxa"/>
          </w:tcPr>
          <w:p w:rsidR="0075351D" w:rsidRPr="00123AC2" w:rsidRDefault="00774562" w:rsidP="004406B0">
            <w:pPr>
              <w:pStyle w:val="tableheading"/>
              <w:rPr>
                <w:ins w:id="73" w:author="Jill Boyce" w:date="2012-12-14T12:08:00Z"/>
                <w:b w:val="0"/>
              </w:rPr>
            </w:pPr>
            <w:proofErr w:type="spellStart"/>
            <w:ins w:id="74" w:author="Jill Boyce" w:date="2013-01-19T08:30:00Z">
              <w:r>
                <w:rPr>
                  <w:b w:val="0"/>
                </w:rPr>
                <w:t>ue</w:t>
              </w:r>
              <w:proofErr w:type="spellEnd"/>
              <w:r>
                <w:rPr>
                  <w:b w:val="0"/>
                </w:rPr>
                <w:t>(v)</w:t>
              </w:r>
            </w:ins>
          </w:p>
        </w:tc>
      </w:tr>
      <w:tr w:rsidR="0075351D" w:rsidRPr="00123AC2" w:rsidTr="004406B0">
        <w:trPr>
          <w:cantSplit/>
          <w:jc w:val="center"/>
          <w:ins w:id="75" w:author="Jill Boyce" w:date="2012-12-14T12:08:00Z"/>
        </w:trPr>
        <w:tc>
          <w:tcPr>
            <w:tcW w:w="6754" w:type="dxa"/>
          </w:tcPr>
          <w:p w:rsidR="0075351D" w:rsidRPr="006665EA" w:rsidRDefault="0075351D" w:rsidP="004406B0">
            <w:pPr>
              <w:pStyle w:val="tablesyntax"/>
              <w:rPr>
                <w:ins w:id="76" w:author="Jill Boyce" w:date="2012-12-14T12:08:00Z"/>
                <w:bCs/>
              </w:rPr>
            </w:pPr>
            <w:ins w:id="77" w:author="Jill Boyce" w:date="2012-12-14T12:08:00Z">
              <w:r w:rsidRPr="006665EA">
                <w:rPr>
                  <w:b/>
                  <w:bCs/>
                </w:rPr>
                <w:tab/>
              </w:r>
              <w:r w:rsidRPr="006665EA">
                <w:rPr>
                  <w:b/>
                  <w:bCs/>
                </w:rPr>
                <w:tab/>
              </w:r>
              <w:proofErr w:type="spellStart"/>
              <w:r w:rsidRPr="006665EA">
                <w:t>profile_tier_level</w:t>
              </w:r>
              <w:proofErr w:type="spellEnd"/>
              <w:r w:rsidRPr="006665EA">
                <w:t>( </w:t>
              </w:r>
              <w:proofErr w:type="spellStart"/>
              <w:r w:rsidRPr="006665EA">
                <w:t>vps_</w:t>
              </w:r>
              <w:r w:rsidRPr="006665EA">
                <w:rPr>
                  <w:bCs/>
                </w:rPr>
                <w:t>profile_present_flag</w:t>
              </w:r>
              <w:proofErr w:type="spellEnd"/>
              <w:r w:rsidRPr="006665EA">
                <w:rPr>
                  <w:bCs/>
                </w:rPr>
                <w:t>[</w:t>
              </w:r>
              <w:r>
                <w:rPr>
                  <w:bCs/>
                </w:rPr>
                <w:t xml:space="preserve"> </w:t>
              </w:r>
            </w:ins>
            <w:ins w:id="78" w:author="Jill Boyce" w:date="2012-12-18T15:13:00Z">
              <w:r w:rsidR="00370255">
                <w:rPr>
                  <w:bCs/>
                </w:rPr>
                <w:t>i</w:t>
              </w:r>
            </w:ins>
            <w:ins w:id="79" w:author="Jill Boyce" w:date="2012-12-14T12:08:00Z">
              <w:r>
                <w:rPr>
                  <w:bCs/>
                </w:rPr>
                <w:t xml:space="preserve"> </w:t>
              </w:r>
              <w:r w:rsidRPr="006665EA">
                <w:rPr>
                  <w:bCs/>
                </w:rPr>
                <w:t xml:space="preserve">], </w:t>
              </w:r>
            </w:ins>
          </w:p>
          <w:p w:rsidR="0075351D" w:rsidRPr="00123AC2" w:rsidRDefault="0075351D" w:rsidP="004406B0">
            <w:pPr>
              <w:pStyle w:val="tablesyntax"/>
              <w:rPr>
                <w:ins w:id="80" w:author="Jill Boyce" w:date="2012-12-14T12:08:00Z"/>
                <w:bCs/>
              </w:rPr>
            </w:pPr>
            <w:ins w:id="81" w:author="Jill Boyce" w:date="2012-12-14T12:08:00Z">
              <w:r w:rsidRPr="006665EA">
                <w:rPr>
                  <w:bCs/>
                </w:rPr>
                <w:tab/>
              </w:r>
              <w:r w:rsidRPr="006665EA">
                <w:rPr>
                  <w:bCs/>
                </w:rPr>
                <w:tab/>
              </w:r>
              <w:r w:rsidRPr="006665EA">
                <w:rPr>
                  <w:bCs/>
                </w:rPr>
                <w:tab/>
              </w:r>
              <w:r w:rsidRPr="006665EA">
                <w:rPr>
                  <w:bCs/>
                </w:rPr>
                <w:tab/>
                <w:t>vps_max_sub_layers_minus1)</w:t>
              </w:r>
            </w:ins>
          </w:p>
        </w:tc>
        <w:tc>
          <w:tcPr>
            <w:tcW w:w="1174" w:type="dxa"/>
          </w:tcPr>
          <w:p w:rsidR="0075351D" w:rsidRPr="00123AC2" w:rsidRDefault="0075351D" w:rsidP="004406B0">
            <w:pPr>
              <w:pStyle w:val="tableheading"/>
              <w:rPr>
                <w:ins w:id="82" w:author="Jill Boyce" w:date="2012-12-14T12:08:00Z"/>
                <w:b w:val="0"/>
              </w:rPr>
            </w:pPr>
          </w:p>
        </w:tc>
      </w:tr>
      <w:tr w:rsidR="0075351D" w:rsidRPr="00123AC2" w:rsidTr="004406B0">
        <w:trPr>
          <w:cantSplit/>
          <w:jc w:val="center"/>
          <w:ins w:id="83" w:author="Jill Boyce" w:date="2012-12-14T12:08:00Z"/>
        </w:trPr>
        <w:tc>
          <w:tcPr>
            <w:tcW w:w="6754" w:type="dxa"/>
          </w:tcPr>
          <w:p w:rsidR="0075351D" w:rsidRPr="00123AC2" w:rsidRDefault="0075351D" w:rsidP="004406B0">
            <w:pPr>
              <w:pStyle w:val="tablesyntax"/>
              <w:rPr>
                <w:ins w:id="84" w:author="Jill Boyce" w:date="2012-12-14T12:08:00Z"/>
                <w:bCs/>
              </w:rPr>
            </w:pPr>
            <w:ins w:id="85" w:author="Jill Boyce" w:date="2012-12-14T12:08:00Z">
              <w:r w:rsidRPr="006665EA">
                <w:rPr>
                  <w:b/>
                  <w:bCs/>
                </w:rPr>
                <w:tab/>
              </w:r>
              <w:r>
                <w:rPr>
                  <w:b/>
                  <w:bCs/>
                </w:rPr>
                <w:t>}</w:t>
              </w:r>
            </w:ins>
          </w:p>
        </w:tc>
        <w:tc>
          <w:tcPr>
            <w:tcW w:w="1174" w:type="dxa"/>
          </w:tcPr>
          <w:p w:rsidR="0075351D" w:rsidRPr="00123AC2" w:rsidRDefault="0075351D" w:rsidP="004406B0">
            <w:pPr>
              <w:pStyle w:val="tableheading"/>
              <w:rPr>
                <w:ins w:id="86" w:author="Jill Boyce" w:date="2012-12-14T12:08:00Z"/>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for( i = 1; i &lt;= vps_max_layers_minus1; i++ )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r>
            <w:r w:rsidRPr="00123AC2">
              <w:rPr>
                <w:bCs/>
              </w:rPr>
              <w:tab/>
              <w:t>// layer dependency</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proofErr w:type="spellStart"/>
            <w:r w:rsidRPr="00123AC2">
              <w:rPr>
                <w:b/>
                <w:bCs/>
              </w:rPr>
              <w:t>num_direct_ref_layers</w:t>
            </w:r>
            <w:proofErr w:type="spellEnd"/>
            <w:r w:rsidRPr="00123AC2">
              <w:rPr>
                <w:bCs/>
              </w:rPr>
              <w:t>[ i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Cs/>
              </w:rPr>
              <w:t xml:space="preserve">for( j = 0; j &lt; </w:t>
            </w:r>
            <w:proofErr w:type="spellStart"/>
            <w:r w:rsidRPr="00123AC2">
              <w:rPr>
                <w:bCs/>
              </w:rPr>
              <w:t>num_direct_ref_layers</w:t>
            </w:r>
            <w:proofErr w:type="spellEnd"/>
            <w:r w:rsidRPr="00123AC2">
              <w:rPr>
                <w:bCs/>
              </w:rPr>
              <w:t>[ i ]; j++ )</w:t>
            </w:r>
          </w:p>
        </w:tc>
        <w:tc>
          <w:tcPr>
            <w:tcW w:w="1174" w:type="dxa"/>
          </w:tcPr>
          <w:p w:rsidR="0075351D" w:rsidRPr="00123AC2" w:rsidRDefault="0075351D" w:rsidP="004406B0">
            <w:pPr>
              <w:pStyle w:val="tableheading"/>
              <w:rPr>
                <w:b w:val="0"/>
              </w:rPr>
            </w:pPr>
          </w:p>
        </w:tc>
      </w:tr>
      <w:tr w:rsidR="0075351D" w:rsidRPr="00123AC2" w:rsidTr="004406B0">
        <w:trPr>
          <w:cantSplit/>
          <w:jc w:val="center"/>
        </w:trPr>
        <w:tc>
          <w:tcPr>
            <w:tcW w:w="6754" w:type="dxa"/>
          </w:tcPr>
          <w:p w:rsidR="0075351D" w:rsidRPr="00123AC2" w:rsidRDefault="0075351D" w:rsidP="004406B0">
            <w:pPr>
              <w:pStyle w:val="tablesyntax"/>
            </w:pPr>
            <w:r w:rsidRPr="00123AC2">
              <w:rPr>
                <w:b/>
                <w:bCs/>
              </w:rPr>
              <w:tab/>
            </w:r>
            <w:r w:rsidRPr="00123AC2">
              <w:rPr>
                <w:b/>
                <w:bCs/>
              </w:rPr>
              <w:tab/>
            </w:r>
            <w:r w:rsidRPr="00123AC2">
              <w:rPr>
                <w:b/>
                <w:bCs/>
              </w:rPr>
              <w:tab/>
            </w:r>
            <w:proofErr w:type="spellStart"/>
            <w:r w:rsidRPr="00123AC2">
              <w:rPr>
                <w:b/>
                <w:bCs/>
              </w:rPr>
              <w:t>ref_layer_id</w:t>
            </w:r>
            <w:proofErr w:type="spellEnd"/>
            <w:r w:rsidRPr="00123AC2">
              <w:rPr>
                <w:bCs/>
              </w:rPr>
              <w:t>[ i ][ j ]</w:t>
            </w:r>
          </w:p>
        </w:tc>
        <w:tc>
          <w:tcPr>
            <w:tcW w:w="1174" w:type="dxa"/>
          </w:tcPr>
          <w:p w:rsidR="0075351D" w:rsidRPr="00123AC2" w:rsidRDefault="0075351D" w:rsidP="004406B0">
            <w:pPr>
              <w:pStyle w:val="tableheading"/>
              <w:rPr>
                <w:b w:val="0"/>
              </w:rPr>
            </w:pPr>
            <w:r w:rsidRPr="00123AC2">
              <w:rPr>
                <w:b w:val="0"/>
              </w:rPr>
              <w:t>u(6)</w:t>
            </w:r>
          </w:p>
        </w:tc>
      </w:tr>
      <w:tr w:rsidR="0075351D" w:rsidRPr="00123AC2" w:rsidTr="004406B0">
        <w:trPr>
          <w:cantSplit/>
          <w:jc w:val="center"/>
        </w:trPr>
        <w:tc>
          <w:tcPr>
            <w:tcW w:w="6754" w:type="dxa"/>
          </w:tcPr>
          <w:p w:rsidR="0075351D" w:rsidRPr="00123AC2" w:rsidRDefault="0075351D" w:rsidP="004406B0">
            <w:pPr>
              <w:pStyle w:val="tablesyntax"/>
            </w:pPr>
            <w:r w:rsidRPr="00123AC2">
              <w:rPr>
                <w:bCs/>
              </w:rPr>
              <w:tab/>
              <w:t>}</w:t>
            </w:r>
          </w:p>
        </w:tc>
        <w:tc>
          <w:tcPr>
            <w:tcW w:w="1174" w:type="dxa"/>
          </w:tcPr>
          <w:p w:rsidR="0075351D" w:rsidRPr="00123AC2" w:rsidRDefault="0075351D" w:rsidP="004406B0">
            <w:pPr>
              <w:pStyle w:val="tableheading"/>
              <w:rPr>
                <w:b w:val="0"/>
              </w:rPr>
            </w:pPr>
          </w:p>
        </w:tc>
      </w:tr>
      <w:tr w:rsidR="0075351D" w:rsidRPr="00197E53" w:rsidTr="004406B0">
        <w:trPr>
          <w:cantSplit/>
          <w:jc w:val="center"/>
        </w:trPr>
        <w:tc>
          <w:tcPr>
            <w:tcW w:w="6754" w:type="dxa"/>
            <w:tcBorders>
              <w:top w:val="single" w:sz="4" w:space="0" w:color="auto"/>
              <w:left w:val="single" w:sz="4" w:space="0" w:color="auto"/>
              <w:bottom w:val="single" w:sz="4" w:space="0" w:color="auto"/>
              <w:right w:val="single" w:sz="4" w:space="0" w:color="auto"/>
            </w:tcBorders>
          </w:tcPr>
          <w:p w:rsidR="0075351D" w:rsidRPr="00063469" w:rsidRDefault="0075351D" w:rsidP="004406B0">
            <w:pPr>
              <w:pStyle w:val="tablesyntax"/>
              <w:rPr>
                <w:bCs/>
              </w:rPr>
            </w:pPr>
            <w:r w:rsidRPr="00123AC2">
              <w:rPr>
                <w:bCs/>
              </w:rPr>
              <w:t>}</w:t>
            </w:r>
          </w:p>
        </w:tc>
        <w:tc>
          <w:tcPr>
            <w:tcW w:w="1174" w:type="dxa"/>
            <w:tcBorders>
              <w:top w:val="single" w:sz="4" w:space="0" w:color="auto"/>
              <w:left w:val="single" w:sz="4" w:space="0" w:color="auto"/>
              <w:bottom w:val="single" w:sz="4" w:space="0" w:color="auto"/>
              <w:right w:val="single" w:sz="4" w:space="0" w:color="auto"/>
            </w:tcBorders>
          </w:tcPr>
          <w:p w:rsidR="0075351D" w:rsidRPr="00197E53" w:rsidRDefault="0075351D" w:rsidP="004406B0">
            <w:pPr>
              <w:pStyle w:val="tableheading"/>
              <w:rPr>
                <w:b w:val="0"/>
              </w:rPr>
            </w:pPr>
          </w:p>
        </w:tc>
      </w:tr>
    </w:tbl>
    <w:p w:rsidR="00B803E4" w:rsidRPr="00B803E4" w:rsidRDefault="00B803E4" w:rsidP="00B803E4"/>
    <w:p w:rsidR="001F2594" w:rsidRPr="002B191D" w:rsidRDefault="001F2594" w:rsidP="00E11923">
      <w:pPr>
        <w:pStyle w:val="Heading1"/>
      </w:pPr>
      <w:r w:rsidRPr="00E11923">
        <w:t>Patent</w:t>
      </w:r>
      <w:r w:rsidRPr="002B191D">
        <w:t xml:space="preserve"> rights declaration</w:t>
      </w:r>
      <w:r w:rsidR="00B94B06" w:rsidRPr="002B191D">
        <w:t>(s)</w:t>
      </w:r>
    </w:p>
    <w:p w:rsidR="007F1F8B" w:rsidRPr="009234A5" w:rsidRDefault="00EB1F40" w:rsidP="009234A5">
      <w:pPr>
        <w:jc w:val="both"/>
        <w:rPr>
          <w:szCs w:val="22"/>
        </w:rPr>
      </w:pPr>
      <w:proofErr w:type="spellStart"/>
      <w:r>
        <w:rPr>
          <w:b/>
          <w:szCs w:val="22"/>
        </w:rPr>
        <w:t>Vidyo</w:t>
      </w:r>
      <w:proofErr w:type="spellEnd"/>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24E" w:rsidRDefault="0058724E">
      <w:r>
        <w:separator/>
      </w:r>
    </w:p>
  </w:endnote>
  <w:endnote w:type="continuationSeparator" w:id="0">
    <w:p w:rsidR="0058724E" w:rsidRDefault="0058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10FC6">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5357C">
      <w:rPr>
        <w:rStyle w:val="PageNumber"/>
        <w:noProof/>
      </w:rPr>
      <w:t>2013-01-07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24E" w:rsidRDefault="0058724E">
      <w:r>
        <w:separator/>
      </w:r>
    </w:p>
  </w:footnote>
  <w:footnote w:type="continuationSeparator" w:id="0">
    <w:p w:rsidR="0058724E" w:rsidRDefault="00587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2277E"/>
    <w:multiLevelType w:val="hybridMultilevel"/>
    <w:tmpl w:val="A38A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D"/>
    <w:rsid w:val="00010FC6"/>
    <w:rsid w:val="000458BC"/>
    <w:rsid w:val="00045C41"/>
    <w:rsid w:val="00046C03"/>
    <w:rsid w:val="0007614F"/>
    <w:rsid w:val="000A43B6"/>
    <w:rsid w:val="000B1C6B"/>
    <w:rsid w:val="000C09AC"/>
    <w:rsid w:val="000E00F3"/>
    <w:rsid w:val="000F029E"/>
    <w:rsid w:val="000F158C"/>
    <w:rsid w:val="00123AC2"/>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1F37C4"/>
    <w:rsid w:val="00206460"/>
    <w:rsid w:val="002069B4"/>
    <w:rsid w:val="00215DFC"/>
    <w:rsid w:val="002212DF"/>
    <w:rsid w:val="00227BA7"/>
    <w:rsid w:val="00273C9B"/>
    <w:rsid w:val="00275BCF"/>
    <w:rsid w:val="00292257"/>
    <w:rsid w:val="002A54E0"/>
    <w:rsid w:val="002B1595"/>
    <w:rsid w:val="002B191D"/>
    <w:rsid w:val="002D0AF6"/>
    <w:rsid w:val="002F164D"/>
    <w:rsid w:val="00303B03"/>
    <w:rsid w:val="00306206"/>
    <w:rsid w:val="00327C56"/>
    <w:rsid w:val="00331029"/>
    <w:rsid w:val="003315A1"/>
    <w:rsid w:val="003328DB"/>
    <w:rsid w:val="003373EC"/>
    <w:rsid w:val="003664D6"/>
    <w:rsid w:val="00370255"/>
    <w:rsid w:val="003706CC"/>
    <w:rsid w:val="003A2D8E"/>
    <w:rsid w:val="003A377F"/>
    <w:rsid w:val="003C20E4"/>
    <w:rsid w:val="003E6F90"/>
    <w:rsid w:val="003F5D0F"/>
    <w:rsid w:val="00403ECD"/>
    <w:rsid w:val="00414101"/>
    <w:rsid w:val="00423ABC"/>
    <w:rsid w:val="00433DDB"/>
    <w:rsid w:val="00437619"/>
    <w:rsid w:val="00437A8F"/>
    <w:rsid w:val="0048301E"/>
    <w:rsid w:val="004B210C"/>
    <w:rsid w:val="004D405F"/>
    <w:rsid w:val="004F0228"/>
    <w:rsid w:val="004F61E3"/>
    <w:rsid w:val="00501F45"/>
    <w:rsid w:val="0051015C"/>
    <w:rsid w:val="00531AE9"/>
    <w:rsid w:val="00567EC7"/>
    <w:rsid w:val="00570013"/>
    <w:rsid w:val="0058724E"/>
    <w:rsid w:val="005A33A1"/>
    <w:rsid w:val="005B3477"/>
    <w:rsid w:val="005C385F"/>
    <w:rsid w:val="005F6F1B"/>
    <w:rsid w:val="00624B33"/>
    <w:rsid w:val="00630AA2"/>
    <w:rsid w:val="00646707"/>
    <w:rsid w:val="00664DCF"/>
    <w:rsid w:val="006659BE"/>
    <w:rsid w:val="006665EA"/>
    <w:rsid w:val="006770A0"/>
    <w:rsid w:val="006A144F"/>
    <w:rsid w:val="006C5D39"/>
    <w:rsid w:val="006D738E"/>
    <w:rsid w:val="006E2810"/>
    <w:rsid w:val="006E5417"/>
    <w:rsid w:val="00712F60"/>
    <w:rsid w:val="00720E3B"/>
    <w:rsid w:val="00730622"/>
    <w:rsid w:val="00745F6B"/>
    <w:rsid w:val="0075351D"/>
    <w:rsid w:val="0075585E"/>
    <w:rsid w:val="00772782"/>
    <w:rsid w:val="00774562"/>
    <w:rsid w:val="007768FF"/>
    <w:rsid w:val="007824D3"/>
    <w:rsid w:val="007956FF"/>
    <w:rsid w:val="00796EE3"/>
    <w:rsid w:val="007A7D29"/>
    <w:rsid w:val="007C40E3"/>
    <w:rsid w:val="007C5F0D"/>
    <w:rsid w:val="007F094A"/>
    <w:rsid w:val="007F1F8B"/>
    <w:rsid w:val="007F75D9"/>
    <w:rsid w:val="008206C8"/>
    <w:rsid w:val="00840E03"/>
    <w:rsid w:val="008505DF"/>
    <w:rsid w:val="00874A6C"/>
    <w:rsid w:val="00876C65"/>
    <w:rsid w:val="00877AD1"/>
    <w:rsid w:val="008A4B4C"/>
    <w:rsid w:val="008C239F"/>
    <w:rsid w:val="008C2879"/>
    <w:rsid w:val="008E5C05"/>
    <w:rsid w:val="00907757"/>
    <w:rsid w:val="009212B0"/>
    <w:rsid w:val="009234A5"/>
    <w:rsid w:val="00923768"/>
    <w:rsid w:val="009336F7"/>
    <w:rsid w:val="009374A7"/>
    <w:rsid w:val="0099518F"/>
    <w:rsid w:val="009A523D"/>
    <w:rsid w:val="009F496B"/>
    <w:rsid w:val="00A01439"/>
    <w:rsid w:val="00A02E61"/>
    <w:rsid w:val="00A05CFF"/>
    <w:rsid w:val="00A56B97"/>
    <w:rsid w:val="00A6093D"/>
    <w:rsid w:val="00A66D50"/>
    <w:rsid w:val="00A76A6D"/>
    <w:rsid w:val="00A83253"/>
    <w:rsid w:val="00AA6E84"/>
    <w:rsid w:val="00AB0AB3"/>
    <w:rsid w:val="00AE1CCF"/>
    <w:rsid w:val="00AE341B"/>
    <w:rsid w:val="00B07CA7"/>
    <w:rsid w:val="00B1279A"/>
    <w:rsid w:val="00B5222E"/>
    <w:rsid w:val="00B5357C"/>
    <w:rsid w:val="00B61C96"/>
    <w:rsid w:val="00B73A2A"/>
    <w:rsid w:val="00B803E4"/>
    <w:rsid w:val="00B86CFB"/>
    <w:rsid w:val="00B94B06"/>
    <w:rsid w:val="00B94C28"/>
    <w:rsid w:val="00BB21EB"/>
    <w:rsid w:val="00BC10BA"/>
    <w:rsid w:val="00BC5AFD"/>
    <w:rsid w:val="00BD3B4E"/>
    <w:rsid w:val="00C0609D"/>
    <w:rsid w:val="00C115AB"/>
    <w:rsid w:val="00C120AC"/>
    <w:rsid w:val="00C12C62"/>
    <w:rsid w:val="00C30249"/>
    <w:rsid w:val="00C31E2B"/>
    <w:rsid w:val="00C606C9"/>
    <w:rsid w:val="00C71F8F"/>
    <w:rsid w:val="00C84FA8"/>
    <w:rsid w:val="00C90650"/>
    <w:rsid w:val="00C97D78"/>
    <w:rsid w:val="00CC5A42"/>
    <w:rsid w:val="00CC6A6C"/>
    <w:rsid w:val="00CD0EAB"/>
    <w:rsid w:val="00CD2AFD"/>
    <w:rsid w:val="00CF34DB"/>
    <w:rsid w:val="00CF558F"/>
    <w:rsid w:val="00CF5B7B"/>
    <w:rsid w:val="00D073E2"/>
    <w:rsid w:val="00D446EC"/>
    <w:rsid w:val="00D51BF0"/>
    <w:rsid w:val="00D55942"/>
    <w:rsid w:val="00D71908"/>
    <w:rsid w:val="00D73675"/>
    <w:rsid w:val="00D807BF"/>
    <w:rsid w:val="00D82F85"/>
    <w:rsid w:val="00DA7887"/>
    <w:rsid w:val="00DB2C26"/>
    <w:rsid w:val="00DC77B4"/>
    <w:rsid w:val="00DD4AB1"/>
    <w:rsid w:val="00DE6B43"/>
    <w:rsid w:val="00E07188"/>
    <w:rsid w:val="00E11923"/>
    <w:rsid w:val="00E262D4"/>
    <w:rsid w:val="00E36250"/>
    <w:rsid w:val="00E54511"/>
    <w:rsid w:val="00E61DAC"/>
    <w:rsid w:val="00E70896"/>
    <w:rsid w:val="00E743B6"/>
    <w:rsid w:val="00E75529"/>
    <w:rsid w:val="00E75FE3"/>
    <w:rsid w:val="00EB1F40"/>
    <w:rsid w:val="00EB7AB1"/>
    <w:rsid w:val="00ED001A"/>
    <w:rsid w:val="00EF002B"/>
    <w:rsid w:val="00EF48CC"/>
    <w:rsid w:val="00F04461"/>
    <w:rsid w:val="00F73032"/>
    <w:rsid w:val="00F848FC"/>
    <w:rsid w:val="00F9282A"/>
    <w:rsid w:val="00F96BAD"/>
    <w:rsid w:val="00FA73A2"/>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3664D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3664D6"/>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3664D6"/>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3664D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3664D6"/>
    <w:rPr>
      <w:rFonts w:eastAsia="Batang"/>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4</TotalTime>
  <Pages>4</Pages>
  <Words>979</Words>
  <Characters>6941</Characters>
  <Application>Microsoft Office Word</Application>
  <DocSecurity>0</DocSecurity>
  <Lines>57</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7905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Jill Boyce</cp:lastModifiedBy>
  <cp:revision>5</cp:revision>
  <cp:lastPrinted>2011-10-26T14:40:00Z</cp:lastPrinted>
  <dcterms:created xsi:type="dcterms:W3CDTF">2013-01-19T13:27:00Z</dcterms:created>
  <dcterms:modified xsi:type="dcterms:W3CDTF">2013-01-19T13:31:00Z</dcterms:modified>
</cp:coreProperties>
</file>