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C31E2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840E03" w:rsidP="00403EC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12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630AA2" w:rsidRDefault="00E61DAC" w:rsidP="001653B9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840E03">
              <w:t>L</w:t>
            </w:r>
            <w:r w:rsidR="001653B9">
              <w:t>0179</w:t>
            </w:r>
            <w:ins w:id="0" w:author="Jill Boyce" w:date="2013-01-15T14:17:00Z">
              <w:r w:rsidR="009E6534">
                <w:t>r1</w:t>
              </w:r>
            </w:ins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7D322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Output flag </w:t>
            </w:r>
            <w:r w:rsidR="003462B8">
              <w:rPr>
                <w:b/>
                <w:szCs w:val="22"/>
              </w:rPr>
              <w:t>location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7F6FB8" w:rsidP="007F6FB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</w:t>
            </w:r>
            <w:r w:rsidR="00E61DAC" w:rsidRPr="00AE341B">
              <w:rPr>
                <w:szCs w:val="22"/>
              </w:rPr>
              <w:t xml:space="preserve"> Document </w:t>
            </w:r>
            <w:r>
              <w:rPr>
                <w:szCs w:val="22"/>
              </w:rPr>
              <w:t>to</w:t>
            </w:r>
            <w:r w:rsidR="00E61DAC" w:rsidRPr="00AE341B">
              <w:rPr>
                <w:szCs w:val="22"/>
              </w:rPr>
              <w:t xml:space="preserve">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7D322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EA5003" w:rsidP="001653B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Jill Boyce, </w:t>
            </w:r>
            <w:proofErr w:type="spellStart"/>
            <w:r>
              <w:rPr>
                <w:szCs w:val="22"/>
              </w:rPr>
              <w:t>Wonkap</w:t>
            </w:r>
            <w:proofErr w:type="spellEnd"/>
            <w:r>
              <w:rPr>
                <w:szCs w:val="22"/>
              </w:rPr>
              <w:t xml:space="preserve"> Jang, Danny Hong, Stephan Wenger</w:t>
            </w:r>
            <w:r w:rsidR="00E61DAC" w:rsidRPr="00AE341B">
              <w:rPr>
                <w:szCs w:val="22"/>
              </w:rPr>
              <w:br/>
            </w:r>
            <w:r w:rsidR="001653B9">
              <w:rPr>
                <w:szCs w:val="22"/>
              </w:rPr>
              <w:t>433 Hackensack Ave</w:t>
            </w:r>
          </w:p>
          <w:p w:rsidR="001653B9" w:rsidRDefault="001653B9" w:rsidP="001653B9">
            <w:pPr>
              <w:spacing w:before="60" w:after="60"/>
              <w:rPr>
                <w:ins w:id="1" w:author="Jill Boyce" w:date="2013-01-15T14:14:00Z"/>
                <w:szCs w:val="22"/>
              </w:rPr>
            </w:pPr>
            <w:r>
              <w:rPr>
                <w:szCs w:val="22"/>
              </w:rPr>
              <w:t>Hackensack, NJ 07601, USA</w:t>
            </w:r>
          </w:p>
          <w:p w:rsidR="00455891" w:rsidRPr="00AE341B" w:rsidRDefault="00455891" w:rsidP="001653B9">
            <w:pPr>
              <w:spacing w:before="60" w:after="60"/>
              <w:rPr>
                <w:szCs w:val="22"/>
              </w:rPr>
            </w:pPr>
            <w:proofErr w:type="spellStart"/>
            <w:ins w:id="2" w:author="Jill Boyce" w:date="2013-01-15T14:14:00Z">
              <w:r>
                <w:rPr>
                  <w:szCs w:val="22"/>
                </w:rPr>
                <w:t>Miska</w:t>
              </w:r>
              <w:proofErr w:type="spellEnd"/>
              <w:r>
                <w:rPr>
                  <w:szCs w:val="22"/>
                </w:rPr>
                <w:t xml:space="preserve"> </w:t>
              </w:r>
              <w:proofErr w:type="spellStart"/>
              <w:r>
                <w:rPr>
                  <w:szCs w:val="22"/>
                </w:rPr>
                <w:t>Hannuksela</w:t>
              </w:r>
            </w:ins>
            <w:proofErr w:type="spellEnd"/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>
            <w:pPr>
              <w:spacing w:before="60" w:after="60"/>
              <w:rPr>
                <w:ins w:id="3" w:author="Jill Boyce" w:date="2013-01-15T14:14:00Z"/>
                <w:szCs w:val="22"/>
              </w:rPr>
            </w:pPr>
            <w:r w:rsidRPr="00AE341B">
              <w:rPr>
                <w:szCs w:val="22"/>
              </w:rPr>
              <w:br/>
            </w:r>
            <w:r w:rsidR="001653B9">
              <w:rPr>
                <w:szCs w:val="22"/>
              </w:rPr>
              <w:t>+1 201 478 6145</w:t>
            </w:r>
            <w:r w:rsidRPr="00AE341B">
              <w:rPr>
                <w:szCs w:val="22"/>
              </w:rPr>
              <w:br/>
            </w:r>
            <w:r w:rsidR="001653B9">
              <w:rPr>
                <w:szCs w:val="22"/>
              </w:rPr>
              <w:t>{</w:t>
            </w:r>
            <w:proofErr w:type="spellStart"/>
            <w:r w:rsidR="001653B9">
              <w:rPr>
                <w:szCs w:val="22"/>
              </w:rPr>
              <w:t>jill</w:t>
            </w:r>
            <w:proofErr w:type="spellEnd"/>
            <w:r w:rsidR="001653B9">
              <w:rPr>
                <w:szCs w:val="22"/>
              </w:rPr>
              <w:t xml:space="preserve">, </w:t>
            </w:r>
            <w:proofErr w:type="spellStart"/>
            <w:r w:rsidR="001653B9">
              <w:rPr>
                <w:szCs w:val="22"/>
              </w:rPr>
              <w:t>wonkap</w:t>
            </w:r>
            <w:proofErr w:type="spellEnd"/>
            <w:r w:rsidR="001653B9">
              <w:rPr>
                <w:szCs w:val="22"/>
              </w:rPr>
              <w:t xml:space="preserve">, </w:t>
            </w:r>
            <w:proofErr w:type="spellStart"/>
            <w:r w:rsidR="001653B9">
              <w:rPr>
                <w:szCs w:val="22"/>
              </w:rPr>
              <w:t>danny</w:t>
            </w:r>
            <w:proofErr w:type="spellEnd"/>
            <w:r w:rsidR="001653B9">
              <w:rPr>
                <w:szCs w:val="22"/>
              </w:rPr>
              <w:t xml:space="preserve">, </w:t>
            </w:r>
            <w:proofErr w:type="spellStart"/>
            <w:r w:rsidR="001653B9">
              <w:rPr>
                <w:szCs w:val="22"/>
              </w:rPr>
              <w:t>stephan</w:t>
            </w:r>
            <w:proofErr w:type="spellEnd"/>
            <w:r w:rsidR="001653B9">
              <w:rPr>
                <w:szCs w:val="22"/>
              </w:rPr>
              <w:t xml:space="preserve">}@vidyo.com </w:t>
            </w:r>
          </w:p>
          <w:p w:rsidR="00455891" w:rsidRPr="00AE341B" w:rsidRDefault="00455891">
            <w:pPr>
              <w:spacing w:before="60" w:after="60"/>
              <w:rPr>
                <w:szCs w:val="22"/>
              </w:rPr>
            </w:pPr>
            <w:ins w:id="4" w:author="Jill Boyce" w:date="2013-01-15T14:15:00Z">
              <w:r w:rsidRPr="00455891">
                <w:rPr>
                  <w:szCs w:val="22"/>
                </w:rPr>
                <w:t>miska.hannuksela@nokia.com</w:t>
              </w:r>
            </w:ins>
          </w:p>
        </w:tc>
      </w:tr>
      <w:tr w:rsidR="00E61DAC" w:rsidRPr="00AE341B" w:rsidTr="001653B9">
        <w:trPr>
          <w:trHeight w:val="61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1653B9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Vidyo</w:t>
            </w:r>
            <w:proofErr w:type="spellEnd"/>
            <w:ins w:id="5" w:author="Jill Boyce" w:date="2013-01-15T14:17:00Z">
              <w:r w:rsidR="00F9245C">
                <w:rPr>
                  <w:szCs w:val="22"/>
                </w:rPr>
                <w:t>, Nokia</w:t>
              </w:r>
            </w:ins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D3221" w:rsidRDefault="007D3221" w:rsidP="00C97D78">
      <w:pPr>
        <w:rPr>
          <w:ins w:id="6" w:author="Jill Boyce" w:date="2013-01-15T05:59:00Z"/>
        </w:rPr>
      </w:pPr>
      <w:r>
        <w:t xml:space="preserve">In SVC, </w:t>
      </w:r>
      <w:proofErr w:type="spellStart"/>
      <w:r>
        <w:t>output_flag</w:t>
      </w:r>
      <w:proofErr w:type="spellEnd"/>
      <w:r>
        <w:t xml:space="preserve"> was included in the NAL unit header extension</w:t>
      </w:r>
      <w:r w:rsidR="000A7400">
        <w:t>, to indicate tha</w:t>
      </w:r>
      <w:bookmarkStart w:id="7" w:name="_GoBack"/>
      <w:bookmarkEnd w:id="7"/>
      <w:r w:rsidR="000A7400">
        <w:t>t a coded picture not be output</w:t>
      </w:r>
      <w:r>
        <w:t xml:space="preserve">.  In the current HEVC draft specification, </w:t>
      </w:r>
      <w:proofErr w:type="spellStart"/>
      <w:r w:rsidR="001D697A">
        <w:t>pic_</w:t>
      </w:r>
      <w:r>
        <w:t>output_flag</w:t>
      </w:r>
      <w:proofErr w:type="spellEnd"/>
      <w:r>
        <w:t xml:space="preserve"> </w:t>
      </w:r>
      <w:r w:rsidR="001D697A">
        <w:t xml:space="preserve">is located in the </w:t>
      </w:r>
      <w:r>
        <w:t xml:space="preserve">slice </w:t>
      </w:r>
      <w:r w:rsidR="001D697A">
        <w:t xml:space="preserve">segment </w:t>
      </w:r>
      <w:r>
        <w:t xml:space="preserve">header, and made optional according to </w:t>
      </w:r>
      <w:proofErr w:type="spellStart"/>
      <w:r w:rsidR="009D6885">
        <w:t>output_flag_present_flag</w:t>
      </w:r>
      <w:proofErr w:type="spellEnd"/>
      <w:r w:rsidR="009D6885">
        <w:t xml:space="preserve"> </w:t>
      </w:r>
      <w:r>
        <w:t xml:space="preserve">in the PPS.   The location of the </w:t>
      </w:r>
      <w:proofErr w:type="spellStart"/>
      <w:r w:rsidR="001D697A">
        <w:t>pic_</w:t>
      </w:r>
      <w:r>
        <w:t>output_flag</w:t>
      </w:r>
      <w:proofErr w:type="spellEnd"/>
      <w:r>
        <w:t xml:space="preserve"> in the slice header following variable length coded syntax elements is burdensome to a middle box that </w:t>
      </w:r>
      <w:r w:rsidR="005752C7">
        <w:t xml:space="preserve">sometimes </w:t>
      </w:r>
      <w:r>
        <w:t>change</w:t>
      </w:r>
      <w:r w:rsidR="00E326E0">
        <w:t>s</w:t>
      </w:r>
      <w:r>
        <w:t xml:space="preserve"> the value of that flag.  Two </w:t>
      </w:r>
      <w:r w:rsidR="005752C7">
        <w:t>options</w:t>
      </w:r>
      <w:r>
        <w:t xml:space="preserve"> for </w:t>
      </w:r>
      <w:r w:rsidR="005752C7">
        <w:t>alternate</w:t>
      </w:r>
      <w:r>
        <w:t xml:space="preserve"> </w:t>
      </w:r>
      <w:r w:rsidR="005752C7">
        <w:t xml:space="preserve">solutions </w:t>
      </w:r>
      <w:r w:rsidR="000A7400">
        <w:t xml:space="preserve">to indicate that a coded picture not be displayed </w:t>
      </w:r>
      <w:r>
        <w:t>are proposed</w:t>
      </w:r>
      <w:r w:rsidR="00E326E0">
        <w:t xml:space="preserve"> which simplify middle box operation and improve robustness</w:t>
      </w:r>
      <w:r>
        <w:t xml:space="preserve">.  In the first </w:t>
      </w:r>
      <w:r w:rsidR="00296EF4">
        <w:t>proposed option</w:t>
      </w:r>
      <w:r>
        <w:t xml:space="preserve">, </w:t>
      </w:r>
      <w:proofErr w:type="spellStart"/>
      <w:r w:rsidR="001D697A">
        <w:t>pic_</w:t>
      </w:r>
      <w:r>
        <w:t>output_flag</w:t>
      </w:r>
      <w:proofErr w:type="spellEnd"/>
      <w:r>
        <w:t xml:space="preserve"> </w:t>
      </w:r>
      <w:r w:rsidR="00296EF4">
        <w:t>is</w:t>
      </w:r>
      <w:r>
        <w:t xml:space="preserve"> placed early in the slice </w:t>
      </w:r>
      <w:r w:rsidR="00296EF4">
        <w:t xml:space="preserve">segment </w:t>
      </w:r>
      <w:r>
        <w:t xml:space="preserve">header, before any variable length coded elements, and </w:t>
      </w:r>
      <w:r w:rsidR="00296EF4">
        <w:t>is always</w:t>
      </w:r>
      <w:r>
        <w:t xml:space="preserve"> present.  In the second </w:t>
      </w:r>
      <w:r w:rsidR="00296EF4">
        <w:t>proposed option</w:t>
      </w:r>
      <w:r>
        <w:t xml:space="preserve">, a “no </w:t>
      </w:r>
      <w:r w:rsidR="001D697A">
        <w:t>display</w:t>
      </w:r>
      <w:r>
        <w:t xml:space="preserve">” </w:t>
      </w:r>
      <w:r w:rsidR="001D697A">
        <w:t xml:space="preserve">SEI message </w:t>
      </w:r>
      <w:r w:rsidR="00296EF4">
        <w:t>is</w:t>
      </w:r>
      <w:r w:rsidR="001D697A">
        <w:t xml:space="preserve"> introduced, and the </w:t>
      </w:r>
      <w:proofErr w:type="spellStart"/>
      <w:r w:rsidR="001D697A">
        <w:t>pic_output_flag</w:t>
      </w:r>
      <w:proofErr w:type="spellEnd"/>
      <w:r w:rsidR="001D697A">
        <w:t xml:space="preserve"> syntax element </w:t>
      </w:r>
      <w:r w:rsidR="00296EF4">
        <w:t>is</w:t>
      </w:r>
      <w:r w:rsidR="001D697A">
        <w:t xml:space="preserve"> removed from the slice segment header</w:t>
      </w:r>
      <w:r w:rsidR="009D6885">
        <w:t xml:space="preserve">, and the </w:t>
      </w:r>
      <w:proofErr w:type="spellStart"/>
      <w:r w:rsidR="009D6885">
        <w:t>output_flag_present_flag</w:t>
      </w:r>
      <w:proofErr w:type="spellEnd"/>
      <w:r w:rsidR="009D6885">
        <w:t xml:space="preserve"> </w:t>
      </w:r>
      <w:r w:rsidR="00296EF4">
        <w:t>is</w:t>
      </w:r>
      <w:r w:rsidR="009D6885">
        <w:t xml:space="preserve"> removed from the PPS</w:t>
      </w:r>
      <w:r w:rsidR="001D697A">
        <w:t>.</w:t>
      </w:r>
    </w:p>
    <w:p w:rsidR="00C97A71" w:rsidRDefault="00455891" w:rsidP="00C97D78">
      <w:ins w:id="8" w:author="Jill Boyce" w:date="2013-01-15T14:15:00Z">
        <w:r>
          <w:t>In the r1 version, b</w:t>
        </w:r>
      </w:ins>
      <w:ins w:id="9" w:author="Jill Boyce" w:date="2013-01-15T05:59:00Z">
        <w:r w:rsidR="00C97A71">
          <w:t xml:space="preserve">ased on </w:t>
        </w:r>
      </w:ins>
      <w:ins w:id="10" w:author="Jill Boyce" w:date="2013-01-15T14:15:00Z">
        <w:r>
          <w:t xml:space="preserve">a suggestion from </w:t>
        </w:r>
        <w:proofErr w:type="spellStart"/>
        <w:r>
          <w:t>Miska</w:t>
        </w:r>
        <w:proofErr w:type="spellEnd"/>
        <w:r>
          <w:t xml:space="preserve"> </w:t>
        </w:r>
        <w:proofErr w:type="spellStart"/>
        <w:r>
          <w:t>H</w:t>
        </w:r>
      </w:ins>
      <w:ins w:id="11" w:author="Jill Boyce" w:date="2013-01-15T14:16:00Z">
        <w:r>
          <w:t>annuksela</w:t>
        </w:r>
        <w:proofErr w:type="spellEnd"/>
        <w:r>
          <w:t xml:space="preserve"> during </w:t>
        </w:r>
      </w:ins>
      <w:ins w:id="12" w:author="Jill Boyce" w:date="2013-01-15T05:59:00Z">
        <w:r w:rsidR="00C97A71">
          <w:t>the initial presentation</w:t>
        </w:r>
      </w:ins>
      <w:ins w:id="13" w:author="Jill Boyce" w:date="2013-01-15T14:16:00Z">
        <w:r>
          <w:t xml:space="preserve"> discussion</w:t>
        </w:r>
      </w:ins>
      <w:ins w:id="14" w:author="Jill Boyce" w:date="2013-01-15T05:59:00Z">
        <w:r w:rsidR="00C97A71">
          <w:t xml:space="preserve">, a third option is proposed, as a variant on the first option, where </w:t>
        </w:r>
        <w:proofErr w:type="spellStart"/>
        <w:r w:rsidR="00C97A71">
          <w:t>pic_output_flag</w:t>
        </w:r>
        <w:proofErr w:type="spellEnd"/>
        <w:r w:rsidR="00C97A71">
          <w:t xml:space="preserve"> is present only for the first slice segment in the picture.</w:t>
        </w:r>
      </w:ins>
      <w:ins w:id="15" w:author="Jill Boyce" w:date="2013-01-15T14:16:00Z">
        <w:r>
          <w:t xml:space="preserve">  He is added as an author for the r1 version.</w:t>
        </w:r>
      </w:ins>
    </w:p>
    <w:p w:rsidR="00745F6B" w:rsidRPr="00AE341B" w:rsidRDefault="00745F6B" w:rsidP="00E11923">
      <w:pPr>
        <w:pStyle w:val="Heading1"/>
      </w:pPr>
      <w:r w:rsidRPr="00AE341B">
        <w:t xml:space="preserve"> </w:t>
      </w:r>
      <w:r w:rsidR="009473FC">
        <w:t>Problem Statement</w:t>
      </w:r>
    </w:p>
    <w:p w:rsidR="005821FF" w:rsidRDefault="007D3221" w:rsidP="009234A5">
      <w:pPr>
        <w:jc w:val="both"/>
        <w:rPr>
          <w:szCs w:val="22"/>
        </w:rPr>
      </w:pPr>
      <w:r>
        <w:rPr>
          <w:szCs w:val="22"/>
        </w:rPr>
        <w:t xml:space="preserve">In SVC, </w:t>
      </w:r>
      <w:proofErr w:type="spellStart"/>
      <w:r>
        <w:rPr>
          <w:szCs w:val="22"/>
        </w:rPr>
        <w:t>output_flag</w:t>
      </w:r>
      <w:proofErr w:type="spellEnd"/>
      <w:r>
        <w:rPr>
          <w:szCs w:val="22"/>
        </w:rPr>
        <w:t xml:space="preserve"> </w:t>
      </w:r>
      <w:r w:rsidR="00296EF4">
        <w:rPr>
          <w:szCs w:val="22"/>
        </w:rPr>
        <w:t>is</w:t>
      </w:r>
      <w:r>
        <w:rPr>
          <w:szCs w:val="22"/>
        </w:rPr>
        <w:t xml:space="preserve"> included in the NAL unit header</w:t>
      </w:r>
      <w:r w:rsidR="009473FC">
        <w:rPr>
          <w:szCs w:val="22"/>
        </w:rPr>
        <w:t xml:space="preserve"> SVC extension</w:t>
      </w:r>
      <w:r>
        <w:rPr>
          <w:szCs w:val="22"/>
        </w:rPr>
        <w:t xml:space="preserve">.  When its value is </w:t>
      </w:r>
      <w:r w:rsidR="001E1E5C">
        <w:rPr>
          <w:szCs w:val="22"/>
        </w:rPr>
        <w:t>0</w:t>
      </w:r>
      <w:r>
        <w:rPr>
          <w:szCs w:val="22"/>
        </w:rPr>
        <w:t>, the decoder will decode the cod</w:t>
      </w:r>
      <w:r w:rsidR="005821FF">
        <w:rPr>
          <w:szCs w:val="22"/>
        </w:rPr>
        <w:t>ed picture, but not output it.  In JVT-W047r1</w:t>
      </w:r>
      <w:r w:rsidR="00C10E84">
        <w:rPr>
          <w:szCs w:val="22"/>
        </w:rPr>
        <w:t xml:space="preserve"> [1]</w:t>
      </w:r>
      <w:r w:rsidR="005821FF">
        <w:rPr>
          <w:szCs w:val="22"/>
        </w:rPr>
        <w:t xml:space="preserve">, several use cases for </w:t>
      </w:r>
      <w:proofErr w:type="spellStart"/>
      <w:r w:rsidR="005821FF">
        <w:rPr>
          <w:szCs w:val="22"/>
        </w:rPr>
        <w:t>output_flag</w:t>
      </w:r>
      <w:proofErr w:type="spellEnd"/>
      <w:r w:rsidR="005821FF">
        <w:rPr>
          <w:szCs w:val="22"/>
        </w:rPr>
        <w:t xml:space="preserve"> were described, including the thinning of a scalable bitstream by a middle box.  </w:t>
      </w:r>
    </w:p>
    <w:p w:rsidR="001E1E5C" w:rsidRDefault="00E326E0" w:rsidP="009234A5">
      <w:pPr>
        <w:jc w:val="both"/>
        <w:rPr>
          <w:szCs w:val="22"/>
        </w:rPr>
      </w:pPr>
      <w:r>
        <w:rPr>
          <w:szCs w:val="22"/>
        </w:rPr>
        <w:t>In t</w:t>
      </w:r>
      <w:r w:rsidR="001E1E5C">
        <w:rPr>
          <w:szCs w:val="22"/>
        </w:rPr>
        <w:t>he current HEVC draft specification</w:t>
      </w:r>
      <w:r>
        <w:rPr>
          <w:szCs w:val="22"/>
        </w:rPr>
        <w:t xml:space="preserve">, </w:t>
      </w:r>
      <w:proofErr w:type="spellStart"/>
      <w:r>
        <w:rPr>
          <w:szCs w:val="22"/>
        </w:rPr>
        <w:t>pic_output_flag</w:t>
      </w:r>
      <w:proofErr w:type="spellEnd"/>
      <w:r>
        <w:rPr>
          <w:szCs w:val="22"/>
        </w:rPr>
        <w:t xml:space="preserve"> is conditionally located in the slice segment header, dependent on a presence flag in the PPS.  The </w:t>
      </w:r>
      <w:proofErr w:type="spellStart"/>
      <w:r>
        <w:rPr>
          <w:szCs w:val="22"/>
        </w:rPr>
        <w:t>pic_output_flag</w:t>
      </w:r>
      <w:proofErr w:type="spellEnd"/>
      <w:r>
        <w:rPr>
          <w:szCs w:val="22"/>
        </w:rPr>
        <w:t xml:space="preserve"> location follows variable length coded syntax elements in the slice segment header.  This location </w:t>
      </w:r>
      <w:r w:rsidR="001E1E5C">
        <w:rPr>
          <w:szCs w:val="22"/>
        </w:rPr>
        <w:t xml:space="preserve">places a higher burden on the middle box to change the value of the </w:t>
      </w:r>
      <w:proofErr w:type="spellStart"/>
      <w:r w:rsidR="001E1E5C">
        <w:rPr>
          <w:szCs w:val="22"/>
        </w:rPr>
        <w:t>output_flag</w:t>
      </w:r>
      <w:proofErr w:type="spellEnd"/>
      <w:r>
        <w:rPr>
          <w:szCs w:val="22"/>
        </w:rPr>
        <w:t xml:space="preserve"> than was the case in SVC, and reduces loss robustness</w:t>
      </w:r>
      <w:r w:rsidR="001E1E5C">
        <w:rPr>
          <w:szCs w:val="22"/>
        </w:rPr>
        <w:t xml:space="preserve">.  The middle box must parse all of the preceding syntax elements in the slice </w:t>
      </w:r>
      <w:r>
        <w:rPr>
          <w:szCs w:val="22"/>
        </w:rPr>
        <w:t xml:space="preserve">segment </w:t>
      </w:r>
      <w:r w:rsidR="001E1E5C">
        <w:rPr>
          <w:szCs w:val="22"/>
        </w:rPr>
        <w:t xml:space="preserve">header, including VLC-coded syntax elements, parse the stored PPS to determine if </w:t>
      </w:r>
      <w:proofErr w:type="spellStart"/>
      <w:r w:rsidR="009D6885">
        <w:rPr>
          <w:szCs w:val="22"/>
        </w:rPr>
        <w:t>pic_</w:t>
      </w:r>
      <w:r w:rsidR="001E1E5C">
        <w:rPr>
          <w:szCs w:val="22"/>
        </w:rPr>
        <w:t>output_flag</w:t>
      </w:r>
      <w:proofErr w:type="spellEnd"/>
      <w:r w:rsidR="001E1E5C">
        <w:rPr>
          <w:szCs w:val="22"/>
        </w:rPr>
        <w:t xml:space="preserve"> is present, and then change the value of the </w:t>
      </w:r>
      <w:proofErr w:type="spellStart"/>
      <w:r w:rsidR="009D6885">
        <w:rPr>
          <w:szCs w:val="22"/>
        </w:rPr>
        <w:t>pic_</w:t>
      </w:r>
      <w:r w:rsidR="001E1E5C">
        <w:rPr>
          <w:szCs w:val="22"/>
        </w:rPr>
        <w:t>output_flag</w:t>
      </w:r>
      <w:proofErr w:type="spellEnd"/>
      <w:r w:rsidR="001E1E5C">
        <w:rPr>
          <w:szCs w:val="22"/>
        </w:rPr>
        <w:t>.  If any packet errors occurred in the path from the encoder to the middle box,</w:t>
      </w:r>
      <w:r w:rsidR="00296EF4">
        <w:rPr>
          <w:szCs w:val="22"/>
        </w:rPr>
        <w:t xml:space="preserve"> and</w:t>
      </w:r>
      <w:r w:rsidR="001E1E5C">
        <w:rPr>
          <w:szCs w:val="22"/>
        </w:rPr>
        <w:t xml:space="preserve"> the middle box </w:t>
      </w:r>
      <w:r w:rsidR="00296EF4">
        <w:rPr>
          <w:szCs w:val="22"/>
        </w:rPr>
        <w:t>misses a</w:t>
      </w:r>
      <w:r w:rsidR="001E1E5C">
        <w:rPr>
          <w:szCs w:val="22"/>
        </w:rPr>
        <w:t xml:space="preserve"> PPS, </w:t>
      </w:r>
      <w:r w:rsidR="00296EF4">
        <w:rPr>
          <w:szCs w:val="22"/>
        </w:rPr>
        <w:t>the middle box</w:t>
      </w:r>
      <w:r w:rsidR="001E1E5C">
        <w:rPr>
          <w:szCs w:val="22"/>
        </w:rPr>
        <w:t xml:space="preserve"> could accidentally inject an error into a coded packet when attempting to change </w:t>
      </w:r>
      <w:r w:rsidR="00296EF4">
        <w:rPr>
          <w:szCs w:val="22"/>
        </w:rPr>
        <w:t xml:space="preserve">the value of a </w:t>
      </w:r>
      <w:proofErr w:type="spellStart"/>
      <w:r w:rsidR="00296EF4">
        <w:rPr>
          <w:szCs w:val="22"/>
        </w:rPr>
        <w:t>pic_</w:t>
      </w:r>
      <w:r w:rsidR="001E1E5C">
        <w:rPr>
          <w:szCs w:val="22"/>
        </w:rPr>
        <w:t>output_flag</w:t>
      </w:r>
      <w:proofErr w:type="spellEnd"/>
      <w:r w:rsidR="001E1E5C">
        <w:rPr>
          <w:szCs w:val="22"/>
        </w:rPr>
        <w:t xml:space="preserve"> </w:t>
      </w:r>
      <w:r w:rsidR="00296EF4">
        <w:rPr>
          <w:szCs w:val="22"/>
        </w:rPr>
        <w:t>syntax element</w:t>
      </w:r>
      <w:r w:rsidR="001E1E5C">
        <w:rPr>
          <w:szCs w:val="22"/>
        </w:rPr>
        <w:t xml:space="preserve"> that wasn’t present in the packet.</w:t>
      </w:r>
    </w:p>
    <w:p w:rsidR="000A7400" w:rsidRDefault="009D6885" w:rsidP="000A7400">
      <w:pPr>
        <w:jc w:val="both"/>
        <w:rPr>
          <w:szCs w:val="22"/>
        </w:rPr>
      </w:pPr>
      <w:r>
        <w:rPr>
          <w:szCs w:val="22"/>
        </w:rPr>
        <w:t xml:space="preserve">The current HEVC draft specification uses a </w:t>
      </w:r>
      <w:proofErr w:type="spellStart"/>
      <w:r>
        <w:rPr>
          <w:szCs w:val="22"/>
        </w:rPr>
        <w:t>PicOutputFlag</w:t>
      </w:r>
      <w:proofErr w:type="spellEnd"/>
      <w:r>
        <w:rPr>
          <w:szCs w:val="22"/>
        </w:rPr>
        <w:t xml:space="preserve"> variable, which is either assigned the value of </w:t>
      </w:r>
      <w:proofErr w:type="spellStart"/>
      <w:r>
        <w:rPr>
          <w:szCs w:val="22"/>
        </w:rPr>
        <w:t>pic_output_flag</w:t>
      </w:r>
      <w:proofErr w:type="spellEnd"/>
      <w:r>
        <w:rPr>
          <w:szCs w:val="22"/>
        </w:rPr>
        <w:t xml:space="preserve"> or its value is inferred for some picture coding orders associated with RAPs.</w:t>
      </w:r>
      <w:r w:rsidR="000A7400">
        <w:rPr>
          <w:szCs w:val="22"/>
        </w:rPr>
        <w:t xml:space="preserve">  The </w:t>
      </w:r>
      <w:proofErr w:type="spellStart"/>
      <w:r w:rsidR="000A7400">
        <w:rPr>
          <w:szCs w:val="22"/>
        </w:rPr>
        <w:t>PicOutputFlag</w:t>
      </w:r>
      <w:proofErr w:type="spellEnd"/>
      <w:r w:rsidR="000A7400">
        <w:rPr>
          <w:szCs w:val="22"/>
        </w:rPr>
        <w:t xml:space="preserve"> variable is used in the HRD operation.  </w:t>
      </w:r>
    </w:p>
    <w:p w:rsidR="007D3221" w:rsidRDefault="00C07813" w:rsidP="009234A5">
      <w:pPr>
        <w:jc w:val="both"/>
        <w:rPr>
          <w:szCs w:val="22"/>
        </w:rPr>
      </w:pPr>
      <w:r>
        <w:rPr>
          <w:szCs w:val="22"/>
        </w:rPr>
        <w:t>From the HM9 draft specification:</w:t>
      </w:r>
      <w:r w:rsidR="009D6885">
        <w:rPr>
          <w:szCs w:val="22"/>
        </w:rPr>
        <w:t xml:space="preserve">   </w:t>
      </w:r>
      <w:r w:rsidR="001E1E5C">
        <w:rPr>
          <w:szCs w:val="22"/>
        </w:rPr>
        <w:t xml:space="preserve"> </w:t>
      </w:r>
    </w:p>
    <w:p w:rsidR="009D6885" w:rsidRPr="00943A5F" w:rsidRDefault="009D6885" w:rsidP="009D6885">
      <w:pPr>
        <w:ind w:left="1228" w:hanging="434"/>
        <w:rPr>
          <w:noProof/>
        </w:rPr>
      </w:pPr>
      <w:r>
        <w:rPr>
          <w:noProof/>
        </w:rPr>
        <w:lastRenderedPageBreak/>
        <w:t>P</w:t>
      </w:r>
      <w:r w:rsidRPr="00943A5F">
        <w:rPr>
          <w:noProof/>
        </w:rPr>
        <w:t>icOutputFlag is set as follows:</w:t>
      </w:r>
    </w:p>
    <w:p w:rsidR="009D6885" w:rsidRPr="00943A5F" w:rsidRDefault="009D6885" w:rsidP="009D6885">
      <w:pPr>
        <w:ind w:left="1625" w:hanging="43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If the </w:t>
      </w:r>
      <w:r>
        <w:rPr>
          <w:noProof/>
        </w:rPr>
        <w:t xml:space="preserve">current picture is a RASL picture and the </w:t>
      </w:r>
      <w:r w:rsidRPr="00943A5F">
        <w:rPr>
          <w:noProof/>
        </w:rPr>
        <w:t xml:space="preserve">previous RAP picture in decoding order is </w:t>
      </w:r>
      <w:r>
        <w:rPr>
          <w:noProof/>
        </w:rPr>
        <w:t xml:space="preserve">a BLA picture or is a CRA picture that is </w:t>
      </w:r>
      <w:r w:rsidRPr="00943A5F">
        <w:rPr>
          <w:noProof/>
        </w:rPr>
        <w:t>the first coded picture in the bitstream, PicOutputFlag is set equal to 0.</w:t>
      </w:r>
    </w:p>
    <w:p w:rsidR="009D6885" w:rsidRDefault="009D6885" w:rsidP="00E326E0">
      <w:pPr>
        <w:ind w:left="1625" w:hanging="43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Otherwise, PicOutputFlag is set equal to </w:t>
      </w:r>
      <w:r>
        <w:rPr>
          <w:noProof/>
        </w:rPr>
        <w:t>pic_output_flag.</w:t>
      </w:r>
    </w:p>
    <w:p w:rsidR="001F2594" w:rsidRDefault="009473FC" w:rsidP="009473FC">
      <w:pPr>
        <w:pStyle w:val="Heading1"/>
      </w:pPr>
      <w:r>
        <w:t>Proposed solutions</w:t>
      </w:r>
    </w:p>
    <w:p w:rsidR="007D3221" w:rsidRDefault="009473FC" w:rsidP="009234A5">
      <w:pPr>
        <w:jc w:val="both"/>
        <w:rPr>
          <w:szCs w:val="22"/>
        </w:rPr>
      </w:pPr>
      <w:r>
        <w:rPr>
          <w:szCs w:val="22"/>
        </w:rPr>
        <w:t xml:space="preserve">It is desirable for a middle box to be able to easily change the value of the </w:t>
      </w:r>
      <w:proofErr w:type="spellStart"/>
      <w:r w:rsidR="009D6885">
        <w:rPr>
          <w:szCs w:val="22"/>
        </w:rPr>
        <w:t>pic_</w:t>
      </w:r>
      <w:r>
        <w:rPr>
          <w:szCs w:val="22"/>
        </w:rPr>
        <w:t>output_flag</w:t>
      </w:r>
      <w:proofErr w:type="spellEnd"/>
      <w:r w:rsidR="000A7400">
        <w:rPr>
          <w:szCs w:val="22"/>
        </w:rPr>
        <w:t xml:space="preserve"> or otherwise indicate that a coded picture not be displayed</w:t>
      </w:r>
      <w:r>
        <w:rPr>
          <w:szCs w:val="22"/>
        </w:rPr>
        <w:t xml:space="preserve">, without having to parse variable length coded syntax elements and parameter sets.  Two </w:t>
      </w:r>
      <w:r w:rsidR="000A7400">
        <w:rPr>
          <w:szCs w:val="22"/>
        </w:rPr>
        <w:t>options</w:t>
      </w:r>
      <w:r>
        <w:rPr>
          <w:szCs w:val="22"/>
        </w:rPr>
        <w:t xml:space="preserve"> are proposed</w:t>
      </w:r>
      <w:r w:rsidR="000A7400">
        <w:rPr>
          <w:szCs w:val="22"/>
        </w:rPr>
        <w:t xml:space="preserve"> which make it easier for a middle box to signal that a coded picture not be displayed</w:t>
      </w:r>
      <w:r>
        <w:rPr>
          <w:szCs w:val="22"/>
        </w:rPr>
        <w:t>.</w:t>
      </w:r>
    </w:p>
    <w:p w:rsidR="007D3221" w:rsidRDefault="008C46A7" w:rsidP="00EC7324">
      <w:pPr>
        <w:pStyle w:val="Heading2"/>
      </w:pPr>
      <w:r>
        <w:t xml:space="preserve">Option 1: </w:t>
      </w:r>
      <w:r w:rsidR="00EC7324">
        <w:t xml:space="preserve">Slice </w:t>
      </w:r>
      <w:r w:rsidR="00E45534">
        <w:t xml:space="preserve">segment </w:t>
      </w:r>
      <w:r w:rsidR="00EC7324">
        <w:t>header</w:t>
      </w:r>
    </w:p>
    <w:p w:rsidR="00E326E0" w:rsidRDefault="00E326E0" w:rsidP="00E326E0">
      <w:r>
        <w:t xml:space="preserve">In the first option, the </w:t>
      </w:r>
      <w:proofErr w:type="spellStart"/>
      <w:r>
        <w:t>pic_output_flag</w:t>
      </w:r>
      <w:proofErr w:type="spellEnd"/>
      <w:r>
        <w:t xml:space="preserve"> syntax element is moved to a location early in the slice header.  It is always present, and not dependent on an </w:t>
      </w:r>
      <w:proofErr w:type="spellStart"/>
      <w:r>
        <w:t>output_flag_present_flag</w:t>
      </w:r>
      <w:proofErr w:type="spellEnd"/>
      <w:r>
        <w:t>, which is proposed to be removed from the PPS.</w:t>
      </w:r>
      <w:r w:rsidR="00C17327">
        <w:t xml:space="preserve">  No other changes to the specification are required.</w:t>
      </w:r>
    </w:p>
    <w:p w:rsidR="00E326E0" w:rsidRPr="00E326E0" w:rsidRDefault="00E326E0" w:rsidP="00E326E0">
      <w:r>
        <w:t xml:space="preserve">The proposed slice segment header and PPS syntax are below.  </w:t>
      </w:r>
    </w:p>
    <w:p w:rsidR="00EC7324" w:rsidRDefault="00EC7324" w:rsidP="00EC7324"/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EC7324" w:rsidRPr="0056241E" w:rsidTr="004406B0">
        <w:trPr>
          <w:cantSplit/>
          <w:jc w:val="center"/>
        </w:trPr>
        <w:tc>
          <w:tcPr>
            <w:tcW w:w="7110" w:type="dxa"/>
          </w:tcPr>
          <w:p w:rsidR="00EC7324" w:rsidRPr="0056241E" w:rsidRDefault="00EC7324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slice_</w:t>
            </w:r>
            <w:r>
              <w:rPr>
                <w:rFonts w:ascii="Times New Roman" w:hAnsi="Times New Roman"/>
                <w:noProof/>
              </w:rPr>
              <w:t>segment_</w:t>
            </w:r>
            <w:r w:rsidRPr="0056241E">
              <w:rPr>
                <w:rFonts w:ascii="Times New Roman" w:hAnsi="Times New Roman"/>
                <w:noProof/>
              </w:rPr>
              <w:t>header( ) {</w:t>
            </w:r>
          </w:p>
        </w:tc>
        <w:tc>
          <w:tcPr>
            <w:tcW w:w="1127" w:type="dxa"/>
          </w:tcPr>
          <w:p w:rsidR="00EC7324" w:rsidRPr="0056241E" w:rsidRDefault="00EC7324" w:rsidP="004406B0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C7324" w:rsidRPr="0056241E" w:rsidTr="004406B0">
        <w:trPr>
          <w:cantSplit/>
          <w:jc w:val="center"/>
        </w:trPr>
        <w:tc>
          <w:tcPr>
            <w:tcW w:w="7110" w:type="dxa"/>
          </w:tcPr>
          <w:p w:rsidR="00EC7324" w:rsidRPr="0056241E" w:rsidRDefault="00EC7324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first_slice_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in_pic_flag</w:t>
            </w:r>
          </w:p>
        </w:tc>
        <w:tc>
          <w:tcPr>
            <w:tcW w:w="1127" w:type="dxa"/>
          </w:tcPr>
          <w:p w:rsidR="00EC7324" w:rsidRPr="0056241E" w:rsidRDefault="00EC7324" w:rsidP="004406B0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  <w:lang w:eastAsia="ko-KR"/>
              </w:rPr>
              <w:t>u(1)</w:t>
            </w:r>
          </w:p>
        </w:tc>
      </w:tr>
      <w:tr w:rsidR="00C07813" w:rsidRPr="0056241E" w:rsidTr="004406B0">
        <w:trPr>
          <w:cantSplit/>
          <w:jc w:val="center"/>
          <w:ins w:id="16" w:author="Jill Boyce" w:date="2012-12-17T16:35:00Z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ins w:id="17" w:author="Jill Boyce" w:date="2012-12-17T16:35:00Z"/>
                <w:rFonts w:ascii="Times New Roman" w:hAnsi="Times New Roman"/>
                <w:bCs/>
                <w:noProof/>
                <w:lang w:eastAsia="ko-KR"/>
              </w:rPr>
            </w:pPr>
            <w:ins w:id="18" w:author="Jill Boyce" w:date="2012-12-17T16:35:00Z">
              <w:r w:rsidRPr="0056241E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>
                <w:rPr>
                  <w:rFonts w:ascii="Times New Roman" w:hAnsi="Times New Roman"/>
                  <w:b/>
                  <w:noProof/>
                  <w:lang w:eastAsia="ko-KR"/>
                </w:rPr>
                <w:t>pic_output_flag</w:t>
              </w:r>
            </w:ins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ins w:id="19" w:author="Jill Boyce" w:date="2012-12-17T16:35:00Z"/>
                <w:noProof/>
              </w:rPr>
            </w:pPr>
            <w:ins w:id="20" w:author="Jill Boyce" w:date="2012-12-17T16:35:00Z">
              <w:r w:rsidRPr="0056241E">
                <w:rPr>
                  <w:noProof/>
                </w:rPr>
                <w:t>u(1)</w:t>
              </w:r>
            </w:ins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Cs/>
                <w:noProof/>
              </w:rPr>
              <w:t>if( RapPicFlag )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no_output_of_prior_pics_flag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pic_parameter_set_id</w:t>
            </w:r>
            <w:r w:rsidRPr="00AD0B8F">
              <w:rPr>
                <w:rFonts w:ascii="Times New Roman" w:hAnsi="Times New Roman"/>
                <w:bCs/>
                <w:noProof/>
              </w:rPr>
              <w:t xml:space="preserve"> [Ed. </w:t>
            </w:r>
            <w:r>
              <w:rPr>
                <w:rFonts w:ascii="Times New Roman" w:hAnsi="Times New Roman"/>
                <w:bCs/>
                <w:noProof/>
              </w:rPr>
              <w:t>(GJS): Violates syntax element naming convention by havin the same name as a syntax element in the picture parameter set.]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!first_slice_</w:t>
            </w:r>
            <w:r>
              <w:rPr>
                <w:rFonts w:ascii="Times New Roman" w:hAnsi="Times New Roman"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in_pic_flag )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heading"/>
              <w:rPr>
                <w:b w:val="0"/>
                <w:noProof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</w:rPr>
              <w:t>dependent_slice_</w:t>
            </w:r>
            <w:r>
              <w:rPr>
                <w:rFonts w:ascii="Times New Roman" w:hAnsi="Times New Roman"/>
                <w:noProof/>
              </w:rPr>
              <w:t>segments_enabled_flag )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heading"/>
              <w:rPr>
                <w:b w:val="0"/>
                <w:noProof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dependent_slice_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flag</w:t>
            </w:r>
          </w:p>
        </w:tc>
        <w:tc>
          <w:tcPr>
            <w:tcW w:w="1127" w:type="dxa"/>
          </w:tcPr>
          <w:p w:rsidR="00C07813" w:rsidRPr="00D2691C" w:rsidRDefault="00C07813" w:rsidP="004406B0">
            <w:pPr>
              <w:pStyle w:val="tableheading"/>
              <w:rPr>
                <w:b w:val="0"/>
                <w:noProof/>
              </w:rPr>
            </w:pPr>
            <w:r w:rsidRPr="00521747">
              <w:rPr>
                <w:b w:val="0"/>
                <w:noProof/>
                <w:lang w:eastAsia="ko-KR"/>
              </w:rPr>
              <w:t>u(1)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address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  <w:lang w:eastAsia="ko-KR"/>
              </w:rPr>
              <w:t>u(v)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!dependent_slice_</w:t>
            </w:r>
            <w:r>
              <w:rPr>
                <w:rFonts w:ascii="Times New Roman" w:hAnsi="Times New Roman"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flag ) {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  <w:lang w:eastAsia="ko-KR"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E835EC">
              <w:rPr>
                <w:rFonts w:ascii="Times New Roman" w:hAnsi="Times New Roman"/>
                <w:noProof/>
                <w:lang w:eastAsia="ko-KR"/>
              </w:rPr>
              <w:tab/>
            </w:r>
            <w:r w:rsidRPr="00E835EC">
              <w:rPr>
                <w:rFonts w:ascii="Times New Roman" w:hAnsi="Times New Roman"/>
                <w:noProof/>
                <w:lang w:eastAsia="ko-KR"/>
              </w:rPr>
              <w:tab/>
              <w:t>for (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 xml:space="preserve">i = 0; </w:t>
            </w:r>
            <w:r>
              <w:rPr>
                <w:rFonts w:ascii="Times New Roman" w:hAnsi="Times New Roman"/>
                <w:noProof/>
                <w:lang w:eastAsia="ko-KR"/>
              </w:rPr>
              <w:t>i &lt; num_extra_slice_header_bits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; i++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  <w:lang w:eastAsia="ko-KR"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763E27" w:rsidRDefault="00C07813" w:rsidP="004406B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slice_reserved_undetermined_flag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AD34D8">
              <w:rPr>
                <w:rFonts w:ascii="Times New Roman" w:hAnsi="Times New Roman"/>
                <w:noProof/>
                <w:lang w:eastAsia="ko-KR"/>
              </w:rPr>
              <w:t>i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AD34D8">
              <w:rPr>
                <w:rFonts w:ascii="Times New Roman" w:hAnsi="Times New Roman"/>
                <w:noProof/>
                <w:lang w:eastAsia="ko-KR"/>
              </w:rPr>
              <w:t>]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slice_type</w:t>
            </w:r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ue(v)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del w:id="21" w:author="Jill Boyce" w:date="2013-01-15T06:03:00Z"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  <w:delText>if( output_flag_present_flag )</w:delText>
              </w:r>
            </w:del>
          </w:p>
        </w:tc>
        <w:tc>
          <w:tcPr>
            <w:tcW w:w="1127" w:type="dxa"/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del w:id="22" w:author="Jill Boyce" w:date="2013-01-15T06:03:00Z"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b/>
                  <w:noProof/>
                  <w:lang w:eastAsia="ko-KR"/>
                </w:rPr>
                <w:delText>pic_output_flag</w:delText>
              </w:r>
            </w:del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  <w:del w:id="23" w:author="Jill Boyce" w:date="2013-01-15T06:03:00Z">
              <w:r w:rsidRPr="0056241E" w:rsidDel="00C97A71">
                <w:rPr>
                  <w:noProof/>
                </w:rPr>
                <w:delText>u(1)</w:delText>
              </w:r>
            </w:del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separate_colour_plane_flag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C07813" w:rsidRPr="0056241E" w:rsidTr="004406B0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13" w:rsidRPr="0056241E" w:rsidRDefault="00C07813" w:rsidP="004406B0">
            <w:pPr>
              <w:pStyle w:val="tablecell"/>
              <w:rPr>
                <w:noProof/>
              </w:rPr>
            </w:pPr>
          </w:p>
        </w:tc>
      </w:tr>
    </w:tbl>
    <w:p w:rsidR="00EC7324" w:rsidRDefault="00EC7324" w:rsidP="00EC732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4"/>
        <w:gridCol w:w="1157"/>
      </w:tblGrid>
      <w:tr w:rsidR="00E326E0" w:rsidRPr="00B94E5F" w:rsidTr="004406B0">
        <w:trPr>
          <w:cantSplit/>
          <w:jc w:val="center"/>
        </w:trPr>
        <w:tc>
          <w:tcPr>
            <w:tcW w:w="6744" w:type="dxa"/>
          </w:tcPr>
          <w:p w:rsidR="00E326E0" w:rsidRPr="008746BF" w:rsidRDefault="00E326E0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8746BF">
              <w:rPr>
                <w:rFonts w:ascii="Times New Roman" w:hAnsi="Times New Roman"/>
                <w:noProof/>
              </w:rPr>
              <w:lastRenderedPageBreak/>
              <w:t>pic_parameter_set_rbsp( ) {</w:t>
            </w:r>
          </w:p>
        </w:tc>
        <w:tc>
          <w:tcPr>
            <w:tcW w:w="1157" w:type="dxa"/>
          </w:tcPr>
          <w:p w:rsidR="00E326E0" w:rsidRPr="00B94E5F" w:rsidRDefault="00E326E0" w:rsidP="004406B0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pic_parameter_set_id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pps_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seq_parameter_set_id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noProof/>
              </w:rPr>
              <w:tab/>
              <w:t>dependent_slice_</w:t>
            </w:r>
            <w:r>
              <w:rPr>
                <w:rFonts w:ascii="Times New Roman" w:hAnsi="Times New Roman"/>
                <w:b/>
                <w:noProof/>
              </w:rPr>
              <w:t>segments_</w:t>
            </w:r>
            <w:r w:rsidRPr="003F7009">
              <w:rPr>
                <w:rFonts w:ascii="Times New Roman" w:hAnsi="Times New Roman"/>
                <w:b/>
                <w:noProof/>
              </w:rPr>
              <w:t>enabled_flag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sign_data_hiding_flag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</w:rPr>
              <w:t>cabac_init_present</w:t>
            </w:r>
            <w:r w:rsidRPr="003F7009">
              <w:rPr>
                <w:rFonts w:ascii="Times New Roman" w:eastAsia="MS Mincho" w:hAnsi="Times New Roman"/>
                <w:b/>
                <w:noProof/>
                <w:lang w:eastAsia="ja-JP"/>
              </w:rPr>
              <w:t>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</w:rPr>
              <w:t>num_ref_idx_l0_default_active_minus1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noProof/>
              </w:rPr>
              <w:t>num_ref_idx_l1_default_active_minus1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rPr>
                <w:noProof/>
              </w:rPr>
            </w:pPr>
            <w:r w:rsidRPr="003F7009">
              <w:rPr>
                <w:noProof/>
              </w:rPr>
              <w:t>ue(v)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init_qp_minus26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Lines w:val="0"/>
              <w:rPr>
                <w:noProof/>
              </w:rPr>
            </w:pPr>
            <w:r w:rsidRPr="003F7009">
              <w:rPr>
                <w:noProof/>
              </w:rPr>
              <w:t>se(v)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constrained_intra_pred_flag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Lines w:val="0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3F7009" w:rsidRDefault="00E326E0" w:rsidP="004406B0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transform_skip_enabled_flag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3F7009" w:rsidRDefault="00E326E0" w:rsidP="004406B0">
            <w:pPr>
              <w:pStyle w:val="tablecell"/>
              <w:keepLines w:val="0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E326E0" w:rsidRPr="00B94E5F" w:rsidTr="004406B0">
        <w:trPr>
          <w:cantSplit/>
          <w:jc w:val="center"/>
        </w:trPr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8746BF" w:rsidRDefault="00E326E0" w:rsidP="004406B0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1B761A">
              <w:rPr>
                <w:rFonts w:ascii="Times New Roman" w:hAnsi="Times New Roman"/>
                <w:b/>
                <w:noProof/>
                <w:lang w:eastAsia="ko-KR"/>
              </w:rPr>
              <w:t>cu_qp_delta_enabled_flag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B94E5F" w:rsidRDefault="00E326E0" w:rsidP="004406B0">
            <w:pPr>
              <w:pStyle w:val="tablecell"/>
              <w:keepLines w:val="0"/>
              <w:rPr>
                <w:noProof/>
              </w:rPr>
            </w:pPr>
            <w:r w:rsidRPr="00B94E5F">
              <w:rPr>
                <w:noProof/>
              </w:rPr>
              <w:t>u(1)</w:t>
            </w:r>
          </w:p>
        </w:tc>
      </w:tr>
      <w:tr w:rsidR="00E326E0" w:rsidRPr="00B94E5F" w:rsidTr="004406B0">
        <w:trPr>
          <w:cantSplit/>
          <w:jc w:val="center"/>
        </w:trPr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8746BF" w:rsidRDefault="00E326E0" w:rsidP="004406B0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1B761A">
              <w:rPr>
                <w:rFonts w:ascii="Times New Roman" w:hAnsi="Times New Roman"/>
                <w:noProof/>
                <w:lang w:eastAsia="ko-KR"/>
              </w:rPr>
              <w:t>if ( cu_qp_delta_enabled_flag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E0" w:rsidRPr="00B94E5F" w:rsidRDefault="00E326E0" w:rsidP="004406B0">
            <w:pPr>
              <w:pStyle w:val="tablecell"/>
              <w:keepLines w:val="0"/>
              <w:rPr>
                <w:noProof/>
              </w:rPr>
            </w:pP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noProof/>
                <w:lang w:eastAsia="ko-KR"/>
              </w:rPr>
              <w:tab/>
            </w:r>
            <w:r w:rsidRPr="003F7009">
              <w:rPr>
                <w:rFonts w:ascii="Times New Roman" w:hAnsi="Times New Roman"/>
                <w:noProof/>
                <w:lang w:eastAsia="ko-KR"/>
              </w:rPr>
              <w:tab/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diff_cu_qp_delta_depth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ab/>
              <w:t>p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ps</w:t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_cb_qp_offset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se(v)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ab/>
              <w:t>p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ps</w:t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_cr_qp_offset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se(v)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ab/>
              <w:t>p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ps</w:t>
            </w:r>
            <w:r w:rsidRPr="003F7009">
              <w:rPr>
                <w:rFonts w:ascii="Times New Roman" w:hAnsi="Times New Roman"/>
                <w:b/>
                <w:noProof/>
                <w:lang w:eastAsia="ko-KR"/>
              </w:rPr>
              <w:t>_slice_chroma_qp_offsets_present_flag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weighted_pred_flag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bCs/>
                <w:noProof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weighted_bipred_flag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Del="00E326E0" w:rsidTr="004406B0">
        <w:trPr>
          <w:cantSplit/>
          <w:jc w:val="center"/>
          <w:del w:id="24" w:author="Jill Boyce" w:date="2012-12-17T17:12:00Z"/>
        </w:trPr>
        <w:tc>
          <w:tcPr>
            <w:tcW w:w="6744" w:type="dxa"/>
          </w:tcPr>
          <w:p w:rsidR="00E326E0" w:rsidRPr="003F7009" w:rsidDel="00E326E0" w:rsidRDefault="00E326E0" w:rsidP="00E326E0">
            <w:pPr>
              <w:pStyle w:val="tablesyntax"/>
              <w:keepNext w:val="0"/>
              <w:keepLines w:val="0"/>
              <w:rPr>
                <w:del w:id="25" w:author="Jill Boyce" w:date="2012-12-17T17:12:00Z"/>
                <w:rFonts w:ascii="Times New Roman" w:hAnsi="Times New Roman"/>
                <w:bCs/>
                <w:noProof/>
              </w:rPr>
            </w:pPr>
            <w:del w:id="26" w:author="Jill Boyce" w:date="2012-12-17T17:11:00Z">
              <w:r w:rsidRPr="003F7009" w:rsidDel="00E326E0">
                <w:rPr>
                  <w:rFonts w:ascii="Times New Roman" w:hAnsi="Times New Roman"/>
                  <w:b/>
                  <w:bCs/>
                  <w:noProof/>
                </w:rPr>
                <w:tab/>
              </w:r>
              <w:r w:rsidDel="00E326E0">
                <w:rPr>
                  <w:rFonts w:ascii="Times New Roman" w:hAnsi="Times New Roman"/>
                  <w:b/>
                  <w:bCs/>
                  <w:noProof/>
                </w:rPr>
                <w:delText>output_</w:delText>
              </w:r>
              <w:r w:rsidRPr="003F7009" w:rsidDel="00E326E0">
                <w:rPr>
                  <w:rFonts w:ascii="Times New Roman" w:hAnsi="Times New Roman"/>
                  <w:b/>
                  <w:bCs/>
                  <w:noProof/>
                </w:rPr>
                <w:delText>flag</w:delText>
              </w:r>
              <w:r w:rsidDel="00E326E0">
                <w:rPr>
                  <w:rFonts w:ascii="Times New Roman" w:hAnsi="Times New Roman"/>
                  <w:b/>
                  <w:bCs/>
                  <w:noProof/>
                </w:rPr>
                <w:delText>_present_flag</w:delText>
              </w:r>
            </w:del>
          </w:p>
        </w:tc>
        <w:tc>
          <w:tcPr>
            <w:tcW w:w="1157" w:type="dxa"/>
          </w:tcPr>
          <w:p w:rsidR="00E326E0" w:rsidRPr="003F7009" w:rsidDel="00E326E0" w:rsidRDefault="00E326E0" w:rsidP="004406B0">
            <w:pPr>
              <w:pStyle w:val="tablecell"/>
              <w:keepNext w:val="0"/>
              <w:keepLines w:val="0"/>
              <w:rPr>
                <w:del w:id="27" w:author="Jill Boyce" w:date="2012-12-17T17:12:00Z"/>
                <w:noProof/>
                <w:lang w:eastAsia="ko-KR"/>
              </w:rPr>
            </w:pPr>
            <w:del w:id="28" w:author="Jill Boyce" w:date="2012-12-17T17:11:00Z">
              <w:r w:rsidRPr="003F7009" w:rsidDel="00E326E0">
                <w:rPr>
                  <w:noProof/>
                  <w:lang w:eastAsia="ko-KR"/>
                </w:rPr>
                <w:delText>u(1)</w:delText>
              </w:r>
            </w:del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3F7009">
              <w:rPr>
                <w:rFonts w:ascii="Times New Roman" w:hAnsi="Times New Roman"/>
                <w:noProof/>
                <w:kern w:val="2"/>
                <w:lang w:eastAsia="ko-KR"/>
              </w:rPr>
              <w:tab/>
            </w:r>
            <w:r w:rsidRPr="003F7009">
              <w:rPr>
                <w:rFonts w:ascii="Times New Roman" w:hAnsi="Times New Roman"/>
                <w:b/>
                <w:bCs/>
                <w:noProof/>
                <w:kern w:val="2"/>
                <w:lang w:eastAsia="ko-KR"/>
              </w:rPr>
              <w:t>transquant_bypass_enable_flag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  <w:r w:rsidRPr="003F7009">
              <w:rPr>
                <w:noProof/>
                <w:lang w:eastAsia="ko-KR"/>
              </w:rPr>
              <w:t>u(1)</w:t>
            </w:r>
          </w:p>
        </w:tc>
      </w:tr>
      <w:tr w:rsidR="00E326E0" w:rsidRPr="003F7009" w:rsidTr="004406B0">
        <w:trPr>
          <w:cantSplit/>
          <w:jc w:val="center"/>
        </w:trPr>
        <w:tc>
          <w:tcPr>
            <w:tcW w:w="6744" w:type="dxa"/>
          </w:tcPr>
          <w:p w:rsidR="00E326E0" w:rsidRPr="003F7009" w:rsidRDefault="00E326E0" w:rsidP="004406B0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  <w:kern w:val="2"/>
                <w:lang w:eastAsia="ko-KR"/>
              </w:rPr>
            </w:pPr>
            <w:r>
              <w:rPr>
                <w:rFonts w:ascii="Times New Roman" w:hAnsi="Times New Roman"/>
                <w:noProof/>
                <w:kern w:val="2"/>
                <w:lang w:eastAsia="ko-KR"/>
              </w:rPr>
              <w:t>…</w:t>
            </w:r>
          </w:p>
        </w:tc>
        <w:tc>
          <w:tcPr>
            <w:tcW w:w="1157" w:type="dxa"/>
          </w:tcPr>
          <w:p w:rsidR="00E326E0" w:rsidRPr="003F7009" w:rsidRDefault="00E326E0" w:rsidP="004406B0">
            <w:pPr>
              <w:pStyle w:val="tablecell"/>
              <w:keepNext w:val="0"/>
              <w:keepLines w:val="0"/>
              <w:rPr>
                <w:noProof/>
                <w:lang w:eastAsia="ko-KR"/>
              </w:rPr>
            </w:pPr>
          </w:p>
        </w:tc>
      </w:tr>
    </w:tbl>
    <w:p w:rsidR="00E45534" w:rsidRDefault="008C46A7" w:rsidP="00E45534">
      <w:pPr>
        <w:pStyle w:val="Heading2"/>
      </w:pPr>
      <w:r>
        <w:t xml:space="preserve">Option 2: </w:t>
      </w:r>
      <w:r w:rsidR="00E45534">
        <w:t>SEI message</w:t>
      </w:r>
    </w:p>
    <w:p w:rsidR="008C46A7" w:rsidRDefault="00C17327" w:rsidP="00E45534">
      <w:r>
        <w:t>In the second option, a</w:t>
      </w:r>
      <w:r w:rsidR="0085105F">
        <w:t xml:space="preserve"> no display SEI message is proposed.  </w:t>
      </w:r>
      <w:r w:rsidR="008C46A7">
        <w:t xml:space="preserve">The </w:t>
      </w:r>
      <w:r>
        <w:t xml:space="preserve">new </w:t>
      </w:r>
      <w:r w:rsidR="008C46A7">
        <w:t>SEI message may be repeated in the access unit</w:t>
      </w:r>
      <w:r>
        <w:t>, and is a prefix SEI message</w:t>
      </w:r>
      <w:r w:rsidR="008C46A7">
        <w:t xml:space="preserve">.  When the </w:t>
      </w:r>
      <w:r w:rsidR="003E3852">
        <w:t xml:space="preserve">no display </w:t>
      </w:r>
      <w:r w:rsidR="008C46A7">
        <w:t xml:space="preserve">SEI message is present, the current coded picture is not displayed.  </w:t>
      </w:r>
    </w:p>
    <w:p w:rsidR="008C46A7" w:rsidRDefault="007F6C5D" w:rsidP="008C46A7">
      <w:r>
        <w:t xml:space="preserve">In this option, the </w:t>
      </w:r>
      <w:proofErr w:type="spellStart"/>
      <w:r w:rsidR="008C46A7">
        <w:t>pic_output_flag</w:t>
      </w:r>
      <w:proofErr w:type="spellEnd"/>
      <w:r w:rsidR="008C46A7">
        <w:t xml:space="preserve"> syntax element </w:t>
      </w:r>
      <w:r w:rsidR="00C17327">
        <w:t>is</w:t>
      </w:r>
      <w:r w:rsidR="008C46A7">
        <w:t xml:space="preserve"> removed from the slice segment header, and the </w:t>
      </w:r>
      <w:proofErr w:type="spellStart"/>
      <w:r w:rsidR="008C46A7">
        <w:t>output_flag_present_flag</w:t>
      </w:r>
      <w:proofErr w:type="spellEnd"/>
      <w:r w:rsidR="008C46A7">
        <w:t xml:space="preserve"> </w:t>
      </w:r>
      <w:r w:rsidR="00C17327">
        <w:t>is</w:t>
      </w:r>
      <w:r w:rsidR="008C46A7">
        <w:t xml:space="preserve"> removed from the PPS.</w:t>
      </w:r>
      <w:r w:rsidR="00CF2F32">
        <w:t xml:space="preserve">  </w:t>
      </w:r>
      <w:r w:rsidR="00C07813">
        <w:t xml:space="preserve">This option is based upon the assumption that the middle box would be unable to easily change the value of the </w:t>
      </w:r>
      <w:proofErr w:type="spellStart"/>
      <w:r w:rsidR="00C07813">
        <w:t>pic_output_flag</w:t>
      </w:r>
      <w:proofErr w:type="spellEnd"/>
      <w:r w:rsidR="00C07813">
        <w:t xml:space="preserve"> in the current location in the slice segment header.  To avoid confusion</w:t>
      </w:r>
      <w:r w:rsidR="000A7400">
        <w:t xml:space="preserve"> of possibly having different signals in the SEI message and the slice segment header</w:t>
      </w:r>
      <w:r w:rsidR="00C07813">
        <w:t xml:space="preserve">, the </w:t>
      </w:r>
      <w:proofErr w:type="spellStart"/>
      <w:r w:rsidR="00C07813">
        <w:t>pic_output_flag</w:t>
      </w:r>
      <w:proofErr w:type="spellEnd"/>
      <w:r w:rsidR="00C07813">
        <w:t xml:space="preserve"> would be removed, as well as its presence flag in the PPS, </w:t>
      </w:r>
      <w:proofErr w:type="spellStart"/>
      <w:r w:rsidR="00C07813">
        <w:t>output_flag_present_flag</w:t>
      </w:r>
      <w:proofErr w:type="spellEnd"/>
      <w:r w:rsidR="00C07813">
        <w:t>.</w:t>
      </w:r>
      <w:r w:rsidR="000A7400">
        <w:t xml:space="preserve"> </w:t>
      </w:r>
      <w:r w:rsidR="00C07813">
        <w:t xml:space="preserve"> </w:t>
      </w:r>
      <w:r w:rsidR="003E3852">
        <w:t xml:space="preserve"> </w:t>
      </w:r>
    </w:p>
    <w:p w:rsidR="00C17327" w:rsidRDefault="00C07813" w:rsidP="008C46A7">
      <w:r>
        <w:t xml:space="preserve">In the current draft specification, </w:t>
      </w:r>
      <w:r w:rsidR="00C17327">
        <w:t xml:space="preserve">where the </w:t>
      </w:r>
      <w:proofErr w:type="spellStart"/>
      <w:r w:rsidR="00C17327">
        <w:t>PicOutputFlag</w:t>
      </w:r>
      <w:proofErr w:type="spellEnd"/>
      <w:r w:rsidR="00C17327">
        <w:t xml:space="preserve"> variable assignment refers to the </w:t>
      </w:r>
      <w:proofErr w:type="spellStart"/>
      <w:r w:rsidR="00C17327">
        <w:t>pic_output_flag</w:t>
      </w:r>
      <w:proofErr w:type="spellEnd"/>
      <w:r w:rsidR="00C17327">
        <w:t xml:space="preserve"> syntax element, </w:t>
      </w:r>
      <w:r w:rsidR="001D7D2E">
        <w:t xml:space="preserve">it is replaced by 1, e.g. </w:t>
      </w:r>
      <w:r w:rsidR="008873C8">
        <w:t xml:space="preserve">as if </w:t>
      </w:r>
      <w:proofErr w:type="spellStart"/>
      <w:r w:rsidR="008873C8">
        <w:t>pic_output_flag</w:t>
      </w:r>
      <w:proofErr w:type="spellEnd"/>
      <w:r w:rsidR="008873C8">
        <w:t xml:space="preserve"> was always set for output</w:t>
      </w:r>
      <w:r w:rsidR="001D7D2E">
        <w:t>.  Using an SEI message means that the HRD and any normative operations are unaffected by the “no display” designation</w:t>
      </w:r>
      <w:r w:rsidR="008873C8">
        <w:t xml:space="preserve"> of an access unit</w:t>
      </w:r>
      <w:r w:rsidR="001D7D2E">
        <w:t xml:space="preserve">. </w:t>
      </w:r>
    </w:p>
    <w:p w:rsidR="008C46A7" w:rsidRDefault="008C46A7" w:rsidP="00E45534">
      <w:r>
        <w:t>The attachment provides a full marked specification for the option 2 approach.  The proposed SEI message has no payload, and applies to the current access unit</w:t>
      </w:r>
      <w:r w:rsidR="007577C2">
        <w:t xml:space="preserve"> only, with no persistence</w:t>
      </w:r>
      <w:r>
        <w:t xml:space="preserve">.  The syntax and semantics of the proposed SEI message are below. </w:t>
      </w:r>
    </w:p>
    <w:p w:rsidR="0085105F" w:rsidRDefault="0085105F" w:rsidP="0085105F">
      <w:pPr>
        <w:pStyle w:val="Heading3"/>
      </w:pPr>
      <w:r>
        <w:t>No display SEI message syntax and semantics</w:t>
      </w:r>
    </w:p>
    <w:p w:rsidR="0085105F" w:rsidRDefault="0085105F" w:rsidP="00E455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E45534" w:rsidRPr="0056241E" w:rsidTr="004406B0">
        <w:trPr>
          <w:cantSplit/>
          <w:jc w:val="center"/>
        </w:trPr>
        <w:tc>
          <w:tcPr>
            <w:tcW w:w="6700" w:type="dxa"/>
          </w:tcPr>
          <w:p w:rsidR="00E45534" w:rsidRPr="0056241E" w:rsidRDefault="00E45534" w:rsidP="00E45534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no_display</w:t>
            </w:r>
            <w:r w:rsidRPr="0056241E">
              <w:rPr>
                <w:rFonts w:ascii="Times New Roman" w:hAnsi="Times New Roman"/>
                <w:noProof/>
              </w:rPr>
              <w:t>( payloadSize ) {</w:t>
            </w:r>
          </w:p>
        </w:tc>
        <w:tc>
          <w:tcPr>
            <w:tcW w:w="1157" w:type="dxa"/>
          </w:tcPr>
          <w:p w:rsidR="00E45534" w:rsidRPr="0056241E" w:rsidRDefault="00E45534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45534" w:rsidRPr="0056241E" w:rsidTr="004406B0">
        <w:trPr>
          <w:cantSplit/>
          <w:jc w:val="center"/>
        </w:trPr>
        <w:tc>
          <w:tcPr>
            <w:tcW w:w="6700" w:type="dxa"/>
          </w:tcPr>
          <w:p w:rsidR="00E45534" w:rsidRPr="0056241E" w:rsidRDefault="00E45534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E45534" w:rsidRPr="0056241E" w:rsidRDefault="00E45534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E45534" w:rsidRDefault="00E45534" w:rsidP="00E45534"/>
    <w:p w:rsidR="006D02F0" w:rsidRPr="00355764" w:rsidRDefault="00D7712D" w:rsidP="00D7712D">
      <w:pPr>
        <w:pStyle w:val="Annex3"/>
        <w:numPr>
          <w:ilvl w:val="0"/>
          <w:numId w:val="0"/>
        </w:numPr>
        <w:ind w:left="1224" w:hanging="1224"/>
      </w:pPr>
      <w:bookmarkStart w:id="29" w:name="_Toc77680665"/>
      <w:bookmarkStart w:id="30" w:name="_Toc118289265"/>
      <w:bookmarkStart w:id="31" w:name="_Toc226456871"/>
      <w:bookmarkStart w:id="32" w:name="_Toc248045489"/>
      <w:bookmarkStart w:id="33" w:name="_Toc288343229"/>
      <w:proofErr w:type="gramStart"/>
      <w:r>
        <w:lastRenderedPageBreak/>
        <w:t xml:space="preserve">D.2.25  </w:t>
      </w:r>
      <w:r w:rsidR="006D02F0">
        <w:t>No</w:t>
      </w:r>
      <w:proofErr w:type="gramEnd"/>
      <w:r w:rsidR="006D02F0">
        <w:t xml:space="preserve"> display</w:t>
      </w:r>
      <w:r w:rsidR="006D02F0" w:rsidRPr="00355764">
        <w:t xml:space="preserve"> SEI message semantics</w:t>
      </w:r>
      <w:bookmarkEnd w:id="29"/>
      <w:bookmarkEnd w:id="30"/>
      <w:bookmarkEnd w:id="31"/>
      <w:bookmarkEnd w:id="32"/>
      <w:bookmarkEnd w:id="33"/>
    </w:p>
    <w:p w:rsidR="006D02F0" w:rsidRDefault="006D02F0" w:rsidP="006D02F0">
      <w:r w:rsidRPr="00355764">
        <w:t xml:space="preserve">The </w:t>
      </w:r>
      <w:r>
        <w:t>no display</w:t>
      </w:r>
      <w:r w:rsidRPr="00355764">
        <w:t xml:space="preserve"> SEI message indicates that the current picture should not affect the content of the display. </w:t>
      </w:r>
    </w:p>
    <w:p w:rsidR="001D7D2E" w:rsidRDefault="00F1313F" w:rsidP="001D7D2E">
      <w:pPr>
        <w:pStyle w:val="Heading3"/>
      </w:pPr>
      <w:r>
        <w:lastRenderedPageBreak/>
        <w:t>SEI payload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sei_payload( payloadType, payloadSize ) {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if( nal_unit_type  = =  PREFIX_SEI_NUT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payloadType  = =  0 )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buffering_period(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pic_timing(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2 )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pan_scan_rect(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3 )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filler_payload(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4 )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user_data_registered_itu_t_t35(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5 )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user_data_unregistered(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6 )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recovery_point(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9 )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scene_info(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15 )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full_frame_snapshot(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16 )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progressive_refinement_segment_start(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17 )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progressive_refinement_segment_end(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19 )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film_grain_characteristics(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22 )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post_filter_hint(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23 )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tone_mapping_info(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45 )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frame_packing_arrangement(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47 ) [Ed. (GJS): Check numbering w.r.t. AVC.]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display_orientation(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128 )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sop_description(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129 )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active_parameter_sets(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 if( payloadType  = =  13</w:t>
            </w:r>
            <w:r>
              <w:rPr>
                <w:rFonts w:ascii="Times New Roman" w:hAnsi="Times New Roman"/>
                <w:noProof/>
              </w:rPr>
              <w:t>0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B61F96">
              <w:rPr>
                <w:rFonts w:ascii="Times New Roman" w:hAnsi="Times New Roman"/>
                <w:noProof/>
              </w:rPr>
              <w:t>decoding_unit_info</w:t>
            </w:r>
            <w:r w:rsidRPr="0056241E">
              <w:rPr>
                <w:rFonts w:ascii="Times New Roman" w:hAnsi="Times New Roman"/>
                <w:noProof/>
              </w:rPr>
              <w:t>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>else if( payloadType  = =  13</w:t>
            </w:r>
            <w:r>
              <w:rPr>
                <w:rFonts w:ascii="Times New Roman" w:hAnsi="Times New Roman"/>
                <w:noProof/>
              </w:rPr>
              <w:t>1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7A24B8">
              <w:rPr>
                <w:rFonts w:ascii="Times New Roman" w:hAnsi="Times New Roman"/>
                <w:noProof/>
              </w:rPr>
              <w:t>tl0_index(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>else if( payloadType  = =  13</w:t>
            </w:r>
            <w:r>
              <w:rPr>
                <w:rFonts w:ascii="Times New Roman" w:hAnsi="Times New Roman"/>
                <w:noProof/>
              </w:rPr>
              <w:t>3</w:t>
            </w:r>
            <w:r w:rsidRPr="0056241E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scalable_nesting</w:t>
            </w:r>
            <w:r w:rsidRPr="007A24B8">
              <w:rPr>
                <w:rFonts w:ascii="Times New Roman" w:hAnsi="Times New Roman"/>
                <w:noProof/>
              </w:rPr>
              <w:t>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else if( payloadType  = =  134 )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jc w:val="center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region_refresh_info(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  <w:ins w:id="34" w:author="Jill Boyce" w:date="2012-12-17T17:23:00Z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ins w:id="35" w:author="Jill Boyce" w:date="2012-12-17T17:23:00Z"/>
                <w:rFonts w:ascii="Times New Roman" w:hAnsi="Times New Roman"/>
                <w:noProof/>
              </w:rPr>
            </w:pPr>
            <w:ins w:id="36" w:author="Jill Boyce" w:date="2012-12-17T17:23:00Z">
              <w:r>
                <w:rPr>
                  <w:rFonts w:ascii="Times New Roman" w:hAnsi="Times New Roman"/>
                  <w:noProof/>
                </w:rPr>
                <w:tab/>
              </w:r>
              <w:r>
                <w:rPr>
                  <w:rFonts w:ascii="Times New Roman" w:hAnsi="Times New Roman"/>
                  <w:noProof/>
                </w:rPr>
                <w:tab/>
                <w:t>else if( payloadType  = =  135 )</w:t>
              </w:r>
            </w:ins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ins w:id="37" w:author="Jill Boyce" w:date="2012-12-17T17:23:00Z"/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  <w:ins w:id="38" w:author="Jill Boyce" w:date="2012-12-17T17:23:00Z"/>
        </w:trPr>
        <w:tc>
          <w:tcPr>
            <w:tcW w:w="6700" w:type="dxa"/>
          </w:tcPr>
          <w:p w:rsidR="001D7D2E" w:rsidRDefault="001D7D2E" w:rsidP="004406B0">
            <w:pPr>
              <w:pStyle w:val="tablesyntax"/>
              <w:rPr>
                <w:ins w:id="39" w:author="Jill Boyce" w:date="2012-12-17T17:23:00Z"/>
                <w:rFonts w:ascii="Times New Roman" w:hAnsi="Times New Roman"/>
                <w:noProof/>
              </w:rPr>
            </w:pPr>
            <w:ins w:id="40" w:author="Jill Boyce" w:date="2012-12-17T17:23:00Z">
              <w:r>
                <w:rPr>
                  <w:rFonts w:ascii="Times New Roman" w:hAnsi="Times New Roman"/>
                  <w:noProof/>
                </w:rPr>
                <w:tab/>
              </w:r>
              <w:r>
                <w:rPr>
                  <w:rFonts w:ascii="Times New Roman" w:hAnsi="Times New Roman"/>
                  <w:noProof/>
                </w:rPr>
                <w:tab/>
              </w:r>
              <w:r>
                <w:rPr>
                  <w:rFonts w:ascii="Times New Roman" w:hAnsi="Times New Roman"/>
                  <w:noProof/>
                </w:rPr>
                <w:tab/>
                <w:t>no_display( payloadSize )</w:t>
              </w:r>
            </w:ins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ins w:id="41" w:author="Jill Boyce" w:date="2012-12-17T17:23:00Z"/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1D7D2E" w:rsidRPr="0056241E" w:rsidTr="004406B0">
        <w:trPr>
          <w:cantSplit/>
          <w:jc w:val="center"/>
        </w:trPr>
        <w:tc>
          <w:tcPr>
            <w:tcW w:w="6700" w:type="dxa"/>
          </w:tcPr>
          <w:p w:rsidR="001D7D2E" w:rsidRPr="0056241E" w:rsidRDefault="001D7D2E" w:rsidP="004406B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reserved_sei_message( payloadSize )</w:t>
            </w:r>
          </w:p>
        </w:tc>
        <w:tc>
          <w:tcPr>
            <w:tcW w:w="1157" w:type="dxa"/>
          </w:tcPr>
          <w:p w:rsidR="001D7D2E" w:rsidRPr="0056241E" w:rsidRDefault="001D7D2E" w:rsidP="004406B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6517A8" w:rsidRDefault="00C17327" w:rsidP="00C17327">
      <w:pPr>
        <w:pStyle w:val="Heading3"/>
      </w:pPr>
      <w:r>
        <w:t>Semantics change</w:t>
      </w:r>
      <w:r w:rsidR="001F577E">
        <w:t xml:space="preserve"> to 8.1 General decoding process</w:t>
      </w:r>
    </w:p>
    <w:p w:rsidR="00C17327" w:rsidRPr="00943A5F" w:rsidRDefault="00C17327" w:rsidP="00C17327">
      <w:pPr>
        <w:ind w:left="1228" w:hanging="434"/>
        <w:rPr>
          <w:noProof/>
        </w:rPr>
      </w:pPr>
      <w:r>
        <w:rPr>
          <w:noProof/>
        </w:rPr>
        <w:t>P</w:t>
      </w:r>
      <w:r w:rsidRPr="00943A5F">
        <w:rPr>
          <w:noProof/>
        </w:rPr>
        <w:t>icOutputFlag is set as follows:</w:t>
      </w:r>
    </w:p>
    <w:p w:rsidR="00C17327" w:rsidRPr="00943A5F" w:rsidRDefault="00C17327" w:rsidP="00C17327">
      <w:pPr>
        <w:ind w:left="1625" w:hanging="43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If the </w:t>
      </w:r>
      <w:r>
        <w:rPr>
          <w:noProof/>
        </w:rPr>
        <w:t xml:space="preserve">current picture is a RASL picture and the </w:t>
      </w:r>
      <w:r w:rsidRPr="00943A5F">
        <w:rPr>
          <w:noProof/>
        </w:rPr>
        <w:t xml:space="preserve">previous RAP picture in decoding order is </w:t>
      </w:r>
      <w:r>
        <w:rPr>
          <w:noProof/>
        </w:rPr>
        <w:t xml:space="preserve">a BLA picture or is a CRA picture that is </w:t>
      </w:r>
      <w:r w:rsidRPr="00943A5F">
        <w:rPr>
          <w:noProof/>
        </w:rPr>
        <w:t>the first coded picture in the bitstream, PicOutputFlag is set equal to 0.</w:t>
      </w:r>
    </w:p>
    <w:p w:rsidR="00C17327" w:rsidRDefault="00C17327" w:rsidP="00C17327">
      <w:pPr>
        <w:ind w:left="1625" w:hanging="43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Otherwise, PicOutputFlag is set equal to</w:t>
      </w:r>
      <w:del w:id="42" w:author="Jill Boyce" w:date="2012-12-17T17:15:00Z">
        <w:r w:rsidRPr="00943A5F" w:rsidDel="00C17327">
          <w:rPr>
            <w:noProof/>
          </w:rPr>
          <w:delText xml:space="preserve"> </w:delText>
        </w:r>
        <w:r w:rsidDel="00C17327">
          <w:rPr>
            <w:noProof/>
          </w:rPr>
          <w:delText>pic_output_flag</w:delText>
        </w:r>
      </w:del>
      <w:ins w:id="43" w:author="Jill Boyce" w:date="2012-12-17T17:15:00Z">
        <w:r>
          <w:rPr>
            <w:noProof/>
          </w:rPr>
          <w:t>1</w:t>
        </w:r>
      </w:ins>
      <w:r>
        <w:rPr>
          <w:noProof/>
        </w:rPr>
        <w:t>.</w:t>
      </w:r>
    </w:p>
    <w:p w:rsidR="00C97A71" w:rsidRDefault="00C97A71" w:rsidP="00C97A71">
      <w:pPr>
        <w:pStyle w:val="Heading2"/>
        <w:rPr>
          <w:ins w:id="44" w:author="Jill Boyce" w:date="2013-01-15T06:00:00Z"/>
        </w:rPr>
      </w:pPr>
      <w:ins w:id="45" w:author="Jill Boyce" w:date="2013-01-15T06:00:00Z">
        <w:r>
          <w:t>Option 3</w:t>
        </w:r>
        <w:r>
          <w:t>: Slice segment header</w:t>
        </w:r>
        <w:r>
          <w:t xml:space="preserve"> variant</w:t>
        </w:r>
      </w:ins>
    </w:p>
    <w:p w:rsidR="00C97A71" w:rsidRDefault="00C97A71" w:rsidP="00C97A71">
      <w:pPr>
        <w:rPr>
          <w:ins w:id="46" w:author="Jill Boyce" w:date="2013-01-15T06:04:00Z"/>
        </w:rPr>
      </w:pPr>
      <w:ins w:id="47" w:author="Jill Boyce" w:date="2013-01-15T06:04:00Z">
        <w:r>
          <w:t>Option 3 is a variant on the first option.  As i</w:t>
        </w:r>
        <w:r>
          <w:t xml:space="preserve">n the first option, the </w:t>
        </w:r>
        <w:proofErr w:type="spellStart"/>
        <w:r>
          <w:t>pic_output_flag</w:t>
        </w:r>
        <w:proofErr w:type="spellEnd"/>
        <w:r>
          <w:t xml:space="preserve"> syntax element is moved to a location ear</w:t>
        </w:r>
        <w:r>
          <w:t xml:space="preserve">ly in the slice header.  It is </w:t>
        </w:r>
        <w:r>
          <w:t>present</w:t>
        </w:r>
      </w:ins>
      <w:ins w:id="48" w:author="Jill Boyce" w:date="2013-01-15T06:05:00Z">
        <w:r>
          <w:t xml:space="preserve"> only for the first slice segment in the picture</w:t>
        </w:r>
      </w:ins>
      <w:ins w:id="49" w:author="Jill Boyce" w:date="2013-01-15T06:04:00Z">
        <w:r>
          <w:t xml:space="preserve">, and not dependent on an </w:t>
        </w:r>
        <w:proofErr w:type="spellStart"/>
        <w:r>
          <w:t>output_flag_present_flag</w:t>
        </w:r>
        <w:proofErr w:type="spellEnd"/>
        <w:r>
          <w:t>, which is proposed to be removed from the PPS.  No other changes to the specification are required.</w:t>
        </w:r>
      </w:ins>
    </w:p>
    <w:p w:rsidR="00C17327" w:rsidRDefault="00C17327" w:rsidP="0085105F"/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slice_</w:t>
            </w:r>
            <w:r>
              <w:rPr>
                <w:rFonts w:ascii="Times New Roman" w:hAnsi="Times New Roman"/>
                <w:noProof/>
              </w:rPr>
              <w:t>segment_</w:t>
            </w:r>
            <w:r w:rsidRPr="0056241E">
              <w:rPr>
                <w:rFonts w:ascii="Times New Roman" w:hAnsi="Times New Roman"/>
                <w:noProof/>
              </w:rPr>
              <w:t>header( ) {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first_slice_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in_pic_flag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  <w:lang w:eastAsia="ko-KR"/>
              </w:rPr>
              <w:t>u(1)</w:t>
            </w:r>
          </w:p>
        </w:tc>
      </w:tr>
      <w:tr w:rsidR="00C97A71" w:rsidRPr="0056241E" w:rsidTr="00EB290F">
        <w:trPr>
          <w:cantSplit/>
          <w:jc w:val="center"/>
          <w:ins w:id="50" w:author="Jill Boyce" w:date="2013-01-15T06:02:00Z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ins w:id="51" w:author="Jill Boyce" w:date="2013-01-15T06:02:00Z"/>
                <w:rFonts w:ascii="Times New Roman" w:hAnsi="Times New Roman"/>
                <w:noProof/>
                <w:lang w:eastAsia="ko-KR"/>
              </w:rPr>
            </w:pPr>
            <w:ins w:id="52" w:author="Jill Boyce" w:date="2013-01-15T06:02:00Z">
              <w:r w:rsidRPr="0056241E">
                <w:rPr>
                  <w:rFonts w:ascii="Times New Roman" w:hAnsi="Times New Roman"/>
                  <w:noProof/>
                  <w:lang w:eastAsia="ko-KR"/>
                </w:rPr>
                <w:tab/>
              </w:r>
              <w:r>
                <w:rPr>
                  <w:rFonts w:ascii="Times New Roman" w:hAnsi="Times New Roman"/>
                  <w:noProof/>
                  <w:lang w:eastAsia="ko-KR"/>
                </w:rPr>
                <w:t>if ( first_slice_segment_in_pic_flag )</w:t>
              </w:r>
            </w:ins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ins w:id="53" w:author="Jill Boyce" w:date="2013-01-15T06:02:00Z"/>
                <w:noProof/>
              </w:rPr>
            </w:pPr>
          </w:p>
        </w:tc>
      </w:tr>
      <w:tr w:rsidR="00C97A71" w:rsidRPr="0056241E" w:rsidTr="00EB290F">
        <w:trPr>
          <w:cantSplit/>
          <w:jc w:val="center"/>
          <w:ins w:id="54" w:author="Jill Boyce" w:date="2013-01-15T06:02:00Z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ins w:id="55" w:author="Jill Boyce" w:date="2013-01-15T06:02:00Z"/>
                <w:rFonts w:ascii="Times New Roman" w:hAnsi="Times New Roman"/>
                <w:noProof/>
                <w:lang w:eastAsia="ko-KR"/>
              </w:rPr>
            </w:pPr>
            <w:ins w:id="56" w:author="Jill Boyce" w:date="2013-01-15T06:02:00Z">
              <w:r w:rsidRPr="0056241E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>
                <w:rPr>
                  <w:rFonts w:ascii="Times New Roman" w:hAnsi="Times New Roman"/>
                  <w:b/>
                  <w:noProof/>
                  <w:lang w:eastAsia="ko-KR"/>
                </w:rPr>
                <w:t>pic_output_flag</w:t>
              </w:r>
            </w:ins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ins w:id="57" w:author="Jill Boyce" w:date="2013-01-15T06:02:00Z"/>
                <w:noProof/>
              </w:rPr>
            </w:pPr>
            <w:ins w:id="58" w:author="Jill Boyce" w:date="2013-01-15T06:02:00Z">
              <w:r w:rsidRPr="0056241E">
                <w:rPr>
                  <w:noProof/>
                </w:rPr>
                <w:t>u(1)</w:t>
              </w:r>
            </w:ins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bCs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Cs/>
                <w:noProof/>
              </w:rPr>
              <w:t>if( RapPicFlag )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no_output_of_prior_pics_flag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u(1)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pic_parameter_set_id</w:t>
            </w:r>
            <w:r w:rsidRPr="00AD0B8F">
              <w:rPr>
                <w:rFonts w:ascii="Times New Roman" w:hAnsi="Times New Roman"/>
                <w:bCs/>
                <w:noProof/>
              </w:rPr>
              <w:t xml:space="preserve"> [Ed. </w:t>
            </w:r>
            <w:r>
              <w:rPr>
                <w:rFonts w:ascii="Times New Roman" w:hAnsi="Times New Roman"/>
                <w:bCs/>
                <w:noProof/>
              </w:rPr>
              <w:t>(GJS): Violates syntax element naming convention by havin the same name as a syntax element in the picture parameter set.]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ue(v)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!first_slice_</w:t>
            </w:r>
            <w:r>
              <w:rPr>
                <w:rFonts w:ascii="Times New Roman" w:hAnsi="Times New Roman"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in_pic_flag )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</w:rPr>
              <w:t>dependent_slice_</w:t>
            </w:r>
            <w:r>
              <w:rPr>
                <w:rFonts w:ascii="Times New Roman" w:hAnsi="Times New Roman"/>
                <w:noProof/>
              </w:rPr>
              <w:t>segments_enabled_flag )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dependent_slice_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flag</w:t>
            </w:r>
          </w:p>
        </w:tc>
        <w:tc>
          <w:tcPr>
            <w:tcW w:w="1127" w:type="dxa"/>
          </w:tcPr>
          <w:p w:rsidR="00C97A71" w:rsidRPr="00D2691C" w:rsidRDefault="00C97A71" w:rsidP="00EB290F">
            <w:pPr>
              <w:pStyle w:val="tableheading"/>
              <w:rPr>
                <w:b w:val="0"/>
                <w:noProof/>
              </w:rPr>
            </w:pPr>
            <w:r w:rsidRPr="00521747">
              <w:rPr>
                <w:b w:val="0"/>
                <w:noProof/>
                <w:lang w:eastAsia="ko-KR"/>
              </w:rPr>
              <w:t>u(1)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slice_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address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  <w:lang w:eastAsia="ko-KR"/>
              </w:rPr>
              <w:t>u(v)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!dependent_slice_</w:t>
            </w:r>
            <w:r>
              <w:rPr>
                <w:rFonts w:ascii="Times New Roman" w:hAnsi="Times New Roman"/>
                <w:noProof/>
                <w:lang w:eastAsia="ko-KR"/>
              </w:rPr>
              <w:t>segment_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flag ) {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  <w:lang w:eastAsia="ko-KR"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E835EC">
              <w:rPr>
                <w:rFonts w:ascii="Times New Roman" w:hAnsi="Times New Roman"/>
                <w:noProof/>
                <w:lang w:eastAsia="ko-KR"/>
              </w:rPr>
              <w:tab/>
            </w:r>
            <w:r w:rsidRPr="00E835EC">
              <w:rPr>
                <w:rFonts w:ascii="Times New Roman" w:hAnsi="Times New Roman"/>
                <w:noProof/>
                <w:lang w:eastAsia="ko-KR"/>
              </w:rPr>
              <w:tab/>
              <w:t>for (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 xml:space="preserve">i = 0; </w:t>
            </w:r>
            <w:r>
              <w:rPr>
                <w:rFonts w:ascii="Times New Roman" w:hAnsi="Times New Roman"/>
                <w:noProof/>
                <w:lang w:eastAsia="ko-KR"/>
              </w:rPr>
              <w:t>i &lt; num_extra_slice_header_bits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; i++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  <w:lang w:eastAsia="ko-KR"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763E27" w:rsidRDefault="00C97A71" w:rsidP="00EB290F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slice_reserved_undetermined_flag</w:t>
            </w:r>
            <w:r w:rsidRPr="00E835EC">
              <w:rPr>
                <w:rFonts w:ascii="Times New Roman" w:hAnsi="Times New Roman"/>
                <w:noProof/>
                <w:lang w:eastAsia="ko-KR"/>
              </w:rPr>
              <w:t>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AD34D8">
              <w:rPr>
                <w:rFonts w:ascii="Times New Roman" w:hAnsi="Times New Roman"/>
                <w:noProof/>
                <w:lang w:eastAsia="ko-KR"/>
              </w:rPr>
              <w:t>i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AD34D8">
              <w:rPr>
                <w:rFonts w:ascii="Times New Roman" w:hAnsi="Times New Roman"/>
                <w:noProof/>
                <w:lang w:eastAsia="ko-KR"/>
              </w:rPr>
              <w:t>]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</w:rPr>
              <w:t>slice_type</w:t>
            </w:r>
          </w:p>
        </w:tc>
        <w:tc>
          <w:tcPr>
            <w:tcW w:w="1127" w:type="dxa"/>
          </w:tcPr>
          <w:p w:rsidR="00C97A71" w:rsidRPr="0056241E" w:rsidRDefault="00C97A71" w:rsidP="00EB290F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ue(v)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del w:id="59" w:author="Jill Boyce" w:date="2013-01-15T06:04:00Z"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  <w:delText>if( output_flag_present_flag )</w:delText>
              </w:r>
            </w:del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del w:id="60" w:author="Jill Boyce" w:date="2013-01-15T06:04:00Z"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56241E" w:rsidDel="00C97A71">
                <w:rPr>
                  <w:rFonts w:ascii="Times New Roman" w:hAnsi="Times New Roman"/>
                  <w:b/>
                  <w:noProof/>
                  <w:lang w:eastAsia="ko-KR"/>
                </w:rPr>
                <w:delText>pic_output_flag</w:delText>
              </w:r>
            </w:del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  <w:del w:id="61" w:author="Jill Boyce" w:date="2013-01-15T06:04:00Z">
              <w:r w:rsidRPr="0056241E" w:rsidDel="00C97A71">
                <w:rPr>
                  <w:noProof/>
                </w:rPr>
                <w:delText>u(1)</w:delText>
              </w:r>
            </w:del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separate_colour_plane_flag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u(2)</w:t>
            </w:r>
          </w:p>
        </w:tc>
      </w:tr>
      <w:tr w:rsidR="00C97A71" w:rsidRPr="0056241E" w:rsidTr="00EB290F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71" w:rsidRPr="0056241E" w:rsidRDefault="00C97A71" w:rsidP="00EB290F">
            <w:pPr>
              <w:pStyle w:val="tablecell"/>
              <w:rPr>
                <w:noProof/>
              </w:rPr>
            </w:pPr>
          </w:p>
        </w:tc>
      </w:tr>
    </w:tbl>
    <w:p w:rsidR="00C97A71" w:rsidRPr="0085105F" w:rsidRDefault="00C97A71" w:rsidP="0085105F"/>
    <w:p w:rsidR="00D85698" w:rsidRDefault="00D85698" w:rsidP="00D85698">
      <w:pPr>
        <w:pStyle w:val="Heading1"/>
      </w:pPr>
      <w:r>
        <w:t>References</w:t>
      </w:r>
    </w:p>
    <w:p w:rsidR="00D85698" w:rsidRPr="002018CE" w:rsidRDefault="00D85698" w:rsidP="00D85698">
      <w:pPr>
        <w:spacing w:before="60" w:after="60"/>
        <w:rPr>
          <w:szCs w:val="22"/>
        </w:rPr>
      </w:pPr>
      <w:r w:rsidRPr="002018CE">
        <w:rPr>
          <w:szCs w:val="22"/>
        </w:rPr>
        <w:t xml:space="preserve">[1] Miska M. Hannuksela, Ye-Kui Wang, </w:t>
      </w:r>
      <w:r w:rsidRPr="002018CE">
        <w:rPr>
          <w:szCs w:val="22"/>
        </w:rPr>
        <w:fldChar w:fldCharType="begin"/>
      </w:r>
      <w:r w:rsidRPr="002018CE">
        <w:rPr>
          <w:szCs w:val="22"/>
        </w:rPr>
        <w:instrText xml:space="preserve"> FILENAME   \* MERGEFORMAT </w:instrText>
      </w:r>
      <w:r w:rsidRPr="002018CE">
        <w:rPr>
          <w:szCs w:val="22"/>
        </w:rPr>
        <w:fldChar w:fldCharType="separate"/>
      </w:r>
      <w:r w:rsidRPr="002018CE">
        <w:rPr>
          <w:szCs w:val="22"/>
        </w:rPr>
        <w:t>JVT-W047r1</w:t>
      </w:r>
      <w:r w:rsidRPr="002018CE">
        <w:rPr>
          <w:szCs w:val="22"/>
        </w:rPr>
        <w:fldChar w:fldCharType="end"/>
      </w:r>
      <w:r w:rsidRPr="002018CE">
        <w:rPr>
          <w:szCs w:val="22"/>
        </w:rPr>
        <w:t xml:space="preserve">, </w:t>
      </w:r>
      <w:r w:rsidR="002018CE">
        <w:rPr>
          <w:szCs w:val="22"/>
        </w:rPr>
        <w:t>“</w:t>
      </w:r>
      <w:r w:rsidRPr="002018CE">
        <w:rPr>
          <w:szCs w:val="22"/>
        </w:rPr>
        <w:t>Pictures not for output in SVC</w:t>
      </w:r>
      <w:r w:rsidR="002018CE">
        <w:rPr>
          <w:szCs w:val="22"/>
        </w:rPr>
        <w:t>”</w:t>
      </w:r>
      <w:r w:rsidRPr="002018CE">
        <w:rPr>
          <w:szCs w:val="22"/>
        </w:rPr>
        <w:t>, San Jose, California, USA, 21–27 April, 2007</w:t>
      </w:r>
      <w:r w:rsidR="0059360F">
        <w:rPr>
          <w:szCs w:val="22"/>
        </w:rPr>
        <w:t>.</w:t>
      </w:r>
    </w:p>
    <w:p w:rsidR="00D85698" w:rsidRPr="00D85698" w:rsidRDefault="00D85698" w:rsidP="00D85698"/>
    <w:p w:rsidR="00D85698" w:rsidRPr="002B191D" w:rsidRDefault="00D85698" w:rsidP="00D85698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1F2594" w:rsidRDefault="006517A8" w:rsidP="009234A5">
      <w:pPr>
        <w:jc w:val="both"/>
        <w:rPr>
          <w:szCs w:val="22"/>
        </w:rPr>
      </w:pPr>
      <w:proofErr w:type="spellStart"/>
      <w:r w:rsidRPr="006517A8">
        <w:rPr>
          <w:b/>
          <w:szCs w:val="22"/>
        </w:rPr>
        <w:t>Vidyo</w:t>
      </w:r>
      <w:proofErr w:type="spellEnd"/>
      <w:r w:rsidRPr="006517A8">
        <w:rPr>
          <w:b/>
          <w:szCs w:val="22"/>
        </w:rPr>
        <w:t xml:space="preserve"> </w:t>
      </w:r>
      <w:r w:rsidR="001F2594" w:rsidRPr="006517A8">
        <w:rPr>
          <w:b/>
          <w:szCs w:val="22"/>
        </w:rPr>
        <w:t>m</w:t>
      </w:r>
      <w:r w:rsidR="001F2594" w:rsidRPr="00A01439">
        <w:rPr>
          <w:b/>
          <w:szCs w:val="22"/>
        </w:rPr>
        <w:t xml:space="preserve">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455891" w:rsidRDefault="00455891" w:rsidP="00455891">
      <w:pPr>
        <w:jc w:val="both"/>
        <w:rPr>
          <w:ins w:id="62" w:author="Jill Boyce" w:date="2013-01-15T14:17:00Z"/>
          <w:szCs w:val="22"/>
        </w:rPr>
      </w:pPr>
      <w:ins w:id="63" w:author="Jill Boyce" w:date="2013-01-15T14:17:00Z">
        <w:r>
          <w:rPr>
            <w:b/>
            <w:szCs w:val="22"/>
          </w:rPr>
          <w:t>Nokia</w:t>
        </w:r>
        <w:r w:rsidRPr="006517A8">
          <w:rPr>
            <w:b/>
            <w:szCs w:val="22"/>
          </w:rPr>
          <w:t xml:space="preserve"> m</w:t>
        </w:r>
        <w:r w:rsidRPr="00A01439">
          <w:rPr>
            <w:b/>
            <w:szCs w:val="22"/>
          </w:rPr>
          <w:t xml:space="preserve">ay have IPR relating to the technology described </w:t>
        </w:r>
        <w:r>
          <w:rPr>
            <w:b/>
            <w:szCs w:val="22"/>
          </w:rPr>
          <w:t xml:space="preserve">in </w:t>
        </w:r>
        <w:r w:rsidRPr="00A01439">
          <w:rPr>
            <w:b/>
            <w:szCs w:val="22"/>
          </w:rPr>
          <w:t>this contribution and, conditioned on reciprocity, is prepared to grant licenses under reasonable and non-discriminatory terms as necessary for implementation of the resulting ITU-T Recommendation</w:t>
        </w:r>
        <w:r>
          <w:rPr>
            <w:b/>
            <w:szCs w:val="22"/>
          </w:rPr>
          <w:t xml:space="preserve"> | ISO/IEC International Standard</w:t>
        </w:r>
        <w:r w:rsidRPr="00A01439">
          <w:rPr>
            <w:b/>
            <w:szCs w:val="22"/>
          </w:rPr>
          <w:t xml:space="preserve"> (per box 2 of the ITU-T/ITU-R/ISO/IEC patent statement and licensing declaration form).</w:t>
        </w:r>
      </w:ins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24E" w:rsidRDefault="0058724E">
      <w:r>
        <w:separator/>
      </w:r>
    </w:p>
  </w:endnote>
  <w:endnote w:type="continuationSeparator" w:id="0">
    <w:p w:rsidR="0058724E" w:rsidRDefault="0058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653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A62DC">
      <w:rPr>
        <w:rStyle w:val="PageNumber"/>
        <w:noProof/>
      </w:rPr>
      <w:t>2013-01-07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24E" w:rsidRDefault="0058724E">
      <w:r>
        <w:separator/>
      </w:r>
    </w:p>
  </w:footnote>
  <w:footnote w:type="continuationSeparator" w:id="0">
    <w:p w:rsidR="0058724E" w:rsidRDefault="00587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6E4C1C3B"/>
    <w:multiLevelType w:val="multilevel"/>
    <w:tmpl w:val="C4EE8FEA"/>
    <w:lvl w:ilvl="0">
      <w:start w:val="1"/>
      <w:numFmt w:val="upperLetter"/>
      <w:pStyle w:val="Annex1"/>
      <w:suff w:val="nothing"/>
      <w:lvlText w:val="%1"/>
      <w:lvlJc w:val="left"/>
      <w:pPr>
        <w:ind w:left="360" w:hanging="360"/>
      </w:pPr>
      <w:rPr>
        <w:rFonts w:ascii="Times New Roman Bold" w:hAnsi="Times New Roman Bold" w:hint="default"/>
        <w:vanish/>
        <w:color w:val="FFFFFF"/>
      </w:rPr>
    </w:lvl>
    <w:lvl w:ilvl="1">
      <w:start w:val="1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pStyle w:val="Annex7"/>
      <w:lvlText w:val="%1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0">
    <w:nsid w:val="750D3F48"/>
    <w:multiLevelType w:val="hybridMultilevel"/>
    <w:tmpl w:val="1A047264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CD"/>
    <w:rsid w:val="000458BC"/>
    <w:rsid w:val="00045C41"/>
    <w:rsid w:val="00046C03"/>
    <w:rsid w:val="0007614F"/>
    <w:rsid w:val="000A7400"/>
    <w:rsid w:val="000B1C6B"/>
    <w:rsid w:val="000C09AC"/>
    <w:rsid w:val="000E00F3"/>
    <w:rsid w:val="000F158C"/>
    <w:rsid w:val="00124E38"/>
    <w:rsid w:val="0012580B"/>
    <w:rsid w:val="0013526E"/>
    <w:rsid w:val="00156F09"/>
    <w:rsid w:val="001653B9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697A"/>
    <w:rsid w:val="001D7D2E"/>
    <w:rsid w:val="001E02BE"/>
    <w:rsid w:val="001E1E5C"/>
    <w:rsid w:val="001E3B37"/>
    <w:rsid w:val="001F2594"/>
    <w:rsid w:val="001F577E"/>
    <w:rsid w:val="002018CE"/>
    <w:rsid w:val="00206460"/>
    <w:rsid w:val="002069B4"/>
    <w:rsid w:val="00215DFC"/>
    <w:rsid w:val="002212DF"/>
    <w:rsid w:val="00227BA7"/>
    <w:rsid w:val="00275BCF"/>
    <w:rsid w:val="00292257"/>
    <w:rsid w:val="00296EF4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462B8"/>
    <w:rsid w:val="003706CC"/>
    <w:rsid w:val="003A2D8E"/>
    <w:rsid w:val="003C20E4"/>
    <w:rsid w:val="003E3852"/>
    <w:rsid w:val="003E6F90"/>
    <w:rsid w:val="003F5D0F"/>
    <w:rsid w:val="00403ECD"/>
    <w:rsid w:val="00414101"/>
    <w:rsid w:val="00433DDB"/>
    <w:rsid w:val="00437619"/>
    <w:rsid w:val="00455891"/>
    <w:rsid w:val="004B210C"/>
    <w:rsid w:val="004D405F"/>
    <w:rsid w:val="004F61E3"/>
    <w:rsid w:val="0051015C"/>
    <w:rsid w:val="00531AE9"/>
    <w:rsid w:val="005327D7"/>
    <w:rsid w:val="00567EC7"/>
    <w:rsid w:val="00570013"/>
    <w:rsid w:val="005752C7"/>
    <w:rsid w:val="005821FF"/>
    <w:rsid w:val="0058724E"/>
    <w:rsid w:val="0059360F"/>
    <w:rsid w:val="005A33A1"/>
    <w:rsid w:val="005C385F"/>
    <w:rsid w:val="005F6F1B"/>
    <w:rsid w:val="00624B33"/>
    <w:rsid w:val="00630AA2"/>
    <w:rsid w:val="00646442"/>
    <w:rsid w:val="00646707"/>
    <w:rsid w:val="006517A8"/>
    <w:rsid w:val="00664DCF"/>
    <w:rsid w:val="006800F5"/>
    <w:rsid w:val="006C5D39"/>
    <w:rsid w:val="006D02F0"/>
    <w:rsid w:val="006D738E"/>
    <w:rsid w:val="006E0032"/>
    <w:rsid w:val="006E2810"/>
    <w:rsid w:val="006E5417"/>
    <w:rsid w:val="00712F60"/>
    <w:rsid w:val="00720E3B"/>
    <w:rsid w:val="00745F6B"/>
    <w:rsid w:val="0075585E"/>
    <w:rsid w:val="007577C2"/>
    <w:rsid w:val="00772782"/>
    <w:rsid w:val="007768FF"/>
    <w:rsid w:val="00781193"/>
    <w:rsid w:val="007824D3"/>
    <w:rsid w:val="007956FF"/>
    <w:rsid w:val="00796EE3"/>
    <w:rsid w:val="007A7D29"/>
    <w:rsid w:val="007B6487"/>
    <w:rsid w:val="007D3221"/>
    <w:rsid w:val="007F1F8B"/>
    <w:rsid w:val="007F6C5D"/>
    <w:rsid w:val="007F6FB8"/>
    <w:rsid w:val="008206C8"/>
    <w:rsid w:val="00840E03"/>
    <w:rsid w:val="00844CD8"/>
    <w:rsid w:val="0085105F"/>
    <w:rsid w:val="00874A6C"/>
    <w:rsid w:val="00876C65"/>
    <w:rsid w:val="008873C8"/>
    <w:rsid w:val="008A4B4C"/>
    <w:rsid w:val="008C239F"/>
    <w:rsid w:val="008C46A7"/>
    <w:rsid w:val="00907757"/>
    <w:rsid w:val="009212B0"/>
    <w:rsid w:val="009234A5"/>
    <w:rsid w:val="009336F7"/>
    <w:rsid w:val="009374A7"/>
    <w:rsid w:val="009473FC"/>
    <w:rsid w:val="0099518F"/>
    <w:rsid w:val="009A523D"/>
    <w:rsid w:val="009D6885"/>
    <w:rsid w:val="009E6534"/>
    <w:rsid w:val="009F496B"/>
    <w:rsid w:val="00A01439"/>
    <w:rsid w:val="00A02E61"/>
    <w:rsid w:val="00A05CFF"/>
    <w:rsid w:val="00A56B97"/>
    <w:rsid w:val="00A6093D"/>
    <w:rsid w:val="00A76A6D"/>
    <w:rsid w:val="00A83253"/>
    <w:rsid w:val="00AA62DC"/>
    <w:rsid w:val="00AA6E84"/>
    <w:rsid w:val="00AE341B"/>
    <w:rsid w:val="00AE47A1"/>
    <w:rsid w:val="00B07CA7"/>
    <w:rsid w:val="00B1279A"/>
    <w:rsid w:val="00B272C6"/>
    <w:rsid w:val="00B5222E"/>
    <w:rsid w:val="00B61C96"/>
    <w:rsid w:val="00B73A2A"/>
    <w:rsid w:val="00B94B06"/>
    <w:rsid w:val="00B94C28"/>
    <w:rsid w:val="00BC10BA"/>
    <w:rsid w:val="00BC5AFD"/>
    <w:rsid w:val="00C0609D"/>
    <w:rsid w:val="00C07813"/>
    <w:rsid w:val="00C10E84"/>
    <w:rsid w:val="00C115AB"/>
    <w:rsid w:val="00C17327"/>
    <w:rsid w:val="00C30249"/>
    <w:rsid w:val="00C31E2B"/>
    <w:rsid w:val="00C606C9"/>
    <w:rsid w:val="00C90650"/>
    <w:rsid w:val="00C97A71"/>
    <w:rsid w:val="00C97D78"/>
    <w:rsid w:val="00CC5A42"/>
    <w:rsid w:val="00CD0EAB"/>
    <w:rsid w:val="00CF226C"/>
    <w:rsid w:val="00CF2F32"/>
    <w:rsid w:val="00CF34DB"/>
    <w:rsid w:val="00CF558F"/>
    <w:rsid w:val="00D073E2"/>
    <w:rsid w:val="00D446EC"/>
    <w:rsid w:val="00D51BF0"/>
    <w:rsid w:val="00D55942"/>
    <w:rsid w:val="00D7712D"/>
    <w:rsid w:val="00D807BF"/>
    <w:rsid w:val="00D85698"/>
    <w:rsid w:val="00DA7887"/>
    <w:rsid w:val="00DB2C26"/>
    <w:rsid w:val="00DE6B43"/>
    <w:rsid w:val="00E11923"/>
    <w:rsid w:val="00E262D4"/>
    <w:rsid w:val="00E326E0"/>
    <w:rsid w:val="00E36250"/>
    <w:rsid w:val="00E45534"/>
    <w:rsid w:val="00E54511"/>
    <w:rsid w:val="00E61DAC"/>
    <w:rsid w:val="00E75529"/>
    <w:rsid w:val="00E75FE3"/>
    <w:rsid w:val="00EA5003"/>
    <w:rsid w:val="00EB7AB1"/>
    <w:rsid w:val="00EC7324"/>
    <w:rsid w:val="00EF48CC"/>
    <w:rsid w:val="00F1313F"/>
    <w:rsid w:val="00F73032"/>
    <w:rsid w:val="00F848FC"/>
    <w:rsid w:val="00F9245C"/>
    <w:rsid w:val="00F9282A"/>
    <w:rsid w:val="00F96BAD"/>
    <w:rsid w:val="00FB0E84"/>
    <w:rsid w:val="00FD01C2"/>
    <w:rsid w:val="00FD7FD0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C73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C73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C73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C7324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6D02F0"/>
    <w:pPr>
      <w:keepLines/>
      <w:numPr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2">
    <w:name w:val="Annex 2"/>
    <w:basedOn w:val="Normal"/>
    <w:next w:val="Normal"/>
    <w:rsid w:val="006D02F0"/>
    <w:pPr>
      <w:keepNext/>
      <w:keepLines/>
      <w:numPr>
        <w:ilvl w:val="1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6D02F0"/>
    <w:pPr>
      <w:keepNext/>
      <w:numPr>
        <w:ilvl w:val="2"/>
        <w:numId w:val="11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6D02F0"/>
    <w:pPr>
      <w:keepNext/>
      <w:keepLines/>
      <w:numPr>
        <w:ilvl w:val="3"/>
        <w:numId w:val="11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6D02F0"/>
    <w:pPr>
      <w:keepNext/>
      <w:keepLines/>
      <w:numPr>
        <w:ilvl w:val="4"/>
        <w:numId w:val="11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6D02F0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6D02F0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C73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C73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C73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C7324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6D02F0"/>
    <w:pPr>
      <w:keepLines/>
      <w:numPr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2">
    <w:name w:val="Annex 2"/>
    <w:basedOn w:val="Normal"/>
    <w:next w:val="Normal"/>
    <w:rsid w:val="006D02F0"/>
    <w:pPr>
      <w:keepNext/>
      <w:keepLines/>
      <w:numPr>
        <w:ilvl w:val="1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6D02F0"/>
    <w:pPr>
      <w:keepNext/>
      <w:numPr>
        <w:ilvl w:val="2"/>
        <w:numId w:val="11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6D02F0"/>
    <w:pPr>
      <w:keepNext/>
      <w:keepLines/>
      <w:numPr>
        <w:ilvl w:val="3"/>
        <w:numId w:val="11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6D02F0"/>
    <w:pPr>
      <w:keepNext/>
      <w:keepLines/>
      <w:numPr>
        <w:ilvl w:val="4"/>
        <w:numId w:val="11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6D02F0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6D02F0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9</TotalTime>
  <Pages>7</Pages>
  <Words>1679</Words>
  <Characters>10365</Characters>
  <Application>Microsoft Office Word</Application>
  <DocSecurity>0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12020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Jill</dc:creator>
  <cp:keywords>JCT-VC, MPEG, VCEG</cp:keywords>
  <cp:lastModifiedBy>Jill Boyce</cp:lastModifiedBy>
  <cp:revision>5</cp:revision>
  <cp:lastPrinted>2011-10-26T14:40:00Z</cp:lastPrinted>
  <dcterms:created xsi:type="dcterms:W3CDTF">2013-01-15T11:08:00Z</dcterms:created>
  <dcterms:modified xsi:type="dcterms:W3CDTF">2013-01-15T19:17:00Z</dcterms:modified>
</cp:coreProperties>
</file>