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C31E2B" w:rsidP="00C97D78">
            <w:pPr>
              <w:tabs>
                <w:tab w:val="left" w:pos="7200"/>
              </w:tabs>
              <w:spacing w:before="0"/>
              <w:rPr>
                <w:b/>
                <w:szCs w:val="22"/>
              </w:rPr>
            </w:pPr>
            <w:r>
              <w:rPr>
                <w:b/>
                <w:noProof/>
                <w:szCs w:val="22"/>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840E03" w:rsidP="00403ECD">
            <w:pPr>
              <w:tabs>
                <w:tab w:val="left" w:pos="7200"/>
              </w:tabs>
              <w:spacing w:before="0"/>
              <w:rPr>
                <w:b/>
                <w:szCs w:val="22"/>
              </w:rPr>
            </w:pPr>
            <w:r>
              <w:rPr>
                <w:szCs w:val="22"/>
                <w:lang w:val="en-CA"/>
              </w:rPr>
              <w:t>12</w:t>
            </w:r>
            <w:r w:rsidRPr="005B217D">
              <w:rPr>
                <w:szCs w:val="22"/>
                <w:lang w:val="en-CA"/>
              </w:rPr>
              <w:t xml:space="preserve">th Meeting: </w:t>
            </w:r>
            <w:r>
              <w:rPr>
                <w:szCs w:val="22"/>
                <w:lang w:val="en-CA"/>
              </w:rPr>
              <w:t>Geneva, CH</w:t>
            </w:r>
            <w:r w:rsidRPr="005E1AC6">
              <w:rPr>
                <w:szCs w:val="22"/>
                <w:lang w:val="en-CA"/>
              </w:rPr>
              <w:t xml:space="preserve">, </w:t>
            </w:r>
            <w:r>
              <w:rPr>
                <w:szCs w:val="22"/>
                <w:lang w:val="en-CA"/>
              </w:rPr>
              <w:t>14</w:t>
            </w:r>
            <w:r w:rsidRPr="005E1AC6">
              <w:rPr>
                <w:szCs w:val="22"/>
                <w:lang w:val="en-CA"/>
              </w:rPr>
              <w:t>–</w:t>
            </w:r>
            <w:r>
              <w:rPr>
                <w:szCs w:val="22"/>
                <w:lang w:val="en-CA"/>
              </w:rPr>
              <w:t>23</w:t>
            </w:r>
            <w:r w:rsidRPr="005E1AC6">
              <w:rPr>
                <w:szCs w:val="22"/>
                <w:lang w:val="en-CA"/>
              </w:rPr>
              <w:t xml:space="preserve"> </w:t>
            </w:r>
            <w:r>
              <w:rPr>
                <w:szCs w:val="22"/>
                <w:lang w:val="en-CA"/>
              </w:rPr>
              <w:t>Jan.</w:t>
            </w:r>
            <w:r w:rsidRPr="005E1AC6">
              <w:rPr>
                <w:szCs w:val="22"/>
                <w:lang w:val="en-CA"/>
              </w:rPr>
              <w:t xml:space="preserve"> 201</w:t>
            </w:r>
            <w:r>
              <w:rPr>
                <w:szCs w:val="22"/>
                <w:lang w:val="en-CA"/>
              </w:rPr>
              <w:t>3</w:t>
            </w:r>
          </w:p>
        </w:tc>
        <w:tc>
          <w:tcPr>
            <w:tcW w:w="3168" w:type="dxa"/>
          </w:tcPr>
          <w:p w:rsidR="008A4B4C" w:rsidRPr="00630AA2" w:rsidRDefault="00E61DAC" w:rsidP="00A106B0">
            <w:pPr>
              <w:tabs>
                <w:tab w:val="left" w:pos="7200"/>
              </w:tabs>
              <w:rPr>
                <w:u w:val="single"/>
              </w:rPr>
            </w:pPr>
            <w:r w:rsidRPr="00AE341B">
              <w:t>Document</w:t>
            </w:r>
            <w:r w:rsidR="006C5D39" w:rsidRPr="00AE341B">
              <w:t>: JC</w:t>
            </w:r>
            <w:r w:rsidRPr="00AE341B">
              <w:t>T</w:t>
            </w:r>
            <w:r w:rsidR="006C5D39" w:rsidRPr="00AE341B">
              <w:t>VC</w:t>
            </w:r>
            <w:r w:rsidRPr="00AE341B">
              <w:t>-</w:t>
            </w:r>
            <w:r w:rsidR="00A106B0">
              <w:t>L0178</w:t>
            </w:r>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9D11C6" w:rsidP="005E2B28">
            <w:pPr>
              <w:spacing w:before="60" w:after="60"/>
              <w:rPr>
                <w:b/>
                <w:szCs w:val="22"/>
              </w:rPr>
            </w:pPr>
            <w:r>
              <w:rPr>
                <w:b/>
                <w:szCs w:val="22"/>
              </w:rPr>
              <w:t xml:space="preserve">Legacy base layer </w:t>
            </w:r>
            <w:r w:rsidR="00522A67">
              <w:rPr>
                <w:b/>
                <w:szCs w:val="22"/>
              </w:rPr>
              <w:t xml:space="preserve">codec </w:t>
            </w:r>
            <w:r>
              <w:rPr>
                <w:b/>
                <w:szCs w:val="22"/>
              </w:rPr>
              <w:t xml:space="preserve">support in </w:t>
            </w:r>
            <w:r w:rsidR="00E271B0">
              <w:rPr>
                <w:b/>
                <w:szCs w:val="22"/>
              </w:rPr>
              <w:t>SHVC</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9D11C6" w:rsidP="009D11C6">
            <w:pPr>
              <w:spacing w:before="60" w:after="60"/>
              <w:rPr>
                <w:szCs w:val="22"/>
              </w:rPr>
            </w:pPr>
            <w:r>
              <w:rPr>
                <w:szCs w:val="22"/>
              </w:rPr>
              <w:t>Input</w:t>
            </w:r>
            <w:r w:rsidR="00E61DAC" w:rsidRPr="00AE341B">
              <w:rPr>
                <w:szCs w:val="22"/>
              </w:rPr>
              <w:t xml:space="preserve"> Document </w:t>
            </w:r>
            <w:r>
              <w:rPr>
                <w:szCs w:val="22"/>
              </w:rPr>
              <w:t>to</w:t>
            </w:r>
            <w:r w:rsidR="00E61DAC" w:rsidRPr="00AE341B">
              <w:rPr>
                <w:szCs w:val="22"/>
              </w:rPr>
              <w:t xml:space="preserve">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2A7302">
            <w:pPr>
              <w:spacing w:before="60" w:after="60"/>
              <w:rPr>
                <w:szCs w:val="22"/>
              </w:rPr>
            </w:pPr>
            <w:r>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E61DAC" w:rsidRDefault="00A106B0">
            <w:pPr>
              <w:spacing w:before="60" w:after="60"/>
              <w:rPr>
                <w:szCs w:val="22"/>
              </w:rPr>
            </w:pPr>
            <w:r>
              <w:rPr>
                <w:szCs w:val="22"/>
              </w:rPr>
              <w:t>Jill Boyce</w:t>
            </w:r>
          </w:p>
          <w:p w:rsidR="00A106B0" w:rsidRDefault="00A106B0">
            <w:pPr>
              <w:spacing w:before="60" w:after="60"/>
              <w:rPr>
                <w:szCs w:val="22"/>
              </w:rPr>
            </w:pPr>
            <w:r>
              <w:rPr>
                <w:szCs w:val="22"/>
              </w:rPr>
              <w:t>Danny Hong</w:t>
            </w:r>
          </w:p>
          <w:p w:rsidR="00A106B0" w:rsidRPr="00AE341B" w:rsidRDefault="00A106B0">
            <w:pPr>
              <w:spacing w:before="60" w:after="60"/>
              <w:rPr>
                <w:szCs w:val="22"/>
              </w:rPr>
            </w:pPr>
            <w:proofErr w:type="spellStart"/>
            <w:r>
              <w:rPr>
                <w:szCs w:val="22"/>
              </w:rPr>
              <w:t>Wonkap</w:t>
            </w:r>
            <w:proofErr w:type="spellEnd"/>
            <w:r>
              <w:rPr>
                <w:szCs w:val="22"/>
              </w:rPr>
              <w:t xml:space="preserve"> Jang</w:t>
            </w:r>
          </w:p>
        </w:tc>
        <w:tc>
          <w:tcPr>
            <w:tcW w:w="900" w:type="dxa"/>
          </w:tcPr>
          <w:p w:rsidR="00E61DAC" w:rsidRPr="00AE341B" w:rsidRDefault="00E61DAC">
            <w:pPr>
              <w:spacing w:before="60" w:after="60"/>
              <w:rPr>
                <w:szCs w:val="22"/>
              </w:rPr>
            </w:pPr>
            <w:r w:rsidRPr="00AE341B">
              <w:rPr>
                <w:szCs w:val="22"/>
              </w:rPr>
              <w:br/>
              <w:t>Tel:</w:t>
            </w:r>
            <w:r w:rsidRPr="00AE341B">
              <w:rPr>
                <w:szCs w:val="22"/>
              </w:rPr>
              <w:br/>
              <w:t>Email:</w:t>
            </w:r>
          </w:p>
        </w:tc>
        <w:tc>
          <w:tcPr>
            <w:tcW w:w="3168" w:type="dxa"/>
          </w:tcPr>
          <w:p w:rsidR="00E61DAC" w:rsidRPr="00AE341B" w:rsidRDefault="00E61DAC">
            <w:pPr>
              <w:spacing w:before="60" w:after="60"/>
              <w:rPr>
                <w:szCs w:val="22"/>
              </w:rPr>
            </w:pPr>
            <w:r w:rsidRPr="00AE341B">
              <w:rPr>
                <w:szCs w:val="22"/>
              </w:rPr>
              <w:br/>
            </w:r>
            <w:r w:rsidR="00347425">
              <w:rPr>
                <w:szCs w:val="22"/>
              </w:rPr>
              <w:t>+1 201 478 6145</w:t>
            </w:r>
            <w:r w:rsidRPr="00AE341B">
              <w:rPr>
                <w:szCs w:val="22"/>
              </w:rPr>
              <w:br/>
            </w:r>
            <w:r w:rsidR="00347425">
              <w:rPr>
                <w:szCs w:val="22"/>
              </w:rPr>
              <w:t>{</w:t>
            </w:r>
            <w:proofErr w:type="spellStart"/>
            <w:r w:rsidR="00347425">
              <w:rPr>
                <w:szCs w:val="22"/>
              </w:rPr>
              <w:t>jill</w:t>
            </w:r>
            <w:proofErr w:type="spellEnd"/>
            <w:r w:rsidR="00347425">
              <w:rPr>
                <w:szCs w:val="22"/>
              </w:rPr>
              <w:t xml:space="preserve">, </w:t>
            </w:r>
            <w:proofErr w:type="spellStart"/>
            <w:r w:rsidR="00347425">
              <w:rPr>
                <w:szCs w:val="22"/>
              </w:rPr>
              <w:t>danny</w:t>
            </w:r>
            <w:proofErr w:type="spellEnd"/>
            <w:r w:rsidR="00347425">
              <w:rPr>
                <w:szCs w:val="22"/>
              </w:rPr>
              <w:t xml:space="preserve">, </w:t>
            </w:r>
            <w:proofErr w:type="spellStart"/>
            <w:r w:rsidR="00347425">
              <w:rPr>
                <w:szCs w:val="22"/>
              </w:rPr>
              <w:t>wonkap</w:t>
            </w:r>
            <w:proofErr w:type="spellEnd"/>
            <w:r w:rsidR="00347425">
              <w:rPr>
                <w:szCs w:val="22"/>
              </w:rPr>
              <w:t>}@vidyo.com</w:t>
            </w:r>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347425">
            <w:pPr>
              <w:spacing w:before="60" w:after="60"/>
              <w:rPr>
                <w:szCs w:val="22"/>
              </w:rPr>
            </w:pPr>
            <w:proofErr w:type="spellStart"/>
            <w:r>
              <w:rPr>
                <w:szCs w:val="22"/>
              </w:rPr>
              <w:t>Vidyo</w:t>
            </w:r>
            <w:proofErr w:type="spellEnd"/>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530E1A" w:rsidRDefault="00522A67" w:rsidP="009234A5">
      <w:pPr>
        <w:jc w:val="both"/>
        <w:rPr>
          <w:szCs w:val="22"/>
        </w:rPr>
      </w:pPr>
      <w:r>
        <w:rPr>
          <w:szCs w:val="22"/>
        </w:rPr>
        <w:t xml:space="preserve">SVC uses a single-loop coder design, which precludes the use of a </w:t>
      </w:r>
      <w:r w:rsidR="003A0AE8">
        <w:rPr>
          <w:szCs w:val="22"/>
        </w:rPr>
        <w:t xml:space="preserve">separate </w:t>
      </w:r>
      <w:r>
        <w:rPr>
          <w:szCs w:val="22"/>
        </w:rPr>
        <w:t>legacy codec for the base layer</w:t>
      </w:r>
      <w:r w:rsidR="00530E1A">
        <w:rPr>
          <w:szCs w:val="22"/>
        </w:rPr>
        <w:t xml:space="preserve"> </w:t>
      </w:r>
      <w:r w:rsidR="003A0AE8">
        <w:rPr>
          <w:szCs w:val="22"/>
        </w:rPr>
        <w:t>with</w:t>
      </w:r>
      <w:r w:rsidR="00530E1A">
        <w:rPr>
          <w:szCs w:val="22"/>
        </w:rPr>
        <w:t xml:space="preserve"> the scalable codec</w:t>
      </w:r>
      <w:r>
        <w:rPr>
          <w:szCs w:val="22"/>
        </w:rPr>
        <w:t xml:space="preserve">.  </w:t>
      </w:r>
      <w:r w:rsidR="003A0AE8">
        <w:rPr>
          <w:szCs w:val="22"/>
        </w:rPr>
        <w:t>However, i</w:t>
      </w:r>
      <w:r>
        <w:rPr>
          <w:szCs w:val="22"/>
        </w:rPr>
        <w:t xml:space="preserve">t is expected that the </w:t>
      </w:r>
      <w:r w:rsidR="00E271B0">
        <w:rPr>
          <w:szCs w:val="22"/>
        </w:rPr>
        <w:t>SHVC</w:t>
      </w:r>
      <w:r>
        <w:rPr>
          <w:szCs w:val="22"/>
        </w:rPr>
        <w:t xml:space="preserve"> will require multiple-loop decoding.  </w:t>
      </w:r>
      <w:r w:rsidR="002F2A35">
        <w:rPr>
          <w:szCs w:val="22"/>
        </w:rPr>
        <w:t>In theory</w:t>
      </w:r>
      <w:r w:rsidR="00133B49">
        <w:rPr>
          <w:szCs w:val="22"/>
        </w:rPr>
        <w:t>,</w:t>
      </w:r>
      <w:r w:rsidR="002F2A35">
        <w:rPr>
          <w:szCs w:val="22"/>
        </w:rPr>
        <w:t xml:space="preserve"> multi-loop decoding enable</w:t>
      </w:r>
      <w:r w:rsidR="00530E1A">
        <w:rPr>
          <w:szCs w:val="22"/>
        </w:rPr>
        <w:t>s</w:t>
      </w:r>
      <w:r w:rsidR="002F2A35">
        <w:rPr>
          <w:szCs w:val="22"/>
        </w:rPr>
        <w:t xml:space="preserve"> a </w:t>
      </w:r>
      <w:r w:rsidR="00133B49">
        <w:rPr>
          <w:szCs w:val="22"/>
        </w:rPr>
        <w:t xml:space="preserve">separate </w:t>
      </w:r>
      <w:r w:rsidR="001A082F">
        <w:rPr>
          <w:szCs w:val="22"/>
        </w:rPr>
        <w:t xml:space="preserve">legacy codec </w:t>
      </w:r>
      <w:r w:rsidR="00530E1A">
        <w:rPr>
          <w:szCs w:val="22"/>
        </w:rPr>
        <w:t xml:space="preserve">to </w:t>
      </w:r>
      <w:r w:rsidR="001A082F">
        <w:rPr>
          <w:szCs w:val="22"/>
        </w:rPr>
        <w:t>be used for the base layer, with a scalable</w:t>
      </w:r>
      <w:r w:rsidR="00530E1A">
        <w:rPr>
          <w:szCs w:val="22"/>
        </w:rPr>
        <w:t xml:space="preserve"> HEVC enhancement layer codec, for either an AVC base layer or an HEVC base layer.  </w:t>
      </w:r>
    </w:p>
    <w:p w:rsidR="002F2A35" w:rsidRDefault="001A082F" w:rsidP="009234A5">
      <w:pPr>
        <w:jc w:val="both"/>
        <w:rPr>
          <w:szCs w:val="22"/>
        </w:rPr>
      </w:pPr>
      <w:r>
        <w:rPr>
          <w:szCs w:val="22"/>
        </w:rPr>
        <w:t>A legacy base layer codec</w:t>
      </w:r>
      <w:r w:rsidR="00530E1A">
        <w:rPr>
          <w:szCs w:val="22"/>
        </w:rPr>
        <w:t xml:space="preserve"> </w:t>
      </w:r>
      <w:r w:rsidR="00133B49">
        <w:rPr>
          <w:szCs w:val="22"/>
        </w:rPr>
        <w:t>outputs</w:t>
      </w:r>
      <w:r>
        <w:rPr>
          <w:szCs w:val="22"/>
        </w:rPr>
        <w:t xml:space="preserve"> a </w:t>
      </w:r>
      <w:r w:rsidR="0098113B">
        <w:rPr>
          <w:szCs w:val="22"/>
        </w:rPr>
        <w:t xml:space="preserve">cropped output picture </w:t>
      </w:r>
      <w:r w:rsidR="00530E1A">
        <w:rPr>
          <w:szCs w:val="22"/>
        </w:rPr>
        <w:t xml:space="preserve">rather than the full size decoded picture, when cropping is used.  So when a legacy base layer codec is used, the scalable HEVC enhancement layer codec will not have access to the coded samples outside the cropping window of the base layer </w:t>
      </w:r>
      <w:r w:rsidR="00133B49">
        <w:rPr>
          <w:szCs w:val="22"/>
        </w:rPr>
        <w:t>resolution picture</w:t>
      </w:r>
      <w:r w:rsidR="00530E1A">
        <w:rPr>
          <w:szCs w:val="22"/>
        </w:rPr>
        <w:t>.  I</w:t>
      </w:r>
      <w:r w:rsidR="002F2A35">
        <w:rPr>
          <w:szCs w:val="22"/>
        </w:rPr>
        <w:t xml:space="preserve">t is proposed that </w:t>
      </w:r>
      <w:r w:rsidR="00530E1A">
        <w:rPr>
          <w:szCs w:val="22"/>
        </w:rPr>
        <w:t xml:space="preserve">in the </w:t>
      </w:r>
      <w:r w:rsidR="00E271B0">
        <w:rPr>
          <w:szCs w:val="22"/>
        </w:rPr>
        <w:t>SHVC</w:t>
      </w:r>
      <w:r w:rsidR="00530E1A">
        <w:rPr>
          <w:szCs w:val="22"/>
        </w:rPr>
        <w:t xml:space="preserve"> test model </w:t>
      </w:r>
      <w:r w:rsidR="002F2A35">
        <w:rPr>
          <w:szCs w:val="22"/>
        </w:rPr>
        <w:t xml:space="preserve">the enhancement layer codec predict from the conformance cropping window output base layer picture rather than the decoded base layer picture.  </w:t>
      </w:r>
      <w:r w:rsidR="00E81F76">
        <w:rPr>
          <w:szCs w:val="22"/>
        </w:rPr>
        <w:t xml:space="preserve">It is also proposed to apply padding to the </w:t>
      </w:r>
      <w:r w:rsidR="004807A1">
        <w:rPr>
          <w:szCs w:val="22"/>
        </w:rPr>
        <w:t xml:space="preserve">cropped base layer picture </w:t>
      </w:r>
      <w:r w:rsidR="00E81F76">
        <w:rPr>
          <w:szCs w:val="22"/>
        </w:rPr>
        <w:t xml:space="preserve">when there </w:t>
      </w:r>
      <w:r w:rsidR="00C85E56">
        <w:rPr>
          <w:szCs w:val="22"/>
        </w:rPr>
        <w:t>is</w:t>
      </w:r>
      <w:r w:rsidR="00E81F76">
        <w:rPr>
          <w:szCs w:val="22"/>
        </w:rPr>
        <w:t xml:space="preserve"> no </w:t>
      </w:r>
      <w:r w:rsidR="004807A1">
        <w:rPr>
          <w:szCs w:val="22"/>
        </w:rPr>
        <w:t xml:space="preserve">available </w:t>
      </w:r>
      <w:r w:rsidR="00E81F76">
        <w:rPr>
          <w:szCs w:val="22"/>
        </w:rPr>
        <w:t xml:space="preserve">sample </w:t>
      </w:r>
      <w:r w:rsidR="00C85E56">
        <w:rPr>
          <w:szCs w:val="22"/>
        </w:rPr>
        <w:t xml:space="preserve">in the scaled reference layer </w:t>
      </w:r>
      <w:r w:rsidR="00E81F76">
        <w:rPr>
          <w:szCs w:val="22"/>
        </w:rPr>
        <w:t>corresponding</w:t>
      </w:r>
      <w:r w:rsidR="004807A1">
        <w:rPr>
          <w:szCs w:val="22"/>
        </w:rPr>
        <w:t xml:space="preserve"> to the enhance</w:t>
      </w:r>
      <w:r w:rsidR="00A5204F">
        <w:rPr>
          <w:szCs w:val="22"/>
        </w:rPr>
        <w:t>ment</w:t>
      </w:r>
      <w:r w:rsidR="004807A1">
        <w:rPr>
          <w:szCs w:val="22"/>
        </w:rPr>
        <w:t xml:space="preserve"> layer CU</w:t>
      </w:r>
      <w:r w:rsidR="00C85E56">
        <w:rPr>
          <w:szCs w:val="22"/>
        </w:rPr>
        <w:t xml:space="preserve"> sample, so that a corresponding </w:t>
      </w:r>
      <w:r w:rsidR="00570B53">
        <w:rPr>
          <w:szCs w:val="22"/>
        </w:rPr>
        <w:t xml:space="preserve">reference layer </w:t>
      </w:r>
      <w:r w:rsidR="00C85E56">
        <w:rPr>
          <w:szCs w:val="22"/>
        </w:rPr>
        <w:t>sample can always be considered to be available.</w:t>
      </w:r>
    </w:p>
    <w:p w:rsidR="00522A67" w:rsidRPr="00AE341B" w:rsidDel="00321610" w:rsidRDefault="00522A67" w:rsidP="009234A5">
      <w:pPr>
        <w:jc w:val="both"/>
        <w:rPr>
          <w:del w:id="0" w:author="Jill Boyce" w:date="2013-01-07T16:01:00Z"/>
          <w:szCs w:val="22"/>
        </w:rPr>
      </w:pPr>
    </w:p>
    <w:p w:rsidR="00745F6B" w:rsidRPr="00AE341B" w:rsidRDefault="00000E68" w:rsidP="00E11923">
      <w:pPr>
        <w:pStyle w:val="Heading1"/>
      </w:pPr>
      <w:r>
        <w:t>Problem description</w:t>
      </w:r>
    </w:p>
    <w:p w:rsidR="00E61DAC" w:rsidRDefault="00C80725" w:rsidP="009234A5">
      <w:pPr>
        <w:jc w:val="both"/>
        <w:rPr>
          <w:szCs w:val="22"/>
        </w:rPr>
      </w:pPr>
      <w:r>
        <w:rPr>
          <w:szCs w:val="22"/>
        </w:rPr>
        <w:t>No t</w:t>
      </w:r>
      <w:r w:rsidR="0098113B">
        <w:rPr>
          <w:szCs w:val="22"/>
        </w:rPr>
        <w:t>est model yet exists</w:t>
      </w:r>
      <w:r>
        <w:rPr>
          <w:szCs w:val="22"/>
        </w:rPr>
        <w:t xml:space="preserve"> for the HEVC scalability extension</w:t>
      </w:r>
      <w:r w:rsidR="0098113B">
        <w:rPr>
          <w:szCs w:val="22"/>
        </w:rPr>
        <w:t>,</w:t>
      </w:r>
      <w:r w:rsidR="00546343">
        <w:rPr>
          <w:szCs w:val="22"/>
        </w:rPr>
        <w:t xml:space="preserve"> but </w:t>
      </w:r>
      <w:r w:rsidR="00121A13">
        <w:rPr>
          <w:szCs w:val="22"/>
        </w:rPr>
        <w:t>the</w:t>
      </w:r>
      <w:r w:rsidR="00546343">
        <w:rPr>
          <w:szCs w:val="22"/>
        </w:rPr>
        <w:t xml:space="preserve"> </w:t>
      </w:r>
      <w:proofErr w:type="spellStart"/>
      <w:r w:rsidR="0098113B">
        <w:rPr>
          <w:szCs w:val="22"/>
        </w:rPr>
        <w:t>SMuC</w:t>
      </w:r>
      <w:proofErr w:type="spellEnd"/>
      <w:r w:rsidR="00546343">
        <w:rPr>
          <w:szCs w:val="22"/>
        </w:rPr>
        <w:t xml:space="preserve"> reference software </w:t>
      </w:r>
      <w:r w:rsidR="00DD7ED9">
        <w:rPr>
          <w:szCs w:val="22"/>
        </w:rPr>
        <w:t xml:space="preserve">is </w:t>
      </w:r>
      <w:r w:rsidR="00546343">
        <w:rPr>
          <w:szCs w:val="22"/>
        </w:rPr>
        <w:t xml:space="preserve">available, and a test model </w:t>
      </w:r>
      <w:r w:rsidR="00553BBD">
        <w:rPr>
          <w:szCs w:val="22"/>
        </w:rPr>
        <w:t xml:space="preserve">document </w:t>
      </w:r>
      <w:r w:rsidR="00546343">
        <w:rPr>
          <w:szCs w:val="22"/>
        </w:rPr>
        <w:t xml:space="preserve">should be created soon.  </w:t>
      </w:r>
      <w:r w:rsidR="004807A1">
        <w:rPr>
          <w:szCs w:val="22"/>
        </w:rPr>
        <w:t>We propose</w:t>
      </w:r>
      <w:r w:rsidR="00546343">
        <w:rPr>
          <w:szCs w:val="22"/>
        </w:rPr>
        <w:t xml:space="preserve"> that the test model design and corresponding reference software allow a mode of operation where a legacy base layer codec is supported, for both encoding and decoding.  This is of particular interest for an AVC base layer, but is also applicable to a black box HEVC base layer codec.  At this stage of the </w:t>
      </w:r>
      <w:r w:rsidR="00E271B0">
        <w:rPr>
          <w:szCs w:val="22"/>
        </w:rPr>
        <w:t>SHVC</w:t>
      </w:r>
      <w:r w:rsidR="00546343">
        <w:rPr>
          <w:szCs w:val="22"/>
        </w:rPr>
        <w:t xml:space="preserve"> development, it is uncertain whether motion vector and mode information from the base layer will be used in coding the scalable enhancement layer, and this may be a profiling issue.  However, it is expected that the base layer decoded or output samples will be used when coding the enhancement layer.  We propose using the cropp</w:t>
      </w:r>
      <w:r w:rsidR="00DD7ED9">
        <w:rPr>
          <w:szCs w:val="22"/>
        </w:rPr>
        <w:t>ing window</w:t>
      </w:r>
      <w:r w:rsidR="00546343">
        <w:rPr>
          <w:szCs w:val="22"/>
        </w:rPr>
        <w:t xml:space="preserve"> output samples rather than the decoded samples, in order to support a legacy base layer codec.  </w:t>
      </w:r>
    </w:p>
    <w:p w:rsidR="007127F5" w:rsidRDefault="00955ADE" w:rsidP="00546343">
      <w:pPr>
        <w:jc w:val="both"/>
        <w:rPr>
          <w:szCs w:val="22"/>
        </w:rPr>
      </w:pPr>
      <w:r>
        <w:rPr>
          <w:szCs w:val="22"/>
        </w:rPr>
        <w:t xml:space="preserve">When </w:t>
      </w:r>
      <w:r w:rsidR="00015B08">
        <w:rPr>
          <w:szCs w:val="22"/>
        </w:rPr>
        <w:t>the</w:t>
      </w:r>
      <w:r>
        <w:rPr>
          <w:szCs w:val="22"/>
        </w:rPr>
        <w:t xml:space="preserve"> base layer resolu</w:t>
      </w:r>
      <w:r w:rsidR="000C0305">
        <w:rPr>
          <w:szCs w:val="22"/>
        </w:rPr>
        <w:t xml:space="preserve">tion </w:t>
      </w:r>
      <w:r w:rsidR="00015B08">
        <w:rPr>
          <w:szCs w:val="22"/>
        </w:rPr>
        <w:t>is</w:t>
      </w:r>
      <w:r w:rsidR="00015B08">
        <w:rPr>
          <w:szCs w:val="22"/>
        </w:rPr>
        <w:t xml:space="preserve"> </w:t>
      </w:r>
      <w:r w:rsidR="000C0305">
        <w:rPr>
          <w:szCs w:val="22"/>
        </w:rPr>
        <w:t xml:space="preserve">not </w:t>
      </w:r>
      <w:r w:rsidR="00015B08">
        <w:rPr>
          <w:szCs w:val="22"/>
        </w:rPr>
        <w:t xml:space="preserve">a </w:t>
      </w:r>
      <w:r w:rsidR="000C0305">
        <w:rPr>
          <w:szCs w:val="22"/>
        </w:rPr>
        <w:t xml:space="preserve">multiple of the smallest </w:t>
      </w:r>
      <w:r>
        <w:rPr>
          <w:szCs w:val="22"/>
        </w:rPr>
        <w:t xml:space="preserve">CU size, mismatch can occur between </w:t>
      </w:r>
      <w:r w:rsidR="004807A1">
        <w:rPr>
          <w:szCs w:val="22"/>
        </w:rPr>
        <w:t>the decoding processes</w:t>
      </w:r>
      <w:r>
        <w:rPr>
          <w:szCs w:val="22"/>
        </w:rPr>
        <w:t xml:space="preserve"> for a separate legacy base layer codec vs. an integrated base layer codec. </w:t>
      </w:r>
      <w:r w:rsidR="000C0305">
        <w:rPr>
          <w:szCs w:val="22"/>
        </w:rPr>
        <w:t>For example, c</w:t>
      </w:r>
      <w:r w:rsidR="007127F5">
        <w:rPr>
          <w:szCs w:val="22"/>
        </w:rPr>
        <w:t xml:space="preserve">onsider </w:t>
      </w:r>
      <w:r w:rsidR="000C0305">
        <w:rPr>
          <w:szCs w:val="22"/>
        </w:rPr>
        <w:t>a</w:t>
      </w:r>
      <w:r w:rsidR="007127F5">
        <w:rPr>
          <w:szCs w:val="22"/>
        </w:rPr>
        <w:t xml:space="preserve"> 2x spatial scalability case with a base layer of resolution 480x270 and an enhancement layer of 960x540.  There could be a 3</w:t>
      </w:r>
      <w:r w:rsidR="007127F5" w:rsidRPr="007127F5">
        <w:rPr>
          <w:szCs w:val="22"/>
          <w:vertAlign w:val="superscript"/>
        </w:rPr>
        <w:t>rd</w:t>
      </w:r>
      <w:r w:rsidR="007127F5">
        <w:rPr>
          <w:szCs w:val="22"/>
        </w:rPr>
        <w:t xml:space="preserve"> spatial layer with resolution of 1920x1080, </w:t>
      </w:r>
      <w:r w:rsidR="004807A1">
        <w:rPr>
          <w:szCs w:val="22"/>
        </w:rPr>
        <w:t xml:space="preserve">which is why these particular resolutions are of interest, </w:t>
      </w:r>
      <w:r w:rsidR="007127F5">
        <w:rPr>
          <w:szCs w:val="22"/>
        </w:rPr>
        <w:t xml:space="preserve">but that will be neglected in this discussion, since the issue </w:t>
      </w:r>
      <w:r w:rsidR="000C0305">
        <w:rPr>
          <w:szCs w:val="22"/>
        </w:rPr>
        <w:t xml:space="preserve">of concern </w:t>
      </w:r>
      <w:r w:rsidR="007127F5">
        <w:rPr>
          <w:szCs w:val="22"/>
        </w:rPr>
        <w:t xml:space="preserve">arises between the base layer and first enhancement layer.  </w:t>
      </w:r>
    </w:p>
    <w:p w:rsidR="007127F5" w:rsidRDefault="004807A1" w:rsidP="00546343">
      <w:pPr>
        <w:jc w:val="both"/>
        <w:rPr>
          <w:szCs w:val="22"/>
        </w:rPr>
      </w:pPr>
      <w:r>
        <w:rPr>
          <w:szCs w:val="22"/>
        </w:rPr>
        <w:t>When coding a</w:t>
      </w:r>
      <w:r w:rsidR="007127F5">
        <w:rPr>
          <w:szCs w:val="22"/>
        </w:rPr>
        <w:t xml:space="preserve"> base layer </w:t>
      </w:r>
      <w:r>
        <w:rPr>
          <w:szCs w:val="22"/>
        </w:rPr>
        <w:t xml:space="preserve">with input </w:t>
      </w:r>
      <w:r w:rsidR="007127F5">
        <w:rPr>
          <w:szCs w:val="22"/>
        </w:rPr>
        <w:t xml:space="preserve">resolution of 480x270, the coded resolution is </w:t>
      </w:r>
      <w:proofErr w:type="gramStart"/>
      <w:r w:rsidR="007127F5">
        <w:rPr>
          <w:szCs w:val="22"/>
        </w:rPr>
        <w:t>480x272</w:t>
      </w:r>
      <w:proofErr w:type="gramEnd"/>
      <w:r w:rsidR="007127F5">
        <w:rPr>
          <w:szCs w:val="22"/>
        </w:rPr>
        <w:t>, but a legacy decoder would crop</w:t>
      </w:r>
      <w:r>
        <w:rPr>
          <w:szCs w:val="22"/>
        </w:rPr>
        <w:t xml:space="preserve"> the decoded picture</w:t>
      </w:r>
      <w:r w:rsidR="007127F5">
        <w:rPr>
          <w:szCs w:val="22"/>
        </w:rPr>
        <w:t xml:space="preserve"> and output </w:t>
      </w:r>
      <w:r>
        <w:rPr>
          <w:szCs w:val="22"/>
        </w:rPr>
        <w:t xml:space="preserve">a </w:t>
      </w:r>
      <w:r w:rsidR="007127F5">
        <w:rPr>
          <w:szCs w:val="22"/>
        </w:rPr>
        <w:t>480x270</w:t>
      </w:r>
      <w:r>
        <w:rPr>
          <w:szCs w:val="22"/>
        </w:rPr>
        <w:t xml:space="preserve"> cropped output picture</w:t>
      </w:r>
      <w:r w:rsidR="007127F5">
        <w:rPr>
          <w:szCs w:val="22"/>
        </w:rPr>
        <w:t xml:space="preserve">. </w:t>
      </w:r>
      <w:r w:rsidR="000C0305">
        <w:rPr>
          <w:szCs w:val="22"/>
        </w:rPr>
        <w:t xml:space="preserve">  For an </w:t>
      </w:r>
      <w:r w:rsidR="007127F5">
        <w:rPr>
          <w:szCs w:val="22"/>
        </w:rPr>
        <w:lastRenderedPageBreak/>
        <w:t xml:space="preserve">enhancement layer </w:t>
      </w:r>
      <w:r>
        <w:rPr>
          <w:szCs w:val="22"/>
        </w:rPr>
        <w:t>input/</w:t>
      </w:r>
      <w:r w:rsidR="007127F5">
        <w:rPr>
          <w:szCs w:val="22"/>
        </w:rPr>
        <w:t xml:space="preserve">cropped output resolution of 960x540, the coded resolution is </w:t>
      </w:r>
      <w:proofErr w:type="gramStart"/>
      <w:r w:rsidR="007127F5">
        <w:rPr>
          <w:szCs w:val="22"/>
        </w:rPr>
        <w:t>960x544</w:t>
      </w:r>
      <w:proofErr w:type="gramEnd"/>
      <w:r w:rsidR="007127F5">
        <w:rPr>
          <w:szCs w:val="22"/>
        </w:rPr>
        <w:t xml:space="preserve">.  When decoding the bottom row of CUs of the enhancement layer, for the lowest 4 </w:t>
      </w:r>
      <w:r>
        <w:rPr>
          <w:szCs w:val="22"/>
        </w:rPr>
        <w:t xml:space="preserve">sample </w:t>
      </w:r>
      <w:r w:rsidR="007127F5">
        <w:rPr>
          <w:szCs w:val="22"/>
        </w:rPr>
        <w:t xml:space="preserve">rows of the enhancement layer would have corresponding scaled reference layer samples available in the decoded picture but not in the cropped output picture.  In order to allow for a legacy base layer decoder, it is proposed to not perform inter-layer prediction using the bottom rows of the decoded base layer picture, but instead to </w:t>
      </w:r>
      <w:r w:rsidR="00627874">
        <w:rPr>
          <w:szCs w:val="22"/>
        </w:rPr>
        <w:t xml:space="preserve">apply </w:t>
      </w:r>
      <w:r w:rsidR="007127F5">
        <w:rPr>
          <w:szCs w:val="22"/>
        </w:rPr>
        <w:t>pad</w:t>
      </w:r>
      <w:r w:rsidR="00627874">
        <w:rPr>
          <w:szCs w:val="22"/>
        </w:rPr>
        <w:t>ding to</w:t>
      </w:r>
      <w:r w:rsidR="007127F5">
        <w:rPr>
          <w:szCs w:val="22"/>
        </w:rPr>
        <w:t xml:space="preserve"> the </w:t>
      </w:r>
      <w:r w:rsidR="00627874">
        <w:rPr>
          <w:szCs w:val="22"/>
        </w:rPr>
        <w:t>cropped output picture, and perform inter-layer prediction with respect to the padded cropped output picture.  The proposed padding is similar to that used for motion prediction with motion vecto</w:t>
      </w:r>
      <w:r w:rsidR="000C0305">
        <w:rPr>
          <w:szCs w:val="22"/>
        </w:rPr>
        <w:t xml:space="preserve">rs that point outside the reference </w:t>
      </w:r>
      <w:r w:rsidR="00627874">
        <w:rPr>
          <w:szCs w:val="22"/>
        </w:rPr>
        <w:t xml:space="preserve">picture.  </w:t>
      </w:r>
    </w:p>
    <w:p w:rsidR="007D7562" w:rsidRDefault="007D7562" w:rsidP="00546343">
      <w:pPr>
        <w:jc w:val="both"/>
        <w:rPr>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92"/>
        <w:gridCol w:w="3192"/>
        <w:gridCol w:w="3192"/>
      </w:tblGrid>
      <w:tr w:rsidR="005E7A91" w:rsidTr="005E7A91">
        <w:tc>
          <w:tcPr>
            <w:tcW w:w="3192" w:type="dxa"/>
          </w:tcPr>
          <w:p w:rsidR="007D7562" w:rsidRDefault="00C93077" w:rsidP="00546343">
            <w:pPr>
              <w:jc w:val="both"/>
              <w:rPr>
                <w:szCs w:val="22"/>
              </w:rPr>
            </w:pPr>
            <w:r>
              <w:object w:dxaOrig="18285" w:dyaOrig="110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5.55pt;height:88.35pt" o:ole="">
                  <v:imagedata r:id="rId10" o:title=""/>
                </v:shape>
                <o:OLEObject Type="Embed" ProgID="Visio.Drawing.11" ShapeID="_x0000_i1025" DrawAspect="Content" ObjectID="_1419079946" r:id="rId11"/>
              </w:object>
            </w:r>
          </w:p>
        </w:tc>
        <w:tc>
          <w:tcPr>
            <w:tcW w:w="3192" w:type="dxa"/>
          </w:tcPr>
          <w:p w:rsidR="007D7562" w:rsidRDefault="00C93077" w:rsidP="00546343">
            <w:pPr>
              <w:jc w:val="both"/>
              <w:rPr>
                <w:szCs w:val="22"/>
              </w:rPr>
            </w:pPr>
            <w:r>
              <w:object w:dxaOrig="18285" w:dyaOrig="10366">
                <v:shape id="_x0000_i1026" type="#_x0000_t75" style="width:146.05pt;height:82.2pt" o:ole="">
                  <v:imagedata r:id="rId12" o:title=""/>
                </v:shape>
                <o:OLEObject Type="Embed" ProgID="Visio.Drawing.11" ShapeID="_x0000_i1026" DrawAspect="Content" ObjectID="_1419079947" r:id="rId13"/>
              </w:object>
            </w:r>
          </w:p>
        </w:tc>
        <w:tc>
          <w:tcPr>
            <w:tcW w:w="3192" w:type="dxa"/>
          </w:tcPr>
          <w:p w:rsidR="007D7562" w:rsidRDefault="00C93077" w:rsidP="00546343">
            <w:pPr>
              <w:jc w:val="both"/>
              <w:rPr>
                <w:szCs w:val="22"/>
              </w:rPr>
            </w:pPr>
            <w:r>
              <w:object w:dxaOrig="18285" w:dyaOrig="11085">
                <v:shape id="_x0000_i1027" type="#_x0000_t75" style="width:145.55pt;height:88.35pt" o:ole="">
                  <v:imagedata r:id="rId14" o:title=""/>
                </v:shape>
                <o:OLEObject Type="Embed" ProgID="Visio.Drawing.11" ShapeID="_x0000_i1027" DrawAspect="Content" ObjectID="_1419079948" r:id="rId15"/>
              </w:object>
            </w:r>
          </w:p>
        </w:tc>
      </w:tr>
      <w:tr w:rsidR="005E7A91" w:rsidTr="005E7A91">
        <w:trPr>
          <w:trHeight w:val="251"/>
        </w:trPr>
        <w:tc>
          <w:tcPr>
            <w:tcW w:w="3192" w:type="dxa"/>
          </w:tcPr>
          <w:p w:rsidR="007D7562" w:rsidRPr="005E7A91" w:rsidRDefault="005E7A91" w:rsidP="000C0305">
            <w:pPr>
              <w:spacing w:before="0"/>
              <w:jc w:val="center"/>
              <w:rPr>
                <w:szCs w:val="22"/>
              </w:rPr>
            </w:pPr>
            <w:r>
              <w:rPr>
                <w:szCs w:val="22"/>
              </w:rPr>
              <w:t>(a)</w:t>
            </w:r>
          </w:p>
        </w:tc>
        <w:tc>
          <w:tcPr>
            <w:tcW w:w="3192" w:type="dxa"/>
          </w:tcPr>
          <w:p w:rsidR="007D7562" w:rsidRPr="005E7A91" w:rsidRDefault="005E7A91" w:rsidP="000C0305">
            <w:pPr>
              <w:spacing w:before="0"/>
              <w:jc w:val="center"/>
              <w:rPr>
                <w:szCs w:val="22"/>
              </w:rPr>
            </w:pPr>
            <w:r>
              <w:rPr>
                <w:szCs w:val="22"/>
              </w:rPr>
              <w:t>(b)</w:t>
            </w:r>
          </w:p>
        </w:tc>
        <w:tc>
          <w:tcPr>
            <w:tcW w:w="3192" w:type="dxa"/>
          </w:tcPr>
          <w:p w:rsidR="007D7562" w:rsidRPr="005E7A91" w:rsidRDefault="005E7A91" w:rsidP="000C0305">
            <w:pPr>
              <w:spacing w:before="0"/>
              <w:jc w:val="center"/>
              <w:rPr>
                <w:szCs w:val="22"/>
              </w:rPr>
            </w:pPr>
            <w:r>
              <w:rPr>
                <w:szCs w:val="22"/>
              </w:rPr>
              <w:t>(c)</w:t>
            </w:r>
          </w:p>
        </w:tc>
      </w:tr>
    </w:tbl>
    <w:p w:rsidR="007D7562" w:rsidRPr="00A36093" w:rsidRDefault="007D7562" w:rsidP="005E7A91">
      <w:pPr>
        <w:jc w:val="center"/>
        <w:rPr>
          <w:b/>
          <w:szCs w:val="22"/>
        </w:rPr>
      </w:pPr>
      <w:proofErr w:type="gramStart"/>
      <w:r w:rsidRPr="00A36093">
        <w:rPr>
          <w:b/>
          <w:szCs w:val="22"/>
        </w:rPr>
        <w:t>Figure 1.</w:t>
      </w:r>
      <w:proofErr w:type="gramEnd"/>
      <w:r w:rsidRPr="00A36093">
        <w:rPr>
          <w:b/>
          <w:szCs w:val="22"/>
        </w:rPr>
        <w:t xml:space="preserve"> </w:t>
      </w:r>
      <w:r w:rsidR="005E7A91" w:rsidRPr="00A36093">
        <w:rPr>
          <w:b/>
          <w:szCs w:val="22"/>
        </w:rPr>
        <w:t>(a) Decoded base layer picture, (b) Cropped output base layer picture, (c) Cropped and padded base layer picture used for scaled reference</w:t>
      </w:r>
    </w:p>
    <w:p w:rsidR="000C0305" w:rsidDel="00321610" w:rsidRDefault="000C0305" w:rsidP="00546343">
      <w:pPr>
        <w:jc w:val="both"/>
        <w:rPr>
          <w:del w:id="1" w:author="Jill Boyce" w:date="2013-01-07T16:01:00Z"/>
          <w:szCs w:val="22"/>
        </w:rPr>
      </w:pPr>
    </w:p>
    <w:p w:rsidR="005E7A91" w:rsidRDefault="005E7A91" w:rsidP="00546343">
      <w:pPr>
        <w:jc w:val="both"/>
        <w:rPr>
          <w:szCs w:val="22"/>
        </w:rPr>
      </w:pPr>
      <w:r>
        <w:rPr>
          <w:szCs w:val="22"/>
        </w:rPr>
        <w:t xml:space="preserve">Figure 1 illustrates </w:t>
      </w:r>
      <w:r w:rsidR="000C0305">
        <w:rPr>
          <w:szCs w:val="22"/>
        </w:rPr>
        <w:t xml:space="preserve">base layer pictures for </w:t>
      </w:r>
      <w:r w:rsidR="00C93077">
        <w:rPr>
          <w:szCs w:val="22"/>
        </w:rPr>
        <w:t xml:space="preserve">the proposed process.  Fig 1(a) shows the decoded base layer picture, </w:t>
      </w:r>
      <w:r w:rsidR="000C0305">
        <w:rPr>
          <w:szCs w:val="22"/>
        </w:rPr>
        <w:t>which for this example has</w:t>
      </w:r>
      <w:r w:rsidR="00C93077">
        <w:rPr>
          <w:szCs w:val="22"/>
        </w:rPr>
        <w:t xml:space="preserve"> resolution </w:t>
      </w:r>
      <w:r w:rsidR="000C0305">
        <w:rPr>
          <w:szCs w:val="22"/>
        </w:rPr>
        <w:t xml:space="preserve">of </w:t>
      </w:r>
      <w:r w:rsidR="00C93077">
        <w:rPr>
          <w:szCs w:val="22"/>
        </w:rPr>
        <w:t xml:space="preserve">480x272.  Fig 1(b) shows the cropped output base layer picture, with a resolution of 480x270.  The two bottom lines (red and yellow), have been removed. The bottom line of the cropped </w:t>
      </w:r>
      <w:r w:rsidR="000C0305">
        <w:rPr>
          <w:szCs w:val="22"/>
        </w:rPr>
        <w:t xml:space="preserve">output </w:t>
      </w:r>
      <w:r w:rsidR="00C93077">
        <w:rPr>
          <w:szCs w:val="22"/>
        </w:rPr>
        <w:t xml:space="preserve">picture is blue.  Fig 1(c) shows </w:t>
      </w:r>
      <w:r w:rsidR="000C0305">
        <w:rPr>
          <w:szCs w:val="22"/>
        </w:rPr>
        <w:t xml:space="preserve">the </w:t>
      </w:r>
      <w:r w:rsidR="00C93077">
        <w:rPr>
          <w:szCs w:val="22"/>
        </w:rPr>
        <w:t xml:space="preserve">cropped and padded base layer which </w:t>
      </w:r>
      <w:r w:rsidR="000C0305">
        <w:rPr>
          <w:szCs w:val="22"/>
        </w:rPr>
        <w:t>is</w:t>
      </w:r>
      <w:r w:rsidR="00C93077">
        <w:rPr>
          <w:szCs w:val="22"/>
        </w:rPr>
        <w:t xml:space="preserve"> upsampled and then used as the scaled reference for inter-layer prediction.  It has a resolution of 480x272, with padding to fill the bottom two lines with the bottom line within the cropped picture, shown in blue.</w:t>
      </w:r>
    </w:p>
    <w:p w:rsidR="00015B08" w:rsidRDefault="00015B08" w:rsidP="00546343">
      <w:pPr>
        <w:jc w:val="both"/>
        <w:rPr>
          <w:szCs w:val="22"/>
        </w:rPr>
      </w:pPr>
      <w:r>
        <w:rPr>
          <w:szCs w:val="22"/>
        </w:rPr>
        <w:t xml:space="preserve">When coding a CU in the enhancement layer, prediction is performed from the corresponding CU in the base layer, i.e. in </w:t>
      </w:r>
      <w:proofErr w:type="spellStart"/>
      <w:r>
        <w:rPr>
          <w:szCs w:val="22"/>
        </w:rPr>
        <w:t>IntraBL</w:t>
      </w:r>
      <w:proofErr w:type="spellEnd"/>
      <w:r>
        <w:rPr>
          <w:szCs w:val="22"/>
        </w:rPr>
        <w:t xml:space="preserve"> mode.  Mismatch occurs between </w:t>
      </w:r>
      <w:r w:rsidR="00CF0F94">
        <w:rPr>
          <w:szCs w:val="22"/>
        </w:rPr>
        <w:t xml:space="preserve">prediction </w:t>
      </w:r>
      <w:r>
        <w:rPr>
          <w:szCs w:val="22"/>
        </w:rPr>
        <w:t xml:space="preserve">using the decoded base layer picture illustrated in Figure 1(a) vs. </w:t>
      </w:r>
      <w:r w:rsidR="00833CA4">
        <w:rPr>
          <w:szCs w:val="22"/>
        </w:rPr>
        <w:t xml:space="preserve">using </w:t>
      </w:r>
      <w:r>
        <w:rPr>
          <w:szCs w:val="22"/>
        </w:rPr>
        <w:t xml:space="preserve">the cropped and padded base layer picture illustrated in Figure 1(c), for those samples in the cropped region </w:t>
      </w:r>
      <w:r w:rsidR="00CF0F94">
        <w:rPr>
          <w:szCs w:val="22"/>
        </w:rPr>
        <w:t>of</w:t>
      </w:r>
      <w:r>
        <w:rPr>
          <w:szCs w:val="22"/>
        </w:rPr>
        <w:t xml:space="preserve"> the base layer picture.</w:t>
      </w:r>
    </w:p>
    <w:p w:rsidR="0056106F" w:rsidRDefault="0056106F" w:rsidP="0056106F">
      <w:pPr>
        <w:jc w:val="both"/>
        <w:rPr>
          <w:szCs w:val="22"/>
        </w:rPr>
      </w:pPr>
      <w:r>
        <w:rPr>
          <w:szCs w:val="22"/>
        </w:rPr>
        <w:t xml:space="preserve">When performing </w:t>
      </w:r>
      <w:proofErr w:type="spellStart"/>
      <w:r>
        <w:rPr>
          <w:szCs w:val="22"/>
        </w:rPr>
        <w:t>upsampling</w:t>
      </w:r>
      <w:proofErr w:type="spellEnd"/>
      <w:r>
        <w:rPr>
          <w:szCs w:val="22"/>
        </w:rPr>
        <w:t xml:space="preserve">, neighboring samples are used </w:t>
      </w:r>
      <w:r w:rsidR="0089178E">
        <w:rPr>
          <w:szCs w:val="22"/>
        </w:rPr>
        <w:t>by</w:t>
      </w:r>
      <w:r>
        <w:rPr>
          <w:szCs w:val="22"/>
        </w:rPr>
        <w:t xml:space="preserve"> the </w:t>
      </w:r>
      <w:proofErr w:type="spellStart"/>
      <w:r>
        <w:rPr>
          <w:szCs w:val="22"/>
        </w:rPr>
        <w:t>upsampling</w:t>
      </w:r>
      <w:proofErr w:type="spellEnd"/>
      <w:r>
        <w:rPr>
          <w:szCs w:val="22"/>
        </w:rPr>
        <w:t xml:space="preserve"> filter. So, anytime the base layer resolution uses output cropping, the </w:t>
      </w:r>
      <w:proofErr w:type="spellStart"/>
      <w:r>
        <w:rPr>
          <w:szCs w:val="22"/>
        </w:rPr>
        <w:t>upsampled</w:t>
      </w:r>
      <w:proofErr w:type="spellEnd"/>
      <w:r>
        <w:rPr>
          <w:szCs w:val="22"/>
        </w:rPr>
        <w:t xml:space="preserve"> </w:t>
      </w:r>
      <w:r w:rsidR="001711F0">
        <w:rPr>
          <w:szCs w:val="22"/>
        </w:rPr>
        <w:t>base</w:t>
      </w:r>
      <w:r>
        <w:rPr>
          <w:szCs w:val="22"/>
        </w:rPr>
        <w:t xml:space="preserve"> layer picture could have different values</w:t>
      </w:r>
      <w:r w:rsidR="00CF0F94">
        <w:rPr>
          <w:szCs w:val="22"/>
        </w:rPr>
        <w:t xml:space="preserve"> for samples near the edge of the cropped region,</w:t>
      </w:r>
      <w:r>
        <w:rPr>
          <w:szCs w:val="22"/>
        </w:rPr>
        <w:t xml:space="preserve"> depending on whether the </w:t>
      </w:r>
      <w:proofErr w:type="spellStart"/>
      <w:r>
        <w:rPr>
          <w:szCs w:val="22"/>
        </w:rPr>
        <w:t>upsampling</w:t>
      </w:r>
      <w:proofErr w:type="spellEnd"/>
      <w:r>
        <w:rPr>
          <w:szCs w:val="22"/>
        </w:rPr>
        <w:t xml:space="preserve"> filter is applied to the </w:t>
      </w:r>
      <w:r w:rsidR="001711F0">
        <w:rPr>
          <w:szCs w:val="22"/>
        </w:rPr>
        <w:t>de</w:t>
      </w:r>
      <w:r>
        <w:rPr>
          <w:szCs w:val="22"/>
        </w:rPr>
        <w:t xml:space="preserve">coded </w:t>
      </w:r>
      <w:r w:rsidR="001711F0">
        <w:rPr>
          <w:szCs w:val="22"/>
        </w:rPr>
        <w:t>base</w:t>
      </w:r>
      <w:r>
        <w:rPr>
          <w:szCs w:val="22"/>
        </w:rPr>
        <w:t xml:space="preserve"> layer picture or to the cropped and padded </w:t>
      </w:r>
      <w:r w:rsidR="001711F0">
        <w:rPr>
          <w:szCs w:val="22"/>
        </w:rPr>
        <w:t>base layer</w:t>
      </w:r>
      <w:r>
        <w:rPr>
          <w:szCs w:val="22"/>
        </w:rPr>
        <w:t xml:space="preserve"> picture.</w:t>
      </w:r>
    </w:p>
    <w:p w:rsidR="006350DE" w:rsidRDefault="0056106F" w:rsidP="00546343">
      <w:pPr>
        <w:jc w:val="both"/>
        <w:rPr>
          <w:szCs w:val="22"/>
        </w:rPr>
      </w:pPr>
      <w:r>
        <w:rPr>
          <w:szCs w:val="22"/>
        </w:rPr>
        <w:t xml:space="preserve">The </w:t>
      </w:r>
      <w:proofErr w:type="spellStart"/>
      <w:r>
        <w:rPr>
          <w:szCs w:val="22"/>
        </w:rPr>
        <w:t>SMuC</w:t>
      </w:r>
      <w:proofErr w:type="spellEnd"/>
      <w:r>
        <w:rPr>
          <w:szCs w:val="22"/>
        </w:rPr>
        <w:t xml:space="preserve"> software uses samples in the cropping region during the </w:t>
      </w:r>
      <w:proofErr w:type="spellStart"/>
      <w:r>
        <w:rPr>
          <w:szCs w:val="22"/>
        </w:rPr>
        <w:t>upsampling</w:t>
      </w:r>
      <w:proofErr w:type="spellEnd"/>
      <w:r>
        <w:rPr>
          <w:szCs w:val="22"/>
        </w:rPr>
        <w:t xml:space="preserve"> operation when an HEVC base layer is used</w:t>
      </w:r>
      <w:r w:rsidR="0089178E">
        <w:rPr>
          <w:szCs w:val="22"/>
        </w:rPr>
        <w:t>, e.g. it uses the coded reference picture</w:t>
      </w:r>
      <w:r>
        <w:rPr>
          <w:szCs w:val="22"/>
        </w:rPr>
        <w:t xml:space="preserve">.  However, the AVC base layer support in the </w:t>
      </w:r>
      <w:proofErr w:type="spellStart"/>
      <w:r>
        <w:rPr>
          <w:szCs w:val="22"/>
        </w:rPr>
        <w:t>SMuC</w:t>
      </w:r>
      <w:proofErr w:type="spellEnd"/>
      <w:r>
        <w:rPr>
          <w:szCs w:val="22"/>
        </w:rPr>
        <w:t xml:space="preserve"> software has already been modified to use the proposed method, </w:t>
      </w:r>
      <w:r w:rsidR="0089178E">
        <w:rPr>
          <w:szCs w:val="22"/>
        </w:rPr>
        <w:t xml:space="preserve">e.g. it </w:t>
      </w:r>
      <w:r w:rsidR="005C20FE">
        <w:rPr>
          <w:szCs w:val="22"/>
        </w:rPr>
        <w:t xml:space="preserve">applies </w:t>
      </w:r>
      <w:proofErr w:type="spellStart"/>
      <w:r w:rsidR="005C20FE">
        <w:rPr>
          <w:szCs w:val="22"/>
        </w:rPr>
        <w:t>upsampling</w:t>
      </w:r>
      <w:proofErr w:type="spellEnd"/>
      <w:r w:rsidR="005C20FE">
        <w:rPr>
          <w:szCs w:val="22"/>
        </w:rPr>
        <w:t xml:space="preserve"> to</w:t>
      </w:r>
      <w:r w:rsidR="0089178E">
        <w:rPr>
          <w:szCs w:val="22"/>
        </w:rPr>
        <w:t xml:space="preserve"> the cropped and padded </w:t>
      </w:r>
      <w:r w:rsidR="00397DC8">
        <w:rPr>
          <w:szCs w:val="22"/>
        </w:rPr>
        <w:t>base</w:t>
      </w:r>
      <w:r w:rsidR="0089178E">
        <w:rPr>
          <w:szCs w:val="22"/>
        </w:rPr>
        <w:t xml:space="preserve"> </w:t>
      </w:r>
      <w:r w:rsidR="00397DC8">
        <w:rPr>
          <w:szCs w:val="22"/>
        </w:rPr>
        <w:t xml:space="preserve">layer </w:t>
      </w:r>
      <w:r w:rsidR="0089178E">
        <w:rPr>
          <w:szCs w:val="22"/>
        </w:rPr>
        <w:t xml:space="preserve">picture.  This means that </w:t>
      </w:r>
      <w:r>
        <w:rPr>
          <w:szCs w:val="22"/>
        </w:rPr>
        <w:t xml:space="preserve">that HEVC and AVC </w:t>
      </w:r>
      <w:r w:rsidR="0089178E">
        <w:rPr>
          <w:szCs w:val="22"/>
        </w:rPr>
        <w:t xml:space="preserve">base </w:t>
      </w:r>
      <w:r>
        <w:rPr>
          <w:szCs w:val="22"/>
        </w:rPr>
        <w:t>layers are currently treated differently</w:t>
      </w:r>
      <w:r w:rsidR="0089178E">
        <w:rPr>
          <w:szCs w:val="22"/>
        </w:rPr>
        <w:t xml:space="preserve"> in the </w:t>
      </w:r>
      <w:proofErr w:type="spellStart"/>
      <w:r w:rsidR="0089178E">
        <w:rPr>
          <w:szCs w:val="22"/>
        </w:rPr>
        <w:t>SMuC</w:t>
      </w:r>
      <w:proofErr w:type="spellEnd"/>
      <w:r>
        <w:rPr>
          <w:szCs w:val="22"/>
        </w:rPr>
        <w:t xml:space="preserve">. </w:t>
      </w:r>
      <w:r w:rsidR="00BA4A43">
        <w:rPr>
          <w:szCs w:val="22"/>
        </w:rPr>
        <w:t>Most of t</w:t>
      </w:r>
      <w:r w:rsidR="006350DE">
        <w:rPr>
          <w:szCs w:val="22"/>
        </w:rPr>
        <w:t xml:space="preserve">he common test conditions currently in use for the </w:t>
      </w:r>
      <w:r w:rsidR="00E271B0">
        <w:rPr>
          <w:szCs w:val="22"/>
        </w:rPr>
        <w:t>SHVC</w:t>
      </w:r>
      <w:r w:rsidR="00570B53">
        <w:rPr>
          <w:szCs w:val="22"/>
        </w:rPr>
        <w:t xml:space="preserve"> </w:t>
      </w:r>
      <w:r w:rsidR="006350DE">
        <w:rPr>
          <w:szCs w:val="22"/>
        </w:rPr>
        <w:t xml:space="preserve">TEs do not include resolutions that require output cropping.  </w:t>
      </w:r>
      <w:r w:rsidR="00BA4A43">
        <w:rPr>
          <w:szCs w:val="22"/>
        </w:rPr>
        <w:t>All</w:t>
      </w:r>
      <w:r w:rsidR="00000E68">
        <w:rPr>
          <w:szCs w:val="22"/>
        </w:rPr>
        <w:t xml:space="preserve"> picture dimensions of enhancement layers in the common test conditions are divisible by 8.</w:t>
      </w:r>
      <w:r w:rsidR="00BA4A43">
        <w:rPr>
          <w:szCs w:val="22"/>
        </w:rPr>
        <w:t xml:space="preserve">  </w:t>
      </w:r>
      <w:r w:rsidR="00085C82">
        <w:rPr>
          <w:szCs w:val="22"/>
        </w:rPr>
        <w:t>However, f</w:t>
      </w:r>
      <w:r w:rsidR="00BA4A43">
        <w:rPr>
          <w:szCs w:val="22"/>
        </w:rPr>
        <w:t xml:space="preserve">or the 1920x1080 2x spatial scalability test, the 960x540 base </w:t>
      </w:r>
      <w:proofErr w:type="gramStart"/>
      <w:r w:rsidR="00BA4A43">
        <w:rPr>
          <w:szCs w:val="22"/>
        </w:rPr>
        <w:t>layer</w:t>
      </w:r>
      <w:proofErr w:type="gramEnd"/>
      <w:r w:rsidR="00BA4A43">
        <w:rPr>
          <w:szCs w:val="22"/>
        </w:rPr>
        <w:t xml:space="preserve"> is coded as 960x544 and uses output cropping.</w:t>
      </w:r>
      <w:r w:rsidR="00000E68">
        <w:rPr>
          <w:szCs w:val="22"/>
        </w:rPr>
        <w:t xml:space="preserve"> </w:t>
      </w:r>
      <w:r w:rsidR="0089178E">
        <w:rPr>
          <w:szCs w:val="22"/>
        </w:rPr>
        <w:t xml:space="preserve">This is the only </w:t>
      </w:r>
      <w:r w:rsidR="005A68C0">
        <w:rPr>
          <w:szCs w:val="22"/>
        </w:rPr>
        <w:t xml:space="preserve">common conditions </w:t>
      </w:r>
      <w:r w:rsidR="0089178E">
        <w:rPr>
          <w:szCs w:val="22"/>
        </w:rPr>
        <w:t>test case where the proposed method would have an impact.</w:t>
      </w:r>
      <w:r w:rsidR="00000E68">
        <w:rPr>
          <w:szCs w:val="22"/>
        </w:rPr>
        <w:t xml:space="preserve"> </w:t>
      </w:r>
    </w:p>
    <w:p w:rsidR="0089178E" w:rsidRDefault="0089178E" w:rsidP="0089178E">
      <w:pPr>
        <w:jc w:val="both"/>
        <w:rPr>
          <w:szCs w:val="22"/>
        </w:rPr>
      </w:pPr>
      <w:r>
        <w:rPr>
          <w:szCs w:val="22"/>
        </w:rPr>
        <w:lastRenderedPageBreak/>
        <w:t xml:space="preserve">Padding can be further used in SHVC in other cases where the scaled </w:t>
      </w:r>
      <w:r w:rsidR="005A68C0">
        <w:rPr>
          <w:szCs w:val="22"/>
        </w:rPr>
        <w:t>base</w:t>
      </w:r>
      <w:r>
        <w:rPr>
          <w:szCs w:val="22"/>
        </w:rPr>
        <w:t xml:space="preserve"> layer and enhancement layer do not exactly correspond, which is allowed in SVC, for example for a Region-of-Interest in the base layer.   The current </w:t>
      </w:r>
      <w:proofErr w:type="spellStart"/>
      <w:r>
        <w:rPr>
          <w:szCs w:val="22"/>
        </w:rPr>
        <w:t>SMuC</w:t>
      </w:r>
      <w:proofErr w:type="spellEnd"/>
      <w:r>
        <w:rPr>
          <w:szCs w:val="22"/>
        </w:rPr>
        <w:t xml:space="preserve"> does not provide support for base and enhancement layer resolutions that do not correspond exactly.</w:t>
      </w:r>
    </w:p>
    <w:p w:rsidR="0089178E" w:rsidDel="00321610" w:rsidRDefault="0089178E" w:rsidP="00546343">
      <w:pPr>
        <w:jc w:val="both"/>
        <w:rPr>
          <w:del w:id="2" w:author="Jill Boyce" w:date="2013-01-07T16:01:00Z"/>
          <w:szCs w:val="22"/>
        </w:rPr>
      </w:pPr>
    </w:p>
    <w:p w:rsidR="003F57D6" w:rsidRDefault="00530E1A" w:rsidP="00530E1A">
      <w:pPr>
        <w:pStyle w:val="Heading2"/>
      </w:pPr>
      <w:r>
        <w:t>SVC background</w:t>
      </w:r>
    </w:p>
    <w:p w:rsidR="00192DD6" w:rsidRDefault="003F57D6" w:rsidP="009234A5">
      <w:pPr>
        <w:jc w:val="both"/>
        <w:rPr>
          <w:szCs w:val="22"/>
        </w:rPr>
      </w:pPr>
      <w:r>
        <w:rPr>
          <w:szCs w:val="22"/>
        </w:rPr>
        <w:t>SVC does not require that the reference and enhancemen</w:t>
      </w:r>
      <w:r w:rsidR="00192DD6">
        <w:rPr>
          <w:szCs w:val="22"/>
        </w:rPr>
        <w:t>t layers precisely correspond, and scaling factors between the reference and enhancement layers are not explicitly transmitted.  Instead, for each layer the coded resolution is signaled in the SPS</w:t>
      </w:r>
      <w:r w:rsidR="0071208A">
        <w:rPr>
          <w:szCs w:val="22"/>
        </w:rPr>
        <w:t xml:space="preserve">, and the scaling factor </w:t>
      </w:r>
      <w:r w:rsidR="00CD6AF6">
        <w:rPr>
          <w:szCs w:val="22"/>
        </w:rPr>
        <w:t xml:space="preserve">between layers </w:t>
      </w:r>
      <w:r w:rsidR="0071208A">
        <w:rPr>
          <w:szCs w:val="22"/>
        </w:rPr>
        <w:t>can be calculated from those values</w:t>
      </w:r>
      <w:r w:rsidR="00192DD6">
        <w:rPr>
          <w:szCs w:val="22"/>
        </w:rPr>
        <w:t xml:space="preserve">.  </w:t>
      </w:r>
      <w:r w:rsidR="00CD6AF6">
        <w:rPr>
          <w:szCs w:val="22"/>
        </w:rPr>
        <w:t>I</w:t>
      </w:r>
      <w:r w:rsidR="00192DD6">
        <w:rPr>
          <w:szCs w:val="22"/>
        </w:rPr>
        <w:t>n the enhancement layer</w:t>
      </w:r>
      <w:r w:rsidR="0071208A">
        <w:rPr>
          <w:szCs w:val="22"/>
        </w:rPr>
        <w:t>,</w:t>
      </w:r>
      <w:r w:rsidR="00192DD6">
        <w:rPr>
          <w:szCs w:val="22"/>
        </w:rPr>
        <w:t xml:space="preserve"> </w:t>
      </w:r>
      <w:r w:rsidR="00B413C4">
        <w:rPr>
          <w:szCs w:val="22"/>
        </w:rPr>
        <w:t>offsets are signaled in the SVC SPS extension</w:t>
      </w:r>
      <w:r w:rsidR="0071208A">
        <w:rPr>
          <w:szCs w:val="22"/>
        </w:rPr>
        <w:t xml:space="preserve"> and/or in the slice header extension to indicate the offset </w:t>
      </w:r>
      <w:r w:rsidR="0071208A" w:rsidRPr="00355764">
        <w:rPr>
          <w:bCs/>
        </w:rPr>
        <w:t xml:space="preserve">between the </w:t>
      </w:r>
      <w:r w:rsidR="00F6388C">
        <w:rPr>
          <w:bCs/>
        </w:rPr>
        <w:t>corner</w:t>
      </w:r>
      <w:r w:rsidR="0071208A" w:rsidRPr="00355764">
        <w:rPr>
          <w:bCs/>
        </w:rPr>
        <w:t xml:space="preserve"> </w:t>
      </w:r>
      <w:proofErr w:type="spellStart"/>
      <w:r w:rsidR="0071208A" w:rsidRPr="00355764">
        <w:rPr>
          <w:bCs/>
        </w:rPr>
        <w:t>luma</w:t>
      </w:r>
      <w:proofErr w:type="spellEnd"/>
      <w:r w:rsidR="0071208A" w:rsidRPr="00355764">
        <w:rPr>
          <w:bCs/>
        </w:rPr>
        <w:t xml:space="preserve"> sample</w:t>
      </w:r>
      <w:r w:rsidR="00F6388C">
        <w:rPr>
          <w:bCs/>
        </w:rPr>
        <w:t>s</w:t>
      </w:r>
      <w:r w:rsidR="0071208A" w:rsidRPr="00355764">
        <w:rPr>
          <w:bCs/>
        </w:rPr>
        <w:t xml:space="preserve"> of a </w:t>
      </w:r>
      <w:r w:rsidR="0071208A">
        <w:rPr>
          <w:bCs/>
        </w:rPr>
        <w:t>scaled</w:t>
      </w:r>
      <w:r w:rsidR="0071208A" w:rsidRPr="00355764">
        <w:rPr>
          <w:bCs/>
        </w:rPr>
        <w:t xml:space="preserve"> </w:t>
      </w:r>
      <w:r w:rsidR="0071208A">
        <w:rPr>
          <w:bCs/>
        </w:rPr>
        <w:t xml:space="preserve">reference </w:t>
      </w:r>
      <w:r w:rsidR="0071208A" w:rsidRPr="00355764">
        <w:rPr>
          <w:bCs/>
        </w:rPr>
        <w:t xml:space="preserve">layer picture used for inter-layer prediction and the </w:t>
      </w:r>
      <w:r w:rsidR="00F6388C">
        <w:rPr>
          <w:bCs/>
        </w:rPr>
        <w:t>corner</w:t>
      </w:r>
      <w:r w:rsidR="0071208A" w:rsidRPr="00355764">
        <w:rPr>
          <w:bCs/>
        </w:rPr>
        <w:t xml:space="preserve"> </w:t>
      </w:r>
      <w:proofErr w:type="spellStart"/>
      <w:r w:rsidR="0071208A" w:rsidRPr="00355764">
        <w:rPr>
          <w:bCs/>
        </w:rPr>
        <w:t>luma</w:t>
      </w:r>
      <w:proofErr w:type="spellEnd"/>
      <w:r w:rsidR="0071208A" w:rsidRPr="00355764">
        <w:rPr>
          <w:bCs/>
        </w:rPr>
        <w:t xml:space="preserve"> sample</w:t>
      </w:r>
      <w:r w:rsidR="00F6388C">
        <w:rPr>
          <w:bCs/>
        </w:rPr>
        <w:t>s</w:t>
      </w:r>
      <w:r w:rsidR="0071208A" w:rsidRPr="00355764">
        <w:rPr>
          <w:bCs/>
        </w:rPr>
        <w:t xml:space="preserve"> of the </w:t>
      </w:r>
      <w:r w:rsidR="0071208A">
        <w:rPr>
          <w:bCs/>
        </w:rPr>
        <w:t>enhancement</w:t>
      </w:r>
      <w:r w:rsidR="0071208A" w:rsidRPr="00355764">
        <w:rPr>
          <w:bCs/>
        </w:rPr>
        <w:t xml:space="preserve"> layer picture</w:t>
      </w:r>
      <w:r w:rsidR="00B413C4">
        <w:rPr>
          <w:szCs w:val="22"/>
        </w:rPr>
        <w:t xml:space="preserve">: </w:t>
      </w:r>
      <w:r w:rsidR="00192DD6" w:rsidRPr="009363D9">
        <w:rPr>
          <w:bCs/>
        </w:rPr>
        <w:t>scaled_ref_layer_left_offset</w:t>
      </w:r>
      <w:r w:rsidR="00192DD6">
        <w:rPr>
          <w:bCs/>
        </w:rPr>
        <w:t xml:space="preserve">, </w:t>
      </w:r>
      <w:r w:rsidR="00192DD6" w:rsidRPr="009363D9">
        <w:rPr>
          <w:bCs/>
        </w:rPr>
        <w:t>scaled_ref_layer_</w:t>
      </w:r>
      <w:r w:rsidR="00B413C4">
        <w:rPr>
          <w:bCs/>
        </w:rPr>
        <w:t>top</w:t>
      </w:r>
      <w:r w:rsidR="00192DD6" w:rsidRPr="009363D9">
        <w:rPr>
          <w:bCs/>
        </w:rPr>
        <w:t>_offset</w:t>
      </w:r>
      <w:r w:rsidR="00B413C4">
        <w:rPr>
          <w:bCs/>
        </w:rPr>
        <w:t xml:space="preserve">, </w:t>
      </w:r>
      <w:r w:rsidR="00B413C4" w:rsidRPr="009363D9">
        <w:rPr>
          <w:bCs/>
        </w:rPr>
        <w:t>scaled_ref_layer_</w:t>
      </w:r>
      <w:r w:rsidR="00B413C4">
        <w:rPr>
          <w:bCs/>
        </w:rPr>
        <w:t>right</w:t>
      </w:r>
      <w:r w:rsidR="00B413C4" w:rsidRPr="009363D9">
        <w:rPr>
          <w:bCs/>
        </w:rPr>
        <w:t>_offset</w:t>
      </w:r>
      <w:r w:rsidR="00B413C4">
        <w:rPr>
          <w:bCs/>
        </w:rPr>
        <w:t>,</w:t>
      </w:r>
      <w:r w:rsidR="00B413C4" w:rsidRPr="00B413C4">
        <w:rPr>
          <w:bCs/>
        </w:rPr>
        <w:t xml:space="preserve"> </w:t>
      </w:r>
      <w:r w:rsidR="00B413C4" w:rsidRPr="009363D9">
        <w:rPr>
          <w:bCs/>
        </w:rPr>
        <w:t>scaled_ref_layer_</w:t>
      </w:r>
      <w:r w:rsidR="00B413C4">
        <w:rPr>
          <w:bCs/>
        </w:rPr>
        <w:t>bottom</w:t>
      </w:r>
      <w:r w:rsidR="00B413C4" w:rsidRPr="009363D9">
        <w:rPr>
          <w:bCs/>
        </w:rPr>
        <w:t>_offset</w:t>
      </w:r>
      <w:r w:rsidR="00B413C4">
        <w:rPr>
          <w:bCs/>
        </w:rPr>
        <w:t>.</w:t>
      </w:r>
      <w:r w:rsidR="00417CF6">
        <w:rPr>
          <w:bCs/>
        </w:rPr>
        <w:t xml:space="preserve">  The values may be either positive or negative, </w:t>
      </w:r>
      <w:r w:rsidR="0071208A">
        <w:rPr>
          <w:bCs/>
        </w:rPr>
        <w:t>indicating</w:t>
      </w:r>
      <w:r w:rsidR="00417CF6">
        <w:rPr>
          <w:bCs/>
        </w:rPr>
        <w:t xml:space="preserve"> tha</w:t>
      </w:r>
      <w:r w:rsidR="0071208A">
        <w:rPr>
          <w:bCs/>
        </w:rPr>
        <w:t xml:space="preserve">t the scaled reference layer may be </w:t>
      </w:r>
      <w:r w:rsidR="00417CF6">
        <w:rPr>
          <w:bCs/>
        </w:rPr>
        <w:t xml:space="preserve">larger or smaller than the enhancement layer.  </w:t>
      </w:r>
      <w:r w:rsidR="0071208A">
        <w:rPr>
          <w:bCs/>
        </w:rPr>
        <w:t>For some samples in the enhancement layer picture there may be no available corresponding sample in the scaled reference layer picture.</w:t>
      </w:r>
    </w:p>
    <w:p w:rsidR="00B413C4" w:rsidRDefault="00417CF6" w:rsidP="009234A5">
      <w:pPr>
        <w:jc w:val="both"/>
        <w:rPr>
          <w:szCs w:val="22"/>
        </w:rPr>
      </w:pPr>
      <w:r>
        <w:rPr>
          <w:szCs w:val="22"/>
        </w:rPr>
        <w:t xml:space="preserve">In SVC, when coding an individual MB, the corresponding reference layer </w:t>
      </w:r>
      <w:r w:rsidR="00955ADE">
        <w:rPr>
          <w:szCs w:val="22"/>
        </w:rPr>
        <w:t>sample locations</w:t>
      </w:r>
      <w:r w:rsidR="0071208A">
        <w:rPr>
          <w:szCs w:val="22"/>
        </w:rPr>
        <w:t xml:space="preserve"> are identified.  W</w:t>
      </w:r>
      <w:r w:rsidR="00955ADE">
        <w:rPr>
          <w:szCs w:val="22"/>
        </w:rPr>
        <w:t>hen coding a</w:t>
      </w:r>
      <w:r w:rsidR="007F3773">
        <w:rPr>
          <w:szCs w:val="22"/>
        </w:rPr>
        <w:t>n</w:t>
      </w:r>
      <w:r w:rsidR="00955ADE">
        <w:rPr>
          <w:szCs w:val="22"/>
        </w:rPr>
        <w:t xml:space="preserve"> MB in which </w:t>
      </w:r>
      <w:r>
        <w:rPr>
          <w:szCs w:val="22"/>
        </w:rPr>
        <w:t>any of the corresponding reference sample</w:t>
      </w:r>
      <w:r w:rsidR="00955ADE">
        <w:rPr>
          <w:szCs w:val="22"/>
        </w:rPr>
        <w:t xml:space="preserve"> location</w:t>
      </w:r>
      <w:r>
        <w:rPr>
          <w:szCs w:val="22"/>
        </w:rPr>
        <w:t xml:space="preserve">s are unavailable, as determined using the InCropWindow( ) function, the MB cannot be coded using inter-layer prediction.  In that case, syntax elements </w:t>
      </w:r>
      <w:r w:rsidR="0071208A">
        <w:rPr>
          <w:szCs w:val="22"/>
        </w:rPr>
        <w:t>used for signaling</w:t>
      </w:r>
      <w:r>
        <w:rPr>
          <w:szCs w:val="22"/>
        </w:rPr>
        <w:t xml:space="preserve"> inter-layer prediction modes</w:t>
      </w:r>
      <w:r w:rsidR="0071208A">
        <w:rPr>
          <w:szCs w:val="22"/>
        </w:rPr>
        <w:t xml:space="preserve"> are not present in the bitstream for the MB</w:t>
      </w:r>
      <w:r>
        <w:rPr>
          <w:szCs w:val="22"/>
        </w:rPr>
        <w:t xml:space="preserve">, </w:t>
      </w:r>
      <w:r w:rsidR="0071208A">
        <w:rPr>
          <w:szCs w:val="22"/>
        </w:rPr>
        <w:t xml:space="preserve">such as </w:t>
      </w:r>
      <w:r>
        <w:rPr>
          <w:szCs w:val="22"/>
        </w:rPr>
        <w:t>base_mode_flag</w:t>
      </w:r>
      <w:r w:rsidR="00ED3EB8">
        <w:rPr>
          <w:szCs w:val="22"/>
        </w:rPr>
        <w:t>,</w:t>
      </w:r>
      <w:r>
        <w:rPr>
          <w:szCs w:val="22"/>
        </w:rPr>
        <w:t xml:space="preserve"> residual_prediction_flag,</w:t>
      </w:r>
      <w:r w:rsidR="00ED3EB8" w:rsidRPr="00ED3EB8">
        <w:rPr>
          <w:b/>
          <w:bCs/>
        </w:rPr>
        <w:t xml:space="preserve"> </w:t>
      </w:r>
      <w:r w:rsidR="00ED3EB8" w:rsidRPr="00ED3EB8">
        <w:rPr>
          <w:bCs/>
        </w:rPr>
        <w:t>motion_prediction_flag_l0 and motion_prediction_flag__l1</w:t>
      </w:r>
      <w:r>
        <w:rPr>
          <w:szCs w:val="22"/>
        </w:rPr>
        <w:t xml:space="preserve">.   An excerpt from the SVC </w:t>
      </w:r>
      <w:r w:rsidR="00955ADE">
        <w:rPr>
          <w:szCs w:val="22"/>
        </w:rPr>
        <w:t>MB layer syntax is copied below, with the InCropWindow( ) function highlighted.</w:t>
      </w:r>
      <w:r>
        <w:rPr>
          <w:szCs w:val="22"/>
        </w:rPr>
        <w:t xml:space="preserve">  </w:t>
      </w:r>
    </w:p>
    <w:p w:rsidR="00417CF6" w:rsidRDefault="00417CF6" w:rsidP="009234A5">
      <w:pPr>
        <w:jc w:val="both"/>
        <w:rPr>
          <w:szCs w:val="22"/>
        </w:rPr>
      </w:pPr>
    </w:p>
    <w:tbl>
      <w:tblPr>
        <w:tblW w:w="8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513"/>
        <w:gridCol w:w="613"/>
        <w:gridCol w:w="1261"/>
      </w:tblGrid>
      <w:tr w:rsidR="00417CF6" w:rsidRPr="00355764" w:rsidTr="008856CC">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syntax"/>
              <w:keepNext w:val="0"/>
              <w:keepLines w:val="0"/>
            </w:pPr>
            <w:r w:rsidRPr="00355764">
              <w:t>macroblock_layer_in_scalable_extension( ) {</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heading"/>
              <w:keepNext w:val="0"/>
              <w:keepLines w:val="0"/>
              <w:jc w:val="center"/>
            </w:pPr>
            <w:r w:rsidRPr="00355764">
              <w:t>C</w:t>
            </w: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heading"/>
              <w:keepNext w:val="0"/>
              <w:keepLines w:val="0"/>
            </w:pPr>
            <w:r w:rsidRPr="00355764">
              <w:t>Descriptor</w:t>
            </w:r>
          </w:p>
        </w:tc>
      </w:tr>
      <w:tr w:rsidR="00417CF6" w:rsidRPr="00355764" w:rsidTr="008856CC">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syntax"/>
              <w:keepNext w:val="0"/>
              <w:keepLines w:val="0"/>
            </w:pPr>
            <w:r w:rsidRPr="00355764">
              <w:tab/>
              <w:t xml:space="preserve">if( </w:t>
            </w:r>
            <w:r w:rsidRPr="00417CF6">
              <w:rPr>
                <w:highlight w:val="yellow"/>
              </w:rPr>
              <w:t>InCropWindow( CurrMbAddr )</w:t>
            </w:r>
            <w:r w:rsidRPr="00355764">
              <w:t xml:space="preserve">  &amp;&amp;  adaptive_base_mode_flag )</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heading"/>
              <w:keepNext w:val="0"/>
              <w:keepLines w:val="0"/>
              <w:jc w:val="center"/>
              <w:rPr>
                <w:b w:val="0"/>
                <w:bCs w:val="0"/>
              </w:rP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heading"/>
              <w:keepNext w:val="0"/>
              <w:keepLines w:val="0"/>
              <w:rPr>
                <w:b w:val="0"/>
                <w:bCs w:val="0"/>
              </w:rPr>
            </w:pPr>
          </w:p>
        </w:tc>
      </w:tr>
      <w:tr w:rsidR="00417CF6" w:rsidRPr="00355764" w:rsidTr="008856CC">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syntax"/>
              <w:keepNext w:val="0"/>
              <w:keepLines w:val="0"/>
              <w:rPr>
                <w:b/>
              </w:rPr>
            </w:pPr>
            <w:r w:rsidRPr="00355764">
              <w:tab/>
            </w:r>
            <w:r w:rsidRPr="00355764">
              <w:rPr>
                <w:b/>
                <w:bCs/>
              </w:rPr>
              <w:tab/>
            </w:r>
            <w:r w:rsidRPr="00355764">
              <w:rPr>
                <w:b/>
              </w:rPr>
              <w:t>base_mode_flag</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jc w:val="center"/>
            </w:pPr>
            <w:r w:rsidRPr="00355764">
              <w:t>2</w:t>
            </w: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pPr>
            <w:r w:rsidRPr="00355764">
              <w:t>u(1) | ae(v)</w:t>
            </w:r>
          </w:p>
        </w:tc>
      </w:tr>
      <w:tr w:rsidR="00417CF6" w:rsidRPr="00355764" w:rsidTr="008856CC">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syntax"/>
              <w:keepNext w:val="0"/>
              <w:keepLines w:val="0"/>
            </w:pPr>
            <w:r>
              <w:t>…</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jc w:val="cente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pPr>
          </w:p>
        </w:tc>
      </w:tr>
      <w:tr w:rsidR="00417CF6" w:rsidRPr="00355764" w:rsidTr="008856CC">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syntax"/>
              <w:keepNext w:val="0"/>
              <w:keepLines w:val="0"/>
            </w:pPr>
            <w:r w:rsidRPr="00355764">
              <w:tab/>
            </w:r>
            <w:r w:rsidRPr="00355764">
              <w:tab/>
              <w:t xml:space="preserve">if( adaptive_residual_prediction_flag  &amp;&amp;  slice_type  !=  </w:t>
            </w:r>
            <w:r w:rsidRPr="004D637A">
              <w:rPr>
                <w:lang w:val="fr-CH"/>
              </w:rPr>
              <w:t>EI  &amp;&amp;</w:t>
            </w:r>
            <w:r w:rsidRPr="004D637A">
              <w:rPr>
                <w:lang w:val="fr-CH"/>
              </w:rPr>
              <w:br/>
            </w:r>
            <w:r w:rsidRPr="004D637A">
              <w:rPr>
                <w:lang w:val="fr-CH"/>
              </w:rPr>
              <w:tab/>
            </w:r>
            <w:r w:rsidRPr="004D637A">
              <w:rPr>
                <w:lang w:val="fr-CH"/>
              </w:rPr>
              <w:tab/>
            </w:r>
            <w:r w:rsidRPr="004D637A">
              <w:rPr>
                <w:lang w:val="fr-CH"/>
              </w:rPr>
              <w:tab/>
              <w:t>( base_mode_flag  | |</w:t>
            </w:r>
            <w:r w:rsidRPr="004D637A">
              <w:rPr>
                <w:lang w:val="fr-CH"/>
              </w:rPr>
              <w:br/>
            </w:r>
            <w:r w:rsidRPr="004D637A">
              <w:rPr>
                <w:lang w:val="fr-CH"/>
              </w:rPr>
              <w:tab/>
            </w:r>
            <w:r w:rsidRPr="004D637A">
              <w:rPr>
                <w:lang w:val="fr-CH"/>
              </w:rPr>
              <w:tab/>
            </w:r>
            <w:r w:rsidRPr="004D637A">
              <w:rPr>
                <w:lang w:val="fr-CH"/>
              </w:rPr>
              <w:tab/>
              <w:t xml:space="preserve">  ( MbPartPredMode( mb_type, 0 )  !=  </w:t>
            </w:r>
            <w:r w:rsidRPr="00355764">
              <w:t>Intra_16x16  &amp;&amp;</w:t>
            </w:r>
            <w:r w:rsidRPr="00355764">
              <w:br/>
            </w:r>
            <w:r w:rsidRPr="00355764">
              <w:tab/>
            </w:r>
            <w:r w:rsidRPr="00355764">
              <w:tab/>
            </w:r>
            <w:r w:rsidRPr="00355764">
              <w:tab/>
            </w:r>
            <w:r w:rsidRPr="00355764">
              <w:tab/>
              <w:t>MbPartPredMode( mb_type, 0 )  !=  Intra_8x8  &amp;&amp;</w:t>
            </w:r>
            <w:r w:rsidRPr="00355764">
              <w:br/>
            </w:r>
            <w:r w:rsidRPr="00355764">
              <w:tab/>
            </w:r>
            <w:r w:rsidRPr="00355764">
              <w:tab/>
            </w:r>
            <w:r w:rsidRPr="00355764">
              <w:tab/>
            </w:r>
            <w:r w:rsidRPr="00355764">
              <w:tab/>
              <w:t>MbPartPredMode( mb_type, 0 )  !=  Intra_4x4  &amp;&amp;</w:t>
            </w:r>
            <w:r w:rsidRPr="00355764">
              <w:br/>
            </w:r>
            <w:r w:rsidRPr="00355764">
              <w:tab/>
            </w:r>
            <w:r w:rsidRPr="00355764">
              <w:tab/>
            </w:r>
            <w:r w:rsidRPr="00355764">
              <w:tab/>
            </w:r>
            <w:r w:rsidRPr="00355764">
              <w:tab/>
            </w:r>
            <w:r w:rsidRPr="00417CF6">
              <w:rPr>
                <w:highlight w:val="yellow"/>
              </w:rPr>
              <w:t>InCropWindow( CurrMbAddr )</w:t>
            </w:r>
            <w:r w:rsidRPr="00355764">
              <w:t xml:space="preserve"> ) ) )</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jc w:val="cente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pPr>
          </w:p>
        </w:tc>
      </w:tr>
      <w:tr w:rsidR="00417CF6" w:rsidRPr="00355764" w:rsidTr="008856CC">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syntax"/>
              <w:keepNext w:val="0"/>
              <w:keepLines w:val="0"/>
            </w:pPr>
            <w:r w:rsidRPr="00355764">
              <w:tab/>
            </w:r>
            <w:r w:rsidRPr="00355764">
              <w:tab/>
            </w:r>
            <w:r w:rsidRPr="00355764">
              <w:tab/>
            </w:r>
            <w:r w:rsidRPr="00355764">
              <w:rPr>
                <w:b/>
                <w:bCs/>
              </w:rPr>
              <w:t>residual_prediction_flag</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jc w:val="center"/>
            </w:pPr>
            <w:r w:rsidRPr="00355764">
              <w:t>2</w:t>
            </w: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pPr>
            <w:r w:rsidRPr="00355764">
              <w:t>u(1) | ae(v)</w:t>
            </w:r>
          </w:p>
        </w:tc>
      </w:tr>
      <w:tr w:rsidR="00417CF6" w:rsidRPr="00355764" w:rsidTr="008856CC">
        <w:trPr>
          <w:cantSplit/>
          <w:jc w:val="center"/>
        </w:trPr>
        <w:tc>
          <w:tcPr>
            <w:tcW w:w="65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syntax"/>
              <w:keepNext w:val="0"/>
              <w:keepLines w:val="0"/>
            </w:pPr>
            <w:r>
              <w:t>…</w:t>
            </w:r>
          </w:p>
        </w:tc>
        <w:tc>
          <w:tcPr>
            <w:tcW w:w="613"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jc w:val="center"/>
            </w:pPr>
          </w:p>
        </w:tc>
        <w:tc>
          <w:tcPr>
            <w:tcW w:w="1261" w:type="dxa"/>
            <w:tcBorders>
              <w:top w:val="single" w:sz="4" w:space="0" w:color="auto"/>
              <w:left w:val="single" w:sz="4" w:space="0" w:color="auto"/>
              <w:bottom w:val="single" w:sz="4" w:space="0" w:color="auto"/>
              <w:right w:val="single" w:sz="4" w:space="0" w:color="auto"/>
            </w:tcBorders>
            <w:shd w:val="clear" w:color="auto" w:fill="FFFFFF"/>
          </w:tcPr>
          <w:p w:rsidR="00417CF6" w:rsidRPr="00355764" w:rsidRDefault="00417CF6" w:rsidP="008856CC">
            <w:pPr>
              <w:pStyle w:val="tablecell"/>
              <w:keepNext w:val="0"/>
              <w:keepLines w:val="0"/>
            </w:pPr>
          </w:p>
        </w:tc>
      </w:tr>
    </w:tbl>
    <w:p w:rsidR="00417CF6" w:rsidRDefault="00955ADE" w:rsidP="009234A5">
      <w:pPr>
        <w:jc w:val="both"/>
        <w:rPr>
          <w:szCs w:val="22"/>
        </w:rPr>
      </w:pPr>
      <w:r>
        <w:rPr>
          <w:szCs w:val="22"/>
        </w:rPr>
        <w:t>With this conditional syntax presence, t</w:t>
      </w:r>
      <w:r w:rsidR="00ED3EB8">
        <w:rPr>
          <w:szCs w:val="22"/>
        </w:rPr>
        <w:t xml:space="preserve">he parsing of the scalable enhancement layer is dependent upon having determined the availability of corresponding reference layer samples for each </w:t>
      </w:r>
      <w:r w:rsidR="00000E68">
        <w:rPr>
          <w:szCs w:val="22"/>
        </w:rPr>
        <w:t>sample in the</w:t>
      </w:r>
      <w:r w:rsidR="00ED3EB8">
        <w:rPr>
          <w:szCs w:val="22"/>
        </w:rPr>
        <w:t xml:space="preserve"> MB.  </w:t>
      </w:r>
      <w:r>
        <w:rPr>
          <w:szCs w:val="22"/>
        </w:rPr>
        <w:t xml:space="preserve"> </w:t>
      </w:r>
      <w:r w:rsidR="00000E68">
        <w:rPr>
          <w:szCs w:val="22"/>
        </w:rPr>
        <w:t xml:space="preserve">Coded </w:t>
      </w:r>
      <w:r>
        <w:rPr>
          <w:szCs w:val="22"/>
        </w:rPr>
        <w:t>MBs that contain mostly samples with corresponding reference layer sample locations available but some unavailable sample locations</w:t>
      </w:r>
      <w:r w:rsidR="00000E68">
        <w:rPr>
          <w:szCs w:val="22"/>
        </w:rPr>
        <w:t xml:space="preserve"> cannot benefit from inter-layer prediction, </w:t>
      </w:r>
      <w:r>
        <w:rPr>
          <w:szCs w:val="22"/>
        </w:rPr>
        <w:t xml:space="preserve">because </w:t>
      </w:r>
      <w:r w:rsidR="00000E68">
        <w:rPr>
          <w:szCs w:val="22"/>
        </w:rPr>
        <w:t>it</w:t>
      </w:r>
      <w:r>
        <w:rPr>
          <w:szCs w:val="22"/>
        </w:rPr>
        <w:t xml:space="preserve"> is not allowed.</w:t>
      </w:r>
    </w:p>
    <w:p w:rsidR="00152C12" w:rsidRDefault="00152C12" w:rsidP="00152C12">
      <w:pPr>
        <w:pStyle w:val="Heading1"/>
      </w:pPr>
      <w:r>
        <w:t>Proposal</w:t>
      </w:r>
    </w:p>
    <w:p w:rsidR="006A41C9" w:rsidRDefault="006A41C9" w:rsidP="006A41C9">
      <w:pPr>
        <w:pStyle w:val="Heading2"/>
      </w:pPr>
      <w:r>
        <w:t>Motivation</w:t>
      </w:r>
    </w:p>
    <w:p w:rsidR="00ED3EB8" w:rsidRDefault="00E271B0" w:rsidP="00ED3EB8">
      <w:pPr>
        <w:jc w:val="both"/>
        <w:rPr>
          <w:szCs w:val="22"/>
        </w:rPr>
      </w:pPr>
      <w:r>
        <w:rPr>
          <w:szCs w:val="22"/>
        </w:rPr>
        <w:t>SHVC</w:t>
      </w:r>
      <w:r w:rsidR="00ED3EB8">
        <w:rPr>
          <w:szCs w:val="22"/>
        </w:rPr>
        <w:t xml:space="preserve"> </w:t>
      </w:r>
      <w:r w:rsidR="00955ADE">
        <w:rPr>
          <w:szCs w:val="22"/>
        </w:rPr>
        <w:t>should</w:t>
      </w:r>
      <w:r w:rsidR="00ED3EB8">
        <w:rPr>
          <w:szCs w:val="22"/>
        </w:rPr>
        <w:t xml:space="preserve"> </w:t>
      </w:r>
      <w:r w:rsidR="00955ADE">
        <w:rPr>
          <w:szCs w:val="22"/>
        </w:rPr>
        <w:t>allow for a legacy base layer codec, and define the decoding operation with no mismatch</w:t>
      </w:r>
      <w:r w:rsidR="007F3773">
        <w:rPr>
          <w:szCs w:val="22"/>
        </w:rPr>
        <w:t xml:space="preserve"> between a legacy base layer codec and an integrated base layer codec</w:t>
      </w:r>
      <w:r w:rsidR="00955ADE">
        <w:rPr>
          <w:szCs w:val="22"/>
        </w:rPr>
        <w:t xml:space="preserve">.  Also, </w:t>
      </w:r>
      <w:r>
        <w:rPr>
          <w:szCs w:val="22"/>
        </w:rPr>
        <w:t>SHVC</w:t>
      </w:r>
      <w:r w:rsidR="00955ADE">
        <w:rPr>
          <w:szCs w:val="22"/>
        </w:rPr>
        <w:t xml:space="preserve"> should provide a similar degree of flexibility </w:t>
      </w:r>
      <w:r w:rsidR="007F3773">
        <w:rPr>
          <w:szCs w:val="22"/>
        </w:rPr>
        <w:t>to</w:t>
      </w:r>
      <w:r w:rsidR="00955ADE">
        <w:rPr>
          <w:szCs w:val="22"/>
        </w:rPr>
        <w:t xml:space="preserve"> SVC </w:t>
      </w:r>
      <w:r w:rsidR="007F3773">
        <w:rPr>
          <w:szCs w:val="22"/>
        </w:rPr>
        <w:t>in regards to</w:t>
      </w:r>
      <w:r w:rsidR="00ED3EB8">
        <w:rPr>
          <w:szCs w:val="22"/>
        </w:rPr>
        <w:t xml:space="preserve"> allowi</w:t>
      </w:r>
      <w:r w:rsidR="00955ADE">
        <w:rPr>
          <w:szCs w:val="22"/>
        </w:rPr>
        <w:t xml:space="preserve">ng the scaled reference layer size to not directly </w:t>
      </w:r>
      <w:r w:rsidR="00955ADE">
        <w:rPr>
          <w:szCs w:val="22"/>
        </w:rPr>
        <w:lastRenderedPageBreak/>
        <w:t xml:space="preserve">correspond to the </w:t>
      </w:r>
      <w:r w:rsidR="00ED3EB8">
        <w:rPr>
          <w:szCs w:val="22"/>
        </w:rPr>
        <w:t>enhancement layer</w:t>
      </w:r>
      <w:r w:rsidR="00DB6687">
        <w:rPr>
          <w:szCs w:val="22"/>
        </w:rPr>
        <w:t>, to support base layer ROI regions</w:t>
      </w:r>
      <w:r w:rsidR="00ED3EB8">
        <w:rPr>
          <w:szCs w:val="22"/>
        </w:rPr>
        <w:t xml:space="preserve">.  </w:t>
      </w:r>
      <w:r w:rsidR="007F3773">
        <w:rPr>
          <w:szCs w:val="22"/>
        </w:rPr>
        <w:t>Specific proposals to enable these features are described below.</w:t>
      </w:r>
    </w:p>
    <w:p w:rsidR="00ED3EB8" w:rsidRDefault="006A41C9" w:rsidP="00955ADE">
      <w:pPr>
        <w:pStyle w:val="Heading2"/>
      </w:pPr>
      <w:r>
        <w:t>Discussion</w:t>
      </w:r>
    </w:p>
    <w:p w:rsidR="00955ADE" w:rsidRDefault="00DB6687" w:rsidP="00ED3EB8">
      <w:pPr>
        <w:jc w:val="both"/>
        <w:rPr>
          <w:szCs w:val="22"/>
        </w:rPr>
      </w:pPr>
      <w:r>
        <w:rPr>
          <w:szCs w:val="22"/>
        </w:rPr>
        <w:t xml:space="preserve">In the </w:t>
      </w:r>
      <w:r w:rsidR="00E271B0">
        <w:rPr>
          <w:szCs w:val="22"/>
        </w:rPr>
        <w:t>SHVC</w:t>
      </w:r>
      <w:r>
        <w:rPr>
          <w:szCs w:val="22"/>
        </w:rPr>
        <w:t xml:space="preserve"> design, i</w:t>
      </w:r>
      <w:r w:rsidR="00955ADE">
        <w:rPr>
          <w:szCs w:val="22"/>
        </w:rPr>
        <w:t xml:space="preserve">nter-layer sample prediction </w:t>
      </w:r>
      <w:r w:rsidR="00833CA4">
        <w:rPr>
          <w:szCs w:val="22"/>
        </w:rPr>
        <w:t>is proposed to</w:t>
      </w:r>
      <w:r w:rsidR="00833CA4">
        <w:rPr>
          <w:szCs w:val="22"/>
        </w:rPr>
        <w:t xml:space="preserve"> </w:t>
      </w:r>
      <w:r w:rsidR="00955ADE">
        <w:rPr>
          <w:szCs w:val="22"/>
        </w:rPr>
        <w:t xml:space="preserve">be </w:t>
      </w:r>
      <w:r w:rsidR="007F3773">
        <w:rPr>
          <w:szCs w:val="22"/>
        </w:rPr>
        <w:t xml:space="preserve">performed using </w:t>
      </w:r>
      <w:r w:rsidR="00BA4A43">
        <w:rPr>
          <w:szCs w:val="22"/>
        </w:rPr>
        <w:t xml:space="preserve">the </w:t>
      </w:r>
      <w:r w:rsidR="007F3773">
        <w:rPr>
          <w:szCs w:val="22"/>
        </w:rPr>
        <w:t xml:space="preserve">output cropping window </w:t>
      </w:r>
      <w:r w:rsidR="00955ADE">
        <w:rPr>
          <w:szCs w:val="22"/>
        </w:rPr>
        <w:t xml:space="preserve">decoded reference layer picture, rather than the decoded reference layer picture itself.  </w:t>
      </w:r>
    </w:p>
    <w:p w:rsidR="00A10987" w:rsidRDefault="00A10987" w:rsidP="00ED3EB8">
      <w:pPr>
        <w:jc w:val="both"/>
        <w:rPr>
          <w:szCs w:val="22"/>
        </w:rPr>
      </w:pPr>
      <w:r>
        <w:rPr>
          <w:szCs w:val="22"/>
        </w:rPr>
        <w:t xml:space="preserve">The CU syntax in the current SMuC </w:t>
      </w:r>
      <w:r w:rsidR="00627874">
        <w:rPr>
          <w:szCs w:val="22"/>
        </w:rPr>
        <w:t xml:space="preserve">contains only a single inter-layer prediction mode syntax element, intra_bl_flag, and it is always present for enhancement layer CUs.  </w:t>
      </w:r>
      <w:r w:rsidR="00833CA4">
        <w:rPr>
          <w:szCs w:val="22"/>
        </w:rPr>
        <w:t>The</w:t>
      </w:r>
      <w:r w:rsidR="00627874">
        <w:rPr>
          <w:szCs w:val="22"/>
        </w:rPr>
        <w:t xml:space="preserve"> common test conditions </w:t>
      </w:r>
      <w:r w:rsidR="00833CA4">
        <w:rPr>
          <w:szCs w:val="22"/>
        </w:rPr>
        <w:t xml:space="preserve">do not include region-of-interest scalability, and always </w:t>
      </w:r>
      <w:r w:rsidR="00627874">
        <w:rPr>
          <w:szCs w:val="22"/>
        </w:rPr>
        <w:t>provide a direct correspondence between the scaled base layer</w:t>
      </w:r>
      <w:r w:rsidR="0072714F">
        <w:rPr>
          <w:szCs w:val="22"/>
        </w:rPr>
        <w:t xml:space="preserve"> </w:t>
      </w:r>
      <w:r w:rsidR="00627874">
        <w:rPr>
          <w:szCs w:val="22"/>
        </w:rPr>
        <w:t>and enhancement layer</w:t>
      </w:r>
      <w:r w:rsidR="0072714F">
        <w:rPr>
          <w:szCs w:val="22"/>
        </w:rPr>
        <w:t xml:space="preserve"> picture</w:t>
      </w:r>
      <w:r w:rsidR="00627874">
        <w:rPr>
          <w:szCs w:val="22"/>
        </w:rPr>
        <w:t>s</w:t>
      </w:r>
      <w:r w:rsidR="00833CA4">
        <w:rPr>
          <w:szCs w:val="22"/>
        </w:rPr>
        <w:t>’ samples</w:t>
      </w:r>
      <w:r w:rsidR="00627874">
        <w:rPr>
          <w:szCs w:val="22"/>
        </w:rPr>
        <w:t xml:space="preserve">, </w:t>
      </w:r>
      <w:r w:rsidR="00833CA4">
        <w:rPr>
          <w:szCs w:val="22"/>
        </w:rPr>
        <w:t xml:space="preserve">so </w:t>
      </w:r>
      <w:r w:rsidR="00627874">
        <w:rPr>
          <w:szCs w:val="22"/>
        </w:rPr>
        <w:t>t</w:t>
      </w:r>
      <w:r w:rsidR="00833CA4">
        <w:rPr>
          <w:szCs w:val="22"/>
        </w:rPr>
        <w:t>he</w:t>
      </w:r>
      <w:r w:rsidR="00627874">
        <w:rPr>
          <w:szCs w:val="22"/>
        </w:rPr>
        <w:t xml:space="preserve"> case where a corresponding scaled reference layer </w:t>
      </w:r>
      <w:r w:rsidR="0072714F">
        <w:rPr>
          <w:szCs w:val="22"/>
        </w:rPr>
        <w:t xml:space="preserve">sample </w:t>
      </w:r>
      <w:r w:rsidR="00627874">
        <w:rPr>
          <w:szCs w:val="22"/>
        </w:rPr>
        <w:t>is not present is not exercised.  However, when the test model is written, arbitrary resolutions</w:t>
      </w:r>
      <w:r w:rsidR="00AE3FEB">
        <w:rPr>
          <w:szCs w:val="22"/>
        </w:rPr>
        <w:t xml:space="preserve"> for each layer</w:t>
      </w:r>
      <w:r w:rsidR="00627874">
        <w:rPr>
          <w:szCs w:val="22"/>
        </w:rPr>
        <w:t xml:space="preserve"> </w:t>
      </w:r>
      <w:r w:rsidR="00AE3FEB">
        <w:rPr>
          <w:szCs w:val="22"/>
        </w:rPr>
        <w:t>should</w:t>
      </w:r>
      <w:r w:rsidR="00627874">
        <w:rPr>
          <w:szCs w:val="22"/>
        </w:rPr>
        <w:t xml:space="preserve"> be handled.  </w:t>
      </w:r>
    </w:p>
    <w:p w:rsidR="00096283" w:rsidRDefault="00627874" w:rsidP="00ED3EB8">
      <w:pPr>
        <w:jc w:val="both"/>
        <w:rPr>
          <w:szCs w:val="22"/>
        </w:rPr>
      </w:pPr>
      <w:r>
        <w:rPr>
          <w:szCs w:val="22"/>
        </w:rPr>
        <w:t xml:space="preserve">Rather than </w:t>
      </w:r>
      <w:r w:rsidR="00DB6687">
        <w:rPr>
          <w:szCs w:val="22"/>
        </w:rPr>
        <w:t xml:space="preserve">following the SVC methodology and </w:t>
      </w:r>
      <w:r>
        <w:rPr>
          <w:szCs w:val="22"/>
        </w:rPr>
        <w:t xml:space="preserve">adopting a function similar to </w:t>
      </w:r>
      <w:r w:rsidR="00985832">
        <w:rPr>
          <w:szCs w:val="22"/>
        </w:rPr>
        <w:t>InCropWindow( )</w:t>
      </w:r>
      <w:r>
        <w:rPr>
          <w:szCs w:val="22"/>
        </w:rPr>
        <w:t xml:space="preserve"> and </w:t>
      </w:r>
      <w:r w:rsidR="00985832">
        <w:rPr>
          <w:szCs w:val="22"/>
        </w:rPr>
        <w:t xml:space="preserve"> </w:t>
      </w:r>
      <w:r>
        <w:rPr>
          <w:szCs w:val="22"/>
        </w:rPr>
        <w:t xml:space="preserve">making the presence of intra_bl_flag (and any other future inter-layer syntax elements) </w:t>
      </w:r>
      <w:r w:rsidR="00DB6687">
        <w:rPr>
          <w:szCs w:val="22"/>
        </w:rPr>
        <w:t xml:space="preserve">in the CU syntax </w:t>
      </w:r>
      <w:r>
        <w:rPr>
          <w:szCs w:val="22"/>
        </w:rPr>
        <w:t xml:space="preserve">conditional </w:t>
      </w:r>
      <w:r w:rsidR="00DB6687">
        <w:rPr>
          <w:szCs w:val="22"/>
        </w:rPr>
        <w:t xml:space="preserve">on </w:t>
      </w:r>
      <w:r>
        <w:rPr>
          <w:szCs w:val="22"/>
        </w:rPr>
        <w:t xml:space="preserve">the availability of corresponding </w:t>
      </w:r>
      <w:r w:rsidR="00DB6687">
        <w:rPr>
          <w:szCs w:val="22"/>
        </w:rPr>
        <w:t>samples</w:t>
      </w:r>
      <w:r>
        <w:rPr>
          <w:szCs w:val="22"/>
        </w:rPr>
        <w:t>, padding should be applied to the scaled referenc</w:t>
      </w:r>
      <w:r w:rsidR="00096283">
        <w:rPr>
          <w:szCs w:val="22"/>
        </w:rPr>
        <w:t xml:space="preserve">e layer as necessary, so that a corresponding sample is always available.  </w:t>
      </w:r>
      <w:r w:rsidR="0089178E">
        <w:rPr>
          <w:szCs w:val="22"/>
        </w:rPr>
        <w:t xml:space="preserve">The proposed padding is very similar to that used for motion vectors that point outside of a reference picture.  </w:t>
      </w:r>
    </w:p>
    <w:p w:rsidR="00096283" w:rsidRDefault="0072714F" w:rsidP="00ED3EB8">
      <w:pPr>
        <w:jc w:val="both"/>
        <w:rPr>
          <w:szCs w:val="22"/>
        </w:rPr>
      </w:pPr>
      <w:r>
        <w:rPr>
          <w:szCs w:val="22"/>
        </w:rPr>
        <w:t xml:space="preserve">Padding </w:t>
      </w:r>
      <w:r w:rsidR="00DB6687">
        <w:rPr>
          <w:szCs w:val="22"/>
        </w:rPr>
        <w:t>can</w:t>
      </w:r>
      <w:r>
        <w:rPr>
          <w:szCs w:val="22"/>
        </w:rPr>
        <w:t xml:space="preserve"> also </w:t>
      </w:r>
      <w:r w:rsidR="00DB6687">
        <w:rPr>
          <w:szCs w:val="22"/>
        </w:rPr>
        <w:t xml:space="preserve">be </w:t>
      </w:r>
      <w:r>
        <w:rPr>
          <w:szCs w:val="22"/>
        </w:rPr>
        <w:t xml:space="preserve">applied when scaled reference layer offsets are used to indicate lack of direct correspondence and alignment between the scaled reference layer picture and the enhancement layer picture.  </w:t>
      </w:r>
    </w:p>
    <w:p w:rsidR="008761FC" w:rsidRDefault="008761FC" w:rsidP="00ED3EB8">
      <w:pPr>
        <w:jc w:val="both"/>
        <w:rPr>
          <w:szCs w:val="22"/>
        </w:rPr>
      </w:pPr>
      <w:r>
        <w:rPr>
          <w:szCs w:val="22"/>
        </w:rPr>
        <w:t>Figure 2 illustrates a reference layer picture with a cropping window parameters CT (top), CR (right), CB (bottom), and CL (left), and an enhancement layer picture with scaled reference layer offsets, OT, OR, OB, and OL.  Padding is performed when coding enhancement layer CUs in the shaded region.</w:t>
      </w:r>
    </w:p>
    <w:p w:rsidR="008761FC" w:rsidRDefault="008761FC" w:rsidP="00C44E1D">
      <w:pPr>
        <w:jc w:val="center"/>
        <w:rPr>
          <w:b/>
          <w:szCs w:val="22"/>
        </w:rPr>
      </w:pPr>
      <w:r>
        <w:rPr>
          <w:rFonts w:ascii="Arial" w:hAnsi="Arial"/>
          <w:lang w:val="en-GB"/>
        </w:rPr>
        <w:object w:dxaOrig="9974" w:dyaOrig="6964">
          <v:shape id="_x0000_i1028" type="#_x0000_t75" style="width:498.9pt;height:348.25pt" o:ole="">
            <v:imagedata r:id="rId16" o:title=""/>
          </v:shape>
          <o:OLEObject Type="Embed" ProgID="Visio.Drawing.11" ShapeID="_x0000_i1028" DrawAspect="Content" ObjectID="_1419079949" r:id="rId17"/>
        </w:object>
      </w:r>
      <w:proofErr w:type="gramStart"/>
      <w:r w:rsidRPr="00C44E1D">
        <w:rPr>
          <w:b/>
          <w:szCs w:val="22"/>
        </w:rPr>
        <w:t>Figure 2.</w:t>
      </w:r>
      <w:proofErr w:type="gramEnd"/>
      <w:r w:rsidRPr="00C44E1D">
        <w:rPr>
          <w:b/>
          <w:szCs w:val="22"/>
        </w:rPr>
        <w:t xml:space="preserve"> Reference layer picture with cropping window and enhancement layer picture with scaled reference layer offsets</w:t>
      </w:r>
    </w:p>
    <w:p w:rsidR="003F2176" w:rsidRPr="00C44E1D" w:rsidDel="00321610" w:rsidRDefault="003F2176" w:rsidP="00C44E1D">
      <w:pPr>
        <w:jc w:val="center"/>
        <w:rPr>
          <w:del w:id="3" w:author="Jill Boyce" w:date="2013-01-07T16:02:00Z"/>
          <w:b/>
          <w:szCs w:val="22"/>
        </w:rPr>
      </w:pPr>
    </w:p>
    <w:p w:rsidR="00096283" w:rsidRDefault="0072714F" w:rsidP="00ED3EB8">
      <w:pPr>
        <w:jc w:val="both"/>
        <w:rPr>
          <w:szCs w:val="22"/>
        </w:rPr>
      </w:pPr>
      <w:r>
        <w:rPr>
          <w:szCs w:val="22"/>
        </w:rPr>
        <w:t xml:space="preserve">Using padding </w:t>
      </w:r>
      <w:r w:rsidR="00096283">
        <w:rPr>
          <w:szCs w:val="22"/>
        </w:rPr>
        <w:t>h</w:t>
      </w:r>
      <w:r w:rsidR="00985832">
        <w:rPr>
          <w:szCs w:val="22"/>
        </w:rPr>
        <w:t xml:space="preserve">as </w:t>
      </w:r>
      <w:r w:rsidR="00E81F76">
        <w:rPr>
          <w:szCs w:val="22"/>
        </w:rPr>
        <w:t>several possible</w:t>
      </w:r>
      <w:r w:rsidR="00985832">
        <w:rPr>
          <w:szCs w:val="22"/>
        </w:rPr>
        <w:t xml:space="preserve"> advantage</w:t>
      </w:r>
      <w:r w:rsidR="00E81F76">
        <w:rPr>
          <w:szCs w:val="22"/>
        </w:rPr>
        <w:t>s.  First it simplifies the specification of the scalable enhancement layer syntax, semantics, and decoding process</w:t>
      </w:r>
      <w:r>
        <w:rPr>
          <w:szCs w:val="22"/>
        </w:rPr>
        <w:t xml:space="preserve"> because a corresponding sample is always available, eliminating the need to describe the special case when the corresponding sample is not available</w:t>
      </w:r>
      <w:r w:rsidR="00E81F76">
        <w:rPr>
          <w:szCs w:val="22"/>
        </w:rPr>
        <w:t xml:space="preserve">.  </w:t>
      </w:r>
      <w:r w:rsidR="00096283">
        <w:rPr>
          <w:szCs w:val="22"/>
        </w:rPr>
        <w:t>Also, it simplifies pa</w:t>
      </w:r>
      <w:r>
        <w:rPr>
          <w:szCs w:val="22"/>
        </w:rPr>
        <w:t>rsing complexity in the decoder, by reducing the need to check for the special case.</w:t>
      </w:r>
    </w:p>
    <w:p w:rsidR="00835DDC" w:rsidRDefault="00096283" w:rsidP="00ED3EB8">
      <w:pPr>
        <w:jc w:val="both"/>
        <w:rPr>
          <w:szCs w:val="22"/>
        </w:rPr>
      </w:pPr>
      <w:r>
        <w:rPr>
          <w:szCs w:val="22"/>
        </w:rPr>
        <w:t>Additionally, there are</w:t>
      </w:r>
      <w:r w:rsidR="00835DDC">
        <w:rPr>
          <w:szCs w:val="22"/>
        </w:rPr>
        <w:t xml:space="preserve"> potential</w:t>
      </w:r>
      <w:r>
        <w:rPr>
          <w:szCs w:val="22"/>
        </w:rPr>
        <w:t>ly</w:t>
      </w:r>
      <w:r w:rsidR="00835DDC">
        <w:rPr>
          <w:szCs w:val="22"/>
        </w:rPr>
        <w:t xml:space="preserve"> coding efficiency benefits by allowing inter-layer prediction for CUs that are partially inside and partially outside of the corresponding scaled reference layer region.  However, these gains may be offset by the </w:t>
      </w:r>
      <w:r w:rsidR="00DB6687">
        <w:rPr>
          <w:szCs w:val="22"/>
        </w:rPr>
        <w:t xml:space="preserve">additional </w:t>
      </w:r>
      <w:r w:rsidR="00835DDC">
        <w:rPr>
          <w:szCs w:val="22"/>
        </w:rPr>
        <w:t xml:space="preserve">cost of sending the inter-layer prediction mode syntax elements for those regions with at least some samples outside the corresponding scaled reference layer region.  </w:t>
      </w:r>
    </w:p>
    <w:p w:rsidR="00096283" w:rsidRDefault="00096283" w:rsidP="00096283">
      <w:pPr>
        <w:pStyle w:val="Heading2"/>
      </w:pPr>
      <w:r>
        <w:t>Test model support</w:t>
      </w:r>
    </w:p>
    <w:p w:rsidR="00096283" w:rsidRDefault="00096283" w:rsidP="00096283">
      <w:pPr>
        <w:jc w:val="both"/>
        <w:rPr>
          <w:szCs w:val="22"/>
        </w:rPr>
      </w:pPr>
      <w:r>
        <w:rPr>
          <w:szCs w:val="22"/>
        </w:rPr>
        <w:t xml:space="preserve">The syntax in the test model should include signaling for all enhancement layer CUs for inter-layer prediction, e.g. intra_bl_flag, without adding a function similar to SVC’s </w:t>
      </w:r>
      <w:proofErr w:type="gramStart"/>
      <w:r>
        <w:rPr>
          <w:szCs w:val="22"/>
        </w:rPr>
        <w:t>InCropWindow(</w:t>
      </w:r>
      <w:proofErr w:type="gramEnd"/>
      <w:r>
        <w:rPr>
          <w:szCs w:val="22"/>
        </w:rPr>
        <w:t xml:space="preserve"> )</w:t>
      </w:r>
      <w:r w:rsidR="00DB6687">
        <w:rPr>
          <w:szCs w:val="22"/>
        </w:rPr>
        <w:t xml:space="preserve"> to make those syntax elements conditional</w:t>
      </w:r>
      <w:r w:rsidR="00BE7167">
        <w:rPr>
          <w:szCs w:val="22"/>
        </w:rPr>
        <w:t xml:space="preserve"> on the presence of a corresponding CU in the reference layer</w:t>
      </w:r>
      <w:r>
        <w:rPr>
          <w:szCs w:val="22"/>
        </w:rPr>
        <w:t>.</w:t>
      </w:r>
      <w:r w:rsidR="0072714F">
        <w:rPr>
          <w:szCs w:val="22"/>
        </w:rPr>
        <w:t xml:space="preserve">  Syntax should be added in the SPS extension, and possibly the slice segment header extension, similar to SVC, to indicate scale</w:t>
      </w:r>
      <w:r w:rsidR="00BF298E">
        <w:rPr>
          <w:szCs w:val="22"/>
        </w:rPr>
        <w:t>d</w:t>
      </w:r>
      <w:r w:rsidR="0072714F">
        <w:rPr>
          <w:szCs w:val="22"/>
        </w:rPr>
        <w:t xml:space="preserve"> ref layer offsets.</w:t>
      </w:r>
    </w:p>
    <w:p w:rsidR="00096283" w:rsidRDefault="00096283" w:rsidP="00096283">
      <w:pPr>
        <w:jc w:val="both"/>
        <w:rPr>
          <w:szCs w:val="22"/>
        </w:rPr>
      </w:pPr>
      <w:r>
        <w:rPr>
          <w:szCs w:val="22"/>
        </w:rPr>
        <w:t xml:space="preserve">The decoding process to be described in the test model, should </w:t>
      </w:r>
      <w:r w:rsidR="00DB6687">
        <w:rPr>
          <w:szCs w:val="22"/>
        </w:rPr>
        <w:t xml:space="preserve">include </w:t>
      </w:r>
      <w:r>
        <w:rPr>
          <w:szCs w:val="22"/>
        </w:rPr>
        <w:t xml:space="preserve">the following steps when </w:t>
      </w:r>
      <w:r w:rsidR="00DB6687">
        <w:rPr>
          <w:szCs w:val="22"/>
        </w:rPr>
        <w:t xml:space="preserve">describing the </w:t>
      </w:r>
      <w:r>
        <w:rPr>
          <w:szCs w:val="22"/>
        </w:rPr>
        <w:t xml:space="preserve">decoding </w:t>
      </w:r>
      <w:r w:rsidR="00DB6687">
        <w:rPr>
          <w:szCs w:val="22"/>
        </w:rPr>
        <w:t>of a</w:t>
      </w:r>
      <w:r>
        <w:rPr>
          <w:szCs w:val="22"/>
        </w:rPr>
        <w:t xml:space="preserve"> current layer:</w:t>
      </w:r>
    </w:p>
    <w:p w:rsidR="00096283" w:rsidRDefault="00096283" w:rsidP="00096283">
      <w:pPr>
        <w:pStyle w:val="ListParagraph"/>
        <w:numPr>
          <w:ilvl w:val="0"/>
          <w:numId w:val="13"/>
        </w:numPr>
        <w:jc w:val="both"/>
        <w:rPr>
          <w:szCs w:val="22"/>
        </w:rPr>
      </w:pPr>
      <w:r>
        <w:rPr>
          <w:szCs w:val="22"/>
        </w:rPr>
        <w:t>Decode the reference layer picture</w:t>
      </w:r>
    </w:p>
    <w:p w:rsidR="00096283" w:rsidRDefault="00096283" w:rsidP="00096283">
      <w:pPr>
        <w:pStyle w:val="ListParagraph"/>
        <w:numPr>
          <w:ilvl w:val="0"/>
          <w:numId w:val="13"/>
        </w:numPr>
        <w:jc w:val="both"/>
        <w:rPr>
          <w:szCs w:val="22"/>
        </w:rPr>
      </w:pPr>
      <w:r>
        <w:rPr>
          <w:szCs w:val="22"/>
        </w:rPr>
        <w:t xml:space="preserve">For each CU (or PU) in the current layer picture, when inter-layer prediction </w:t>
      </w:r>
      <w:r w:rsidR="00DB6687">
        <w:rPr>
          <w:szCs w:val="22"/>
        </w:rPr>
        <w:t>is indicated</w:t>
      </w:r>
    </w:p>
    <w:p w:rsidR="00096283" w:rsidRDefault="00096283" w:rsidP="00096283">
      <w:pPr>
        <w:pStyle w:val="ListParagraph"/>
        <w:numPr>
          <w:ilvl w:val="1"/>
          <w:numId w:val="13"/>
        </w:numPr>
        <w:jc w:val="both"/>
        <w:rPr>
          <w:szCs w:val="22"/>
        </w:rPr>
      </w:pPr>
      <w:r>
        <w:rPr>
          <w:szCs w:val="22"/>
        </w:rPr>
        <w:t xml:space="preserve">Find the corresponding CU in the </w:t>
      </w:r>
      <w:r w:rsidR="00DB6687">
        <w:rPr>
          <w:szCs w:val="22"/>
        </w:rPr>
        <w:t xml:space="preserve">cropped and padded </w:t>
      </w:r>
      <w:r>
        <w:rPr>
          <w:szCs w:val="22"/>
        </w:rPr>
        <w:t>sc</w:t>
      </w:r>
      <w:r w:rsidR="00DB6687">
        <w:rPr>
          <w:szCs w:val="22"/>
        </w:rPr>
        <w:t>aled reference layer picture</w:t>
      </w:r>
    </w:p>
    <w:p w:rsidR="00096283" w:rsidRDefault="00096283" w:rsidP="00096283">
      <w:pPr>
        <w:pStyle w:val="ListParagraph"/>
        <w:numPr>
          <w:ilvl w:val="1"/>
          <w:numId w:val="13"/>
        </w:numPr>
        <w:jc w:val="both"/>
        <w:rPr>
          <w:szCs w:val="22"/>
        </w:rPr>
      </w:pPr>
      <w:r>
        <w:rPr>
          <w:szCs w:val="22"/>
        </w:rPr>
        <w:t xml:space="preserve">Use </w:t>
      </w:r>
      <w:r w:rsidR="00530209">
        <w:rPr>
          <w:szCs w:val="22"/>
        </w:rPr>
        <w:t>that</w:t>
      </w:r>
      <w:r>
        <w:rPr>
          <w:szCs w:val="22"/>
        </w:rPr>
        <w:t xml:space="preserve"> corresponding </w:t>
      </w:r>
      <w:r w:rsidR="00DB6687">
        <w:rPr>
          <w:szCs w:val="22"/>
        </w:rPr>
        <w:t xml:space="preserve">CU </w:t>
      </w:r>
      <w:r>
        <w:rPr>
          <w:szCs w:val="22"/>
        </w:rPr>
        <w:t>for inter-layer prediction</w:t>
      </w:r>
    </w:p>
    <w:p w:rsidR="00AC7C01" w:rsidRDefault="004C3786" w:rsidP="009234A5">
      <w:pPr>
        <w:jc w:val="both"/>
        <w:rPr>
          <w:szCs w:val="22"/>
        </w:rPr>
      </w:pPr>
      <w:r>
        <w:rPr>
          <w:szCs w:val="22"/>
        </w:rPr>
        <w:t>Test model t</w:t>
      </w:r>
      <w:r w:rsidR="00085C82">
        <w:rPr>
          <w:szCs w:val="22"/>
        </w:rPr>
        <w:t xml:space="preserve">ext cannot be proposed at this stage because the SHVC test model document is not yet available. </w:t>
      </w:r>
      <w:r w:rsidR="00D276B1">
        <w:rPr>
          <w:szCs w:val="22"/>
        </w:rPr>
        <w:t xml:space="preserve"> However, it is anticipated that the proposed method will be easier to specify than would a method similar to SVC’s </w:t>
      </w:r>
      <w:proofErr w:type="spellStart"/>
      <w:proofErr w:type="gramStart"/>
      <w:r w:rsidR="00D276B1">
        <w:rPr>
          <w:szCs w:val="22"/>
        </w:rPr>
        <w:t>InCropWindow</w:t>
      </w:r>
      <w:proofErr w:type="spellEnd"/>
      <w:r w:rsidR="00D276B1">
        <w:rPr>
          <w:szCs w:val="22"/>
        </w:rPr>
        <w:t>(</w:t>
      </w:r>
      <w:proofErr w:type="gramEnd"/>
      <w:r w:rsidR="00D276B1">
        <w:rPr>
          <w:szCs w:val="22"/>
        </w:rPr>
        <w:t xml:space="preserve"> ).</w:t>
      </w:r>
      <w:r w:rsidR="00085C82">
        <w:rPr>
          <w:szCs w:val="22"/>
        </w:rPr>
        <w:t xml:space="preserve"> </w:t>
      </w:r>
    </w:p>
    <w:p w:rsidR="001F2594" w:rsidRPr="002B191D" w:rsidRDefault="001F2594" w:rsidP="00E11923">
      <w:pPr>
        <w:pStyle w:val="Heading1"/>
      </w:pPr>
      <w:r w:rsidRPr="00E11923">
        <w:t>Patent</w:t>
      </w:r>
      <w:r w:rsidRPr="002B191D">
        <w:t xml:space="preserve"> rights declaration</w:t>
      </w:r>
      <w:r w:rsidR="00B94B06" w:rsidRPr="002B191D">
        <w:t>(s)</w:t>
      </w:r>
    </w:p>
    <w:p w:rsidR="001F2594" w:rsidRDefault="00152C12" w:rsidP="009234A5">
      <w:pPr>
        <w:jc w:val="both"/>
        <w:rPr>
          <w:szCs w:val="22"/>
        </w:rPr>
      </w:pPr>
      <w:r>
        <w:rPr>
          <w:b/>
          <w:szCs w:val="22"/>
        </w:rPr>
        <w:t>Vidyo</w:t>
      </w:r>
      <w:r w:rsidR="001F2594" w:rsidRPr="00A01439">
        <w:rPr>
          <w:b/>
          <w:szCs w:val="22"/>
        </w:rPr>
        <w:t xml:space="preserve"> may have IPR relating to the technology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0E00F3" w:rsidRPr="009234A5" w:rsidRDefault="000E00F3" w:rsidP="009234A5">
      <w:pPr>
        <w:jc w:val="both"/>
        <w:rPr>
          <w:szCs w:val="22"/>
        </w:rPr>
      </w:pPr>
    </w:p>
    <w:p w:rsidR="007F1F8B" w:rsidRPr="009234A5" w:rsidRDefault="007F1F8B" w:rsidP="009234A5">
      <w:pPr>
        <w:jc w:val="both"/>
        <w:rPr>
          <w:szCs w:val="22"/>
        </w:rPr>
      </w:pPr>
      <w:bookmarkStart w:id="4" w:name="_GoBack"/>
      <w:bookmarkEnd w:id="4"/>
    </w:p>
    <w:sectPr w:rsidR="007F1F8B" w:rsidRPr="009234A5" w:rsidSect="00A01439">
      <w:footerReference w:type="default" r:id="rId1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3A09" w:rsidRDefault="000F3A09">
      <w:r>
        <w:separator/>
      </w:r>
    </w:p>
  </w:endnote>
  <w:endnote w:type="continuationSeparator" w:id="0">
    <w:p w:rsidR="000F3A09" w:rsidRDefault="000F3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321610">
      <w:rPr>
        <w:rStyle w:val="PageNumber"/>
        <w:noProof/>
      </w:rPr>
      <w:t>5</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015B08">
      <w:rPr>
        <w:rStyle w:val="PageNumber"/>
        <w:noProof/>
      </w:rPr>
      <w:t>2013-01-07</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3A09" w:rsidRDefault="000F3A09">
      <w:r>
        <w:separator/>
      </w:r>
    </w:p>
  </w:footnote>
  <w:footnote w:type="continuationSeparator" w:id="0">
    <w:p w:rsidR="000F3A09" w:rsidRDefault="000F3A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4">
    <w:nsid w:val="23DA0E66"/>
    <w:multiLevelType w:val="hybridMultilevel"/>
    <w:tmpl w:val="20547C4C"/>
    <w:lvl w:ilvl="0" w:tplc="F83A8D9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D3F58DF"/>
    <w:multiLevelType w:val="hybridMultilevel"/>
    <w:tmpl w:val="F17811B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8AB1B52"/>
    <w:multiLevelType w:val="hybridMultilevel"/>
    <w:tmpl w:val="672A3F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1"/>
  </w:num>
  <w:num w:numId="3">
    <w:abstractNumId w:val="10"/>
  </w:num>
  <w:num w:numId="4">
    <w:abstractNumId w:val="8"/>
  </w:num>
  <w:num w:numId="5">
    <w:abstractNumId w:val="9"/>
  </w:num>
  <w:num w:numId="6">
    <w:abstractNumId w:val="3"/>
  </w:num>
  <w:num w:numId="7">
    <w:abstractNumId w:val="5"/>
  </w:num>
  <w:num w:numId="8">
    <w:abstractNumId w:val="3"/>
  </w:num>
  <w:num w:numId="9">
    <w:abstractNumId w:val="1"/>
  </w:num>
  <w:num w:numId="10">
    <w:abstractNumId w:val="2"/>
  </w:num>
  <w:num w:numId="11">
    <w:abstractNumId w:val="4"/>
  </w:num>
  <w:num w:numId="12">
    <w:abstractNumId w:val="7"/>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7"/>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3ECD"/>
    <w:rsid w:val="00000E68"/>
    <w:rsid w:val="00015B08"/>
    <w:rsid w:val="0001745D"/>
    <w:rsid w:val="000458BC"/>
    <w:rsid w:val="00045C41"/>
    <w:rsid w:val="00046C03"/>
    <w:rsid w:val="0007614F"/>
    <w:rsid w:val="00085C82"/>
    <w:rsid w:val="00096283"/>
    <w:rsid w:val="000B1C6B"/>
    <w:rsid w:val="000C0305"/>
    <w:rsid w:val="000C09AC"/>
    <w:rsid w:val="000E00F3"/>
    <w:rsid w:val="000F158C"/>
    <w:rsid w:val="000F3A09"/>
    <w:rsid w:val="00121A13"/>
    <w:rsid w:val="00124277"/>
    <w:rsid w:val="00124E38"/>
    <w:rsid w:val="0012580B"/>
    <w:rsid w:val="00133B49"/>
    <w:rsid w:val="0013526E"/>
    <w:rsid w:val="00152C12"/>
    <w:rsid w:val="001711F0"/>
    <w:rsid w:val="00171371"/>
    <w:rsid w:val="00175A0B"/>
    <w:rsid w:val="00175A24"/>
    <w:rsid w:val="00187E58"/>
    <w:rsid w:val="00192DD6"/>
    <w:rsid w:val="001A082F"/>
    <w:rsid w:val="001A1F3C"/>
    <w:rsid w:val="001A297E"/>
    <w:rsid w:val="001A368E"/>
    <w:rsid w:val="001A7329"/>
    <w:rsid w:val="001B4E28"/>
    <w:rsid w:val="001C3525"/>
    <w:rsid w:val="001D1BD2"/>
    <w:rsid w:val="001E02BE"/>
    <w:rsid w:val="001E3B37"/>
    <w:rsid w:val="001F2594"/>
    <w:rsid w:val="00206460"/>
    <w:rsid w:val="002069B4"/>
    <w:rsid w:val="00213029"/>
    <w:rsid w:val="00215DFC"/>
    <w:rsid w:val="002212DF"/>
    <w:rsid w:val="00223AC0"/>
    <w:rsid w:val="00227BA7"/>
    <w:rsid w:val="00275BCF"/>
    <w:rsid w:val="00292257"/>
    <w:rsid w:val="002A54E0"/>
    <w:rsid w:val="002A7302"/>
    <w:rsid w:val="002B1595"/>
    <w:rsid w:val="002B191D"/>
    <w:rsid w:val="002D0AF6"/>
    <w:rsid w:val="002E476A"/>
    <w:rsid w:val="002F164D"/>
    <w:rsid w:val="002F2A35"/>
    <w:rsid w:val="00305015"/>
    <w:rsid w:val="00306206"/>
    <w:rsid w:val="00321610"/>
    <w:rsid w:val="00327C56"/>
    <w:rsid w:val="003315A1"/>
    <w:rsid w:val="003373EC"/>
    <w:rsid w:val="00347425"/>
    <w:rsid w:val="003706CC"/>
    <w:rsid w:val="00397DC8"/>
    <w:rsid w:val="003A0AE8"/>
    <w:rsid w:val="003A2D8E"/>
    <w:rsid w:val="003C20E4"/>
    <w:rsid w:val="003E6F90"/>
    <w:rsid w:val="003F2176"/>
    <w:rsid w:val="003F57D6"/>
    <w:rsid w:val="003F5B49"/>
    <w:rsid w:val="003F5D0F"/>
    <w:rsid w:val="00403ECD"/>
    <w:rsid w:val="00414101"/>
    <w:rsid w:val="00417CF6"/>
    <w:rsid w:val="00422455"/>
    <w:rsid w:val="00433DDB"/>
    <w:rsid w:val="00437619"/>
    <w:rsid w:val="004807A1"/>
    <w:rsid w:val="00485CD5"/>
    <w:rsid w:val="004B210C"/>
    <w:rsid w:val="004C3786"/>
    <w:rsid w:val="004D405F"/>
    <w:rsid w:val="004F61E3"/>
    <w:rsid w:val="0051015C"/>
    <w:rsid w:val="00522A67"/>
    <w:rsid w:val="00530209"/>
    <w:rsid w:val="00530E1A"/>
    <w:rsid w:val="00531AE9"/>
    <w:rsid w:val="00546343"/>
    <w:rsid w:val="00553BBD"/>
    <w:rsid w:val="0056106F"/>
    <w:rsid w:val="00567EC7"/>
    <w:rsid w:val="00570013"/>
    <w:rsid w:val="00570B53"/>
    <w:rsid w:val="0058724E"/>
    <w:rsid w:val="005A33A1"/>
    <w:rsid w:val="005A5B1B"/>
    <w:rsid w:val="005A68C0"/>
    <w:rsid w:val="005A7BDB"/>
    <w:rsid w:val="005C20FE"/>
    <w:rsid w:val="005C385F"/>
    <w:rsid w:val="005E2B28"/>
    <w:rsid w:val="005E7A91"/>
    <w:rsid w:val="005F6F1B"/>
    <w:rsid w:val="00624B33"/>
    <w:rsid w:val="00627874"/>
    <w:rsid w:val="00630AA2"/>
    <w:rsid w:val="006350DE"/>
    <w:rsid w:val="00646707"/>
    <w:rsid w:val="006508A1"/>
    <w:rsid w:val="00664DCF"/>
    <w:rsid w:val="00685E75"/>
    <w:rsid w:val="006A41C9"/>
    <w:rsid w:val="006C5D39"/>
    <w:rsid w:val="006D738E"/>
    <w:rsid w:val="006E2810"/>
    <w:rsid w:val="006E5417"/>
    <w:rsid w:val="006F4688"/>
    <w:rsid w:val="00707C0D"/>
    <w:rsid w:val="0071208A"/>
    <w:rsid w:val="007127F5"/>
    <w:rsid w:val="00712F60"/>
    <w:rsid w:val="00720E3B"/>
    <w:rsid w:val="0072714F"/>
    <w:rsid w:val="00733692"/>
    <w:rsid w:val="00745F6B"/>
    <w:rsid w:val="0075585E"/>
    <w:rsid w:val="00757E82"/>
    <w:rsid w:val="007631DD"/>
    <w:rsid w:val="00772782"/>
    <w:rsid w:val="007768FF"/>
    <w:rsid w:val="007824D3"/>
    <w:rsid w:val="00785503"/>
    <w:rsid w:val="007956FF"/>
    <w:rsid w:val="00796EE3"/>
    <w:rsid w:val="007A7D29"/>
    <w:rsid w:val="007D684C"/>
    <w:rsid w:val="007D7562"/>
    <w:rsid w:val="007F1F8B"/>
    <w:rsid w:val="007F3773"/>
    <w:rsid w:val="008206C8"/>
    <w:rsid w:val="00833CA4"/>
    <w:rsid w:val="00835DDC"/>
    <w:rsid w:val="00840AEF"/>
    <w:rsid w:val="00840E03"/>
    <w:rsid w:val="00846ADB"/>
    <w:rsid w:val="00874A6C"/>
    <w:rsid w:val="0087510F"/>
    <w:rsid w:val="008761FC"/>
    <w:rsid w:val="00876C65"/>
    <w:rsid w:val="0089178E"/>
    <w:rsid w:val="008A3BD5"/>
    <w:rsid w:val="008A4B4C"/>
    <w:rsid w:val="008B61C5"/>
    <w:rsid w:val="008C239F"/>
    <w:rsid w:val="008F2808"/>
    <w:rsid w:val="00907757"/>
    <w:rsid w:val="009212B0"/>
    <w:rsid w:val="009234A5"/>
    <w:rsid w:val="00930808"/>
    <w:rsid w:val="009336F7"/>
    <w:rsid w:val="009374A7"/>
    <w:rsid w:val="009441FE"/>
    <w:rsid w:val="00955ADE"/>
    <w:rsid w:val="009621F5"/>
    <w:rsid w:val="00980C1B"/>
    <w:rsid w:val="0098113B"/>
    <w:rsid w:val="00985832"/>
    <w:rsid w:val="0099518F"/>
    <w:rsid w:val="009A523D"/>
    <w:rsid w:val="009D11C6"/>
    <w:rsid w:val="009F496B"/>
    <w:rsid w:val="00A01439"/>
    <w:rsid w:val="00A02E61"/>
    <w:rsid w:val="00A05CFF"/>
    <w:rsid w:val="00A106B0"/>
    <w:rsid w:val="00A10987"/>
    <w:rsid w:val="00A33C92"/>
    <w:rsid w:val="00A36093"/>
    <w:rsid w:val="00A46239"/>
    <w:rsid w:val="00A5204F"/>
    <w:rsid w:val="00A56B97"/>
    <w:rsid w:val="00A6093D"/>
    <w:rsid w:val="00A76A6D"/>
    <w:rsid w:val="00A83253"/>
    <w:rsid w:val="00AA6E84"/>
    <w:rsid w:val="00AC7C01"/>
    <w:rsid w:val="00AE341B"/>
    <w:rsid w:val="00AE3FEB"/>
    <w:rsid w:val="00B07CA7"/>
    <w:rsid w:val="00B1279A"/>
    <w:rsid w:val="00B413C4"/>
    <w:rsid w:val="00B5222E"/>
    <w:rsid w:val="00B61C96"/>
    <w:rsid w:val="00B73A2A"/>
    <w:rsid w:val="00B94B06"/>
    <w:rsid w:val="00B94C28"/>
    <w:rsid w:val="00BA4A43"/>
    <w:rsid w:val="00BC10BA"/>
    <w:rsid w:val="00BC5AFD"/>
    <w:rsid w:val="00BC5F86"/>
    <w:rsid w:val="00BE7167"/>
    <w:rsid w:val="00BF298E"/>
    <w:rsid w:val="00C0609D"/>
    <w:rsid w:val="00C115AB"/>
    <w:rsid w:val="00C30249"/>
    <w:rsid w:val="00C31E2B"/>
    <w:rsid w:val="00C44E1D"/>
    <w:rsid w:val="00C606C9"/>
    <w:rsid w:val="00C80725"/>
    <w:rsid w:val="00C85E56"/>
    <w:rsid w:val="00C90650"/>
    <w:rsid w:val="00C93077"/>
    <w:rsid w:val="00C97D78"/>
    <w:rsid w:val="00CC5A42"/>
    <w:rsid w:val="00CD0EAB"/>
    <w:rsid w:val="00CD6AF6"/>
    <w:rsid w:val="00CF0F94"/>
    <w:rsid w:val="00CF34DB"/>
    <w:rsid w:val="00CF558F"/>
    <w:rsid w:val="00D073E2"/>
    <w:rsid w:val="00D276B1"/>
    <w:rsid w:val="00D446EC"/>
    <w:rsid w:val="00D51BF0"/>
    <w:rsid w:val="00D55942"/>
    <w:rsid w:val="00D807BF"/>
    <w:rsid w:val="00DA7887"/>
    <w:rsid w:val="00DB2C26"/>
    <w:rsid w:val="00DB6687"/>
    <w:rsid w:val="00DD7ED9"/>
    <w:rsid w:val="00DE6B43"/>
    <w:rsid w:val="00E11923"/>
    <w:rsid w:val="00E262D4"/>
    <w:rsid w:val="00E271B0"/>
    <w:rsid w:val="00E36250"/>
    <w:rsid w:val="00E5239F"/>
    <w:rsid w:val="00E54511"/>
    <w:rsid w:val="00E61DAC"/>
    <w:rsid w:val="00E75529"/>
    <w:rsid w:val="00E75FE3"/>
    <w:rsid w:val="00E81F76"/>
    <w:rsid w:val="00EA46A6"/>
    <w:rsid w:val="00EB7AB1"/>
    <w:rsid w:val="00ED3EB8"/>
    <w:rsid w:val="00EF48CC"/>
    <w:rsid w:val="00F6388C"/>
    <w:rsid w:val="00F73032"/>
    <w:rsid w:val="00F848FC"/>
    <w:rsid w:val="00F9282A"/>
    <w:rsid w:val="00F96BAD"/>
    <w:rsid w:val="00FB0E84"/>
    <w:rsid w:val="00FC11A9"/>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cell">
    <w:name w:val="table cell"/>
    <w:basedOn w:val="Normal"/>
    <w:rsid w:val="00417CF6"/>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417CF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 w:type="character" w:customStyle="1" w:styleId="tablesyntaxChar">
    <w:name w:val="table syntax Char"/>
    <w:basedOn w:val="DefaultParagraphFont"/>
    <w:link w:val="tablesyntax"/>
    <w:rsid w:val="00417CF6"/>
    <w:rPr>
      <w:lang w:val="en-GB"/>
    </w:rPr>
  </w:style>
  <w:style w:type="paragraph" w:customStyle="1" w:styleId="tableheading">
    <w:name w:val="table heading"/>
    <w:basedOn w:val="Normal"/>
    <w:rsid w:val="00417CF6"/>
    <w:pPr>
      <w:keepNext/>
      <w:keepLines/>
      <w:tabs>
        <w:tab w:val="clear" w:pos="360"/>
        <w:tab w:val="clear" w:pos="720"/>
        <w:tab w:val="clear" w:pos="1080"/>
        <w:tab w:val="clear" w:pos="1440"/>
      </w:tabs>
      <w:spacing w:before="0" w:after="60"/>
      <w:jc w:val="both"/>
    </w:pPr>
    <w:rPr>
      <w:b/>
      <w:bCs/>
      <w:sz w:val="20"/>
      <w:lang w:val="en-GB"/>
    </w:rPr>
  </w:style>
  <w:style w:type="table" w:styleId="TableGrid">
    <w:name w:val="Table Grid"/>
    <w:basedOn w:val="TableNormal"/>
    <w:rsid w:val="007D75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75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cell">
    <w:name w:val="table cell"/>
    <w:basedOn w:val="Normal"/>
    <w:rsid w:val="00417CF6"/>
    <w:pPr>
      <w:keepNext/>
      <w:keepLines/>
      <w:tabs>
        <w:tab w:val="clear" w:pos="360"/>
        <w:tab w:val="clear" w:pos="720"/>
        <w:tab w:val="clear" w:pos="1080"/>
        <w:tab w:val="clear" w:pos="1440"/>
      </w:tabs>
      <w:spacing w:before="0" w:after="60"/>
      <w:jc w:val="both"/>
    </w:pPr>
    <w:rPr>
      <w:sz w:val="20"/>
      <w:lang w:val="en-GB"/>
    </w:rPr>
  </w:style>
  <w:style w:type="paragraph" w:customStyle="1" w:styleId="tablesyntax">
    <w:name w:val="table syntax"/>
    <w:basedOn w:val="Normal"/>
    <w:link w:val="tablesyntaxChar"/>
    <w:rsid w:val="00417CF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sz w:val="20"/>
      <w:lang w:val="en-GB"/>
    </w:rPr>
  </w:style>
  <w:style w:type="character" w:customStyle="1" w:styleId="tablesyntaxChar">
    <w:name w:val="table syntax Char"/>
    <w:basedOn w:val="DefaultParagraphFont"/>
    <w:link w:val="tablesyntax"/>
    <w:rsid w:val="00417CF6"/>
    <w:rPr>
      <w:lang w:val="en-GB"/>
    </w:rPr>
  </w:style>
  <w:style w:type="paragraph" w:customStyle="1" w:styleId="tableheading">
    <w:name w:val="table heading"/>
    <w:basedOn w:val="Normal"/>
    <w:rsid w:val="00417CF6"/>
    <w:pPr>
      <w:keepNext/>
      <w:keepLines/>
      <w:tabs>
        <w:tab w:val="clear" w:pos="360"/>
        <w:tab w:val="clear" w:pos="720"/>
        <w:tab w:val="clear" w:pos="1080"/>
        <w:tab w:val="clear" w:pos="1440"/>
      </w:tabs>
      <w:spacing w:before="0" w:after="60"/>
      <w:jc w:val="both"/>
    </w:pPr>
    <w:rPr>
      <w:b/>
      <w:bCs/>
      <w:sz w:val="20"/>
      <w:lang w:val="en-GB"/>
    </w:rPr>
  </w:style>
  <w:style w:type="table" w:styleId="TableGrid">
    <w:name w:val="Table Grid"/>
    <w:basedOn w:val="TableNormal"/>
    <w:rsid w:val="007D75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D75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2.bin"/><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oleObject" Target="embeddings/oleObject4.bin"/><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ill\AppData\Local\Temp\JCTVC-Y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JCTVC-Yxxx.dot</Template>
  <TotalTime>99</TotalTime>
  <Pages>5</Pages>
  <Words>2200</Words>
  <Characters>12157</Characters>
  <Application>Microsoft Office Word</Application>
  <DocSecurity>0</DocSecurity>
  <Lines>101</Lines>
  <Paragraphs>28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14329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2555957</vt:i4>
      </vt:variant>
      <vt:variant>
        <vt:i4>6</vt:i4>
      </vt:variant>
      <vt:variant>
        <vt:i4>0</vt:i4>
      </vt:variant>
      <vt:variant>
        <vt:i4>5</vt:i4>
      </vt:variant>
      <vt:variant>
        <vt:lpwstr>ftp://ftp3.itu.int/</vt:lpwstr>
      </vt:variant>
      <vt:variant>
        <vt:lpwstr/>
      </vt:variant>
      <vt:variant>
        <vt:i4>7995483</vt:i4>
      </vt:variant>
      <vt:variant>
        <vt:i4>3</vt:i4>
      </vt:variant>
      <vt:variant>
        <vt:i4>0</vt:i4>
      </vt:variant>
      <vt:variant>
        <vt:i4>5</vt:i4>
      </vt:variant>
      <vt:variant>
        <vt:lpwstr>mailto:ohm@ient.rwth-aachen.de</vt:lpwstr>
      </vt:variant>
      <vt:variant>
        <vt:lpwstr/>
      </vt:variant>
      <vt:variant>
        <vt:i4>6750290</vt:i4>
      </vt:variant>
      <vt:variant>
        <vt:i4>0</vt:i4>
      </vt:variant>
      <vt:variant>
        <vt:i4>0</vt:i4>
      </vt:variant>
      <vt:variant>
        <vt:i4>5</vt:i4>
      </vt:variant>
      <vt:variant>
        <vt:lpwstr>mailto:garysull@microsoft.com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Jill</dc:creator>
  <cp:keywords>JCT-VC, MPEG, VCEG</cp:keywords>
  <cp:lastModifiedBy>Jill Boyce</cp:lastModifiedBy>
  <cp:revision>25</cp:revision>
  <cp:lastPrinted>2011-10-26T14:40:00Z</cp:lastPrinted>
  <dcterms:created xsi:type="dcterms:W3CDTF">2013-01-07T16:20:00Z</dcterms:created>
  <dcterms:modified xsi:type="dcterms:W3CDTF">2013-01-07T21:02:00Z</dcterms:modified>
</cp:coreProperties>
</file>