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083" w:rsidRDefault="00C82083" w:rsidP="002C5CD6">
      <w:pPr>
        <w:pStyle w:val="Heading4"/>
        <w:numPr>
          <w:ilvl w:val="0"/>
          <w:numId w:val="0"/>
        </w:numPr>
        <w:ind w:left="1728" w:hanging="1728"/>
        <w:rPr>
          <w:noProof/>
          <w:u w:val="single"/>
          <w:lang w:val="en-GB"/>
        </w:rPr>
      </w:pPr>
      <w:bookmarkStart w:id="0" w:name="_Ref325462643"/>
      <w:bookmarkStart w:id="1" w:name="_Toc343621577"/>
      <w:bookmarkStart w:id="2" w:name="_GoBack"/>
      <w:bookmarkEnd w:id="2"/>
      <w:r w:rsidRPr="00C82083">
        <w:rPr>
          <w:noProof/>
          <w:u w:val="single"/>
          <w:lang w:val="en-GB"/>
        </w:rPr>
        <w:t xml:space="preserve">Changes applicable to </w:t>
      </w:r>
      <w:r w:rsidR="00612B67">
        <w:rPr>
          <w:noProof/>
          <w:u w:val="single"/>
          <w:lang w:val="en-GB"/>
        </w:rPr>
        <w:t>the text of L0182 (</w:t>
      </w:r>
      <w:r w:rsidRPr="00C82083">
        <w:rPr>
          <w:noProof/>
          <w:u w:val="single"/>
          <w:lang w:val="en-GB"/>
        </w:rPr>
        <w:t>K</w:t>
      </w:r>
      <w:r w:rsidR="00612B67">
        <w:rPr>
          <w:noProof/>
          <w:u w:val="single"/>
          <w:lang w:val="en-GB"/>
        </w:rPr>
        <w:t>0383)</w:t>
      </w:r>
    </w:p>
    <w:p w:rsidR="004A3B01" w:rsidRDefault="009135F4" w:rsidP="000426E0">
      <w:pPr>
        <w:rPr>
          <w:lang w:eastAsia="x-none"/>
        </w:rPr>
      </w:pPr>
      <w:ins w:id="3" w:author="Chris Rosewarne" w:date="2013-01-18T20:36:00Z">
        <w:r>
          <w:rPr>
            <w:lang w:eastAsia="x-none"/>
          </w:rPr>
          <w:t>Previous revision had an alternative WD text, which is withdrawn in this revision.</w:t>
        </w:r>
      </w:ins>
    </w:p>
    <w:p w:rsidR="002C5CD6" w:rsidRPr="00943A5F" w:rsidRDefault="002C5CD6" w:rsidP="002C5CD6">
      <w:pPr>
        <w:pStyle w:val="Heading4"/>
        <w:numPr>
          <w:ilvl w:val="0"/>
          <w:numId w:val="0"/>
        </w:numPr>
        <w:ind w:left="1728" w:hanging="1728"/>
        <w:rPr>
          <w:noProof/>
          <w:lang w:val="en-GB"/>
        </w:rPr>
      </w:pPr>
      <w:r>
        <w:rPr>
          <w:noProof/>
          <w:lang w:val="en-GB"/>
        </w:rPr>
        <w:t>8.7.2.1</w:t>
      </w:r>
      <w:r>
        <w:rPr>
          <w:noProof/>
          <w:lang w:val="en-GB"/>
        </w:rPr>
        <w:tab/>
      </w:r>
      <w:r w:rsidRPr="00943A5F">
        <w:rPr>
          <w:noProof/>
          <w:lang w:val="en-GB"/>
        </w:rPr>
        <w:t>Derivation process of transform block boundary</w:t>
      </w:r>
      <w:bookmarkEnd w:id="0"/>
      <w:bookmarkEnd w:id="1"/>
    </w:p>
    <w:p w:rsidR="002C5CD6" w:rsidRPr="00943A5F" w:rsidRDefault="002C5CD6" w:rsidP="002C5CD6">
      <w:pPr>
        <w:rPr>
          <w:noProof/>
          <w:lang w:eastAsia="ko-KR"/>
        </w:rPr>
      </w:pPr>
      <w:r w:rsidRPr="00943A5F">
        <w:rPr>
          <w:noProof/>
          <w:lang w:eastAsia="ko-KR"/>
        </w:rPr>
        <w:t>Inputs of this process are:</w:t>
      </w:r>
    </w:p>
    <w:p w:rsidR="002C5CD6" w:rsidRPr="00943A5F" w:rsidRDefault="002C5CD6" w:rsidP="002C5CD6">
      <w:pPr>
        <w:tabs>
          <w:tab w:val="left" w:pos="284"/>
        </w:tabs>
        <w:ind w:left="284" w:hanging="284"/>
        <w:rPr>
          <w:noProof/>
          <w:lang w:eastAsia="ko-KR"/>
        </w:rPr>
      </w:pPr>
      <w:r w:rsidRPr="00943A5F">
        <w:rPr>
          <w:noProof/>
        </w:rPr>
        <w:t>–</w:t>
      </w:r>
      <w:r w:rsidRPr="00943A5F">
        <w:rPr>
          <w:noProof/>
        </w:rPr>
        <w:tab/>
      </w:r>
      <w:r w:rsidRPr="00943A5F">
        <w:rPr>
          <w:noProof/>
          <w:lang w:eastAsia="ko-KR"/>
        </w:rPr>
        <w:t xml:space="preserve">a luma location ( xC, yC ) specifying the top-left sample of the current luma coding block relative to the top-left luma sample of the current picture, </w:t>
      </w:r>
    </w:p>
    <w:p w:rsidR="002C5CD6" w:rsidRPr="00943A5F" w:rsidRDefault="002C5CD6" w:rsidP="002C5CD6">
      <w:pPr>
        <w:tabs>
          <w:tab w:val="left" w:pos="284"/>
        </w:tabs>
        <w:ind w:left="284" w:hanging="284"/>
        <w:rPr>
          <w:noProof/>
          <w:lang w:eastAsia="ko-KR"/>
        </w:rPr>
      </w:pPr>
      <w:r w:rsidRPr="00943A5F">
        <w:rPr>
          <w:noProof/>
        </w:rPr>
        <w:t>–</w:t>
      </w:r>
      <w:r w:rsidRPr="00943A5F">
        <w:rPr>
          <w:noProof/>
        </w:rPr>
        <w:tab/>
        <w:t>a luma location ( x</w:t>
      </w:r>
      <w:r w:rsidRPr="00943A5F">
        <w:rPr>
          <w:noProof/>
          <w:lang w:eastAsia="ko-KR"/>
        </w:rPr>
        <w:t>B0</w:t>
      </w:r>
      <w:r w:rsidRPr="00943A5F">
        <w:rPr>
          <w:noProof/>
        </w:rPr>
        <w:t>, y</w:t>
      </w:r>
      <w:r w:rsidRPr="00943A5F">
        <w:rPr>
          <w:noProof/>
          <w:lang w:eastAsia="ko-KR"/>
        </w:rPr>
        <w:t>B0</w:t>
      </w:r>
      <w:r w:rsidRPr="00943A5F">
        <w:rPr>
          <w:noProof/>
        </w:rPr>
        <w:t xml:space="preserve"> ) specifying the top-left sample of the current luma </w:t>
      </w:r>
      <w:r w:rsidRPr="00943A5F">
        <w:rPr>
          <w:noProof/>
          <w:lang w:eastAsia="ko-KR"/>
        </w:rPr>
        <w:t xml:space="preserve">block </w:t>
      </w:r>
      <w:r w:rsidRPr="00943A5F">
        <w:rPr>
          <w:noProof/>
        </w:rPr>
        <w:t>relative to the top</w:t>
      </w:r>
      <w:r w:rsidRPr="00943A5F">
        <w:rPr>
          <w:noProof/>
        </w:rPr>
        <w:noBreakHyphen/>
        <w:t xml:space="preserve">left sample of the current </w:t>
      </w:r>
      <w:r w:rsidRPr="00943A5F">
        <w:rPr>
          <w:noProof/>
          <w:lang w:eastAsia="ko-KR"/>
        </w:rPr>
        <w:t xml:space="preserve">luma coding block, </w:t>
      </w:r>
    </w:p>
    <w:p w:rsidR="002C5CD6" w:rsidRPr="00943A5F" w:rsidRDefault="002C5CD6" w:rsidP="002C5CD6">
      <w:pPr>
        <w:tabs>
          <w:tab w:val="left" w:pos="284"/>
        </w:tabs>
        <w:ind w:left="284" w:hanging="284"/>
        <w:rPr>
          <w:noProof/>
          <w:lang w:eastAsia="ko-KR"/>
        </w:rPr>
      </w:pPr>
      <w:r w:rsidRPr="00943A5F">
        <w:rPr>
          <w:noProof/>
        </w:rPr>
        <w:t>–</w:t>
      </w:r>
      <w:r w:rsidRPr="00943A5F">
        <w:rPr>
          <w:noProof/>
        </w:rPr>
        <w:tab/>
      </w:r>
      <w:r w:rsidRPr="00943A5F">
        <w:rPr>
          <w:noProof/>
          <w:lang w:eastAsia="ko-KR"/>
        </w:rPr>
        <w:t xml:space="preserve">a </w:t>
      </w:r>
      <w:r w:rsidRPr="00943A5F">
        <w:rPr>
          <w:noProof/>
        </w:rPr>
        <w:t>variable</w:t>
      </w:r>
      <w:r w:rsidRPr="00943A5F">
        <w:rPr>
          <w:noProof/>
          <w:lang w:eastAsia="ko-KR"/>
        </w:rPr>
        <w:t xml:space="preserve"> log2TrafoSize</w:t>
      </w:r>
      <w:r w:rsidRPr="00943A5F">
        <w:rPr>
          <w:noProof/>
        </w:rPr>
        <w:t xml:space="preserve"> specifying the size of the current block</w:t>
      </w:r>
      <w:r w:rsidRPr="00943A5F">
        <w:rPr>
          <w:noProof/>
          <w:lang w:eastAsia="ko-KR"/>
        </w:rPr>
        <w:t>,</w:t>
      </w:r>
    </w:p>
    <w:p w:rsidR="002C5CD6" w:rsidRPr="00943A5F" w:rsidRDefault="002C5CD6" w:rsidP="002C5CD6">
      <w:pPr>
        <w:tabs>
          <w:tab w:val="left" w:pos="284"/>
        </w:tabs>
        <w:ind w:left="284" w:hanging="284"/>
        <w:rPr>
          <w:noProof/>
          <w:lang w:eastAsia="ko-KR"/>
        </w:rPr>
      </w:pPr>
      <w:r w:rsidRPr="00943A5F">
        <w:rPr>
          <w:noProof/>
        </w:rPr>
        <w:t>–</w:t>
      </w:r>
      <w:r w:rsidRPr="00943A5F">
        <w:rPr>
          <w:noProof/>
        </w:rPr>
        <w:tab/>
      </w:r>
      <w:r w:rsidRPr="00943A5F">
        <w:rPr>
          <w:noProof/>
          <w:lang w:eastAsia="ko-KR"/>
        </w:rPr>
        <w:t>a variable trafoDepth,</w:t>
      </w:r>
    </w:p>
    <w:p w:rsidR="002C5CD6" w:rsidRPr="00943A5F" w:rsidRDefault="002C5CD6" w:rsidP="002C5CD6">
      <w:pPr>
        <w:tabs>
          <w:tab w:val="left" w:pos="284"/>
        </w:tabs>
        <w:ind w:left="284" w:hanging="284"/>
        <w:rPr>
          <w:noProof/>
        </w:rPr>
      </w:pPr>
      <w:r w:rsidRPr="00943A5F">
        <w:rPr>
          <w:noProof/>
        </w:rPr>
        <w:t>–</w:t>
      </w:r>
      <w:r w:rsidRPr="00943A5F">
        <w:rPr>
          <w:noProof/>
        </w:rPr>
        <w:tab/>
        <w:t xml:space="preserve">a variable </w:t>
      </w:r>
      <w:r w:rsidRPr="00943A5F">
        <w:rPr>
          <w:noProof/>
          <w:lang w:eastAsia="ko-KR"/>
        </w:rPr>
        <w:t>filterEdgeFlag,</w:t>
      </w:r>
    </w:p>
    <w:p w:rsidR="002C5CD6" w:rsidRPr="00943A5F" w:rsidRDefault="002C5CD6" w:rsidP="002C5CD6">
      <w:pPr>
        <w:tabs>
          <w:tab w:val="left" w:pos="284"/>
        </w:tabs>
        <w:ind w:left="284" w:hanging="284"/>
        <w:rPr>
          <w:noProof/>
          <w:lang w:eastAsia="ko-KR"/>
        </w:rPr>
      </w:pPr>
      <w:r w:rsidRPr="00943A5F">
        <w:rPr>
          <w:noProof/>
        </w:rPr>
        <w:t>–</w:t>
      </w:r>
      <w:r w:rsidRPr="00943A5F">
        <w:rPr>
          <w:noProof/>
        </w:rPr>
        <w:tab/>
        <w:t xml:space="preserve">a variable </w:t>
      </w:r>
      <w:r w:rsidRPr="00943A5F">
        <w:rPr>
          <w:noProof/>
          <w:lang w:eastAsia="ko-KR"/>
        </w:rPr>
        <w:t>edgeType specifying whether a vertical (EDGE_VER) or a horizontal (EDGE_HOR) edge is filtered.</w:t>
      </w:r>
    </w:p>
    <w:p w:rsidR="002C5CD6" w:rsidRPr="00943A5F" w:rsidRDefault="002C5CD6" w:rsidP="002C5CD6">
      <w:pPr>
        <w:tabs>
          <w:tab w:val="left" w:pos="284"/>
        </w:tabs>
        <w:ind w:left="284" w:hanging="284"/>
        <w:rPr>
          <w:noProof/>
          <w:lang w:eastAsia="ko-KR"/>
        </w:rPr>
      </w:pPr>
      <w:r w:rsidRPr="00943A5F">
        <w:rPr>
          <w:noProof/>
          <w:lang w:eastAsia="ko-KR"/>
        </w:rPr>
        <w:t>Output of this process is:</w:t>
      </w:r>
    </w:p>
    <w:p w:rsidR="002C5CD6" w:rsidRPr="00943A5F" w:rsidRDefault="002C5CD6" w:rsidP="002C5CD6">
      <w:pPr>
        <w:tabs>
          <w:tab w:val="left" w:pos="284"/>
        </w:tabs>
        <w:ind w:left="284" w:hanging="284"/>
        <w:rPr>
          <w:noProof/>
          <w:lang w:eastAsia="ko-KR"/>
        </w:rPr>
      </w:pPr>
      <w:r w:rsidRPr="00943A5F">
        <w:rPr>
          <w:noProof/>
        </w:rPr>
        <w:t>–</w:t>
      </w:r>
      <w:r w:rsidRPr="00943A5F">
        <w:rPr>
          <w:noProof/>
        </w:rPr>
        <w:tab/>
        <w:t xml:space="preserve">a </w:t>
      </w:r>
      <w:r w:rsidRPr="00943A5F">
        <w:rPr>
          <w:noProof/>
          <w:lang w:eastAsia="ko-KR"/>
        </w:rPr>
        <w:t>two-dimensional (nS)x(nS) array edgeFlags.</w:t>
      </w:r>
    </w:p>
    <w:p w:rsidR="002C5CD6" w:rsidRPr="00943A5F" w:rsidRDefault="002C5CD6" w:rsidP="002C5CD6">
      <w:pPr>
        <w:tabs>
          <w:tab w:val="left" w:pos="284"/>
        </w:tabs>
        <w:ind w:left="284" w:hanging="284"/>
        <w:rPr>
          <w:noProof/>
          <w:lang w:eastAsia="ko-KR"/>
        </w:rPr>
      </w:pPr>
      <w:r w:rsidRPr="00943A5F">
        <w:rPr>
          <w:noProof/>
          <w:lang w:eastAsia="ko-KR"/>
        </w:rPr>
        <w:t>Depending on split_transform_flag[ </w:t>
      </w:r>
      <w:r>
        <w:rPr>
          <w:noProof/>
          <w:lang w:eastAsia="ko-KR"/>
        </w:rPr>
        <w:t>xC + </w:t>
      </w:r>
      <w:r w:rsidRPr="00943A5F">
        <w:rPr>
          <w:noProof/>
          <w:lang w:eastAsia="ko-KR"/>
        </w:rPr>
        <w:t>xB0 ][ </w:t>
      </w:r>
      <w:r>
        <w:rPr>
          <w:noProof/>
          <w:lang w:eastAsia="ko-KR"/>
        </w:rPr>
        <w:t>yC + </w:t>
      </w:r>
      <w:r w:rsidRPr="00943A5F">
        <w:rPr>
          <w:noProof/>
          <w:lang w:eastAsia="ko-KR"/>
        </w:rPr>
        <w:t>yB0 ][ trafoDepth ], the following applies:</w:t>
      </w:r>
    </w:p>
    <w:p w:rsidR="002C5CD6" w:rsidRPr="00943A5F" w:rsidRDefault="002C5CD6" w:rsidP="002C5CD6">
      <w:pPr>
        <w:tabs>
          <w:tab w:val="left" w:pos="284"/>
        </w:tabs>
        <w:ind w:left="284" w:hanging="284"/>
        <w:rPr>
          <w:noProof/>
        </w:rPr>
      </w:pPr>
      <w:r w:rsidRPr="00943A5F">
        <w:rPr>
          <w:noProof/>
        </w:rPr>
        <w:t>–</w:t>
      </w:r>
      <w:r w:rsidRPr="00943A5F">
        <w:rPr>
          <w:noProof/>
        </w:rPr>
        <w:tab/>
        <w:t>If split_transform_flag[</w:t>
      </w:r>
      <w:r>
        <w:rPr>
          <w:noProof/>
        </w:rPr>
        <w:t> </w:t>
      </w:r>
      <w:r>
        <w:rPr>
          <w:noProof/>
          <w:lang w:eastAsia="ko-KR"/>
        </w:rPr>
        <w:t>xC + </w:t>
      </w:r>
      <w:r w:rsidRPr="00943A5F">
        <w:rPr>
          <w:noProof/>
        </w:rPr>
        <w:t>xB0</w:t>
      </w:r>
      <w:r>
        <w:rPr>
          <w:noProof/>
        </w:rPr>
        <w:t> </w:t>
      </w:r>
      <w:r w:rsidRPr="00943A5F">
        <w:rPr>
          <w:noProof/>
        </w:rPr>
        <w:t>][</w:t>
      </w:r>
      <w:r>
        <w:rPr>
          <w:noProof/>
        </w:rPr>
        <w:t> </w:t>
      </w:r>
      <w:r>
        <w:rPr>
          <w:noProof/>
          <w:lang w:eastAsia="ko-KR"/>
        </w:rPr>
        <w:t>yC + </w:t>
      </w:r>
      <w:r w:rsidRPr="00943A5F">
        <w:rPr>
          <w:noProof/>
        </w:rPr>
        <w:t>yB0</w:t>
      </w:r>
      <w:r>
        <w:rPr>
          <w:noProof/>
        </w:rPr>
        <w:t> </w:t>
      </w:r>
      <w:r w:rsidRPr="00943A5F">
        <w:rPr>
          <w:noProof/>
        </w:rPr>
        <w:t>][</w:t>
      </w:r>
      <w:r>
        <w:rPr>
          <w:noProof/>
        </w:rPr>
        <w:t> </w:t>
      </w:r>
      <w:r w:rsidRPr="00943A5F">
        <w:rPr>
          <w:noProof/>
        </w:rPr>
        <w:t>trafoDepth</w:t>
      </w:r>
      <w:r>
        <w:rPr>
          <w:noProof/>
        </w:rPr>
        <w:t> </w:t>
      </w:r>
      <w:r w:rsidRPr="00943A5F">
        <w:rPr>
          <w:noProof/>
        </w:rPr>
        <w:t>]</w:t>
      </w:r>
      <w:r w:rsidRPr="00943A5F">
        <w:rPr>
          <w:noProof/>
          <w:lang w:eastAsia="ko-KR"/>
        </w:rPr>
        <w:t xml:space="preserve"> </w:t>
      </w:r>
      <w:r w:rsidRPr="00943A5F">
        <w:rPr>
          <w:noProof/>
        </w:rPr>
        <w:t>is equal to 1, the following ordered steps apply:</w:t>
      </w:r>
    </w:p>
    <w:p w:rsidR="002C5CD6" w:rsidRPr="00943A5F" w:rsidRDefault="002C5CD6" w:rsidP="002C5CD6">
      <w:pPr>
        <w:numPr>
          <w:ilvl w:val="0"/>
          <w:numId w:val="4"/>
        </w:numPr>
        <w:tabs>
          <w:tab w:val="clear" w:pos="794"/>
          <w:tab w:val="clear" w:pos="1191"/>
          <w:tab w:val="clear" w:pos="1588"/>
          <w:tab w:val="clear" w:pos="1985"/>
          <w:tab w:val="left" w:pos="720"/>
          <w:tab w:val="left" w:pos="1080"/>
          <w:tab w:val="left" w:pos="1440"/>
          <w:tab w:val="left" w:pos="2977"/>
        </w:tabs>
        <w:ind w:left="709"/>
        <w:rPr>
          <w:noProof/>
        </w:rPr>
      </w:pPr>
      <w:r w:rsidRPr="00943A5F">
        <w:rPr>
          <w:noProof/>
        </w:rPr>
        <w:t xml:space="preserve">The </w:t>
      </w:r>
      <w:r w:rsidRPr="00943A5F">
        <w:rPr>
          <w:noProof/>
          <w:lang w:eastAsia="ko-KR"/>
        </w:rPr>
        <w:t>variables</w:t>
      </w:r>
      <w:r w:rsidRPr="00943A5F">
        <w:rPr>
          <w:noProof/>
        </w:rPr>
        <w:t xml:space="preserve"> xB1 and yB1 are derived as follows.</w:t>
      </w:r>
    </w:p>
    <w:p w:rsidR="002C5CD6" w:rsidRPr="00943A5F" w:rsidRDefault="002C5CD6" w:rsidP="002C5CD6">
      <w:pPr>
        <w:numPr>
          <w:ilvl w:val="1"/>
          <w:numId w:val="2"/>
        </w:numPr>
        <w:tabs>
          <w:tab w:val="clear" w:pos="794"/>
          <w:tab w:val="clear" w:pos="1191"/>
          <w:tab w:val="clear" w:pos="1588"/>
          <w:tab w:val="clear" w:pos="1985"/>
          <w:tab w:val="left" w:pos="720"/>
          <w:tab w:val="left" w:pos="1080"/>
          <w:tab w:val="left" w:pos="2977"/>
        </w:tabs>
        <w:rPr>
          <w:noProof/>
        </w:rPr>
      </w:pPr>
      <w:r w:rsidRPr="00943A5F">
        <w:rPr>
          <w:noProof/>
          <w:lang w:eastAsia="ko-KR"/>
        </w:rPr>
        <w:t xml:space="preserve">The variable xB1 is set equal to </w:t>
      </w:r>
      <w:r w:rsidRPr="00943A5F">
        <w:rPr>
          <w:noProof/>
        </w:rPr>
        <w:t>xB0 + ( ( 1 &lt;&lt; log2TrafoSize ) &gt;&gt; 1 ).</w:t>
      </w:r>
    </w:p>
    <w:p w:rsidR="002C5CD6" w:rsidRPr="00943A5F" w:rsidRDefault="002C5CD6" w:rsidP="002C5CD6">
      <w:pPr>
        <w:numPr>
          <w:ilvl w:val="1"/>
          <w:numId w:val="2"/>
        </w:numPr>
        <w:tabs>
          <w:tab w:val="clear" w:pos="794"/>
          <w:tab w:val="clear" w:pos="1191"/>
          <w:tab w:val="clear" w:pos="1588"/>
          <w:tab w:val="clear" w:pos="1985"/>
          <w:tab w:val="left" w:pos="720"/>
          <w:tab w:val="left" w:pos="1080"/>
          <w:tab w:val="left" w:pos="2977"/>
        </w:tabs>
        <w:rPr>
          <w:noProof/>
        </w:rPr>
      </w:pPr>
      <w:r w:rsidRPr="00943A5F">
        <w:rPr>
          <w:noProof/>
        </w:rPr>
        <w:t>The variable yB1 is set equal to yB0 + ( ( 1 &lt;&lt; log2TrafoSize ) &gt;&gt; 1 ).</w:t>
      </w:r>
    </w:p>
    <w:p w:rsidR="002C5CD6" w:rsidRPr="00943A5F" w:rsidRDefault="002C5CD6" w:rsidP="002C5CD6">
      <w:pPr>
        <w:numPr>
          <w:ilvl w:val="0"/>
          <w:numId w:val="4"/>
        </w:numPr>
        <w:tabs>
          <w:tab w:val="clear" w:pos="794"/>
          <w:tab w:val="clear" w:pos="1191"/>
          <w:tab w:val="clear" w:pos="1588"/>
          <w:tab w:val="clear" w:pos="1985"/>
          <w:tab w:val="left" w:pos="720"/>
          <w:tab w:val="left" w:pos="1080"/>
          <w:tab w:val="left" w:pos="1440"/>
          <w:tab w:val="left" w:pos="2977"/>
        </w:tabs>
        <w:ind w:left="709"/>
        <w:rPr>
          <w:noProof/>
        </w:rPr>
      </w:pPr>
      <w:r w:rsidRPr="00943A5F">
        <w:rPr>
          <w:noProof/>
          <w:lang w:eastAsia="ko-KR"/>
        </w:rPr>
        <w:t xml:space="preserve">The deriviation process of transform block boundary as specified in this subclause is invoked with the luma location ( xC, yC ), the luma location ( xB0, yB0 ), the variable </w:t>
      </w:r>
      <w:r w:rsidRPr="00943A5F">
        <w:rPr>
          <w:noProof/>
        </w:rPr>
        <w:t>log2TrafoSize set equal to log2TrafoSize − 1</w:t>
      </w:r>
      <w:r w:rsidRPr="00943A5F">
        <w:rPr>
          <w:noProof/>
          <w:lang w:eastAsia="ko-KR"/>
        </w:rPr>
        <w:t>, the variable trafoDepth1 set equal to trafoDepth + 1, the variable filterEdgeFlag and the variable edgeType as inputs and the output is the modified version of array edgeFlags.</w:t>
      </w:r>
    </w:p>
    <w:p w:rsidR="002C5CD6" w:rsidRPr="00943A5F" w:rsidRDefault="002C5CD6" w:rsidP="002C5CD6">
      <w:pPr>
        <w:numPr>
          <w:ilvl w:val="0"/>
          <w:numId w:val="4"/>
        </w:numPr>
        <w:tabs>
          <w:tab w:val="clear" w:pos="794"/>
          <w:tab w:val="clear" w:pos="1191"/>
          <w:tab w:val="clear" w:pos="1588"/>
          <w:tab w:val="clear" w:pos="1985"/>
          <w:tab w:val="left" w:pos="720"/>
          <w:tab w:val="left" w:pos="1080"/>
          <w:tab w:val="left" w:pos="1440"/>
          <w:tab w:val="left" w:pos="2977"/>
        </w:tabs>
        <w:ind w:left="709"/>
        <w:rPr>
          <w:noProof/>
        </w:rPr>
      </w:pPr>
      <w:r w:rsidRPr="00943A5F">
        <w:rPr>
          <w:noProof/>
          <w:lang w:eastAsia="ko-KR"/>
        </w:rPr>
        <w:t xml:space="preserve">The deriviation process of transform block boundary as specified in this subclause is invoked with the luma location ( xC, yC ), the luma location ( xB1, yB0 ), the variable </w:t>
      </w:r>
      <w:r w:rsidRPr="00943A5F">
        <w:rPr>
          <w:noProof/>
        </w:rPr>
        <w:t>log2TrafoSize set equal to log2TrafoSize − 1</w:t>
      </w:r>
      <w:r w:rsidRPr="00943A5F">
        <w:rPr>
          <w:noProof/>
          <w:lang w:eastAsia="ko-KR"/>
        </w:rPr>
        <w:t>, the variable trafoDepth1 set equal to trafoDepth + 1, the variable filterEdgeFlag and the variable edgeType as inputs and the output is the modified version of array edgeFlags.</w:t>
      </w:r>
    </w:p>
    <w:p w:rsidR="002C5CD6" w:rsidRPr="00943A5F" w:rsidRDefault="002C5CD6" w:rsidP="002C5CD6">
      <w:pPr>
        <w:numPr>
          <w:ilvl w:val="0"/>
          <w:numId w:val="4"/>
        </w:numPr>
        <w:tabs>
          <w:tab w:val="clear" w:pos="794"/>
          <w:tab w:val="clear" w:pos="1191"/>
          <w:tab w:val="clear" w:pos="1588"/>
          <w:tab w:val="clear" w:pos="1985"/>
          <w:tab w:val="left" w:pos="720"/>
          <w:tab w:val="left" w:pos="1080"/>
          <w:tab w:val="left" w:pos="1440"/>
          <w:tab w:val="left" w:pos="2977"/>
        </w:tabs>
        <w:ind w:left="709"/>
        <w:rPr>
          <w:noProof/>
        </w:rPr>
      </w:pPr>
      <w:r w:rsidRPr="00943A5F">
        <w:rPr>
          <w:noProof/>
          <w:lang w:eastAsia="ko-KR"/>
        </w:rPr>
        <w:t xml:space="preserve">The deriviation process of transform block boundary as specified in this subclause is invoked with the luma location ( xC, yC ), the luma location ( xB0, yB1 ), the variable </w:t>
      </w:r>
      <w:r w:rsidRPr="00943A5F">
        <w:rPr>
          <w:noProof/>
        </w:rPr>
        <w:t>log2TrafoSize set equal to log2TrafoSize − 1</w:t>
      </w:r>
      <w:r w:rsidRPr="00943A5F">
        <w:rPr>
          <w:noProof/>
          <w:lang w:eastAsia="ko-KR"/>
        </w:rPr>
        <w:t>, the variable trafoDepth1 set equal to trafoDepth + 1, the variable filterEdgeFlag and the variable edgeType as inputs and the output is the modified version of array edgeFlags.</w:t>
      </w:r>
    </w:p>
    <w:p w:rsidR="002C5CD6" w:rsidRPr="00943A5F" w:rsidRDefault="002C5CD6" w:rsidP="002C5CD6">
      <w:pPr>
        <w:numPr>
          <w:ilvl w:val="0"/>
          <w:numId w:val="4"/>
        </w:numPr>
        <w:tabs>
          <w:tab w:val="clear" w:pos="794"/>
          <w:tab w:val="clear" w:pos="1191"/>
          <w:tab w:val="clear" w:pos="1588"/>
          <w:tab w:val="clear" w:pos="1985"/>
          <w:tab w:val="left" w:pos="720"/>
          <w:tab w:val="left" w:pos="1080"/>
          <w:tab w:val="left" w:pos="1440"/>
          <w:tab w:val="left" w:pos="2977"/>
        </w:tabs>
        <w:ind w:left="709"/>
        <w:rPr>
          <w:noProof/>
        </w:rPr>
      </w:pPr>
      <w:r w:rsidRPr="00943A5F">
        <w:rPr>
          <w:noProof/>
          <w:lang w:eastAsia="ko-KR"/>
        </w:rPr>
        <w:t xml:space="preserve">The deriviation process of transform block boundary as specified in this subclause is invoked with the luma location ( xC, yC ), the luma location ( xB1, yB1 ), the variable </w:t>
      </w:r>
      <w:r w:rsidRPr="00943A5F">
        <w:rPr>
          <w:noProof/>
        </w:rPr>
        <w:t>log2TrafoSize set equal to log2TrafoSize − 1</w:t>
      </w:r>
      <w:r w:rsidRPr="00943A5F">
        <w:rPr>
          <w:noProof/>
          <w:lang w:eastAsia="ko-KR"/>
        </w:rPr>
        <w:t>, the variable trafoDepth1 set equal to trafoDepth + 1, the variable filterEdgeFlag and the variable edgeType as inputs and the output is the modified version of array edgeFlags.</w:t>
      </w:r>
    </w:p>
    <w:p w:rsidR="002C5CD6" w:rsidRPr="00943A5F" w:rsidRDefault="002C5CD6" w:rsidP="002C5CD6">
      <w:pPr>
        <w:tabs>
          <w:tab w:val="left" w:pos="284"/>
        </w:tabs>
        <w:ind w:left="284" w:hanging="284"/>
        <w:rPr>
          <w:noProof/>
          <w:lang w:eastAsia="ko-KR"/>
        </w:rPr>
      </w:pPr>
      <w:r w:rsidRPr="00943A5F">
        <w:rPr>
          <w:noProof/>
        </w:rPr>
        <w:t>–</w:t>
      </w:r>
      <w:r w:rsidRPr="00943A5F">
        <w:rPr>
          <w:noProof/>
        </w:rPr>
        <w:tab/>
      </w:r>
      <w:r w:rsidRPr="00943A5F">
        <w:rPr>
          <w:noProof/>
          <w:lang w:eastAsia="ko-KR"/>
        </w:rPr>
        <w:t>Otherwise (split_transform_flag[ </w:t>
      </w:r>
      <w:r>
        <w:rPr>
          <w:noProof/>
          <w:lang w:eastAsia="ko-KR"/>
        </w:rPr>
        <w:t>xC + </w:t>
      </w:r>
      <w:r w:rsidRPr="00943A5F">
        <w:rPr>
          <w:noProof/>
          <w:lang w:eastAsia="ko-KR"/>
        </w:rPr>
        <w:t>xB0 ][ </w:t>
      </w:r>
      <w:r>
        <w:rPr>
          <w:noProof/>
          <w:lang w:eastAsia="ko-KR"/>
        </w:rPr>
        <w:t>yC + </w:t>
      </w:r>
      <w:r w:rsidRPr="00943A5F">
        <w:rPr>
          <w:noProof/>
          <w:lang w:eastAsia="ko-KR"/>
        </w:rPr>
        <w:t>yB0 ][ trafoDepth ] is equal to 0), the following applies:</w:t>
      </w:r>
    </w:p>
    <w:p w:rsidR="002C5CD6" w:rsidRPr="00943A5F" w:rsidRDefault="002C5CD6" w:rsidP="002C5CD6">
      <w:pPr>
        <w:numPr>
          <w:ilvl w:val="0"/>
          <w:numId w:val="3"/>
        </w:numPr>
        <w:tabs>
          <w:tab w:val="left" w:pos="400"/>
        </w:tabs>
        <w:rPr>
          <w:rFonts w:eastAsia="Batang"/>
          <w:noProof/>
        </w:rPr>
      </w:pPr>
      <w:r w:rsidRPr="00943A5F">
        <w:rPr>
          <w:rFonts w:eastAsia="Batang"/>
          <w:noProof/>
        </w:rPr>
        <w:t xml:space="preserve">If edgeType is equal to </w:t>
      </w:r>
      <w:r w:rsidRPr="00943A5F">
        <w:rPr>
          <w:noProof/>
          <w:lang w:eastAsia="ko-KR"/>
        </w:rPr>
        <w:t>EDGE_VER</w:t>
      </w:r>
      <w:r w:rsidRPr="00943A5F">
        <w:rPr>
          <w:rFonts w:eastAsia="Batang"/>
          <w:noProof/>
        </w:rPr>
        <w:t>, the value of edgeFlags[ xB0 ][ yB0 + k ] for k = 0..( 1 &lt;&lt; log2TrafoSize ) − 1 is derived as follows.</w:t>
      </w:r>
    </w:p>
    <w:p w:rsidR="002C5CD6" w:rsidRPr="00943A5F" w:rsidRDefault="002C5CD6" w:rsidP="002C5CD6">
      <w:pPr>
        <w:numPr>
          <w:ilvl w:val="0"/>
          <w:numId w:val="3"/>
        </w:numPr>
        <w:tabs>
          <w:tab w:val="clear" w:pos="805"/>
          <w:tab w:val="clear" w:pos="1191"/>
          <w:tab w:val="left" w:pos="400"/>
          <w:tab w:val="num" w:pos="1170"/>
        </w:tabs>
        <w:ind w:left="1170"/>
        <w:rPr>
          <w:noProof/>
        </w:rPr>
      </w:pPr>
      <w:r w:rsidRPr="00943A5F">
        <w:rPr>
          <w:noProof/>
          <w:lang w:eastAsia="ko-KR"/>
        </w:rPr>
        <w:t>If xB0 is equal to 0, edgeFlags[ xB0 ][ yB0 + k ] is set equal to filterEdgeFlag.</w:t>
      </w:r>
    </w:p>
    <w:p w:rsidR="002C5CD6" w:rsidRPr="00943A5F" w:rsidRDefault="002C5CD6" w:rsidP="002C5CD6">
      <w:pPr>
        <w:numPr>
          <w:ilvl w:val="0"/>
          <w:numId w:val="3"/>
        </w:numPr>
        <w:tabs>
          <w:tab w:val="clear" w:pos="805"/>
          <w:tab w:val="clear" w:pos="1191"/>
          <w:tab w:val="left" w:pos="400"/>
          <w:tab w:val="num" w:pos="1170"/>
        </w:tabs>
        <w:ind w:left="1170"/>
        <w:rPr>
          <w:noProof/>
        </w:rPr>
      </w:pPr>
      <w:r w:rsidRPr="00943A5F">
        <w:rPr>
          <w:noProof/>
          <w:lang w:eastAsia="ko-KR"/>
        </w:rPr>
        <w:t>Otherwise edgeFlags[ xB0 ][ yB0 + k ] is set equal to 1.</w:t>
      </w:r>
    </w:p>
    <w:p w:rsidR="002C5CD6" w:rsidRPr="00943A5F" w:rsidRDefault="002C5CD6" w:rsidP="002C5CD6">
      <w:pPr>
        <w:numPr>
          <w:ilvl w:val="0"/>
          <w:numId w:val="3"/>
        </w:numPr>
        <w:tabs>
          <w:tab w:val="left" w:pos="400"/>
        </w:tabs>
        <w:rPr>
          <w:rFonts w:eastAsia="Batang"/>
          <w:noProof/>
        </w:rPr>
      </w:pPr>
      <w:r>
        <w:rPr>
          <w:rFonts w:eastAsia="Batang"/>
          <w:noProof/>
        </w:rPr>
        <w:lastRenderedPageBreak/>
        <w:t>Otherwise (</w:t>
      </w:r>
      <w:r w:rsidRPr="00943A5F">
        <w:rPr>
          <w:rFonts w:eastAsia="Batang"/>
          <w:noProof/>
        </w:rPr>
        <w:t xml:space="preserve">edgeType is equal to </w:t>
      </w:r>
      <w:r w:rsidRPr="00943A5F">
        <w:rPr>
          <w:noProof/>
          <w:lang w:eastAsia="ko-KR"/>
        </w:rPr>
        <w:t>EDGE_HOR</w:t>
      </w:r>
      <w:r>
        <w:rPr>
          <w:noProof/>
          <w:lang w:eastAsia="ko-KR"/>
        </w:rPr>
        <w:t>)</w:t>
      </w:r>
      <w:r w:rsidRPr="00943A5F">
        <w:rPr>
          <w:rFonts w:eastAsia="Batang"/>
          <w:noProof/>
        </w:rPr>
        <w:t xml:space="preserve">, the value of edgeFlags[ xB0 + k ][ yB0 ] </w:t>
      </w:r>
      <w:r w:rsidR="00BD3777" w:rsidRPr="00612B67">
        <w:rPr>
          <w:rFonts w:eastAsia="Batang"/>
          <w:noProof/>
          <w:highlight w:val="yellow"/>
        </w:rPr>
        <w:t>and edgeFlags[ xB0 + k ][ yB0 + ( ( 1 &lt;&lt; log2TrafoSize ) &gt;&gt; 1 ) ]</w:t>
      </w:r>
      <w:r w:rsidR="00BD3777">
        <w:rPr>
          <w:rFonts w:eastAsia="Batang"/>
          <w:noProof/>
        </w:rPr>
        <w:t xml:space="preserve"> </w:t>
      </w:r>
      <w:r w:rsidRPr="00943A5F">
        <w:rPr>
          <w:rFonts w:eastAsia="Batang"/>
          <w:noProof/>
        </w:rPr>
        <w:t xml:space="preserve">for k = 0..( 1 &lt;&lt; log2TrafoSize ) − 1 </w:t>
      </w:r>
      <w:r w:rsidRPr="00612B67">
        <w:rPr>
          <w:rFonts w:eastAsia="Batang"/>
          <w:strike/>
          <w:noProof/>
          <w:highlight w:val="yellow"/>
        </w:rPr>
        <w:t>is</w:t>
      </w:r>
      <w:r w:rsidRPr="00612B67">
        <w:rPr>
          <w:rFonts w:eastAsia="Batang"/>
          <w:noProof/>
          <w:highlight w:val="yellow"/>
        </w:rPr>
        <w:t xml:space="preserve"> </w:t>
      </w:r>
      <w:r w:rsidR="00BD3777" w:rsidRPr="00612B67">
        <w:rPr>
          <w:rFonts w:eastAsia="Batang"/>
          <w:noProof/>
          <w:highlight w:val="yellow"/>
        </w:rPr>
        <w:t>are</w:t>
      </w:r>
      <w:r w:rsidR="00BD3777" w:rsidRPr="00943A5F">
        <w:rPr>
          <w:rFonts w:eastAsia="Batang"/>
          <w:noProof/>
        </w:rPr>
        <w:t xml:space="preserve"> </w:t>
      </w:r>
      <w:r w:rsidRPr="00943A5F">
        <w:rPr>
          <w:rFonts w:eastAsia="Batang"/>
          <w:noProof/>
        </w:rPr>
        <w:t>derived as follows.</w:t>
      </w:r>
    </w:p>
    <w:p w:rsidR="002C5CD6" w:rsidRDefault="002C5CD6" w:rsidP="002C5CD6">
      <w:pPr>
        <w:numPr>
          <w:ilvl w:val="0"/>
          <w:numId w:val="3"/>
        </w:numPr>
        <w:tabs>
          <w:tab w:val="clear" w:pos="805"/>
          <w:tab w:val="clear" w:pos="1191"/>
          <w:tab w:val="left" w:pos="400"/>
          <w:tab w:val="num" w:pos="1170"/>
        </w:tabs>
        <w:ind w:left="1170"/>
        <w:rPr>
          <w:noProof/>
        </w:rPr>
      </w:pPr>
      <w:r w:rsidRPr="00943A5F">
        <w:rPr>
          <w:noProof/>
          <w:lang w:eastAsia="ko-KR"/>
        </w:rPr>
        <w:t>If yB0 is equal to 0, edgeFlags[ xB0 + k ][ yB0 ] is set equal to filterEdgeFlag.</w:t>
      </w:r>
    </w:p>
    <w:p w:rsidR="009C7D41" w:rsidRDefault="006C7897" w:rsidP="002C5CD6">
      <w:pPr>
        <w:numPr>
          <w:ilvl w:val="0"/>
          <w:numId w:val="3"/>
        </w:numPr>
        <w:tabs>
          <w:tab w:val="clear" w:pos="805"/>
          <w:tab w:val="clear" w:pos="1191"/>
          <w:tab w:val="left" w:pos="400"/>
          <w:tab w:val="num" w:pos="1170"/>
        </w:tabs>
        <w:ind w:left="1170"/>
        <w:rPr>
          <w:noProof/>
        </w:rPr>
      </w:pPr>
      <w:r w:rsidRPr="00943A5F">
        <w:rPr>
          <w:noProof/>
          <w:lang w:eastAsia="ko-KR"/>
        </w:rPr>
        <w:t>Otherwise edgeFlags[ xB0 + k ][ yB0 ] is set equal to 1.</w:t>
      </w:r>
    </w:p>
    <w:p w:rsidR="00BD3777" w:rsidRDefault="00BD3777" w:rsidP="002C5CD6">
      <w:pPr>
        <w:numPr>
          <w:ilvl w:val="0"/>
          <w:numId w:val="3"/>
        </w:numPr>
        <w:tabs>
          <w:tab w:val="clear" w:pos="805"/>
          <w:tab w:val="clear" w:pos="1191"/>
          <w:tab w:val="left" w:pos="400"/>
          <w:tab w:val="num" w:pos="1170"/>
        </w:tabs>
        <w:ind w:left="1170"/>
        <w:rPr>
          <w:noProof/>
        </w:rPr>
      </w:pPr>
      <w:r w:rsidRPr="00612B67">
        <w:rPr>
          <w:noProof/>
          <w:highlight w:val="yellow"/>
          <w:lang w:eastAsia="ko-KR"/>
        </w:rPr>
        <w:t>If ChromaArrayType is equal to 2, edgeFlags[ xB0 + k ][ yB0 + ( ( 1 &lt;&lt; log2TrafoSize ) &gt;&gt; 1 ) ] is set equal to 2.</w:t>
      </w:r>
    </w:p>
    <w:p w:rsidR="00643285" w:rsidRPr="00943A5F" w:rsidRDefault="00643285" w:rsidP="00643285">
      <w:pPr>
        <w:pStyle w:val="Heading4"/>
        <w:numPr>
          <w:ilvl w:val="0"/>
          <w:numId w:val="0"/>
        </w:numPr>
        <w:ind w:left="1728" w:hanging="1728"/>
        <w:rPr>
          <w:noProof/>
          <w:lang w:val="en-GB"/>
        </w:rPr>
      </w:pPr>
      <w:bookmarkStart w:id="4" w:name="_Toc311217271"/>
      <w:bookmarkStart w:id="5" w:name="_Toc317198816"/>
      <w:bookmarkStart w:id="6" w:name="_Ref324946706"/>
      <w:bookmarkStart w:id="7" w:name="_Toc343621579"/>
      <w:r>
        <w:rPr>
          <w:noProof/>
          <w:lang w:val="en-GB"/>
        </w:rPr>
        <w:t>8.7.2.3</w:t>
      </w:r>
      <w:r>
        <w:rPr>
          <w:noProof/>
          <w:lang w:val="en-GB"/>
        </w:rPr>
        <w:tab/>
      </w:r>
      <w:r w:rsidRPr="00943A5F">
        <w:rPr>
          <w:noProof/>
          <w:lang w:val="en-GB"/>
        </w:rPr>
        <w:t>Derivation process of boundary filtering strength</w:t>
      </w:r>
      <w:bookmarkEnd w:id="4"/>
      <w:bookmarkEnd w:id="5"/>
      <w:bookmarkEnd w:id="6"/>
      <w:bookmarkEnd w:id="7"/>
    </w:p>
    <w:p w:rsidR="00643285" w:rsidRPr="00943A5F" w:rsidRDefault="00643285" w:rsidP="00643285">
      <w:pPr>
        <w:tabs>
          <w:tab w:val="left" w:pos="284"/>
        </w:tabs>
        <w:ind w:left="284" w:hanging="284"/>
        <w:rPr>
          <w:noProof/>
          <w:lang w:eastAsia="ko-KR"/>
        </w:rPr>
      </w:pPr>
      <w:r w:rsidRPr="00943A5F">
        <w:rPr>
          <w:noProof/>
          <w:lang w:eastAsia="ko-KR"/>
        </w:rPr>
        <w:t>Inputs of this process are:</w:t>
      </w:r>
    </w:p>
    <w:p w:rsidR="00643285" w:rsidRPr="00943A5F" w:rsidRDefault="00643285" w:rsidP="00643285">
      <w:pPr>
        <w:tabs>
          <w:tab w:val="left" w:pos="284"/>
        </w:tabs>
        <w:ind w:left="284" w:hanging="284"/>
        <w:rPr>
          <w:noProof/>
        </w:rPr>
      </w:pPr>
      <w:r w:rsidRPr="00943A5F">
        <w:rPr>
          <w:noProof/>
        </w:rPr>
        <w:t>–</w:t>
      </w:r>
      <w:r w:rsidRPr="00943A5F">
        <w:rPr>
          <w:noProof/>
        </w:rPr>
        <w:tab/>
      </w:r>
      <w:r w:rsidRPr="00943A5F">
        <w:rPr>
          <w:noProof/>
          <w:lang w:eastAsia="ko-KR"/>
        </w:rPr>
        <w:t>a luma picture sample array recPicture</w:t>
      </w:r>
      <w:r w:rsidRPr="00943A5F">
        <w:rPr>
          <w:noProof/>
          <w:vertAlign w:val="subscript"/>
          <w:lang w:eastAsia="ko-KR"/>
        </w:rPr>
        <w:t>L</w:t>
      </w:r>
      <w:r w:rsidRPr="00943A5F">
        <w:rPr>
          <w:noProof/>
        </w:rPr>
        <w:t>,</w:t>
      </w:r>
    </w:p>
    <w:p w:rsidR="00643285" w:rsidRPr="00943A5F" w:rsidRDefault="00643285" w:rsidP="00643285">
      <w:pPr>
        <w:tabs>
          <w:tab w:val="left" w:pos="284"/>
        </w:tabs>
        <w:ind w:left="284" w:hanging="284"/>
        <w:rPr>
          <w:noProof/>
          <w:lang w:eastAsia="ko-KR"/>
        </w:rPr>
      </w:pPr>
      <w:r w:rsidRPr="00943A5F">
        <w:rPr>
          <w:noProof/>
        </w:rPr>
        <w:t>–</w:t>
      </w:r>
      <w:r w:rsidRPr="00943A5F">
        <w:rPr>
          <w:noProof/>
        </w:rPr>
        <w:tab/>
      </w:r>
      <w:r w:rsidRPr="00943A5F">
        <w:rPr>
          <w:noProof/>
          <w:lang w:eastAsia="ko-KR"/>
        </w:rPr>
        <w:t xml:space="preserve">a luma location ( xC, yC ) specifying the top-left sample of the current luma coding block relative to the top-left luma sample of the current picture, </w:t>
      </w:r>
    </w:p>
    <w:p w:rsidR="00643285" w:rsidRPr="00943A5F" w:rsidRDefault="00643285" w:rsidP="00643285">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variable log2CbSize specifying the size of the current luma coding block,</w:t>
      </w:r>
    </w:p>
    <w:p w:rsidR="00643285" w:rsidRPr="00943A5F" w:rsidRDefault="00643285" w:rsidP="00643285">
      <w:pPr>
        <w:tabs>
          <w:tab w:val="left" w:pos="284"/>
        </w:tabs>
        <w:ind w:left="284" w:hanging="284"/>
        <w:rPr>
          <w:noProof/>
          <w:lang w:eastAsia="ko-KR"/>
        </w:rPr>
      </w:pPr>
      <w:r w:rsidRPr="00943A5F">
        <w:rPr>
          <w:noProof/>
        </w:rPr>
        <w:t>–</w:t>
      </w:r>
      <w:r w:rsidRPr="00943A5F">
        <w:rPr>
          <w:noProof/>
        </w:rPr>
        <w:tab/>
        <w:t xml:space="preserve">a variable </w:t>
      </w:r>
      <w:r w:rsidRPr="00943A5F">
        <w:rPr>
          <w:noProof/>
          <w:lang w:eastAsia="ko-KR"/>
        </w:rPr>
        <w:t>edgeType specifying whether a vertical (EDGE_VER) or a horizontal (EDGE_HOR) edge is filtered,</w:t>
      </w:r>
    </w:p>
    <w:p w:rsidR="00643285" w:rsidRPr="00943A5F" w:rsidRDefault="00643285" w:rsidP="00643285">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two-dimensional array of size (nS)x(nS), edgeFlags.</w:t>
      </w:r>
    </w:p>
    <w:p w:rsidR="00643285" w:rsidRPr="00943A5F" w:rsidRDefault="00643285" w:rsidP="00643285">
      <w:pPr>
        <w:tabs>
          <w:tab w:val="left" w:pos="284"/>
        </w:tabs>
        <w:ind w:left="284" w:hanging="284"/>
        <w:rPr>
          <w:noProof/>
          <w:lang w:eastAsia="ko-KR"/>
        </w:rPr>
      </w:pPr>
      <w:r w:rsidRPr="00943A5F">
        <w:rPr>
          <w:noProof/>
          <w:lang w:eastAsia="ko-KR"/>
        </w:rPr>
        <w:t>Output of this process is:</w:t>
      </w:r>
    </w:p>
    <w:p w:rsidR="00643285" w:rsidRPr="00943A5F" w:rsidRDefault="00643285" w:rsidP="00643285">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two-dimensional array of size (nS)x(nS), bS specifying the boundary filtering strength.</w:t>
      </w:r>
    </w:p>
    <w:p w:rsidR="00643285" w:rsidRPr="00943A5F" w:rsidRDefault="00643285" w:rsidP="00643285">
      <w:pPr>
        <w:rPr>
          <w:noProof/>
          <w:lang w:eastAsia="ko-KR"/>
        </w:rPr>
      </w:pPr>
      <w:r w:rsidRPr="00943A5F">
        <w:rPr>
          <w:noProof/>
          <w:lang w:eastAsia="ko-KR"/>
        </w:rPr>
        <w:t>The boundary filtering strength array bS for the current coding unit is derived as follows.</w:t>
      </w:r>
    </w:p>
    <w:p w:rsidR="00643285" w:rsidRPr="00943A5F" w:rsidRDefault="00643285" w:rsidP="00643285">
      <w:pPr>
        <w:rPr>
          <w:noProof/>
          <w:lang w:eastAsia="ko-KR"/>
        </w:rPr>
      </w:pPr>
      <w:r w:rsidRPr="00943A5F">
        <w:rPr>
          <w:noProof/>
          <w:lang w:eastAsia="ko-KR"/>
        </w:rPr>
        <w:t>The variables xD</w:t>
      </w:r>
      <w:r w:rsidRPr="00943A5F">
        <w:rPr>
          <w:noProof/>
          <w:vertAlign w:val="subscript"/>
          <w:lang w:eastAsia="ko-KR"/>
        </w:rPr>
        <w:t>i</w:t>
      </w:r>
      <w:r w:rsidRPr="00943A5F">
        <w:rPr>
          <w:noProof/>
          <w:lang w:eastAsia="ko-KR"/>
        </w:rPr>
        <w:t>, yD</w:t>
      </w:r>
      <w:r w:rsidRPr="00943A5F">
        <w:rPr>
          <w:noProof/>
          <w:vertAlign w:val="subscript"/>
          <w:lang w:eastAsia="ko-KR"/>
        </w:rPr>
        <w:t>j</w:t>
      </w:r>
      <w:r w:rsidRPr="00943A5F">
        <w:rPr>
          <w:noProof/>
          <w:lang w:eastAsia="ko-KR"/>
        </w:rPr>
        <w:t>, xN and yN are derived as follows.</w:t>
      </w:r>
    </w:p>
    <w:p w:rsidR="00643285" w:rsidRPr="00943A5F" w:rsidRDefault="00643285" w:rsidP="00643285">
      <w:pPr>
        <w:numPr>
          <w:ilvl w:val="0"/>
          <w:numId w:val="3"/>
        </w:numPr>
        <w:tabs>
          <w:tab w:val="clear" w:pos="805"/>
          <w:tab w:val="clear" w:pos="1191"/>
          <w:tab w:val="left" w:pos="450"/>
        </w:tabs>
        <w:ind w:left="450"/>
        <w:rPr>
          <w:noProof/>
          <w:lang w:eastAsia="ko-KR"/>
        </w:rPr>
      </w:pPr>
      <w:r w:rsidRPr="00943A5F">
        <w:rPr>
          <w:noProof/>
          <w:lang w:eastAsia="ko-KR"/>
        </w:rPr>
        <w:t>If edgeType is equal to EDGE_VER, xD</w:t>
      </w:r>
      <w:r w:rsidRPr="00943A5F">
        <w:rPr>
          <w:noProof/>
          <w:vertAlign w:val="subscript"/>
          <w:lang w:eastAsia="ko-KR"/>
        </w:rPr>
        <w:t>i</w:t>
      </w:r>
      <w:r w:rsidRPr="00943A5F">
        <w:rPr>
          <w:noProof/>
          <w:lang w:eastAsia="ko-KR"/>
        </w:rPr>
        <w:t xml:space="preserve"> is set equal to ( i &lt;&lt; 3 ), yD</w:t>
      </w:r>
      <w:r w:rsidRPr="00943A5F">
        <w:rPr>
          <w:noProof/>
          <w:vertAlign w:val="subscript"/>
          <w:lang w:eastAsia="ko-KR"/>
        </w:rPr>
        <w:t>j</w:t>
      </w:r>
      <w:r w:rsidRPr="00943A5F">
        <w:rPr>
          <w:noProof/>
          <w:lang w:eastAsia="ko-KR"/>
        </w:rPr>
        <w:t xml:space="preserve"> is set equal to ( j &lt;&lt; 2 ), xN is set equal to (1 &lt;&lt; ( log2CbSize − 3 )) − 1 and yN is set equal to (1 &lt;&lt; ( log2CbSize − 2 )) − 1.</w:t>
      </w:r>
    </w:p>
    <w:p w:rsidR="00643285" w:rsidRPr="00943A5F" w:rsidRDefault="00643285" w:rsidP="00643285">
      <w:pPr>
        <w:numPr>
          <w:ilvl w:val="0"/>
          <w:numId w:val="3"/>
        </w:numPr>
        <w:tabs>
          <w:tab w:val="clear" w:pos="805"/>
          <w:tab w:val="clear" w:pos="1191"/>
          <w:tab w:val="left" w:pos="450"/>
        </w:tabs>
        <w:ind w:left="450"/>
        <w:rPr>
          <w:noProof/>
          <w:lang w:eastAsia="ko-KR"/>
        </w:rPr>
      </w:pPr>
      <w:r w:rsidRPr="00943A5F">
        <w:rPr>
          <w:noProof/>
          <w:lang w:eastAsia="ko-KR"/>
        </w:rPr>
        <w:t>Otherwise (edgeType is equal to EDGE_HOR), xD</w:t>
      </w:r>
      <w:r w:rsidRPr="00943A5F">
        <w:rPr>
          <w:noProof/>
          <w:vertAlign w:val="subscript"/>
          <w:lang w:eastAsia="ko-KR"/>
        </w:rPr>
        <w:t>i</w:t>
      </w:r>
      <w:r w:rsidRPr="00943A5F">
        <w:rPr>
          <w:noProof/>
          <w:lang w:eastAsia="ko-KR"/>
        </w:rPr>
        <w:t xml:space="preserve"> is set equal to ( i &lt;&lt; 2 ), yD</w:t>
      </w:r>
      <w:r w:rsidRPr="00943A5F">
        <w:rPr>
          <w:noProof/>
          <w:vertAlign w:val="subscript"/>
          <w:lang w:eastAsia="ko-KR"/>
        </w:rPr>
        <w:t>j</w:t>
      </w:r>
      <w:r w:rsidRPr="00943A5F">
        <w:rPr>
          <w:noProof/>
          <w:lang w:eastAsia="ko-KR"/>
        </w:rPr>
        <w:t xml:space="preserve"> is set equal to ( j &lt;&lt; 3 ), xN is set equal to (1 &lt;&lt; ( log2CbSize − 2 )) − 1 and yN is set equal to (1 &lt;&lt; ( log2CbSize − 3 )) − 1.</w:t>
      </w:r>
    </w:p>
    <w:p w:rsidR="00643285" w:rsidRPr="00943A5F" w:rsidRDefault="00643285" w:rsidP="00643285">
      <w:pPr>
        <w:rPr>
          <w:noProof/>
          <w:lang w:eastAsia="ko-KR"/>
        </w:rPr>
      </w:pPr>
      <w:r w:rsidRPr="00943A5F">
        <w:rPr>
          <w:noProof/>
          <w:lang w:eastAsia="ko-KR"/>
        </w:rPr>
        <w:t>For xD</w:t>
      </w:r>
      <w:r w:rsidRPr="00943A5F">
        <w:rPr>
          <w:noProof/>
          <w:vertAlign w:val="subscript"/>
          <w:lang w:eastAsia="ko-KR"/>
        </w:rPr>
        <w:t>i</w:t>
      </w:r>
      <w:r w:rsidRPr="00943A5F">
        <w:rPr>
          <w:noProof/>
          <w:lang w:eastAsia="ko-KR"/>
        </w:rPr>
        <w:t xml:space="preserve"> with i</w:t>
      </w:r>
      <w:r>
        <w:rPr>
          <w:noProof/>
          <w:lang w:eastAsia="ko-KR"/>
        </w:rPr>
        <w:t> = 0</w:t>
      </w:r>
      <w:r w:rsidRPr="00943A5F">
        <w:rPr>
          <w:noProof/>
          <w:lang w:eastAsia="ko-KR"/>
        </w:rPr>
        <w:t>..xN, the following applies.</w:t>
      </w:r>
    </w:p>
    <w:p w:rsidR="00643285" w:rsidRPr="00943A5F" w:rsidRDefault="00643285" w:rsidP="00643285">
      <w:pPr>
        <w:tabs>
          <w:tab w:val="clear" w:pos="794"/>
        </w:tabs>
        <w:ind w:left="360"/>
        <w:rPr>
          <w:noProof/>
          <w:lang w:eastAsia="ko-KR"/>
        </w:rPr>
      </w:pPr>
      <w:r w:rsidRPr="00943A5F">
        <w:rPr>
          <w:noProof/>
          <w:lang w:eastAsia="ko-KR"/>
        </w:rPr>
        <w:t>For yD</w:t>
      </w:r>
      <w:r w:rsidRPr="00943A5F">
        <w:rPr>
          <w:noProof/>
          <w:vertAlign w:val="subscript"/>
          <w:lang w:eastAsia="ko-KR"/>
        </w:rPr>
        <w:t>j</w:t>
      </w:r>
      <w:r w:rsidRPr="00943A5F">
        <w:rPr>
          <w:noProof/>
          <w:lang w:eastAsia="ko-KR"/>
        </w:rPr>
        <w:t xml:space="preserve"> with j</w:t>
      </w:r>
      <w:r>
        <w:rPr>
          <w:noProof/>
          <w:lang w:eastAsia="ko-KR"/>
        </w:rPr>
        <w:t> = 0</w:t>
      </w:r>
      <w:r w:rsidRPr="00943A5F">
        <w:rPr>
          <w:noProof/>
          <w:lang w:eastAsia="ko-KR"/>
        </w:rPr>
        <w:t>..yN, the following applies.</w:t>
      </w:r>
    </w:p>
    <w:p w:rsidR="00643285" w:rsidRPr="00943A5F" w:rsidRDefault="00643285" w:rsidP="00643285">
      <w:pPr>
        <w:numPr>
          <w:ilvl w:val="0"/>
          <w:numId w:val="3"/>
        </w:numPr>
        <w:tabs>
          <w:tab w:val="left" w:pos="400"/>
        </w:tabs>
        <w:rPr>
          <w:noProof/>
          <w:lang w:eastAsia="ko-KR"/>
        </w:rPr>
      </w:pPr>
      <w:r w:rsidRPr="00943A5F">
        <w:rPr>
          <w:noProof/>
          <w:lang w:eastAsia="ko-KR"/>
        </w:rPr>
        <w:t>If edgeFlags[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xml:space="preserve"> ] is </w:t>
      </w:r>
      <w:r w:rsidR="00C739CD" w:rsidRPr="00612B67">
        <w:rPr>
          <w:noProof/>
          <w:highlight w:val="yellow"/>
          <w:lang w:eastAsia="ko-KR"/>
        </w:rPr>
        <w:t>greater than 0</w:t>
      </w:r>
      <w:r w:rsidRPr="00612B67">
        <w:rPr>
          <w:strike/>
          <w:noProof/>
          <w:highlight w:val="yellow"/>
          <w:lang w:eastAsia="ko-KR"/>
        </w:rPr>
        <w:t>equal to 1</w:t>
      </w:r>
      <w:r w:rsidRPr="00943A5F">
        <w:rPr>
          <w:noProof/>
          <w:lang w:eastAsia="ko-KR"/>
        </w:rPr>
        <w:t>, the sample values are derived as follows.</w:t>
      </w:r>
    </w:p>
    <w:p w:rsidR="00643285" w:rsidRPr="00943A5F" w:rsidRDefault="00643285" w:rsidP="00643285">
      <w:pPr>
        <w:numPr>
          <w:ilvl w:val="0"/>
          <w:numId w:val="11"/>
        </w:numPr>
        <w:tabs>
          <w:tab w:val="clear" w:pos="794"/>
          <w:tab w:val="left" w:pos="400"/>
        </w:tabs>
        <w:rPr>
          <w:noProof/>
          <w:lang w:eastAsia="ko-KR"/>
        </w:rPr>
      </w:pPr>
      <w:r w:rsidRPr="00943A5F">
        <w:rPr>
          <w:noProof/>
          <w:lang w:eastAsia="ko-KR"/>
        </w:rPr>
        <w:t>If edgeType is equal to EDGE_VER, sample p</w:t>
      </w:r>
      <w:r w:rsidRPr="00943A5F">
        <w:rPr>
          <w:noProof/>
          <w:vertAlign w:val="subscript"/>
          <w:lang w:eastAsia="ko-KR"/>
        </w:rPr>
        <w:t>0</w:t>
      </w:r>
      <w:r w:rsidRPr="00943A5F">
        <w:rPr>
          <w:noProof/>
          <w:lang w:eastAsia="ko-KR"/>
        </w:rPr>
        <w:t> = recPicture</w:t>
      </w:r>
      <w:r w:rsidRPr="00943A5F">
        <w:rPr>
          <w:noProof/>
          <w:vertAlign w:val="subscript"/>
          <w:lang w:eastAsia="ko-KR"/>
        </w:rPr>
        <w:t>L</w:t>
      </w:r>
      <w:r w:rsidRPr="00943A5F">
        <w:rPr>
          <w:noProof/>
          <w:lang w:eastAsia="ko-KR"/>
        </w:rPr>
        <w:t>[ xC + xD</w:t>
      </w:r>
      <w:r w:rsidRPr="00943A5F">
        <w:rPr>
          <w:noProof/>
          <w:vertAlign w:val="subscript"/>
          <w:lang w:eastAsia="ko-KR"/>
        </w:rPr>
        <w:t>i</w:t>
      </w:r>
      <w:r w:rsidRPr="00943A5F">
        <w:rPr>
          <w:noProof/>
          <w:lang w:eastAsia="ko-KR"/>
        </w:rPr>
        <w:t> − 1 ][ yC + yD</w:t>
      </w:r>
      <w:r w:rsidRPr="00943A5F">
        <w:rPr>
          <w:noProof/>
          <w:vertAlign w:val="subscript"/>
          <w:lang w:eastAsia="ko-KR"/>
        </w:rPr>
        <w:t>j</w:t>
      </w:r>
      <w:r w:rsidRPr="00943A5F">
        <w:rPr>
          <w:noProof/>
          <w:lang w:eastAsia="ko-KR"/>
        </w:rPr>
        <w:t> ] and q</w:t>
      </w:r>
      <w:r w:rsidRPr="00943A5F">
        <w:rPr>
          <w:noProof/>
          <w:vertAlign w:val="subscript"/>
          <w:lang w:eastAsia="ko-KR"/>
        </w:rPr>
        <w:t>0</w:t>
      </w:r>
      <w:r w:rsidRPr="00943A5F">
        <w:rPr>
          <w:noProof/>
          <w:lang w:eastAsia="ko-KR"/>
        </w:rPr>
        <w:t> = recPicture</w:t>
      </w:r>
      <w:r w:rsidRPr="00943A5F">
        <w:rPr>
          <w:noProof/>
          <w:vertAlign w:val="subscript"/>
          <w:lang w:eastAsia="ko-KR"/>
        </w:rPr>
        <w:t>L</w:t>
      </w:r>
      <w:r w:rsidRPr="00943A5F">
        <w:rPr>
          <w:noProof/>
          <w:lang w:eastAsia="ko-KR"/>
        </w:rPr>
        <w:t>[ xC + xD</w:t>
      </w:r>
      <w:r w:rsidRPr="00943A5F">
        <w:rPr>
          <w:noProof/>
          <w:vertAlign w:val="subscript"/>
          <w:lang w:eastAsia="ko-KR"/>
        </w:rPr>
        <w:t>i</w:t>
      </w:r>
      <w:r w:rsidRPr="00943A5F">
        <w:rPr>
          <w:noProof/>
          <w:lang w:eastAsia="ko-KR"/>
        </w:rPr>
        <w:t> ][ yC + yD</w:t>
      </w:r>
      <w:r w:rsidRPr="00943A5F">
        <w:rPr>
          <w:noProof/>
          <w:vertAlign w:val="subscript"/>
          <w:lang w:eastAsia="ko-KR"/>
        </w:rPr>
        <w:t>j</w:t>
      </w:r>
      <w:r w:rsidRPr="00943A5F">
        <w:rPr>
          <w:noProof/>
          <w:lang w:eastAsia="ko-KR"/>
        </w:rPr>
        <w:t> ].</w:t>
      </w:r>
    </w:p>
    <w:p w:rsidR="00643285" w:rsidRPr="00943A5F" w:rsidRDefault="00643285" w:rsidP="00643285">
      <w:pPr>
        <w:numPr>
          <w:ilvl w:val="0"/>
          <w:numId w:val="11"/>
        </w:numPr>
        <w:tabs>
          <w:tab w:val="clear" w:pos="794"/>
          <w:tab w:val="left" w:pos="400"/>
        </w:tabs>
        <w:rPr>
          <w:noProof/>
          <w:lang w:eastAsia="ko-KR"/>
        </w:rPr>
      </w:pPr>
      <w:r w:rsidRPr="00943A5F">
        <w:rPr>
          <w:noProof/>
          <w:lang w:eastAsia="ko-KR"/>
        </w:rPr>
        <w:t>Otherwise (edgeType is equal to EDGE_HOR), sample p</w:t>
      </w:r>
      <w:r w:rsidRPr="00943A5F">
        <w:rPr>
          <w:noProof/>
          <w:vertAlign w:val="subscript"/>
          <w:lang w:eastAsia="ko-KR"/>
        </w:rPr>
        <w:t>0</w:t>
      </w:r>
      <w:r w:rsidRPr="00943A5F">
        <w:rPr>
          <w:noProof/>
          <w:lang w:eastAsia="ko-KR"/>
        </w:rPr>
        <w:t> = recPicture</w:t>
      </w:r>
      <w:r w:rsidRPr="00943A5F">
        <w:rPr>
          <w:noProof/>
          <w:vertAlign w:val="subscript"/>
          <w:lang w:eastAsia="ko-KR"/>
        </w:rPr>
        <w:t>L</w:t>
      </w:r>
      <w:r w:rsidRPr="00943A5F">
        <w:rPr>
          <w:noProof/>
          <w:lang w:eastAsia="ko-KR"/>
        </w:rPr>
        <w:t>[ xC + xD</w:t>
      </w:r>
      <w:r w:rsidRPr="00943A5F">
        <w:rPr>
          <w:noProof/>
          <w:vertAlign w:val="subscript"/>
          <w:lang w:eastAsia="ko-KR"/>
        </w:rPr>
        <w:t>i</w:t>
      </w:r>
      <w:r w:rsidRPr="00943A5F">
        <w:rPr>
          <w:noProof/>
          <w:lang w:eastAsia="ko-KR"/>
        </w:rPr>
        <w:t> ][ yC + yD</w:t>
      </w:r>
      <w:r w:rsidRPr="00943A5F">
        <w:rPr>
          <w:noProof/>
          <w:vertAlign w:val="subscript"/>
          <w:lang w:eastAsia="ko-KR"/>
        </w:rPr>
        <w:t>j</w:t>
      </w:r>
      <w:r w:rsidRPr="00943A5F">
        <w:rPr>
          <w:noProof/>
          <w:lang w:eastAsia="ko-KR"/>
        </w:rPr>
        <w:t> − 1 ] and q</w:t>
      </w:r>
      <w:r w:rsidRPr="00943A5F">
        <w:rPr>
          <w:noProof/>
          <w:vertAlign w:val="subscript"/>
          <w:lang w:eastAsia="ko-KR"/>
        </w:rPr>
        <w:t>0</w:t>
      </w:r>
      <w:r w:rsidRPr="00943A5F">
        <w:rPr>
          <w:noProof/>
          <w:lang w:eastAsia="ko-KR"/>
        </w:rPr>
        <w:t> = recPicture</w:t>
      </w:r>
      <w:r w:rsidRPr="00943A5F">
        <w:rPr>
          <w:noProof/>
          <w:vertAlign w:val="subscript"/>
          <w:lang w:eastAsia="ko-KR"/>
        </w:rPr>
        <w:t>L</w:t>
      </w:r>
      <w:r w:rsidRPr="00943A5F">
        <w:rPr>
          <w:noProof/>
          <w:lang w:eastAsia="ko-KR"/>
        </w:rPr>
        <w:t>[ xC + xD</w:t>
      </w:r>
      <w:r w:rsidRPr="00943A5F">
        <w:rPr>
          <w:noProof/>
          <w:vertAlign w:val="subscript"/>
          <w:lang w:eastAsia="ko-KR"/>
        </w:rPr>
        <w:t>i</w:t>
      </w:r>
      <w:r w:rsidRPr="00943A5F">
        <w:rPr>
          <w:noProof/>
          <w:lang w:eastAsia="ko-KR"/>
        </w:rPr>
        <w:t> ][ yC + yD</w:t>
      </w:r>
      <w:r w:rsidRPr="00943A5F">
        <w:rPr>
          <w:noProof/>
          <w:vertAlign w:val="subscript"/>
          <w:lang w:eastAsia="ko-KR"/>
        </w:rPr>
        <w:t>j</w:t>
      </w:r>
      <w:r w:rsidRPr="00943A5F">
        <w:rPr>
          <w:noProof/>
          <w:lang w:eastAsia="ko-KR"/>
        </w:rPr>
        <w:t> ].</w:t>
      </w:r>
    </w:p>
    <w:p w:rsidR="00643285" w:rsidRPr="00943A5F" w:rsidRDefault="00643285" w:rsidP="00643285">
      <w:pPr>
        <w:tabs>
          <w:tab w:val="clear" w:pos="794"/>
          <w:tab w:val="left" w:pos="400"/>
        </w:tabs>
        <w:ind w:left="805"/>
        <w:rPr>
          <w:noProof/>
          <w:lang w:eastAsia="ko-KR"/>
        </w:rPr>
      </w:pPr>
      <w:r w:rsidRPr="00943A5F">
        <w:rPr>
          <w:noProof/>
          <w:lang w:eastAsia="ko-KR"/>
        </w:rPr>
        <w:t>Depending on p</w:t>
      </w:r>
      <w:r w:rsidRPr="00943A5F">
        <w:rPr>
          <w:noProof/>
          <w:vertAlign w:val="subscript"/>
          <w:lang w:eastAsia="ko-KR"/>
        </w:rPr>
        <w:t>0</w:t>
      </w:r>
      <w:r w:rsidRPr="00943A5F">
        <w:rPr>
          <w:noProof/>
          <w:lang w:eastAsia="ko-KR"/>
        </w:rPr>
        <w:t xml:space="preserve"> and q</w:t>
      </w:r>
      <w:r w:rsidRPr="00943A5F">
        <w:rPr>
          <w:noProof/>
          <w:vertAlign w:val="subscript"/>
          <w:lang w:eastAsia="ko-KR"/>
        </w:rPr>
        <w:t>0</w:t>
      </w:r>
      <w:r w:rsidRPr="00943A5F">
        <w:rPr>
          <w:noProof/>
          <w:lang w:eastAsia="ko-KR"/>
        </w:rPr>
        <w:t>,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derived as follows.</w:t>
      </w:r>
    </w:p>
    <w:p w:rsidR="00C739CD" w:rsidRPr="00612B67" w:rsidRDefault="00643285" w:rsidP="00643285">
      <w:pPr>
        <w:numPr>
          <w:ilvl w:val="0"/>
          <w:numId w:val="11"/>
        </w:numPr>
        <w:tabs>
          <w:tab w:val="clear" w:pos="794"/>
          <w:tab w:val="left" w:pos="400"/>
        </w:tabs>
        <w:rPr>
          <w:noProof/>
          <w:highlight w:val="yellow"/>
          <w:lang w:eastAsia="ko-KR"/>
        </w:rPr>
      </w:pPr>
      <w:r w:rsidRPr="00943A5F">
        <w:rPr>
          <w:noProof/>
          <w:lang w:eastAsia="ko-KR"/>
        </w:rPr>
        <w:t>If the sample p</w:t>
      </w:r>
      <w:r w:rsidRPr="00943A5F">
        <w:rPr>
          <w:noProof/>
          <w:vertAlign w:val="subscript"/>
          <w:lang w:eastAsia="ko-KR"/>
        </w:rPr>
        <w:t>0</w:t>
      </w:r>
      <w:r w:rsidRPr="00943A5F">
        <w:rPr>
          <w:noProof/>
          <w:lang w:eastAsia="ko-KR"/>
        </w:rPr>
        <w:t xml:space="preserve"> or q</w:t>
      </w:r>
      <w:r w:rsidRPr="00943A5F">
        <w:rPr>
          <w:noProof/>
          <w:vertAlign w:val="subscript"/>
          <w:lang w:eastAsia="ko-KR"/>
        </w:rPr>
        <w:t>0</w:t>
      </w:r>
      <w:r w:rsidRPr="00943A5F">
        <w:rPr>
          <w:noProof/>
          <w:lang w:eastAsia="ko-KR"/>
        </w:rPr>
        <w:t xml:space="preserve"> is in the luma coding block of a coding unit coded with intra prediction mode, </w:t>
      </w:r>
      <w:r w:rsidR="00C739CD" w:rsidRPr="00612B67">
        <w:rPr>
          <w:noProof/>
          <w:highlight w:val="yellow"/>
          <w:lang w:eastAsia="ko-KR"/>
        </w:rPr>
        <w:t>the following applies.</w:t>
      </w:r>
    </w:p>
    <w:p w:rsidR="00C739CD" w:rsidRDefault="00C739CD" w:rsidP="00C739CD">
      <w:pPr>
        <w:numPr>
          <w:ilvl w:val="2"/>
          <w:numId w:val="11"/>
        </w:numPr>
        <w:tabs>
          <w:tab w:val="clear" w:pos="794"/>
          <w:tab w:val="clear" w:pos="1191"/>
          <w:tab w:val="left" w:pos="400"/>
        </w:tabs>
        <w:rPr>
          <w:noProof/>
          <w:lang w:eastAsia="ko-KR"/>
        </w:rPr>
      </w:pPr>
      <w:r w:rsidRPr="00612B67">
        <w:rPr>
          <w:noProof/>
          <w:highlight w:val="yellow"/>
          <w:lang w:eastAsia="ko-KR"/>
        </w:rPr>
        <w:t>If edgeFlags[ xD</w:t>
      </w:r>
      <w:r w:rsidRPr="00612B67">
        <w:rPr>
          <w:noProof/>
          <w:highlight w:val="yellow"/>
          <w:lang w:eastAsia="ko-KR"/>
        </w:rPr>
        <w:softHyphen/>
      </w:r>
      <w:r w:rsidRPr="00612B67">
        <w:rPr>
          <w:noProof/>
          <w:highlight w:val="yellow"/>
          <w:vertAlign w:val="subscript"/>
          <w:lang w:eastAsia="ko-KR"/>
        </w:rPr>
        <w:t>i</w:t>
      </w:r>
      <w:r w:rsidRPr="00612B67">
        <w:rPr>
          <w:noProof/>
          <w:highlight w:val="yellow"/>
          <w:lang w:eastAsia="ko-KR"/>
        </w:rPr>
        <w:t xml:space="preserve"> ][ yD</w:t>
      </w:r>
      <w:r w:rsidRPr="00612B67">
        <w:rPr>
          <w:noProof/>
          <w:highlight w:val="yellow"/>
          <w:vertAlign w:val="subscript"/>
          <w:lang w:eastAsia="ko-KR"/>
        </w:rPr>
        <w:t>j</w:t>
      </w:r>
      <w:r w:rsidRPr="00612B67">
        <w:rPr>
          <w:noProof/>
          <w:highlight w:val="yellow"/>
          <w:lang w:eastAsia="ko-KR"/>
        </w:rPr>
        <w:t xml:space="preserve"> ] is equal to 1,</w:t>
      </w:r>
      <w:r>
        <w:rPr>
          <w:noProof/>
          <w:lang w:eastAsia="ko-KR"/>
        </w:rPr>
        <w:t xml:space="preserve"> </w:t>
      </w:r>
      <w:r w:rsidRPr="00943A5F">
        <w:rPr>
          <w:noProof/>
          <w:lang w:eastAsia="ko-KR"/>
        </w:rPr>
        <w:t>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2.</w:t>
      </w:r>
    </w:p>
    <w:p w:rsidR="00C739CD" w:rsidRPr="00612B67" w:rsidRDefault="00C739CD" w:rsidP="00C739CD">
      <w:pPr>
        <w:numPr>
          <w:ilvl w:val="2"/>
          <w:numId w:val="11"/>
        </w:numPr>
        <w:tabs>
          <w:tab w:val="clear" w:pos="794"/>
          <w:tab w:val="clear" w:pos="1191"/>
          <w:tab w:val="left" w:pos="400"/>
        </w:tabs>
        <w:rPr>
          <w:noProof/>
          <w:highlight w:val="yellow"/>
          <w:lang w:eastAsia="ko-KR"/>
        </w:rPr>
      </w:pPr>
      <w:r w:rsidRPr="00612B67">
        <w:rPr>
          <w:noProof/>
          <w:highlight w:val="yellow"/>
          <w:lang w:eastAsia="ko-KR"/>
        </w:rPr>
        <w:t>Otherwise (edgeFlags[ xD</w:t>
      </w:r>
      <w:r w:rsidRPr="00612B67">
        <w:rPr>
          <w:noProof/>
          <w:highlight w:val="yellow"/>
          <w:lang w:eastAsia="ko-KR"/>
        </w:rPr>
        <w:softHyphen/>
      </w:r>
      <w:r w:rsidRPr="00612B67">
        <w:rPr>
          <w:noProof/>
          <w:highlight w:val="yellow"/>
          <w:vertAlign w:val="subscript"/>
          <w:lang w:eastAsia="ko-KR"/>
        </w:rPr>
        <w:t>i</w:t>
      </w:r>
      <w:r w:rsidRPr="00612B67">
        <w:rPr>
          <w:noProof/>
          <w:highlight w:val="yellow"/>
          <w:lang w:eastAsia="ko-KR"/>
        </w:rPr>
        <w:t xml:space="preserve"> ][ yD</w:t>
      </w:r>
      <w:r w:rsidRPr="00612B67">
        <w:rPr>
          <w:noProof/>
          <w:highlight w:val="yellow"/>
          <w:vertAlign w:val="subscript"/>
          <w:lang w:eastAsia="ko-KR"/>
        </w:rPr>
        <w:t>j</w:t>
      </w:r>
      <w:r w:rsidRPr="00612B67">
        <w:rPr>
          <w:noProof/>
          <w:highlight w:val="yellow"/>
          <w:lang w:eastAsia="ko-KR"/>
        </w:rPr>
        <w:t xml:space="preserve"> ] is equal to 2), the variable bS[ xD</w:t>
      </w:r>
      <w:r w:rsidRPr="00612B67">
        <w:rPr>
          <w:noProof/>
          <w:highlight w:val="yellow"/>
          <w:vertAlign w:val="subscript"/>
          <w:lang w:eastAsia="ko-KR"/>
        </w:rPr>
        <w:t>i</w:t>
      </w:r>
      <w:r w:rsidRPr="00612B67">
        <w:rPr>
          <w:noProof/>
          <w:highlight w:val="yellow"/>
          <w:lang w:eastAsia="ko-KR"/>
        </w:rPr>
        <w:t> ][ yD</w:t>
      </w:r>
      <w:r w:rsidRPr="00612B67">
        <w:rPr>
          <w:noProof/>
          <w:highlight w:val="yellow"/>
          <w:vertAlign w:val="subscript"/>
          <w:lang w:eastAsia="ko-KR"/>
        </w:rPr>
        <w:t>j</w:t>
      </w:r>
      <w:r w:rsidRPr="00612B67">
        <w:rPr>
          <w:noProof/>
          <w:highlight w:val="yellow"/>
          <w:lang w:eastAsia="ko-KR"/>
        </w:rPr>
        <w:t> ] is set equal to 3.</w:t>
      </w:r>
    </w:p>
    <w:p w:rsidR="00643285" w:rsidRPr="00943A5F" w:rsidRDefault="00643285" w:rsidP="00643285">
      <w:pPr>
        <w:numPr>
          <w:ilvl w:val="0"/>
          <w:numId w:val="11"/>
        </w:numPr>
        <w:tabs>
          <w:tab w:val="clear" w:pos="794"/>
          <w:tab w:val="left" w:pos="400"/>
        </w:tabs>
        <w:rPr>
          <w:noProof/>
          <w:lang w:eastAsia="ko-KR"/>
        </w:rPr>
      </w:pPr>
      <w:r w:rsidRPr="00943A5F">
        <w:rPr>
          <w:noProof/>
          <w:lang w:eastAsia="ko-KR"/>
        </w:rPr>
        <w:t>Otherwise, if the block edge is also a transform block edge and the sample p</w:t>
      </w:r>
      <w:r w:rsidRPr="00943A5F">
        <w:rPr>
          <w:noProof/>
          <w:vertAlign w:val="subscript"/>
          <w:lang w:eastAsia="ko-KR"/>
        </w:rPr>
        <w:t>0</w:t>
      </w:r>
      <w:r w:rsidRPr="00943A5F">
        <w:rPr>
          <w:noProof/>
          <w:lang w:eastAsia="ko-KR"/>
        </w:rPr>
        <w:t xml:space="preserve"> or q</w:t>
      </w:r>
      <w:r w:rsidRPr="00943A5F">
        <w:rPr>
          <w:noProof/>
          <w:vertAlign w:val="subscript"/>
          <w:lang w:eastAsia="ko-KR"/>
        </w:rPr>
        <w:t>0</w:t>
      </w:r>
      <w:r w:rsidRPr="00943A5F">
        <w:rPr>
          <w:noProof/>
          <w:lang w:eastAsia="ko-KR"/>
        </w:rPr>
        <w:t xml:space="preserve"> is in a luma transform block which contains </w:t>
      </w:r>
      <w:r>
        <w:rPr>
          <w:noProof/>
          <w:lang w:eastAsia="ko-KR"/>
        </w:rPr>
        <w:t xml:space="preserve">one or more </w:t>
      </w:r>
      <w:r w:rsidRPr="00943A5F">
        <w:rPr>
          <w:noProof/>
          <w:lang w:eastAsia="ko-KR"/>
        </w:rPr>
        <w:t>non-zero transform coefficient level</w:t>
      </w:r>
      <w:r>
        <w:rPr>
          <w:noProof/>
          <w:lang w:eastAsia="ko-KR"/>
        </w:rPr>
        <w:t>s</w:t>
      </w:r>
      <w:r w:rsidRPr="00943A5F">
        <w:rPr>
          <w:noProof/>
          <w:lang w:eastAsia="ko-KR"/>
        </w:rPr>
        <w:t>,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xml:space="preserve"> ] is set equal to </w:t>
      </w:r>
      <w:r>
        <w:rPr>
          <w:noProof/>
          <w:lang w:eastAsia="ko-KR"/>
        </w:rPr>
        <w:t>1</w:t>
      </w:r>
      <w:r w:rsidRPr="00943A5F">
        <w:rPr>
          <w:noProof/>
          <w:lang w:eastAsia="ko-KR"/>
        </w:rPr>
        <w:t>.</w:t>
      </w:r>
    </w:p>
    <w:p w:rsidR="00643285" w:rsidRPr="00943A5F" w:rsidRDefault="00643285" w:rsidP="00643285">
      <w:pPr>
        <w:numPr>
          <w:ilvl w:val="0"/>
          <w:numId w:val="11"/>
        </w:numPr>
        <w:tabs>
          <w:tab w:val="clear" w:pos="794"/>
          <w:tab w:val="left" w:pos="400"/>
        </w:tabs>
        <w:rPr>
          <w:noProof/>
          <w:lang w:eastAsia="ko-KR"/>
        </w:rPr>
      </w:pPr>
      <w:r w:rsidRPr="00943A5F">
        <w:rPr>
          <w:noProof/>
          <w:lang w:eastAsia="ko-KR"/>
        </w:rPr>
        <w:t xml:space="preserve">Otherwise, </w:t>
      </w:r>
      <w:r w:rsidR="00F82D92" w:rsidRPr="00612B67">
        <w:rPr>
          <w:noProof/>
          <w:highlight w:val="yellow"/>
          <w:lang w:eastAsia="ko-KR"/>
        </w:rPr>
        <w:t>if edgeFlags[ xD</w:t>
      </w:r>
      <w:r w:rsidR="00F82D92" w:rsidRPr="00612B67">
        <w:rPr>
          <w:noProof/>
          <w:highlight w:val="yellow"/>
          <w:vertAlign w:val="subscript"/>
          <w:lang w:eastAsia="ko-KR"/>
        </w:rPr>
        <w:t>i</w:t>
      </w:r>
      <w:r w:rsidR="00F82D92" w:rsidRPr="00612B67">
        <w:rPr>
          <w:noProof/>
          <w:highlight w:val="yellow"/>
          <w:lang w:eastAsia="ko-KR"/>
        </w:rPr>
        <w:t xml:space="preserve"> ][ yD</w:t>
      </w:r>
      <w:r w:rsidR="00F82D92" w:rsidRPr="00612B67">
        <w:rPr>
          <w:noProof/>
          <w:highlight w:val="yellow"/>
          <w:vertAlign w:val="subscript"/>
          <w:lang w:eastAsia="ko-KR"/>
        </w:rPr>
        <w:t>j</w:t>
      </w:r>
      <w:r w:rsidR="00F82D92" w:rsidRPr="00612B67">
        <w:rPr>
          <w:noProof/>
          <w:highlight w:val="yellow"/>
          <w:lang w:eastAsia="ko-KR"/>
        </w:rPr>
        <w:t xml:space="preserve"> ] is equal to 1,</w:t>
      </w:r>
      <w:r w:rsidR="00F82D92">
        <w:rPr>
          <w:noProof/>
          <w:lang w:eastAsia="ko-KR"/>
        </w:rPr>
        <w:t xml:space="preserve"> </w:t>
      </w:r>
      <w:r w:rsidRPr="00943A5F">
        <w:rPr>
          <w:noProof/>
          <w:lang w:eastAsia="ko-KR"/>
        </w:rPr>
        <w:t>the following applies.</w:t>
      </w:r>
    </w:p>
    <w:p w:rsidR="00643285" w:rsidRPr="00943A5F" w:rsidRDefault="00643285" w:rsidP="00643285">
      <w:pPr>
        <w:numPr>
          <w:ilvl w:val="2"/>
          <w:numId w:val="11"/>
        </w:numPr>
        <w:tabs>
          <w:tab w:val="clear" w:pos="794"/>
          <w:tab w:val="clear" w:pos="1191"/>
          <w:tab w:val="left" w:pos="400"/>
        </w:tabs>
        <w:rPr>
          <w:noProof/>
          <w:lang w:eastAsia="ko-KR"/>
        </w:rPr>
      </w:pPr>
      <w:r w:rsidRPr="00943A5F">
        <w:rPr>
          <w:noProof/>
          <w:lang w:eastAsia="ko-KR"/>
        </w:rPr>
        <w:t>If one or more of the following conditions are true,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1.</w:t>
      </w:r>
    </w:p>
    <w:p w:rsidR="00643285" w:rsidRPr="00943A5F" w:rsidRDefault="00643285" w:rsidP="00643285">
      <w:pPr>
        <w:numPr>
          <w:ilvl w:val="2"/>
          <w:numId w:val="11"/>
        </w:numPr>
        <w:tabs>
          <w:tab w:val="clear" w:pos="794"/>
          <w:tab w:val="clear" w:pos="1191"/>
          <w:tab w:val="left" w:pos="400"/>
        </w:tabs>
        <w:ind w:left="1980"/>
        <w:rPr>
          <w:noProof/>
          <w:lang w:eastAsia="ko-KR"/>
        </w:rPr>
      </w:pPr>
      <w:r w:rsidRPr="00943A5F">
        <w:rPr>
          <w:noProof/>
          <w:lang w:eastAsia="ko-KR"/>
        </w:rPr>
        <w:lastRenderedPageBreak/>
        <w:t>For the prediction of the luma prediction block containing the sample p</w:t>
      </w:r>
      <w:r w:rsidRPr="00943A5F">
        <w:rPr>
          <w:noProof/>
          <w:vertAlign w:val="subscript"/>
          <w:lang w:eastAsia="ko-KR"/>
        </w:rPr>
        <w:t>0</w:t>
      </w:r>
      <w:r w:rsidRPr="00943A5F">
        <w:rPr>
          <w:noProof/>
          <w:lang w:eastAsia="ko-KR"/>
        </w:rPr>
        <w:t xml:space="preserve"> different reference pictures or a different number of motion vectors are used than for the prediction of the luma prediction block containing the sample q</w:t>
      </w:r>
      <w:r w:rsidRPr="00943A5F">
        <w:rPr>
          <w:noProof/>
          <w:vertAlign w:val="subscript"/>
          <w:lang w:eastAsia="ko-KR"/>
        </w:rPr>
        <w:t>0</w:t>
      </w:r>
      <w:r w:rsidRPr="00943A5F">
        <w:rPr>
          <w:noProof/>
          <w:lang w:eastAsia="ko-KR"/>
        </w:rPr>
        <w:t>.</w:t>
      </w:r>
    </w:p>
    <w:p w:rsidR="00643285" w:rsidRPr="00943A5F" w:rsidRDefault="00643285" w:rsidP="00643285">
      <w:pPr>
        <w:pStyle w:val="Note1"/>
        <w:ind w:left="2160"/>
        <w:rPr>
          <w:noProof/>
          <w:lang w:eastAsia="ko-KR"/>
        </w:rPr>
      </w:pPr>
      <w:r w:rsidRPr="00943A5F">
        <w:rPr>
          <w:noProof/>
        </w:rPr>
        <w:t>NOTE </w:t>
      </w:r>
      <w:r w:rsidRPr="00943A5F">
        <w:rPr>
          <w:noProof/>
        </w:rPr>
        <w:fldChar w:fldCharType="begin" w:fldLock="1"/>
      </w:r>
      <w:r w:rsidRPr="00943A5F">
        <w:rPr>
          <w:noProof/>
        </w:rPr>
        <w:instrText xml:space="preserve"> SEQ NoteCounter \s 9 \* MERGEFORMAT </w:instrText>
      </w:r>
      <w:r w:rsidRPr="00943A5F">
        <w:rPr>
          <w:noProof/>
        </w:rPr>
        <w:fldChar w:fldCharType="separate"/>
      </w:r>
      <w:r>
        <w:rPr>
          <w:noProof/>
        </w:rPr>
        <w:t>1</w:t>
      </w:r>
      <w:r w:rsidRPr="00943A5F">
        <w:rPr>
          <w:noProof/>
        </w:rPr>
        <w:fldChar w:fldCharType="end"/>
      </w:r>
      <w:r w:rsidRPr="00943A5F">
        <w:rPr>
          <w:noProof/>
        </w:rPr>
        <w:t> – </w:t>
      </w:r>
      <w:r w:rsidRPr="00943A5F">
        <w:rPr>
          <w:noProof/>
          <w:lang w:eastAsia="ko-KR"/>
        </w:rPr>
        <w:t>The determination of whether the reference pictures used for the two luma prediction blocks are the same or different is based only on which pictures are referenced, without regard to whether a prediction is formed using an index into reference picture list 0 or an index into reference picture list 1, and also without regard to whether the index position within a reference picture list is different.</w:t>
      </w:r>
    </w:p>
    <w:p w:rsidR="00643285" w:rsidRPr="00943A5F" w:rsidRDefault="00643285" w:rsidP="00643285">
      <w:pPr>
        <w:pStyle w:val="Note1"/>
        <w:ind w:left="2160"/>
        <w:rPr>
          <w:noProof/>
          <w:lang w:eastAsia="ko-KR"/>
        </w:rPr>
      </w:pPr>
      <w:r w:rsidRPr="00943A5F">
        <w:rPr>
          <w:noProof/>
        </w:rPr>
        <w:t>NOTE </w:t>
      </w:r>
      <w:r w:rsidRPr="00943A5F">
        <w:rPr>
          <w:noProof/>
        </w:rPr>
        <w:fldChar w:fldCharType="begin" w:fldLock="1"/>
      </w:r>
      <w:r w:rsidRPr="00943A5F">
        <w:rPr>
          <w:noProof/>
        </w:rPr>
        <w:instrText xml:space="preserve"> SEQ NoteCounter \s 9 \* MERGEFORMAT </w:instrText>
      </w:r>
      <w:r w:rsidRPr="00943A5F">
        <w:rPr>
          <w:noProof/>
        </w:rPr>
        <w:fldChar w:fldCharType="separate"/>
      </w:r>
      <w:r>
        <w:rPr>
          <w:noProof/>
        </w:rPr>
        <w:t>2</w:t>
      </w:r>
      <w:r w:rsidRPr="00943A5F">
        <w:rPr>
          <w:noProof/>
        </w:rPr>
        <w:fldChar w:fldCharType="end"/>
      </w:r>
      <w:r w:rsidRPr="00943A5F">
        <w:rPr>
          <w:noProof/>
        </w:rPr>
        <w:t> – </w:t>
      </w:r>
      <w:r w:rsidRPr="00943A5F">
        <w:rPr>
          <w:noProof/>
          <w:lang w:eastAsia="ko-KR"/>
        </w:rPr>
        <w:t xml:space="preserve">The number of motion vectors that are used for the prediction of a luma prediction block with lop left luma sample covering ( xB, yB ), is equal to PredFlagL0[ xB, yB ] + PredFlagL1[ xB, yB ]. </w:t>
      </w:r>
    </w:p>
    <w:p w:rsidR="00643285" w:rsidRPr="00943A5F" w:rsidRDefault="00643285" w:rsidP="00643285">
      <w:pPr>
        <w:numPr>
          <w:ilvl w:val="2"/>
          <w:numId w:val="11"/>
        </w:numPr>
        <w:tabs>
          <w:tab w:val="clear" w:pos="794"/>
          <w:tab w:val="clear" w:pos="1191"/>
          <w:tab w:val="left" w:pos="400"/>
        </w:tabs>
        <w:ind w:left="1980"/>
        <w:rPr>
          <w:noProof/>
          <w:lang w:eastAsia="ko-KR"/>
        </w:rPr>
      </w:pPr>
      <w:r w:rsidRPr="00943A5F">
        <w:rPr>
          <w:noProof/>
          <w:lang w:eastAsia="ko-KR"/>
        </w:rPr>
        <w:t>One motion vector is used to predict the luma prediction block containing the sample p</w:t>
      </w:r>
      <w:r w:rsidRPr="00943A5F">
        <w:rPr>
          <w:noProof/>
          <w:vertAlign w:val="subscript"/>
          <w:lang w:eastAsia="ko-KR"/>
        </w:rPr>
        <w:t>0</w:t>
      </w:r>
      <w:r w:rsidRPr="00943A5F">
        <w:rPr>
          <w:noProof/>
          <w:lang w:eastAsia="ko-KR"/>
        </w:rPr>
        <w:t xml:space="preserve"> and one motion vector is used to predict the luma prediction block containing the sample q</w:t>
      </w:r>
      <w:r w:rsidRPr="00943A5F">
        <w:rPr>
          <w:noProof/>
          <w:vertAlign w:val="subscript"/>
          <w:lang w:eastAsia="ko-KR"/>
        </w:rPr>
        <w:t>0</w:t>
      </w:r>
      <w:r w:rsidRPr="00943A5F">
        <w:rPr>
          <w:noProof/>
          <w:lang w:eastAsia="ko-KR"/>
        </w:rPr>
        <w:t xml:space="preserve"> and the absolute difference between the horizontal or vertical component of the motion vectors used is greater than or equal to 4 in units of quarter luma samples.</w:t>
      </w:r>
    </w:p>
    <w:p w:rsidR="00643285" w:rsidRPr="00943A5F" w:rsidRDefault="00643285" w:rsidP="00643285">
      <w:pPr>
        <w:numPr>
          <w:ilvl w:val="2"/>
          <w:numId w:val="11"/>
        </w:numPr>
        <w:tabs>
          <w:tab w:val="clear" w:pos="794"/>
          <w:tab w:val="clear" w:pos="1191"/>
          <w:tab w:val="left" w:pos="400"/>
        </w:tabs>
        <w:ind w:left="1980"/>
        <w:rPr>
          <w:noProof/>
          <w:lang w:eastAsia="ko-KR"/>
        </w:rPr>
      </w:pPr>
      <w:r w:rsidRPr="00943A5F">
        <w:rPr>
          <w:noProof/>
          <w:lang w:eastAsia="ko-KR"/>
        </w:rPr>
        <w:t>Two motion vectors and two different reference pictures are used to predict the luma prediction block containing the sample p</w:t>
      </w:r>
      <w:r w:rsidRPr="00943A5F">
        <w:rPr>
          <w:noProof/>
          <w:vertAlign w:val="subscript"/>
          <w:lang w:eastAsia="ko-KR"/>
        </w:rPr>
        <w:t>0</w:t>
      </w:r>
      <w:r w:rsidRPr="00943A5F">
        <w:rPr>
          <w:noProof/>
          <w:lang w:eastAsia="ko-KR"/>
        </w:rPr>
        <w:t xml:space="preserve"> and two motion vectors for the same two reference pictures are used to predict the luma prediction block containing the sample q</w:t>
      </w:r>
      <w:r w:rsidRPr="00943A5F">
        <w:rPr>
          <w:noProof/>
          <w:vertAlign w:val="subscript"/>
          <w:lang w:eastAsia="ko-KR"/>
        </w:rPr>
        <w:t>0</w:t>
      </w:r>
      <w:r w:rsidRPr="00943A5F">
        <w:rPr>
          <w:noProof/>
          <w:lang w:eastAsia="ko-KR"/>
        </w:rPr>
        <w:t xml:space="preserve"> and the absolute difference between the horizontal or vertical component of the two motion vectors used in the prediction of the two luma prediction blocks for the same reference picture is greater than or equal to 4 in units of quarter luma samples,</w:t>
      </w:r>
    </w:p>
    <w:p w:rsidR="00643285" w:rsidRPr="00943A5F" w:rsidRDefault="00643285" w:rsidP="00643285">
      <w:pPr>
        <w:numPr>
          <w:ilvl w:val="2"/>
          <w:numId w:val="11"/>
        </w:numPr>
        <w:tabs>
          <w:tab w:val="clear" w:pos="794"/>
          <w:tab w:val="clear" w:pos="1191"/>
          <w:tab w:val="left" w:pos="400"/>
        </w:tabs>
        <w:ind w:left="1980"/>
        <w:rPr>
          <w:noProof/>
          <w:lang w:eastAsia="ko-KR"/>
        </w:rPr>
      </w:pPr>
      <w:r w:rsidRPr="00943A5F">
        <w:rPr>
          <w:noProof/>
          <w:lang w:eastAsia="ko-KR"/>
        </w:rPr>
        <w:t>Two motion vectors for the same reference picture are used to predict the luma prediction block containing the sample p</w:t>
      </w:r>
      <w:r w:rsidRPr="00943A5F">
        <w:rPr>
          <w:noProof/>
          <w:vertAlign w:val="subscript"/>
          <w:lang w:eastAsia="ko-KR"/>
        </w:rPr>
        <w:t>0</w:t>
      </w:r>
      <w:r w:rsidRPr="00943A5F">
        <w:rPr>
          <w:noProof/>
          <w:lang w:eastAsia="ko-KR"/>
        </w:rPr>
        <w:t xml:space="preserve"> and two motion vectors for the same reference picture are used to predict the luma prediction block containing the sample q</w:t>
      </w:r>
      <w:r w:rsidRPr="00943A5F">
        <w:rPr>
          <w:noProof/>
          <w:vertAlign w:val="subscript"/>
          <w:lang w:eastAsia="ko-KR"/>
        </w:rPr>
        <w:t>0</w:t>
      </w:r>
      <w:r w:rsidRPr="00943A5F">
        <w:rPr>
          <w:noProof/>
          <w:lang w:eastAsia="ko-KR"/>
        </w:rPr>
        <w:t xml:space="preserve"> and all of the following conditions are true:</w:t>
      </w:r>
    </w:p>
    <w:p w:rsidR="00643285" w:rsidRPr="00943A5F" w:rsidRDefault="00643285" w:rsidP="00643285">
      <w:pPr>
        <w:numPr>
          <w:ilvl w:val="2"/>
          <w:numId w:val="11"/>
        </w:numPr>
        <w:tabs>
          <w:tab w:val="clear" w:pos="794"/>
          <w:tab w:val="clear" w:pos="1191"/>
          <w:tab w:val="clear" w:pos="1985"/>
          <w:tab w:val="left" w:pos="400"/>
          <w:tab w:val="left" w:pos="2340"/>
        </w:tabs>
        <w:ind w:left="2340"/>
        <w:rPr>
          <w:noProof/>
          <w:lang w:eastAsia="ko-KR"/>
        </w:rPr>
      </w:pPr>
      <w:r w:rsidRPr="00943A5F">
        <w:rPr>
          <w:noProof/>
          <w:lang w:eastAsia="ko-KR"/>
        </w:rPr>
        <w:t>The absolute difference between the horizontal or vertical component of list 0 motion vectors used in the prediction of the two luma prediction bocks is greater than or equal to 4 in quarter luma samples or the absolute difference between the horizontal or vertical component of the list 1 motion vectors used in the prediction of the two luma prediction blocks is greater than or equal to 4 in units of quarter luma samples,</w:t>
      </w:r>
    </w:p>
    <w:p w:rsidR="00643285" w:rsidRPr="00943A5F" w:rsidRDefault="00643285" w:rsidP="00643285">
      <w:pPr>
        <w:numPr>
          <w:ilvl w:val="2"/>
          <w:numId w:val="11"/>
        </w:numPr>
        <w:tabs>
          <w:tab w:val="clear" w:pos="794"/>
          <w:tab w:val="clear" w:pos="1191"/>
          <w:tab w:val="clear" w:pos="1985"/>
          <w:tab w:val="left" w:pos="400"/>
          <w:tab w:val="left" w:pos="2340"/>
        </w:tabs>
        <w:ind w:left="2340"/>
        <w:rPr>
          <w:noProof/>
          <w:lang w:eastAsia="ko-KR"/>
        </w:rPr>
      </w:pPr>
      <w:r w:rsidRPr="00943A5F">
        <w:rPr>
          <w:noProof/>
          <w:lang w:eastAsia="ko-KR"/>
        </w:rPr>
        <w:t>The absolute difference between the horizontal or vertical component of list 0 motion vector used in the prediction of the luma prediction block containing the sample p</w:t>
      </w:r>
      <w:r w:rsidRPr="00943A5F">
        <w:rPr>
          <w:noProof/>
          <w:vertAlign w:val="subscript"/>
          <w:lang w:eastAsia="ko-KR"/>
        </w:rPr>
        <w:t>0</w:t>
      </w:r>
      <w:r w:rsidRPr="00943A5F">
        <w:rPr>
          <w:noProof/>
          <w:lang w:eastAsia="ko-KR"/>
        </w:rPr>
        <w:t xml:space="preserve"> and the list 1 motion vector used in the prediction of the luma prediction block containing the sample q</w:t>
      </w:r>
      <w:r w:rsidRPr="00943A5F">
        <w:rPr>
          <w:noProof/>
          <w:vertAlign w:val="subscript"/>
          <w:lang w:eastAsia="ko-KR"/>
        </w:rPr>
        <w:t>0</w:t>
      </w:r>
      <w:r w:rsidRPr="00943A5F">
        <w:rPr>
          <w:noProof/>
          <w:lang w:eastAsia="ko-KR"/>
        </w:rPr>
        <w:t xml:space="preserve"> is greater than or equal to 4 in units of quarter luma samples or the absolute difference between the horizontal or vertical component of the list 1 motion vector used in the prediction of the luma prediction block containing the sample p</w:t>
      </w:r>
      <w:r w:rsidRPr="00943A5F">
        <w:rPr>
          <w:noProof/>
          <w:vertAlign w:val="subscript"/>
          <w:lang w:eastAsia="ko-KR"/>
        </w:rPr>
        <w:t>0</w:t>
      </w:r>
      <w:r w:rsidRPr="00943A5F">
        <w:rPr>
          <w:noProof/>
          <w:lang w:eastAsia="ko-KR"/>
        </w:rPr>
        <w:t xml:space="preserve"> and list 0 motion vector used in the prediction of the luma prediction block containing the sample q</w:t>
      </w:r>
      <w:r w:rsidRPr="00943A5F">
        <w:rPr>
          <w:noProof/>
          <w:vertAlign w:val="subscript"/>
          <w:lang w:eastAsia="ko-KR"/>
        </w:rPr>
        <w:t>0</w:t>
      </w:r>
      <w:r w:rsidRPr="00943A5F">
        <w:rPr>
          <w:noProof/>
          <w:lang w:eastAsia="ko-KR"/>
        </w:rPr>
        <w:t xml:space="preserve"> is greater than or equal to 4 in units of quarter luma samples.</w:t>
      </w:r>
    </w:p>
    <w:p w:rsidR="00643285" w:rsidRPr="00943A5F" w:rsidRDefault="00643285" w:rsidP="00643285">
      <w:pPr>
        <w:numPr>
          <w:ilvl w:val="2"/>
          <w:numId w:val="11"/>
        </w:numPr>
        <w:tabs>
          <w:tab w:val="clear" w:pos="794"/>
          <w:tab w:val="clear" w:pos="1191"/>
          <w:tab w:val="left" w:pos="400"/>
        </w:tabs>
        <w:rPr>
          <w:noProof/>
          <w:lang w:eastAsia="ko-KR"/>
        </w:rPr>
      </w:pPr>
      <w:r w:rsidRPr="00943A5F">
        <w:rPr>
          <w:noProof/>
          <w:lang w:eastAsia="ko-KR"/>
        </w:rPr>
        <w:t>Otherwise (none of the conditions above is true),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0.</w:t>
      </w:r>
    </w:p>
    <w:p w:rsidR="00643285" w:rsidRPr="00943A5F" w:rsidRDefault="00643285" w:rsidP="00643285">
      <w:pPr>
        <w:numPr>
          <w:ilvl w:val="0"/>
          <w:numId w:val="3"/>
        </w:numPr>
        <w:tabs>
          <w:tab w:val="left" w:pos="400"/>
        </w:tabs>
        <w:rPr>
          <w:noProof/>
          <w:lang w:eastAsia="ko-KR"/>
        </w:rPr>
      </w:pPr>
      <w:r w:rsidRPr="00943A5F">
        <w:rPr>
          <w:noProof/>
          <w:lang w:eastAsia="ko-KR"/>
        </w:rPr>
        <w:t>Otherwise (edgeFlags[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equal to 0),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0.</w:t>
      </w:r>
    </w:p>
    <w:p w:rsidR="00C82083" w:rsidRDefault="00C82083" w:rsidP="002C5CD6"/>
    <w:p w:rsidR="00CD2F5A" w:rsidRDefault="00CD2F5A" w:rsidP="00CD2F5A">
      <w:pPr>
        <w:pStyle w:val="Heading5"/>
        <w:numPr>
          <w:ilvl w:val="0"/>
          <w:numId w:val="0"/>
        </w:numPr>
        <w:ind w:left="2232" w:hanging="2232"/>
        <w:rPr>
          <w:noProof/>
          <w:lang w:val="en-GB"/>
        </w:rPr>
      </w:pPr>
      <w:bookmarkStart w:id="8" w:name="_Ref325463092"/>
      <w:r>
        <w:rPr>
          <w:noProof/>
          <w:lang w:val="en-GB"/>
        </w:rPr>
        <w:t>8.7.2.4.2</w:t>
      </w:r>
      <w:r>
        <w:rPr>
          <w:noProof/>
          <w:lang w:val="en-GB"/>
        </w:rPr>
        <w:tab/>
      </w:r>
      <w:r w:rsidRPr="00943A5F">
        <w:rPr>
          <w:noProof/>
          <w:lang w:val="en-GB"/>
        </w:rPr>
        <w:t>H</w:t>
      </w:r>
      <w:r w:rsidRPr="00943A5F">
        <w:rPr>
          <w:rFonts w:eastAsia="MS Mincho"/>
          <w:noProof/>
          <w:lang w:val="en-GB" w:eastAsia="ja-JP"/>
        </w:rPr>
        <w:t xml:space="preserve">orizontal edge </w:t>
      </w:r>
      <w:r w:rsidRPr="00943A5F">
        <w:rPr>
          <w:noProof/>
          <w:lang w:val="en-GB"/>
        </w:rPr>
        <w:t>filtering process</w:t>
      </w:r>
      <w:bookmarkEnd w:id="8"/>
    </w:p>
    <w:p w:rsidR="00612B67" w:rsidRPr="00943A5F" w:rsidRDefault="00612B67" w:rsidP="00612B67">
      <w:pPr>
        <w:tabs>
          <w:tab w:val="left" w:pos="284"/>
        </w:tabs>
        <w:ind w:left="284" w:hanging="284"/>
        <w:rPr>
          <w:noProof/>
          <w:lang w:eastAsia="ko-KR"/>
        </w:rPr>
      </w:pPr>
      <w:r w:rsidRPr="00943A5F">
        <w:rPr>
          <w:noProof/>
          <w:lang w:eastAsia="ko-KR"/>
        </w:rPr>
        <w:t>Inputs of this process are:</w:t>
      </w:r>
    </w:p>
    <w:p w:rsidR="00612B67" w:rsidRPr="00943A5F" w:rsidRDefault="00612B67" w:rsidP="00612B67">
      <w:pPr>
        <w:tabs>
          <w:tab w:val="left" w:pos="284"/>
        </w:tabs>
        <w:ind w:left="284" w:hanging="284"/>
        <w:rPr>
          <w:rFonts w:eastAsia="MS Mincho"/>
          <w:noProof/>
          <w:lang w:eastAsia="ja-JP"/>
        </w:rPr>
      </w:pPr>
      <w:r w:rsidRPr="00943A5F">
        <w:rPr>
          <w:noProof/>
        </w:rPr>
        <w:t>–</w:t>
      </w:r>
      <w:r w:rsidRPr="00943A5F">
        <w:rPr>
          <w:noProof/>
        </w:rPr>
        <w:tab/>
      </w:r>
      <w:r w:rsidRPr="00943A5F">
        <w:rPr>
          <w:noProof/>
          <w:lang w:eastAsia="ko-KR"/>
        </w:rPr>
        <w:t>picture sample arrays recPicture</w:t>
      </w:r>
      <w:r w:rsidRPr="00943A5F">
        <w:rPr>
          <w:noProof/>
          <w:vertAlign w:val="subscript"/>
          <w:lang w:eastAsia="ko-KR"/>
        </w:rPr>
        <w:t>L</w:t>
      </w:r>
      <w:r w:rsidRPr="00943A5F">
        <w:rPr>
          <w:noProof/>
          <w:lang w:eastAsia="ko-KR"/>
        </w:rPr>
        <w:t>, recPicture</w:t>
      </w:r>
      <w:r w:rsidRPr="00943A5F">
        <w:rPr>
          <w:noProof/>
          <w:vertAlign w:val="subscript"/>
          <w:lang w:eastAsia="ko-KR"/>
        </w:rPr>
        <w:t>Cb</w:t>
      </w:r>
      <w:r w:rsidRPr="00943A5F">
        <w:rPr>
          <w:noProof/>
          <w:lang w:eastAsia="ko-KR"/>
        </w:rPr>
        <w:t xml:space="preserve"> and recPicture</w:t>
      </w:r>
      <w:r w:rsidRPr="00943A5F">
        <w:rPr>
          <w:noProof/>
          <w:vertAlign w:val="subscript"/>
          <w:lang w:eastAsia="ko-KR"/>
        </w:rPr>
        <w:t>Cr</w:t>
      </w:r>
      <w:r w:rsidRPr="00943A5F">
        <w:rPr>
          <w:noProof/>
          <w:lang w:eastAsia="ko-KR"/>
        </w:rPr>
        <w:t>.</w:t>
      </w:r>
    </w:p>
    <w:p w:rsidR="00612B67" w:rsidRPr="00943A5F" w:rsidRDefault="00612B67" w:rsidP="00612B67">
      <w:pPr>
        <w:tabs>
          <w:tab w:val="left" w:pos="284"/>
        </w:tabs>
        <w:ind w:left="284" w:hanging="284"/>
        <w:rPr>
          <w:noProof/>
          <w:lang w:eastAsia="ko-KR"/>
        </w:rPr>
      </w:pPr>
      <w:r w:rsidRPr="00943A5F">
        <w:rPr>
          <w:noProof/>
        </w:rPr>
        <w:t>–</w:t>
      </w:r>
      <w:r w:rsidRPr="00943A5F">
        <w:rPr>
          <w:noProof/>
        </w:rPr>
        <w:tab/>
      </w:r>
      <w:r w:rsidRPr="00943A5F">
        <w:rPr>
          <w:noProof/>
          <w:lang w:eastAsia="ko-KR"/>
        </w:rPr>
        <w:t>a luma location ( xC, yC ) specifying the top-left sample of the current luma coding block relative to the top-left luma sample of the current picture,</w:t>
      </w:r>
    </w:p>
    <w:p w:rsidR="00612B67" w:rsidRPr="00943A5F" w:rsidRDefault="00612B67" w:rsidP="00612B67">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variable log2CbSize specifying the size of the current luma coding block,</w:t>
      </w:r>
    </w:p>
    <w:p w:rsidR="00612B67" w:rsidRPr="00943A5F" w:rsidRDefault="00612B67" w:rsidP="00612B67">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n array bS specifying the boundary filtering strength. </w:t>
      </w:r>
    </w:p>
    <w:p w:rsidR="00612B67" w:rsidRPr="00943A5F" w:rsidRDefault="00612B67" w:rsidP="00612B67">
      <w:pPr>
        <w:tabs>
          <w:tab w:val="left" w:pos="284"/>
        </w:tabs>
        <w:ind w:left="284" w:hanging="284"/>
        <w:rPr>
          <w:noProof/>
          <w:lang w:eastAsia="ko-KR"/>
        </w:rPr>
      </w:pPr>
      <w:r w:rsidRPr="00943A5F">
        <w:rPr>
          <w:noProof/>
          <w:lang w:eastAsia="ko-KR"/>
        </w:rPr>
        <w:lastRenderedPageBreak/>
        <w:t>Outputs of this process are:</w:t>
      </w:r>
    </w:p>
    <w:p w:rsidR="00612B67" w:rsidRPr="00943A5F" w:rsidRDefault="00612B67" w:rsidP="00612B67">
      <w:pPr>
        <w:tabs>
          <w:tab w:val="left" w:pos="284"/>
        </w:tabs>
        <w:ind w:left="284" w:hanging="284"/>
        <w:rPr>
          <w:noProof/>
          <w:lang w:eastAsia="ko-KR"/>
        </w:rPr>
      </w:pPr>
      <w:r w:rsidRPr="00943A5F">
        <w:rPr>
          <w:noProof/>
        </w:rPr>
        <w:t>–</w:t>
      </w:r>
      <w:r w:rsidRPr="00943A5F">
        <w:rPr>
          <w:noProof/>
        </w:rPr>
        <w:tab/>
        <w:t xml:space="preserve">the </w:t>
      </w:r>
      <w:r w:rsidRPr="00943A5F">
        <w:rPr>
          <w:noProof/>
          <w:lang w:eastAsia="ko-KR"/>
        </w:rPr>
        <w:t>modified picture sample arrays recPicture</w:t>
      </w:r>
      <w:r w:rsidRPr="00943A5F">
        <w:rPr>
          <w:noProof/>
          <w:vertAlign w:val="subscript"/>
          <w:lang w:eastAsia="ko-KR"/>
        </w:rPr>
        <w:t>L</w:t>
      </w:r>
      <w:r w:rsidRPr="00943A5F">
        <w:rPr>
          <w:noProof/>
          <w:lang w:eastAsia="ko-KR"/>
        </w:rPr>
        <w:t>, recPicture</w:t>
      </w:r>
      <w:r w:rsidRPr="00943A5F">
        <w:rPr>
          <w:noProof/>
          <w:vertAlign w:val="subscript"/>
          <w:lang w:eastAsia="ko-KR"/>
        </w:rPr>
        <w:t>Cb</w:t>
      </w:r>
      <w:r w:rsidRPr="00943A5F">
        <w:rPr>
          <w:noProof/>
          <w:lang w:eastAsia="ko-KR"/>
        </w:rPr>
        <w:t xml:space="preserve"> and recPicture</w:t>
      </w:r>
      <w:r w:rsidRPr="00943A5F">
        <w:rPr>
          <w:noProof/>
          <w:vertAlign w:val="subscript"/>
          <w:lang w:eastAsia="ko-KR"/>
        </w:rPr>
        <w:t>Cr</w:t>
      </w:r>
      <w:r w:rsidRPr="00943A5F">
        <w:rPr>
          <w:noProof/>
          <w:lang w:eastAsia="ko-KR"/>
        </w:rPr>
        <w:t>.</w:t>
      </w:r>
    </w:p>
    <w:p w:rsidR="00612B67" w:rsidRPr="00943A5F" w:rsidRDefault="00612B67" w:rsidP="00612B67">
      <w:pPr>
        <w:rPr>
          <w:noProof/>
          <w:lang w:eastAsia="ko-KR"/>
        </w:rPr>
      </w:pPr>
      <w:r w:rsidRPr="00943A5F">
        <w:rPr>
          <w:noProof/>
          <w:lang w:eastAsia="ko-KR"/>
        </w:rPr>
        <w:t>The filtering process for edges in the luma coding block of the current coding unit consists of the following ordered steps:</w:t>
      </w:r>
    </w:p>
    <w:p w:rsidR="00612B67" w:rsidRPr="00943A5F" w:rsidRDefault="00612B67" w:rsidP="00612B67">
      <w:pPr>
        <w:numPr>
          <w:ilvl w:val="0"/>
          <w:numId w:val="6"/>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The variable nD is set equal to 1 &lt;&lt; ( log2CbSize − 3 ).</w:t>
      </w:r>
    </w:p>
    <w:p w:rsidR="00612B67" w:rsidRPr="00943A5F" w:rsidRDefault="00612B67" w:rsidP="00612B67">
      <w:pPr>
        <w:numPr>
          <w:ilvl w:val="0"/>
          <w:numId w:val="6"/>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For yD</w:t>
      </w:r>
      <w:r w:rsidRPr="00943A5F">
        <w:rPr>
          <w:noProof/>
          <w:vertAlign w:val="subscript"/>
          <w:lang w:eastAsia="ko-KR"/>
        </w:rPr>
        <w:t>m</w:t>
      </w:r>
      <w:r w:rsidRPr="00943A5F">
        <w:rPr>
          <w:noProof/>
          <w:lang w:eastAsia="ko-KR"/>
        </w:rPr>
        <w:t xml:space="preserve"> set equal to yC+( m &lt;&lt; 3 ), m</w:t>
      </w:r>
      <w:r>
        <w:rPr>
          <w:noProof/>
          <w:lang w:eastAsia="ko-KR"/>
        </w:rPr>
        <w:t> = 0</w:t>
      </w:r>
      <w:r w:rsidRPr="00943A5F">
        <w:rPr>
          <w:noProof/>
          <w:lang w:eastAsia="ko-KR"/>
        </w:rPr>
        <w:t>..nD − 1, the following applies.</w:t>
      </w:r>
    </w:p>
    <w:p w:rsidR="00612B67" w:rsidRPr="00943A5F" w:rsidRDefault="00612B67" w:rsidP="00612B67">
      <w:pPr>
        <w:tabs>
          <w:tab w:val="clear" w:pos="794"/>
          <w:tab w:val="clear" w:pos="1191"/>
          <w:tab w:val="left" w:pos="400"/>
        </w:tabs>
        <w:ind w:left="1080"/>
        <w:rPr>
          <w:noProof/>
          <w:lang w:eastAsia="ko-KR"/>
        </w:rPr>
      </w:pPr>
      <w:r w:rsidRPr="00943A5F">
        <w:rPr>
          <w:noProof/>
          <w:lang w:eastAsia="ko-KR"/>
        </w:rPr>
        <w:t>For xD</w:t>
      </w:r>
      <w:r w:rsidRPr="00943A5F">
        <w:rPr>
          <w:noProof/>
          <w:vertAlign w:val="subscript"/>
          <w:lang w:eastAsia="ko-KR"/>
        </w:rPr>
        <w:t>k</w:t>
      </w:r>
      <w:r w:rsidRPr="00943A5F">
        <w:rPr>
          <w:noProof/>
          <w:lang w:eastAsia="ko-KR"/>
        </w:rPr>
        <w:t xml:space="preserve"> set equal to xC + ( k &lt;&lt; 2 ), k = 0..nD*2 − 1, the following applies.</w:t>
      </w:r>
    </w:p>
    <w:p w:rsidR="00612B67" w:rsidRPr="00943A5F" w:rsidRDefault="00612B67" w:rsidP="00612B67">
      <w:pPr>
        <w:numPr>
          <w:ilvl w:val="0"/>
          <w:numId w:val="8"/>
        </w:numPr>
        <w:tabs>
          <w:tab w:val="clear" w:pos="794"/>
          <w:tab w:val="clear" w:pos="1191"/>
          <w:tab w:val="left" w:pos="1440"/>
        </w:tabs>
        <w:ind w:left="1440"/>
        <w:rPr>
          <w:noProof/>
          <w:lang w:eastAsia="ko-KR"/>
        </w:rPr>
      </w:pPr>
      <w:r w:rsidRPr="00943A5F">
        <w:rPr>
          <w:noProof/>
          <w:lang w:eastAsia="ko-KR"/>
        </w:rPr>
        <w:t>When bS[ xD</w:t>
      </w:r>
      <w:r w:rsidRPr="00943A5F">
        <w:rPr>
          <w:noProof/>
          <w:vertAlign w:val="subscript"/>
          <w:lang w:eastAsia="ko-KR"/>
        </w:rPr>
        <w:t>k</w:t>
      </w:r>
      <w:r w:rsidRPr="00943A5F">
        <w:rPr>
          <w:noProof/>
          <w:lang w:eastAsia="ko-KR"/>
        </w:rPr>
        <w:t> ][ yD</w:t>
      </w:r>
      <w:r w:rsidRPr="00943A5F">
        <w:rPr>
          <w:noProof/>
          <w:vertAlign w:val="subscript"/>
          <w:lang w:eastAsia="ko-KR"/>
        </w:rPr>
        <w:t>m</w:t>
      </w:r>
      <w:r w:rsidRPr="00943A5F">
        <w:rPr>
          <w:noProof/>
          <w:lang w:eastAsia="ko-KR"/>
        </w:rPr>
        <w:t> ] is greater than 0</w:t>
      </w:r>
      <w:r>
        <w:rPr>
          <w:noProof/>
          <w:lang w:eastAsia="ko-KR"/>
        </w:rPr>
        <w:t xml:space="preserve"> </w:t>
      </w:r>
      <w:r w:rsidRPr="00612B67">
        <w:rPr>
          <w:noProof/>
          <w:highlight w:val="yellow"/>
          <w:lang w:eastAsia="ko-KR"/>
        </w:rPr>
        <w:t>and less than 3</w:t>
      </w:r>
      <w:r w:rsidRPr="00943A5F">
        <w:rPr>
          <w:noProof/>
          <w:lang w:eastAsia="ko-KR"/>
        </w:rPr>
        <w:t>, the following ordered steps apply.</w:t>
      </w:r>
    </w:p>
    <w:p w:rsidR="00612B67" w:rsidRPr="00943A5F" w:rsidRDefault="00612B67" w:rsidP="00612B67">
      <w:pPr>
        <w:numPr>
          <w:ilvl w:val="0"/>
          <w:numId w:val="9"/>
        </w:numPr>
        <w:tabs>
          <w:tab w:val="clear" w:pos="794"/>
          <w:tab w:val="clear" w:pos="1588"/>
          <w:tab w:val="left" w:pos="810"/>
          <w:tab w:val="left" w:pos="1800"/>
        </w:tabs>
        <w:ind w:left="1800"/>
        <w:rPr>
          <w:noProof/>
          <w:lang w:eastAsia="ko-KR"/>
        </w:rPr>
      </w:pPr>
      <w:r w:rsidRPr="00943A5F">
        <w:rPr>
          <w:noProof/>
          <w:lang w:eastAsia="ko-KR"/>
        </w:rPr>
        <w:t>The decision process for luma block edge</w:t>
      </w:r>
      <w:r>
        <w:rPr>
          <w:noProof/>
          <w:lang w:eastAsia="ko-KR"/>
        </w:rPr>
        <w:t>s</w:t>
      </w:r>
      <w:r w:rsidRPr="00943A5F">
        <w:rPr>
          <w:noProof/>
          <w:lang w:eastAsia="ko-KR"/>
        </w:rPr>
        <w:t xml:space="preserve"> as specified in subclause </w:t>
      </w:r>
      <w:r w:rsidRPr="00943A5F">
        <w:rPr>
          <w:noProof/>
          <w:highlight w:val="yellow"/>
          <w:lang w:eastAsia="ko-KR"/>
        </w:rPr>
        <w:fldChar w:fldCharType="begin" w:fldLock="1"/>
      </w:r>
      <w:r w:rsidRPr="00943A5F">
        <w:rPr>
          <w:noProof/>
          <w:lang w:eastAsia="ko-KR"/>
        </w:rPr>
        <w:instrText xml:space="preserve"> REF _Ref295419313 \r \h </w:instrText>
      </w:r>
      <w:r w:rsidRPr="00943A5F">
        <w:rPr>
          <w:noProof/>
          <w:highlight w:val="yellow"/>
          <w:lang w:eastAsia="ko-KR"/>
        </w:rPr>
      </w:r>
      <w:r w:rsidRPr="00943A5F">
        <w:rPr>
          <w:noProof/>
          <w:highlight w:val="yellow"/>
          <w:lang w:eastAsia="ko-KR"/>
        </w:rPr>
        <w:fldChar w:fldCharType="separate"/>
      </w:r>
      <w:r>
        <w:rPr>
          <w:noProof/>
          <w:lang w:eastAsia="ko-KR"/>
        </w:rPr>
        <w:t>8.7.2.4.3</w:t>
      </w:r>
      <w:r w:rsidRPr="00943A5F">
        <w:rPr>
          <w:noProof/>
          <w:highlight w:val="yellow"/>
          <w:lang w:eastAsia="ko-KR"/>
        </w:rPr>
        <w:fldChar w:fldCharType="end"/>
      </w:r>
      <w:r w:rsidRPr="00943A5F">
        <w:rPr>
          <w:noProof/>
          <w:lang w:eastAsia="ko-KR"/>
        </w:rPr>
        <w:t xml:space="preserve"> is invoked with the luma picture sample array recPicture</w:t>
      </w:r>
      <w:r w:rsidRPr="00943A5F">
        <w:rPr>
          <w:noProof/>
          <w:vertAlign w:val="subscript"/>
          <w:lang w:eastAsia="ko-KR"/>
        </w:rPr>
        <w:t>L</w:t>
      </w:r>
      <w:r w:rsidRPr="00943A5F">
        <w:rPr>
          <w:noProof/>
          <w:lang w:eastAsia="ko-KR"/>
        </w:rPr>
        <w:t>, the location of the luma coding block ( xC, yC ), the luma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 a variable edgeType set equal to EDGE_HOR, and the boundary filtering strength bS[ xD</w:t>
      </w:r>
      <w:r w:rsidRPr="00943A5F">
        <w:rPr>
          <w:noProof/>
          <w:vertAlign w:val="subscript"/>
          <w:lang w:eastAsia="ko-KR"/>
        </w:rPr>
        <w:t>k</w:t>
      </w:r>
      <w:r w:rsidRPr="00943A5F">
        <w:rPr>
          <w:noProof/>
          <w:lang w:eastAsia="ko-KR"/>
        </w:rPr>
        <w:t> ][ yD</w:t>
      </w:r>
      <w:r w:rsidRPr="00943A5F">
        <w:rPr>
          <w:noProof/>
          <w:vertAlign w:val="subscript"/>
          <w:lang w:eastAsia="ko-KR"/>
        </w:rPr>
        <w:t>m</w:t>
      </w:r>
      <w:r w:rsidRPr="00943A5F">
        <w:rPr>
          <w:noProof/>
          <w:lang w:eastAsia="ko-KR"/>
        </w:rPr>
        <w:t xml:space="preserve"> ] as inputs, the decisions </w:t>
      </w:r>
      <w:r w:rsidRPr="00943A5F">
        <w:rPr>
          <w:rFonts w:eastAsia="MS Mincho"/>
          <w:noProof/>
          <w:lang w:eastAsia="ja-JP"/>
        </w:rPr>
        <w:t>dE, dEp, dEq, and the variables β, t</w:t>
      </w:r>
      <w:r w:rsidRPr="00943A5F">
        <w:rPr>
          <w:rFonts w:eastAsia="MS Mincho"/>
          <w:noProof/>
          <w:vertAlign w:val="subscript"/>
          <w:lang w:eastAsia="ja-JP"/>
        </w:rPr>
        <w:t>C</w:t>
      </w:r>
      <w:r w:rsidRPr="00943A5F">
        <w:rPr>
          <w:noProof/>
          <w:lang w:eastAsia="ko-KR"/>
        </w:rPr>
        <w:t xml:space="preserve"> as outputs.</w:t>
      </w:r>
    </w:p>
    <w:p w:rsidR="00612B67" w:rsidRPr="00943A5F" w:rsidRDefault="00612B67" w:rsidP="00612B67">
      <w:pPr>
        <w:numPr>
          <w:ilvl w:val="0"/>
          <w:numId w:val="9"/>
        </w:numPr>
        <w:tabs>
          <w:tab w:val="clear" w:pos="794"/>
          <w:tab w:val="clear" w:pos="1588"/>
          <w:tab w:val="left" w:pos="810"/>
          <w:tab w:val="left" w:pos="1800"/>
        </w:tabs>
        <w:ind w:left="1800"/>
        <w:rPr>
          <w:noProof/>
          <w:lang w:eastAsia="ko-KR"/>
        </w:rPr>
      </w:pPr>
      <w:r w:rsidRPr="00943A5F">
        <w:rPr>
          <w:noProof/>
          <w:lang w:eastAsia="ko-KR"/>
        </w:rPr>
        <w:t>The filtering process for luma block edge</w:t>
      </w:r>
      <w:r>
        <w:rPr>
          <w:noProof/>
          <w:lang w:eastAsia="ko-KR"/>
        </w:rPr>
        <w:t>s</w:t>
      </w:r>
      <w:r w:rsidRPr="00943A5F">
        <w:rPr>
          <w:noProof/>
          <w:lang w:eastAsia="ko-KR"/>
        </w:rPr>
        <w:t xml:space="preserve"> as specified in subclause</w:t>
      </w:r>
      <w:r>
        <w:rPr>
          <w:noProof/>
          <w:lang w:eastAsia="ko-KR"/>
        </w:rPr>
        <w:t> </w:t>
      </w:r>
      <w:r>
        <w:rPr>
          <w:noProof/>
          <w:lang w:eastAsia="ko-KR"/>
        </w:rPr>
        <w:fldChar w:fldCharType="begin" w:fldLock="1"/>
      </w:r>
      <w:r>
        <w:rPr>
          <w:noProof/>
          <w:lang w:eastAsia="ko-KR"/>
        </w:rPr>
        <w:instrText xml:space="preserve"> REF _Ref336339730 \r \h </w:instrText>
      </w:r>
      <w:r>
        <w:rPr>
          <w:noProof/>
          <w:lang w:eastAsia="ko-KR"/>
        </w:rPr>
      </w:r>
      <w:r>
        <w:rPr>
          <w:noProof/>
          <w:lang w:eastAsia="ko-KR"/>
        </w:rPr>
        <w:fldChar w:fldCharType="separate"/>
      </w:r>
      <w:r>
        <w:rPr>
          <w:noProof/>
          <w:lang w:eastAsia="ko-KR"/>
        </w:rPr>
        <w:t>8.7.2.4.4</w:t>
      </w:r>
      <w:r>
        <w:rPr>
          <w:noProof/>
          <w:lang w:eastAsia="ko-KR"/>
        </w:rPr>
        <w:fldChar w:fldCharType="end"/>
      </w:r>
      <w:r w:rsidRPr="00943A5F">
        <w:rPr>
          <w:noProof/>
          <w:lang w:eastAsia="ko-KR"/>
        </w:rPr>
        <w:t xml:space="preserve"> is invoked with the luma picture sample array recPicture</w:t>
      </w:r>
      <w:r w:rsidRPr="00943A5F">
        <w:rPr>
          <w:noProof/>
          <w:vertAlign w:val="subscript"/>
          <w:lang w:eastAsia="ko-KR"/>
        </w:rPr>
        <w:t>L</w:t>
      </w:r>
      <w:r w:rsidRPr="00943A5F">
        <w:rPr>
          <w:noProof/>
          <w:lang w:eastAsia="ko-KR"/>
        </w:rPr>
        <w:t>, the location of the luma coding block ( xC, yC ), the luma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 a variable edgeType set equal to EDGE_HOR</w:t>
      </w:r>
      <w:r w:rsidRPr="00943A5F">
        <w:rPr>
          <w:rFonts w:eastAsia="MS Mincho"/>
          <w:noProof/>
          <w:lang w:eastAsia="ja-JP"/>
        </w:rPr>
        <w:t>,</w:t>
      </w:r>
      <w:r w:rsidRPr="00943A5F">
        <w:rPr>
          <w:noProof/>
          <w:lang w:eastAsia="ko-KR"/>
        </w:rPr>
        <w:t xml:space="preserve"> the decisions </w:t>
      </w:r>
      <w:r w:rsidRPr="00943A5F">
        <w:rPr>
          <w:rFonts w:eastAsia="MS Mincho"/>
          <w:noProof/>
          <w:lang w:eastAsia="ja-JP"/>
        </w:rPr>
        <w:t>dEp, dEp, dEq, and the variables β, t</w:t>
      </w:r>
      <w:r w:rsidRPr="00943A5F">
        <w:rPr>
          <w:rFonts w:eastAsia="MS Mincho"/>
          <w:noProof/>
          <w:vertAlign w:val="subscript"/>
          <w:lang w:eastAsia="ja-JP"/>
        </w:rPr>
        <w:t>C</w:t>
      </w:r>
      <w:r w:rsidRPr="00943A5F">
        <w:rPr>
          <w:noProof/>
          <w:lang w:eastAsia="ko-KR"/>
        </w:rPr>
        <w:t xml:space="preserve"> as inputs and the modified luma picture sample array recPicture</w:t>
      </w:r>
      <w:r w:rsidRPr="00943A5F">
        <w:rPr>
          <w:noProof/>
          <w:vertAlign w:val="subscript"/>
          <w:lang w:eastAsia="ko-KR"/>
        </w:rPr>
        <w:t>L</w:t>
      </w:r>
      <w:r w:rsidRPr="00943A5F">
        <w:rPr>
          <w:noProof/>
          <w:lang w:eastAsia="ko-KR"/>
        </w:rPr>
        <w:t xml:space="preserve"> as output.</w:t>
      </w:r>
    </w:p>
    <w:p w:rsidR="00612B67" w:rsidRPr="00943A5F" w:rsidRDefault="00612B67" w:rsidP="00612B67">
      <w:pPr>
        <w:rPr>
          <w:noProof/>
          <w:lang w:eastAsia="ko-KR"/>
        </w:rPr>
      </w:pPr>
      <w:r>
        <w:rPr>
          <w:noProof/>
          <w:lang w:eastAsia="ko-KR"/>
        </w:rPr>
        <w:t>If chroma_format_idc is equal to 0, no chroma processing is required and this process is finished, otherwise, t</w:t>
      </w:r>
      <w:r w:rsidRPr="00943A5F">
        <w:rPr>
          <w:noProof/>
          <w:lang w:eastAsia="ko-KR"/>
        </w:rPr>
        <w:t>he filtering process for edges in the chroma coding blocks of current coding unit consists of the following ordered steps:</w:t>
      </w:r>
    </w:p>
    <w:p w:rsidR="00612B67" w:rsidRDefault="00612B67" w:rsidP="00612B67">
      <w:pPr>
        <w:numPr>
          <w:ilvl w:val="0"/>
          <w:numId w:val="7"/>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The variable nD is set equal to 1 &lt;&lt; ( log2CbSize − </w:t>
      </w:r>
      <w:r>
        <w:rPr>
          <w:noProof/>
          <w:lang w:eastAsia="ko-KR"/>
        </w:rPr>
        <w:t>3</w:t>
      </w:r>
      <w:r w:rsidRPr="00943A5F">
        <w:rPr>
          <w:noProof/>
          <w:lang w:eastAsia="ko-KR"/>
        </w:rPr>
        <w:t> ).</w:t>
      </w:r>
    </w:p>
    <w:p w:rsidR="00612B67" w:rsidRDefault="00612B67" w:rsidP="00612B67">
      <w:pPr>
        <w:numPr>
          <w:ilvl w:val="0"/>
          <w:numId w:val="7"/>
        </w:numPr>
        <w:tabs>
          <w:tab w:val="clear" w:pos="794"/>
          <w:tab w:val="clear" w:pos="1191"/>
          <w:tab w:val="clear" w:pos="1588"/>
          <w:tab w:val="clear" w:pos="1985"/>
          <w:tab w:val="left" w:pos="1080"/>
          <w:tab w:val="left" w:pos="1440"/>
          <w:tab w:val="left" w:pos="1701"/>
        </w:tabs>
        <w:rPr>
          <w:noProof/>
          <w:lang w:eastAsia="ko-KR"/>
        </w:rPr>
      </w:pPr>
      <w:r>
        <w:rPr>
          <w:noProof/>
          <w:lang w:eastAsia="ko-KR"/>
        </w:rPr>
        <w:t>The variable EdgeSpacing is set equal to 8 / SubHeightC.</w:t>
      </w:r>
    </w:p>
    <w:p w:rsidR="00612B67" w:rsidRPr="00943A5F" w:rsidRDefault="00612B67" w:rsidP="00612B67">
      <w:pPr>
        <w:numPr>
          <w:ilvl w:val="0"/>
          <w:numId w:val="7"/>
        </w:numPr>
        <w:tabs>
          <w:tab w:val="clear" w:pos="794"/>
          <w:tab w:val="clear" w:pos="1191"/>
          <w:tab w:val="clear" w:pos="1588"/>
          <w:tab w:val="clear" w:pos="1985"/>
          <w:tab w:val="left" w:pos="1080"/>
          <w:tab w:val="left" w:pos="1440"/>
          <w:tab w:val="left" w:pos="1701"/>
        </w:tabs>
        <w:rPr>
          <w:noProof/>
          <w:lang w:eastAsia="ko-KR"/>
        </w:rPr>
      </w:pPr>
      <w:r>
        <w:rPr>
          <w:noProof/>
          <w:lang w:eastAsia="ko-KR"/>
        </w:rPr>
        <w:t>The variable EdgeSections is set equal to nD * ( 2 / SubWidthC ).</w:t>
      </w:r>
    </w:p>
    <w:p w:rsidR="00612B67" w:rsidRPr="00943A5F" w:rsidRDefault="00612B67" w:rsidP="00612B67">
      <w:pPr>
        <w:numPr>
          <w:ilvl w:val="0"/>
          <w:numId w:val="7"/>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For yD</w:t>
      </w:r>
      <w:r w:rsidRPr="00943A5F">
        <w:rPr>
          <w:noProof/>
          <w:vertAlign w:val="subscript"/>
          <w:lang w:eastAsia="ko-KR"/>
        </w:rPr>
        <w:t>m</w:t>
      </w:r>
      <w:r w:rsidRPr="00943A5F">
        <w:rPr>
          <w:noProof/>
          <w:lang w:eastAsia="ko-KR"/>
        </w:rPr>
        <w:t xml:space="preserve"> set equal to ( yC / </w:t>
      </w:r>
      <w:r>
        <w:rPr>
          <w:noProof/>
          <w:lang w:eastAsia="ko-KR"/>
        </w:rPr>
        <w:t>SubHeightC</w:t>
      </w:r>
      <w:r w:rsidRPr="00943A5F">
        <w:rPr>
          <w:noProof/>
          <w:lang w:eastAsia="ko-KR"/>
        </w:rPr>
        <w:t> )+( m </w:t>
      </w:r>
      <w:r>
        <w:rPr>
          <w:noProof/>
          <w:lang w:eastAsia="ko-KR"/>
        </w:rPr>
        <w:t>* EdgeSpacing</w:t>
      </w:r>
      <w:r w:rsidRPr="00943A5F">
        <w:rPr>
          <w:noProof/>
          <w:lang w:eastAsia="ko-KR"/>
        </w:rPr>
        <w:t>), m</w:t>
      </w:r>
      <w:r>
        <w:rPr>
          <w:noProof/>
          <w:lang w:eastAsia="ko-KR"/>
        </w:rPr>
        <w:t> = 0</w:t>
      </w:r>
      <w:r w:rsidRPr="00943A5F">
        <w:rPr>
          <w:noProof/>
          <w:lang w:eastAsia="ko-KR"/>
        </w:rPr>
        <w:t>..nD − 1, the following applies.</w:t>
      </w:r>
    </w:p>
    <w:p w:rsidR="00612B67" w:rsidRPr="00943A5F" w:rsidRDefault="00612B67" w:rsidP="00612B67">
      <w:pPr>
        <w:tabs>
          <w:tab w:val="clear" w:pos="794"/>
          <w:tab w:val="clear" w:pos="1191"/>
          <w:tab w:val="left" w:pos="400"/>
        </w:tabs>
        <w:ind w:left="1080"/>
        <w:rPr>
          <w:noProof/>
          <w:lang w:eastAsia="ko-KR"/>
        </w:rPr>
      </w:pPr>
      <w:r w:rsidRPr="00943A5F">
        <w:rPr>
          <w:noProof/>
          <w:lang w:eastAsia="ko-KR"/>
        </w:rPr>
        <w:t>For xD</w:t>
      </w:r>
      <w:r w:rsidRPr="00943A5F">
        <w:rPr>
          <w:noProof/>
          <w:vertAlign w:val="subscript"/>
          <w:lang w:eastAsia="ko-KR"/>
        </w:rPr>
        <w:t>k</w:t>
      </w:r>
      <w:r w:rsidRPr="00943A5F">
        <w:rPr>
          <w:noProof/>
          <w:lang w:eastAsia="ko-KR"/>
        </w:rPr>
        <w:t xml:space="preserve"> set equal to ( xC / </w:t>
      </w:r>
      <w:r>
        <w:rPr>
          <w:noProof/>
          <w:lang w:eastAsia="ko-KR"/>
        </w:rPr>
        <w:t>SubWidthC</w:t>
      </w:r>
      <w:r w:rsidRPr="00943A5F">
        <w:rPr>
          <w:noProof/>
          <w:lang w:eastAsia="ko-KR"/>
        </w:rPr>
        <w:t> )+( k &lt;&lt; 2 ), k</w:t>
      </w:r>
      <w:r>
        <w:rPr>
          <w:noProof/>
          <w:lang w:eastAsia="ko-KR"/>
        </w:rPr>
        <w:t> = 0</w:t>
      </w:r>
      <w:r w:rsidRPr="00943A5F">
        <w:rPr>
          <w:noProof/>
          <w:lang w:eastAsia="ko-KR"/>
        </w:rPr>
        <w:t>..</w:t>
      </w:r>
      <w:r>
        <w:rPr>
          <w:noProof/>
          <w:lang w:eastAsia="ko-KR"/>
        </w:rPr>
        <w:t>EdgeSections</w:t>
      </w:r>
      <w:r w:rsidRPr="00943A5F">
        <w:rPr>
          <w:noProof/>
          <w:lang w:eastAsia="ko-KR"/>
        </w:rPr>
        <w:t> − 1, the following applies.</w:t>
      </w:r>
    </w:p>
    <w:p w:rsidR="00612B67" w:rsidRPr="00943A5F" w:rsidRDefault="00612B67" w:rsidP="00612B67">
      <w:pPr>
        <w:numPr>
          <w:ilvl w:val="0"/>
          <w:numId w:val="8"/>
        </w:numPr>
        <w:tabs>
          <w:tab w:val="clear" w:pos="794"/>
          <w:tab w:val="clear" w:pos="1191"/>
          <w:tab w:val="left" w:pos="1440"/>
        </w:tabs>
        <w:ind w:left="1440"/>
        <w:rPr>
          <w:noProof/>
          <w:lang w:eastAsia="ko-KR"/>
        </w:rPr>
      </w:pPr>
      <w:r w:rsidRPr="00943A5F">
        <w:rPr>
          <w:noProof/>
          <w:lang w:eastAsia="ko-KR"/>
        </w:rPr>
        <w:t>When bS[ xD</w:t>
      </w:r>
      <w:r w:rsidRPr="00943A5F">
        <w:rPr>
          <w:noProof/>
          <w:vertAlign w:val="subscript"/>
          <w:lang w:eastAsia="ko-KR"/>
        </w:rPr>
        <w:t>k</w:t>
      </w:r>
      <w:r w:rsidRPr="00943A5F">
        <w:rPr>
          <w:noProof/>
          <w:lang w:eastAsia="ko-KR"/>
        </w:rPr>
        <w:t>*</w:t>
      </w:r>
      <w:r>
        <w:rPr>
          <w:noProof/>
          <w:lang w:eastAsia="ko-KR"/>
        </w:rPr>
        <w:t>SubWidthC</w:t>
      </w:r>
      <w:r w:rsidRPr="00943A5F">
        <w:rPr>
          <w:noProof/>
          <w:lang w:eastAsia="ko-KR"/>
        </w:rPr>
        <w:t> ][ yD</w:t>
      </w:r>
      <w:r w:rsidRPr="00943A5F">
        <w:rPr>
          <w:noProof/>
          <w:vertAlign w:val="subscript"/>
          <w:lang w:eastAsia="ko-KR"/>
        </w:rPr>
        <w:t>m</w:t>
      </w:r>
      <w:r w:rsidRPr="00943A5F">
        <w:rPr>
          <w:noProof/>
          <w:lang w:eastAsia="ko-KR"/>
        </w:rPr>
        <w:t>*</w:t>
      </w:r>
      <w:r>
        <w:rPr>
          <w:noProof/>
          <w:lang w:eastAsia="ko-KR"/>
        </w:rPr>
        <w:t>SubHeightC</w:t>
      </w:r>
      <w:r w:rsidRPr="00943A5F">
        <w:rPr>
          <w:noProof/>
          <w:lang w:eastAsia="ko-KR"/>
        </w:rPr>
        <w:t> ] is greater than 1</w:t>
      </w:r>
      <w:r w:rsidRPr="00A266AE">
        <w:rPr>
          <w:noProof/>
          <w:lang w:eastAsia="ko-KR"/>
        </w:rPr>
        <w:t xml:space="preserve"> and (( yD</w:t>
      </w:r>
      <w:r w:rsidRPr="00A266AE">
        <w:rPr>
          <w:noProof/>
          <w:vertAlign w:val="subscript"/>
          <w:lang w:eastAsia="ko-KR"/>
        </w:rPr>
        <w:t>m</w:t>
      </w:r>
      <w:r w:rsidRPr="00A266AE">
        <w:rPr>
          <w:noProof/>
          <w:lang w:eastAsia="ko-KR"/>
        </w:rPr>
        <w:t xml:space="preserve"> &gt;&gt; 3 ) &lt;&lt; 3) is equal to yD</w:t>
      </w:r>
      <w:r w:rsidRPr="00A266AE">
        <w:rPr>
          <w:noProof/>
          <w:vertAlign w:val="subscript"/>
          <w:lang w:eastAsia="ko-KR"/>
        </w:rPr>
        <w:t>m</w:t>
      </w:r>
      <w:r w:rsidRPr="00943A5F">
        <w:rPr>
          <w:noProof/>
          <w:lang w:eastAsia="ko-KR"/>
        </w:rPr>
        <w:t>, the following ordered steps apply.</w:t>
      </w:r>
    </w:p>
    <w:p w:rsidR="00612B67" w:rsidRPr="00943A5F" w:rsidRDefault="00612B67" w:rsidP="00612B67">
      <w:pPr>
        <w:numPr>
          <w:ilvl w:val="0"/>
          <w:numId w:val="10"/>
        </w:numPr>
        <w:tabs>
          <w:tab w:val="clear" w:pos="794"/>
          <w:tab w:val="clear" w:pos="1588"/>
          <w:tab w:val="left" w:pos="810"/>
          <w:tab w:val="left" w:pos="1800"/>
        </w:tabs>
        <w:ind w:left="1800"/>
        <w:rPr>
          <w:noProof/>
          <w:lang w:eastAsia="ko-KR"/>
        </w:rPr>
      </w:pPr>
      <w:r w:rsidRPr="00943A5F">
        <w:rPr>
          <w:noProof/>
          <w:lang w:eastAsia="ko-KR"/>
        </w:rPr>
        <w:t>The filtering process for chroma block edge</w:t>
      </w:r>
      <w:r>
        <w:rPr>
          <w:noProof/>
          <w:lang w:eastAsia="ko-KR"/>
        </w:rPr>
        <w:t>s</w:t>
      </w:r>
      <w:r w:rsidRPr="00943A5F">
        <w:rPr>
          <w:noProof/>
          <w:lang w:eastAsia="ko-KR"/>
        </w:rPr>
        <w:t xml:space="preserve"> as specified in subclause</w:t>
      </w:r>
      <w:r>
        <w:rPr>
          <w:noProof/>
          <w:lang w:eastAsia="ko-KR"/>
        </w:rPr>
        <w:t> </w:t>
      </w:r>
      <w:r w:rsidRPr="00943A5F">
        <w:rPr>
          <w:noProof/>
          <w:lang w:eastAsia="ko-KR"/>
        </w:rPr>
        <w:fldChar w:fldCharType="begin" w:fldLock="1"/>
      </w:r>
      <w:r w:rsidRPr="00943A5F">
        <w:rPr>
          <w:noProof/>
          <w:lang w:eastAsia="ko-KR"/>
        </w:rPr>
        <w:instrText xml:space="preserve"> REF _Ref286594894 \r \h </w:instrText>
      </w:r>
      <w:r w:rsidRPr="00943A5F">
        <w:rPr>
          <w:noProof/>
          <w:lang w:eastAsia="ko-KR"/>
        </w:rPr>
      </w:r>
      <w:r w:rsidRPr="00943A5F">
        <w:rPr>
          <w:noProof/>
          <w:lang w:eastAsia="ko-KR"/>
        </w:rPr>
        <w:instrText xml:space="preserve"> \* MERGEFORMAT </w:instrText>
      </w:r>
      <w:r w:rsidRPr="00943A5F">
        <w:rPr>
          <w:noProof/>
          <w:lang w:eastAsia="ko-KR"/>
        </w:rPr>
        <w:fldChar w:fldCharType="separate"/>
      </w:r>
      <w:r>
        <w:rPr>
          <w:noProof/>
          <w:lang w:eastAsia="ko-KR"/>
        </w:rPr>
        <w:t>8.7.2.4.5</w:t>
      </w:r>
      <w:r w:rsidRPr="00943A5F">
        <w:rPr>
          <w:noProof/>
          <w:lang w:eastAsia="ko-KR"/>
        </w:rPr>
        <w:fldChar w:fldCharType="end"/>
      </w:r>
      <w:r w:rsidRPr="00943A5F">
        <w:rPr>
          <w:noProof/>
          <w:lang w:eastAsia="ko-KR"/>
        </w:rPr>
        <w:t xml:space="preserve"> is invoked with the chroma picture sample array recPicture</w:t>
      </w:r>
      <w:r w:rsidRPr="00943A5F">
        <w:rPr>
          <w:noProof/>
          <w:vertAlign w:val="subscript"/>
          <w:lang w:eastAsia="ko-KR"/>
        </w:rPr>
        <w:t>Cb</w:t>
      </w:r>
      <w:r w:rsidRPr="00943A5F">
        <w:rPr>
          <w:noProof/>
          <w:lang w:eastAsia="ko-KR"/>
        </w:rPr>
        <w:t>, the location of the chroma coding block ( xC/</w:t>
      </w:r>
      <w:r>
        <w:rPr>
          <w:noProof/>
          <w:lang w:eastAsia="ko-KR"/>
        </w:rPr>
        <w:t>SubWidthC</w:t>
      </w:r>
      <w:r w:rsidRPr="00943A5F">
        <w:rPr>
          <w:noProof/>
          <w:lang w:eastAsia="ko-KR"/>
        </w:rPr>
        <w:t>, yC/</w:t>
      </w:r>
      <w:r>
        <w:rPr>
          <w:noProof/>
          <w:lang w:eastAsia="ko-KR"/>
        </w:rPr>
        <w:t>SubHeightC</w:t>
      </w:r>
      <w:r w:rsidRPr="00943A5F">
        <w:rPr>
          <w:noProof/>
          <w:lang w:eastAsia="ko-KR"/>
        </w:rPr>
        <w:t> ), the chroma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 a variable edgeType set equal to EDGE_HOR, and the boundary filtering strength bS[ xD</w:t>
      </w:r>
      <w:r w:rsidRPr="00943A5F">
        <w:rPr>
          <w:noProof/>
          <w:vertAlign w:val="subscript"/>
          <w:lang w:eastAsia="ko-KR"/>
        </w:rPr>
        <w:t>k</w:t>
      </w:r>
      <w:r w:rsidRPr="00943A5F">
        <w:rPr>
          <w:noProof/>
          <w:lang w:eastAsia="ko-KR"/>
        </w:rPr>
        <w:t>*</w:t>
      </w:r>
      <w:r>
        <w:rPr>
          <w:noProof/>
          <w:lang w:eastAsia="ko-KR"/>
        </w:rPr>
        <w:t>SubWidthC</w:t>
      </w:r>
      <w:r w:rsidRPr="00943A5F">
        <w:rPr>
          <w:noProof/>
          <w:lang w:eastAsia="ko-KR"/>
        </w:rPr>
        <w:t> ][ yD</w:t>
      </w:r>
      <w:r w:rsidRPr="00943A5F">
        <w:rPr>
          <w:noProof/>
          <w:vertAlign w:val="subscript"/>
          <w:lang w:eastAsia="ko-KR"/>
        </w:rPr>
        <w:t>m</w:t>
      </w:r>
      <w:r w:rsidRPr="00943A5F">
        <w:rPr>
          <w:noProof/>
          <w:lang w:eastAsia="ko-KR"/>
        </w:rPr>
        <w:t>*</w:t>
      </w:r>
      <w:r>
        <w:rPr>
          <w:noProof/>
          <w:lang w:eastAsia="ko-KR"/>
        </w:rPr>
        <w:t>SubHeightC</w:t>
      </w:r>
      <w:r w:rsidRPr="00943A5F">
        <w:rPr>
          <w:noProof/>
          <w:lang w:eastAsia="ko-KR"/>
        </w:rPr>
        <w:t> ] as inputs and the modified chroma picture sample array recPicture</w:t>
      </w:r>
      <w:r w:rsidRPr="00943A5F">
        <w:rPr>
          <w:noProof/>
          <w:vertAlign w:val="subscript"/>
          <w:lang w:eastAsia="ko-KR"/>
        </w:rPr>
        <w:t>Cb</w:t>
      </w:r>
      <w:r w:rsidRPr="00943A5F">
        <w:rPr>
          <w:noProof/>
          <w:lang w:eastAsia="ko-KR"/>
        </w:rPr>
        <w:t xml:space="preserve"> as output.</w:t>
      </w:r>
    </w:p>
    <w:p w:rsidR="00612B67" w:rsidRPr="00943A5F" w:rsidRDefault="00612B67" w:rsidP="00612B67">
      <w:pPr>
        <w:numPr>
          <w:ilvl w:val="0"/>
          <w:numId w:val="10"/>
        </w:numPr>
        <w:tabs>
          <w:tab w:val="clear" w:pos="794"/>
          <w:tab w:val="clear" w:pos="1588"/>
          <w:tab w:val="left" w:pos="810"/>
          <w:tab w:val="left" w:pos="1800"/>
        </w:tabs>
        <w:ind w:left="1800"/>
        <w:rPr>
          <w:noProof/>
          <w:lang w:eastAsia="ko-KR"/>
        </w:rPr>
      </w:pPr>
      <w:r w:rsidRPr="00943A5F">
        <w:rPr>
          <w:noProof/>
          <w:lang w:eastAsia="ko-KR"/>
        </w:rPr>
        <w:t>The filtering process for chroma block edge</w:t>
      </w:r>
      <w:r>
        <w:rPr>
          <w:noProof/>
          <w:lang w:eastAsia="ko-KR"/>
        </w:rPr>
        <w:t>s</w:t>
      </w:r>
      <w:r w:rsidRPr="00943A5F">
        <w:rPr>
          <w:noProof/>
          <w:lang w:eastAsia="ko-KR"/>
        </w:rPr>
        <w:t xml:space="preserve"> as specified in subclause</w:t>
      </w:r>
      <w:r>
        <w:rPr>
          <w:noProof/>
          <w:lang w:eastAsia="ko-KR"/>
        </w:rPr>
        <w:t> </w:t>
      </w:r>
      <w:r w:rsidRPr="00943A5F">
        <w:rPr>
          <w:noProof/>
          <w:lang w:eastAsia="ko-KR"/>
        </w:rPr>
        <w:fldChar w:fldCharType="begin" w:fldLock="1"/>
      </w:r>
      <w:r w:rsidRPr="00943A5F">
        <w:rPr>
          <w:noProof/>
          <w:lang w:eastAsia="ko-KR"/>
        </w:rPr>
        <w:instrText xml:space="preserve"> REF _Ref286594894 \r \h </w:instrText>
      </w:r>
      <w:r w:rsidRPr="00943A5F">
        <w:rPr>
          <w:noProof/>
          <w:lang w:eastAsia="ko-KR"/>
        </w:rPr>
      </w:r>
      <w:r w:rsidRPr="00943A5F">
        <w:rPr>
          <w:noProof/>
          <w:lang w:eastAsia="ko-KR"/>
        </w:rPr>
        <w:instrText xml:space="preserve"> \* MERGEFORMAT </w:instrText>
      </w:r>
      <w:r w:rsidRPr="00943A5F">
        <w:rPr>
          <w:noProof/>
          <w:lang w:eastAsia="ko-KR"/>
        </w:rPr>
        <w:fldChar w:fldCharType="separate"/>
      </w:r>
      <w:r>
        <w:rPr>
          <w:noProof/>
          <w:lang w:eastAsia="ko-KR"/>
        </w:rPr>
        <w:t>8.7.2.4.5</w:t>
      </w:r>
      <w:r w:rsidRPr="00943A5F">
        <w:rPr>
          <w:noProof/>
          <w:lang w:eastAsia="ko-KR"/>
        </w:rPr>
        <w:fldChar w:fldCharType="end"/>
      </w:r>
      <w:r w:rsidRPr="00943A5F">
        <w:rPr>
          <w:noProof/>
          <w:lang w:eastAsia="ko-KR"/>
        </w:rPr>
        <w:t xml:space="preserve"> is invoked with the chroma picture sample array recPicture</w:t>
      </w:r>
      <w:r w:rsidRPr="00943A5F">
        <w:rPr>
          <w:noProof/>
          <w:vertAlign w:val="subscript"/>
          <w:lang w:eastAsia="ko-KR"/>
        </w:rPr>
        <w:t>Cr</w:t>
      </w:r>
      <w:r w:rsidRPr="00943A5F">
        <w:rPr>
          <w:noProof/>
          <w:lang w:eastAsia="ko-KR"/>
        </w:rPr>
        <w:t>, the location of the chroma coding block ( xC/</w:t>
      </w:r>
      <w:r>
        <w:rPr>
          <w:noProof/>
          <w:lang w:eastAsia="ko-KR"/>
        </w:rPr>
        <w:t>SubWidthC</w:t>
      </w:r>
      <w:r w:rsidRPr="00943A5F">
        <w:rPr>
          <w:noProof/>
          <w:lang w:eastAsia="ko-KR"/>
        </w:rPr>
        <w:t>, yC/</w:t>
      </w:r>
      <w:r>
        <w:rPr>
          <w:noProof/>
          <w:lang w:eastAsia="ko-KR"/>
        </w:rPr>
        <w:t>SubHeightC</w:t>
      </w:r>
      <w:r w:rsidRPr="00943A5F">
        <w:rPr>
          <w:noProof/>
          <w:lang w:eastAsia="ko-KR"/>
        </w:rPr>
        <w:t> ), the chroma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 a variable edgeType set equal to EDGE_HOR, and the boundary filtering strength bS[ xD</w:t>
      </w:r>
      <w:r w:rsidRPr="00943A5F">
        <w:rPr>
          <w:noProof/>
          <w:vertAlign w:val="subscript"/>
          <w:lang w:eastAsia="ko-KR"/>
        </w:rPr>
        <w:t>k</w:t>
      </w:r>
      <w:r w:rsidRPr="00943A5F">
        <w:rPr>
          <w:noProof/>
          <w:lang w:eastAsia="ko-KR"/>
        </w:rPr>
        <w:t>*</w:t>
      </w:r>
      <w:r>
        <w:rPr>
          <w:noProof/>
          <w:lang w:eastAsia="ko-KR"/>
        </w:rPr>
        <w:t>SubWidthC</w:t>
      </w:r>
      <w:r w:rsidRPr="00943A5F">
        <w:rPr>
          <w:noProof/>
          <w:lang w:eastAsia="ko-KR"/>
        </w:rPr>
        <w:t> ][ yD</w:t>
      </w:r>
      <w:r w:rsidRPr="00943A5F">
        <w:rPr>
          <w:noProof/>
          <w:vertAlign w:val="subscript"/>
          <w:lang w:eastAsia="ko-KR"/>
        </w:rPr>
        <w:t>m</w:t>
      </w:r>
      <w:r w:rsidRPr="00943A5F">
        <w:rPr>
          <w:noProof/>
          <w:lang w:eastAsia="ko-KR"/>
        </w:rPr>
        <w:t>*</w:t>
      </w:r>
      <w:r>
        <w:rPr>
          <w:noProof/>
          <w:lang w:eastAsia="ko-KR"/>
        </w:rPr>
        <w:t>SubHeightC</w:t>
      </w:r>
      <w:r w:rsidRPr="00943A5F">
        <w:rPr>
          <w:noProof/>
          <w:lang w:eastAsia="ko-KR"/>
        </w:rPr>
        <w:t xml:space="preserve"> ] as inputs and the modified chroma </w:t>
      </w:r>
      <w:r w:rsidRPr="00943A5F">
        <w:rPr>
          <w:noProof/>
        </w:rPr>
        <w:t>picture</w:t>
      </w:r>
      <w:r w:rsidRPr="00943A5F">
        <w:rPr>
          <w:noProof/>
          <w:lang w:eastAsia="ko-KR"/>
        </w:rPr>
        <w:t xml:space="preserve"> sample array recPicture</w:t>
      </w:r>
      <w:r w:rsidRPr="00943A5F">
        <w:rPr>
          <w:noProof/>
          <w:vertAlign w:val="subscript"/>
          <w:lang w:eastAsia="ko-KR"/>
        </w:rPr>
        <w:t>Cr</w:t>
      </w:r>
      <w:r w:rsidRPr="00943A5F">
        <w:rPr>
          <w:noProof/>
          <w:lang w:eastAsia="ko-KR"/>
        </w:rPr>
        <w:t xml:space="preserve"> as output.</w:t>
      </w:r>
    </w:p>
    <w:p w:rsidR="00612B67" w:rsidRDefault="00612B67" w:rsidP="00612B67">
      <w:pPr>
        <w:rPr>
          <w:lang w:eastAsia="x-none"/>
        </w:rPr>
      </w:pPr>
    </w:p>
    <w:p w:rsidR="00612B67" w:rsidRDefault="00612B67" w:rsidP="00612B67">
      <w:pPr>
        <w:rPr>
          <w:lang w:eastAsia="x-none"/>
        </w:rPr>
      </w:pPr>
    </w:p>
    <w:p w:rsidR="00612B67" w:rsidRDefault="00612B67" w:rsidP="00612B67">
      <w:pPr>
        <w:rPr>
          <w:lang w:eastAsia="x-none"/>
        </w:rPr>
      </w:pPr>
    </w:p>
    <w:p w:rsidR="00612B67" w:rsidRPr="00612B67" w:rsidRDefault="00612B67" w:rsidP="00612B67">
      <w:pPr>
        <w:rPr>
          <w:lang w:eastAsia="x-none"/>
        </w:rPr>
      </w:pPr>
    </w:p>
    <w:p w:rsidR="00CD2F5A" w:rsidRDefault="00CD2F5A" w:rsidP="002C5CD6"/>
    <w:sectPr w:rsidR="00CD2F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2">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8">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9">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9"/>
  </w:num>
  <w:num w:numId="5">
    <w:abstractNumId w:val="0"/>
  </w:num>
  <w:num w:numId="6">
    <w:abstractNumId w:val="8"/>
  </w:num>
  <w:num w:numId="7">
    <w:abstractNumId w:val="1"/>
  </w:num>
  <w:num w:numId="8">
    <w:abstractNumId w:val="7"/>
  </w:num>
  <w:num w:numId="9">
    <w:abstractNumId w:val="3"/>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CD6"/>
    <w:rsid w:val="000426E0"/>
    <w:rsid w:val="00112338"/>
    <w:rsid w:val="0025083A"/>
    <w:rsid w:val="00281F80"/>
    <w:rsid w:val="002C5CD6"/>
    <w:rsid w:val="004A3B01"/>
    <w:rsid w:val="004E1354"/>
    <w:rsid w:val="00612B67"/>
    <w:rsid w:val="00643285"/>
    <w:rsid w:val="006C7897"/>
    <w:rsid w:val="008A3733"/>
    <w:rsid w:val="009135F4"/>
    <w:rsid w:val="00BD3777"/>
    <w:rsid w:val="00C739CD"/>
    <w:rsid w:val="00C81536"/>
    <w:rsid w:val="00C82083"/>
    <w:rsid w:val="00CD2F5A"/>
    <w:rsid w:val="00D62754"/>
    <w:rsid w:val="00F23C2E"/>
    <w:rsid w:val="00F82D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CD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2C5CD6"/>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2C5CD6"/>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2C5CD6"/>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2C5CD6"/>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2C5CD6"/>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2C5CD6"/>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C5CD6"/>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2C5CD6"/>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2C5CD6"/>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2C5CD6"/>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2C5CD6"/>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2C5CD6"/>
    <w:rPr>
      <w:rFonts w:ascii="Times New Roman" w:eastAsia="Malgun Gothic" w:hAnsi="Times New Roman" w:cs="Times New Roman"/>
      <w:b/>
      <w:bCs/>
      <w:sz w:val="20"/>
      <w:szCs w:val="20"/>
      <w:lang w:val="x-none" w:eastAsia="x-none"/>
    </w:rPr>
  </w:style>
  <w:style w:type="paragraph" w:styleId="ListBullet">
    <w:name w:val="List Bullet"/>
    <w:basedOn w:val="Normal"/>
    <w:uiPriority w:val="99"/>
    <w:rsid w:val="00CD2F5A"/>
    <w:pPr>
      <w:numPr>
        <w:numId w:val="5"/>
      </w:numPr>
    </w:pPr>
  </w:style>
  <w:style w:type="character" w:styleId="CommentReference">
    <w:name w:val="annotation reference"/>
    <w:basedOn w:val="DefaultParagraphFont"/>
    <w:uiPriority w:val="99"/>
    <w:semiHidden/>
    <w:unhideWhenUsed/>
    <w:rsid w:val="00BD3777"/>
    <w:rPr>
      <w:sz w:val="16"/>
      <w:szCs w:val="16"/>
    </w:rPr>
  </w:style>
  <w:style w:type="paragraph" w:styleId="CommentText">
    <w:name w:val="annotation text"/>
    <w:basedOn w:val="Normal"/>
    <w:link w:val="CommentTextChar"/>
    <w:uiPriority w:val="99"/>
    <w:semiHidden/>
    <w:unhideWhenUsed/>
    <w:rsid w:val="00BD3777"/>
  </w:style>
  <w:style w:type="character" w:customStyle="1" w:styleId="CommentTextChar">
    <w:name w:val="Comment Text Char"/>
    <w:basedOn w:val="DefaultParagraphFont"/>
    <w:link w:val="CommentText"/>
    <w:uiPriority w:val="99"/>
    <w:semiHidden/>
    <w:rsid w:val="00BD3777"/>
    <w:rPr>
      <w:rFonts w:ascii="Times New Roman" w:eastAsia="Malgun Gothic"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BD3777"/>
    <w:rPr>
      <w:b/>
      <w:bCs/>
    </w:rPr>
  </w:style>
  <w:style w:type="character" w:customStyle="1" w:styleId="CommentSubjectChar">
    <w:name w:val="Comment Subject Char"/>
    <w:basedOn w:val="CommentTextChar"/>
    <w:link w:val="CommentSubject"/>
    <w:uiPriority w:val="99"/>
    <w:semiHidden/>
    <w:rsid w:val="00BD3777"/>
    <w:rPr>
      <w:rFonts w:ascii="Times New Roman" w:eastAsia="Malgun Gothic" w:hAnsi="Times New Roman" w:cs="Times New Roman"/>
      <w:b/>
      <w:bCs/>
      <w:sz w:val="20"/>
      <w:szCs w:val="20"/>
      <w:lang w:val="en-GB" w:eastAsia="en-US"/>
    </w:rPr>
  </w:style>
  <w:style w:type="paragraph" w:styleId="BalloonText">
    <w:name w:val="Balloon Text"/>
    <w:basedOn w:val="Normal"/>
    <w:link w:val="BalloonTextChar"/>
    <w:uiPriority w:val="99"/>
    <w:semiHidden/>
    <w:unhideWhenUsed/>
    <w:rsid w:val="00BD377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777"/>
    <w:rPr>
      <w:rFonts w:ascii="Tahoma" w:eastAsia="Malgun Gothic" w:hAnsi="Tahoma" w:cs="Tahoma"/>
      <w:sz w:val="16"/>
      <w:szCs w:val="16"/>
      <w:lang w:val="en-GB" w:eastAsia="en-US"/>
    </w:rPr>
  </w:style>
  <w:style w:type="paragraph" w:customStyle="1" w:styleId="Note1">
    <w:name w:val="Note 1"/>
    <w:basedOn w:val="Normal"/>
    <w:qFormat/>
    <w:rsid w:val="00643285"/>
    <w:pPr>
      <w:tabs>
        <w:tab w:val="clear" w:pos="794"/>
        <w:tab w:val="clear" w:pos="1191"/>
        <w:tab w:val="clear" w:pos="1588"/>
        <w:tab w:val="clear" w:pos="1985"/>
      </w:tabs>
      <w:spacing w:before="60"/>
      <w:ind w:left="288"/>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CD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2C5CD6"/>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2C5CD6"/>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2C5CD6"/>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2C5CD6"/>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2C5CD6"/>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2C5CD6"/>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C5CD6"/>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2C5CD6"/>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2C5CD6"/>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2C5CD6"/>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2C5CD6"/>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2C5CD6"/>
    <w:rPr>
      <w:rFonts w:ascii="Times New Roman" w:eastAsia="Malgun Gothic" w:hAnsi="Times New Roman" w:cs="Times New Roman"/>
      <w:b/>
      <w:bCs/>
      <w:sz w:val="20"/>
      <w:szCs w:val="20"/>
      <w:lang w:val="x-none" w:eastAsia="x-none"/>
    </w:rPr>
  </w:style>
  <w:style w:type="paragraph" w:styleId="ListBullet">
    <w:name w:val="List Bullet"/>
    <w:basedOn w:val="Normal"/>
    <w:uiPriority w:val="99"/>
    <w:rsid w:val="00CD2F5A"/>
    <w:pPr>
      <w:numPr>
        <w:numId w:val="5"/>
      </w:numPr>
    </w:pPr>
  </w:style>
  <w:style w:type="character" w:styleId="CommentReference">
    <w:name w:val="annotation reference"/>
    <w:basedOn w:val="DefaultParagraphFont"/>
    <w:uiPriority w:val="99"/>
    <w:semiHidden/>
    <w:unhideWhenUsed/>
    <w:rsid w:val="00BD3777"/>
    <w:rPr>
      <w:sz w:val="16"/>
      <w:szCs w:val="16"/>
    </w:rPr>
  </w:style>
  <w:style w:type="paragraph" w:styleId="CommentText">
    <w:name w:val="annotation text"/>
    <w:basedOn w:val="Normal"/>
    <w:link w:val="CommentTextChar"/>
    <w:uiPriority w:val="99"/>
    <w:semiHidden/>
    <w:unhideWhenUsed/>
    <w:rsid w:val="00BD3777"/>
  </w:style>
  <w:style w:type="character" w:customStyle="1" w:styleId="CommentTextChar">
    <w:name w:val="Comment Text Char"/>
    <w:basedOn w:val="DefaultParagraphFont"/>
    <w:link w:val="CommentText"/>
    <w:uiPriority w:val="99"/>
    <w:semiHidden/>
    <w:rsid w:val="00BD3777"/>
    <w:rPr>
      <w:rFonts w:ascii="Times New Roman" w:eastAsia="Malgun Gothic"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BD3777"/>
    <w:rPr>
      <w:b/>
      <w:bCs/>
    </w:rPr>
  </w:style>
  <w:style w:type="character" w:customStyle="1" w:styleId="CommentSubjectChar">
    <w:name w:val="Comment Subject Char"/>
    <w:basedOn w:val="CommentTextChar"/>
    <w:link w:val="CommentSubject"/>
    <w:uiPriority w:val="99"/>
    <w:semiHidden/>
    <w:rsid w:val="00BD3777"/>
    <w:rPr>
      <w:rFonts w:ascii="Times New Roman" w:eastAsia="Malgun Gothic" w:hAnsi="Times New Roman" w:cs="Times New Roman"/>
      <w:b/>
      <w:bCs/>
      <w:sz w:val="20"/>
      <w:szCs w:val="20"/>
      <w:lang w:val="en-GB" w:eastAsia="en-US"/>
    </w:rPr>
  </w:style>
  <w:style w:type="paragraph" w:styleId="BalloonText">
    <w:name w:val="Balloon Text"/>
    <w:basedOn w:val="Normal"/>
    <w:link w:val="BalloonTextChar"/>
    <w:uiPriority w:val="99"/>
    <w:semiHidden/>
    <w:unhideWhenUsed/>
    <w:rsid w:val="00BD377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777"/>
    <w:rPr>
      <w:rFonts w:ascii="Tahoma" w:eastAsia="Malgun Gothic" w:hAnsi="Tahoma" w:cs="Tahoma"/>
      <w:sz w:val="16"/>
      <w:szCs w:val="16"/>
      <w:lang w:val="en-GB" w:eastAsia="en-US"/>
    </w:rPr>
  </w:style>
  <w:style w:type="paragraph" w:customStyle="1" w:styleId="Note1">
    <w:name w:val="Note 1"/>
    <w:basedOn w:val="Normal"/>
    <w:qFormat/>
    <w:rsid w:val="00643285"/>
    <w:pPr>
      <w:tabs>
        <w:tab w:val="clear" w:pos="794"/>
        <w:tab w:val="clear" w:pos="1191"/>
        <w:tab w:val="clear" w:pos="1588"/>
        <w:tab w:val="clear" w:pos="1985"/>
      </w:tabs>
      <w:spacing w:before="60"/>
      <w:ind w:left="288"/>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1958</Words>
  <Characters>11163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CISRA</Company>
  <LinksUpToDate>false</LinksUpToDate>
  <CharactersWithSpaces>13095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chrisr</dc:creator>
  <cp:lastModifiedBy>Chris Rosewarne</cp:lastModifiedBy>
  <cp:revision>4</cp:revision>
  <dcterms:created xsi:type="dcterms:W3CDTF">2013-01-18T16:01:00Z</dcterms:created>
  <dcterms:modified xsi:type="dcterms:W3CDTF">2013-01-18T16:14:00Z</dcterms:modified>
</cp:coreProperties>
</file>