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630572">
        <w:tc>
          <w:tcPr>
            <w:tcW w:w="6408" w:type="dxa"/>
          </w:tcPr>
          <w:p w:rsidR="006C5D39" w:rsidRPr="00630572" w:rsidRDefault="00C049CC" w:rsidP="00C97D78">
            <w:pPr>
              <w:tabs>
                <w:tab w:val="left" w:pos="7200"/>
              </w:tabs>
              <w:spacing w:before="0"/>
              <w:rPr>
                <w:b/>
                <w:szCs w:val="22"/>
              </w:rPr>
            </w:pPr>
            <w:r>
              <w:rPr>
                <w:b/>
                <w:noProof/>
                <w:szCs w:val="22"/>
                <w:lang w:eastAsia="ja-JP"/>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44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47"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72"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73"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74"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75"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76"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7"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8"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9"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0"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1"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2"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3"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4"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5"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bupMMAAADcAAAADwAAAGRycy9kb3ducmV2LnhtbESPUWvCQBCE3wv9D8cW+qaXiqhET5FK&#10;oRQRjaXPa25Ngrm9kNsm6b/3CoU+DjPzDbPaDK5WHbWh8mzgZZyAIs69rbgw8Hl+Gy1ABUG2WHsm&#10;Az8UYLN+fFhhan3PJ+oyKVSEcEjRQCnSpFqHvCSHYewb4uhdfetQomwLbVvsI9zVepIkM+2w4rhQ&#10;YkOvJeW37NsZwI4vcu7x8CVN7z/sPNyOu70xz0/DdglKaJD/8F/73RqYTufweyYeAb2+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W7qTDAAAA3AAAAA8AAAAAAAAAAAAA&#10;AAAAoQIAAGRycy9kb3ducmV2LnhtbFBLBQYAAAAABAAEAPkAAACRAw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npYMMAAADcAAAADwAAAGRycy9kb3ducmV2LnhtbESPX2vCQBDE34V+h2MLfdNLfVCJniIt&#10;BSlF/FP6vObWJJjbC7k1Sb+9Jwg+DjPzG2ax6l2lWmpC6dnA+ygBRZx5W3Ju4Pf4NZyBCoJssfJM&#10;Bv4pwGr5Mlhgan3He2oPkqsI4ZCigUKkTrUOWUEOw8jXxNE7+8ahRNnk2jbYRbir9DhJJtphyXGh&#10;wJo+Csouh6szgC2f5Njh9k/qzn/babjsPn+MeXvt13NQQr08w4/2xhqYTMdwPxOPgF7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J6WDDAAAA3AAAAA8AAAAAAAAAAAAA&#10;AAAAoQIAAGRycy9kb3ducmV2LnhtbFBLBQYAAAAABAAEAPkAAACRAw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tnbMUAAADcAAAADwAAAGRycy9kb3ducmV2LnhtbESPQWsCMRSE74L/ITzBm2bVorI1iggF&#10;C7bgaqHH181zs7h52W6ibv+9EQoeh5n5hlmsWluJKzW+dKxgNExAEOdOl1woOB7eBnMQPiBrrByT&#10;gj/ysFp2OwtMtbvxnq5ZKESEsE9RgQmhTqX0uSGLfuhq4uidXGMxRNkUUjd4i3BbyXGSTKXFkuOC&#10;wZo2hvJzdrEKfutzO/qYzSe76sdk7zv7+fL9dVGq32vXryACteEZ/m9vtYLpbAKPM/E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itnbMUAAADcAAAADwAAAAAAAAAA&#10;AAAAAAChAgAAZHJzL2Rvd25yZXYueG1sUEsFBgAAAAAEAAQA+QAAAJM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L/GMYAAADcAAAADwAAAGRycy9kb3ducmV2LnhtbESP3WoCMRSE7wu+QzhC72rWH1S2RhFB&#10;sGALrhZ6ebo5bhY3J+sm6vbtjVDwcpiZb5jZorWVuFLjS8cK+r0EBHHudMmFgsN+/TYF4QOyxsox&#10;KfgjD4t552WGqXY33tE1C4WIEPYpKjAh1KmUPjdk0fdcTRy9o2sshiibQuoGbxFuKzlIkrG0WHJc&#10;MFjTylB+yi5Wwbk+tf3PyXS4rX5N9rG1X6Of74tSr912+Q4iUBue4f/2RisYT0bwOBOP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HC/xjGAAAA3AAAAA8AAAAAAAAA&#10;AAAAAAAAoQIAAGRycy9kb3ducmV2LnhtbFBLBQYAAAAABAAEAPkAAACUAw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BxFMMAAADcAAAADwAAAGRycy9kb3ducmV2LnhtbESPUWvCQBCE3wv9D8cWfKuXFqoSPUVa&#10;hCJSaix9XnNrEszthdyaxH/fE4Q+DjPzDbNYDa5WHbWh8mzgZZyAIs69rbgw8HPYPM9ABUG2WHsm&#10;A1cKsFo+Piwwtb7nPXWZFCpCOKRooBRpUq1DXpLDMPYNcfROvnUoUbaFti32Ee5q/ZokE+2w4rhQ&#10;YkPvJeXn7OIMYMdHOfT49StN77d2Gs7fHztjRk/Deg5KaJD/8L39aQ1Mpm9wOxOPgF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0gcRTDAAAA3AAAAA8AAAAAAAAAAAAA&#10;AAAAoQIAAGRycy9kb3ducmV2LnhtbFBLBQYAAAAABAAEAPkAAACR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ybJcIA&#10;AADcAAAADwAAAGRycy9kb3ducmV2LnhtbESPzWrDMBCE74W8g9hAbrWcHuziRAklkFJ6s93cF2tr&#10;mVor11JtN08fBQo9DvPzMfvjYnsx0eg7xwq2SQqCuHG641bBR31+fAbhA7LG3jEp+CUPx8PqYY+F&#10;djOXNFWhFXGEfYEKTAhDIaVvDFn0iRuIo/fpRoshyrGVesQ5jttePqVpJi12HAkGBzoZar6qHxu5&#10;1fZiS/rOr239+q69XkztjFKb9fKyAxFoCf/hv/abVpDlGdzPxCMgD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DJslwgAAANw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z9KMUA&#10;AADcAAAADwAAAGRycy9kb3ducmV2LnhtbESPQWvCQBSE74X+h+UVems2tppIdJUiKJbiwaSX3h7Z&#10;1yQ1+zZkVxP/vVsoeBxm5htmuR5NKy7Uu8aygkkUgyAurW64UvBVbF/mIJxH1thaJgVXcrBePT4s&#10;MdN24CNdcl+JAGGXoYLa+y6T0pU1GXSR7YiD92N7gz7IvpK6xyHATStf4ziRBhsOCzV2tKmpPOVn&#10;o+Bt52ftR87xoZB6an7T2efovpV6fhrfFyA8jf4e/m/vtYIkTeHvTDg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PP0oxQAAANwAAAAPAAAAAAAAAAAAAAAAAJgCAABkcnMv&#10;ZG93bnJldi54bWxQSwUGAAAAAAQABAD1AAAAig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zBX8EA&#10;AADcAAAADwAAAGRycy9kb3ducmV2LnhtbERPy2rCQBTdF/yH4Ra6q5NaiSF1FGkpZuHGKF1fMtck&#10;mLkTMpNH/XpnIbg8nPd6O5lGDNS52rKCj3kEgriwuuZSwfn0+56AcB5ZY2OZFPyTg+1m9rLGVNuR&#10;jzTkvhQhhF2KCirv21RKV1Rk0M1tSxy4i+0M+gC7UuoOxxBuGrmIolgarDk0VNjSd0XFNe+Ngr9k&#10;XC0u0/WnvyVLxDzj8vC5V+rtddp9gfA0+af44c60gngV1oYz4QjIz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cwV/BAAAA3A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DKNcYA&#10;AADcAAAADwAAAGRycy9kb3ducmV2LnhtbESPQWvCQBSE70L/w/IKXkQ39RBr6iqtEvRSoVHU4yP7&#10;moRm34bsqvHfdwXB4zAz3zCzRWdqcaHWVZYVvI0iEMS51RUXCva7dPgOwnlkjbVlUnAjB4v5S2+G&#10;ibZX/qFL5gsRIOwSVFB63yRSurwkg25kG+Lg/drWoA+yLaRu8RrgppbjKIqlwYrDQokNLUvK/7Kz&#10;UZAd16fpevt1/i5is8HVIR0s01Sp/mv3+QHCU+ef4Ud7oxXEkyncz4QjI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DKNcYAAADcAAAADwAAAAAAAAAAAAAAAACYAgAAZHJz&#10;L2Rvd25yZXYueG1sUEsFBgAAAAAEAAQA9QAAAIs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kWuMIA&#10;AADcAAAADwAAAGRycy9kb3ducmV2LnhtbERPy4rCMBTdC/MP4Q6403QG1FJNZRAEF258gM7uTnNt&#10;q81Np4m1+vVmIbg8nPds3plKtNS40rKCr2EEgjizuuRcwX63HMQgnEfWWFkmBXdyME8/ejNMtL3x&#10;htqtz0UIYZeggsL7OpHSZQUZdENbEwfuZBuDPsAml7rBWwg3lfyOorE0WHJoKLCmRUHZZXs1CkaT&#10;x/5wztb49788/kb1IiaSa6X6n93PFISnzr/FL/dKKxjHYX44E46AT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2Ra4wgAAANw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6tEcIA&#10;AADcAAAADwAAAGRycy9kb3ducmV2LnhtbESPQYvCMBSE78L+h/AEb5rqgtSuUWRBdsGTVZC9PZpn&#10;U2xeSpOt1V9vBMHjMDPfMMt1b2vRUesrxwqmkwQEceF0xaWC42E7TkH4gKyxdkwKbuRhvfoYLDHT&#10;7sp76vJQighhn6ECE0KTSekLQxb9xDXE0Tu71mKIsi2lbvEa4baWsySZS4sVxwWDDX0bKi75v1Xw&#10;1/3kkhebxGp5+kzp1J93d6PUaNhvvkAE6sM7/Gr/agXzdArPM/E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Pq0RwgAAANwAAAAPAAAAAAAAAAAAAAAAAJgCAABkcnMvZG93&#10;bnJldi54bWxQSwUGAAAAAAQABAD1AAAAhwM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dIAcUA&#10;AADcAAAADwAAAGRycy9kb3ducmV2LnhtbESPT2sCMRTE70K/Q3iCF6nZehBZzS5FEHpqrVpqb4/N&#10;2z908xKSVNdv3wiCx2FmfsOsy8H04kw+dJYVvMwyEMSV1R03Co6H7fMSRIjIGnvLpOBKAcriabTG&#10;XNsLf9J5HxuRIBxyVNDG6HIpQ9WSwTCzjjh5tfUGY5K+kdrjJcFNL+dZtpAGO04LLTratFT97v+M&#10;At35L1cfP/xpen0P2/r7Z9h5p9RkPLyuQEQa4iN8b79pBYvlHG5n0hGQ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l0gBxQAAANwAAAAPAAAAAAAAAAAAAAAAAJgCAABkcnMv&#10;ZG93bnJldi54bWxQSwUGAAAAAAQABAD1AAAAig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92VscA&#10;AADcAAAADwAAAGRycy9kb3ducmV2LnhtbESPT2vCQBTE70K/w/KE3nSjkVSjq5RiSw8V6x/w+sg+&#10;s6HZtzG71fTbdwsFj8PM/IZZrDpbiyu1vnKsYDRMQBAXTldcKjgeXgdTED4ga6wdk4If8rBaPvQW&#10;mGt34x1d96EUEcI+RwUmhCaX0heGLPqha4ijd3atxRBlW0rd4i3CbS3HSZJJixXHBYMNvRgqvvbf&#10;VsFHtt2k2/VlPHmbTRpDh/QzeTop9djvnucgAnXhHv5vv2sF2TSFvzPxCM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PdlbHAAAA3AAAAA8AAAAAAAAAAAAAAAAAmAIAAGRy&#10;cy9kb3ducmV2LnhtbFBLBQYAAAAABAAEAPUAAACMAw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sSmsIA&#10;AADcAAAADwAAAGRycy9kb3ducmV2LnhtbESPQYvCMBSE78L+h/AWvNl0RUSqadGVhT2utYjHR/Ns&#10;i81LaaJ2/fVGEDwOM/MNs8oG04or9a6xrOArikEQl1Y3XCko9j+TBQjnkTW2lknBPznI0o/RChNt&#10;b7yja+4rESDsElRQe98lUrqyJoMush1x8E62N+iD7Cupe7wFuGnlNI7n0mDDYaHGjr5rKs/5xSi4&#10;b0+4Ien4fmiLv2J7zCtT5kqNP4f1EoSnwb/Dr/avVjBfzOB5JhwBm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xKawgAAANwAAAAPAAAAAAAAAAAAAAAAAJgCAABkcnMvZG93&#10;bnJldi54bWxQSwUGAAAAAAQABAD1AAAAhw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5cfcYA&#10;AADcAAAADwAAAGRycy9kb3ducmV2LnhtbESPS2vDMBCE74H+B7GFXEIjJ1AT3MihtBSK20sel9wW&#10;aeNHrJWx1Njpr68KgRyHmfmGWW9G24oL9b52rGAxT0AQa2dqLhUc9h9PKxA+IBtsHZOCK3nY5A+T&#10;NWbGDbylyy6UIkLYZ6igCqHLpPS6Iot+7jri6J1cbzFE2ZfS9DhEuG3lMklSabHmuFBhR28V6fPu&#10;xyoo0m/UMz4W5fF3r5uv5fthwY1S08fx9QVEoDHcw7f2p1GQrp7h/0w8Aj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c5cfcYAAADc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0Z174A&#10;AADcAAAADwAAAGRycy9kb3ducmV2LnhtbERPy4rCMBTdD/gP4QruxtT6QKpRdEBwJ1Y/4Npc22Jz&#10;U5KMxr83i4FZHs57vY2mE09yvrWsYDLOQBBXVrdcK7heDt9LED4ga+wsk4I3edhuBl9rLLR98Zme&#10;ZahFCmFfoIImhL6Q0lcNGfRj2xMn7m6dwZCgq6V2+ErhppN5li2kwZZTQ4M9/TRUPcpfo+A21VGe&#10;cs/30lWx3ucns59LpUbDuFuBCBTDv/jPfdQKZrO0Np1JR0B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NGde+AAAA3A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4e8MMA&#10;AADcAAAADwAAAGRycy9kb3ducmV2LnhtbESPS6vCMBSE94L/IRzBnaY+EK1GEUW4F9z4Wrg7Nse2&#10;2JzUJlfrv78RBJfDzHzDzBa1KcSDKpdbVtDrRiCIE6tzThUcD5vOGITzyBoLy6TgRQ4W82ZjhrG2&#10;T97RY+9TESDsYlSQeV/GUrokI4Oua0vi4F1tZdAHWaVSV/gMcFPIfhSNpMGcw0KGJa0ySm77PxMo&#10;KAf37aa8rE+rs639b7672pdS7Va9nILwVPtv+NP+0QqGwwm8z4Qj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4e8MMAAADcAAAADwAAAAAAAAAAAAAAAACYAgAAZHJzL2Rv&#10;d25yZXYueG1sUEsFBgAAAAAEAAQA9QAAAIgDA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DvhsIA&#10;AADcAAAADwAAAGRycy9kb3ducmV2LnhtbERPy4rCMBTdD/gP4QruxtQnUo0iwoDobKZW3V6ba1ts&#10;bjpN1Pr3k8WAy8N5L1atqcSDGldaVjDoRyCIM6tLzhWkh6/PGQjnkTVWlknBixyslp2PBcbaPvmH&#10;HonPRQhhF6OCwvs6ltJlBRl0fVsTB+5qG4M+wCaXusFnCDeVHEbRVBosOTQUWNOmoOyW3I2C4TGd&#10;pDIf7b5/z8lpfxnsost+qlSv267nIDy1/i3+d2+1gvEkzA9nwh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YO+GwgAAANw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5HFcUA&#10;AADcAAAADwAAAGRycy9kb3ducmV2LnhtbESPQWvCQBSE74X+h+UVeqsbxYpGVykFIVAiNIp6fGSf&#10;2WD2bciuGv99Vyh4HGbmG2ax6m0jrtT52rGC4SABQVw6XXOlYLddf0xB+ICssXFMCu7kYbV8fVlg&#10;qt2Nf+lahEpECPsUFZgQ2lRKXxqy6AeuJY7eyXUWQ5RdJXWHtwi3jRwlyURarDkuGGzp21B5Li5W&#10;wf7nWGQmN9lBT/r9eZPl97yYKfX+1n/NQQTqwzP83860gvHnEB5n4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nkcVxQAAANwAAAAPAAAAAAAAAAAAAAAAAJgCAABkcnMv&#10;ZG93bnJldi54bWxQSwUGAAAAAAQABAD1AAAAigM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XIi8QA&#10;AADcAAAADwAAAGRycy9kb3ducmV2LnhtbESPwWrDMBBE74X+g9hCb7Wc0BTjRgkhwdAe45b2ulgb&#10;y461MpZqu38fBQI5DjPzhllvZ9uJkQbfOFawSFIQxJXTDdcKvr+KlwyED8gaO8ek4J88bDePD2vM&#10;tZv4SGMZahEh7HNUYELocyl9ZciiT1xPHL2TGyyGKIda6gGnCLedXKbpm7TYcFww2NPeUHUu/6yC&#10;w2fRlrLd73676Xxoi0yan2xU6vlp3r2DCDSHe/jW/tAKXldLuJ6JR0B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FyIvEAAAA3AAAAA8AAAAAAAAAAAAAAAAAmAIAAGRycy9k&#10;b3ducmV2LnhtbFBLBQYAAAAABAAEAPUAAACJAw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d/LsMA&#10;AADcAAAADwAAAGRycy9kb3ducmV2LnhtbESP0YrCMBRE3wX/IVzBtzV1rYtWo8iiiy+7YPUDLs21&#10;LTY3tYm1/v1GEHwcZuYMs1x3phItNa60rGA8ikAQZ1aXnCs4HXcfMxDOI2usLJOCBzlYr/q9JSba&#10;3vlAbepzESDsElRQeF8nUrqsIINuZGvi4J1tY9AH2eRSN3gPcFPJzyj6kgZLDgsF1vRdUHZJbyZQ&#10;5pfJNdvrzd9tGx1+pr9xKttYqeGg2yxAeOr8O/xq77WCeDqB55lw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d/LsMAAADc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XHsYA&#10;AADcAAAADwAAAGRycy9kb3ducmV2LnhtbESPQWvCQBSE74X+h+UVequbShRJXaWUCoUejFrs9ZF9&#10;zYZk34bd1aT99V1B8DjMzDfMcj3aTpzJh8axgudJBoK4crrhWsHXYfO0ABEissbOMSn4pQDr1f3d&#10;EgvtBt7ReR9rkSAcClRgYuwLKUNlyGKYuJ44eT/OW4xJ+lpqj0OC205Os2wuLTacFgz29Gaoavcn&#10;q8Bu86OZbr/b+v04+zz4v7IdylKpx4fx9QVEpDHewtf2h1aQz3K4nElH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I/XHsYAAADcAAAADwAAAAAAAAAAAAAAAACYAgAAZHJz&#10;L2Rvd25yZXYueG1sUEsFBgAAAAAEAAQA9QAAAIsDA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C8YA&#10;AADcAAAADwAAAGRycy9kb3ducmV2LnhtbESP3WoCMRSE74W+QziF3hTNWlzpbo1SC4UKIrj1AQ7J&#10;2Z92c7Jsom59eiMUvBxm5htmsRpsK07U+8axgukkAUGsnWm4UnD4/hy/gvAB2WDrmBT8kYfV8mG0&#10;wNy4M+/pVIRKRAj7HBXUIXS5lF7XZNFPXEccvdL1FkOUfSVNj+cIt618SZK5tNhwXKixo4+a9G9x&#10;tAr0c1b+XKrS+c1mq3eXtUmLY6bU0+Pw/gYi0BDu4f/2l1EwS1O4nYlH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p+C8YAAADcAAAADwAAAAAAAAAAAAAAAACYAgAAZHJz&#10;L2Rvd25yZXYueG1sUEsFBgAAAAAEAAQA9QAAAIsDA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7853A5">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7853A5">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E61DAC" w:rsidRPr="00630572">
              <w:rPr>
                <w:b/>
                <w:szCs w:val="22"/>
              </w:rPr>
              <w:t xml:space="preserve">Joint </w:t>
            </w:r>
            <w:r w:rsidR="006C5D39" w:rsidRPr="00630572">
              <w:rPr>
                <w:b/>
                <w:szCs w:val="22"/>
              </w:rPr>
              <w:t>Collaborative</w:t>
            </w:r>
            <w:r w:rsidR="00E61DAC" w:rsidRPr="00630572">
              <w:rPr>
                <w:b/>
                <w:szCs w:val="22"/>
              </w:rPr>
              <w:t xml:space="preserve"> Team </w:t>
            </w:r>
            <w:r w:rsidR="006C5D39" w:rsidRPr="00630572">
              <w:rPr>
                <w:b/>
                <w:szCs w:val="22"/>
              </w:rPr>
              <w:t>on Video Coding (JCT-VC)</w:t>
            </w:r>
          </w:p>
          <w:p w:rsidR="00E61DAC" w:rsidRPr="00630572" w:rsidRDefault="00E54511" w:rsidP="00C97D78">
            <w:pPr>
              <w:tabs>
                <w:tab w:val="left" w:pos="7200"/>
              </w:tabs>
              <w:spacing w:before="0"/>
              <w:rPr>
                <w:b/>
                <w:szCs w:val="22"/>
              </w:rPr>
            </w:pPr>
            <w:r w:rsidRPr="00630572">
              <w:rPr>
                <w:b/>
                <w:szCs w:val="22"/>
              </w:rPr>
              <w:t xml:space="preserve">of </w:t>
            </w:r>
            <w:r w:rsidR="007F1F8B" w:rsidRPr="00630572">
              <w:rPr>
                <w:b/>
                <w:szCs w:val="22"/>
              </w:rPr>
              <w:t>ITU-T SG16 WP3 and ISO/IEC JTC1/SC29/WG11</w:t>
            </w:r>
          </w:p>
          <w:p w:rsidR="00E61DAC" w:rsidRPr="00630572" w:rsidRDefault="00D94A68" w:rsidP="006743A0">
            <w:pPr>
              <w:tabs>
                <w:tab w:val="left" w:pos="7200"/>
              </w:tabs>
              <w:spacing w:before="0"/>
              <w:rPr>
                <w:b/>
                <w:szCs w:val="22"/>
                <w:lang w:eastAsia="ja-JP"/>
              </w:rPr>
            </w:pPr>
            <w:r>
              <w:rPr>
                <w:szCs w:val="22"/>
                <w:lang w:val="en-CA"/>
              </w:rPr>
              <w:t>1</w:t>
            </w:r>
            <w:r w:rsidR="006743A0">
              <w:rPr>
                <w:rFonts w:hint="eastAsia"/>
                <w:szCs w:val="22"/>
                <w:lang w:val="en-CA" w:eastAsia="ja-JP"/>
              </w:rPr>
              <w:t>2</w:t>
            </w:r>
            <w:r w:rsidRPr="005B217D">
              <w:rPr>
                <w:szCs w:val="22"/>
                <w:lang w:val="en-CA"/>
              </w:rPr>
              <w:t xml:space="preserve">th Meeting: </w:t>
            </w:r>
            <w:r w:rsidR="006743A0">
              <w:rPr>
                <w:rFonts w:hint="eastAsia"/>
                <w:szCs w:val="22"/>
                <w:lang w:val="en-CA" w:eastAsia="ja-JP"/>
              </w:rPr>
              <w:t>Geneva</w:t>
            </w:r>
            <w:r w:rsidRPr="005E1AC6">
              <w:rPr>
                <w:szCs w:val="22"/>
                <w:lang w:val="en-CA"/>
              </w:rPr>
              <w:t xml:space="preserve">, </w:t>
            </w:r>
            <w:r>
              <w:rPr>
                <w:szCs w:val="22"/>
                <w:lang w:val="en-CA"/>
              </w:rPr>
              <w:t>C</w:t>
            </w:r>
            <w:r w:rsidR="006743A0">
              <w:rPr>
                <w:rFonts w:hint="eastAsia"/>
                <w:szCs w:val="22"/>
                <w:lang w:val="en-CA" w:eastAsia="ja-JP"/>
              </w:rPr>
              <w:t>H</w:t>
            </w:r>
            <w:r w:rsidRPr="005E1AC6">
              <w:rPr>
                <w:szCs w:val="22"/>
                <w:lang w:val="en-CA"/>
              </w:rPr>
              <w:t xml:space="preserve">, </w:t>
            </w:r>
            <w:r>
              <w:rPr>
                <w:szCs w:val="22"/>
                <w:lang w:val="en-CA"/>
              </w:rPr>
              <w:t>1</w:t>
            </w:r>
            <w:r w:rsidR="006743A0">
              <w:rPr>
                <w:rFonts w:hint="eastAsia"/>
                <w:szCs w:val="22"/>
                <w:lang w:val="en-CA" w:eastAsia="ja-JP"/>
              </w:rPr>
              <w:t>4</w:t>
            </w:r>
            <w:r w:rsidRPr="005E1AC6">
              <w:rPr>
                <w:szCs w:val="22"/>
                <w:lang w:val="en-CA"/>
              </w:rPr>
              <w:t>–</w:t>
            </w:r>
            <w:r w:rsidR="006743A0">
              <w:rPr>
                <w:rFonts w:hint="eastAsia"/>
                <w:szCs w:val="22"/>
                <w:lang w:val="en-CA" w:eastAsia="ja-JP"/>
              </w:rPr>
              <w:t>23</w:t>
            </w:r>
            <w:r w:rsidRPr="005E1AC6">
              <w:rPr>
                <w:szCs w:val="22"/>
                <w:lang w:val="en-CA"/>
              </w:rPr>
              <w:t xml:space="preserve"> </w:t>
            </w:r>
            <w:r w:rsidR="006743A0">
              <w:rPr>
                <w:rFonts w:hint="eastAsia"/>
                <w:szCs w:val="22"/>
                <w:lang w:val="en-CA" w:eastAsia="ja-JP"/>
              </w:rPr>
              <w:t>Jan</w:t>
            </w:r>
            <w:r>
              <w:rPr>
                <w:szCs w:val="22"/>
                <w:lang w:val="en-CA"/>
              </w:rPr>
              <w:t>.</w:t>
            </w:r>
            <w:r w:rsidRPr="005E1AC6">
              <w:rPr>
                <w:szCs w:val="22"/>
                <w:lang w:val="en-CA"/>
              </w:rPr>
              <w:t xml:space="preserve"> 201</w:t>
            </w:r>
            <w:r w:rsidR="006743A0">
              <w:rPr>
                <w:rFonts w:hint="eastAsia"/>
                <w:szCs w:val="22"/>
                <w:lang w:val="en-CA" w:eastAsia="ja-JP"/>
              </w:rPr>
              <w:t>3</w:t>
            </w:r>
          </w:p>
        </w:tc>
        <w:tc>
          <w:tcPr>
            <w:tcW w:w="3168" w:type="dxa"/>
          </w:tcPr>
          <w:p w:rsidR="003315A1" w:rsidRPr="008D5129" w:rsidRDefault="00E61DAC" w:rsidP="00DB2C26">
            <w:pPr>
              <w:tabs>
                <w:tab w:val="left" w:pos="7200"/>
              </w:tabs>
              <w:rPr>
                <w:u w:val="single"/>
              </w:rPr>
            </w:pPr>
            <w:r w:rsidRPr="00630572">
              <w:t>Document</w:t>
            </w:r>
            <w:r w:rsidR="006C5D39" w:rsidRPr="00630572">
              <w:t>: JC</w:t>
            </w:r>
            <w:r w:rsidRPr="00630572">
              <w:t>T</w:t>
            </w:r>
            <w:r w:rsidR="006C5D39" w:rsidRPr="00630572">
              <w:t>VC</w:t>
            </w:r>
            <w:r w:rsidRPr="00630572">
              <w:t>-</w:t>
            </w:r>
            <w:r w:rsidR="006743A0">
              <w:rPr>
                <w:rFonts w:hint="eastAsia"/>
                <w:lang w:eastAsia="ja-JP"/>
              </w:rPr>
              <w:t>L</w:t>
            </w:r>
            <w:r w:rsidR="00FB4D68">
              <w:rPr>
                <w:rFonts w:hint="eastAsia"/>
                <w:u w:val="single"/>
                <w:lang w:eastAsia="ja-JP"/>
              </w:rPr>
              <w:t>0</w:t>
            </w:r>
            <w:r w:rsidR="002A4489">
              <w:rPr>
                <w:rFonts w:hint="eastAsia"/>
                <w:u w:val="single"/>
                <w:lang w:eastAsia="ja-JP"/>
              </w:rPr>
              <w:t>077</w:t>
            </w:r>
            <w:ins w:id="0" w:author="Takeshi Chujoh　2" w:date="2013-01-08T10:56:00Z">
              <w:r w:rsidR="00E85E50">
                <w:rPr>
                  <w:rFonts w:hint="eastAsia"/>
                  <w:u w:val="single"/>
                  <w:lang w:eastAsia="ja-JP"/>
                </w:rPr>
                <w:t>r</w:t>
              </w:r>
            </w:ins>
            <w:ins w:id="1" w:author="Takeshi Chujoh" w:date="2013-01-13T10:52:00Z">
              <w:r w:rsidR="00A85E6B">
                <w:rPr>
                  <w:rFonts w:hint="eastAsia"/>
                  <w:u w:val="single"/>
                  <w:lang w:eastAsia="ja-JP"/>
                </w:rPr>
                <w:t>4</w:t>
              </w:r>
            </w:ins>
            <w:ins w:id="2" w:author="Takeshi Chujoh　2" w:date="2013-01-08T11:36:00Z">
              <w:del w:id="3" w:author="Takeshi Chujoh" w:date="2013-01-08T22:25:00Z">
                <w:r w:rsidR="008D5129" w:rsidDel="00E51314">
                  <w:rPr>
                    <w:rFonts w:hint="eastAsia"/>
                    <w:u w:val="single"/>
                    <w:lang w:eastAsia="ja-JP"/>
                  </w:rPr>
                  <w:delText>2</w:delText>
                </w:r>
              </w:del>
            </w:ins>
          </w:p>
          <w:p w:rsidR="008A4B4C" w:rsidRPr="00630572" w:rsidRDefault="00A6625F" w:rsidP="002A4489">
            <w:pPr>
              <w:tabs>
                <w:tab w:val="left" w:pos="7200"/>
              </w:tabs>
              <w:rPr>
                <w:lang w:eastAsia="ja-JP"/>
              </w:rPr>
            </w:pPr>
            <w:r>
              <w:t>WG11 Number: m</w:t>
            </w:r>
            <w:r>
              <w:rPr>
                <w:rFonts w:hint="eastAsia"/>
                <w:lang w:eastAsia="ja-JP"/>
              </w:rPr>
              <w:t>2</w:t>
            </w:r>
            <w:r w:rsidR="002A4489">
              <w:rPr>
                <w:rFonts w:ascii="Arial" w:hAnsi="Arial" w:cs="Arial"/>
                <w:sz w:val="20"/>
              </w:rPr>
              <w:t>7405</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630572">
        <w:tc>
          <w:tcPr>
            <w:tcW w:w="1458" w:type="dxa"/>
          </w:tcPr>
          <w:p w:rsidR="00E61DAC" w:rsidRPr="00630572" w:rsidRDefault="00E61DAC">
            <w:pPr>
              <w:spacing w:before="60" w:after="60"/>
              <w:rPr>
                <w:i/>
                <w:szCs w:val="22"/>
              </w:rPr>
            </w:pPr>
            <w:r w:rsidRPr="00630572">
              <w:rPr>
                <w:i/>
                <w:szCs w:val="22"/>
              </w:rPr>
              <w:t>Title:</w:t>
            </w:r>
          </w:p>
        </w:tc>
        <w:tc>
          <w:tcPr>
            <w:tcW w:w="8118" w:type="dxa"/>
            <w:gridSpan w:val="3"/>
          </w:tcPr>
          <w:p w:rsidR="00E61DAC" w:rsidRPr="009B6BDF" w:rsidRDefault="006743A0" w:rsidP="006743A0">
            <w:pPr>
              <w:spacing w:before="60" w:after="60"/>
              <w:rPr>
                <w:b/>
                <w:szCs w:val="22"/>
              </w:rPr>
            </w:pPr>
            <w:r>
              <w:rPr>
                <w:rFonts w:hint="eastAsia"/>
                <w:b/>
                <w:szCs w:val="22"/>
                <w:lang w:eastAsia="ja-JP"/>
              </w:rPr>
              <w:t xml:space="preserve">Additional VUI and SEI for </w:t>
            </w:r>
            <w:proofErr w:type="spellStart"/>
            <w:r>
              <w:rPr>
                <w:rFonts w:hint="eastAsia"/>
                <w:b/>
                <w:szCs w:val="22"/>
                <w:lang w:eastAsia="ja-JP"/>
              </w:rPr>
              <w:t>c</w:t>
            </w:r>
            <w:r w:rsidR="009F3022">
              <w:rPr>
                <w:rFonts w:hint="eastAsia"/>
                <w:b/>
                <w:szCs w:val="22"/>
                <w:lang w:eastAsia="ja-JP"/>
              </w:rPr>
              <w:t>hroma</w:t>
            </w:r>
            <w:proofErr w:type="spellEnd"/>
            <w:r w:rsidR="009F3022">
              <w:rPr>
                <w:rFonts w:hint="eastAsia"/>
                <w:b/>
                <w:szCs w:val="22"/>
                <w:lang w:eastAsia="ja-JP"/>
              </w:rPr>
              <w:t xml:space="preserve"> sampling filter</w:t>
            </w:r>
          </w:p>
        </w:tc>
      </w:tr>
      <w:tr w:rsidR="00E61DAC" w:rsidRPr="00630572">
        <w:tc>
          <w:tcPr>
            <w:tcW w:w="1458" w:type="dxa"/>
          </w:tcPr>
          <w:p w:rsidR="00E61DAC" w:rsidRPr="00630572" w:rsidRDefault="00E61DAC">
            <w:pPr>
              <w:spacing w:before="60" w:after="60"/>
              <w:rPr>
                <w:i/>
                <w:szCs w:val="22"/>
              </w:rPr>
            </w:pPr>
            <w:r w:rsidRPr="00630572">
              <w:rPr>
                <w:i/>
                <w:szCs w:val="22"/>
              </w:rPr>
              <w:t>Status:</w:t>
            </w:r>
          </w:p>
        </w:tc>
        <w:tc>
          <w:tcPr>
            <w:tcW w:w="8118" w:type="dxa"/>
            <w:gridSpan w:val="3"/>
          </w:tcPr>
          <w:p w:rsidR="00E61DAC" w:rsidRPr="00630572" w:rsidRDefault="00E61DAC" w:rsidP="0070039D">
            <w:pPr>
              <w:spacing w:before="60" w:after="60"/>
              <w:rPr>
                <w:szCs w:val="22"/>
              </w:rPr>
            </w:pPr>
            <w:r w:rsidRPr="00630572">
              <w:rPr>
                <w:szCs w:val="22"/>
              </w:rPr>
              <w:t xml:space="preserve">Input Document to </w:t>
            </w:r>
            <w:r w:rsidR="00AE341B" w:rsidRPr="00630572">
              <w:rPr>
                <w:szCs w:val="22"/>
              </w:rPr>
              <w:t>JCT-VC</w:t>
            </w:r>
          </w:p>
        </w:tc>
      </w:tr>
      <w:tr w:rsidR="00E61DAC" w:rsidRPr="00630572">
        <w:tc>
          <w:tcPr>
            <w:tcW w:w="1458" w:type="dxa"/>
          </w:tcPr>
          <w:p w:rsidR="00E61DAC" w:rsidRPr="00630572" w:rsidRDefault="00E61DAC">
            <w:pPr>
              <w:spacing w:before="60" w:after="60"/>
              <w:rPr>
                <w:i/>
                <w:szCs w:val="22"/>
              </w:rPr>
            </w:pPr>
            <w:r w:rsidRPr="00630572">
              <w:rPr>
                <w:i/>
                <w:szCs w:val="22"/>
              </w:rPr>
              <w:t>Purpose:</w:t>
            </w:r>
          </w:p>
        </w:tc>
        <w:tc>
          <w:tcPr>
            <w:tcW w:w="8118" w:type="dxa"/>
            <w:gridSpan w:val="3"/>
          </w:tcPr>
          <w:p w:rsidR="00E61DAC" w:rsidRPr="00630572" w:rsidRDefault="009A4887" w:rsidP="0070039D">
            <w:pPr>
              <w:spacing w:before="60" w:after="60"/>
              <w:rPr>
                <w:szCs w:val="22"/>
                <w:lang w:eastAsia="ja-JP"/>
              </w:rPr>
            </w:pPr>
            <w:r>
              <w:rPr>
                <w:rFonts w:hint="eastAsia"/>
                <w:szCs w:val="22"/>
                <w:lang w:eastAsia="ja-JP"/>
              </w:rPr>
              <w:t>Proposal</w:t>
            </w:r>
          </w:p>
        </w:tc>
      </w:tr>
      <w:tr w:rsidR="00E61DAC" w:rsidRPr="00630572">
        <w:tc>
          <w:tcPr>
            <w:tcW w:w="1458" w:type="dxa"/>
          </w:tcPr>
          <w:p w:rsidR="00E61DAC" w:rsidRPr="00630572" w:rsidRDefault="00E61DAC">
            <w:pPr>
              <w:spacing w:before="60" w:after="60"/>
              <w:rPr>
                <w:i/>
                <w:szCs w:val="22"/>
              </w:rPr>
            </w:pPr>
            <w:r w:rsidRPr="00630572">
              <w:rPr>
                <w:i/>
                <w:szCs w:val="22"/>
              </w:rPr>
              <w:t>Author(s) or</w:t>
            </w:r>
            <w:r w:rsidRPr="00630572">
              <w:rPr>
                <w:i/>
                <w:szCs w:val="22"/>
              </w:rPr>
              <w:br/>
              <w:t>Contact(s):</w:t>
            </w:r>
          </w:p>
        </w:tc>
        <w:tc>
          <w:tcPr>
            <w:tcW w:w="4050" w:type="dxa"/>
          </w:tcPr>
          <w:p w:rsidR="00E61DAC" w:rsidRDefault="0070039D" w:rsidP="005511C6">
            <w:pPr>
              <w:spacing w:before="60" w:after="60"/>
              <w:rPr>
                <w:szCs w:val="22"/>
                <w:lang w:eastAsia="ja-JP"/>
              </w:rPr>
            </w:pPr>
            <w:r w:rsidRPr="00630572">
              <w:rPr>
                <w:rFonts w:hint="eastAsia"/>
                <w:szCs w:val="22"/>
                <w:lang w:eastAsia="ja-JP"/>
              </w:rPr>
              <w:t>Takeshi Chujoh</w:t>
            </w:r>
            <w:r w:rsidR="00F46054" w:rsidRPr="00630572">
              <w:rPr>
                <w:szCs w:val="22"/>
              </w:rPr>
              <w:br/>
            </w:r>
            <w:r w:rsidR="005511C6" w:rsidRPr="00630572">
              <w:rPr>
                <w:szCs w:val="22"/>
              </w:rPr>
              <w:t xml:space="preserve">1, </w:t>
            </w:r>
            <w:proofErr w:type="spellStart"/>
            <w:r w:rsidR="005511C6" w:rsidRPr="00630572">
              <w:rPr>
                <w:szCs w:val="22"/>
              </w:rPr>
              <w:t>Komukai</w:t>
            </w:r>
            <w:proofErr w:type="spellEnd"/>
            <w:r w:rsidR="005511C6" w:rsidRPr="00630572">
              <w:rPr>
                <w:szCs w:val="22"/>
              </w:rPr>
              <w:t>-Toshiba-</w:t>
            </w:r>
            <w:proofErr w:type="spellStart"/>
            <w:r w:rsidR="005511C6" w:rsidRPr="00630572">
              <w:rPr>
                <w:szCs w:val="22"/>
              </w:rPr>
              <w:t>cho</w:t>
            </w:r>
            <w:proofErr w:type="spellEnd"/>
            <w:r w:rsidR="005511C6" w:rsidRPr="00630572">
              <w:rPr>
                <w:szCs w:val="22"/>
              </w:rPr>
              <w:t>, Saiwai-</w:t>
            </w:r>
            <w:proofErr w:type="spellStart"/>
            <w:r w:rsidR="005511C6" w:rsidRPr="00630572">
              <w:rPr>
                <w:szCs w:val="22"/>
              </w:rPr>
              <w:t>ku</w:t>
            </w:r>
            <w:proofErr w:type="spellEnd"/>
            <w:r w:rsidR="005511C6" w:rsidRPr="00630572">
              <w:rPr>
                <w:szCs w:val="22"/>
              </w:rPr>
              <w:t>,</w:t>
            </w:r>
            <w:r w:rsidR="005511C6" w:rsidRPr="00630572">
              <w:rPr>
                <w:rFonts w:hint="eastAsia"/>
                <w:szCs w:val="22"/>
                <w:lang w:eastAsia="ja-JP"/>
              </w:rPr>
              <w:t xml:space="preserve"> </w:t>
            </w:r>
            <w:r w:rsidR="005511C6" w:rsidRPr="00630572">
              <w:rPr>
                <w:szCs w:val="22"/>
              </w:rPr>
              <w:t>Kawasaki, 212-8582, Japan</w:t>
            </w:r>
          </w:p>
          <w:p w:rsidR="00C00962" w:rsidRPr="000D7CEB" w:rsidRDefault="00C00962" w:rsidP="005511C6">
            <w:pPr>
              <w:spacing w:before="60" w:after="60"/>
              <w:rPr>
                <w:szCs w:val="22"/>
                <w:lang w:eastAsia="ja-JP"/>
              </w:rPr>
            </w:pPr>
          </w:p>
          <w:p w:rsidR="00C00962" w:rsidRDefault="000D7CEB" w:rsidP="005511C6">
            <w:pPr>
              <w:spacing w:before="60" w:after="60"/>
              <w:rPr>
                <w:szCs w:val="22"/>
                <w:lang w:eastAsia="ja-JP"/>
              </w:rPr>
            </w:pPr>
            <w:proofErr w:type="spellStart"/>
            <w:r w:rsidRPr="000D7CEB">
              <w:rPr>
                <w:szCs w:val="22"/>
                <w:lang w:eastAsia="ja-JP"/>
              </w:rPr>
              <w:t>Kimihiko</w:t>
            </w:r>
            <w:proofErr w:type="spellEnd"/>
            <w:r w:rsidRPr="000D7CEB">
              <w:rPr>
                <w:szCs w:val="22"/>
                <w:lang w:eastAsia="ja-JP"/>
              </w:rPr>
              <w:t xml:space="preserve"> </w:t>
            </w:r>
            <w:proofErr w:type="spellStart"/>
            <w:r w:rsidRPr="000D7CEB">
              <w:rPr>
                <w:szCs w:val="22"/>
                <w:lang w:eastAsia="ja-JP"/>
              </w:rPr>
              <w:t>Kazui</w:t>
            </w:r>
            <w:proofErr w:type="spellEnd"/>
            <w:r w:rsidRPr="00630572">
              <w:rPr>
                <w:szCs w:val="22"/>
              </w:rPr>
              <w:br/>
            </w:r>
            <w:r w:rsidRPr="000D7CEB">
              <w:rPr>
                <w:szCs w:val="22"/>
                <w:lang w:eastAsia="ja-JP"/>
              </w:rPr>
              <w:t xml:space="preserve">4-1-1 </w:t>
            </w:r>
            <w:proofErr w:type="spellStart"/>
            <w:r w:rsidRPr="000D7CEB">
              <w:rPr>
                <w:szCs w:val="22"/>
                <w:lang w:eastAsia="ja-JP"/>
              </w:rPr>
              <w:t>Kamikodanaka</w:t>
            </w:r>
            <w:proofErr w:type="spellEnd"/>
            <w:r w:rsidRPr="000D7CEB">
              <w:rPr>
                <w:szCs w:val="22"/>
                <w:lang w:eastAsia="ja-JP"/>
              </w:rPr>
              <w:t>, Nakahara-</w:t>
            </w:r>
            <w:proofErr w:type="spellStart"/>
            <w:r w:rsidRPr="000D7CEB">
              <w:rPr>
                <w:szCs w:val="22"/>
                <w:lang w:eastAsia="ja-JP"/>
              </w:rPr>
              <w:t>ku</w:t>
            </w:r>
            <w:proofErr w:type="spellEnd"/>
            <w:r>
              <w:rPr>
                <w:rFonts w:hint="eastAsia"/>
                <w:szCs w:val="22"/>
                <w:lang w:eastAsia="ja-JP"/>
              </w:rPr>
              <w:t xml:space="preserve">, </w:t>
            </w:r>
            <w:r w:rsidRPr="000D7CEB">
              <w:rPr>
                <w:szCs w:val="22"/>
                <w:lang w:eastAsia="ja-JP"/>
              </w:rPr>
              <w:t>Kawasaki</w:t>
            </w:r>
            <w:r>
              <w:rPr>
                <w:rFonts w:hint="eastAsia"/>
                <w:szCs w:val="22"/>
                <w:lang w:eastAsia="ja-JP"/>
              </w:rPr>
              <w:t>,</w:t>
            </w:r>
            <w:r w:rsidRPr="000D7CEB">
              <w:rPr>
                <w:szCs w:val="22"/>
                <w:lang w:eastAsia="ja-JP"/>
              </w:rPr>
              <w:t xml:space="preserve"> 211-8588 J</w:t>
            </w:r>
            <w:r>
              <w:rPr>
                <w:rFonts w:hint="eastAsia"/>
                <w:szCs w:val="22"/>
                <w:lang w:eastAsia="ja-JP"/>
              </w:rPr>
              <w:t>apan</w:t>
            </w:r>
          </w:p>
          <w:p w:rsidR="00AF0495" w:rsidRDefault="00AF0495" w:rsidP="005511C6">
            <w:pPr>
              <w:spacing w:before="60" w:after="60"/>
              <w:rPr>
                <w:szCs w:val="22"/>
                <w:lang w:eastAsia="ja-JP"/>
              </w:rPr>
            </w:pPr>
          </w:p>
          <w:p w:rsidR="00CD4CA7" w:rsidRDefault="00CC7187">
            <w:pPr>
              <w:snapToGrid w:val="0"/>
              <w:spacing w:before="0"/>
              <w:rPr>
                <w:ins w:id="4" w:author="Takeshi Chujoh　2" w:date="2013-01-08T11:35:00Z"/>
                <w:szCs w:val="22"/>
                <w:lang w:eastAsia="ja-JP"/>
              </w:rPr>
            </w:pPr>
            <w:proofErr w:type="spellStart"/>
            <w:r>
              <w:rPr>
                <w:szCs w:val="22"/>
              </w:rPr>
              <w:t>Pankaj</w:t>
            </w:r>
            <w:proofErr w:type="spellEnd"/>
            <w:r>
              <w:rPr>
                <w:szCs w:val="22"/>
              </w:rPr>
              <w:t xml:space="preserve"> </w:t>
            </w:r>
            <w:proofErr w:type="spellStart"/>
            <w:r>
              <w:rPr>
                <w:szCs w:val="22"/>
              </w:rPr>
              <w:t>Topiwala</w:t>
            </w:r>
            <w:proofErr w:type="spellEnd"/>
            <w:ins w:id="5" w:author="Takeshi Chujoh　2" w:date="2013-01-08T11:35:00Z">
              <w:r w:rsidR="00CD4CA7">
                <w:rPr>
                  <w:rFonts w:hint="eastAsia"/>
                  <w:szCs w:val="22"/>
                  <w:lang w:eastAsia="ja-JP"/>
                </w:rPr>
                <w:t>,</w:t>
              </w:r>
            </w:ins>
          </w:p>
          <w:p w:rsidR="00CD4CA7" w:rsidRDefault="008D3C88">
            <w:pPr>
              <w:snapToGrid w:val="0"/>
              <w:spacing w:before="0"/>
              <w:rPr>
                <w:ins w:id="6" w:author="Takeshi Chujoh　2" w:date="2013-01-08T11:35:00Z"/>
                <w:szCs w:val="22"/>
                <w:lang w:eastAsia="ja-JP"/>
              </w:rPr>
            </w:pPr>
            <w:ins w:id="7" w:author="Takeshi Chujoh" w:date="2013-01-15T01:19:00Z">
              <w:r w:rsidRPr="008D3C88">
                <w:rPr>
                  <w:szCs w:val="22"/>
                  <w:lang w:eastAsia="ja-JP"/>
                </w:rPr>
                <w:t>Wei Dai</w:t>
              </w:r>
            </w:ins>
            <w:ins w:id="8" w:author="Takeshi Chujoh　2" w:date="2013-01-08T11:35:00Z">
              <w:del w:id="9" w:author="Takeshi Chujoh" w:date="2013-01-15T01:19:00Z">
                <w:r w:rsidR="00CD4CA7" w:rsidDel="008D3C88">
                  <w:rPr>
                    <w:rFonts w:hint="eastAsia"/>
                    <w:szCs w:val="22"/>
                    <w:lang w:eastAsia="ja-JP"/>
                  </w:rPr>
                  <w:delText>Daisy Liu</w:delText>
                </w:r>
              </w:del>
            </w:ins>
          </w:p>
          <w:p w:rsidR="009202C6" w:rsidRDefault="00CD4CA7">
            <w:pPr>
              <w:snapToGrid w:val="0"/>
              <w:spacing w:before="0"/>
              <w:rPr>
                <w:ins w:id="10" w:author="Marta Mrak" w:date="2013-01-08T10:06:00Z"/>
                <w:szCs w:val="22"/>
              </w:rPr>
            </w:pPr>
            <w:ins w:id="11" w:author="Takeshi Chujoh　2" w:date="2013-01-08T11:35:00Z">
              <w:r>
                <w:rPr>
                  <w:szCs w:val="22"/>
                </w:rPr>
                <w:t>Madhu Kri</w:t>
              </w:r>
            </w:ins>
            <w:ins w:id="12" w:author="Takeshi Chujoh" w:date="2013-01-15T13:41:00Z">
              <w:r w:rsidR="00525570">
                <w:rPr>
                  <w:rFonts w:hint="eastAsia"/>
                  <w:szCs w:val="22"/>
                  <w:lang w:eastAsia="ja-JP"/>
                </w:rPr>
                <w:t>s</w:t>
              </w:r>
            </w:ins>
            <w:ins w:id="13" w:author="Takeshi Chujoh　2" w:date="2013-01-08T11:35:00Z">
              <w:r>
                <w:rPr>
                  <w:szCs w:val="22"/>
                </w:rPr>
                <w:t>hnan</w:t>
              </w:r>
              <w:r>
                <w:rPr>
                  <w:rFonts w:hint="eastAsia"/>
                  <w:szCs w:val="22"/>
                  <w:lang w:eastAsia="ja-JP"/>
                </w:rPr>
                <w:t>,</w:t>
              </w:r>
            </w:ins>
            <w:r w:rsidR="00CC7187">
              <w:rPr>
                <w:szCs w:val="22"/>
              </w:rPr>
              <w:br/>
              <w:t xml:space="preserve">750 N. Atlantic Ave., </w:t>
            </w:r>
            <w:r w:rsidR="00CC7187">
              <w:rPr>
                <w:szCs w:val="22"/>
              </w:rPr>
              <w:br/>
              <w:t>Cocoa Beach, FL 32931</w:t>
            </w:r>
          </w:p>
          <w:p w:rsidR="000B24CF" w:rsidRDefault="000B24CF">
            <w:pPr>
              <w:snapToGrid w:val="0"/>
              <w:spacing w:before="0"/>
              <w:rPr>
                <w:ins w:id="14" w:author="Marta Mrak" w:date="2013-01-08T10:06:00Z"/>
                <w:szCs w:val="22"/>
              </w:rPr>
            </w:pPr>
          </w:p>
          <w:p w:rsidR="000B24CF" w:rsidRDefault="000B24CF" w:rsidP="000B24CF">
            <w:pPr>
              <w:snapToGrid w:val="0"/>
              <w:spacing w:before="0"/>
              <w:rPr>
                <w:ins w:id="15" w:author="Marta Mrak" w:date="2013-01-08T10:08:00Z"/>
                <w:szCs w:val="22"/>
              </w:rPr>
            </w:pPr>
            <w:ins w:id="16" w:author="Marta Mrak" w:date="2013-01-08T10:08:00Z">
              <w:r>
                <w:rPr>
                  <w:szCs w:val="22"/>
                </w:rPr>
                <w:t>Marta Mrak</w:t>
              </w:r>
            </w:ins>
          </w:p>
          <w:p w:rsidR="000B24CF" w:rsidRDefault="000B24CF">
            <w:pPr>
              <w:snapToGrid w:val="0"/>
              <w:spacing w:before="0"/>
              <w:rPr>
                <w:ins w:id="17" w:author="Marta Mrak" w:date="2013-01-08T10:07:00Z"/>
                <w:szCs w:val="22"/>
              </w:rPr>
            </w:pPr>
            <w:ins w:id="18" w:author="Marta Mrak" w:date="2013-01-08T10:06:00Z">
              <w:r>
                <w:rPr>
                  <w:szCs w:val="22"/>
                </w:rPr>
                <w:t xml:space="preserve">Andrea </w:t>
              </w:r>
              <w:proofErr w:type="spellStart"/>
              <w:r>
                <w:rPr>
                  <w:szCs w:val="22"/>
                </w:rPr>
                <w:t>Gabriellini</w:t>
              </w:r>
            </w:ins>
            <w:proofErr w:type="spellEnd"/>
          </w:p>
          <w:p w:rsidR="000B24CF" w:rsidRDefault="000B24CF">
            <w:pPr>
              <w:snapToGrid w:val="0"/>
              <w:spacing w:before="0"/>
              <w:rPr>
                <w:ins w:id="19" w:author="Marta Mrak" w:date="2013-01-08T10:09:00Z"/>
                <w:szCs w:val="22"/>
              </w:rPr>
            </w:pPr>
            <w:ins w:id="20" w:author="Marta Mrak" w:date="2013-01-08T10:07:00Z">
              <w:r>
                <w:rPr>
                  <w:szCs w:val="22"/>
                </w:rPr>
                <w:t xml:space="preserve">56 Wood Lane, </w:t>
              </w:r>
            </w:ins>
          </w:p>
          <w:p w:rsidR="000B24CF" w:rsidRDefault="000B24CF">
            <w:pPr>
              <w:snapToGrid w:val="0"/>
              <w:spacing w:before="0"/>
              <w:rPr>
                <w:szCs w:val="22"/>
              </w:rPr>
            </w:pPr>
            <w:ins w:id="21" w:author="Marta Mrak" w:date="2013-01-08T10:09:00Z">
              <w:r>
                <w:rPr>
                  <w:szCs w:val="22"/>
                </w:rPr>
                <w:t xml:space="preserve">W12 7SB </w:t>
              </w:r>
            </w:ins>
            <w:ins w:id="22" w:author="Marta Mrak" w:date="2013-01-08T10:07:00Z">
              <w:r>
                <w:rPr>
                  <w:szCs w:val="22"/>
                </w:rPr>
                <w:t>London</w:t>
              </w:r>
            </w:ins>
            <w:ins w:id="23" w:author="Marta Mrak" w:date="2013-01-08T10:09:00Z">
              <w:r>
                <w:rPr>
                  <w:szCs w:val="22"/>
                </w:rPr>
                <w:t>, UK</w:t>
              </w:r>
            </w:ins>
          </w:p>
        </w:tc>
        <w:tc>
          <w:tcPr>
            <w:tcW w:w="900" w:type="dxa"/>
          </w:tcPr>
          <w:p w:rsidR="00E61DAC" w:rsidRDefault="00E61DAC" w:rsidP="005511C6">
            <w:pPr>
              <w:spacing w:before="60" w:after="60"/>
              <w:rPr>
                <w:szCs w:val="22"/>
                <w:lang w:eastAsia="ja-JP"/>
              </w:rPr>
            </w:pPr>
            <w:r w:rsidRPr="00630572">
              <w:rPr>
                <w:szCs w:val="22"/>
              </w:rPr>
              <w:br/>
            </w:r>
            <w:r w:rsidR="005511C6" w:rsidRPr="00630572">
              <w:rPr>
                <w:szCs w:val="22"/>
              </w:rPr>
              <w:t>Tel:</w:t>
            </w:r>
            <w:r w:rsidR="005511C6" w:rsidRPr="00630572">
              <w:rPr>
                <w:szCs w:val="22"/>
              </w:rPr>
              <w:br/>
            </w:r>
            <w:r w:rsidRPr="00630572">
              <w:rPr>
                <w:szCs w:val="22"/>
              </w:rPr>
              <w:t>Email:</w:t>
            </w:r>
            <w:r w:rsidR="00704C52" w:rsidRPr="00630572">
              <w:rPr>
                <w:szCs w:val="22"/>
              </w:rPr>
              <w:br/>
            </w:r>
          </w:p>
          <w:p w:rsidR="00CC7187" w:rsidRDefault="00CC7187" w:rsidP="005511C6">
            <w:pPr>
              <w:spacing w:before="60" w:after="60"/>
              <w:rPr>
                <w:szCs w:val="22"/>
                <w:lang w:eastAsia="ja-JP"/>
              </w:rPr>
            </w:pPr>
          </w:p>
          <w:p w:rsidR="00CC7187" w:rsidRDefault="00BB7887" w:rsidP="005511C6">
            <w:pPr>
              <w:spacing w:before="60" w:after="60"/>
              <w:rPr>
                <w:szCs w:val="22"/>
                <w:lang w:eastAsia="ja-JP"/>
              </w:rPr>
            </w:pPr>
            <w:r w:rsidRPr="00630572">
              <w:rPr>
                <w:szCs w:val="22"/>
              </w:rPr>
              <w:t>Tel:</w:t>
            </w:r>
            <w:r w:rsidRPr="00630572">
              <w:rPr>
                <w:szCs w:val="22"/>
              </w:rPr>
              <w:br/>
              <w:t>Email:</w:t>
            </w:r>
            <w:r w:rsidRPr="00630572">
              <w:rPr>
                <w:szCs w:val="22"/>
              </w:rPr>
              <w:br/>
            </w:r>
          </w:p>
          <w:p w:rsidR="00CC7187" w:rsidRDefault="00CC7187" w:rsidP="005511C6">
            <w:pPr>
              <w:spacing w:before="60" w:after="60"/>
              <w:rPr>
                <w:szCs w:val="22"/>
                <w:lang w:eastAsia="ja-JP"/>
              </w:rPr>
            </w:pPr>
          </w:p>
          <w:p w:rsidR="000B24CF" w:rsidRDefault="00CC7187" w:rsidP="000B24CF">
            <w:pPr>
              <w:spacing w:before="60" w:after="60"/>
              <w:rPr>
                <w:ins w:id="24" w:author="Marta Mrak" w:date="2013-01-08T10:07:00Z"/>
                <w:szCs w:val="22"/>
                <w:lang w:eastAsia="ja-JP"/>
              </w:rPr>
            </w:pPr>
            <w:r w:rsidRPr="00630572">
              <w:rPr>
                <w:szCs w:val="22"/>
              </w:rPr>
              <w:t>Tel:</w:t>
            </w:r>
            <w:r w:rsidRPr="00630572">
              <w:rPr>
                <w:szCs w:val="22"/>
              </w:rPr>
              <w:br/>
              <w:t>Email:</w:t>
            </w:r>
          </w:p>
          <w:p w:rsidR="000B24CF" w:rsidRDefault="000B24CF" w:rsidP="000B24CF">
            <w:pPr>
              <w:spacing w:before="60" w:after="60"/>
              <w:rPr>
                <w:ins w:id="25" w:author="Marta Mrak" w:date="2013-01-08T10:07:00Z"/>
                <w:szCs w:val="22"/>
                <w:lang w:eastAsia="ja-JP"/>
              </w:rPr>
            </w:pPr>
          </w:p>
          <w:p w:rsidR="000B24CF" w:rsidRDefault="000B24CF" w:rsidP="000B24CF">
            <w:pPr>
              <w:spacing w:before="60" w:after="60"/>
              <w:rPr>
                <w:ins w:id="26" w:author="Marta Mrak" w:date="2013-01-08T10:07:00Z"/>
                <w:szCs w:val="22"/>
                <w:lang w:eastAsia="ja-JP"/>
              </w:rPr>
            </w:pPr>
          </w:p>
          <w:p w:rsidR="00BB7887" w:rsidRPr="00630572" w:rsidRDefault="000B24CF" w:rsidP="000B24CF">
            <w:pPr>
              <w:spacing w:before="60" w:after="60"/>
              <w:rPr>
                <w:szCs w:val="22"/>
                <w:lang w:eastAsia="ja-JP"/>
              </w:rPr>
            </w:pPr>
            <w:ins w:id="27" w:author="Marta Mrak" w:date="2013-01-08T10:07:00Z">
              <w:r w:rsidRPr="00630572">
                <w:rPr>
                  <w:szCs w:val="22"/>
                </w:rPr>
                <w:t>Tel:</w:t>
              </w:r>
              <w:r w:rsidRPr="00630572">
                <w:rPr>
                  <w:szCs w:val="22"/>
                </w:rPr>
                <w:br/>
                <w:t>Email:</w:t>
              </w:r>
            </w:ins>
          </w:p>
        </w:tc>
        <w:tc>
          <w:tcPr>
            <w:tcW w:w="3168" w:type="dxa"/>
          </w:tcPr>
          <w:p w:rsidR="00E61DAC" w:rsidRDefault="005511C6" w:rsidP="005511C6">
            <w:pPr>
              <w:spacing w:before="60" w:after="60"/>
              <w:rPr>
                <w:szCs w:val="22"/>
                <w:lang w:eastAsia="ja-JP"/>
              </w:rPr>
            </w:pPr>
            <w:r w:rsidRPr="00630572">
              <w:rPr>
                <w:szCs w:val="22"/>
              </w:rPr>
              <w:br/>
            </w:r>
            <w:r>
              <w:rPr>
                <w:rFonts w:hint="eastAsia"/>
                <w:szCs w:val="22"/>
                <w:lang w:eastAsia="ja-JP"/>
              </w:rPr>
              <w:t>+81-44-549-2152</w:t>
            </w:r>
            <w:r w:rsidRPr="00630572">
              <w:rPr>
                <w:szCs w:val="22"/>
              </w:rPr>
              <w:br/>
            </w:r>
            <w:r w:rsidR="0070039D" w:rsidRPr="00630572">
              <w:rPr>
                <w:rFonts w:hint="eastAsia"/>
                <w:szCs w:val="22"/>
                <w:lang w:eastAsia="ja-JP"/>
              </w:rPr>
              <w:t>takeshi.chujoh@toshiba.co.jp</w:t>
            </w:r>
            <w:r w:rsidR="00E61DAC" w:rsidRPr="00630572">
              <w:rPr>
                <w:szCs w:val="22"/>
              </w:rPr>
              <w:br/>
            </w:r>
          </w:p>
          <w:p w:rsidR="00CC7187" w:rsidRDefault="00CC7187" w:rsidP="00BB7887">
            <w:pPr>
              <w:spacing w:before="60" w:after="60"/>
              <w:rPr>
                <w:szCs w:val="22"/>
                <w:lang w:eastAsia="ja-JP"/>
              </w:rPr>
            </w:pPr>
          </w:p>
          <w:p w:rsidR="00CC7187" w:rsidRDefault="00BB7887" w:rsidP="00BB7887">
            <w:pPr>
              <w:spacing w:before="60" w:after="60"/>
              <w:rPr>
                <w:szCs w:val="22"/>
                <w:lang w:eastAsia="ja-JP"/>
              </w:rPr>
            </w:pPr>
            <w:r w:rsidRPr="00566617">
              <w:rPr>
                <w:rFonts w:hint="eastAsia"/>
                <w:szCs w:val="22"/>
                <w:lang w:eastAsia="ja-JP"/>
              </w:rPr>
              <w:t>+81-44-754-2639</w:t>
            </w:r>
            <w:r w:rsidRPr="00566617">
              <w:rPr>
                <w:szCs w:val="22"/>
              </w:rPr>
              <w:br/>
            </w:r>
            <w:r w:rsidR="00A1425B" w:rsidRPr="00A1425B">
              <w:rPr>
                <w:rFonts w:hint="eastAsia"/>
                <w:szCs w:val="22"/>
                <w:lang w:eastAsia="ja-JP"/>
              </w:rPr>
              <w:t>kazui.kimihiko@jp.fujitsu.com</w:t>
            </w:r>
            <w:r w:rsidR="00CC7187" w:rsidRPr="00630572">
              <w:rPr>
                <w:szCs w:val="22"/>
              </w:rPr>
              <w:br/>
            </w:r>
          </w:p>
          <w:p w:rsidR="00CC7187" w:rsidRDefault="00CC7187" w:rsidP="00BB7887">
            <w:pPr>
              <w:spacing w:before="60" w:after="60"/>
              <w:rPr>
                <w:szCs w:val="22"/>
                <w:lang w:eastAsia="ja-JP"/>
              </w:rPr>
            </w:pPr>
          </w:p>
          <w:p w:rsidR="00CC7187" w:rsidRDefault="00CC7187" w:rsidP="00BB7887">
            <w:pPr>
              <w:spacing w:before="60" w:after="60"/>
              <w:rPr>
                <w:ins w:id="28" w:author="Marta Mrak" w:date="2013-01-08T10:07:00Z"/>
                <w:szCs w:val="22"/>
              </w:rPr>
            </w:pPr>
            <w:r>
              <w:rPr>
                <w:szCs w:val="22"/>
              </w:rPr>
              <w:t>+1-410-730-6922</w:t>
            </w:r>
            <w:r>
              <w:rPr>
                <w:szCs w:val="22"/>
              </w:rPr>
              <w:br/>
            </w:r>
            <w:ins w:id="29" w:author="Marta Mrak" w:date="2013-01-08T10:07:00Z">
              <w:r w:rsidR="000867C9">
                <w:rPr>
                  <w:szCs w:val="22"/>
                </w:rPr>
                <w:fldChar w:fldCharType="begin"/>
              </w:r>
              <w:r w:rsidR="000B24CF">
                <w:rPr>
                  <w:szCs w:val="22"/>
                </w:rPr>
                <w:instrText xml:space="preserve"> HYPERLINK "mailto:</w:instrText>
              </w:r>
            </w:ins>
            <w:r w:rsidR="000B24CF">
              <w:rPr>
                <w:szCs w:val="22"/>
              </w:rPr>
              <w:instrText>pankajtva@gmail.com</w:instrText>
            </w:r>
            <w:ins w:id="30" w:author="Marta Mrak" w:date="2013-01-08T10:07:00Z">
              <w:r w:rsidR="000B24CF">
                <w:rPr>
                  <w:szCs w:val="22"/>
                </w:rPr>
                <w:instrText xml:space="preserve">" </w:instrText>
              </w:r>
              <w:r w:rsidR="000867C9">
                <w:rPr>
                  <w:szCs w:val="22"/>
                </w:rPr>
                <w:fldChar w:fldCharType="separate"/>
              </w:r>
            </w:ins>
            <w:r w:rsidR="000B24CF" w:rsidRPr="00DD5E40">
              <w:rPr>
                <w:rStyle w:val="a6"/>
                <w:szCs w:val="22"/>
              </w:rPr>
              <w:t>pankajtva@gmail.com</w:t>
            </w:r>
            <w:ins w:id="31" w:author="Marta Mrak" w:date="2013-01-08T10:07:00Z">
              <w:r w:rsidR="000867C9">
                <w:rPr>
                  <w:szCs w:val="22"/>
                </w:rPr>
                <w:fldChar w:fldCharType="end"/>
              </w:r>
            </w:ins>
          </w:p>
          <w:p w:rsidR="000B24CF" w:rsidRDefault="000B24CF" w:rsidP="00BB7887">
            <w:pPr>
              <w:spacing w:before="60" w:after="60"/>
              <w:rPr>
                <w:ins w:id="32" w:author="Marta Mrak" w:date="2013-01-08T10:07:00Z"/>
                <w:szCs w:val="22"/>
              </w:rPr>
            </w:pPr>
          </w:p>
          <w:p w:rsidR="000B24CF" w:rsidRDefault="000B24CF" w:rsidP="00BB7887">
            <w:pPr>
              <w:spacing w:before="60" w:after="60"/>
              <w:rPr>
                <w:ins w:id="33" w:author="Marta Mrak" w:date="2013-01-08T10:07:00Z"/>
                <w:szCs w:val="22"/>
              </w:rPr>
            </w:pPr>
          </w:p>
          <w:p w:rsidR="000B24CF" w:rsidRDefault="000B24CF" w:rsidP="00BB7887">
            <w:pPr>
              <w:spacing w:before="60" w:after="60"/>
              <w:rPr>
                <w:ins w:id="34" w:author="Marta Mrak" w:date="2013-01-08T10:07:00Z"/>
                <w:szCs w:val="22"/>
              </w:rPr>
            </w:pPr>
            <w:ins w:id="35" w:author="Marta Mrak" w:date="2013-01-08T10:08:00Z">
              <w:r>
                <w:rPr>
                  <w:szCs w:val="22"/>
                </w:rPr>
                <w:t>+44-303040-9641</w:t>
              </w:r>
              <w:r>
                <w:rPr>
                  <w:szCs w:val="22"/>
                </w:rPr>
                <w:br/>
                <w:t>marta.mrak@bbc.co.uk</w:t>
              </w:r>
            </w:ins>
          </w:p>
          <w:p w:rsidR="000B24CF" w:rsidRPr="00630572" w:rsidRDefault="000B24CF" w:rsidP="00BB7887">
            <w:pPr>
              <w:spacing w:before="60" w:after="60"/>
              <w:rPr>
                <w:szCs w:val="22"/>
                <w:lang w:eastAsia="ja-JP"/>
              </w:rPr>
            </w:pPr>
          </w:p>
        </w:tc>
      </w:tr>
      <w:tr w:rsidR="00E61DAC" w:rsidRPr="00630572">
        <w:tc>
          <w:tcPr>
            <w:tcW w:w="1458" w:type="dxa"/>
          </w:tcPr>
          <w:p w:rsidR="00E61DAC" w:rsidRPr="00630572" w:rsidRDefault="00E61DAC">
            <w:pPr>
              <w:spacing w:before="60" w:after="60"/>
              <w:rPr>
                <w:i/>
                <w:szCs w:val="22"/>
              </w:rPr>
            </w:pPr>
            <w:r w:rsidRPr="00630572">
              <w:rPr>
                <w:i/>
                <w:szCs w:val="22"/>
              </w:rPr>
              <w:t>Source:</w:t>
            </w:r>
          </w:p>
        </w:tc>
        <w:tc>
          <w:tcPr>
            <w:tcW w:w="8118" w:type="dxa"/>
            <w:gridSpan w:val="3"/>
          </w:tcPr>
          <w:p w:rsidR="00E61DAC" w:rsidRPr="00630572" w:rsidRDefault="0070039D" w:rsidP="000B24CF">
            <w:pPr>
              <w:spacing w:before="60" w:after="60"/>
              <w:rPr>
                <w:szCs w:val="22"/>
              </w:rPr>
            </w:pPr>
            <w:r w:rsidRPr="00630572">
              <w:rPr>
                <w:rFonts w:hint="eastAsia"/>
                <w:szCs w:val="22"/>
                <w:lang w:eastAsia="ja-JP"/>
              </w:rPr>
              <w:t>TOSHIBA Corporation</w:t>
            </w:r>
            <w:r w:rsidR="00CC7187">
              <w:rPr>
                <w:rFonts w:hint="eastAsia"/>
                <w:szCs w:val="22"/>
                <w:lang w:eastAsia="ja-JP"/>
              </w:rPr>
              <w:t>,</w:t>
            </w:r>
            <w:r w:rsidR="007968F9">
              <w:rPr>
                <w:rFonts w:hint="eastAsia"/>
                <w:szCs w:val="22"/>
                <w:lang w:eastAsia="ja-JP"/>
              </w:rPr>
              <w:t xml:space="preserve"> </w:t>
            </w:r>
            <w:r w:rsidR="00BB7887" w:rsidRPr="00566617">
              <w:rPr>
                <w:rFonts w:hint="eastAsia"/>
                <w:szCs w:val="22"/>
                <w:lang w:eastAsia="ja-JP"/>
              </w:rPr>
              <w:t>FUJITSU LABORATORIES LTD</w:t>
            </w:r>
            <w:del w:id="36" w:author="Marta Mrak" w:date="2013-01-08T10:09:00Z">
              <w:r w:rsidR="00CC7187" w:rsidDel="000B24CF">
                <w:rPr>
                  <w:rFonts w:hint="eastAsia"/>
                  <w:szCs w:val="22"/>
                  <w:lang w:eastAsia="ja-JP"/>
                </w:rPr>
                <w:delText xml:space="preserve"> and</w:delText>
              </w:r>
            </w:del>
            <w:ins w:id="37" w:author="Marta Mrak" w:date="2013-01-08T10:09:00Z">
              <w:r w:rsidR="000B24CF">
                <w:rPr>
                  <w:szCs w:val="22"/>
                  <w:lang w:eastAsia="ja-JP"/>
                </w:rPr>
                <w:t>,</w:t>
              </w:r>
            </w:ins>
            <w:r w:rsidR="00CC7187">
              <w:rPr>
                <w:rFonts w:hint="eastAsia"/>
                <w:szCs w:val="22"/>
                <w:lang w:eastAsia="ja-JP"/>
              </w:rPr>
              <w:t xml:space="preserve"> </w:t>
            </w:r>
            <w:proofErr w:type="spellStart"/>
            <w:r w:rsidR="00CC7187">
              <w:rPr>
                <w:szCs w:val="22"/>
              </w:rPr>
              <w:t>FastVDO</w:t>
            </w:r>
            <w:proofErr w:type="spellEnd"/>
            <w:r w:rsidR="00CC7187">
              <w:rPr>
                <w:szCs w:val="22"/>
              </w:rPr>
              <w:t xml:space="preserve"> LLC</w:t>
            </w:r>
            <w:ins w:id="38" w:author="Marta Mrak" w:date="2013-01-08T10:09:00Z">
              <w:r w:rsidR="000B24CF">
                <w:rPr>
                  <w:szCs w:val="22"/>
                </w:rPr>
                <w:t xml:space="preserve"> and BBC</w:t>
              </w:r>
            </w:ins>
            <w:r w:rsidR="00BB7887" w:rsidRPr="00566617">
              <w:rPr>
                <w:rFonts w:hint="eastAsia"/>
                <w:szCs w:val="22"/>
                <w:lang w:eastAsia="ja-JP"/>
              </w:rPr>
              <w:t>.</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E05FC0" w:rsidRPr="005B217D" w:rsidRDefault="00E05FC0" w:rsidP="00E05FC0">
      <w:pPr>
        <w:pStyle w:val="1"/>
        <w:numPr>
          <w:ilvl w:val="0"/>
          <w:numId w:val="0"/>
        </w:numPr>
        <w:ind w:left="432" w:hanging="432"/>
        <w:rPr>
          <w:rFonts w:hint="eastAsia"/>
          <w:lang w:val="en-CA"/>
        </w:rPr>
      </w:pPr>
      <w:r w:rsidRPr="005B217D">
        <w:rPr>
          <w:lang w:val="en-CA"/>
        </w:rPr>
        <w:t>Abstract</w:t>
      </w:r>
    </w:p>
    <w:p w:rsidR="00A76489" w:rsidRDefault="009815BA" w:rsidP="00053705">
      <w:pPr>
        <w:jc w:val="both"/>
        <w:rPr>
          <w:szCs w:val="22"/>
          <w:lang w:eastAsia="ja-JP"/>
        </w:rPr>
      </w:pPr>
      <w:r>
        <w:rPr>
          <w:rFonts w:hint="eastAsia"/>
          <w:szCs w:val="22"/>
          <w:lang w:eastAsia="ja-JP"/>
        </w:rPr>
        <w:t xml:space="preserve">Since </w:t>
      </w:r>
      <w:proofErr w:type="spellStart"/>
      <w:r>
        <w:rPr>
          <w:rFonts w:hint="eastAsia"/>
          <w:szCs w:val="22"/>
          <w:lang w:eastAsia="ja-JP"/>
        </w:rPr>
        <w:t>chroma</w:t>
      </w:r>
      <w:proofErr w:type="spellEnd"/>
      <w:r>
        <w:rPr>
          <w:rFonts w:hint="eastAsia"/>
          <w:szCs w:val="22"/>
          <w:lang w:eastAsia="ja-JP"/>
        </w:rPr>
        <w:t xml:space="preserve"> formats that are called 4:2:0, 4:2:2 and 4:4:4 are used at the video coding </w:t>
      </w:r>
      <w:r>
        <w:rPr>
          <w:szCs w:val="22"/>
          <w:lang w:eastAsia="ja-JP"/>
        </w:rPr>
        <w:t>technology</w:t>
      </w:r>
      <w:r>
        <w:rPr>
          <w:rFonts w:hint="eastAsia"/>
          <w:szCs w:val="22"/>
          <w:lang w:eastAsia="ja-JP"/>
        </w:rPr>
        <w:t xml:space="preserve">, some kinds of </w:t>
      </w:r>
      <w:proofErr w:type="spellStart"/>
      <w:r>
        <w:rPr>
          <w:rFonts w:hint="eastAsia"/>
          <w:szCs w:val="22"/>
          <w:lang w:eastAsia="ja-JP"/>
        </w:rPr>
        <w:t>chroma</w:t>
      </w:r>
      <w:proofErr w:type="spellEnd"/>
      <w:r>
        <w:rPr>
          <w:rFonts w:hint="eastAsia"/>
          <w:szCs w:val="22"/>
          <w:lang w:eastAsia="ja-JP"/>
        </w:rPr>
        <w:t xml:space="preserve"> format conversions are needed when output </w:t>
      </w:r>
      <w:r w:rsidR="0083002D">
        <w:rPr>
          <w:rFonts w:hint="eastAsia"/>
          <w:szCs w:val="22"/>
          <w:lang w:eastAsia="ja-JP"/>
        </w:rPr>
        <w:t>video is</w:t>
      </w:r>
      <w:r>
        <w:rPr>
          <w:rFonts w:hint="eastAsia"/>
          <w:szCs w:val="22"/>
          <w:lang w:eastAsia="ja-JP"/>
        </w:rPr>
        <w:t xml:space="preserve"> translated or displayed. Although </w:t>
      </w:r>
      <w:r w:rsidR="00306FD9">
        <w:rPr>
          <w:rFonts w:hint="eastAsia"/>
          <w:szCs w:val="22"/>
          <w:lang w:eastAsia="ja-JP"/>
        </w:rPr>
        <w:t>t</w:t>
      </w:r>
      <w:r w:rsidR="00306FD9">
        <w:rPr>
          <w:szCs w:val="22"/>
          <w:lang w:eastAsia="ja-JP"/>
        </w:rPr>
        <w:t>h</w:t>
      </w:r>
      <w:r w:rsidR="00306FD9">
        <w:rPr>
          <w:rFonts w:hint="eastAsia"/>
          <w:szCs w:val="22"/>
          <w:lang w:eastAsia="ja-JP"/>
        </w:rPr>
        <w:t xml:space="preserve">e sample location of </w:t>
      </w:r>
      <w:proofErr w:type="spellStart"/>
      <w:r w:rsidR="00736435">
        <w:rPr>
          <w:rFonts w:hint="eastAsia"/>
          <w:szCs w:val="22"/>
          <w:lang w:eastAsia="ja-JP"/>
        </w:rPr>
        <w:t>chroma</w:t>
      </w:r>
      <w:proofErr w:type="spellEnd"/>
      <w:r w:rsidR="00736435">
        <w:rPr>
          <w:rFonts w:hint="eastAsia"/>
          <w:szCs w:val="22"/>
          <w:lang w:eastAsia="ja-JP"/>
        </w:rPr>
        <w:t xml:space="preserve"> format </w:t>
      </w:r>
      <w:r w:rsidR="00306FD9">
        <w:rPr>
          <w:rFonts w:hint="eastAsia"/>
          <w:szCs w:val="22"/>
          <w:lang w:eastAsia="ja-JP"/>
        </w:rPr>
        <w:t>can be specified at VUI</w:t>
      </w:r>
      <w:r w:rsidRPr="009815BA">
        <w:rPr>
          <w:rFonts w:hint="eastAsia"/>
          <w:szCs w:val="22"/>
          <w:lang w:eastAsia="ja-JP"/>
        </w:rPr>
        <w:t xml:space="preserve"> </w:t>
      </w:r>
      <w:r>
        <w:rPr>
          <w:rFonts w:hint="eastAsia"/>
          <w:szCs w:val="22"/>
          <w:lang w:eastAsia="ja-JP"/>
        </w:rPr>
        <w:t xml:space="preserve">in current draft specification, there is no information </w:t>
      </w:r>
      <w:r w:rsidR="00AE6A5F">
        <w:rPr>
          <w:rFonts w:hint="eastAsia"/>
          <w:szCs w:val="22"/>
          <w:lang w:eastAsia="ja-JP"/>
        </w:rPr>
        <w:t>regarding</w:t>
      </w:r>
      <w:r>
        <w:rPr>
          <w:rFonts w:hint="eastAsia"/>
          <w:szCs w:val="22"/>
          <w:lang w:eastAsia="ja-JP"/>
        </w:rPr>
        <w:t xml:space="preserve"> </w:t>
      </w:r>
      <w:proofErr w:type="spellStart"/>
      <w:r>
        <w:rPr>
          <w:rFonts w:hint="eastAsia"/>
          <w:szCs w:val="22"/>
          <w:lang w:eastAsia="ja-JP"/>
        </w:rPr>
        <w:t>chroma</w:t>
      </w:r>
      <w:proofErr w:type="spellEnd"/>
      <w:r>
        <w:rPr>
          <w:rFonts w:hint="eastAsia"/>
          <w:szCs w:val="22"/>
          <w:lang w:eastAsia="ja-JP"/>
        </w:rPr>
        <w:t xml:space="preserve"> </w:t>
      </w:r>
      <w:r w:rsidR="00AE6A5F">
        <w:rPr>
          <w:rFonts w:hint="eastAsia"/>
          <w:szCs w:val="22"/>
          <w:lang w:eastAsia="ja-JP"/>
        </w:rPr>
        <w:t>sampling filter</w:t>
      </w:r>
      <w:r>
        <w:rPr>
          <w:rFonts w:hint="eastAsia"/>
          <w:szCs w:val="22"/>
          <w:lang w:eastAsia="ja-JP"/>
        </w:rPr>
        <w:t xml:space="preserve">. </w:t>
      </w:r>
      <w:r w:rsidR="00A76489">
        <w:rPr>
          <w:rFonts w:hint="eastAsia"/>
          <w:szCs w:val="22"/>
          <w:lang w:eastAsia="ja-JP"/>
        </w:rPr>
        <w:t>This contribution provide</w:t>
      </w:r>
      <w:r w:rsidR="0083002D">
        <w:rPr>
          <w:rFonts w:hint="eastAsia"/>
          <w:szCs w:val="22"/>
          <w:lang w:eastAsia="ja-JP"/>
        </w:rPr>
        <w:t>s</w:t>
      </w:r>
      <w:r w:rsidR="00A76489">
        <w:rPr>
          <w:rFonts w:hint="eastAsia"/>
          <w:szCs w:val="22"/>
          <w:lang w:eastAsia="ja-JP"/>
        </w:rPr>
        <w:t xml:space="preserve"> a framework to send recommended up-sampling and down-sampling filter coefficients for </w:t>
      </w:r>
      <w:proofErr w:type="spellStart"/>
      <w:r w:rsidR="00A76489">
        <w:rPr>
          <w:rFonts w:hint="eastAsia"/>
          <w:szCs w:val="22"/>
          <w:lang w:eastAsia="ja-JP"/>
        </w:rPr>
        <w:t>chroma</w:t>
      </w:r>
      <w:proofErr w:type="spellEnd"/>
      <w:r w:rsidR="00A76489">
        <w:rPr>
          <w:rFonts w:hint="eastAsia"/>
          <w:szCs w:val="22"/>
          <w:lang w:eastAsia="ja-JP"/>
        </w:rPr>
        <w:t xml:space="preserve"> format conversion by using VUI and SEI </w:t>
      </w:r>
      <w:r w:rsidR="00A76489">
        <w:rPr>
          <w:szCs w:val="22"/>
          <w:lang w:eastAsia="ja-JP"/>
        </w:rPr>
        <w:t>message</w:t>
      </w:r>
      <w:r w:rsidR="00A76489">
        <w:rPr>
          <w:rFonts w:hint="eastAsia"/>
          <w:szCs w:val="22"/>
          <w:lang w:eastAsia="ja-JP"/>
        </w:rPr>
        <w:t>.</w:t>
      </w:r>
      <w:r>
        <w:rPr>
          <w:rFonts w:hint="eastAsia"/>
          <w:szCs w:val="22"/>
          <w:lang w:eastAsia="ja-JP"/>
        </w:rPr>
        <w:t xml:space="preserve"> </w:t>
      </w:r>
      <w:r w:rsidR="00A76489">
        <w:rPr>
          <w:rFonts w:hint="eastAsia"/>
          <w:szCs w:val="22"/>
          <w:lang w:eastAsia="ja-JP"/>
        </w:rPr>
        <w:t xml:space="preserve">Especially, it is possible to solve a problem of error accumulation when </w:t>
      </w:r>
      <w:proofErr w:type="spellStart"/>
      <w:r w:rsidR="00A76489">
        <w:rPr>
          <w:rFonts w:hint="eastAsia"/>
          <w:szCs w:val="22"/>
          <w:lang w:eastAsia="ja-JP"/>
        </w:rPr>
        <w:t>chroma</w:t>
      </w:r>
      <w:proofErr w:type="spellEnd"/>
      <w:r w:rsidR="00A76489">
        <w:rPr>
          <w:rFonts w:hint="eastAsia"/>
          <w:szCs w:val="22"/>
          <w:lang w:eastAsia="ja-JP"/>
        </w:rPr>
        <w:t xml:space="preserve"> conversions are </w:t>
      </w:r>
      <w:r>
        <w:rPr>
          <w:szCs w:val="22"/>
          <w:lang w:eastAsia="ja-JP"/>
        </w:rPr>
        <w:t>repeated</w:t>
      </w:r>
      <w:r w:rsidR="00A76489">
        <w:rPr>
          <w:rFonts w:hint="eastAsia"/>
          <w:szCs w:val="22"/>
          <w:lang w:eastAsia="ja-JP"/>
        </w:rPr>
        <w:t>.</w:t>
      </w:r>
    </w:p>
    <w:p w:rsidR="00A76489" w:rsidRPr="009815BA" w:rsidRDefault="00A76489" w:rsidP="00053705">
      <w:pPr>
        <w:jc w:val="both"/>
        <w:rPr>
          <w:szCs w:val="22"/>
          <w:lang w:eastAsia="ja-JP"/>
        </w:rPr>
      </w:pPr>
    </w:p>
    <w:p w:rsidR="00E05FC0" w:rsidRPr="005B217D" w:rsidRDefault="00E05FC0" w:rsidP="00E05FC0">
      <w:pPr>
        <w:pStyle w:val="1"/>
        <w:rPr>
          <w:rFonts w:hint="eastAsia"/>
          <w:lang w:val="en-CA"/>
        </w:rPr>
      </w:pPr>
      <w:r w:rsidRPr="005B217D">
        <w:rPr>
          <w:lang w:val="en-CA"/>
        </w:rPr>
        <w:t>Introduction</w:t>
      </w:r>
    </w:p>
    <w:p w:rsidR="0083002D" w:rsidRDefault="00AE6A5F" w:rsidP="0086783E">
      <w:pPr>
        <w:rPr>
          <w:szCs w:val="22"/>
          <w:lang w:eastAsia="ja-JP"/>
        </w:rPr>
      </w:pPr>
      <w:r>
        <w:rPr>
          <w:rFonts w:hint="eastAsia"/>
          <w:szCs w:val="22"/>
          <w:lang w:eastAsia="ja-JP"/>
        </w:rPr>
        <w:t xml:space="preserve">Since </w:t>
      </w:r>
      <w:proofErr w:type="spellStart"/>
      <w:r>
        <w:rPr>
          <w:rFonts w:hint="eastAsia"/>
          <w:szCs w:val="22"/>
          <w:lang w:eastAsia="ja-JP"/>
        </w:rPr>
        <w:t>chroma</w:t>
      </w:r>
      <w:proofErr w:type="spellEnd"/>
      <w:r>
        <w:rPr>
          <w:rFonts w:hint="eastAsia"/>
          <w:szCs w:val="22"/>
          <w:lang w:eastAsia="ja-JP"/>
        </w:rPr>
        <w:t xml:space="preserve"> formats that are called 4:2:0, 4:2:2 and 4:4:4 are used at the video coding </w:t>
      </w:r>
      <w:r>
        <w:rPr>
          <w:szCs w:val="22"/>
          <w:lang w:eastAsia="ja-JP"/>
        </w:rPr>
        <w:t>technology</w:t>
      </w:r>
      <w:r>
        <w:rPr>
          <w:rFonts w:hint="eastAsia"/>
          <w:szCs w:val="22"/>
          <w:lang w:eastAsia="ja-JP"/>
        </w:rPr>
        <w:t xml:space="preserve">, some </w:t>
      </w:r>
      <w:proofErr w:type="gramStart"/>
      <w:r>
        <w:rPr>
          <w:rFonts w:hint="eastAsia"/>
          <w:szCs w:val="22"/>
          <w:lang w:eastAsia="ja-JP"/>
        </w:rPr>
        <w:t>kinds</w:t>
      </w:r>
      <w:proofErr w:type="gramEnd"/>
      <w:r>
        <w:rPr>
          <w:rFonts w:hint="eastAsia"/>
          <w:szCs w:val="22"/>
          <w:lang w:eastAsia="ja-JP"/>
        </w:rPr>
        <w:t xml:space="preserve"> of </w:t>
      </w:r>
      <w:proofErr w:type="spellStart"/>
      <w:r>
        <w:rPr>
          <w:rFonts w:hint="eastAsia"/>
          <w:szCs w:val="22"/>
          <w:lang w:eastAsia="ja-JP"/>
        </w:rPr>
        <w:t>chroma</w:t>
      </w:r>
      <w:proofErr w:type="spellEnd"/>
      <w:r>
        <w:rPr>
          <w:rFonts w:hint="eastAsia"/>
          <w:szCs w:val="22"/>
          <w:lang w:eastAsia="ja-JP"/>
        </w:rPr>
        <w:t xml:space="preserve"> format conversions are needed when output </w:t>
      </w:r>
      <w:r w:rsidR="0083002D">
        <w:rPr>
          <w:rFonts w:hint="eastAsia"/>
          <w:szCs w:val="22"/>
          <w:lang w:eastAsia="ja-JP"/>
        </w:rPr>
        <w:t>video is</w:t>
      </w:r>
      <w:r>
        <w:rPr>
          <w:rFonts w:hint="eastAsia"/>
          <w:szCs w:val="22"/>
          <w:lang w:eastAsia="ja-JP"/>
        </w:rPr>
        <w:t xml:space="preserve"> translated or displayed. Although t</w:t>
      </w:r>
      <w:r>
        <w:rPr>
          <w:szCs w:val="22"/>
          <w:lang w:eastAsia="ja-JP"/>
        </w:rPr>
        <w:t>h</w:t>
      </w:r>
      <w:r>
        <w:rPr>
          <w:rFonts w:hint="eastAsia"/>
          <w:szCs w:val="22"/>
          <w:lang w:eastAsia="ja-JP"/>
        </w:rPr>
        <w:t xml:space="preserve">e sample location of </w:t>
      </w:r>
      <w:proofErr w:type="spellStart"/>
      <w:r>
        <w:rPr>
          <w:rFonts w:hint="eastAsia"/>
          <w:szCs w:val="22"/>
          <w:lang w:eastAsia="ja-JP"/>
        </w:rPr>
        <w:t>chroma</w:t>
      </w:r>
      <w:proofErr w:type="spellEnd"/>
      <w:r>
        <w:rPr>
          <w:rFonts w:hint="eastAsia"/>
          <w:szCs w:val="22"/>
          <w:lang w:eastAsia="ja-JP"/>
        </w:rPr>
        <w:t xml:space="preserve"> format can be specified at VUI</w:t>
      </w:r>
      <w:r w:rsidRPr="009815BA">
        <w:rPr>
          <w:rFonts w:hint="eastAsia"/>
          <w:szCs w:val="22"/>
          <w:lang w:eastAsia="ja-JP"/>
        </w:rPr>
        <w:t xml:space="preserve"> </w:t>
      </w:r>
      <w:r>
        <w:rPr>
          <w:rFonts w:hint="eastAsia"/>
          <w:szCs w:val="22"/>
          <w:lang w:eastAsia="ja-JP"/>
        </w:rPr>
        <w:t xml:space="preserve">in current draft specification [1], there is no information regarding </w:t>
      </w:r>
      <w:proofErr w:type="spellStart"/>
      <w:r>
        <w:rPr>
          <w:rFonts w:hint="eastAsia"/>
          <w:szCs w:val="22"/>
          <w:lang w:eastAsia="ja-JP"/>
        </w:rPr>
        <w:t>chroma</w:t>
      </w:r>
      <w:proofErr w:type="spellEnd"/>
      <w:r>
        <w:rPr>
          <w:rFonts w:hint="eastAsia"/>
          <w:szCs w:val="22"/>
          <w:lang w:eastAsia="ja-JP"/>
        </w:rPr>
        <w:t xml:space="preserve"> sampling filter.</w:t>
      </w:r>
      <w:r w:rsidR="0083002D">
        <w:rPr>
          <w:rFonts w:hint="eastAsia"/>
          <w:szCs w:val="22"/>
          <w:lang w:eastAsia="ja-JP"/>
        </w:rPr>
        <w:t xml:space="preserve"> </w:t>
      </w:r>
      <w:r>
        <w:rPr>
          <w:rFonts w:hint="eastAsia"/>
          <w:lang w:eastAsia="ja-JP"/>
        </w:rPr>
        <w:t xml:space="preserve">Therefore, some losses of </w:t>
      </w:r>
      <w:proofErr w:type="spellStart"/>
      <w:r>
        <w:rPr>
          <w:rFonts w:hint="eastAsia"/>
          <w:lang w:eastAsia="ja-JP"/>
        </w:rPr>
        <w:t>chroma</w:t>
      </w:r>
      <w:proofErr w:type="spellEnd"/>
      <w:r>
        <w:rPr>
          <w:rFonts w:hint="eastAsia"/>
          <w:lang w:eastAsia="ja-JP"/>
        </w:rPr>
        <w:t xml:space="preserve"> format conversion are caused.</w:t>
      </w:r>
      <w:r w:rsidR="0083002D">
        <w:rPr>
          <w:rFonts w:hint="eastAsia"/>
          <w:lang w:eastAsia="ja-JP"/>
        </w:rPr>
        <w:t xml:space="preserve"> </w:t>
      </w:r>
      <w:r>
        <w:rPr>
          <w:rFonts w:hint="eastAsia"/>
          <w:szCs w:val="22"/>
          <w:lang w:eastAsia="ja-JP"/>
        </w:rPr>
        <w:t xml:space="preserve">Especially, </w:t>
      </w:r>
      <w:r w:rsidR="0083002D">
        <w:rPr>
          <w:rFonts w:hint="eastAsia"/>
          <w:szCs w:val="22"/>
          <w:lang w:eastAsia="ja-JP"/>
        </w:rPr>
        <w:t xml:space="preserve">it is known that there is a </w:t>
      </w:r>
      <w:r>
        <w:rPr>
          <w:rFonts w:hint="eastAsia"/>
          <w:szCs w:val="22"/>
          <w:lang w:eastAsia="ja-JP"/>
        </w:rPr>
        <w:t>problem of error accumulation</w:t>
      </w:r>
      <w:r w:rsidR="0083002D" w:rsidRPr="0083002D">
        <w:rPr>
          <w:rFonts w:hint="eastAsia"/>
          <w:szCs w:val="22"/>
          <w:lang w:eastAsia="ja-JP"/>
        </w:rPr>
        <w:t xml:space="preserve"> </w:t>
      </w:r>
      <w:r w:rsidR="0083002D">
        <w:rPr>
          <w:rFonts w:hint="eastAsia"/>
          <w:szCs w:val="22"/>
          <w:lang w:eastAsia="ja-JP"/>
        </w:rPr>
        <w:t xml:space="preserve">when </w:t>
      </w:r>
      <w:r w:rsidR="00D1132C">
        <w:rPr>
          <w:rFonts w:hint="eastAsia"/>
          <w:szCs w:val="22"/>
          <w:lang w:eastAsia="ja-JP"/>
        </w:rPr>
        <w:t xml:space="preserve">the </w:t>
      </w:r>
      <w:proofErr w:type="spellStart"/>
      <w:r w:rsidR="0083002D">
        <w:rPr>
          <w:rFonts w:hint="eastAsia"/>
          <w:szCs w:val="22"/>
          <w:lang w:eastAsia="ja-JP"/>
        </w:rPr>
        <w:t>chroma</w:t>
      </w:r>
      <w:proofErr w:type="spellEnd"/>
      <w:r w:rsidR="0083002D">
        <w:rPr>
          <w:rFonts w:hint="eastAsia"/>
          <w:szCs w:val="22"/>
          <w:lang w:eastAsia="ja-JP"/>
        </w:rPr>
        <w:t xml:space="preserve"> format </w:t>
      </w:r>
      <w:r w:rsidR="00D1132C">
        <w:rPr>
          <w:rFonts w:hint="eastAsia"/>
          <w:szCs w:val="22"/>
          <w:lang w:eastAsia="ja-JP"/>
        </w:rPr>
        <w:t>is</w:t>
      </w:r>
      <w:r w:rsidR="0083002D">
        <w:rPr>
          <w:rFonts w:hint="eastAsia"/>
          <w:szCs w:val="22"/>
          <w:lang w:eastAsia="ja-JP"/>
        </w:rPr>
        <w:t xml:space="preserve"> converted </w:t>
      </w:r>
      <w:r w:rsidR="0083002D">
        <w:rPr>
          <w:szCs w:val="22"/>
          <w:lang w:eastAsia="ja-JP"/>
        </w:rPr>
        <w:t>repeatedly</w:t>
      </w:r>
      <w:r w:rsidR="0083002D">
        <w:rPr>
          <w:rFonts w:hint="eastAsia"/>
          <w:szCs w:val="22"/>
          <w:lang w:eastAsia="ja-JP"/>
        </w:rPr>
        <w:t>.</w:t>
      </w:r>
    </w:p>
    <w:p w:rsidR="00B302B7" w:rsidRDefault="00AE6A5F" w:rsidP="0086783E">
      <w:pPr>
        <w:rPr>
          <w:lang w:eastAsia="ja-JP"/>
        </w:rPr>
      </w:pPr>
      <w:r>
        <w:rPr>
          <w:rFonts w:hint="eastAsia"/>
          <w:lang w:eastAsia="ja-JP"/>
        </w:rPr>
        <w:t>F</w:t>
      </w:r>
      <w:r w:rsidR="00E30FBF">
        <w:rPr>
          <w:rFonts w:hint="eastAsia"/>
          <w:lang w:eastAsia="ja-JP"/>
        </w:rPr>
        <w:t>or example,</w:t>
      </w:r>
      <w:r w:rsidR="00B70F91">
        <w:rPr>
          <w:rFonts w:hint="eastAsia"/>
          <w:lang w:eastAsia="ja-JP"/>
        </w:rPr>
        <w:t xml:space="preserve"> w</w:t>
      </w:r>
      <w:r w:rsidR="0086783E">
        <w:rPr>
          <w:lang w:eastAsia="ja-JP"/>
        </w:rPr>
        <w:t>hen a 4:2:0 video decoder and encoder are connected via a 4:2:2 serial interface such as SMPTE ST 292-1, the 4:2:0 data is decoded and converted to 4:2:2 by up-sampling the color difference component. In the 4:2:0 video encoder, the 4:2:2 video data is converted to 4:2:0 video data by down-</w:t>
      </w:r>
      <w:r w:rsidR="0086783E">
        <w:rPr>
          <w:lang w:eastAsia="ja-JP"/>
        </w:rPr>
        <w:lastRenderedPageBreak/>
        <w:t>sampling the color difference component. In this case, there typically exists a color difference mismatch between the 4:2:0 video data from the decoder and the 4:2:0 video data to be encoded</w:t>
      </w:r>
      <w:r w:rsidR="0086783E">
        <w:rPr>
          <w:rFonts w:hint="eastAsia"/>
          <w:lang w:eastAsia="ja-JP"/>
        </w:rPr>
        <w:t>.</w:t>
      </w:r>
      <w:r w:rsidR="00B302B7">
        <w:rPr>
          <w:rFonts w:hint="eastAsia"/>
          <w:lang w:eastAsia="ja-JP"/>
        </w:rPr>
        <w:t xml:space="preserve"> </w:t>
      </w:r>
    </w:p>
    <w:p w:rsidR="0086783E" w:rsidRDefault="0086783E" w:rsidP="0086783E">
      <w:pPr>
        <w:rPr>
          <w:lang w:eastAsia="ja-JP"/>
        </w:rPr>
      </w:pPr>
      <w:r>
        <w:rPr>
          <w:lang w:eastAsia="ja-JP"/>
        </w:rPr>
        <w:t>Several stages of codec concatenation are common through the video processing chain. As a result, color difference signal mismatch between 4:2:0 video data input to 4:2:0 video encoder and 4:2:0 video output from 4:2:0 video decoder is accumulated and the degradation becomes visible.</w:t>
      </w:r>
    </w:p>
    <w:p w:rsidR="00B302B7" w:rsidRDefault="00684EB5" w:rsidP="00B302B7">
      <w:pPr>
        <w:rPr>
          <w:lang w:eastAsia="ja-JP"/>
        </w:rPr>
      </w:pPr>
      <w:r>
        <w:rPr>
          <w:rFonts w:hint="eastAsia"/>
          <w:lang w:eastAsia="ja-JP"/>
        </w:rPr>
        <w:t>SMPTE RP 2050-1:2012</w:t>
      </w:r>
      <w:r w:rsidR="0086783E">
        <w:rPr>
          <w:lang w:eastAsia="ja-JP"/>
        </w:rPr>
        <w:t xml:space="preserve"> </w:t>
      </w:r>
      <w:r w:rsidR="00B302B7">
        <w:rPr>
          <w:rFonts w:hint="eastAsia"/>
          <w:lang w:eastAsia="ja-JP"/>
        </w:rPr>
        <w:t>[</w:t>
      </w:r>
      <w:r w:rsidR="003A3D10">
        <w:rPr>
          <w:rFonts w:hint="eastAsia"/>
          <w:lang w:eastAsia="ja-JP"/>
        </w:rPr>
        <w:t>2</w:t>
      </w:r>
      <w:r w:rsidR="00B302B7">
        <w:rPr>
          <w:rFonts w:hint="eastAsia"/>
          <w:lang w:eastAsia="ja-JP"/>
        </w:rPr>
        <w:t xml:space="preserve">] </w:t>
      </w:r>
      <w:r w:rsidR="003A3D10">
        <w:rPr>
          <w:rFonts w:hint="eastAsia"/>
          <w:lang w:eastAsia="ja-JP"/>
        </w:rPr>
        <w:t>and EG 2050-2:2012</w:t>
      </w:r>
      <w:r w:rsidR="003A3D10">
        <w:rPr>
          <w:lang w:eastAsia="ja-JP"/>
        </w:rPr>
        <w:t xml:space="preserve"> </w:t>
      </w:r>
      <w:r w:rsidR="003A3D10">
        <w:rPr>
          <w:rFonts w:hint="eastAsia"/>
          <w:lang w:eastAsia="ja-JP"/>
        </w:rPr>
        <w:t xml:space="preserve">[3] </w:t>
      </w:r>
      <w:r w:rsidR="0086783E">
        <w:rPr>
          <w:lang w:eastAsia="ja-JP"/>
        </w:rPr>
        <w:t>define filter coefficient sets of 4:2:2/4:2:0 and 4:2:0/4:2:2 inter-format conversion to minimize degradation caused by concatenation. This is achieved by making the 4:2:2/4:2:0 inter-format filter sets satisfy complementing reconstruction filters. The use of these filter coefficients preserves the color difference signal resolution of the first 4:2:0 sub-sampling</w:t>
      </w:r>
      <w:r>
        <w:rPr>
          <w:rFonts w:hint="eastAsia"/>
          <w:lang w:eastAsia="ja-JP"/>
        </w:rPr>
        <w:t>.</w:t>
      </w:r>
    </w:p>
    <w:p w:rsidR="0086783E" w:rsidRDefault="0086783E" w:rsidP="00B302B7">
      <w:pPr>
        <w:rPr>
          <w:szCs w:val="22"/>
          <w:lang w:eastAsia="ja-JP"/>
        </w:rPr>
      </w:pPr>
      <w:r w:rsidRPr="0086783E">
        <w:rPr>
          <w:rFonts w:hint="eastAsia"/>
          <w:szCs w:val="22"/>
          <w:lang w:eastAsia="ja-JP"/>
        </w:rPr>
        <w:t xml:space="preserve">The property of </w:t>
      </w:r>
      <w:proofErr w:type="spellStart"/>
      <w:r w:rsidRPr="0086783E">
        <w:rPr>
          <w:rFonts w:hint="eastAsia"/>
          <w:szCs w:val="22"/>
          <w:lang w:eastAsia="ja-JP"/>
        </w:rPr>
        <w:t>chroma</w:t>
      </w:r>
      <w:proofErr w:type="spellEnd"/>
      <w:r w:rsidRPr="0086783E">
        <w:rPr>
          <w:rFonts w:hint="eastAsia"/>
          <w:szCs w:val="22"/>
          <w:lang w:eastAsia="ja-JP"/>
        </w:rPr>
        <w:t xml:space="preserve"> sampling filter is reported in [</w:t>
      </w:r>
      <w:r w:rsidR="003A3D10">
        <w:rPr>
          <w:rFonts w:hint="eastAsia"/>
          <w:szCs w:val="22"/>
          <w:lang w:eastAsia="ja-JP"/>
        </w:rPr>
        <w:t>4</w:t>
      </w:r>
      <w:r w:rsidRPr="0086783E">
        <w:rPr>
          <w:rFonts w:hint="eastAsia"/>
          <w:szCs w:val="22"/>
          <w:lang w:eastAsia="ja-JP"/>
        </w:rPr>
        <w:t>]</w:t>
      </w:r>
      <w:r w:rsidR="00481B39">
        <w:rPr>
          <w:rStyle w:val="af2"/>
          <w:szCs w:val="22"/>
          <w:lang w:eastAsia="ja-JP"/>
        </w:rPr>
        <w:footnoteReference w:id="1"/>
      </w:r>
      <w:r w:rsidRPr="0086783E">
        <w:rPr>
          <w:rFonts w:hint="eastAsia"/>
          <w:szCs w:val="22"/>
          <w:lang w:eastAsia="ja-JP"/>
        </w:rPr>
        <w:t>. Below figures showing are excerpted from [</w:t>
      </w:r>
      <w:r w:rsidR="003A3D10">
        <w:rPr>
          <w:rFonts w:hint="eastAsia"/>
          <w:szCs w:val="22"/>
          <w:lang w:eastAsia="ja-JP"/>
        </w:rPr>
        <w:t>4</w:t>
      </w:r>
      <w:r w:rsidRPr="0086783E">
        <w:rPr>
          <w:rFonts w:hint="eastAsia"/>
          <w:szCs w:val="22"/>
          <w:lang w:eastAsia="ja-JP"/>
        </w:rPr>
        <w:t>]. In th</w:t>
      </w:r>
      <w:r w:rsidR="00773451">
        <w:rPr>
          <w:rFonts w:hint="eastAsia"/>
          <w:szCs w:val="22"/>
          <w:lang w:eastAsia="ja-JP"/>
        </w:rPr>
        <w:t>is</w:t>
      </w:r>
      <w:r w:rsidRPr="0086783E">
        <w:rPr>
          <w:rFonts w:hint="eastAsia"/>
          <w:szCs w:val="22"/>
          <w:lang w:eastAsia="ja-JP"/>
        </w:rPr>
        <w:t xml:space="preserve"> figure, </w:t>
      </w:r>
      <w:r w:rsidRPr="0086783E">
        <w:rPr>
          <w:szCs w:val="22"/>
          <w:lang w:eastAsia="ja-JP"/>
        </w:rPr>
        <w:t>“</w:t>
      </w:r>
      <w:r w:rsidRPr="0086783E">
        <w:rPr>
          <w:rFonts w:hint="eastAsia"/>
          <w:szCs w:val="22"/>
          <w:lang w:eastAsia="ja-JP"/>
        </w:rPr>
        <w:t>Non-Degrade 4:2:0 filter Set</w:t>
      </w:r>
      <w:r w:rsidRPr="0086783E">
        <w:rPr>
          <w:szCs w:val="22"/>
          <w:lang w:eastAsia="ja-JP"/>
        </w:rPr>
        <w:t>”</w:t>
      </w:r>
      <w:r w:rsidRPr="0086783E">
        <w:rPr>
          <w:rFonts w:hint="eastAsia"/>
          <w:szCs w:val="22"/>
          <w:lang w:eastAsia="ja-JP"/>
        </w:rPr>
        <w:t xml:space="preserve"> means the </w:t>
      </w:r>
      <w:proofErr w:type="spellStart"/>
      <w:r w:rsidRPr="0086783E">
        <w:rPr>
          <w:rFonts w:hint="eastAsia"/>
          <w:szCs w:val="22"/>
          <w:lang w:eastAsia="ja-JP"/>
        </w:rPr>
        <w:t>chroma</w:t>
      </w:r>
      <w:proofErr w:type="spellEnd"/>
      <w:r w:rsidRPr="0086783E">
        <w:rPr>
          <w:rFonts w:hint="eastAsia"/>
          <w:szCs w:val="22"/>
          <w:lang w:eastAsia="ja-JP"/>
        </w:rPr>
        <w:t xml:space="preserve"> sampling filter of SMPTE RP 2050-</w:t>
      </w:r>
      <w:r w:rsidR="00684EB5">
        <w:rPr>
          <w:rFonts w:hint="eastAsia"/>
          <w:szCs w:val="22"/>
          <w:lang w:eastAsia="ja-JP"/>
        </w:rPr>
        <w:t>1</w:t>
      </w:r>
      <w:r w:rsidRPr="0086783E">
        <w:rPr>
          <w:rFonts w:hint="eastAsia"/>
          <w:szCs w:val="22"/>
          <w:lang w:eastAsia="ja-JP"/>
        </w:rPr>
        <w:t xml:space="preserve">:2012, and </w:t>
      </w:r>
      <w:r w:rsidRPr="0086783E">
        <w:rPr>
          <w:szCs w:val="22"/>
          <w:lang w:eastAsia="ja-JP"/>
        </w:rPr>
        <w:t>“</w:t>
      </w:r>
      <w:r w:rsidRPr="0086783E">
        <w:rPr>
          <w:rFonts w:hint="eastAsia"/>
          <w:szCs w:val="22"/>
          <w:lang w:eastAsia="ja-JP"/>
        </w:rPr>
        <w:t>Reference Filter Set</w:t>
      </w:r>
      <w:r w:rsidRPr="0086783E">
        <w:rPr>
          <w:szCs w:val="22"/>
          <w:lang w:eastAsia="ja-JP"/>
        </w:rPr>
        <w:t>”</w:t>
      </w:r>
      <w:r w:rsidRPr="0086783E">
        <w:rPr>
          <w:rFonts w:hint="eastAsia"/>
          <w:szCs w:val="22"/>
          <w:lang w:eastAsia="ja-JP"/>
        </w:rPr>
        <w:t xml:space="preserve"> means the </w:t>
      </w:r>
      <w:proofErr w:type="spellStart"/>
      <w:r w:rsidRPr="0086783E">
        <w:rPr>
          <w:rFonts w:hint="eastAsia"/>
          <w:szCs w:val="22"/>
          <w:lang w:eastAsia="ja-JP"/>
        </w:rPr>
        <w:t>chroma</w:t>
      </w:r>
      <w:proofErr w:type="spellEnd"/>
      <w:r w:rsidRPr="0086783E">
        <w:rPr>
          <w:rFonts w:hint="eastAsia"/>
          <w:szCs w:val="22"/>
          <w:lang w:eastAsia="ja-JP"/>
        </w:rPr>
        <w:t xml:space="preserve"> sampling filter in MPEG-2 TM5</w:t>
      </w:r>
      <w:r w:rsidR="004A1948">
        <w:rPr>
          <w:rFonts w:hint="eastAsia"/>
          <w:szCs w:val="22"/>
          <w:lang w:eastAsia="ja-JP"/>
        </w:rPr>
        <w:t xml:space="preserve"> [5]</w:t>
      </w:r>
      <w:r w:rsidRPr="0086783E">
        <w:rPr>
          <w:rFonts w:hint="eastAsia"/>
          <w:szCs w:val="22"/>
          <w:lang w:eastAsia="ja-JP"/>
        </w:rPr>
        <w:t>.</w:t>
      </w:r>
    </w:p>
    <w:p w:rsidR="00913FB5" w:rsidRDefault="00913FB5" w:rsidP="00B302B7">
      <w:pPr>
        <w:rPr>
          <w:ins w:id="39" w:author="Marta Mrak" w:date="2013-01-08T10:12:00Z"/>
        </w:rPr>
      </w:pPr>
      <w:r>
        <w:rPr>
          <w:rFonts w:hint="eastAsia"/>
          <w:lang w:eastAsia="ja-JP"/>
        </w:rPr>
        <w:t xml:space="preserve">Regarding design problem for </w:t>
      </w:r>
      <w:proofErr w:type="spellStart"/>
      <w:r>
        <w:rPr>
          <w:rFonts w:hint="eastAsia"/>
          <w:lang w:eastAsia="ja-JP"/>
        </w:rPr>
        <w:t>chroma</w:t>
      </w:r>
      <w:proofErr w:type="spellEnd"/>
      <w:r>
        <w:rPr>
          <w:rFonts w:hint="eastAsia"/>
          <w:lang w:eastAsia="ja-JP"/>
        </w:rPr>
        <w:t xml:space="preserve"> sampling filter, there are another discussions. In JCTVC-</w:t>
      </w:r>
      <w:proofErr w:type="gramStart"/>
      <w:r>
        <w:rPr>
          <w:rFonts w:hint="eastAsia"/>
          <w:lang w:eastAsia="ja-JP"/>
        </w:rPr>
        <w:t>K0211[</w:t>
      </w:r>
      <w:proofErr w:type="gramEnd"/>
      <w:r>
        <w:rPr>
          <w:rFonts w:hint="eastAsia"/>
          <w:lang w:eastAsia="ja-JP"/>
        </w:rPr>
        <w:t xml:space="preserve">6], several </w:t>
      </w:r>
      <w:r>
        <w:rPr>
          <w:rFonts w:hint="eastAsia"/>
        </w:rPr>
        <w:t>filters are designed to minimize loss in a single 4</w:t>
      </w:r>
      <w:r>
        <w:rPr>
          <w:rFonts w:hint="eastAsia"/>
          <w:lang w:eastAsia="ja-JP"/>
        </w:rPr>
        <w:t>:</w:t>
      </w:r>
      <w:r>
        <w:rPr>
          <w:rFonts w:hint="eastAsia"/>
        </w:rPr>
        <w:t>2</w:t>
      </w:r>
      <w:r>
        <w:rPr>
          <w:rFonts w:hint="eastAsia"/>
          <w:lang w:eastAsia="ja-JP"/>
        </w:rPr>
        <w:t>:</w:t>
      </w:r>
      <w:r>
        <w:rPr>
          <w:rFonts w:hint="eastAsia"/>
        </w:rPr>
        <w:t>2</w:t>
      </w:r>
      <w:r>
        <w:rPr>
          <w:rFonts w:hint="eastAsia"/>
          <w:lang w:eastAsia="ja-JP"/>
        </w:rPr>
        <w:t>/</w:t>
      </w:r>
      <w:r>
        <w:rPr>
          <w:rFonts w:hint="eastAsia"/>
        </w:rPr>
        <w:t>4</w:t>
      </w:r>
      <w:r>
        <w:rPr>
          <w:rFonts w:hint="eastAsia"/>
          <w:lang w:eastAsia="ja-JP"/>
        </w:rPr>
        <w:t>:</w:t>
      </w:r>
      <w:r>
        <w:rPr>
          <w:rFonts w:hint="eastAsia"/>
        </w:rPr>
        <w:t>2</w:t>
      </w:r>
      <w:r>
        <w:rPr>
          <w:rFonts w:hint="eastAsia"/>
          <w:lang w:eastAsia="ja-JP"/>
        </w:rPr>
        <w:t>:</w:t>
      </w:r>
      <w:r>
        <w:rPr>
          <w:rFonts w:hint="eastAsia"/>
        </w:rPr>
        <w:t>0</w:t>
      </w:r>
      <w:r>
        <w:rPr>
          <w:rFonts w:hint="eastAsia"/>
          <w:lang w:eastAsia="ja-JP"/>
        </w:rPr>
        <w:t>/</w:t>
      </w:r>
      <w:r>
        <w:rPr>
          <w:rFonts w:hint="eastAsia"/>
        </w:rPr>
        <w:t>4</w:t>
      </w:r>
      <w:r>
        <w:rPr>
          <w:rFonts w:hint="eastAsia"/>
          <w:lang w:eastAsia="ja-JP"/>
        </w:rPr>
        <w:t>:</w:t>
      </w:r>
      <w:r>
        <w:rPr>
          <w:rFonts w:hint="eastAsia"/>
        </w:rPr>
        <w:t>2</w:t>
      </w:r>
      <w:r>
        <w:rPr>
          <w:rFonts w:hint="eastAsia"/>
          <w:lang w:eastAsia="ja-JP"/>
        </w:rPr>
        <w:t>:</w:t>
      </w:r>
      <w:r>
        <w:rPr>
          <w:rFonts w:hint="eastAsia"/>
        </w:rPr>
        <w:t>2 (or</w:t>
      </w:r>
      <w:r>
        <w:rPr>
          <w:rFonts w:hint="eastAsia"/>
          <w:lang w:eastAsia="ja-JP"/>
        </w:rPr>
        <w:t xml:space="preserve"> </w:t>
      </w:r>
      <w:r>
        <w:rPr>
          <w:rFonts w:hint="eastAsia"/>
        </w:rPr>
        <w:t>4</w:t>
      </w:r>
      <w:r>
        <w:rPr>
          <w:rFonts w:hint="eastAsia"/>
          <w:lang w:eastAsia="ja-JP"/>
        </w:rPr>
        <w:t>:</w:t>
      </w:r>
      <w:r>
        <w:rPr>
          <w:rFonts w:hint="eastAsia"/>
        </w:rPr>
        <w:t>4</w:t>
      </w:r>
      <w:r>
        <w:rPr>
          <w:rFonts w:hint="eastAsia"/>
          <w:lang w:eastAsia="ja-JP"/>
        </w:rPr>
        <w:t>:</w:t>
      </w:r>
      <w:r>
        <w:rPr>
          <w:rFonts w:hint="eastAsia"/>
        </w:rPr>
        <w:t>4</w:t>
      </w:r>
      <w:r>
        <w:rPr>
          <w:rFonts w:hint="eastAsia"/>
          <w:lang w:eastAsia="ja-JP"/>
        </w:rPr>
        <w:t>/</w:t>
      </w:r>
      <w:r>
        <w:rPr>
          <w:rFonts w:hint="eastAsia"/>
        </w:rPr>
        <w:t>4</w:t>
      </w:r>
      <w:r>
        <w:rPr>
          <w:rFonts w:hint="eastAsia"/>
          <w:lang w:eastAsia="ja-JP"/>
        </w:rPr>
        <w:t>:</w:t>
      </w:r>
      <w:r>
        <w:rPr>
          <w:rFonts w:hint="eastAsia"/>
        </w:rPr>
        <w:t>2</w:t>
      </w:r>
      <w:r>
        <w:rPr>
          <w:rFonts w:hint="eastAsia"/>
          <w:lang w:eastAsia="ja-JP"/>
        </w:rPr>
        <w:t>:</w:t>
      </w:r>
      <w:r>
        <w:rPr>
          <w:rFonts w:hint="eastAsia"/>
        </w:rPr>
        <w:t>0</w:t>
      </w:r>
      <w:r>
        <w:rPr>
          <w:rFonts w:hint="eastAsia"/>
          <w:lang w:eastAsia="ja-JP"/>
        </w:rPr>
        <w:t>/</w:t>
      </w:r>
      <w:r>
        <w:rPr>
          <w:rFonts w:hint="eastAsia"/>
        </w:rPr>
        <w:t>4</w:t>
      </w:r>
      <w:r>
        <w:rPr>
          <w:rFonts w:hint="eastAsia"/>
          <w:lang w:eastAsia="ja-JP"/>
        </w:rPr>
        <w:t>:</w:t>
      </w:r>
      <w:r>
        <w:rPr>
          <w:rFonts w:hint="eastAsia"/>
        </w:rPr>
        <w:t>4</w:t>
      </w:r>
      <w:r>
        <w:rPr>
          <w:rFonts w:hint="eastAsia"/>
          <w:lang w:eastAsia="ja-JP"/>
        </w:rPr>
        <w:t>:</w:t>
      </w:r>
      <w:r>
        <w:rPr>
          <w:rFonts w:hint="eastAsia"/>
        </w:rPr>
        <w:t>4) conversion.</w:t>
      </w:r>
    </w:p>
    <w:p w:rsidR="00584662" w:rsidDel="009E54A8" w:rsidRDefault="009E54A8" w:rsidP="00B302B7">
      <w:pPr>
        <w:rPr>
          <w:del w:id="40" w:author="Marta Mrak" w:date="2013-01-08T10:20:00Z"/>
        </w:rPr>
      </w:pPr>
      <w:ins w:id="41" w:author="Marta Mrak" w:date="2013-01-08T10:30:00Z">
        <w:r>
          <w:t xml:space="preserve">With the goal </w:t>
        </w:r>
      </w:ins>
      <w:ins w:id="42" w:author="Marta Mrak" w:date="2013-01-08T10:12:00Z">
        <w:r w:rsidR="000B24CF">
          <w:t xml:space="preserve">to support coding of 4:2:2 </w:t>
        </w:r>
        <w:proofErr w:type="spellStart"/>
        <w:r w:rsidR="000B24CF">
          <w:t>chroma</w:t>
        </w:r>
        <w:proofErr w:type="spellEnd"/>
        <w:r w:rsidR="000B24CF">
          <w:t xml:space="preserve"> format using 4:4:4 or 4:2:0 codecs, </w:t>
        </w:r>
      </w:ins>
      <w:ins w:id="43" w:author="Marta Mrak" w:date="2013-01-08T10:17:00Z">
        <w:r w:rsidR="000B24CF">
          <w:t>proposals JCTVC-K</w:t>
        </w:r>
        <w:r w:rsidR="00584662">
          <w:t xml:space="preserve">0302 </w:t>
        </w:r>
      </w:ins>
      <w:ins w:id="44" w:author="Marta Mrak" w:date="2013-01-08T10:28:00Z">
        <w:r>
          <w:t>[7]</w:t>
        </w:r>
      </w:ins>
      <w:ins w:id="45" w:author="Marta Mrak" w:date="2013-01-08T10:29:00Z">
        <w:r>
          <w:t xml:space="preserve"> </w:t>
        </w:r>
      </w:ins>
      <w:ins w:id="46" w:author="Marta Mrak" w:date="2013-01-08T10:17:00Z">
        <w:r w:rsidR="00584662">
          <w:t>and JCTVC-L0</w:t>
        </w:r>
      </w:ins>
      <w:ins w:id="47" w:author="Marta Mrak" w:date="2013-01-08T10:18:00Z">
        <w:r w:rsidR="00584662">
          <w:t xml:space="preserve">162 </w:t>
        </w:r>
      </w:ins>
      <w:ins w:id="48" w:author="Marta Mrak" w:date="2013-01-08T10:28:00Z">
        <w:r>
          <w:t xml:space="preserve">[8] </w:t>
        </w:r>
      </w:ins>
      <w:ins w:id="49" w:author="Marta Mrak" w:date="2013-01-08T10:18:00Z">
        <w:r w:rsidR="00584662">
          <w:t xml:space="preserve">investigate </w:t>
        </w:r>
      </w:ins>
      <w:ins w:id="50" w:author="Marta Mrak" w:date="2013-01-08T10:29:00Z">
        <w:r>
          <w:t>performance</w:t>
        </w:r>
      </w:ins>
      <w:ins w:id="51" w:author="Marta Mrak" w:date="2013-01-08T10:18:00Z">
        <w:r w:rsidR="00584662">
          <w:t xml:space="preserve"> of such solutions. It has been shown that when 4:2:2 </w:t>
        </w:r>
        <w:proofErr w:type="gramStart"/>
        <w:r w:rsidR="00584662">
          <w:t>format</w:t>
        </w:r>
        <w:proofErr w:type="gramEnd"/>
        <w:r w:rsidR="00584662">
          <w:t xml:space="preserve"> is coded using 4:4:4 codec, the performance in terms of BD-rates </w:t>
        </w:r>
      </w:ins>
      <w:ins w:id="52" w:author="Marta Mrak" w:date="2013-01-08T10:20:00Z">
        <w:r w:rsidR="00584662">
          <w:t>does not suffer</w:t>
        </w:r>
      </w:ins>
      <w:ins w:id="53" w:author="Marta Mrak" w:date="2013-01-08T10:29:00Z">
        <w:r>
          <w:t xml:space="preserve"> significantly</w:t>
        </w:r>
      </w:ins>
      <w:ins w:id="54" w:author="Marta Mrak" w:date="2013-01-08T10:21:00Z">
        <w:r w:rsidR="00584662">
          <w:t xml:space="preserve">. While the performance depends on selected resampling filters, this approach introduces </w:t>
        </w:r>
      </w:ins>
      <w:ins w:id="55" w:author="Marta Mrak" w:date="2013-01-08T10:22:00Z">
        <w:r w:rsidR="00584662">
          <w:t>average</w:t>
        </w:r>
      </w:ins>
      <w:ins w:id="56" w:author="Marta Mrak" w:date="2013-01-08T10:21:00Z">
        <w:r w:rsidR="00584662">
          <w:t xml:space="preserve"> BD-rate in range -</w:t>
        </w:r>
      </w:ins>
      <w:ins w:id="57" w:author="Marta Mrak" w:date="2013-01-08T10:31:00Z">
        <w:r>
          <w:t>5.9</w:t>
        </w:r>
      </w:ins>
      <w:ins w:id="58" w:author="Marta Mrak" w:date="2013-01-08T10:21:00Z">
        <w:r w:rsidR="00584662">
          <w:t xml:space="preserve">% to </w:t>
        </w:r>
      </w:ins>
      <w:ins w:id="59" w:author="Marta Mrak" w:date="2013-01-08T10:22:00Z">
        <w:r w:rsidR="00584662">
          <w:t>+</w:t>
        </w:r>
      </w:ins>
      <w:ins w:id="60" w:author="Marta Mrak" w:date="2013-01-08T10:21:00Z">
        <w:r w:rsidR="00584662">
          <w:t>6.6%</w:t>
        </w:r>
      </w:ins>
      <w:ins w:id="61" w:author="Marta Mrak" w:date="2013-01-08T10:23:00Z">
        <w:r w:rsidR="00584662">
          <w:t xml:space="preserve"> </w:t>
        </w:r>
      </w:ins>
      <w:ins w:id="62" w:author="Marta Mrak" w:date="2013-01-08T11:25:00Z">
        <w:r w:rsidR="003C30A7">
          <w:t xml:space="preserve">for </w:t>
        </w:r>
        <w:proofErr w:type="spellStart"/>
        <w:r w:rsidR="003C30A7">
          <w:t>chroma</w:t>
        </w:r>
        <w:proofErr w:type="spellEnd"/>
        <w:r w:rsidR="003C30A7">
          <w:t xml:space="preserve"> components </w:t>
        </w:r>
      </w:ins>
      <w:ins w:id="63" w:author="Marta Mrak" w:date="2013-01-08T10:29:00Z">
        <w:r>
          <w:t xml:space="preserve">[8] </w:t>
        </w:r>
      </w:ins>
      <w:ins w:id="64" w:author="Marta Mrak" w:date="2013-01-08T10:23:00Z">
        <w:r w:rsidR="00584662">
          <w:t xml:space="preserve">confirming that </w:t>
        </w:r>
      </w:ins>
      <w:ins w:id="65" w:author="Marta Mrak" w:date="2013-01-08T10:24:00Z">
        <w:r w:rsidR="00584662">
          <w:t xml:space="preserve">the performance of </w:t>
        </w:r>
      </w:ins>
      <w:ins w:id="66" w:author="Marta Mrak" w:date="2013-01-08T10:23:00Z">
        <w:r w:rsidR="00584662">
          <w:t>this coding option i</w:t>
        </w:r>
      </w:ins>
      <w:ins w:id="67" w:author="Marta Mrak" w:date="2013-01-08T10:24:00Z">
        <w:r w:rsidR="00584662">
          <w:t>s suitable in required scenarios.</w:t>
        </w:r>
      </w:ins>
      <w:ins w:id="68" w:author="Marta Mrak" w:date="2013-01-08T10:25:00Z">
        <w:r w:rsidR="00584662">
          <w:t xml:space="preserve"> </w:t>
        </w:r>
      </w:ins>
    </w:p>
    <w:p w:rsidR="009E54A8" w:rsidRDefault="009E54A8" w:rsidP="00B302B7">
      <w:pPr>
        <w:rPr>
          <w:ins w:id="69" w:author="Marta Mrak" w:date="2013-01-08T10:29:00Z"/>
        </w:rPr>
      </w:pPr>
    </w:p>
    <w:p w:rsidR="00AE6A5F" w:rsidRPr="00B302B7" w:rsidRDefault="00AE6A5F" w:rsidP="00B302B7">
      <w:pPr>
        <w:rPr>
          <w:lang w:eastAsia="ja-JP"/>
        </w:rPr>
      </w:pPr>
      <w:r>
        <w:rPr>
          <w:rFonts w:hint="eastAsia"/>
          <w:lang w:eastAsia="ja-JP"/>
        </w:rPr>
        <w:t xml:space="preserve">In this contribution, </w:t>
      </w:r>
      <w:r w:rsidR="00517DB5">
        <w:rPr>
          <w:rFonts w:hint="eastAsia"/>
          <w:lang w:eastAsia="ja-JP"/>
        </w:rPr>
        <w:t>considering comments on JCTVC-K0152 [</w:t>
      </w:r>
      <w:del w:id="70" w:author="Marta Mrak" w:date="2013-01-08T10:26:00Z">
        <w:r w:rsidR="0084387C" w:rsidDel="00584662">
          <w:rPr>
            <w:rFonts w:hint="eastAsia"/>
            <w:lang w:eastAsia="ja-JP"/>
          </w:rPr>
          <w:delText>7</w:delText>
        </w:r>
      </w:del>
      <w:ins w:id="71" w:author="Marta Mrak" w:date="2013-01-08T10:26:00Z">
        <w:r w:rsidR="00584662">
          <w:rPr>
            <w:lang w:eastAsia="ja-JP"/>
          </w:rPr>
          <w:t>9</w:t>
        </w:r>
      </w:ins>
      <w:r w:rsidR="00517DB5">
        <w:rPr>
          <w:rFonts w:hint="eastAsia"/>
          <w:lang w:eastAsia="ja-JP"/>
        </w:rPr>
        <w:t xml:space="preserve">] at the Shanghai meeting, </w:t>
      </w:r>
      <w:r>
        <w:rPr>
          <w:rFonts w:hint="eastAsia"/>
          <w:lang w:eastAsia="ja-JP"/>
        </w:rPr>
        <w:t xml:space="preserve">we would like to </w:t>
      </w:r>
      <w:r>
        <w:rPr>
          <w:rFonts w:hint="eastAsia"/>
          <w:szCs w:val="22"/>
          <w:lang w:eastAsia="ja-JP"/>
        </w:rPr>
        <w:t xml:space="preserve">propose a specification of additional VUI and SEI message for </w:t>
      </w:r>
      <w:proofErr w:type="spellStart"/>
      <w:r>
        <w:rPr>
          <w:rFonts w:hint="eastAsia"/>
          <w:szCs w:val="22"/>
          <w:lang w:eastAsia="ja-JP"/>
        </w:rPr>
        <w:t>chroma</w:t>
      </w:r>
      <w:proofErr w:type="spellEnd"/>
      <w:r>
        <w:rPr>
          <w:rFonts w:hint="eastAsia"/>
          <w:szCs w:val="22"/>
          <w:lang w:eastAsia="ja-JP"/>
        </w:rPr>
        <w:t xml:space="preserve"> sampling filter generally due to reduce conversion losses of </w:t>
      </w:r>
      <w:proofErr w:type="spellStart"/>
      <w:r>
        <w:rPr>
          <w:rFonts w:hint="eastAsia"/>
          <w:szCs w:val="22"/>
          <w:lang w:eastAsia="ja-JP"/>
        </w:rPr>
        <w:t>chroma</w:t>
      </w:r>
      <w:proofErr w:type="spellEnd"/>
      <w:r>
        <w:rPr>
          <w:rFonts w:hint="eastAsia"/>
          <w:szCs w:val="22"/>
          <w:lang w:eastAsia="ja-JP"/>
        </w:rPr>
        <w:t xml:space="preserve"> format.</w:t>
      </w:r>
    </w:p>
    <w:p w:rsidR="0086783E" w:rsidRPr="0086783E" w:rsidRDefault="0086783E" w:rsidP="0086783E">
      <w:pPr>
        <w:keepNext/>
        <w:snapToGrid w:val="0"/>
        <w:ind w:rightChars="-259" w:right="-570"/>
        <w:rPr>
          <w:szCs w:val="22"/>
          <w:lang w:eastAsia="ja-JP"/>
        </w:rPr>
      </w:pPr>
    </w:p>
    <w:tbl>
      <w:tblPr>
        <w:tblStyle w:val="ab"/>
        <w:tblW w:w="0" w:type="auto"/>
        <w:tblInd w:w="108" w:type="dxa"/>
        <w:tblLayout w:type="fixed"/>
        <w:tblLook w:val="04A0" w:firstRow="1" w:lastRow="0" w:firstColumn="1" w:lastColumn="0" w:noHBand="0" w:noVBand="1"/>
      </w:tblPr>
      <w:tblGrid>
        <w:gridCol w:w="4152"/>
        <w:gridCol w:w="5316"/>
      </w:tblGrid>
      <w:tr w:rsidR="004D7A6F" w:rsidRPr="0086783E" w:rsidTr="004D7A6F">
        <w:tc>
          <w:tcPr>
            <w:tcW w:w="4152" w:type="dxa"/>
          </w:tcPr>
          <w:p w:rsidR="00967772" w:rsidRDefault="004D7A6F">
            <w:pPr>
              <w:keepNext/>
              <w:snapToGrid w:val="0"/>
              <w:spacing w:before="40" w:after="40"/>
              <w:jc w:val="center"/>
              <w:rPr>
                <w:szCs w:val="22"/>
                <w:lang w:eastAsia="ja-JP"/>
              </w:rPr>
            </w:pPr>
            <w:r>
              <w:rPr>
                <w:rFonts w:hint="eastAsia"/>
                <w:szCs w:val="22"/>
                <w:lang w:eastAsia="ja-JP"/>
              </w:rPr>
              <w:t>Test sequence</w:t>
            </w:r>
          </w:p>
        </w:tc>
        <w:tc>
          <w:tcPr>
            <w:tcW w:w="5316" w:type="dxa"/>
          </w:tcPr>
          <w:p w:rsidR="00967772" w:rsidRDefault="004D7A6F">
            <w:pPr>
              <w:keepNext/>
              <w:snapToGrid w:val="0"/>
              <w:spacing w:before="40" w:after="40"/>
              <w:jc w:val="center"/>
              <w:rPr>
                <w:szCs w:val="22"/>
                <w:lang w:eastAsia="ja-JP"/>
              </w:rPr>
            </w:pPr>
            <w:r>
              <w:rPr>
                <w:rFonts w:hint="eastAsia"/>
                <w:szCs w:val="22"/>
                <w:lang w:eastAsia="ja-JP"/>
              </w:rPr>
              <w:t>PSNR degradation</w:t>
            </w:r>
          </w:p>
        </w:tc>
      </w:tr>
      <w:tr w:rsidR="004D7A6F" w:rsidRPr="0086783E" w:rsidTr="004D7A6F">
        <w:tc>
          <w:tcPr>
            <w:tcW w:w="4152" w:type="dxa"/>
          </w:tcPr>
          <w:p w:rsidR="00967772" w:rsidRDefault="004D7A6F">
            <w:pPr>
              <w:keepNext/>
              <w:snapToGrid w:val="0"/>
              <w:spacing w:before="40" w:after="40"/>
              <w:jc w:val="center"/>
              <w:rPr>
                <w:szCs w:val="22"/>
                <w:lang w:eastAsia="ja-JP"/>
              </w:rPr>
            </w:pPr>
            <w:r w:rsidRPr="0086783E">
              <w:rPr>
                <w:noProof/>
                <w:lang w:eastAsia="ja-JP"/>
              </w:rPr>
              <w:drawing>
                <wp:inline distT="0" distB="0" distL="0" distR="0">
                  <wp:extent cx="2304000" cy="1152000"/>
                  <wp:effectExtent l="0" t="0" r="1270" b="0"/>
                  <wp:docPr id="1" name="図 25" descr="kanji_or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kanji_org"/>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04000" cy="1152000"/>
                          </a:xfrm>
                          <a:prstGeom prst="rect">
                            <a:avLst/>
                          </a:prstGeom>
                          <a:noFill/>
                          <a:ln>
                            <a:noFill/>
                          </a:ln>
                        </pic:spPr>
                      </pic:pic>
                    </a:graphicData>
                  </a:graphic>
                </wp:inline>
              </w:drawing>
            </w:r>
          </w:p>
          <w:p w:rsidR="00967772" w:rsidRDefault="009420E1">
            <w:pPr>
              <w:keepNext/>
              <w:snapToGrid w:val="0"/>
              <w:spacing w:before="40" w:after="40"/>
              <w:jc w:val="center"/>
              <w:rPr>
                <w:szCs w:val="22"/>
                <w:lang w:eastAsia="ja-JP"/>
              </w:rPr>
            </w:pPr>
            <w:r>
              <w:rPr>
                <w:rFonts w:hint="eastAsia"/>
                <w:szCs w:val="22"/>
                <w:lang w:eastAsia="ja-JP"/>
              </w:rPr>
              <w:t xml:space="preserve">Original sequence </w:t>
            </w:r>
            <w:r>
              <w:rPr>
                <w:szCs w:val="22"/>
                <w:lang w:eastAsia="ja-JP"/>
              </w:rPr>
              <w:t>“</w:t>
            </w:r>
            <w:r>
              <w:rPr>
                <w:rFonts w:hint="eastAsia"/>
                <w:szCs w:val="22"/>
                <w:lang w:eastAsia="ja-JP"/>
              </w:rPr>
              <w:t>Character</w:t>
            </w:r>
            <w:r>
              <w:rPr>
                <w:szCs w:val="22"/>
                <w:lang w:eastAsia="ja-JP"/>
              </w:rPr>
              <w:t>”</w:t>
            </w:r>
          </w:p>
          <w:p w:rsidR="00967772" w:rsidRDefault="009420E1">
            <w:pPr>
              <w:keepNext/>
              <w:snapToGrid w:val="0"/>
              <w:spacing w:before="40" w:after="40"/>
              <w:jc w:val="center"/>
              <w:rPr>
                <w:szCs w:val="22"/>
                <w:lang w:eastAsia="ja-JP"/>
              </w:rPr>
            </w:pPr>
            <w:r>
              <w:rPr>
                <w:rFonts w:hint="eastAsia"/>
                <w:szCs w:val="22"/>
                <w:lang w:eastAsia="ja-JP"/>
              </w:rPr>
              <w:t>1,920x1,080/60i</w:t>
            </w:r>
          </w:p>
        </w:tc>
        <w:tc>
          <w:tcPr>
            <w:tcW w:w="5316" w:type="dxa"/>
          </w:tcPr>
          <w:p w:rsidR="00967772" w:rsidRDefault="00C246F8">
            <w:pPr>
              <w:keepNext/>
              <w:snapToGrid w:val="0"/>
              <w:spacing w:before="40" w:after="40"/>
              <w:jc w:val="center"/>
              <w:rPr>
                <w:szCs w:val="22"/>
                <w:lang w:eastAsia="ja-JP"/>
              </w:rPr>
            </w:pPr>
            <w:r>
              <w:rPr>
                <w:noProof/>
                <w:szCs w:val="22"/>
                <w:lang w:eastAsia="ja-JP"/>
              </w:rPr>
              <w:drawing>
                <wp:inline distT="0" distB="0" distL="0" distR="0">
                  <wp:extent cx="3233420" cy="2186305"/>
                  <wp:effectExtent l="0" t="0" r="5080" b="4445"/>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33420" cy="2186305"/>
                          </a:xfrm>
                          <a:prstGeom prst="rect">
                            <a:avLst/>
                          </a:prstGeom>
                          <a:noFill/>
                          <a:ln>
                            <a:noFill/>
                          </a:ln>
                        </pic:spPr>
                      </pic:pic>
                    </a:graphicData>
                  </a:graphic>
                </wp:inline>
              </w:drawing>
            </w:r>
            <w:r w:rsidR="00B070A3" w:rsidRPr="00B070A3" w:rsidDel="009420E1">
              <w:rPr>
                <w:szCs w:val="22"/>
                <w:lang w:eastAsia="ja-JP"/>
              </w:rPr>
              <w:t xml:space="preserve"> </w:t>
            </w:r>
          </w:p>
        </w:tc>
      </w:tr>
      <w:tr w:rsidR="004D7A6F" w:rsidRPr="0086783E" w:rsidTr="004D7A6F">
        <w:tc>
          <w:tcPr>
            <w:tcW w:w="4152" w:type="dxa"/>
          </w:tcPr>
          <w:p w:rsidR="00967772" w:rsidRDefault="004D7A6F">
            <w:pPr>
              <w:keepNext/>
              <w:snapToGrid w:val="0"/>
              <w:spacing w:before="40" w:after="40"/>
              <w:jc w:val="center"/>
              <w:rPr>
                <w:szCs w:val="22"/>
                <w:lang w:eastAsia="ja-JP"/>
              </w:rPr>
            </w:pPr>
            <w:r w:rsidRPr="0086783E">
              <w:rPr>
                <w:noProof/>
                <w:lang w:eastAsia="ja-JP"/>
              </w:rPr>
              <w:drawing>
                <wp:inline distT="0" distB="0" distL="0" distR="0">
                  <wp:extent cx="1584000" cy="1188000"/>
                  <wp:effectExtent l="0" t="0" r="0" b="0"/>
                  <wp:docPr id="3" name="図 29" descr="mobi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mobile"/>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84000" cy="1188000"/>
                          </a:xfrm>
                          <a:prstGeom prst="rect">
                            <a:avLst/>
                          </a:prstGeom>
                          <a:noFill/>
                          <a:ln>
                            <a:noFill/>
                          </a:ln>
                        </pic:spPr>
                      </pic:pic>
                    </a:graphicData>
                  </a:graphic>
                </wp:inline>
              </w:drawing>
            </w:r>
          </w:p>
          <w:p w:rsidR="00967772" w:rsidRDefault="009420E1">
            <w:pPr>
              <w:keepNext/>
              <w:snapToGrid w:val="0"/>
              <w:spacing w:before="40" w:after="40"/>
              <w:jc w:val="center"/>
              <w:rPr>
                <w:szCs w:val="22"/>
                <w:lang w:eastAsia="ja-JP"/>
              </w:rPr>
            </w:pPr>
            <w:r>
              <w:rPr>
                <w:rFonts w:hint="eastAsia"/>
                <w:szCs w:val="22"/>
                <w:lang w:eastAsia="ja-JP"/>
              </w:rPr>
              <w:t xml:space="preserve">VQEG test sequence </w:t>
            </w:r>
            <w:r>
              <w:rPr>
                <w:szCs w:val="22"/>
                <w:lang w:eastAsia="ja-JP"/>
              </w:rPr>
              <w:t>“</w:t>
            </w:r>
            <w:r>
              <w:rPr>
                <w:rFonts w:hint="eastAsia"/>
                <w:szCs w:val="22"/>
                <w:lang w:eastAsia="ja-JP"/>
              </w:rPr>
              <w:t>Mobile &amp; Calendar</w:t>
            </w:r>
            <w:r>
              <w:rPr>
                <w:szCs w:val="22"/>
                <w:lang w:eastAsia="ja-JP"/>
              </w:rPr>
              <w:t>”</w:t>
            </w:r>
          </w:p>
          <w:p w:rsidR="00967772" w:rsidRDefault="009420E1">
            <w:pPr>
              <w:keepNext/>
              <w:snapToGrid w:val="0"/>
              <w:spacing w:before="40" w:after="40"/>
              <w:jc w:val="center"/>
              <w:rPr>
                <w:szCs w:val="22"/>
                <w:lang w:eastAsia="ja-JP"/>
              </w:rPr>
            </w:pPr>
            <w:r>
              <w:rPr>
                <w:rFonts w:hint="eastAsia"/>
                <w:szCs w:val="22"/>
                <w:lang w:eastAsia="ja-JP"/>
              </w:rPr>
              <w:t>720x576/50i</w:t>
            </w:r>
          </w:p>
        </w:tc>
        <w:tc>
          <w:tcPr>
            <w:tcW w:w="5316" w:type="dxa"/>
          </w:tcPr>
          <w:p w:rsidR="00967772" w:rsidRDefault="00C246F8">
            <w:pPr>
              <w:keepNext/>
              <w:snapToGrid w:val="0"/>
              <w:spacing w:before="40" w:after="40"/>
              <w:jc w:val="center"/>
              <w:rPr>
                <w:szCs w:val="22"/>
                <w:lang w:eastAsia="ja-JP"/>
              </w:rPr>
            </w:pPr>
            <w:r>
              <w:rPr>
                <w:noProof/>
                <w:szCs w:val="22"/>
                <w:lang w:eastAsia="ja-JP"/>
              </w:rPr>
              <w:drawing>
                <wp:inline distT="0" distB="0" distL="0" distR="0">
                  <wp:extent cx="3233420" cy="2186305"/>
                  <wp:effectExtent l="0" t="0" r="5080" b="4445"/>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3420" cy="2186305"/>
                          </a:xfrm>
                          <a:prstGeom prst="rect">
                            <a:avLst/>
                          </a:prstGeom>
                          <a:noFill/>
                          <a:ln>
                            <a:noFill/>
                          </a:ln>
                        </pic:spPr>
                      </pic:pic>
                    </a:graphicData>
                  </a:graphic>
                </wp:inline>
              </w:drawing>
            </w:r>
            <w:r w:rsidR="00B070A3" w:rsidRPr="00B070A3" w:rsidDel="009420E1">
              <w:rPr>
                <w:szCs w:val="22"/>
                <w:lang w:eastAsia="ja-JP"/>
              </w:rPr>
              <w:t xml:space="preserve"> </w:t>
            </w:r>
          </w:p>
        </w:tc>
      </w:tr>
      <w:tr w:rsidR="009420E1" w:rsidRPr="0086783E" w:rsidTr="00B070A3">
        <w:tblPrEx>
          <w:tblCellMar>
            <w:left w:w="99" w:type="dxa"/>
            <w:right w:w="99" w:type="dxa"/>
          </w:tblCellMar>
        </w:tblPrEx>
        <w:tc>
          <w:tcPr>
            <w:tcW w:w="4152" w:type="dxa"/>
          </w:tcPr>
          <w:p w:rsidR="00B070A3" w:rsidRDefault="00C246F8" w:rsidP="004D7A6F">
            <w:pPr>
              <w:keepNext/>
              <w:snapToGrid w:val="0"/>
              <w:spacing w:before="40" w:after="40"/>
              <w:jc w:val="center"/>
              <w:rPr>
                <w:noProof/>
                <w:lang w:eastAsia="ja-JP"/>
              </w:rPr>
            </w:pPr>
            <w:r>
              <w:rPr>
                <w:noProof/>
                <w:lang w:eastAsia="ja-JP"/>
              </w:rPr>
              <w:drawing>
                <wp:inline distT="0" distB="0" distL="0" distR="0">
                  <wp:extent cx="1584000" cy="1188000"/>
                  <wp:effectExtent l="0" t="0" r="0" b="0"/>
                  <wp:docPr id="36" name="図 36" descr="or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org"/>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84000" cy="1188000"/>
                          </a:xfrm>
                          <a:prstGeom prst="rect">
                            <a:avLst/>
                          </a:prstGeom>
                          <a:noFill/>
                          <a:ln>
                            <a:noFill/>
                          </a:ln>
                        </pic:spPr>
                      </pic:pic>
                    </a:graphicData>
                  </a:graphic>
                </wp:inline>
              </w:drawing>
            </w:r>
          </w:p>
          <w:p w:rsidR="00B070A3" w:rsidRDefault="00B070A3" w:rsidP="004D7A6F">
            <w:pPr>
              <w:keepNext/>
              <w:snapToGrid w:val="0"/>
              <w:spacing w:before="40" w:after="40"/>
              <w:jc w:val="center"/>
              <w:rPr>
                <w:noProof/>
                <w:lang w:eastAsia="ja-JP"/>
              </w:rPr>
            </w:pPr>
            <w:r>
              <w:rPr>
                <w:rFonts w:hint="eastAsia"/>
                <w:noProof/>
                <w:lang w:eastAsia="ja-JP"/>
              </w:rPr>
              <w:t xml:space="preserve">VCEG test sequence </w:t>
            </w:r>
            <w:r>
              <w:rPr>
                <w:noProof/>
                <w:lang w:eastAsia="ja-JP"/>
              </w:rPr>
              <w:t>“</w:t>
            </w:r>
            <w:r>
              <w:rPr>
                <w:rFonts w:hint="eastAsia"/>
                <w:noProof/>
                <w:lang w:eastAsia="ja-JP"/>
              </w:rPr>
              <w:t>F1 Car</w:t>
            </w:r>
            <w:r>
              <w:rPr>
                <w:noProof/>
                <w:lang w:eastAsia="ja-JP"/>
              </w:rPr>
              <w:t>”</w:t>
            </w:r>
          </w:p>
          <w:p w:rsidR="00B070A3" w:rsidRPr="0086783E" w:rsidRDefault="00B070A3" w:rsidP="004D7A6F">
            <w:pPr>
              <w:keepNext/>
              <w:snapToGrid w:val="0"/>
              <w:spacing w:before="40" w:after="40"/>
              <w:jc w:val="center"/>
              <w:rPr>
                <w:noProof/>
                <w:lang w:eastAsia="ja-JP"/>
              </w:rPr>
            </w:pPr>
            <w:r>
              <w:rPr>
                <w:rFonts w:hint="eastAsia"/>
                <w:szCs w:val="22"/>
                <w:lang w:eastAsia="ja-JP"/>
              </w:rPr>
              <w:t>720x576/50i</w:t>
            </w:r>
          </w:p>
        </w:tc>
        <w:tc>
          <w:tcPr>
            <w:tcW w:w="5316" w:type="dxa"/>
          </w:tcPr>
          <w:p w:rsidR="00967772" w:rsidRDefault="00C246F8">
            <w:pPr>
              <w:keepNext/>
              <w:snapToGrid w:val="0"/>
              <w:spacing w:before="40" w:after="40"/>
              <w:jc w:val="center"/>
              <w:rPr>
                <w:noProof/>
                <w:lang w:eastAsia="ja-JP"/>
              </w:rPr>
            </w:pPr>
            <w:r>
              <w:rPr>
                <w:noProof/>
                <w:lang w:eastAsia="ja-JP"/>
              </w:rPr>
              <w:drawing>
                <wp:inline distT="0" distB="0" distL="0" distR="0">
                  <wp:extent cx="3248025" cy="2190750"/>
                  <wp:effectExtent l="0" t="0" r="9525"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48025" cy="2190750"/>
                          </a:xfrm>
                          <a:prstGeom prst="rect">
                            <a:avLst/>
                          </a:prstGeom>
                          <a:noFill/>
                          <a:ln>
                            <a:noFill/>
                          </a:ln>
                        </pic:spPr>
                      </pic:pic>
                    </a:graphicData>
                  </a:graphic>
                </wp:inline>
              </w:drawing>
            </w:r>
          </w:p>
        </w:tc>
      </w:tr>
    </w:tbl>
    <w:p w:rsidR="00967772" w:rsidRDefault="0086783E">
      <w:pPr>
        <w:keepNext/>
        <w:snapToGrid w:val="0"/>
        <w:spacing w:before="40" w:after="40"/>
        <w:jc w:val="center"/>
        <w:rPr>
          <w:lang w:eastAsia="ja-JP"/>
        </w:rPr>
      </w:pPr>
      <w:r w:rsidRPr="0086783E">
        <w:rPr>
          <w:rFonts w:hint="eastAsia"/>
          <w:b/>
          <w:szCs w:val="22"/>
          <w:lang w:eastAsia="ja-JP"/>
        </w:rPr>
        <w:t>Figure 1</w:t>
      </w:r>
      <w:r w:rsidR="00773451">
        <w:rPr>
          <w:rFonts w:hint="eastAsia"/>
          <w:szCs w:val="22"/>
          <w:lang w:eastAsia="ja-JP"/>
        </w:rPr>
        <w:tab/>
      </w:r>
      <w:r w:rsidRPr="0086783E">
        <w:rPr>
          <w:rFonts w:hint="eastAsia"/>
          <w:szCs w:val="22"/>
          <w:lang w:eastAsia="ja-JP"/>
        </w:rPr>
        <w:t xml:space="preserve">Example of PSNR degradation suppression in </w:t>
      </w:r>
      <w:proofErr w:type="spellStart"/>
      <w:r w:rsidRPr="0086783E">
        <w:rPr>
          <w:rFonts w:hint="eastAsia"/>
          <w:szCs w:val="22"/>
          <w:lang w:eastAsia="ja-JP"/>
        </w:rPr>
        <w:t>chroma</w:t>
      </w:r>
      <w:proofErr w:type="spellEnd"/>
      <w:r w:rsidRPr="0086783E">
        <w:rPr>
          <w:rFonts w:hint="eastAsia"/>
          <w:szCs w:val="22"/>
          <w:lang w:eastAsia="ja-JP"/>
        </w:rPr>
        <w:t xml:space="preserve"> component</w:t>
      </w:r>
    </w:p>
    <w:p w:rsidR="0086783E" w:rsidRPr="00CD3555" w:rsidRDefault="0086783E" w:rsidP="0086783E">
      <w:pPr>
        <w:widowControl w:val="0"/>
        <w:tabs>
          <w:tab w:val="clear" w:pos="360"/>
          <w:tab w:val="clear" w:pos="720"/>
          <w:tab w:val="clear" w:pos="1080"/>
          <w:tab w:val="clear" w:pos="1440"/>
        </w:tabs>
        <w:overflowPunct/>
        <w:spacing w:before="0"/>
        <w:textAlignment w:val="auto"/>
        <w:rPr>
          <w:szCs w:val="22"/>
          <w:lang w:eastAsia="ja-JP"/>
        </w:rPr>
      </w:pPr>
    </w:p>
    <w:p w:rsidR="00967772" w:rsidRDefault="00967772">
      <w:pPr>
        <w:rPr>
          <w:lang w:eastAsia="ja-JP"/>
        </w:rPr>
      </w:pPr>
    </w:p>
    <w:p w:rsidR="00967772" w:rsidRDefault="00BD0CC8" w:rsidP="00C246F8">
      <w:pPr>
        <w:pStyle w:val="1"/>
        <w:rPr>
          <w:rFonts w:hint="eastAsia"/>
          <w:lang w:eastAsia="ja-JP"/>
        </w:rPr>
      </w:pPr>
      <w:r>
        <w:rPr>
          <w:lang w:eastAsia="ja-JP"/>
        </w:rPr>
        <w:br w:type="page"/>
      </w:r>
      <w:r w:rsidR="00E925B2">
        <w:rPr>
          <w:rFonts w:hint="eastAsia"/>
          <w:lang w:eastAsia="ja-JP"/>
        </w:rPr>
        <w:lastRenderedPageBreak/>
        <w:t xml:space="preserve">Chroma sampling filter </w:t>
      </w:r>
      <w:r w:rsidR="00C76369">
        <w:rPr>
          <w:rFonts w:hint="eastAsia"/>
          <w:lang w:eastAsia="ja-JP"/>
        </w:rPr>
        <w:t xml:space="preserve">hint </w:t>
      </w:r>
      <w:r w:rsidR="00E925B2">
        <w:rPr>
          <w:rFonts w:hint="eastAsia"/>
          <w:lang w:eastAsia="ja-JP"/>
        </w:rPr>
        <w:t>SEI</w:t>
      </w:r>
    </w:p>
    <w:p w:rsidR="00C04933" w:rsidRPr="00C04933" w:rsidRDefault="00C04933" w:rsidP="00C04933">
      <w:pPr>
        <w:pStyle w:val="2"/>
        <w:rPr>
          <w:rFonts w:hint="eastAsia"/>
          <w:lang w:eastAsia="ja-JP"/>
        </w:rPr>
      </w:pPr>
      <w:r>
        <w:rPr>
          <w:rFonts w:hint="eastAsia"/>
          <w:lang w:eastAsia="ja-JP"/>
        </w:rPr>
        <w:t>Syntax</w:t>
      </w:r>
    </w:p>
    <w:p w:rsidR="00C04933" w:rsidRPr="00B85249" w:rsidRDefault="00C04933" w:rsidP="00C04933">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proofErr w:type="spellStart"/>
            <w:r w:rsidRPr="003F17AE">
              <w:rPr>
                <w:rFonts w:ascii="Times New Roman" w:hAnsi="Times New Roman"/>
              </w:rPr>
              <w:t>sei_payload</w:t>
            </w:r>
            <w:proofErr w:type="spellEnd"/>
            <w:r w:rsidRPr="003F17AE">
              <w:rPr>
                <w:rFonts w:ascii="Times New Roman" w:hAnsi="Times New Roman"/>
              </w:rPr>
              <w:t xml:space="preserve">( </w:t>
            </w:r>
            <w:proofErr w:type="spellStart"/>
            <w:r w:rsidRPr="003F17AE">
              <w:rPr>
                <w:rFonts w:ascii="Times New Roman" w:hAnsi="Times New Roman"/>
              </w:rPr>
              <w:t>payloadType</w:t>
            </w:r>
            <w:proofErr w:type="spellEnd"/>
            <w:r w:rsidRPr="003F17AE">
              <w:rPr>
                <w:rFonts w:ascii="Times New Roman" w:hAnsi="Times New Roman"/>
              </w:rPr>
              <w:t xml:space="preserve">, </w:t>
            </w:r>
            <w:proofErr w:type="spellStart"/>
            <w:r w:rsidRPr="003F17AE">
              <w:rPr>
                <w:rFonts w:ascii="Times New Roman" w:hAnsi="Times New Roman"/>
              </w:rPr>
              <w:t>payloadSize</w:t>
            </w:r>
            <w:proofErr w:type="spellEnd"/>
            <w:r w:rsidRPr="003F17AE">
              <w:rPr>
                <w:rFonts w:ascii="Times New Roman" w:hAnsi="Times New Roman"/>
              </w:rPr>
              <w:t xml:space="preserve"> ) {</w:t>
            </w:r>
          </w:p>
        </w:tc>
        <w:tc>
          <w:tcPr>
            <w:tcW w:w="1157" w:type="dxa"/>
          </w:tcPr>
          <w:p w:rsidR="00497828" w:rsidRPr="003F17AE" w:rsidRDefault="00497828" w:rsidP="00D041C2">
            <w:pPr>
              <w:pStyle w:val="tableheading"/>
              <w:overflowPunct/>
              <w:autoSpaceDE/>
              <w:autoSpaceDN/>
              <w:adjustRightInd/>
              <w:jc w:val="left"/>
              <w:textAlignment w:val="auto"/>
              <w:rPr>
                <w:b w:val="0"/>
              </w:rPr>
            </w:pPr>
            <w:r w:rsidRPr="003F17AE">
              <w:t>Descriptor</w:t>
            </w:r>
          </w:p>
        </w:tc>
      </w:tr>
      <w:tr w:rsidR="00497828" w:rsidRPr="003F17AE" w:rsidTr="00D041C2">
        <w:trPr>
          <w:jc w:val="center"/>
        </w:trPr>
        <w:tc>
          <w:tcPr>
            <w:tcW w:w="6700" w:type="dxa"/>
          </w:tcPr>
          <w:p w:rsidR="00497828" w:rsidRPr="003F17AE" w:rsidRDefault="00497828" w:rsidP="00D041C2">
            <w:pPr>
              <w:pStyle w:val="tablesyntax"/>
              <w:rPr>
                <w:rFonts w:ascii="Times New Roman" w:hAnsi="Times New Roman"/>
              </w:rPr>
            </w:pPr>
            <w:r>
              <w:rPr>
                <w:rFonts w:ascii="Times New Roman" w:hAnsi="Times New Roman"/>
              </w:rPr>
              <w:tab/>
              <w:t>...</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0B7540" w:rsidTr="00D041C2">
        <w:trPr>
          <w:jc w:val="center"/>
        </w:trPr>
        <w:tc>
          <w:tcPr>
            <w:tcW w:w="6700" w:type="dxa"/>
          </w:tcPr>
          <w:p w:rsidR="00497828" w:rsidRPr="000B7540" w:rsidRDefault="00497828" w:rsidP="003E059F">
            <w:pPr>
              <w:pStyle w:val="tablesyntax"/>
              <w:rPr>
                <w:rFonts w:ascii="Times New Roman" w:hAnsi="Times New Roman"/>
                <w:highlight w:val="yellow"/>
              </w:rPr>
            </w:pPr>
            <w:r>
              <w:rPr>
                <w:rFonts w:ascii="Times New Roman" w:hAnsi="Times New Roman"/>
              </w:rPr>
              <w:tab/>
            </w:r>
            <w:r w:rsidRPr="000B7540">
              <w:rPr>
                <w:rFonts w:ascii="Times New Roman" w:hAnsi="Times New Roman"/>
                <w:highlight w:val="yellow"/>
              </w:rPr>
              <w:t xml:space="preserve">else if( </w:t>
            </w:r>
            <w:proofErr w:type="spellStart"/>
            <w:r w:rsidRPr="000B7540">
              <w:rPr>
                <w:rFonts w:ascii="Times New Roman" w:hAnsi="Times New Roman"/>
                <w:highlight w:val="yellow"/>
              </w:rPr>
              <w:t>payloadType</w:t>
            </w:r>
            <w:proofErr w:type="spellEnd"/>
            <w:r w:rsidRPr="000B7540">
              <w:rPr>
                <w:rFonts w:ascii="Times New Roman" w:hAnsi="Times New Roman"/>
                <w:highlight w:val="yellow"/>
              </w:rPr>
              <w:t xml:space="preserve">  = =  </w:t>
            </w:r>
            <w:r w:rsidR="003E059F">
              <w:rPr>
                <w:rFonts w:ascii="Times New Roman" w:eastAsiaTheme="minorEastAsia" w:hAnsi="Times New Roman" w:hint="eastAsia"/>
                <w:highlight w:val="yellow"/>
                <w:lang w:eastAsia="ja-JP"/>
              </w:rPr>
              <w:t>XXX</w:t>
            </w:r>
            <w:r w:rsidRPr="000B7540">
              <w:rPr>
                <w:rFonts w:ascii="Times New Roman" w:hAnsi="Times New Roman"/>
                <w:highlight w:val="yellow"/>
              </w:rPr>
              <w:t>)</w:t>
            </w:r>
          </w:p>
        </w:tc>
        <w:tc>
          <w:tcPr>
            <w:tcW w:w="1157" w:type="dxa"/>
          </w:tcPr>
          <w:p w:rsidR="00497828" w:rsidRPr="000B7540" w:rsidRDefault="00497828" w:rsidP="00D041C2">
            <w:pPr>
              <w:pStyle w:val="tableheading"/>
              <w:overflowPunct/>
              <w:autoSpaceDE/>
              <w:autoSpaceDN/>
              <w:adjustRightInd/>
              <w:jc w:val="left"/>
              <w:textAlignment w:val="auto"/>
              <w:rPr>
                <w:b w:val="0"/>
                <w:highlight w:val="yellow"/>
              </w:rPr>
            </w:pPr>
          </w:p>
        </w:tc>
      </w:tr>
      <w:tr w:rsidR="00497828" w:rsidRPr="003F17AE" w:rsidTr="00D041C2">
        <w:trPr>
          <w:jc w:val="center"/>
        </w:trPr>
        <w:tc>
          <w:tcPr>
            <w:tcW w:w="6700" w:type="dxa"/>
          </w:tcPr>
          <w:p w:rsidR="00497828" w:rsidRPr="003F17AE" w:rsidRDefault="00497828" w:rsidP="00A0579D">
            <w:pPr>
              <w:pStyle w:val="tablesyntax"/>
              <w:rPr>
                <w:rFonts w:ascii="Times New Roman" w:hAnsi="Times New Roman"/>
              </w:rPr>
            </w:pPr>
            <w:r w:rsidRPr="000B7540">
              <w:rPr>
                <w:rFonts w:ascii="Times New Roman" w:hAnsi="Times New Roman"/>
                <w:highlight w:val="yellow"/>
              </w:rPr>
              <w:tab/>
            </w:r>
            <w:r w:rsidRPr="000B7540">
              <w:rPr>
                <w:rFonts w:ascii="Times New Roman" w:hAnsi="Times New Roman"/>
                <w:highlight w:val="yellow"/>
              </w:rPr>
              <w:tab/>
            </w:r>
            <w:proofErr w:type="spellStart"/>
            <w:r w:rsidR="001038B7" w:rsidRPr="00831D6B">
              <w:rPr>
                <w:rFonts w:ascii="Times New Roman" w:eastAsia="ＭＳ 明朝" w:hAnsi="Times New Roman" w:hint="eastAsia"/>
                <w:highlight w:val="yellow"/>
                <w:lang w:eastAsia="ja-JP"/>
              </w:rPr>
              <w:t>chroma_sampling</w:t>
            </w:r>
            <w:r w:rsidR="001D45FE">
              <w:rPr>
                <w:rFonts w:ascii="Times New Roman" w:eastAsia="ＭＳ 明朝" w:hAnsi="Times New Roman" w:hint="eastAsia"/>
                <w:highlight w:val="yellow"/>
                <w:lang w:eastAsia="ja-JP"/>
              </w:rPr>
              <w:t>_filter</w:t>
            </w:r>
            <w:r w:rsidR="00D03BEA">
              <w:rPr>
                <w:rFonts w:ascii="Times New Roman" w:eastAsia="ＭＳ 明朝" w:hAnsi="Times New Roman" w:hint="eastAsia"/>
                <w:highlight w:val="yellow"/>
                <w:lang w:eastAsia="ja-JP"/>
              </w:rPr>
              <w:t>_hint</w:t>
            </w:r>
            <w:proofErr w:type="spellEnd"/>
            <w:r w:rsidRPr="000B7540">
              <w:rPr>
                <w:rFonts w:ascii="Times New Roman" w:hAnsi="Times New Roman"/>
                <w:highlight w:val="yellow"/>
              </w:rPr>
              <w:t xml:space="preserve">( </w:t>
            </w:r>
            <w:proofErr w:type="spellStart"/>
            <w:r w:rsidRPr="000B7540">
              <w:rPr>
                <w:rFonts w:ascii="Times New Roman" w:hAnsi="Times New Roman"/>
                <w:highlight w:val="yellow"/>
              </w:rPr>
              <w:t>payloadSize</w:t>
            </w:r>
            <w:proofErr w:type="spellEnd"/>
            <w:r w:rsidRPr="000B7540">
              <w:rPr>
                <w:rFonts w:ascii="Times New Roman" w:hAnsi="Times New Roman"/>
                <w:highlight w:val="yellow"/>
              </w:rPr>
              <w:t>)</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3F17AE" w:rsidTr="00D041C2">
        <w:trPr>
          <w:cantSplit/>
          <w:jc w:val="center"/>
        </w:trPr>
        <w:tc>
          <w:tcPr>
            <w:tcW w:w="6700" w:type="dxa"/>
          </w:tcPr>
          <w:p w:rsidR="00497828" w:rsidRPr="003F17AE" w:rsidRDefault="00497828" w:rsidP="00AC22A1">
            <w:pPr>
              <w:pStyle w:val="tablesyntax"/>
              <w:rPr>
                <w:rFonts w:ascii="Times New Roman" w:hAnsi="Times New Roman"/>
              </w:rPr>
            </w:pPr>
            <w:r w:rsidRPr="003F17AE">
              <w:rPr>
                <w:rFonts w:ascii="Times New Roman" w:hAnsi="Times New Roman"/>
              </w:rPr>
              <w:tab/>
            </w:r>
            <w:del w:id="72" w:author="Takeshi Chujoh" w:date="2013-01-15T16:49:00Z">
              <w:r w:rsidR="00967DAE" w:rsidDel="000D27DF">
                <w:rPr>
                  <w:rFonts w:ascii="Times New Roman" w:eastAsiaTheme="minorEastAsia" w:hAnsi="Times New Roman"/>
                  <w:lang w:eastAsia="ja-JP"/>
                </w:rPr>
                <w:delText>E</w:delText>
              </w:r>
            </w:del>
            <w:ins w:id="73" w:author="Takeshi Chujoh" w:date="2013-01-15T16:49:00Z">
              <w:r w:rsidR="000D27DF">
                <w:rPr>
                  <w:rFonts w:ascii="Times New Roman" w:eastAsiaTheme="minorEastAsia" w:hAnsi="Times New Roman" w:hint="eastAsia"/>
                  <w:lang w:eastAsia="ja-JP"/>
                </w:rPr>
                <w:t>e</w:t>
              </w:r>
            </w:ins>
            <w:r w:rsidRPr="003F17AE">
              <w:rPr>
                <w:rFonts w:ascii="Times New Roman" w:hAnsi="Times New Roman"/>
              </w:rPr>
              <w:t>lse</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rPr>
              <w:t>reserved_sei_message</w:t>
            </w:r>
            <w:proofErr w:type="spellEnd"/>
            <w:r w:rsidRPr="003F17AE">
              <w:rPr>
                <w:rFonts w:ascii="Times New Roman" w:hAnsi="Times New Roman"/>
              </w:rPr>
              <w:t xml:space="preserve">( </w:t>
            </w:r>
            <w:proofErr w:type="spellStart"/>
            <w:r w:rsidRPr="003F17AE">
              <w:rPr>
                <w:rFonts w:ascii="Times New Roman" w:hAnsi="Times New Roman"/>
              </w:rPr>
              <w:t>payloadSize</w:t>
            </w:r>
            <w:proofErr w:type="spellEnd"/>
            <w:r w:rsidRPr="003F17AE">
              <w:rPr>
                <w:rFonts w:ascii="Times New Roman" w:hAnsi="Times New Roman"/>
              </w:rPr>
              <w:t xml:space="preserve"> )</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ab/>
              <w:t>if( !</w:t>
            </w:r>
            <w:proofErr w:type="spellStart"/>
            <w:r w:rsidRPr="003F17AE">
              <w:rPr>
                <w:rFonts w:ascii="Times New Roman" w:hAnsi="Times New Roman"/>
              </w:rPr>
              <w:t>byte_aligned</w:t>
            </w:r>
            <w:proofErr w:type="spellEnd"/>
            <w:r w:rsidRPr="003F17AE">
              <w:rPr>
                <w:rFonts w:ascii="Times New Roman" w:hAnsi="Times New Roman"/>
              </w:rPr>
              <w:t>( ) ) {</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b/>
              </w:rPr>
              <w:t>bit_equal_to_one</w:t>
            </w:r>
            <w:proofErr w:type="spellEnd"/>
            <w:r w:rsidRPr="003F17AE">
              <w:rPr>
                <w:rFonts w:ascii="Times New Roman" w:hAnsi="Times New Roman"/>
              </w:rPr>
              <w:t xml:space="preserve"> /* equal to 1 */</w:t>
            </w:r>
          </w:p>
        </w:tc>
        <w:tc>
          <w:tcPr>
            <w:tcW w:w="1157" w:type="dxa"/>
          </w:tcPr>
          <w:p w:rsidR="00497828" w:rsidRPr="003F17AE" w:rsidRDefault="00497828" w:rsidP="00D041C2">
            <w:pPr>
              <w:pStyle w:val="tableheading"/>
              <w:overflowPunct/>
              <w:autoSpaceDE/>
              <w:autoSpaceDN/>
              <w:adjustRightInd/>
              <w:jc w:val="left"/>
              <w:textAlignment w:val="auto"/>
              <w:rPr>
                <w:b w:val="0"/>
              </w:rPr>
            </w:pPr>
            <w:r w:rsidRPr="003F17AE">
              <w:rPr>
                <w:b w:val="0"/>
              </w:rPr>
              <w:t>f(1)</w:t>
            </w: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ab/>
            </w:r>
            <w:r w:rsidRPr="003F17AE">
              <w:rPr>
                <w:rFonts w:ascii="Times New Roman" w:hAnsi="Times New Roman"/>
              </w:rPr>
              <w:tab/>
              <w:t>while( !</w:t>
            </w:r>
            <w:proofErr w:type="spellStart"/>
            <w:r w:rsidRPr="003F17AE">
              <w:rPr>
                <w:rFonts w:ascii="Times New Roman" w:hAnsi="Times New Roman"/>
              </w:rPr>
              <w:t>byte_aligned</w:t>
            </w:r>
            <w:proofErr w:type="spellEnd"/>
            <w:r w:rsidRPr="003F17AE">
              <w:rPr>
                <w:rFonts w:ascii="Times New Roman" w:hAnsi="Times New Roman"/>
              </w:rPr>
              <w:t>( ) )</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b/>
              </w:rPr>
              <w:t>bit_equal_to_zero</w:t>
            </w:r>
            <w:proofErr w:type="spellEnd"/>
            <w:r w:rsidRPr="003F17AE">
              <w:rPr>
                <w:rFonts w:ascii="Times New Roman" w:hAnsi="Times New Roman"/>
              </w:rPr>
              <w:t xml:space="preserve"> /* equal to 0 */</w:t>
            </w:r>
          </w:p>
        </w:tc>
        <w:tc>
          <w:tcPr>
            <w:tcW w:w="1157" w:type="dxa"/>
          </w:tcPr>
          <w:p w:rsidR="00497828" w:rsidRPr="003F17AE" w:rsidRDefault="00497828" w:rsidP="00D041C2">
            <w:pPr>
              <w:pStyle w:val="tableheading"/>
              <w:overflowPunct/>
              <w:autoSpaceDE/>
              <w:autoSpaceDN/>
              <w:adjustRightInd/>
              <w:jc w:val="left"/>
              <w:textAlignment w:val="auto"/>
              <w:rPr>
                <w:b w:val="0"/>
              </w:rPr>
            </w:pPr>
            <w:r w:rsidRPr="003F17AE">
              <w:rPr>
                <w:b w:val="0"/>
              </w:rPr>
              <w:t>f(1)</w:t>
            </w: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ab/>
              <w:t>}</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bl>
    <w:p w:rsidR="00BD6679" w:rsidRPr="00C04933" w:rsidRDefault="00BD6679" w:rsidP="00F46054">
      <w:pPr>
        <w:rPr>
          <w:szCs w:val="22"/>
          <w:lang w:eastAsia="ja-JP"/>
        </w:rPr>
      </w:pPr>
    </w:p>
    <w:p w:rsidR="00C04933" w:rsidRPr="00C04933" w:rsidRDefault="00C04933" w:rsidP="00C04933">
      <w:pPr>
        <w:pStyle w:val="2"/>
        <w:rPr>
          <w:rFonts w:hint="eastAsia"/>
          <w:lang w:eastAsia="ja-JP"/>
        </w:rPr>
      </w:pPr>
      <w:r>
        <w:rPr>
          <w:rFonts w:hint="eastAsia"/>
          <w:lang w:eastAsia="ja-JP"/>
        </w:rPr>
        <w:t>Semantics</w:t>
      </w:r>
    </w:p>
    <w:p w:rsidR="00C04933" w:rsidRPr="00B85249" w:rsidRDefault="00C04933" w:rsidP="00C04933">
      <w:pPr>
        <w:keepNext/>
      </w:pPr>
      <w:bookmarkStart w:id="74" w:name="_Toc342578513"/>
    </w:p>
    <w:p w:rsidR="009202C6" w:rsidRDefault="00C04933" w:rsidP="00A85E6B">
      <w:pPr>
        <w:pStyle w:val="a9"/>
        <w:spacing w:before="0" w:afterLines="50" w:after="120"/>
        <w:jc w:val="center"/>
        <w:rPr>
          <w:noProof/>
        </w:rPr>
      </w:pPr>
      <w:r w:rsidRPr="00943A5F">
        <w:rPr>
          <w:noProof/>
        </w:rPr>
        <w:t>Table </w:t>
      </w:r>
      <w:bookmarkStart w:id="75" w:name="PrefixSEIscope_Tbl"/>
      <w:r w:rsidRPr="00943A5F">
        <w:rPr>
          <w:noProof/>
        </w:rPr>
        <w:t>D</w:t>
      </w:r>
      <w:r w:rsidRPr="00943A5F">
        <w:rPr>
          <w:noProof/>
        </w:rPr>
        <w:noBreakHyphen/>
      </w:r>
      <w:bookmarkEnd w:id="75"/>
      <w:r>
        <w:rPr>
          <w:rFonts w:hint="eastAsia"/>
          <w:noProof/>
          <w:lang w:eastAsia="ja-JP"/>
        </w:rPr>
        <w:t>1</w:t>
      </w:r>
      <w:r w:rsidRPr="00943A5F">
        <w:rPr>
          <w:noProof/>
        </w:rPr>
        <w:t xml:space="preserve"> – </w:t>
      </w:r>
      <w:r w:rsidRPr="005C7DEC">
        <w:rPr>
          <w:noProof/>
        </w:rPr>
        <w:t>Persistence scope of prefix SEI messages (informative</w:t>
      </w:r>
      <w:r>
        <w:rPr>
          <w:noProof/>
        </w:rPr>
        <w:t>)</w:t>
      </w:r>
      <w:bookmarkEnd w:id="74"/>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C04933" w:rsidRPr="00943A5F" w:rsidTr="00653E75">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rsidR="00C04933" w:rsidRPr="00AA6A25" w:rsidRDefault="00C04933" w:rsidP="00653E75">
            <w:pPr>
              <w:pStyle w:val="tableheading"/>
              <w:numPr>
                <w:ilvl w:val="12"/>
                <w:numId w:val="0"/>
              </w:numPr>
              <w:spacing w:before="40" w:after="40"/>
              <w:jc w:val="center"/>
              <w:rPr>
                <w:b w:val="0"/>
                <w:noProof/>
                <w:lang w:eastAsia="ja-JP"/>
              </w:rPr>
            </w:pPr>
            <w:r w:rsidRPr="003C137F">
              <w:rPr>
                <w:noProof/>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rsidR="00C04933" w:rsidRPr="00AA6A25" w:rsidRDefault="00C04933" w:rsidP="00653E75">
            <w:pPr>
              <w:pStyle w:val="tableheading"/>
              <w:numPr>
                <w:ilvl w:val="12"/>
                <w:numId w:val="0"/>
              </w:numPr>
              <w:spacing w:before="40" w:after="40"/>
              <w:jc w:val="center"/>
              <w:rPr>
                <w:b w:val="0"/>
                <w:noProof/>
                <w:lang w:eastAsia="ja-JP"/>
              </w:rPr>
            </w:pPr>
            <w:r w:rsidRPr="003C137F">
              <w:rPr>
                <w:noProof/>
                <w:lang w:eastAsia="ja-JP"/>
              </w:rPr>
              <w:t>Persistence scope</w:t>
            </w:r>
          </w:p>
        </w:tc>
      </w:tr>
      <w:tr w:rsidR="00C04933" w:rsidRPr="00943A5F" w:rsidTr="00C04933">
        <w:trPr>
          <w:cantSplit/>
          <w:trHeight w:val="144"/>
          <w:jc w:val="center"/>
        </w:trPr>
        <w:tc>
          <w:tcPr>
            <w:tcW w:w="3464" w:type="dxa"/>
            <w:tcBorders>
              <w:left w:val="single" w:sz="6" w:space="0" w:color="auto"/>
              <w:right w:val="single" w:sz="6" w:space="0" w:color="auto"/>
            </w:tcBorders>
            <w:vAlign w:val="center"/>
          </w:tcPr>
          <w:p w:rsidR="00C04933" w:rsidRPr="00943A5F" w:rsidRDefault="00C04933" w:rsidP="00653E75">
            <w:pPr>
              <w:keepNext/>
              <w:spacing w:before="40" w:after="40"/>
              <w:jc w:val="center"/>
              <w:rPr>
                <w:noProof/>
              </w:rPr>
            </w:pPr>
            <w:r>
              <w:rPr>
                <w:noProof/>
              </w:rPr>
              <w:t>buffering period</w:t>
            </w:r>
          </w:p>
        </w:tc>
        <w:tc>
          <w:tcPr>
            <w:tcW w:w="5378" w:type="dxa"/>
            <w:tcBorders>
              <w:left w:val="single" w:sz="6" w:space="0" w:color="auto"/>
              <w:right w:val="single" w:sz="6" w:space="0" w:color="auto"/>
            </w:tcBorders>
            <w:vAlign w:val="center"/>
          </w:tcPr>
          <w:p w:rsidR="00C04933" w:rsidRPr="00943A5F" w:rsidRDefault="00C04933" w:rsidP="00653E75">
            <w:pPr>
              <w:pStyle w:val="tablecell"/>
              <w:numPr>
                <w:ilvl w:val="12"/>
                <w:numId w:val="0"/>
              </w:numPr>
              <w:spacing w:before="40" w:after="40"/>
              <w:jc w:val="center"/>
              <w:rPr>
                <w:noProof/>
              </w:rPr>
            </w:pPr>
            <w:r>
              <w:rPr>
                <w:noProof/>
              </w:rPr>
              <w:t>The remainder of the bitstream</w:t>
            </w:r>
          </w:p>
        </w:tc>
      </w:tr>
      <w:tr w:rsidR="00C04933" w:rsidRPr="00943A5F" w:rsidTr="00C04933">
        <w:trPr>
          <w:cantSplit/>
          <w:trHeight w:val="144"/>
          <w:jc w:val="center"/>
        </w:trPr>
        <w:tc>
          <w:tcPr>
            <w:tcW w:w="3464" w:type="dxa"/>
            <w:tcBorders>
              <w:left w:val="single" w:sz="6" w:space="0" w:color="auto"/>
              <w:right w:val="single" w:sz="6" w:space="0" w:color="auto"/>
            </w:tcBorders>
            <w:vAlign w:val="center"/>
          </w:tcPr>
          <w:p w:rsidR="00C04933" w:rsidRDefault="00C04933" w:rsidP="00653E75">
            <w:pPr>
              <w:keepNext/>
              <w:spacing w:before="40" w:after="40"/>
              <w:jc w:val="center"/>
              <w:rPr>
                <w:noProof/>
                <w:lang w:eastAsia="ja-JP"/>
              </w:rPr>
            </w:pPr>
            <w:r>
              <w:rPr>
                <w:noProof/>
                <w:lang w:eastAsia="ja-JP"/>
              </w:rPr>
              <w:t>…</w:t>
            </w:r>
          </w:p>
        </w:tc>
        <w:tc>
          <w:tcPr>
            <w:tcW w:w="5378" w:type="dxa"/>
            <w:tcBorders>
              <w:left w:val="single" w:sz="6" w:space="0" w:color="auto"/>
              <w:right w:val="single" w:sz="6" w:space="0" w:color="auto"/>
            </w:tcBorders>
            <w:vAlign w:val="center"/>
          </w:tcPr>
          <w:p w:rsidR="00C04933" w:rsidRDefault="00C04933" w:rsidP="00653E75">
            <w:pPr>
              <w:pStyle w:val="tablecell"/>
              <w:numPr>
                <w:ilvl w:val="12"/>
                <w:numId w:val="0"/>
              </w:numPr>
              <w:spacing w:before="40" w:after="40"/>
              <w:jc w:val="center"/>
              <w:rPr>
                <w:noProof/>
                <w:lang w:eastAsia="ja-JP"/>
              </w:rPr>
            </w:pPr>
            <w:r>
              <w:rPr>
                <w:noProof/>
                <w:lang w:eastAsia="ja-JP"/>
              </w:rPr>
              <w:t>…</w:t>
            </w:r>
          </w:p>
        </w:tc>
      </w:tr>
      <w:tr w:rsidR="00C04933" w:rsidRPr="00943A5F" w:rsidTr="00653E75">
        <w:trPr>
          <w:cantSplit/>
          <w:trHeight w:val="144"/>
          <w:jc w:val="center"/>
        </w:trPr>
        <w:tc>
          <w:tcPr>
            <w:tcW w:w="3464" w:type="dxa"/>
            <w:tcBorders>
              <w:left w:val="single" w:sz="6" w:space="0" w:color="auto"/>
              <w:bottom w:val="single" w:sz="6" w:space="0" w:color="auto"/>
              <w:right w:val="single" w:sz="6" w:space="0" w:color="auto"/>
            </w:tcBorders>
            <w:vAlign w:val="center"/>
          </w:tcPr>
          <w:p w:rsidR="00C04933" w:rsidRPr="003A3D10" w:rsidRDefault="00C04933" w:rsidP="00A36DBB">
            <w:pPr>
              <w:keepNext/>
              <w:spacing w:before="40" w:after="40"/>
              <w:jc w:val="center"/>
              <w:rPr>
                <w:noProof/>
                <w:highlight w:val="yellow"/>
                <w:lang w:eastAsia="ja-JP"/>
              </w:rPr>
            </w:pPr>
            <w:r w:rsidRPr="003A3D10">
              <w:rPr>
                <w:rFonts w:hint="eastAsia"/>
                <w:noProof/>
                <w:highlight w:val="yellow"/>
                <w:lang w:eastAsia="ja-JP"/>
              </w:rPr>
              <w:t>c</w:t>
            </w:r>
            <w:r w:rsidR="00A36DBB" w:rsidRPr="003A3D10">
              <w:rPr>
                <w:rFonts w:hint="eastAsia"/>
                <w:noProof/>
                <w:highlight w:val="yellow"/>
                <w:lang w:eastAsia="ja-JP"/>
              </w:rPr>
              <w:t xml:space="preserve">hroma sampling filter </w:t>
            </w:r>
            <w:r w:rsidRPr="003A3D10">
              <w:rPr>
                <w:rFonts w:hint="eastAsia"/>
                <w:noProof/>
                <w:highlight w:val="yellow"/>
                <w:lang w:eastAsia="ja-JP"/>
              </w:rPr>
              <w:t>hint</w:t>
            </w:r>
          </w:p>
        </w:tc>
        <w:tc>
          <w:tcPr>
            <w:tcW w:w="5378" w:type="dxa"/>
            <w:tcBorders>
              <w:left w:val="single" w:sz="6" w:space="0" w:color="auto"/>
              <w:bottom w:val="single" w:sz="6" w:space="0" w:color="auto"/>
              <w:right w:val="single" w:sz="6" w:space="0" w:color="auto"/>
            </w:tcBorders>
            <w:vAlign w:val="center"/>
          </w:tcPr>
          <w:p w:rsidR="00C04933" w:rsidRPr="003A3D10" w:rsidRDefault="00C04933" w:rsidP="00653E75">
            <w:pPr>
              <w:pStyle w:val="tablecell"/>
              <w:numPr>
                <w:ilvl w:val="12"/>
                <w:numId w:val="0"/>
              </w:numPr>
              <w:spacing w:before="40" w:after="40"/>
              <w:jc w:val="center"/>
              <w:rPr>
                <w:noProof/>
                <w:highlight w:val="yellow"/>
                <w:lang w:eastAsia="ja-JP"/>
              </w:rPr>
            </w:pPr>
            <w:r w:rsidRPr="003A3D10">
              <w:rPr>
                <w:noProof/>
                <w:highlight w:val="yellow"/>
              </w:rPr>
              <w:t>The remainder of the bitstream</w:t>
            </w:r>
          </w:p>
        </w:tc>
      </w:tr>
    </w:tbl>
    <w:p w:rsidR="00C04933" w:rsidRPr="00A36DBB" w:rsidRDefault="00C04933" w:rsidP="00C04933">
      <w:pPr>
        <w:rPr>
          <w:lang w:eastAsia="ja-JP"/>
        </w:rPr>
      </w:pPr>
    </w:p>
    <w:p w:rsidR="00AC2C77" w:rsidRDefault="00D450A2" w:rsidP="00D450A2">
      <w:pPr>
        <w:pStyle w:val="3"/>
        <w:numPr>
          <w:ilvl w:val="0"/>
          <w:numId w:val="0"/>
        </w:numPr>
        <w:ind w:left="720" w:hanging="720"/>
      </w:pPr>
      <w:r>
        <w:rPr>
          <w:rFonts w:hint="eastAsia"/>
          <w:lang w:eastAsia="ja-JP"/>
        </w:rPr>
        <w:lastRenderedPageBreak/>
        <w:t>D.1.</w:t>
      </w:r>
      <w:r w:rsidRPr="00D450A2">
        <w:rPr>
          <w:rFonts w:hint="eastAsia"/>
          <w:highlight w:val="yellow"/>
          <w:lang w:eastAsia="ja-JP"/>
        </w:rPr>
        <w:t>X</w:t>
      </w:r>
      <w:r>
        <w:rPr>
          <w:rFonts w:hint="eastAsia"/>
          <w:lang w:eastAsia="ja-JP"/>
        </w:rPr>
        <w:tab/>
        <w:t>Chroma sampling filter hint SEI syntax</w:t>
      </w:r>
    </w:p>
    <w:p w:rsidR="008B2BAD" w:rsidRPr="00B85249" w:rsidRDefault="008B2BAD" w:rsidP="008B2BAD">
      <w:pPr>
        <w:keepNext/>
      </w:pPr>
    </w:p>
    <w:tbl>
      <w:tblPr>
        <w:tblW w:w="0" w:type="auto"/>
        <w:jc w:val="center"/>
        <w:tblBorders>
          <w:top w:val="single" w:sz="6"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700"/>
        <w:gridCol w:w="1157"/>
      </w:tblGrid>
      <w:tr w:rsidR="008B2BAD" w:rsidRPr="00C04933" w:rsidTr="00653E75">
        <w:trPr>
          <w:cantSplit/>
          <w:jc w:val="center"/>
        </w:trPr>
        <w:tc>
          <w:tcPr>
            <w:tcW w:w="6700" w:type="dxa"/>
          </w:tcPr>
          <w:p w:rsidR="008B2BAD" w:rsidRPr="007968F9" w:rsidRDefault="008B2BAD" w:rsidP="00653E75">
            <w:pPr>
              <w:pStyle w:val="tablecell"/>
              <w:tabs>
                <w:tab w:val="left" w:pos="215"/>
                <w:tab w:val="left" w:pos="431"/>
                <w:tab w:val="left" w:pos="646"/>
                <w:tab w:val="left" w:pos="862"/>
                <w:tab w:val="left" w:pos="1077"/>
                <w:tab w:val="left" w:pos="1298"/>
                <w:tab w:val="left" w:pos="1514"/>
                <w:tab w:val="left" w:pos="1729"/>
                <w:tab w:val="left" w:pos="1945"/>
                <w:tab w:val="left" w:pos="2160"/>
              </w:tabs>
              <w:rPr>
                <w:highlight w:val="yellow"/>
              </w:rPr>
            </w:pPr>
            <w:proofErr w:type="spellStart"/>
            <w:r w:rsidRPr="007968F9">
              <w:rPr>
                <w:rFonts w:hint="eastAsia"/>
                <w:highlight w:val="yellow"/>
                <w:lang w:eastAsia="ja-JP"/>
              </w:rPr>
              <w:t>chroma_sampling_filter_hint</w:t>
            </w:r>
            <w:proofErr w:type="spellEnd"/>
            <w:r w:rsidRPr="007968F9">
              <w:rPr>
                <w:highlight w:val="yellow"/>
              </w:rPr>
              <w:t xml:space="preserve">( </w:t>
            </w:r>
            <w:proofErr w:type="spellStart"/>
            <w:r w:rsidRPr="007968F9">
              <w:rPr>
                <w:highlight w:val="yellow"/>
              </w:rPr>
              <w:t>payloadSize</w:t>
            </w:r>
            <w:proofErr w:type="spellEnd"/>
            <w:r w:rsidRPr="007968F9">
              <w:rPr>
                <w:highlight w:val="yellow"/>
              </w:rPr>
              <w:t xml:space="preserve"> ) {</w:t>
            </w:r>
          </w:p>
        </w:tc>
        <w:tc>
          <w:tcPr>
            <w:tcW w:w="1157" w:type="dxa"/>
          </w:tcPr>
          <w:p w:rsidR="008B2BAD" w:rsidRPr="007968F9" w:rsidRDefault="008B2BAD" w:rsidP="00653E75">
            <w:pPr>
              <w:pStyle w:val="tablecell"/>
              <w:rPr>
                <w:b/>
                <w:bCs/>
                <w:highlight w:val="yellow"/>
              </w:rPr>
            </w:pPr>
            <w:r w:rsidRPr="007968F9">
              <w:rPr>
                <w:b/>
                <w:bCs/>
                <w:highlight w:val="yellow"/>
              </w:rPr>
              <w:t>Descriptor</w:t>
            </w:r>
          </w:p>
        </w:tc>
      </w:tr>
      <w:tr w:rsidR="008B2BAD" w:rsidRPr="00C04933" w:rsidTr="00653E75">
        <w:trPr>
          <w:cantSplit/>
          <w:jc w:val="center"/>
        </w:trPr>
        <w:tc>
          <w:tcPr>
            <w:tcW w:w="6700" w:type="dxa"/>
          </w:tcPr>
          <w:p w:rsidR="008B2BAD" w:rsidRPr="007968F9" w:rsidRDefault="008B2BAD" w:rsidP="008B2BAD">
            <w:pPr>
              <w:pStyle w:val="tablesyntax"/>
              <w:rPr>
                <w:rFonts w:eastAsiaTheme="minorEastAsia"/>
                <w:b/>
                <w:highlight w:val="yellow"/>
                <w:lang w:eastAsia="ja-JP"/>
              </w:rPr>
            </w:pPr>
            <w:r w:rsidRPr="007968F9">
              <w:rPr>
                <w:highlight w:val="yellow"/>
              </w:rPr>
              <w:tab/>
            </w:r>
            <w:proofErr w:type="spellStart"/>
            <w:r w:rsidRPr="007968F9">
              <w:rPr>
                <w:rFonts w:eastAsiaTheme="minorEastAsia" w:hint="eastAsia"/>
                <w:b/>
                <w:highlight w:val="yellow"/>
                <w:lang w:eastAsia="ja-JP"/>
              </w:rPr>
              <w:t>target_format_idc</w:t>
            </w:r>
            <w:proofErr w:type="spellEnd"/>
          </w:p>
        </w:tc>
        <w:tc>
          <w:tcPr>
            <w:tcW w:w="1157" w:type="dxa"/>
          </w:tcPr>
          <w:p w:rsidR="008B2BAD" w:rsidRPr="007968F9" w:rsidRDefault="008B2BAD" w:rsidP="00653E75">
            <w:pPr>
              <w:pStyle w:val="tablecell"/>
              <w:rPr>
                <w:highlight w:val="yellow"/>
              </w:rPr>
            </w:pPr>
            <w:proofErr w:type="spellStart"/>
            <w:r w:rsidRPr="007968F9">
              <w:rPr>
                <w:highlight w:val="yellow"/>
              </w:rPr>
              <w:t>ue</w:t>
            </w:r>
            <w:proofErr w:type="spellEnd"/>
            <w:r w:rsidRPr="007968F9">
              <w:rPr>
                <w:highlight w:val="yellow"/>
              </w:rPr>
              <w:t>(v)</w:t>
            </w:r>
          </w:p>
        </w:tc>
      </w:tr>
      <w:tr w:rsidR="00930270" w:rsidRPr="00666179" w:rsidTr="00666179">
        <w:trPr>
          <w:cantSplit/>
          <w:jc w:val="center"/>
        </w:trPr>
        <w:tc>
          <w:tcPr>
            <w:tcW w:w="6700" w:type="dxa"/>
          </w:tcPr>
          <w:p w:rsidR="00A76489" w:rsidRDefault="00930270">
            <w:pPr>
              <w:pStyle w:val="tablesyntax"/>
              <w:rPr>
                <w:rFonts w:eastAsiaTheme="minorEastAsia"/>
                <w:b/>
                <w:highlight w:val="yellow"/>
                <w:lang w:eastAsia="ja-JP"/>
              </w:rPr>
            </w:pPr>
            <w:r>
              <w:rPr>
                <w:rFonts w:eastAsiaTheme="minorEastAsia" w:hint="eastAsia"/>
                <w:highlight w:val="yellow"/>
                <w:lang w:eastAsia="ja-JP"/>
              </w:rPr>
              <w:tab/>
            </w:r>
            <w:proofErr w:type="spellStart"/>
            <w:r w:rsidR="002D385C" w:rsidRPr="002D385C">
              <w:rPr>
                <w:rFonts w:eastAsiaTheme="minorEastAsia"/>
                <w:b/>
                <w:highlight w:val="yellow"/>
                <w:lang w:eastAsia="ja-JP"/>
              </w:rPr>
              <w:t>perfect_reconstruction_flag</w:t>
            </w:r>
            <w:proofErr w:type="spellEnd"/>
          </w:p>
        </w:tc>
        <w:tc>
          <w:tcPr>
            <w:tcW w:w="1157" w:type="dxa"/>
          </w:tcPr>
          <w:p w:rsidR="00930270" w:rsidRPr="007968F9" w:rsidRDefault="00930270" w:rsidP="00666179">
            <w:pPr>
              <w:pStyle w:val="tablecell"/>
              <w:rPr>
                <w:highlight w:val="yellow"/>
                <w:lang w:eastAsia="ja-JP"/>
              </w:rPr>
            </w:pPr>
            <w:r>
              <w:rPr>
                <w:rFonts w:hint="eastAsia"/>
                <w:highlight w:val="yellow"/>
                <w:lang w:eastAsia="ja-JP"/>
              </w:rPr>
              <w:t>u(1)</w:t>
            </w:r>
          </w:p>
        </w:tc>
      </w:tr>
      <w:tr w:rsidR="00666179" w:rsidRPr="00666179" w:rsidTr="00666179">
        <w:trPr>
          <w:cantSplit/>
          <w:jc w:val="center"/>
        </w:trPr>
        <w:tc>
          <w:tcPr>
            <w:tcW w:w="6700" w:type="dxa"/>
          </w:tcPr>
          <w:p w:rsidR="00666179" w:rsidRPr="007968F9" w:rsidRDefault="00666179" w:rsidP="007968F9">
            <w:pPr>
              <w:pStyle w:val="tablesyntax"/>
              <w:rPr>
                <w:rFonts w:eastAsiaTheme="minorEastAsia"/>
                <w:highlight w:val="yellow"/>
                <w:lang w:eastAsia="ja-JP"/>
              </w:rPr>
            </w:pPr>
            <w:r w:rsidRPr="007968F9">
              <w:rPr>
                <w:highlight w:val="yellow"/>
              </w:rPr>
              <w:tab/>
            </w:r>
            <w:r w:rsidRPr="007968F9">
              <w:rPr>
                <w:rFonts w:eastAsiaTheme="minorEastAsia"/>
                <w:highlight w:val="yellow"/>
                <w:lang w:eastAsia="ja-JP"/>
              </w:rPr>
              <w:t>if(</w:t>
            </w:r>
            <w:r w:rsidR="00450D8D" w:rsidRPr="007968F9">
              <w:rPr>
                <w:rFonts w:eastAsiaTheme="minorEastAsia" w:hint="eastAsia"/>
                <w:highlight w:val="yellow"/>
                <w:lang w:eastAsia="ja-JP"/>
              </w:rPr>
              <w:t xml:space="preserve"> </w:t>
            </w:r>
            <w:proofErr w:type="spellStart"/>
            <w:r w:rsidRPr="007968F9">
              <w:rPr>
                <w:rFonts w:eastAsiaTheme="minorEastAsia"/>
                <w:highlight w:val="yellow"/>
                <w:lang w:eastAsia="ja-JP"/>
              </w:rPr>
              <w:t>ver</w:t>
            </w:r>
            <w:r w:rsidR="007968F9" w:rsidRPr="007968F9">
              <w:rPr>
                <w:rFonts w:eastAsiaTheme="minorEastAsia" w:hint="eastAsia"/>
                <w:highlight w:val="yellow"/>
                <w:lang w:eastAsia="ja-JP"/>
              </w:rPr>
              <w:t>_</w:t>
            </w:r>
            <w:r w:rsidRPr="007968F9">
              <w:rPr>
                <w:rFonts w:eastAsiaTheme="minorEastAsia"/>
                <w:highlight w:val="yellow"/>
                <w:lang w:eastAsia="ja-JP"/>
              </w:rPr>
              <w:t>chroma_filter_idc</w:t>
            </w:r>
            <w:proofErr w:type="spellEnd"/>
            <w:r w:rsidRPr="007968F9">
              <w:rPr>
                <w:rFonts w:eastAsiaTheme="minorEastAsia" w:hint="eastAsia"/>
                <w:highlight w:val="yellow"/>
                <w:lang w:eastAsia="ja-JP"/>
              </w:rPr>
              <w:t xml:space="preserve"> == 1 ) {</w:t>
            </w:r>
          </w:p>
        </w:tc>
        <w:tc>
          <w:tcPr>
            <w:tcW w:w="1157" w:type="dxa"/>
          </w:tcPr>
          <w:p w:rsidR="00666179" w:rsidRPr="007968F9" w:rsidRDefault="00666179" w:rsidP="00666179">
            <w:pPr>
              <w:pStyle w:val="tablecell"/>
              <w:rPr>
                <w:highlight w:val="yellow"/>
                <w:lang w:eastAsia="ja-JP"/>
              </w:rPr>
            </w:pPr>
          </w:p>
        </w:tc>
      </w:tr>
      <w:tr w:rsidR="00666179" w:rsidRPr="00666179" w:rsidTr="00666179">
        <w:trPr>
          <w:cantSplit/>
          <w:jc w:val="center"/>
        </w:trPr>
        <w:tc>
          <w:tcPr>
            <w:tcW w:w="6700" w:type="dxa"/>
          </w:tcPr>
          <w:p w:rsidR="00666179" w:rsidRPr="007968F9" w:rsidRDefault="00666179" w:rsidP="00666179">
            <w:pPr>
              <w:pStyle w:val="tablesyntax"/>
              <w:rPr>
                <w:rFonts w:eastAsiaTheme="minorEastAsia"/>
                <w:b/>
                <w:highlight w:val="yellow"/>
                <w:lang w:eastAsia="ja-JP"/>
              </w:rPr>
            </w:pPr>
            <w:r w:rsidRPr="007968F9">
              <w:rPr>
                <w:highlight w:val="yellow"/>
              </w:rPr>
              <w:tab/>
            </w:r>
            <w:r w:rsidRPr="007968F9">
              <w:rPr>
                <w:highlight w:val="yellow"/>
              </w:rPr>
              <w:tab/>
            </w:r>
            <w:proofErr w:type="spellStart"/>
            <w:r w:rsidRPr="007968F9">
              <w:rPr>
                <w:rFonts w:eastAsiaTheme="minorEastAsia" w:hint="eastAsia"/>
                <w:b/>
                <w:highlight w:val="yellow"/>
                <w:lang w:eastAsia="ja-JP"/>
              </w:rPr>
              <w:t>num_vertical_filters</w:t>
            </w:r>
            <w:proofErr w:type="spellEnd"/>
          </w:p>
        </w:tc>
        <w:tc>
          <w:tcPr>
            <w:tcW w:w="1157" w:type="dxa"/>
          </w:tcPr>
          <w:p w:rsidR="00666179" w:rsidRPr="007968F9" w:rsidRDefault="00666179" w:rsidP="00666179">
            <w:pPr>
              <w:pStyle w:val="tablecell"/>
              <w:rPr>
                <w:highlight w:val="yellow"/>
                <w:lang w:eastAsia="ja-JP"/>
              </w:rPr>
            </w:pPr>
            <w:proofErr w:type="spellStart"/>
            <w:r w:rsidRPr="007968F9">
              <w:rPr>
                <w:rFonts w:hint="eastAsia"/>
                <w:highlight w:val="yellow"/>
                <w:lang w:eastAsia="ja-JP"/>
              </w:rPr>
              <w:t>ue</w:t>
            </w:r>
            <w:proofErr w:type="spellEnd"/>
            <w:r w:rsidRPr="007968F9">
              <w:rPr>
                <w:rFonts w:hint="eastAsia"/>
                <w:highlight w:val="yellow"/>
                <w:lang w:eastAsia="ja-JP"/>
              </w:rPr>
              <w:t>(v)</w:t>
            </w:r>
          </w:p>
        </w:tc>
      </w:tr>
      <w:tr w:rsidR="00666179" w:rsidRPr="00666179" w:rsidTr="00666179">
        <w:trPr>
          <w:cantSplit/>
          <w:jc w:val="center"/>
        </w:trPr>
        <w:tc>
          <w:tcPr>
            <w:tcW w:w="6700" w:type="dxa"/>
          </w:tcPr>
          <w:p w:rsidR="00666179" w:rsidRPr="007968F9" w:rsidRDefault="00666179" w:rsidP="00794B19">
            <w:pPr>
              <w:pStyle w:val="tablesyntax"/>
              <w:rPr>
                <w:rFonts w:eastAsiaTheme="minorEastAsia"/>
                <w:highlight w:val="yellow"/>
                <w:lang w:eastAsia="ja-JP"/>
              </w:rPr>
            </w:pPr>
            <w:r w:rsidRPr="007968F9">
              <w:rPr>
                <w:highlight w:val="yellow"/>
              </w:rPr>
              <w:tab/>
            </w:r>
            <w:r w:rsidRPr="007968F9">
              <w:rPr>
                <w:highlight w:val="yellow"/>
              </w:rPr>
              <w:tab/>
            </w:r>
            <w:proofErr w:type="spellStart"/>
            <w:r w:rsidRPr="007968F9">
              <w:rPr>
                <w:rFonts w:eastAsiaTheme="minorEastAsia" w:hint="eastAsia"/>
                <w:highlight w:val="yellow"/>
                <w:lang w:eastAsia="ja-JP"/>
              </w:rPr>
              <w:t>NumVer</w:t>
            </w:r>
            <w:del w:id="76" w:author="Takeshi Chujoh" w:date="2013-01-15T17:19:00Z">
              <w:r w:rsidRPr="007968F9" w:rsidDel="00794B19">
                <w:rPr>
                  <w:rFonts w:eastAsiaTheme="minorEastAsia" w:hint="eastAsia"/>
                  <w:highlight w:val="yellow"/>
                  <w:lang w:eastAsia="ja-JP"/>
                </w:rPr>
                <w:delText>t</w:delText>
              </w:r>
            </w:del>
            <w:r w:rsidRPr="007968F9">
              <w:rPr>
                <w:rFonts w:eastAsiaTheme="minorEastAsia" w:hint="eastAsia"/>
                <w:highlight w:val="yellow"/>
                <w:lang w:eastAsia="ja-JP"/>
              </w:rPr>
              <w:t>Filters</w:t>
            </w:r>
            <w:proofErr w:type="spellEnd"/>
            <w:r w:rsidRPr="007968F9">
              <w:rPr>
                <w:rFonts w:eastAsiaTheme="minorEastAsia" w:hint="eastAsia"/>
                <w:highlight w:val="yellow"/>
                <w:lang w:eastAsia="ja-JP"/>
              </w:rPr>
              <w:t xml:space="preserve"> = </w:t>
            </w:r>
            <w:proofErr w:type="spellStart"/>
            <w:r w:rsidRPr="007968F9">
              <w:rPr>
                <w:rFonts w:eastAsiaTheme="minorEastAsia" w:hint="eastAsia"/>
                <w:highlight w:val="yellow"/>
                <w:lang w:eastAsia="ja-JP"/>
              </w:rPr>
              <w:t>num_vertical_filters</w:t>
            </w:r>
            <w:proofErr w:type="spellEnd"/>
          </w:p>
        </w:tc>
        <w:tc>
          <w:tcPr>
            <w:tcW w:w="1157" w:type="dxa"/>
          </w:tcPr>
          <w:p w:rsidR="00666179" w:rsidRPr="007968F9" w:rsidRDefault="00666179" w:rsidP="00666179">
            <w:pPr>
              <w:pStyle w:val="tablecell"/>
              <w:rPr>
                <w:highlight w:val="yellow"/>
                <w:lang w:eastAsia="ja-JP"/>
              </w:rPr>
            </w:pPr>
          </w:p>
        </w:tc>
      </w:tr>
      <w:tr w:rsidR="008B2BAD" w:rsidRPr="00C04933" w:rsidTr="00653E75">
        <w:trPr>
          <w:cantSplit/>
          <w:jc w:val="center"/>
        </w:trPr>
        <w:tc>
          <w:tcPr>
            <w:tcW w:w="6700" w:type="dxa"/>
          </w:tcPr>
          <w:p w:rsidR="008B2BAD" w:rsidRPr="007968F9" w:rsidRDefault="008B2BAD" w:rsidP="00794B19">
            <w:pPr>
              <w:pStyle w:val="tablesyntax"/>
              <w:rPr>
                <w:rFonts w:eastAsiaTheme="minorEastAsia"/>
                <w:b/>
                <w:highlight w:val="yellow"/>
                <w:lang w:eastAsia="ja-JP"/>
              </w:rPr>
            </w:pPr>
            <w:r w:rsidRPr="007968F9">
              <w:rPr>
                <w:highlight w:val="yellow"/>
              </w:rPr>
              <w:tab/>
            </w:r>
            <w:r w:rsidR="00666179" w:rsidRPr="007968F9">
              <w:rPr>
                <w:rFonts w:eastAsiaTheme="minorEastAsia" w:hint="eastAsia"/>
                <w:highlight w:val="yellow"/>
                <w:lang w:eastAsia="ja-JP"/>
              </w:rPr>
              <w:tab/>
            </w:r>
            <w:r w:rsidR="00E24B2A" w:rsidRPr="007968F9">
              <w:rPr>
                <w:rFonts w:eastAsiaTheme="minorEastAsia" w:hint="eastAsia"/>
                <w:highlight w:val="yellow"/>
                <w:lang w:eastAsia="ja-JP"/>
              </w:rPr>
              <w:t xml:space="preserve">if( </w:t>
            </w:r>
            <w:proofErr w:type="spellStart"/>
            <w:r w:rsidR="00E24B2A" w:rsidRPr="007968F9">
              <w:rPr>
                <w:rFonts w:eastAsiaTheme="minorEastAsia" w:hint="eastAsia"/>
                <w:highlight w:val="yellow"/>
                <w:lang w:eastAsia="ja-JP"/>
              </w:rPr>
              <w:t>NumVer</w:t>
            </w:r>
            <w:del w:id="77" w:author="Takeshi Chujoh" w:date="2013-01-15T17:19:00Z">
              <w:r w:rsidR="00E24B2A" w:rsidRPr="007968F9" w:rsidDel="00794B19">
                <w:rPr>
                  <w:rFonts w:eastAsiaTheme="minorEastAsia" w:hint="eastAsia"/>
                  <w:highlight w:val="yellow"/>
                  <w:lang w:eastAsia="ja-JP"/>
                </w:rPr>
                <w:delText>t</w:delText>
              </w:r>
            </w:del>
            <w:r w:rsidR="00E24B2A" w:rsidRPr="007968F9">
              <w:rPr>
                <w:rFonts w:eastAsiaTheme="minorEastAsia" w:hint="eastAsia"/>
                <w:highlight w:val="yellow"/>
                <w:lang w:eastAsia="ja-JP"/>
              </w:rPr>
              <w:t>Filters</w:t>
            </w:r>
            <w:proofErr w:type="spellEnd"/>
            <w:r w:rsidR="00E24B2A" w:rsidRPr="007968F9">
              <w:rPr>
                <w:rFonts w:eastAsiaTheme="minorEastAsia" w:hint="eastAsia"/>
                <w:highlight w:val="yellow"/>
                <w:lang w:eastAsia="ja-JP"/>
              </w:rPr>
              <w:t xml:space="preserve"> &gt; 0 )</w:t>
            </w:r>
          </w:p>
        </w:tc>
        <w:tc>
          <w:tcPr>
            <w:tcW w:w="1157" w:type="dxa"/>
          </w:tcPr>
          <w:p w:rsidR="008B2BAD" w:rsidRPr="007968F9" w:rsidRDefault="008B2BAD" w:rsidP="00653E75">
            <w:pPr>
              <w:pStyle w:val="tablecell"/>
              <w:rPr>
                <w:highlight w:val="yellow"/>
              </w:rPr>
            </w:pPr>
          </w:p>
        </w:tc>
      </w:tr>
      <w:tr w:rsidR="00E24B2A" w:rsidRPr="00C04933" w:rsidTr="00653E75">
        <w:trPr>
          <w:cantSplit/>
          <w:jc w:val="center"/>
        </w:trPr>
        <w:tc>
          <w:tcPr>
            <w:tcW w:w="6700" w:type="dxa"/>
          </w:tcPr>
          <w:p w:rsidR="00E24B2A" w:rsidRPr="007968F9" w:rsidRDefault="00E24B2A" w:rsidP="00794B19">
            <w:pPr>
              <w:pStyle w:val="tablesyntax"/>
              <w:rPr>
                <w:rFonts w:eastAsiaTheme="minorEastAsia"/>
                <w:highlight w:val="yellow"/>
                <w:lang w:eastAsia="ja-JP"/>
              </w:rPr>
            </w:pPr>
            <w:r w:rsidRPr="007968F9">
              <w:rPr>
                <w:highlight w:val="yellow"/>
              </w:rPr>
              <w:tab/>
            </w:r>
            <w:r w:rsidRPr="007968F9">
              <w:rPr>
                <w:highlight w:val="yellow"/>
              </w:rPr>
              <w:tab/>
            </w:r>
            <w:r w:rsidR="00666179" w:rsidRPr="007968F9">
              <w:rPr>
                <w:rFonts w:eastAsiaTheme="minorEastAsia" w:hint="eastAsia"/>
                <w:highlight w:val="yellow"/>
                <w:lang w:eastAsia="ja-JP"/>
              </w:rPr>
              <w:tab/>
            </w:r>
            <w:r w:rsidRPr="007968F9">
              <w:rPr>
                <w:rFonts w:eastAsiaTheme="minorEastAsia" w:hint="eastAsia"/>
                <w:highlight w:val="yellow"/>
                <w:lang w:eastAsia="ja-JP"/>
              </w:rPr>
              <w:t>for</w:t>
            </w:r>
            <w:r w:rsidRPr="007968F9">
              <w:rPr>
                <w:rFonts w:hint="eastAsia"/>
                <w:highlight w:val="yellow"/>
              </w:rPr>
              <w:t xml:space="preserve">( </w:t>
            </w:r>
            <w:proofErr w:type="spellStart"/>
            <w:r w:rsidRPr="007968F9">
              <w:rPr>
                <w:rFonts w:hint="eastAsia"/>
                <w:highlight w:val="yellow"/>
              </w:rPr>
              <w:t>i</w:t>
            </w:r>
            <w:proofErr w:type="spellEnd"/>
            <w:r w:rsidRPr="007968F9">
              <w:rPr>
                <w:rFonts w:hint="eastAsia"/>
                <w:highlight w:val="yellow"/>
              </w:rPr>
              <w:t xml:space="preserve">=0; </w:t>
            </w:r>
            <w:proofErr w:type="spellStart"/>
            <w:r w:rsidRPr="007968F9">
              <w:rPr>
                <w:rFonts w:eastAsiaTheme="minorEastAsia" w:hint="eastAsia"/>
                <w:highlight w:val="yellow"/>
                <w:lang w:eastAsia="ja-JP"/>
              </w:rPr>
              <w:t>i</w:t>
            </w:r>
            <w:proofErr w:type="spellEnd"/>
            <w:r w:rsidRPr="007968F9">
              <w:rPr>
                <w:rFonts w:eastAsiaTheme="minorEastAsia" w:hint="eastAsia"/>
                <w:highlight w:val="yellow"/>
                <w:lang w:eastAsia="ja-JP"/>
              </w:rPr>
              <w:t xml:space="preserve"> &lt; </w:t>
            </w:r>
            <w:proofErr w:type="spellStart"/>
            <w:r w:rsidRPr="007968F9">
              <w:rPr>
                <w:rFonts w:eastAsiaTheme="minorEastAsia" w:hint="eastAsia"/>
                <w:highlight w:val="yellow"/>
                <w:lang w:eastAsia="ja-JP"/>
              </w:rPr>
              <w:t>NumVer</w:t>
            </w:r>
            <w:del w:id="78" w:author="Takeshi Chujoh" w:date="2013-01-15T17:20:00Z">
              <w:r w:rsidRPr="007968F9" w:rsidDel="00794B19">
                <w:rPr>
                  <w:rFonts w:eastAsiaTheme="minorEastAsia" w:hint="eastAsia"/>
                  <w:highlight w:val="yellow"/>
                  <w:lang w:eastAsia="ja-JP"/>
                </w:rPr>
                <w:delText>t</w:delText>
              </w:r>
            </w:del>
            <w:r w:rsidRPr="007968F9">
              <w:rPr>
                <w:rFonts w:eastAsiaTheme="minorEastAsia" w:hint="eastAsia"/>
                <w:highlight w:val="yellow"/>
                <w:lang w:eastAsia="ja-JP"/>
              </w:rPr>
              <w:t>Filters</w:t>
            </w:r>
            <w:proofErr w:type="spellEnd"/>
            <w:r w:rsidRPr="007968F9">
              <w:rPr>
                <w:rFonts w:hint="eastAsia"/>
                <w:highlight w:val="yellow"/>
              </w:rPr>
              <w:t>;</w:t>
            </w:r>
            <w:r w:rsidRPr="007968F9">
              <w:rPr>
                <w:rFonts w:eastAsiaTheme="minorEastAsia" w:hint="eastAsia"/>
                <w:highlight w:val="yellow"/>
                <w:lang w:eastAsia="ja-JP"/>
              </w:rPr>
              <w:t xml:space="preserve"> </w:t>
            </w:r>
            <w:proofErr w:type="spellStart"/>
            <w:r w:rsidRPr="007968F9">
              <w:rPr>
                <w:rFonts w:hint="eastAsia"/>
                <w:highlight w:val="yellow"/>
              </w:rPr>
              <w:t>i</w:t>
            </w:r>
            <w:proofErr w:type="spellEnd"/>
            <w:r w:rsidRPr="007968F9">
              <w:rPr>
                <w:rFonts w:hint="eastAsia"/>
                <w:highlight w:val="yellow"/>
              </w:rPr>
              <w:t>++) {</w:t>
            </w:r>
          </w:p>
        </w:tc>
        <w:tc>
          <w:tcPr>
            <w:tcW w:w="1157" w:type="dxa"/>
          </w:tcPr>
          <w:p w:rsidR="00E24B2A" w:rsidRPr="007968F9" w:rsidRDefault="00E24B2A" w:rsidP="00653E75">
            <w:pPr>
              <w:pStyle w:val="tablecell"/>
              <w:rPr>
                <w:highlight w:val="yellow"/>
              </w:rPr>
            </w:pPr>
          </w:p>
        </w:tc>
      </w:tr>
      <w:tr w:rsidR="00E24B2A" w:rsidRPr="00C04933" w:rsidTr="00653E75">
        <w:trPr>
          <w:cantSplit/>
          <w:jc w:val="center"/>
        </w:trPr>
        <w:tc>
          <w:tcPr>
            <w:tcW w:w="6700" w:type="dxa"/>
          </w:tcPr>
          <w:p w:rsidR="00E24B2A" w:rsidRPr="007968F9" w:rsidRDefault="00E24B2A" w:rsidP="00794B19">
            <w:pPr>
              <w:pStyle w:val="tablesyntax"/>
              <w:rPr>
                <w:rFonts w:eastAsiaTheme="minorEastAsia"/>
                <w:highlight w:val="yellow"/>
                <w:lang w:eastAsia="ja-JP"/>
              </w:rPr>
            </w:pPr>
            <w:r w:rsidRPr="007968F9">
              <w:rPr>
                <w:highlight w:val="yellow"/>
              </w:rPr>
              <w:tab/>
            </w:r>
            <w:r w:rsidRPr="007968F9">
              <w:rPr>
                <w:highlight w:val="yellow"/>
              </w:rPr>
              <w:tab/>
            </w:r>
            <w:r w:rsidRPr="007968F9">
              <w:rPr>
                <w:highlight w:val="yellow"/>
              </w:rPr>
              <w:tab/>
            </w:r>
            <w:r w:rsidR="00666179" w:rsidRPr="007968F9">
              <w:rPr>
                <w:rFonts w:eastAsiaTheme="minorEastAsia" w:hint="eastAsia"/>
                <w:highlight w:val="yellow"/>
                <w:lang w:eastAsia="ja-JP"/>
              </w:rPr>
              <w:tab/>
            </w:r>
            <w:r w:rsidRPr="007968F9">
              <w:rPr>
                <w:rFonts w:eastAsiaTheme="minorEastAsia" w:hint="eastAsia"/>
                <w:b/>
                <w:highlight w:val="yellow"/>
                <w:lang w:eastAsia="ja-JP"/>
              </w:rPr>
              <w:t>ver</w:t>
            </w:r>
            <w:del w:id="79" w:author="Takeshi Chujoh" w:date="2013-01-15T17:17:00Z">
              <w:r w:rsidRPr="007968F9" w:rsidDel="00794B19">
                <w:rPr>
                  <w:rFonts w:eastAsiaTheme="minorEastAsia" w:hint="eastAsia"/>
                  <w:b/>
                  <w:highlight w:val="yellow"/>
                  <w:lang w:eastAsia="ja-JP"/>
                </w:rPr>
                <w:delText>t</w:delText>
              </w:r>
            </w:del>
            <w:r w:rsidRPr="007968F9">
              <w:rPr>
                <w:rFonts w:eastAsiaTheme="minorEastAsia" w:hint="eastAsia"/>
                <w:b/>
                <w:highlight w:val="yellow"/>
                <w:lang w:eastAsia="ja-JP"/>
              </w:rPr>
              <w:t>_</w:t>
            </w:r>
            <w:r w:rsidRPr="007968F9">
              <w:rPr>
                <w:rFonts w:hint="eastAsia"/>
                <w:b/>
                <w:highlight w:val="yellow"/>
              </w:rPr>
              <w:t>tap_length_minus1</w:t>
            </w:r>
            <w:r w:rsidRPr="007968F9">
              <w:rPr>
                <w:rFonts w:eastAsiaTheme="minorEastAsia" w:hint="eastAsia"/>
                <w:b/>
                <w:highlight w:val="yellow"/>
                <w:lang w:eastAsia="ja-JP"/>
              </w:rPr>
              <w:t xml:space="preserve">[ </w:t>
            </w:r>
            <w:proofErr w:type="spellStart"/>
            <w:r w:rsidRPr="007968F9">
              <w:rPr>
                <w:rFonts w:eastAsiaTheme="minorEastAsia" w:hint="eastAsia"/>
                <w:highlight w:val="yellow"/>
                <w:lang w:eastAsia="ja-JP"/>
              </w:rPr>
              <w:t>i</w:t>
            </w:r>
            <w:proofErr w:type="spellEnd"/>
            <w:r w:rsidRPr="007968F9">
              <w:rPr>
                <w:rFonts w:eastAsiaTheme="minorEastAsia" w:hint="eastAsia"/>
                <w:b/>
                <w:highlight w:val="yellow"/>
                <w:lang w:eastAsia="ja-JP"/>
              </w:rPr>
              <w:t xml:space="preserve"> ]</w:t>
            </w:r>
          </w:p>
        </w:tc>
        <w:tc>
          <w:tcPr>
            <w:tcW w:w="1157" w:type="dxa"/>
          </w:tcPr>
          <w:p w:rsidR="00E24B2A" w:rsidRPr="007968F9" w:rsidRDefault="00E24B2A" w:rsidP="00653E75">
            <w:pPr>
              <w:pStyle w:val="tablecell"/>
              <w:rPr>
                <w:highlight w:val="yellow"/>
              </w:rPr>
            </w:pPr>
            <w:proofErr w:type="spellStart"/>
            <w:r w:rsidRPr="007968F9">
              <w:rPr>
                <w:rFonts w:hint="eastAsia"/>
                <w:highlight w:val="yellow"/>
              </w:rPr>
              <w:t>ue</w:t>
            </w:r>
            <w:proofErr w:type="spellEnd"/>
            <w:r w:rsidRPr="007968F9">
              <w:rPr>
                <w:rFonts w:hint="eastAsia"/>
                <w:highlight w:val="yellow"/>
              </w:rPr>
              <w:t>(v)</w:t>
            </w:r>
          </w:p>
        </w:tc>
      </w:tr>
      <w:tr w:rsidR="00E24B2A" w:rsidRPr="00C04933" w:rsidTr="00653E75">
        <w:trPr>
          <w:cantSplit/>
          <w:jc w:val="center"/>
        </w:trPr>
        <w:tc>
          <w:tcPr>
            <w:tcW w:w="6700" w:type="dxa"/>
          </w:tcPr>
          <w:p w:rsidR="00E24B2A" w:rsidRPr="007968F9" w:rsidRDefault="00E24B2A" w:rsidP="00794B19">
            <w:pPr>
              <w:pStyle w:val="tablesyntax"/>
              <w:tabs>
                <w:tab w:val="clear" w:pos="1080"/>
                <w:tab w:val="left" w:pos="980"/>
              </w:tabs>
              <w:rPr>
                <w:highlight w:val="yellow"/>
              </w:rPr>
            </w:pPr>
            <w:r w:rsidRPr="007968F9">
              <w:rPr>
                <w:highlight w:val="yellow"/>
              </w:rPr>
              <w:tab/>
            </w:r>
            <w:r w:rsidRPr="007968F9">
              <w:rPr>
                <w:highlight w:val="yellow"/>
              </w:rPr>
              <w:tab/>
            </w:r>
            <w:r w:rsidRPr="007968F9">
              <w:rPr>
                <w:highlight w:val="yellow"/>
              </w:rPr>
              <w:tab/>
            </w:r>
            <w:r w:rsidR="00666179" w:rsidRPr="007968F9">
              <w:rPr>
                <w:rFonts w:eastAsiaTheme="minorEastAsia" w:hint="eastAsia"/>
                <w:highlight w:val="yellow"/>
                <w:lang w:eastAsia="ja-JP"/>
              </w:rPr>
              <w:tab/>
            </w:r>
            <w:r w:rsidRPr="007968F9">
              <w:rPr>
                <w:rFonts w:eastAsiaTheme="minorEastAsia" w:hint="eastAsia"/>
                <w:highlight w:val="yellow"/>
                <w:lang w:eastAsia="ja-JP"/>
              </w:rPr>
              <w:t>for</w:t>
            </w:r>
            <w:r w:rsidRPr="007968F9">
              <w:rPr>
                <w:rFonts w:hint="eastAsia"/>
                <w:highlight w:val="yellow"/>
              </w:rPr>
              <w:t xml:space="preserve">( </w:t>
            </w:r>
            <w:r w:rsidRPr="007968F9">
              <w:rPr>
                <w:rFonts w:eastAsiaTheme="minorEastAsia" w:hint="eastAsia"/>
                <w:highlight w:val="yellow"/>
                <w:lang w:eastAsia="ja-JP"/>
              </w:rPr>
              <w:t>j</w:t>
            </w:r>
            <w:r w:rsidRPr="007968F9">
              <w:rPr>
                <w:rFonts w:hint="eastAsia"/>
                <w:highlight w:val="yellow"/>
              </w:rPr>
              <w:t xml:space="preserve">=0; </w:t>
            </w:r>
            <w:r w:rsidRPr="007968F9">
              <w:rPr>
                <w:rFonts w:eastAsiaTheme="minorEastAsia" w:hint="eastAsia"/>
                <w:highlight w:val="yellow"/>
                <w:lang w:eastAsia="ja-JP"/>
              </w:rPr>
              <w:t>j &lt;</w:t>
            </w:r>
            <w:r w:rsidR="0025118C" w:rsidRPr="007968F9">
              <w:rPr>
                <w:rFonts w:eastAsiaTheme="minorEastAsia" w:hint="eastAsia"/>
                <w:highlight w:val="yellow"/>
                <w:lang w:eastAsia="ja-JP"/>
              </w:rPr>
              <w:t>=</w:t>
            </w:r>
            <w:r w:rsidRPr="007968F9">
              <w:rPr>
                <w:rFonts w:eastAsiaTheme="minorEastAsia" w:hint="eastAsia"/>
                <w:highlight w:val="yellow"/>
                <w:lang w:eastAsia="ja-JP"/>
              </w:rPr>
              <w:t xml:space="preserve"> ver</w:t>
            </w:r>
            <w:del w:id="80" w:author="Takeshi Chujoh" w:date="2013-01-15T17:21:00Z">
              <w:r w:rsidRPr="007968F9" w:rsidDel="00794B19">
                <w:rPr>
                  <w:rFonts w:eastAsiaTheme="minorEastAsia" w:hint="eastAsia"/>
                  <w:highlight w:val="yellow"/>
                  <w:lang w:eastAsia="ja-JP"/>
                </w:rPr>
                <w:delText>t</w:delText>
              </w:r>
            </w:del>
            <w:r w:rsidRPr="007968F9">
              <w:rPr>
                <w:rFonts w:eastAsiaTheme="minorEastAsia" w:hint="eastAsia"/>
                <w:highlight w:val="yellow"/>
                <w:lang w:eastAsia="ja-JP"/>
              </w:rPr>
              <w:t>_</w:t>
            </w:r>
            <w:r w:rsidRPr="007968F9">
              <w:rPr>
                <w:rFonts w:hint="eastAsia"/>
                <w:highlight w:val="yellow"/>
              </w:rPr>
              <w:t>tap_length_minus1</w:t>
            </w:r>
            <w:r w:rsidRPr="007968F9">
              <w:rPr>
                <w:rFonts w:eastAsiaTheme="minorEastAsia" w:hint="eastAsia"/>
                <w:highlight w:val="yellow"/>
                <w:lang w:eastAsia="ja-JP"/>
              </w:rPr>
              <w:t xml:space="preserve">[ </w:t>
            </w:r>
            <w:proofErr w:type="spellStart"/>
            <w:r w:rsidRPr="007968F9">
              <w:rPr>
                <w:rFonts w:eastAsiaTheme="minorEastAsia" w:hint="eastAsia"/>
                <w:highlight w:val="yellow"/>
                <w:lang w:eastAsia="ja-JP"/>
              </w:rPr>
              <w:t>i</w:t>
            </w:r>
            <w:proofErr w:type="spellEnd"/>
            <w:r w:rsidRPr="007968F9">
              <w:rPr>
                <w:rFonts w:eastAsiaTheme="minorEastAsia" w:hint="eastAsia"/>
                <w:highlight w:val="yellow"/>
                <w:lang w:eastAsia="ja-JP"/>
              </w:rPr>
              <w:t xml:space="preserve"> ]</w:t>
            </w:r>
            <w:r w:rsidRPr="007968F9">
              <w:rPr>
                <w:rFonts w:hint="eastAsia"/>
                <w:highlight w:val="yellow"/>
              </w:rPr>
              <w:t>;</w:t>
            </w:r>
            <w:r w:rsidRPr="007968F9">
              <w:rPr>
                <w:rFonts w:eastAsiaTheme="minorEastAsia" w:hint="eastAsia"/>
                <w:highlight w:val="yellow"/>
                <w:lang w:eastAsia="ja-JP"/>
              </w:rPr>
              <w:t xml:space="preserve"> j</w:t>
            </w:r>
            <w:r w:rsidRPr="007968F9">
              <w:rPr>
                <w:rFonts w:hint="eastAsia"/>
                <w:highlight w:val="yellow"/>
              </w:rPr>
              <w:t>++) {</w:t>
            </w:r>
          </w:p>
        </w:tc>
        <w:tc>
          <w:tcPr>
            <w:tcW w:w="1157" w:type="dxa"/>
          </w:tcPr>
          <w:p w:rsidR="00E24B2A" w:rsidRPr="007968F9" w:rsidRDefault="00E24B2A" w:rsidP="00653E75">
            <w:pPr>
              <w:pStyle w:val="tablecell"/>
              <w:rPr>
                <w:highlight w:val="yellow"/>
              </w:rPr>
            </w:pPr>
          </w:p>
        </w:tc>
      </w:tr>
      <w:tr w:rsidR="00E24B2A" w:rsidRPr="00C04933" w:rsidTr="00653E75">
        <w:trPr>
          <w:cantSplit/>
          <w:jc w:val="center"/>
        </w:trPr>
        <w:tc>
          <w:tcPr>
            <w:tcW w:w="6700" w:type="dxa"/>
          </w:tcPr>
          <w:p w:rsidR="00E24B2A" w:rsidRPr="007968F9" w:rsidRDefault="00E24B2A" w:rsidP="00794B19">
            <w:pPr>
              <w:pStyle w:val="tablesyntax"/>
              <w:rPr>
                <w:rFonts w:eastAsiaTheme="minorEastAsia"/>
                <w:b/>
                <w:highlight w:val="yellow"/>
                <w:lang w:eastAsia="ja-JP"/>
              </w:rPr>
            </w:pPr>
            <w:r w:rsidRPr="007968F9">
              <w:rPr>
                <w:highlight w:val="yellow"/>
              </w:rPr>
              <w:tab/>
            </w:r>
            <w:r w:rsidRPr="007968F9">
              <w:rPr>
                <w:highlight w:val="yellow"/>
              </w:rPr>
              <w:tab/>
            </w:r>
            <w:r w:rsidRPr="007968F9">
              <w:rPr>
                <w:highlight w:val="yellow"/>
              </w:rPr>
              <w:tab/>
            </w:r>
            <w:r w:rsidRPr="007968F9">
              <w:rPr>
                <w:highlight w:val="yellow"/>
              </w:rPr>
              <w:tab/>
            </w:r>
            <w:r w:rsidR="00666179" w:rsidRPr="007968F9">
              <w:rPr>
                <w:rFonts w:eastAsiaTheme="minorEastAsia" w:hint="eastAsia"/>
                <w:highlight w:val="yellow"/>
                <w:lang w:eastAsia="ja-JP"/>
              </w:rPr>
              <w:tab/>
            </w:r>
            <w:proofErr w:type="spellStart"/>
            <w:r w:rsidRPr="007968F9">
              <w:rPr>
                <w:rFonts w:eastAsiaTheme="minorEastAsia" w:hint="eastAsia"/>
                <w:b/>
                <w:highlight w:val="yellow"/>
                <w:lang w:eastAsia="ja-JP"/>
              </w:rPr>
              <w:t>ver</w:t>
            </w:r>
            <w:del w:id="81" w:author="Takeshi Chujoh" w:date="2013-01-15T17:17:00Z">
              <w:r w:rsidRPr="007968F9" w:rsidDel="00794B19">
                <w:rPr>
                  <w:rFonts w:eastAsiaTheme="minorEastAsia" w:hint="eastAsia"/>
                  <w:b/>
                  <w:highlight w:val="yellow"/>
                  <w:lang w:eastAsia="ja-JP"/>
                </w:rPr>
                <w:delText>t</w:delText>
              </w:r>
            </w:del>
            <w:r w:rsidRPr="007968F9">
              <w:rPr>
                <w:rFonts w:eastAsiaTheme="minorEastAsia" w:hint="eastAsia"/>
                <w:b/>
                <w:highlight w:val="yellow"/>
                <w:lang w:eastAsia="ja-JP"/>
              </w:rPr>
              <w:t>_filter_coeff</w:t>
            </w:r>
            <w:proofErr w:type="spellEnd"/>
            <w:r w:rsidRPr="007968F9">
              <w:rPr>
                <w:rFonts w:eastAsiaTheme="minorEastAsia" w:hint="eastAsia"/>
                <w:b/>
                <w:highlight w:val="yellow"/>
                <w:lang w:eastAsia="ja-JP"/>
              </w:rPr>
              <w:t xml:space="preserve">[ </w:t>
            </w:r>
            <w:proofErr w:type="spellStart"/>
            <w:r w:rsidR="0025118C" w:rsidRPr="007968F9">
              <w:rPr>
                <w:rFonts w:eastAsiaTheme="minorEastAsia" w:hint="eastAsia"/>
                <w:highlight w:val="yellow"/>
                <w:lang w:eastAsia="ja-JP"/>
              </w:rPr>
              <w:t>i</w:t>
            </w:r>
            <w:proofErr w:type="spellEnd"/>
            <w:r w:rsidRPr="007968F9">
              <w:rPr>
                <w:rFonts w:eastAsiaTheme="minorEastAsia" w:hint="eastAsia"/>
                <w:b/>
                <w:highlight w:val="yellow"/>
                <w:lang w:eastAsia="ja-JP"/>
              </w:rPr>
              <w:t xml:space="preserve"> ][ </w:t>
            </w:r>
            <w:r w:rsidR="0025118C" w:rsidRPr="007968F9">
              <w:rPr>
                <w:rFonts w:eastAsiaTheme="minorEastAsia" w:hint="eastAsia"/>
                <w:highlight w:val="yellow"/>
                <w:lang w:eastAsia="ja-JP"/>
              </w:rPr>
              <w:t>j</w:t>
            </w:r>
            <w:r w:rsidRPr="007968F9">
              <w:rPr>
                <w:rFonts w:eastAsiaTheme="minorEastAsia" w:hint="eastAsia"/>
                <w:b/>
                <w:highlight w:val="yellow"/>
                <w:lang w:eastAsia="ja-JP"/>
              </w:rPr>
              <w:t xml:space="preserve"> ]</w:t>
            </w:r>
          </w:p>
        </w:tc>
        <w:tc>
          <w:tcPr>
            <w:tcW w:w="1157" w:type="dxa"/>
          </w:tcPr>
          <w:p w:rsidR="00E24B2A" w:rsidRPr="007968F9" w:rsidRDefault="00E24B2A" w:rsidP="00653E75">
            <w:pPr>
              <w:pStyle w:val="tablecell"/>
              <w:rPr>
                <w:highlight w:val="yellow"/>
                <w:lang w:eastAsia="ja-JP"/>
              </w:rPr>
            </w:pPr>
            <w:r w:rsidRPr="007968F9">
              <w:rPr>
                <w:rFonts w:hint="eastAsia"/>
                <w:highlight w:val="yellow"/>
                <w:lang w:eastAsia="ja-JP"/>
              </w:rPr>
              <w:t>se(v)</w:t>
            </w:r>
          </w:p>
        </w:tc>
      </w:tr>
      <w:tr w:rsidR="00E24B2A" w:rsidRPr="00C04933" w:rsidTr="00653E75">
        <w:trPr>
          <w:cantSplit/>
          <w:jc w:val="center"/>
        </w:trPr>
        <w:tc>
          <w:tcPr>
            <w:tcW w:w="6700" w:type="dxa"/>
          </w:tcPr>
          <w:p w:rsidR="00E24B2A" w:rsidRPr="007968F9" w:rsidRDefault="00E24B2A" w:rsidP="00E24B2A">
            <w:pPr>
              <w:pStyle w:val="tablesyntax"/>
              <w:rPr>
                <w:rFonts w:eastAsiaTheme="minorEastAsia"/>
                <w:highlight w:val="yellow"/>
                <w:lang w:eastAsia="ja-JP"/>
              </w:rPr>
            </w:pPr>
            <w:r w:rsidRPr="007968F9">
              <w:rPr>
                <w:highlight w:val="yellow"/>
              </w:rPr>
              <w:tab/>
            </w:r>
            <w:r w:rsidRPr="007968F9">
              <w:rPr>
                <w:highlight w:val="yellow"/>
              </w:rPr>
              <w:tab/>
            </w:r>
            <w:r w:rsidRPr="007968F9">
              <w:rPr>
                <w:highlight w:val="yellow"/>
              </w:rPr>
              <w:tab/>
            </w:r>
            <w:r w:rsidR="00666179" w:rsidRPr="007968F9">
              <w:rPr>
                <w:rFonts w:eastAsiaTheme="minorEastAsia" w:hint="eastAsia"/>
                <w:highlight w:val="yellow"/>
                <w:lang w:eastAsia="ja-JP"/>
              </w:rPr>
              <w:tab/>
            </w:r>
            <w:r w:rsidRPr="007968F9">
              <w:rPr>
                <w:rFonts w:eastAsiaTheme="minorEastAsia" w:hint="eastAsia"/>
                <w:highlight w:val="yellow"/>
                <w:lang w:eastAsia="ja-JP"/>
              </w:rPr>
              <w:t>}</w:t>
            </w:r>
          </w:p>
        </w:tc>
        <w:tc>
          <w:tcPr>
            <w:tcW w:w="1157" w:type="dxa"/>
          </w:tcPr>
          <w:p w:rsidR="00E24B2A" w:rsidRPr="007968F9" w:rsidRDefault="00E24B2A" w:rsidP="00653E75">
            <w:pPr>
              <w:pStyle w:val="tablecell"/>
              <w:rPr>
                <w:highlight w:val="yellow"/>
                <w:lang w:eastAsia="ja-JP"/>
              </w:rPr>
            </w:pPr>
          </w:p>
        </w:tc>
      </w:tr>
      <w:tr w:rsidR="00E24B2A" w:rsidRPr="00C04933" w:rsidTr="00653E75">
        <w:trPr>
          <w:cantSplit/>
          <w:jc w:val="center"/>
        </w:trPr>
        <w:tc>
          <w:tcPr>
            <w:tcW w:w="6700" w:type="dxa"/>
          </w:tcPr>
          <w:p w:rsidR="00E24B2A" w:rsidRPr="007968F9" w:rsidRDefault="00E24B2A" w:rsidP="00E24B2A">
            <w:pPr>
              <w:pStyle w:val="tablesyntax"/>
              <w:rPr>
                <w:rFonts w:eastAsiaTheme="minorEastAsia"/>
                <w:highlight w:val="yellow"/>
                <w:lang w:eastAsia="ja-JP"/>
              </w:rPr>
            </w:pPr>
            <w:r w:rsidRPr="007968F9">
              <w:rPr>
                <w:highlight w:val="yellow"/>
              </w:rPr>
              <w:tab/>
            </w:r>
            <w:r w:rsidRPr="007968F9">
              <w:rPr>
                <w:highlight w:val="yellow"/>
              </w:rPr>
              <w:tab/>
            </w:r>
            <w:r w:rsidR="00666179" w:rsidRPr="007968F9">
              <w:rPr>
                <w:rFonts w:eastAsiaTheme="minorEastAsia" w:hint="eastAsia"/>
                <w:highlight w:val="yellow"/>
                <w:lang w:eastAsia="ja-JP"/>
              </w:rPr>
              <w:tab/>
            </w:r>
            <w:r w:rsidRPr="007968F9">
              <w:rPr>
                <w:rFonts w:eastAsiaTheme="minorEastAsia" w:hint="eastAsia"/>
                <w:highlight w:val="yellow"/>
                <w:lang w:eastAsia="ja-JP"/>
              </w:rPr>
              <w:t>}</w:t>
            </w:r>
          </w:p>
        </w:tc>
        <w:tc>
          <w:tcPr>
            <w:tcW w:w="1157" w:type="dxa"/>
          </w:tcPr>
          <w:p w:rsidR="00E24B2A" w:rsidRPr="007968F9" w:rsidRDefault="00E24B2A" w:rsidP="00653E75">
            <w:pPr>
              <w:pStyle w:val="tablecell"/>
              <w:rPr>
                <w:highlight w:val="yellow"/>
                <w:lang w:eastAsia="ja-JP"/>
              </w:rPr>
            </w:pPr>
          </w:p>
        </w:tc>
      </w:tr>
      <w:tr w:rsidR="00666179" w:rsidRPr="00666179" w:rsidTr="00666179">
        <w:trPr>
          <w:cantSplit/>
          <w:jc w:val="center"/>
        </w:trPr>
        <w:tc>
          <w:tcPr>
            <w:tcW w:w="6700" w:type="dxa"/>
          </w:tcPr>
          <w:p w:rsidR="00666179" w:rsidRPr="007968F9" w:rsidRDefault="00666179" w:rsidP="00666179">
            <w:pPr>
              <w:pStyle w:val="tablesyntax"/>
              <w:rPr>
                <w:rFonts w:eastAsiaTheme="minorEastAsia"/>
                <w:highlight w:val="yellow"/>
                <w:lang w:eastAsia="ja-JP"/>
              </w:rPr>
            </w:pPr>
            <w:r w:rsidRPr="007968F9">
              <w:rPr>
                <w:rFonts w:eastAsiaTheme="minorEastAsia" w:hint="eastAsia"/>
                <w:highlight w:val="yellow"/>
                <w:lang w:eastAsia="ja-JP"/>
              </w:rPr>
              <w:tab/>
              <w:t>}</w:t>
            </w:r>
          </w:p>
        </w:tc>
        <w:tc>
          <w:tcPr>
            <w:tcW w:w="1157" w:type="dxa"/>
          </w:tcPr>
          <w:p w:rsidR="00666179" w:rsidRPr="007968F9" w:rsidRDefault="00666179" w:rsidP="00666179">
            <w:pPr>
              <w:pStyle w:val="tablecell"/>
              <w:rPr>
                <w:highlight w:val="yellow"/>
                <w:lang w:eastAsia="ja-JP"/>
              </w:rPr>
            </w:pPr>
          </w:p>
        </w:tc>
      </w:tr>
      <w:tr w:rsidR="00666179" w:rsidRPr="00666179" w:rsidTr="00666179">
        <w:trPr>
          <w:cantSplit/>
          <w:jc w:val="center"/>
        </w:trPr>
        <w:tc>
          <w:tcPr>
            <w:tcW w:w="6700" w:type="dxa"/>
          </w:tcPr>
          <w:p w:rsidR="00666179" w:rsidRPr="007968F9" w:rsidRDefault="00666179" w:rsidP="00666179">
            <w:pPr>
              <w:pStyle w:val="tablesyntax"/>
              <w:rPr>
                <w:rFonts w:eastAsiaTheme="minorEastAsia"/>
                <w:highlight w:val="yellow"/>
                <w:lang w:eastAsia="ja-JP"/>
              </w:rPr>
            </w:pPr>
            <w:r w:rsidRPr="007968F9">
              <w:rPr>
                <w:highlight w:val="yellow"/>
              </w:rPr>
              <w:tab/>
            </w:r>
            <w:r w:rsidRPr="007968F9">
              <w:rPr>
                <w:rFonts w:eastAsiaTheme="minorEastAsia"/>
                <w:highlight w:val="yellow"/>
                <w:lang w:eastAsia="ja-JP"/>
              </w:rPr>
              <w:t>if(</w:t>
            </w:r>
            <w:r w:rsidR="00450D8D" w:rsidRPr="007968F9">
              <w:rPr>
                <w:rFonts w:eastAsiaTheme="minorEastAsia" w:hint="eastAsia"/>
                <w:highlight w:val="yellow"/>
                <w:lang w:eastAsia="ja-JP"/>
              </w:rPr>
              <w:t xml:space="preserve"> </w:t>
            </w:r>
            <w:proofErr w:type="spellStart"/>
            <w:r w:rsidRPr="007968F9">
              <w:rPr>
                <w:rFonts w:eastAsiaTheme="minorEastAsia" w:hint="eastAsia"/>
                <w:highlight w:val="yellow"/>
                <w:lang w:eastAsia="ja-JP"/>
              </w:rPr>
              <w:t>hor</w:t>
            </w:r>
            <w:r w:rsidRPr="007968F9">
              <w:rPr>
                <w:rFonts w:eastAsiaTheme="minorEastAsia"/>
                <w:highlight w:val="yellow"/>
                <w:lang w:eastAsia="ja-JP"/>
              </w:rPr>
              <w:t>_chroma_filter_idc</w:t>
            </w:r>
            <w:proofErr w:type="spellEnd"/>
            <w:r w:rsidR="00450D8D" w:rsidRPr="007968F9">
              <w:rPr>
                <w:rFonts w:eastAsiaTheme="minorEastAsia" w:hint="eastAsia"/>
                <w:highlight w:val="yellow"/>
                <w:lang w:eastAsia="ja-JP"/>
              </w:rPr>
              <w:t xml:space="preserve"> == 1 </w:t>
            </w:r>
            <w:r w:rsidRPr="007968F9">
              <w:rPr>
                <w:rFonts w:eastAsiaTheme="minorEastAsia" w:hint="eastAsia"/>
                <w:highlight w:val="yellow"/>
                <w:lang w:eastAsia="ja-JP"/>
              </w:rPr>
              <w:t>) {</w:t>
            </w:r>
          </w:p>
        </w:tc>
        <w:tc>
          <w:tcPr>
            <w:tcW w:w="1157" w:type="dxa"/>
          </w:tcPr>
          <w:p w:rsidR="00666179" w:rsidRPr="007968F9" w:rsidRDefault="00666179" w:rsidP="00666179">
            <w:pPr>
              <w:pStyle w:val="tablecell"/>
              <w:rPr>
                <w:highlight w:val="yellow"/>
                <w:lang w:eastAsia="ja-JP"/>
              </w:rPr>
            </w:pPr>
          </w:p>
        </w:tc>
      </w:tr>
      <w:tr w:rsidR="00666179" w:rsidRPr="00666179" w:rsidTr="00666179">
        <w:trPr>
          <w:cantSplit/>
          <w:jc w:val="center"/>
        </w:trPr>
        <w:tc>
          <w:tcPr>
            <w:tcW w:w="6700" w:type="dxa"/>
          </w:tcPr>
          <w:p w:rsidR="00666179" w:rsidRPr="007968F9" w:rsidRDefault="00666179" w:rsidP="00666179">
            <w:pPr>
              <w:pStyle w:val="tablesyntax"/>
              <w:rPr>
                <w:highlight w:val="yellow"/>
              </w:rPr>
            </w:pPr>
            <w:r w:rsidRPr="007968F9">
              <w:rPr>
                <w:highlight w:val="yellow"/>
              </w:rPr>
              <w:tab/>
            </w:r>
            <w:r w:rsidRPr="007968F9">
              <w:rPr>
                <w:highlight w:val="yellow"/>
              </w:rPr>
              <w:tab/>
            </w:r>
            <w:proofErr w:type="spellStart"/>
            <w:r w:rsidRPr="007968F9">
              <w:rPr>
                <w:rFonts w:eastAsiaTheme="minorEastAsia" w:hint="eastAsia"/>
                <w:b/>
                <w:highlight w:val="yellow"/>
                <w:lang w:eastAsia="ja-JP"/>
              </w:rPr>
              <w:t>num_horizontal_filters</w:t>
            </w:r>
            <w:proofErr w:type="spellEnd"/>
          </w:p>
        </w:tc>
        <w:tc>
          <w:tcPr>
            <w:tcW w:w="1157" w:type="dxa"/>
          </w:tcPr>
          <w:p w:rsidR="00666179" w:rsidRPr="007968F9" w:rsidRDefault="00666179" w:rsidP="00666179">
            <w:pPr>
              <w:pStyle w:val="tablecell"/>
              <w:rPr>
                <w:highlight w:val="yellow"/>
                <w:lang w:eastAsia="ja-JP"/>
              </w:rPr>
            </w:pPr>
            <w:proofErr w:type="spellStart"/>
            <w:r w:rsidRPr="007968F9">
              <w:rPr>
                <w:rFonts w:hint="eastAsia"/>
                <w:highlight w:val="yellow"/>
                <w:lang w:eastAsia="ja-JP"/>
              </w:rPr>
              <w:t>ue</w:t>
            </w:r>
            <w:proofErr w:type="spellEnd"/>
            <w:r w:rsidRPr="007968F9">
              <w:rPr>
                <w:rFonts w:hint="eastAsia"/>
                <w:highlight w:val="yellow"/>
                <w:lang w:eastAsia="ja-JP"/>
              </w:rPr>
              <w:t>(v)</w:t>
            </w:r>
          </w:p>
        </w:tc>
      </w:tr>
      <w:tr w:rsidR="00666179" w:rsidRPr="00666179" w:rsidTr="00666179">
        <w:trPr>
          <w:cantSplit/>
          <w:jc w:val="center"/>
        </w:trPr>
        <w:tc>
          <w:tcPr>
            <w:tcW w:w="6700" w:type="dxa"/>
          </w:tcPr>
          <w:p w:rsidR="00666179" w:rsidRPr="007968F9" w:rsidRDefault="00666179" w:rsidP="00666179">
            <w:pPr>
              <w:pStyle w:val="tablesyntax"/>
              <w:rPr>
                <w:highlight w:val="yellow"/>
              </w:rPr>
            </w:pPr>
            <w:r w:rsidRPr="007968F9">
              <w:rPr>
                <w:highlight w:val="yellow"/>
              </w:rPr>
              <w:tab/>
            </w:r>
            <w:r w:rsidRPr="007968F9">
              <w:rPr>
                <w:highlight w:val="yellow"/>
              </w:rPr>
              <w:tab/>
            </w:r>
            <w:proofErr w:type="spellStart"/>
            <w:r w:rsidRPr="007968F9">
              <w:rPr>
                <w:rFonts w:eastAsiaTheme="minorEastAsia" w:hint="eastAsia"/>
                <w:highlight w:val="yellow"/>
                <w:lang w:eastAsia="ja-JP"/>
              </w:rPr>
              <w:t>NumHorFilters</w:t>
            </w:r>
            <w:proofErr w:type="spellEnd"/>
            <w:r w:rsidRPr="007968F9">
              <w:rPr>
                <w:rFonts w:eastAsiaTheme="minorEastAsia" w:hint="eastAsia"/>
                <w:highlight w:val="yellow"/>
                <w:lang w:eastAsia="ja-JP"/>
              </w:rPr>
              <w:t xml:space="preserve"> = </w:t>
            </w:r>
            <w:proofErr w:type="spellStart"/>
            <w:r w:rsidRPr="007968F9">
              <w:rPr>
                <w:rFonts w:eastAsiaTheme="minorEastAsia" w:hint="eastAsia"/>
                <w:highlight w:val="yellow"/>
                <w:lang w:eastAsia="ja-JP"/>
              </w:rPr>
              <w:t>num_horizontal_filters</w:t>
            </w:r>
            <w:proofErr w:type="spellEnd"/>
          </w:p>
        </w:tc>
        <w:tc>
          <w:tcPr>
            <w:tcW w:w="1157" w:type="dxa"/>
          </w:tcPr>
          <w:p w:rsidR="00666179" w:rsidRPr="007968F9" w:rsidRDefault="00666179" w:rsidP="00666179">
            <w:pPr>
              <w:pStyle w:val="tablecell"/>
              <w:rPr>
                <w:highlight w:val="yellow"/>
                <w:lang w:eastAsia="ja-JP"/>
              </w:rPr>
            </w:pPr>
          </w:p>
        </w:tc>
      </w:tr>
      <w:tr w:rsidR="00666179" w:rsidRPr="00C04933"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666179">
            <w:pPr>
              <w:pStyle w:val="tablesyntax"/>
              <w:rPr>
                <w:highlight w:val="yellow"/>
              </w:rPr>
            </w:pPr>
            <w:r w:rsidRPr="007968F9">
              <w:rPr>
                <w:rFonts w:eastAsiaTheme="minorEastAsia" w:hint="eastAsia"/>
                <w:highlight w:val="yellow"/>
                <w:lang w:eastAsia="ja-JP"/>
              </w:rPr>
              <w:tab/>
            </w:r>
            <w:r w:rsidRPr="007968F9">
              <w:rPr>
                <w:highlight w:val="yellow"/>
              </w:rPr>
              <w:tab/>
            </w:r>
            <w:r w:rsidRPr="007968F9">
              <w:rPr>
                <w:rFonts w:hint="eastAsia"/>
                <w:highlight w:val="yellow"/>
              </w:rPr>
              <w:t xml:space="preserve">if( </w:t>
            </w:r>
            <w:proofErr w:type="spellStart"/>
            <w:r w:rsidRPr="007968F9">
              <w:rPr>
                <w:rFonts w:hint="eastAsia"/>
                <w:highlight w:val="yellow"/>
              </w:rPr>
              <w:t>Num</w:t>
            </w:r>
            <w:r w:rsidRPr="007968F9">
              <w:rPr>
                <w:rFonts w:eastAsiaTheme="minorEastAsia" w:hint="eastAsia"/>
                <w:highlight w:val="yellow"/>
                <w:lang w:eastAsia="ja-JP"/>
              </w:rPr>
              <w:t>Hor</w:t>
            </w:r>
            <w:r w:rsidRPr="007968F9">
              <w:rPr>
                <w:rFonts w:hint="eastAsia"/>
                <w:highlight w:val="yellow"/>
              </w:rPr>
              <w:t>Filters</w:t>
            </w:r>
            <w:proofErr w:type="spellEnd"/>
            <w:r w:rsidRPr="007968F9">
              <w:rPr>
                <w:rFonts w:hint="eastAsia"/>
                <w:highlight w:val="yellow"/>
              </w:rPr>
              <w:t xml:space="preserve"> &gt; 0 )</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
        </w:tc>
      </w:tr>
      <w:tr w:rsidR="00666179" w:rsidRPr="00C04933"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E24B2A">
            <w:pPr>
              <w:pStyle w:val="tablesyntax"/>
              <w:rPr>
                <w:highlight w:val="yellow"/>
              </w:rPr>
            </w:pPr>
            <w:r w:rsidRPr="007968F9">
              <w:rPr>
                <w:highlight w:val="yellow"/>
              </w:rPr>
              <w:tab/>
            </w:r>
            <w:r w:rsidRPr="007968F9">
              <w:rPr>
                <w:rFonts w:eastAsiaTheme="minorEastAsia" w:hint="eastAsia"/>
                <w:highlight w:val="yellow"/>
                <w:lang w:eastAsia="ja-JP"/>
              </w:rPr>
              <w:tab/>
            </w:r>
            <w:r w:rsidRPr="007968F9">
              <w:rPr>
                <w:highlight w:val="yellow"/>
              </w:rPr>
              <w:tab/>
            </w:r>
            <w:r w:rsidRPr="007968F9">
              <w:rPr>
                <w:rFonts w:hint="eastAsia"/>
                <w:highlight w:val="yellow"/>
              </w:rPr>
              <w:t xml:space="preserve">for( </w:t>
            </w:r>
            <w:proofErr w:type="spellStart"/>
            <w:r w:rsidRPr="007968F9">
              <w:rPr>
                <w:rFonts w:hint="eastAsia"/>
                <w:highlight w:val="yellow"/>
              </w:rPr>
              <w:t>i</w:t>
            </w:r>
            <w:proofErr w:type="spellEnd"/>
            <w:r w:rsidRPr="007968F9">
              <w:rPr>
                <w:rFonts w:hint="eastAsia"/>
                <w:highlight w:val="yellow"/>
              </w:rPr>
              <w:t xml:space="preserve">=0; </w:t>
            </w:r>
            <w:proofErr w:type="spellStart"/>
            <w:r w:rsidRPr="007968F9">
              <w:rPr>
                <w:rFonts w:hint="eastAsia"/>
                <w:highlight w:val="yellow"/>
              </w:rPr>
              <w:t>i</w:t>
            </w:r>
            <w:proofErr w:type="spellEnd"/>
            <w:r w:rsidRPr="007968F9">
              <w:rPr>
                <w:rFonts w:hint="eastAsia"/>
                <w:highlight w:val="yellow"/>
              </w:rPr>
              <w:t xml:space="preserve"> &lt; </w:t>
            </w:r>
            <w:proofErr w:type="spellStart"/>
            <w:r w:rsidRPr="007968F9">
              <w:rPr>
                <w:rFonts w:hint="eastAsia"/>
                <w:highlight w:val="yellow"/>
              </w:rPr>
              <w:t>Num</w:t>
            </w:r>
            <w:r w:rsidRPr="007968F9">
              <w:rPr>
                <w:rFonts w:eastAsiaTheme="minorEastAsia" w:hint="eastAsia"/>
                <w:highlight w:val="yellow"/>
                <w:lang w:eastAsia="ja-JP"/>
              </w:rPr>
              <w:t>Hor</w:t>
            </w:r>
            <w:r w:rsidRPr="007968F9">
              <w:rPr>
                <w:rFonts w:hint="eastAsia"/>
                <w:highlight w:val="yellow"/>
              </w:rPr>
              <w:t>Filters</w:t>
            </w:r>
            <w:proofErr w:type="spellEnd"/>
            <w:r w:rsidRPr="007968F9">
              <w:rPr>
                <w:rFonts w:hint="eastAsia"/>
                <w:highlight w:val="yellow"/>
              </w:rPr>
              <w:t xml:space="preserve">; </w:t>
            </w:r>
            <w:proofErr w:type="spellStart"/>
            <w:r w:rsidRPr="007968F9">
              <w:rPr>
                <w:rFonts w:hint="eastAsia"/>
                <w:highlight w:val="yellow"/>
              </w:rPr>
              <w:t>i</w:t>
            </w:r>
            <w:proofErr w:type="spellEnd"/>
            <w:r w:rsidRPr="007968F9">
              <w:rPr>
                <w:rFonts w:hint="eastAsia"/>
                <w:highlight w:val="yellow"/>
              </w:rPr>
              <w:t>++) {</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
        </w:tc>
      </w:tr>
      <w:tr w:rsidR="00666179" w:rsidRPr="00C04933"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E24B2A">
            <w:pPr>
              <w:pStyle w:val="tablesyntax"/>
              <w:rPr>
                <w:highlight w:val="yellow"/>
              </w:rPr>
            </w:pPr>
            <w:r w:rsidRPr="007968F9">
              <w:rPr>
                <w:highlight w:val="yellow"/>
              </w:rPr>
              <w:tab/>
            </w:r>
            <w:r w:rsidRPr="007968F9">
              <w:rPr>
                <w:highlight w:val="yellow"/>
              </w:rPr>
              <w:tab/>
            </w:r>
            <w:r w:rsidRPr="007968F9">
              <w:rPr>
                <w:rFonts w:eastAsiaTheme="minorEastAsia" w:hint="eastAsia"/>
                <w:highlight w:val="yellow"/>
                <w:lang w:eastAsia="ja-JP"/>
              </w:rPr>
              <w:tab/>
            </w:r>
            <w:r w:rsidRPr="007968F9">
              <w:rPr>
                <w:highlight w:val="yellow"/>
              </w:rPr>
              <w:tab/>
            </w:r>
            <w:r w:rsidRPr="007968F9">
              <w:rPr>
                <w:rFonts w:eastAsiaTheme="minorEastAsia" w:hint="eastAsia"/>
                <w:b/>
                <w:highlight w:val="yellow"/>
                <w:lang w:eastAsia="ja-JP"/>
              </w:rPr>
              <w:t>hor</w:t>
            </w:r>
            <w:r w:rsidRPr="007968F9">
              <w:rPr>
                <w:rFonts w:hint="eastAsia"/>
                <w:b/>
                <w:highlight w:val="yellow"/>
              </w:rPr>
              <w:t>_tap_length_minus1[</w:t>
            </w:r>
            <w:r w:rsidRPr="007968F9">
              <w:rPr>
                <w:rFonts w:hint="eastAsia"/>
                <w:highlight w:val="yellow"/>
              </w:rPr>
              <w:t xml:space="preserve"> </w:t>
            </w:r>
            <w:proofErr w:type="spellStart"/>
            <w:r w:rsidRPr="007968F9">
              <w:rPr>
                <w:rFonts w:hint="eastAsia"/>
                <w:highlight w:val="yellow"/>
              </w:rPr>
              <w:t>i</w:t>
            </w:r>
            <w:proofErr w:type="spellEnd"/>
            <w:r w:rsidRPr="007968F9">
              <w:rPr>
                <w:rFonts w:hint="eastAsia"/>
                <w:highlight w:val="yellow"/>
              </w:rPr>
              <w:t xml:space="preserve"> </w:t>
            </w:r>
            <w:r w:rsidRPr="007968F9">
              <w:rPr>
                <w:rFonts w:hint="eastAsia"/>
                <w:b/>
                <w:highlight w:val="yellow"/>
              </w:rPr>
              <w:t>]</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roofErr w:type="spellStart"/>
            <w:r w:rsidRPr="007968F9">
              <w:rPr>
                <w:rFonts w:hint="eastAsia"/>
                <w:highlight w:val="yellow"/>
              </w:rPr>
              <w:t>ue</w:t>
            </w:r>
            <w:proofErr w:type="spellEnd"/>
            <w:r w:rsidRPr="007968F9">
              <w:rPr>
                <w:rFonts w:hint="eastAsia"/>
                <w:highlight w:val="yellow"/>
              </w:rPr>
              <w:t>(v)</w:t>
            </w:r>
          </w:p>
        </w:tc>
      </w:tr>
      <w:tr w:rsidR="00666179" w:rsidRPr="00C04933"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E24B2A">
            <w:pPr>
              <w:pStyle w:val="tablesyntax"/>
              <w:rPr>
                <w:highlight w:val="yellow"/>
              </w:rPr>
            </w:pPr>
            <w:r w:rsidRPr="007968F9">
              <w:rPr>
                <w:highlight w:val="yellow"/>
              </w:rPr>
              <w:tab/>
            </w:r>
            <w:r w:rsidRPr="007968F9">
              <w:rPr>
                <w:highlight w:val="yellow"/>
              </w:rPr>
              <w:tab/>
            </w:r>
            <w:r w:rsidRPr="007968F9">
              <w:rPr>
                <w:highlight w:val="yellow"/>
              </w:rPr>
              <w:tab/>
            </w:r>
            <w:r w:rsidRPr="007968F9">
              <w:rPr>
                <w:rFonts w:eastAsiaTheme="minorEastAsia" w:hint="eastAsia"/>
                <w:highlight w:val="yellow"/>
                <w:lang w:eastAsia="ja-JP"/>
              </w:rPr>
              <w:tab/>
            </w:r>
            <w:r w:rsidRPr="007968F9">
              <w:rPr>
                <w:rFonts w:hint="eastAsia"/>
                <w:highlight w:val="yellow"/>
              </w:rPr>
              <w:t>for( j=0; j &lt;</w:t>
            </w:r>
            <w:r w:rsidRPr="007968F9">
              <w:rPr>
                <w:rFonts w:eastAsiaTheme="minorEastAsia" w:hint="eastAsia"/>
                <w:highlight w:val="yellow"/>
                <w:lang w:eastAsia="ja-JP"/>
              </w:rPr>
              <w:t>=</w:t>
            </w:r>
            <w:r w:rsidRPr="007968F9">
              <w:rPr>
                <w:rFonts w:hint="eastAsia"/>
                <w:highlight w:val="yellow"/>
              </w:rPr>
              <w:t xml:space="preserve"> </w:t>
            </w:r>
            <w:r w:rsidRPr="007968F9">
              <w:rPr>
                <w:rFonts w:eastAsiaTheme="minorEastAsia" w:hint="eastAsia"/>
                <w:highlight w:val="yellow"/>
                <w:lang w:eastAsia="ja-JP"/>
              </w:rPr>
              <w:t>hor</w:t>
            </w:r>
            <w:r w:rsidRPr="007968F9">
              <w:rPr>
                <w:rFonts w:hint="eastAsia"/>
                <w:highlight w:val="yellow"/>
              </w:rPr>
              <w:t xml:space="preserve">_tap_length_minus1[ </w:t>
            </w:r>
            <w:proofErr w:type="spellStart"/>
            <w:r w:rsidRPr="007968F9">
              <w:rPr>
                <w:rFonts w:hint="eastAsia"/>
                <w:highlight w:val="yellow"/>
              </w:rPr>
              <w:t>i</w:t>
            </w:r>
            <w:proofErr w:type="spellEnd"/>
            <w:r w:rsidRPr="007968F9">
              <w:rPr>
                <w:rFonts w:hint="eastAsia"/>
                <w:highlight w:val="yellow"/>
              </w:rPr>
              <w:t xml:space="preserve"> ]; j++) {</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
        </w:tc>
      </w:tr>
      <w:tr w:rsidR="00666179" w:rsidRPr="00C04933"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25118C">
            <w:pPr>
              <w:pStyle w:val="tablesyntax"/>
              <w:rPr>
                <w:b/>
                <w:highlight w:val="yellow"/>
              </w:rPr>
            </w:pPr>
            <w:r w:rsidRPr="007968F9">
              <w:rPr>
                <w:highlight w:val="yellow"/>
              </w:rPr>
              <w:tab/>
            </w:r>
            <w:r w:rsidRPr="007968F9">
              <w:rPr>
                <w:highlight w:val="yellow"/>
              </w:rPr>
              <w:tab/>
            </w:r>
            <w:r w:rsidRPr="007968F9">
              <w:rPr>
                <w:highlight w:val="yellow"/>
              </w:rPr>
              <w:tab/>
            </w:r>
            <w:r w:rsidRPr="007968F9">
              <w:rPr>
                <w:highlight w:val="yellow"/>
              </w:rPr>
              <w:tab/>
            </w:r>
            <w:r w:rsidRPr="007968F9">
              <w:rPr>
                <w:rFonts w:eastAsiaTheme="minorEastAsia" w:hint="eastAsia"/>
                <w:highlight w:val="yellow"/>
                <w:lang w:eastAsia="ja-JP"/>
              </w:rPr>
              <w:tab/>
            </w:r>
            <w:proofErr w:type="spellStart"/>
            <w:r w:rsidRPr="007968F9">
              <w:rPr>
                <w:rFonts w:eastAsiaTheme="minorEastAsia" w:hint="eastAsia"/>
                <w:b/>
                <w:highlight w:val="yellow"/>
                <w:lang w:eastAsia="ja-JP"/>
              </w:rPr>
              <w:t>hor_</w:t>
            </w:r>
            <w:r w:rsidRPr="007968F9">
              <w:rPr>
                <w:rFonts w:hint="eastAsia"/>
                <w:b/>
                <w:highlight w:val="yellow"/>
              </w:rPr>
              <w:t>filter_coeff</w:t>
            </w:r>
            <w:proofErr w:type="spellEnd"/>
            <w:r w:rsidRPr="007968F9">
              <w:rPr>
                <w:rFonts w:hint="eastAsia"/>
                <w:b/>
                <w:highlight w:val="yellow"/>
              </w:rPr>
              <w:t xml:space="preserve">[ </w:t>
            </w:r>
            <w:proofErr w:type="spellStart"/>
            <w:r w:rsidRPr="007968F9">
              <w:rPr>
                <w:rFonts w:eastAsiaTheme="minorEastAsia" w:hint="eastAsia"/>
                <w:highlight w:val="yellow"/>
                <w:lang w:eastAsia="ja-JP"/>
              </w:rPr>
              <w:t>i</w:t>
            </w:r>
            <w:proofErr w:type="spellEnd"/>
            <w:r w:rsidRPr="007968F9">
              <w:rPr>
                <w:rFonts w:hint="eastAsia"/>
                <w:b/>
                <w:highlight w:val="yellow"/>
              </w:rPr>
              <w:t xml:space="preserve"> ][ </w:t>
            </w:r>
            <w:r w:rsidRPr="007968F9">
              <w:rPr>
                <w:rFonts w:eastAsiaTheme="minorEastAsia" w:hint="eastAsia"/>
                <w:highlight w:val="yellow"/>
                <w:lang w:eastAsia="ja-JP"/>
              </w:rPr>
              <w:t>j</w:t>
            </w:r>
            <w:r w:rsidRPr="007968F9">
              <w:rPr>
                <w:rFonts w:hint="eastAsia"/>
                <w:b/>
                <w:highlight w:val="yellow"/>
              </w:rPr>
              <w:t xml:space="preserve"> ]</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r w:rsidRPr="007968F9">
              <w:rPr>
                <w:rFonts w:hint="eastAsia"/>
                <w:highlight w:val="yellow"/>
              </w:rPr>
              <w:t>se(v)</w:t>
            </w:r>
          </w:p>
        </w:tc>
      </w:tr>
      <w:tr w:rsidR="00666179" w:rsidRPr="00C04933"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syntax"/>
              <w:rPr>
                <w:highlight w:val="yellow"/>
              </w:rPr>
            </w:pPr>
            <w:r w:rsidRPr="007968F9">
              <w:rPr>
                <w:highlight w:val="yellow"/>
              </w:rPr>
              <w:tab/>
            </w:r>
            <w:r w:rsidRPr="007968F9">
              <w:rPr>
                <w:highlight w:val="yellow"/>
              </w:rPr>
              <w:tab/>
            </w:r>
            <w:r w:rsidRPr="007968F9">
              <w:rPr>
                <w:highlight w:val="yellow"/>
              </w:rPr>
              <w:tab/>
            </w:r>
            <w:r w:rsidRPr="007968F9">
              <w:rPr>
                <w:rFonts w:eastAsiaTheme="minorEastAsia" w:hint="eastAsia"/>
                <w:highlight w:val="yellow"/>
                <w:lang w:eastAsia="ja-JP"/>
              </w:rPr>
              <w:tab/>
            </w:r>
            <w:r w:rsidRPr="007968F9">
              <w:rPr>
                <w:rFonts w:hint="eastAsia"/>
                <w:highlight w:val="yellow"/>
              </w:rPr>
              <w:t>}</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
        </w:tc>
      </w:tr>
      <w:tr w:rsidR="00666179"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syntax"/>
              <w:rPr>
                <w:rFonts w:eastAsiaTheme="minorEastAsia"/>
                <w:highlight w:val="yellow"/>
                <w:lang w:eastAsia="ja-JP"/>
              </w:rPr>
            </w:pPr>
            <w:r w:rsidRPr="007968F9">
              <w:rPr>
                <w:rFonts w:eastAsiaTheme="minorEastAsia" w:hint="eastAsia"/>
                <w:highlight w:val="yellow"/>
                <w:lang w:eastAsia="ja-JP"/>
              </w:rPr>
              <w:tab/>
            </w:r>
            <w:r w:rsidRPr="007968F9">
              <w:rPr>
                <w:highlight w:val="yellow"/>
              </w:rPr>
              <w:tab/>
            </w:r>
            <w:r w:rsidRPr="007968F9">
              <w:rPr>
                <w:rFonts w:eastAsiaTheme="minorEastAsia" w:hint="eastAsia"/>
                <w:highlight w:val="yellow"/>
                <w:lang w:eastAsia="ja-JP"/>
              </w:rPr>
              <w:t>}</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
        </w:tc>
      </w:tr>
      <w:tr w:rsidR="00450D8D"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450D8D" w:rsidRPr="007968F9" w:rsidRDefault="00450D8D" w:rsidP="00653E75">
            <w:pPr>
              <w:pStyle w:val="tablesyntax"/>
              <w:rPr>
                <w:rFonts w:eastAsiaTheme="minorEastAsia"/>
                <w:highlight w:val="yellow"/>
                <w:lang w:eastAsia="ja-JP"/>
              </w:rPr>
            </w:pPr>
            <w:r w:rsidRPr="007968F9">
              <w:rPr>
                <w:rFonts w:eastAsiaTheme="minorEastAsia"/>
                <w:highlight w:val="yellow"/>
                <w:lang w:eastAsia="ja-JP"/>
              </w:rPr>
              <w:tab/>
            </w:r>
            <w:r w:rsidRPr="007968F9">
              <w:rPr>
                <w:rFonts w:eastAsiaTheme="minorEastAsia" w:hint="eastAsia"/>
                <w:highlight w:val="yellow"/>
                <w:lang w:eastAsia="ja-JP"/>
              </w:rPr>
              <w:t>}</w:t>
            </w:r>
          </w:p>
        </w:tc>
        <w:tc>
          <w:tcPr>
            <w:tcW w:w="1157" w:type="dxa"/>
            <w:tcBorders>
              <w:top w:val="single" w:sz="2" w:space="0" w:color="auto"/>
              <w:left w:val="single" w:sz="2" w:space="0" w:color="auto"/>
              <w:bottom w:val="single" w:sz="2" w:space="0" w:color="auto"/>
              <w:right w:val="single" w:sz="2" w:space="0" w:color="auto"/>
            </w:tcBorders>
          </w:tcPr>
          <w:p w:rsidR="00450D8D" w:rsidRPr="007968F9" w:rsidRDefault="00450D8D" w:rsidP="00653E75">
            <w:pPr>
              <w:pStyle w:val="tablecell"/>
              <w:rPr>
                <w:highlight w:val="yellow"/>
              </w:rPr>
            </w:pPr>
          </w:p>
        </w:tc>
      </w:tr>
      <w:tr w:rsidR="00666179"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syntax"/>
              <w:rPr>
                <w:rFonts w:eastAsiaTheme="minorEastAsia"/>
                <w:highlight w:val="yellow"/>
                <w:lang w:eastAsia="ja-JP"/>
              </w:rPr>
            </w:pPr>
            <w:r w:rsidRPr="007968F9">
              <w:rPr>
                <w:rFonts w:eastAsiaTheme="minorEastAsia" w:hint="eastAsia"/>
                <w:highlight w:val="yellow"/>
                <w:lang w:eastAsia="ja-JP"/>
              </w:rPr>
              <w:t>}</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
        </w:tc>
      </w:tr>
    </w:tbl>
    <w:p w:rsidR="00D450A2" w:rsidRDefault="00D450A2" w:rsidP="00D450A2">
      <w:pPr>
        <w:pStyle w:val="3"/>
        <w:numPr>
          <w:ilvl w:val="0"/>
          <w:numId w:val="0"/>
        </w:numPr>
        <w:ind w:left="720" w:hanging="720"/>
      </w:pPr>
      <w:r>
        <w:rPr>
          <w:rFonts w:hint="eastAsia"/>
          <w:lang w:eastAsia="ja-JP"/>
        </w:rPr>
        <w:t>D.2.</w:t>
      </w:r>
      <w:r w:rsidRPr="00D450A2">
        <w:rPr>
          <w:rFonts w:hint="eastAsia"/>
          <w:highlight w:val="yellow"/>
          <w:lang w:eastAsia="ja-JP"/>
        </w:rPr>
        <w:t>X</w:t>
      </w:r>
      <w:r>
        <w:rPr>
          <w:rFonts w:hint="eastAsia"/>
          <w:lang w:eastAsia="ja-JP"/>
        </w:rPr>
        <w:tab/>
        <w:t>Chroma sampling filter hint SEI semantics</w:t>
      </w:r>
    </w:p>
    <w:p w:rsidR="007D7467" w:rsidRPr="003A3D10" w:rsidRDefault="00065928" w:rsidP="00084453">
      <w:pPr>
        <w:rPr>
          <w:noProof/>
          <w:highlight w:val="yellow"/>
          <w:lang w:eastAsia="ja-JP"/>
        </w:rPr>
      </w:pPr>
      <w:r w:rsidRPr="003A3D10">
        <w:rPr>
          <w:noProof/>
          <w:highlight w:val="yellow"/>
        </w:rPr>
        <w:t xml:space="preserve">The </w:t>
      </w:r>
      <w:r w:rsidR="00084453" w:rsidRPr="003A3D10">
        <w:rPr>
          <w:rFonts w:hint="eastAsia"/>
          <w:noProof/>
          <w:highlight w:val="yellow"/>
          <w:lang w:eastAsia="ja-JP"/>
        </w:rPr>
        <w:t>chroma</w:t>
      </w:r>
      <w:r w:rsidRPr="003A3D10">
        <w:rPr>
          <w:noProof/>
          <w:highlight w:val="yellow"/>
        </w:rPr>
        <w:t xml:space="preserve"> </w:t>
      </w:r>
      <w:r w:rsidR="00084453" w:rsidRPr="003A3D10">
        <w:rPr>
          <w:rFonts w:hint="eastAsia"/>
          <w:noProof/>
          <w:highlight w:val="yellow"/>
          <w:lang w:eastAsia="ja-JP"/>
        </w:rPr>
        <w:t>sampling filter hint</w:t>
      </w:r>
      <w:r w:rsidRPr="003A3D10">
        <w:rPr>
          <w:noProof/>
          <w:highlight w:val="yellow"/>
        </w:rPr>
        <w:t xml:space="preserve"> SEI message </w:t>
      </w:r>
      <w:r w:rsidR="00084453" w:rsidRPr="003A3D10">
        <w:rPr>
          <w:rFonts w:hint="eastAsia"/>
          <w:noProof/>
          <w:highlight w:val="yellow"/>
          <w:lang w:eastAsia="ja-JP"/>
        </w:rPr>
        <w:t xml:space="preserve">provides the </w:t>
      </w:r>
      <w:r w:rsidR="0037391F">
        <w:rPr>
          <w:rFonts w:hint="eastAsia"/>
          <w:noProof/>
          <w:highlight w:val="yellow"/>
          <w:lang w:eastAsia="ja-JP"/>
        </w:rPr>
        <w:t xml:space="preserve">recommended </w:t>
      </w:r>
      <w:r w:rsidR="00084453" w:rsidRPr="003A3D10">
        <w:rPr>
          <w:rFonts w:hint="eastAsia"/>
          <w:noProof/>
          <w:highlight w:val="yellow"/>
          <w:lang w:eastAsia="ja-JP"/>
        </w:rPr>
        <w:t xml:space="preserve">coefficients of a </w:t>
      </w:r>
      <w:r w:rsidR="0038089B" w:rsidRPr="003A3D10">
        <w:rPr>
          <w:rFonts w:hint="eastAsia"/>
          <w:noProof/>
          <w:highlight w:val="yellow"/>
          <w:lang w:eastAsia="ja-JP"/>
        </w:rPr>
        <w:t xml:space="preserve">chroma sampling </w:t>
      </w:r>
      <w:r w:rsidR="00084453" w:rsidRPr="003A3D10">
        <w:rPr>
          <w:rFonts w:hint="eastAsia"/>
          <w:noProof/>
          <w:highlight w:val="yellow"/>
          <w:lang w:eastAsia="ja-JP"/>
        </w:rPr>
        <w:t>filter</w:t>
      </w:r>
      <w:r w:rsidR="00637009">
        <w:rPr>
          <w:rFonts w:hint="eastAsia"/>
          <w:noProof/>
          <w:highlight w:val="yellow"/>
          <w:lang w:eastAsia="ja-JP"/>
        </w:rPr>
        <w:t>.</w:t>
      </w:r>
      <w:r w:rsidR="00084453" w:rsidRPr="003A3D10">
        <w:rPr>
          <w:rFonts w:hint="eastAsia"/>
          <w:noProof/>
          <w:highlight w:val="yellow"/>
          <w:lang w:eastAsia="ja-JP"/>
        </w:rPr>
        <w:t xml:space="preserve"> </w:t>
      </w:r>
      <w:r w:rsidR="0038089B" w:rsidRPr="003A3D10">
        <w:rPr>
          <w:rFonts w:hint="eastAsia"/>
          <w:noProof/>
          <w:highlight w:val="yellow"/>
          <w:lang w:eastAsia="ja-JP"/>
        </w:rPr>
        <w:t xml:space="preserve">If the </w:t>
      </w:r>
      <w:r w:rsidR="00CB440A" w:rsidRPr="003A3D10">
        <w:rPr>
          <w:rFonts w:hint="eastAsia"/>
          <w:noProof/>
          <w:highlight w:val="yellow"/>
          <w:lang w:eastAsia="ja-JP"/>
        </w:rPr>
        <w:t xml:space="preserve">coefficients of </w:t>
      </w:r>
      <w:r w:rsidR="0038089B" w:rsidRPr="003A3D10">
        <w:rPr>
          <w:rFonts w:hint="eastAsia"/>
          <w:noProof/>
          <w:highlight w:val="yellow"/>
          <w:lang w:eastAsia="ja-JP"/>
        </w:rPr>
        <w:t>chroma sampling filter both at an encod</w:t>
      </w:r>
      <w:r w:rsidR="007A5942" w:rsidRPr="003A3D10">
        <w:rPr>
          <w:rFonts w:hint="eastAsia"/>
          <w:noProof/>
          <w:highlight w:val="yellow"/>
          <w:lang w:eastAsia="ja-JP"/>
        </w:rPr>
        <w:t>er and a decoder are designed based on the coefficients signalled in the chroma</w:t>
      </w:r>
      <w:r w:rsidR="007A5942" w:rsidRPr="003A3D10">
        <w:rPr>
          <w:noProof/>
          <w:highlight w:val="yellow"/>
        </w:rPr>
        <w:t xml:space="preserve"> </w:t>
      </w:r>
      <w:r w:rsidR="007A5942" w:rsidRPr="003A3D10">
        <w:rPr>
          <w:rFonts w:hint="eastAsia"/>
          <w:noProof/>
          <w:highlight w:val="yellow"/>
          <w:lang w:eastAsia="ja-JP"/>
        </w:rPr>
        <w:t>sampling filter hint</w:t>
      </w:r>
      <w:r w:rsidR="007A5942" w:rsidRPr="003A3D10">
        <w:rPr>
          <w:noProof/>
          <w:highlight w:val="yellow"/>
        </w:rPr>
        <w:t xml:space="preserve"> SEI message</w:t>
      </w:r>
      <w:r w:rsidR="007A5942" w:rsidRPr="003A3D10">
        <w:rPr>
          <w:rFonts w:hint="eastAsia"/>
          <w:noProof/>
          <w:highlight w:val="yellow"/>
          <w:lang w:eastAsia="ja-JP"/>
        </w:rPr>
        <w:t xml:space="preserve">, the color difference degradation </w:t>
      </w:r>
      <w:r w:rsidR="00BF4C55">
        <w:rPr>
          <w:rFonts w:hint="eastAsia"/>
          <w:noProof/>
          <w:highlight w:val="yellow"/>
          <w:lang w:eastAsia="ja-JP"/>
        </w:rPr>
        <w:t>w</w:t>
      </w:r>
      <w:del w:id="82" w:author="Marta Mrak" w:date="2013-01-08T10:35:00Z">
        <w:r w:rsidR="00BF4C55" w:rsidDel="00B32E0C">
          <w:rPr>
            <w:rFonts w:hint="eastAsia"/>
            <w:noProof/>
            <w:highlight w:val="yellow"/>
            <w:lang w:eastAsia="ja-JP"/>
          </w:rPr>
          <w:delText>i</w:delText>
        </w:r>
      </w:del>
      <w:r w:rsidR="00BF4C55">
        <w:rPr>
          <w:rFonts w:hint="eastAsia"/>
          <w:noProof/>
          <w:highlight w:val="yellow"/>
          <w:lang w:eastAsia="ja-JP"/>
        </w:rPr>
        <w:t>i</w:t>
      </w:r>
      <w:ins w:id="83" w:author="Marta Mrak" w:date="2013-01-08T10:35:00Z">
        <w:r w:rsidR="00B32E0C">
          <w:rPr>
            <w:noProof/>
            <w:highlight w:val="yellow"/>
            <w:lang w:eastAsia="ja-JP"/>
          </w:rPr>
          <w:t>l</w:t>
        </w:r>
      </w:ins>
      <w:r w:rsidR="00BF4C55">
        <w:rPr>
          <w:rFonts w:hint="eastAsia"/>
          <w:noProof/>
          <w:highlight w:val="yellow"/>
          <w:lang w:eastAsia="ja-JP"/>
        </w:rPr>
        <w:t xml:space="preserve">l be </w:t>
      </w:r>
      <w:r w:rsidR="007A5942" w:rsidRPr="003A3D10">
        <w:rPr>
          <w:rFonts w:hint="eastAsia"/>
          <w:noProof/>
          <w:highlight w:val="yellow"/>
          <w:lang w:eastAsia="ja-JP"/>
        </w:rPr>
        <w:t>expected to be minimized.</w:t>
      </w:r>
    </w:p>
    <w:p w:rsidR="00A41D9E" w:rsidRPr="003A3D10" w:rsidRDefault="00AC2C77" w:rsidP="00AC2C77">
      <w:pPr>
        <w:rPr>
          <w:highlight w:val="yellow"/>
          <w:lang w:eastAsia="ja-JP"/>
        </w:rPr>
      </w:pPr>
      <w:proofErr w:type="spellStart"/>
      <w:proofErr w:type="gramStart"/>
      <w:r w:rsidRPr="003A3D10">
        <w:rPr>
          <w:b/>
          <w:highlight w:val="yellow"/>
          <w:lang w:eastAsia="ja-JP"/>
        </w:rPr>
        <w:t>target_format_idc</w:t>
      </w:r>
      <w:proofErr w:type="spellEnd"/>
      <w:proofErr w:type="gramEnd"/>
      <w:r w:rsidR="00A41D9E" w:rsidRPr="003A3D10">
        <w:rPr>
          <w:rFonts w:hint="eastAsia"/>
          <w:b/>
          <w:highlight w:val="yellow"/>
          <w:lang w:eastAsia="ja-JP"/>
        </w:rPr>
        <w:t xml:space="preserve"> </w:t>
      </w:r>
      <w:r w:rsidR="00A41D9E" w:rsidRPr="003A3D10">
        <w:rPr>
          <w:highlight w:val="yellow"/>
        </w:rPr>
        <w:t xml:space="preserve">specifies the </w:t>
      </w:r>
      <w:r w:rsidR="0099182A" w:rsidRPr="003A3D10">
        <w:rPr>
          <w:rFonts w:hint="eastAsia"/>
          <w:highlight w:val="yellow"/>
          <w:lang w:eastAsia="ja-JP"/>
        </w:rPr>
        <w:t xml:space="preserve">output of </w:t>
      </w:r>
      <w:proofErr w:type="spellStart"/>
      <w:r w:rsidR="00A41D9E" w:rsidRPr="003A3D10">
        <w:rPr>
          <w:highlight w:val="yellow"/>
        </w:rPr>
        <w:t>chroma</w:t>
      </w:r>
      <w:proofErr w:type="spellEnd"/>
      <w:r w:rsidR="00A41D9E" w:rsidRPr="003A3D10">
        <w:rPr>
          <w:highlight w:val="yellow"/>
        </w:rPr>
        <w:t xml:space="preserve"> sampling relative to </w:t>
      </w:r>
      <w:r w:rsidR="00065928" w:rsidRPr="003A3D10">
        <w:rPr>
          <w:rFonts w:hint="eastAsia"/>
          <w:highlight w:val="yellow"/>
          <w:lang w:eastAsia="ja-JP"/>
        </w:rPr>
        <w:t xml:space="preserve">that of </w:t>
      </w:r>
      <w:r w:rsidR="00A41D9E" w:rsidRPr="003A3D10">
        <w:rPr>
          <w:highlight w:val="yellow"/>
        </w:rPr>
        <w:t xml:space="preserve">the </w:t>
      </w:r>
      <w:proofErr w:type="spellStart"/>
      <w:r w:rsidR="00A41D9E" w:rsidRPr="003A3D10">
        <w:rPr>
          <w:highlight w:val="yellow"/>
        </w:rPr>
        <w:t>luma</w:t>
      </w:r>
      <w:proofErr w:type="spellEnd"/>
      <w:r w:rsidR="00A41D9E" w:rsidRPr="003A3D10">
        <w:rPr>
          <w:highlight w:val="yellow"/>
        </w:rPr>
        <w:t xml:space="preserve"> sampling as specified in </w:t>
      </w:r>
      <w:proofErr w:type="spellStart"/>
      <w:r w:rsidR="00A41D9E" w:rsidRPr="003A3D10">
        <w:rPr>
          <w:highlight w:val="yellow"/>
        </w:rPr>
        <w:t>subclause</w:t>
      </w:r>
      <w:proofErr w:type="spellEnd"/>
      <w:r w:rsidR="00A41D9E" w:rsidRPr="003A3D10">
        <w:rPr>
          <w:highlight w:val="yellow"/>
        </w:rPr>
        <w:t> </w:t>
      </w:r>
      <w:r w:rsidR="00A41D9E" w:rsidRPr="003A3D10">
        <w:rPr>
          <w:rFonts w:hint="eastAsia"/>
          <w:highlight w:val="yellow"/>
          <w:lang w:eastAsia="ja-JP"/>
        </w:rPr>
        <w:t>6.2</w:t>
      </w:r>
      <w:r w:rsidR="00A41D9E" w:rsidRPr="003A3D10">
        <w:rPr>
          <w:highlight w:val="yellow"/>
        </w:rPr>
        <w:t xml:space="preserve">. The value of </w:t>
      </w:r>
      <w:proofErr w:type="spellStart"/>
      <w:r w:rsidR="009A4887" w:rsidRPr="003A3D10">
        <w:rPr>
          <w:rFonts w:hint="eastAsia"/>
          <w:highlight w:val="yellow"/>
          <w:lang w:eastAsia="ja-JP"/>
        </w:rPr>
        <w:t>target</w:t>
      </w:r>
      <w:r w:rsidR="00A41D9E" w:rsidRPr="003A3D10">
        <w:rPr>
          <w:highlight w:val="yellow"/>
        </w:rPr>
        <w:t>_format_idc</w:t>
      </w:r>
      <w:proofErr w:type="spellEnd"/>
      <w:r w:rsidR="00A41D9E" w:rsidRPr="003A3D10">
        <w:rPr>
          <w:highlight w:val="yellow"/>
        </w:rPr>
        <w:t xml:space="preserve"> shall be in the range of </w:t>
      </w:r>
      <w:r w:rsidR="00065928" w:rsidRPr="003A3D10">
        <w:rPr>
          <w:rFonts w:hint="eastAsia"/>
          <w:highlight w:val="yellow"/>
          <w:lang w:eastAsia="ja-JP"/>
        </w:rPr>
        <w:t>1</w:t>
      </w:r>
      <w:r w:rsidR="00A41D9E" w:rsidRPr="003A3D10">
        <w:rPr>
          <w:highlight w:val="yellow"/>
        </w:rPr>
        <w:t xml:space="preserve"> to</w:t>
      </w:r>
      <w:r w:rsidR="009A622A" w:rsidRPr="003A3D10">
        <w:rPr>
          <w:noProof/>
          <w:highlight w:val="yellow"/>
        </w:rPr>
        <w:t> </w:t>
      </w:r>
      <w:r w:rsidR="00A41D9E" w:rsidRPr="003A3D10">
        <w:rPr>
          <w:highlight w:val="yellow"/>
        </w:rPr>
        <w:t>3, inclusive.</w:t>
      </w:r>
    </w:p>
    <w:p w:rsidR="00930270" w:rsidRPr="003A3D10" w:rsidRDefault="00930270" w:rsidP="00930270">
      <w:pPr>
        <w:rPr>
          <w:highlight w:val="yellow"/>
          <w:lang w:eastAsia="ja-JP"/>
        </w:rPr>
      </w:pPr>
      <w:proofErr w:type="spellStart"/>
      <w:proofErr w:type="gramStart"/>
      <w:r>
        <w:rPr>
          <w:rFonts w:hint="eastAsia"/>
          <w:b/>
          <w:highlight w:val="yellow"/>
          <w:lang w:eastAsia="ja-JP"/>
        </w:rPr>
        <w:t>perfect_reconstruction_flag</w:t>
      </w:r>
      <w:proofErr w:type="spellEnd"/>
      <w:proofErr w:type="gramEnd"/>
      <w:r w:rsidRPr="003A3D10">
        <w:rPr>
          <w:rFonts w:hint="eastAsia"/>
          <w:b/>
          <w:highlight w:val="yellow"/>
          <w:lang w:eastAsia="ja-JP"/>
        </w:rPr>
        <w:t xml:space="preserve"> </w:t>
      </w:r>
      <w:r>
        <w:rPr>
          <w:rFonts w:hint="eastAsia"/>
          <w:highlight w:val="yellow"/>
          <w:lang w:eastAsia="ja-JP"/>
        </w:rPr>
        <w:t xml:space="preserve">equal to 1 </w:t>
      </w:r>
      <w:r w:rsidRPr="003A3D10">
        <w:rPr>
          <w:rFonts w:hint="eastAsia"/>
          <w:highlight w:val="yellow"/>
          <w:lang w:eastAsia="ja-JP"/>
        </w:rPr>
        <w:t xml:space="preserve">specifies </w:t>
      </w:r>
      <w:r w:rsidR="0025656B">
        <w:rPr>
          <w:rFonts w:hint="eastAsia"/>
          <w:highlight w:val="yellow"/>
          <w:lang w:eastAsia="ja-JP"/>
        </w:rPr>
        <w:t xml:space="preserve">that the </w:t>
      </w:r>
      <w:proofErr w:type="spellStart"/>
      <w:r w:rsidR="0080366D">
        <w:rPr>
          <w:rFonts w:hint="eastAsia"/>
          <w:highlight w:val="yellow"/>
          <w:lang w:eastAsia="ja-JP"/>
        </w:rPr>
        <w:t>chroma</w:t>
      </w:r>
      <w:proofErr w:type="spellEnd"/>
      <w:r w:rsidR="0080366D">
        <w:rPr>
          <w:rFonts w:hint="eastAsia"/>
          <w:highlight w:val="yellow"/>
          <w:lang w:eastAsia="ja-JP"/>
        </w:rPr>
        <w:t xml:space="preserve"> sampling filter coefficients satisfy </w:t>
      </w:r>
      <w:r>
        <w:rPr>
          <w:rFonts w:hint="eastAsia"/>
          <w:highlight w:val="yellow"/>
          <w:lang w:eastAsia="ja-JP"/>
        </w:rPr>
        <w:t>perfect reconstruction</w:t>
      </w:r>
      <w:r w:rsidR="0080366D">
        <w:rPr>
          <w:rFonts w:hint="eastAsia"/>
          <w:highlight w:val="yellow"/>
          <w:lang w:eastAsia="ja-JP"/>
        </w:rPr>
        <w:t xml:space="preserve"> condition</w:t>
      </w:r>
      <w:r w:rsidR="00D1132C">
        <w:rPr>
          <w:rFonts w:hint="eastAsia"/>
          <w:highlight w:val="yellow"/>
          <w:lang w:eastAsia="ja-JP"/>
        </w:rPr>
        <w:t xml:space="preserve"> which mean that up-sampled results are identical when down-sampling and up-sampling are repeated</w:t>
      </w:r>
      <w:r w:rsidRPr="003A3D10">
        <w:rPr>
          <w:rFonts w:hint="eastAsia"/>
          <w:highlight w:val="yellow"/>
          <w:lang w:eastAsia="ja-JP"/>
        </w:rPr>
        <w:t>.</w:t>
      </w:r>
      <w:r w:rsidR="0080366D">
        <w:rPr>
          <w:rFonts w:hint="eastAsia"/>
          <w:highlight w:val="yellow"/>
          <w:lang w:eastAsia="ja-JP"/>
        </w:rPr>
        <w:t xml:space="preserve"> </w:t>
      </w:r>
      <w:proofErr w:type="spellStart"/>
      <w:proofErr w:type="gramStart"/>
      <w:r w:rsidR="0080366D">
        <w:rPr>
          <w:rFonts w:hint="eastAsia"/>
          <w:highlight w:val="yellow"/>
          <w:lang w:eastAsia="ja-JP"/>
        </w:rPr>
        <w:t>perfect_reconstruction_flag</w:t>
      </w:r>
      <w:proofErr w:type="spellEnd"/>
      <w:proofErr w:type="gramEnd"/>
      <w:r w:rsidR="0080366D">
        <w:rPr>
          <w:rFonts w:hint="eastAsia"/>
          <w:highlight w:val="yellow"/>
          <w:lang w:eastAsia="ja-JP"/>
        </w:rPr>
        <w:t xml:space="preserve"> equal to 0 </w:t>
      </w:r>
      <w:r w:rsidR="0025656B">
        <w:rPr>
          <w:rFonts w:hint="eastAsia"/>
          <w:highlight w:val="yellow"/>
          <w:lang w:eastAsia="ja-JP"/>
        </w:rPr>
        <w:t xml:space="preserve">indicates that the </w:t>
      </w:r>
      <w:proofErr w:type="spellStart"/>
      <w:r w:rsidR="0025656B">
        <w:rPr>
          <w:rFonts w:hint="eastAsia"/>
          <w:highlight w:val="yellow"/>
          <w:lang w:eastAsia="ja-JP"/>
        </w:rPr>
        <w:t>chroma</w:t>
      </w:r>
      <w:proofErr w:type="spellEnd"/>
      <w:r w:rsidR="0025656B">
        <w:rPr>
          <w:rFonts w:hint="eastAsia"/>
          <w:highlight w:val="yellow"/>
          <w:lang w:eastAsia="ja-JP"/>
        </w:rPr>
        <w:t xml:space="preserve"> sampling filter coefficients may not satisfy perfect reconstruction condition.</w:t>
      </w:r>
    </w:p>
    <w:p w:rsidR="00AC2C77" w:rsidRPr="003A3D10" w:rsidRDefault="0061342A" w:rsidP="00AC2C77">
      <w:pPr>
        <w:rPr>
          <w:highlight w:val="yellow"/>
          <w:lang w:eastAsia="ja-JP"/>
        </w:rPr>
      </w:pPr>
      <w:proofErr w:type="spellStart"/>
      <w:proofErr w:type="gramStart"/>
      <w:r w:rsidRPr="003A3D10">
        <w:rPr>
          <w:rFonts w:hint="eastAsia"/>
          <w:b/>
          <w:highlight w:val="yellow"/>
          <w:lang w:eastAsia="ja-JP"/>
        </w:rPr>
        <w:t>num_</w:t>
      </w:r>
      <w:r w:rsidR="004635CD" w:rsidRPr="003A3D10">
        <w:rPr>
          <w:rFonts w:hint="eastAsia"/>
          <w:b/>
          <w:highlight w:val="yellow"/>
          <w:lang w:eastAsia="ja-JP"/>
        </w:rPr>
        <w:t>vertical_filters</w:t>
      </w:r>
      <w:proofErr w:type="spellEnd"/>
      <w:proofErr w:type="gramEnd"/>
      <w:r w:rsidR="00D041C2" w:rsidRPr="003A3D10">
        <w:rPr>
          <w:rFonts w:hint="eastAsia"/>
          <w:b/>
          <w:highlight w:val="yellow"/>
          <w:lang w:eastAsia="ja-JP"/>
        </w:rPr>
        <w:t xml:space="preserve"> </w:t>
      </w:r>
      <w:r w:rsidR="009F2CF7" w:rsidRPr="003A3D10">
        <w:rPr>
          <w:rFonts w:hint="eastAsia"/>
          <w:highlight w:val="yellow"/>
          <w:lang w:eastAsia="ja-JP"/>
        </w:rPr>
        <w:t xml:space="preserve">specifies the number of </w:t>
      </w:r>
      <w:r w:rsidR="00A41D9E" w:rsidRPr="003A3D10">
        <w:rPr>
          <w:rFonts w:hint="eastAsia"/>
          <w:highlight w:val="yellow"/>
          <w:lang w:eastAsia="ja-JP"/>
        </w:rPr>
        <w:t>filter</w:t>
      </w:r>
      <w:r w:rsidR="004635CD" w:rsidRPr="003A3D10">
        <w:rPr>
          <w:rFonts w:hint="eastAsia"/>
          <w:highlight w:val="yellow"/>
          <w:lang w:eastAsia="ja-JP"/>
        </w:rPr>
        <w:t xml:space="preserve">s used for </w:t>
      </w:r>
      <w:proofErr w:type="spellStart"/>
      <w:r w:rsidR="004635CD" w:rsidRPr="003A3D10">
        <w:rPr>
          <w:rFonts w:hint="eastAsia"/>
          <w:highlight w:val="yellow"/>
          <w:lang w:eastAsia="ja-JP"/>
        </w:rPr>
        <w:t>chroma</w:t>
      </w:r>
      <w:proofErr w:type="spellEnd"/>
      <w:r w:rsidR="004635CD" w:rsidRPr="003A3D10">
        <w:rPr>
          <w:rFonts w:hint="eastAsia"/>
          <w:highlight w:val="yellow"/>
          <w:lang w:eastAsia="ja-JP"/>
        </w:rPr>
        <w:t xml:space="preserve"> sampling in vertical direction</w:t>
      </w:r>
      <w:r w:rsidR="009F2CF7" w:rsidRPr="003A3D10">
        <w:rPr>
          <w:rFonts w:hint="eastAsia"/>
          <w:highlight w:val="yellow"/>
          <w:lang w:eastAsia="ja-JP"/>
        </w:rPr>
        <w:t>.</w:t>
      </w:r>
    </w:p>
    <w:p w:rsidR="00AC2C77" w:rsidRDefault="004635CD" w:rsidP="00AC2C77">
      <w:pPr>
        <w:rPr>
          <w:highlight w:val="yellow"/>
          <w:lang w:eastAsia="ja-JP"/>
        </w:rPr>
      </w:pPr>
      <w:proofErr w:type="gramStart"/>
      <w:r w:rsidRPr="003A3D10">
        <w:rPr>
          <w:rFonts w:hint="eastAsia"/>
          <w:b/>
          <w:highlight w:val="yellow"/>
          <w:lang w:eastAsia="ja-JP"/>
        </w:rPr>
        <w:t>ver</w:t>
      </w:r>
      <w:proofErr w:type="gramEnd"/>
      <w:del w:id="84" w:author="Takeshi Chujoh" w:date="2013-01-15T17:17:00Z">
        <w:r w:rsidRPr="003A3D10" w:rsidDel="00794B19">
          <w:rPr>
            <w:rFonts w:hint="eastAsia"/>
            <w:b/>
            <w:highlight w:val="yellow"/>
            <w:lang w:eastAsia="ja-JP"/>
          </w:rPr>
          <w:delText>t</w:delText>
        </w:r>
      </w:del>
      <w:r w:rsidRPr="003A3D10">
        <w:rPr>
          <w:rFonts w:hint="eastAsia"/>
          <w:b/>
          <w:highlight w:val="yellow"/>
          <w:lang w:eastAsia="ja-JP"/>
        </w:rPr>
        <w:t>_</w:t>
      </w:r>
      <w:r w:rsidR="00AC2C77" w:rsidRPr="003A3D10">
        <w:rPr>
          <w:b/>
          <w:highlight w:val="yellow"/>
          <w:lang w:eastAsia="ja-JP"/>
        </w:rPr>
        <w:t>tap_length_minus1</w:t>
      </w:r>
      <w:r w:rsidRPr="003A3D10">
        <w:rPr>
          <w:rFonts w:hint="eastAsia"/>
          <w:b/>
          <w:highlight w:val="yellow"/>
          <w:lang w:eastAsia="ja-JP"/>
        </w:rPr>
        <w:t>[]</w:t>
      </w:r>
      <w:r w:rsidR="00ED3AD0" w:rsidRPr="003A3D10">
        <w:rPr>
          <w:noProof/>
          <w:highlight w:val="yellow"/>
        </w:rPr>
        <w:t> </w:t>
      </w:r>
      <w:r w:rsidR="00ED3AD0" w:rsidRPr="003A3D10">
        <w:rPr>
          <w:rFonts w:hint="eastAsia"/>
          <w:highlight w:val="yellow"/>
          <w:lang w:eastAsia="ja-JP"/>
        </w:rPr>
        <w:t>+</w:t>
      </w:r>
      <w:r w:rsidR="00ED3AD0" w:rsidRPr="003A3D10">
        <w:rPr>
          <w:noProof/>
          <w:highlight w:val="yellow"/>
        </w:rPr>
        <w:t> </w:t>
      </w:r>
      <w:r w:rsidR="00ED3AD0" w:rsidRPr="003A3D10">
        <w:rPr>
          <w:rFonts w:hint="eastAsia"/>
          <w:highlight w:val="yellow"/>
          <w:lang w:eastAsia="ja-JP"/>
        </w:rPr>
        <w:t>1</w:t>
      </w:r>
      <w:r w:rsidR="00ED3AD0" w:rsidRPr="003A3D10">
        <w:rPr>
          <w:rFonts w:hint="eastAsia"/>
          <w:b/>
          <w:highlight w:val="yellow"/>
          <w:lang w:eastAsia="ja-JP"/>
        </w:rPr>
        <w:t xml:space="preserve"> </w:t>
      </w:r>
      <w:r w:rsidR="00D041C2" w:rsidRPr="003A3D10">
        <w:rPr>
          <w:rFonts w:hint="eastAsia"/>
          <w:highlight w:val="yellow"/>
          <w:lang w:eastAsia="ja-JP"/>
        </w:rPr>
        <w:t>specifies</w:t>
      </w:r>
      <w:r w:rsidR="00ED3AD0" w:rsidRPr="003A3D10">
        <w:rPr>
          <w:rFonts w:hint="eastAsia"/>
          <w:highlight w:val="yellow"/>
          <w:lang w:eastAsia="ja-JP"/>
        </w:rPr>
        <w:t xml:space="preserve"> the number of tap length of </w:t>
      </w:r>
      <w:r w:rsidRPr="003A3D10">
        <w:rPr>
          <w:rFonts w:hint="eastAsia"/>
          <w:highlight w:val="yellow"/>
          <w:lang w:eastAsia="ja-JP"/>
        </w:rPr>
        <w:t xml:space="preserve">a </w:t>
      </w:r>
      <w:r w:rsidR="00ED3AD0" w:rsidRPr="003A3D10">
        <w:rPr>
          <w:rFonts w:hint="eastAsia"/>
          <w:highlight w:val="yellow"/>
          <w:lang w:eastAsia="ja-JP"/>
        </w:rPr>
        <w:t>filter</w:t>
      </w:r>
      <w:r w:rsidRPr="003A3D10">
        <w:rPr>
          <w:rFonts w:hint="eastAsia"/>
          <w:highlight w:val="yellow"/>
          <w:lang w:eastAsia="ja-JP"/>
        </w:rPr>
        <w:t xml:space="preserve"> in vertical direction</w:t>
      </w:r>
      <w:r w:rsidR="00ED3AD0" w:rsidRPr="003A3D10">
        <w:rPr>
          <w:rFonts w:hint="eastAsia"/>
          <w:highlight w:val="yellow"/>
          <w:lang w:eastAsia="ja-JP"/>
        </w:rPr>
        <w:t>.</w:t>
      </w:r>
      <w:r w:rsidR="002B18AC" w:rsidRPr="003A3D10">
        <w:rPr>
          <w:rFonts w:hint="eastAsia"/>
          <w:highlight w:val="yellow"/>
          <w:lang w:eastAsia="ja-JP"/>
        </w:rPr>
        <w:t xml:space="preserve"> </w:t>
      </w:r>
      <w:r w:rsidR="002B18AC" w:rsidRPr="003A3D10">
        <w:rPr>
          <w:highlight w:val="yellow"/>
          <w:lang w:eastAsia="ja-JP"/>
        </w:rPr>
        <w:t xml:space="preserve">The value of </w:t>
      </w:r>
      <w:r w:rsidRPr="003A3D10">
        <w:rPr>
          <w:rFonts w:hint="eastAsia"/>
          <w:highlight w:val="yellow"/>
          <w:lang w:eastAsia="ja-JP"/>
        </w:rPr>
        <w:t>ver</w:t>
      </w:r>
      <w:del w:id="85" w:author="Takeshi Chujoh" w:date="2013-01-15T17:17:00Z">
        <w:r w:rsidRPr="003A3D10" w:rsidDel="00794B19">
          <w:rPr>
            <w:rFonts w:hint="eastAsia"/>
            <w:highlight w:val="yellow"/>
            <w:lang w:eastAsia="ja-JP"/>
          </w:rPr>
          <w:delText>t</w:delText>
        </w:r>
      </w:del>
      <w:r w:rsidRPr="003A3D10">
        <w:rPr>
          <w:rFonts w:hint="eastAsia"/>
          <w:highlight w:val="yellow"/>
          <w:lang w:eastAsia="ja-JP"/>
        </w:rPr>
        <w:t>_</w:t>
      </w:r>
      <w:r w:rsidR="002B18AC" w:rsidRPr="003A3D10">
        <w:rPr>
          <w:highlight w:val="yellow"/>
          <w:lang w:eastAsia="ja-JP"/>
        </w:rPr>
        <w:t xml:space="preserve">tap_length_minus1 shall be in the range of </w:t>
      </w:r>
      <w:r w:rsidR="002B18AC" w:rsidRPr="003A3D10">
        <w:rPr>
          <w:rFonts w:hint="eastAsia"/>
          <w:highlight w:val="yellow"/>
          <w:lang w:eastAsia="ja-JP"/>
        </w:rPr>
        <w:t>0</w:t>
      </w:r>
      <w:r w:rsidR="007A5942" w:rsidRPr="003A3D10">
        <w:rPr>
          <w:highlight w:val="yellow"/>
          <w:lang w:eastAsia="ja-JP"/>
        </w:rPr>
        <w:t xml:space="preserve"> to </w:t>
      </w:r>
      <w:r w:rsidRPr="003A3D10">
        <w:rPr>
          <w:rFonts w:hint="eastAsia"/>
          <w:highlight w:val="yellow"/>
          <w:lang w:eastAsia="ja-JP"/>
        </w:rPr>
        <w:t>31</w:t>
      </w:r>
      <w:r w:rsidR="007A5942" w:rsidRPr="003A3D10">
        <w:rPr>
          <w:highlight w:val="yellow"/>
          <w:lang w:eastAsia="ja-JP"/>
        </w:rPr>
        <w:t>, inclusive</w:t>
      </w:r>
      <w:r w:rsidRPr="003A3D10">
        <w:rPr>
          <w:rFonts w:hint="eastAsia"/>
          <w:highlight w:val="yellow"/>
          <w:lang w:eastAsia="ja-JP"/>
        </w:rPr>
        <w:t>.</w:t>
      </w:r>
    </w:p>
    <w:p w:rsidR="004635CD" w:rsidRPr="003A3D10" w:rsidRDefault="004635CD" w:rsidP="004635CD">
      <w:pPr>
        <w:rPr>
          <w:highlight w:val="yellow"/>
          <w:lang w:eastAsia="ja-JP"/>
        </w:rPr>
      </w:pPr>
      <w:proofErr w:type="spellStart"/>
      <w:proofErr w:type="gramStart"/>
      <w:r w:rsidRPr="003A3D10">
        <w:rPr>
          <w:rFonts w:hint="eastAsia"/>
          <w:b/>
          <w:highlight w:val="yellow"/>
          <w:lang w:eastAsia="ja-JP"/>
        </w:rPr>
        <w:t>ver</w:t>
      </w:r>
      <w:proofErr w:type="gramEnd"/>
      <w:del w:id="86" w:author="Takeshi Chujoh" w:date="2013-01-15T17:18:00Z">
        <w:r w:rsidRPr="003A3D10" w:rsidDel="00794B19">
          <w:rPr>
            <w:rFonts w:hint="eastAsia"/>
            <w:b/>
            <w:highlight w:val="yellow"/>
            <w:lang w:eastAsia="ja-JP"/>
          </w:rPr>
          <w:delText>t</w:delText>
        </w:r>
      </w:del>
      <w:r w:rsidRPr="003A3D10">
        <w:rPr>
          <w:rFonts w:hint="eastAsia"/>
          <w:b/>
          <w:highlight w:val="yellow"/>
          <w:lang w:eastAsia="ja-JP"/>
        </w:rPr>
        <w:t>_</w:t>
      </w:r>
      <w:r w:rsidRPr="003A3D10">
        <w:rPr>
          <w:b/>
          <w:highlight w:val="yellow"/>
          <w:lang w:eastAsia="ja-JP"/>
        </w:rPr>
        <w:t>filter_coeff</w:t>
      </w:r>
      <w:proofErr w:type="spellEnd"/>
      <w:r w:rsidRPr="003A3D10">
        <w:rPr>
          <w:b/>
          <w:highlight w:val="yellow"/>
          <w:lang w:eastAsia="ja-JP"/>
        </w:rPr>
        <w:t>[]</w:t>
      </w:r>
      <w:r w:rsidRPr="003A3D10">
        <w:rPr>
          <w:rFonts w:hint="eastAsia"/>
          <w:b/>
          <w:highlight w:val="yellow"/>
          <w:lang w:eastAsia="ja-JP"/>
        </w:rPr>
        <w:t xml:space="preserve">[] </w:t>
      </w:r>
      <w:r w:rsidRPr="003A3D10">
        <w:rPr>
          <w:rFonts w:hint="eastAsia"/>
          <w:highlight w:val="yellow"/>
          <w:lang w:eastAsia="ja-JP"/>
        </w:rPr>
        <w:t xml:space="preserve">specifies the value of a filter coefficient in vertical direction. </w:t>
      </w:r>
      <w:r w:rsidRPr="003A3D10">
        <w:rPr>
          <w:highlight w:val="yellow"/>
          <w:lang w:eastAsia="ja-JP"/>
        </w:rPr>
        <w:t>T</w:t>
      </w:r>
      <w:r w:rsidRPr="003A3D10">
        <w:rPr>
          <w:rFonts w:hint="eastAsia"/>
          <w:highlight w:val="yellow"/>
          <w:lang w:eastAsia="ja-JP"/>
        </w:rPr>
        <w:t xml:space="preserve">he value of </w:t>
      </w:r>
      <w:proofErr w:type="spellStart"/>
      <w:r w:rsidRPr="003A3D10">
        <w:rPr>
          <w:rFonts w:hint="eastAsia"/>
          <w:highlight w:val="yellow"/>
          <w:lang w:eastAsia="ja-JP"/>
        </w:rPr>
        <w:t>ver</w:t>
      </w:r>
      <w:del w:id="87" w:author="Takeshi Chujoh" w:date="2013-01-15T17:18:00Z">
        <w:r w:rsidRPr="003A3D10" w:rsidDel="00794B19">
          <w:rPr>
            <w:rFonts w:hint="eastAsia"/>
            <w:highlight w:val="yellow"/>
            <w:lang w:eastAsia="ja-JP"/>
          </w:rPr>
          <w:delText>t</w:delText>
        </w:r>
      </w:del>
      <w:r w:rsidRPr="003A3D10">
        <w:rPr>
          <w:rFonts w:hint="eastAsia"/>
          <w:highlight w:val="yellow"/>
          <w:lang w:eastAsia="ja-JP"/>
        </w:rPr>
        <w:t>_</w:t>
      </w:r>
      <w:r w:rsidRPr="003A3D10">
        <w:rPr>
          <w:highlight w:val="yellow"/>
          <w:lang w:eastAsia="ja-JP"/>
        </w:rPr>
        <w:t>filter_coeff</w:t>
      </w:r>
      <w:proofErr w:type="spellEnd"/>
      <w:r w:rsidRPr="003A3D10">
        <w:rPr>
          <w:highlight w:val="yellow"/>
          <w:lang w:eastAsia="ja-JP"/>
        </w:rPr>
        <w:t>[</w:t>
      </w:r>
      <w:proofErr w:type="spellStart"/>
      <w:r w:rsidRPr="003A3D10">
        <w:rPr>
          <w:highlight w:val="yellow"/>
          <w:lang w:eastAsia="ja-JP"/>
        </w:rPr>
        <w:t>i</w:t>
      </w:r>
      <w:proofErr w:type="spellEnd"/>
      <w:proofErr w:type="gramStart"/>
      <w:r w:rsidRPr="003A3D10">
        <w:rPr>
          <w:highlight w:val="yellow"/>
          <w:lang w:eastAsia="ja-JP"/>
        </w:rPr>
        <w:t>]</w:t>
      </w:r>
      <w:r w:rsidRPr="003A3D10">
        <w:rPr>
          <w:rFonts w:hint="eastAsia"/>
          <w:highlight w:val="yellow"/>
          <w:lang w:eastAsia="ja-JP"/>
        </w:rPr>
        <w:t>[</w:t>
      </w:r>
      <w:proofErr w:type="gramEnd"/>
      <w:r w:rsidRPr="003A3D10">
        <w:rPr>
          <w:rFonts w:hint="eastAsia"/>
          <w:highlight w:val="yellow"/>
          <w:lang w:eastAsia="ja-JP"/>
        </w:rPr>
        <w:t xml:space="preserve">] </w:t>
      </w:r>
      <w:r w:rsidRPr="003A3D10">
        <w:rPr>
          <w:highlight w:val="yellow"/>
          <w:lang w:eastAsia="ja-JP"/>
        </w:rPr>
        <w:t>shall be in the range of −2</w:t>
      </w:r>
      <w:r w:rsidRPr="003A3D10">
        <w:rPr>
          <w:highlight w:val="yellow"/>
          <w:vertAlign w:val="superscript"/>
          <w:lang w:eastAsia="ja-JP"/>
        </w:rPr>
        <w:t>31</w:t>
      </w:r>
      <w:r w:rsidRPr="003A3D10">
        <w:rPr>
          <w:highlight w:val="yellow"/>
          <w:lang w:eastAsia="ja-JP"/>
        </w:rPr>
        <w:t xml:space="preserve"> + 1 to 2</w:t>
      </w:r>
      <w:r w:rsidRPr="003A3D10">
        <w:rPr>
          <w:highlight w:val="yellow"/>
          <w:vertAlign w:val="superscript"/>
          <w:lang w:eastAsia="ja-JP"/>
        </w:rPr>
        <w:t>31</w:t>
      </w:r>
      <w:r w:rsidRPr="003A3D10">
        <w:rPr>
          <w:highlight w:val="yellow"/>
          <w:lang w:eastAsia="ja-JP"/>
        </w:rPr>
        <w:t xml:space="preserve"> − 1, inclusive.</w:t>
      </w:r>
    </w:p>
    <w:p w:rsidR="0025118C" w:rsidRPr="003A3D10" w:rsidRDefault="0025118C" w:rsidP="004635CD">
      <w:pPr>
        <w:rPr>
          <w:highlight w:val="yellow"/>
          <w:lang w:eastAsia="ja-JP"/>
        </w:rPr>
      </w:pPr>
      <w:r w:rsidRPr="003A3D10">
        <w:rPr>
          <w:rFonts w:eastAsiaTheme="minorEastAsia" w:hint="eastAsia"/>
          <w:noProof/>
          <w:highlight w:val="yellow"/>
          <w:lang w:eastAsia="ja-JP"/>
        </w:rPr>
        <w:t>F</w:t>
      </w:r>
      <w:r w:rsidRPr="003A3D10">
        <w:rPr>
          <w:rFonts w:eastAsiaTheme="minorEastAsia" w:hint="eastAsia"/>
          <w:noProof/>
          <w:highlight w:val="yellow"/>
          <w:vertAlign w:val="subscript"/>
          <w:lang w:eastAsia="ja-JP"/>
        </w:rPr>
        <w:t>V</w:t>
      </w:r>
      <w:r w:rsidRPr="003A3D10">
        <w:rPr>
          <w:rFonts w:eastAsiaTheme="minorEastAsia" w:hint="eastAsia"/>
          <w:noProof/>
          <w:highlight w:val="yellow"/>
          <w:lang w:eastAsia="ja-JP"/>
        </w:rPr>
        <w:t>[</w:t>
      </w:r>
      <w:r w:rsidRPr="003A3D10">
        <w:rPr>
          <w:rFonts w:hint="eastAsia"/>
          <w:noProof/>
          <w:szCs w:val="22"/>
          <w:highlight w:val="yellow"/>
          <w:lang w:eastAsia="ja-JP"/>
        </w:rPr>
        <w:t>DistinctParityFlag</w:t>
      </w:r>
      <w:r w:rsidRPr="003A3D10">
        <w:rPr>
          <w:rFonts w:eastAsiaTheme="minorEastAsia" w:hint="eastAsia"/>
          <w:noProof/>
          <w:highlight w:val="yellow"/>
          <w:lang w:eastAsia="ja-JP"/>
        </w:rPr>
        <w:t xml:space="preserve">][i] is set to </w:t>
      </w:r>
      <w:proofErr w:type="spellStart"/>
      <w:r w:rsidRPr="003A3D10">
        <w:rPr>
          <w:rFonts w:hint="eastAsia"/>
          <w:highlight w:val="yellow"/>
          <w:lang w:eastAsia="ja-JP"/>
        </w:rPr>
        <w:t>ver</w:t>
      </w:r>
      <w:del w:id="88" w:author="Takeshi Chujoh" w:date="2013-01-15T17:19:00Z">
        <w:r w:rsidRPr="003A3D10" w:rsidDel="00794B19">
          <w:rPr>
            <w:rFonts w:hint="eastAsia"/>
            <w:highlight w:val="yellow"/>
            <w:lang w:eastAsia="ja-JP"/>
          </w:rPr>
          <w:delText>t</w:delText>
        </w:r>
      </w:del>
      <w:r w:rsidRPr="003A3D10">
        <w:rPr>
          <w:rFonts w:hint="eastAsia"/>
          <w:highlight w:val="yellow"/>
          <w:lang w:eastAsia="ja-JP"/>
        </w:rPr>
        <w:t>_</w:t>
      </w:r>
      <w:r w:rsidRPr="003A3D10">
        <w:rPr>
          <w:highlight w:val="yellow"/>
          <w:lang w:eastAsia="ja-JP"/>
        </w:rPr>
        <w:t>filter_coeff</w:t>
      </w:r>
      <w:proofErr w:type="spellEnd"/>
      <w:r w:rsidRPr="003A3D10">
        <w:rPr>
          <w:highlight w:val="yellow"/>
          <w:lang w:eastAsia="ja-JP"/>
        </w:rPr>
        <w:t>[</w:t>
      </w:r>
      <w:proofErr w:type="spellStart"/>
      <w:r w:rsidRPr="003A3D10">
        <w:rPr>
          <w:rFonts w:hint="eastAsia"/>
          <w:highlight w:val="yellow"/>
          <w:lang w:eastAsia="ja-JP"/>
        </w:rPr>
        <w:t>i</w:t>
      </w:r>
      <w:proofErr w:type="spellEnd"/>
      <w:proofErr w:type="gramStart"/>
      <w:r w:rsidRPr="003A3D10">
        <w:rPr>
          <w:highlight w:val="yellow"/>
          <w:lang w:eastAsia="ja-JP"/>
        </w:rPr>
        <w:t>]</w:t>
      </w:r>
      <w:r w:rsidRPr="003A3D10">
        <w:rPr>
          <w:rFonts w:hint="eastAsia"/>
          <w:highlight w:val="yellow"/>
          <w:lang w:eastAsia="ja-JP"/>
        </w:rPr>
        <w:t>[</w:t>
      </w:r>
      <w:proofErr w:type="gramEnd"/>
      <w:r w:rsidRPr="003A3D10">
        <w:rPr>
          <w:rFonts w:hint="eastAsia"/>
          <w:highlight w:val="yellow"/>
          <w:lang w:eastAsia="ja-JP"/>
        </w:rPr>
        <w:t>]</w:t>
      </w:r>
      <w:r w:rsidR="00CB440A" w:rsidRPr="003A3D10">
        <w:rPr>
          <w:rFonts w:hint="eastAsia"/>
          <w:highlight w:val="yellow"/>
          <w:lang w:eastAsia="ja-JP"/>
        </w:rPr>
        <w:t>.</w:t>
      </w:r>
    </w:p>
    <w:p w:rsidR="007968F9" w:rsidRPr="003A3D10" w:rsidRDefault="007968F9" w:rsidP="007968F9">
      <w:pPr>
        <w:rPr>
          <w:b/>
          <w:highlight w:val="yellow"/>
          <w:lang w:eastAsia="ja-JP"/>
        </w:rPr>
      </w:pPr>
      <w:proofErr w:type="spellStart"/>
      <w:proofErr w:type="gramStart"/>
      <w:r w:rsidRPr="003A3D10">
        <w:rPr>
          <w:rFonts w:hint="eastAsia"/>
          <w:b/>
          <w:highlight w:val="yellow"/>
          <w:lang w:eastAsia="ja-JP"/>
        </w:rPr>
        <w:lastRenderedPageBreak/>
        <w:t>num_horizontal_filters</w:t>
      </w:r>
      <w:proofErr w:type="spellEnd"/>
      <w:proofErr w:type="gramEnd"/>
      <w:r w:rsidRPr="003A3D10">
        <w:rPr>
          <w:rFonts w:hint="eastAsia"/>
          <w:b/>
          <w:highlight w:val="yellow"/>
          <w:lang w:eastAsia="ja-JP"/>
        </w:rPr>
        <w:t xml:space="preserve"> </w:t>
      </w:r>
      <w:r w:rsidRPr="003A3D10">
        <w:rPr>
          <w:rFonts w:hint="eastAsia"/>
          <w:highlight w:val="yellow"/>
          <w:lang w:eastAsia="ja-JP"/>
        </w:rPr>
        <w:t xml:space="preserve">specifies the number of filters used for </w:t>
      </w:r>
      <w:proofErr w:type="spellStart"/>
      <w:r w:rsidRPr="003A3D10">
        <w:rPr>
          <w:rFonts w:hint="eastAsia"/>
          <w:highlight w:val="yellow"/>
          <w:lang w:eastAsia="ja-JP"/>
        </w:rPr>
        <w:t>chroma</w:t>
      </w:r>
      <w:proofErr w:type="spellEnd"/>
      <w:r w:rsidRPr="003A3D10">
        <w:rPr>
          <w:rFonts w:hint="eastAsia"/>
          <w:highlight w:val="yellow"/>
          <w:lang w:eastAsia="ja-JP"/>
        </w:rPr>
        <w:t xml:space="preserve"> sampling in horizontal direction.</w:t>
      </w:r>
    </w:p>
    <w:p w:rsidR="00773451" w:rsidRDefault="004635CD" w:rsidP="004635CD">
      <w:pPr>
        <w:rPr>
          <w:highlight w:val="yellow"/>
          <w:lang w:eastAsia="ja-JP"/>
        </w:rPr>
      </w:pPr>
      <w:r w:rsidRPr="003A3D10">
        <w:rPr>
          <w:rFonts w:hint="eastAsia"/>
          <w:b/>
          <w:highlight w:val="yellow"/>
          <w:lang w:eastAsia="ja-JP"/>
        </w:rPr>
        <w:t>hor_</w:t>
      </w:r>
      <w:r w:rsidRPr="003A3D10">
        <w:rPr>
          <w:b/>
          <w:highlight w:val="yellow"/>
          <w:lang w:eastAsia="ja-JP"/>
        </w:rPr>
        <w:t>tap_length_</w:t>
      </w:r>
      <w:proofErr w:type="gramStart"/>
      <w:r w:rsidRPr="003A3D10">
        <w:rPr>
          <w:b/>
          <w:highlight w:val="yellow"/>
          <w:lang w:eastAsia="ja-JP"/>
        </w:rPr>
        <w:t>minus1</w:t>
      </w:r>
      <w:r w:rsidRPr="003A3D10">
        <w:rPr>
          <w:rFonts w:hint="eastAsia"/>
          <w:b/>
          <w:highlight w:val="yellow"/>
          <w:lang w:eastAsia="ja-JP"/>
        </w:rPr>
        <w:t>[</w:t>
      </w:r>
      <w:proofErr w:type="gramEnd"/>
      <w:r w:rsidRPr="003A3D10">
        <w:rPr>
          <w:rFonts w:hint="eastAsia"/>
          <w:b/>
          <w:highlight w:val="yellow"/>
          <w:lang w:eastAsia="ja-JP"/>
        </w:rPr>
        <w:t>]</w:t>
      </w:r>
      <w:r w:rsidRPr="003A3D10">
        <w:rPr>
          <w:noProof/>
          <w:highlight w:val="yellow"/>
        </w:rPr>
        <w:t> </w:t>
      </w:r>
      <w:r w:rsidRPr="003A3D10">
        <w:rPr>
          <w:rFonts w:hint="eastAsia"/>
          <w:highlight w:val="yellow"/>
          <w:lang w:eastAsia="ja-JP"/>
        </w:rPr>
        <w:t>+</w:t>
      </w:r>
      <w:r w:rsidRPr="003A3D10">
        <w:rPr>
          <w:noProof/>
          <w:highlight w:val="yellow"/>
        </w:rPr>
        <w:t> </w:t>
      </w:r>
      <w:r w:rsidRPr="003A3D10">
        <w:rPr>
          <w:rFonts w:hint="eastAsia"/>
          <w:highlight w:val="yellow"/>
          <w:lang w:eastAsia="ja-JP"/>
        </w:rPr>
        <w:t>1</w:t>
      </w:r>
      <w:r w:rsidRPr="003A3D10">
        <w:rPr>
          <w:rFonts w:hint="eastAsia"/>
          <w:b/>
          <w:highlight w:val="yellow"/>
          <w:lang w:eastAsia="ja-JP"/>
        </w:rPr>
        <w:t xml:space="preserve"> </w:t>
      </w:r>
      <w:r w:rsidRPr="003A3D10">
        <w:rPr>
          <w:rFonts w:hint="eastAsia"/>
          <w:highlight w:val="yellow"/>
          <w:lang w:eastAsia="ja-JP"/>
        </w:rPr>
        <w:t xml:space="preserve">specifies the number of tap length of a filter in horizontal direction. </w:t>
      </w:r>
      <w:r w:rsidRPr="003A3D10">
        <w:rPr>
          <w:highlight w:val="yellow"/>
          <w:lang w:eastAsia="ja-JP"/>
        </w:rPr>
        <w:t xml:space="preserve">The value of </w:t>
      </w:r>
      <w:r w:rsidRPr="003A3D10">
        <w:rPr>
          <w:rFonts w:hint="eastAsia"/>
          <w:highlight w:val="yellow"/>
          <w:lang w:eastAsia="ja-JP"/>
        </w:rPr>
        <w:t>hor_</w:t>
      </w:r>
      <w:r w:rsidRPr="003A3D10">
        <w:rPr>
          <w:highlight w:val="yellow"/>
          <w:lang w:eastAsia="ja-JP"/>
        </w:rPr>
        <w:t xml:space="preserve">tap_length_minus1 shall be in the range of </w:t>
      </w:r>
      <w:r w:rsidRPr="003A3D10">
        <w:rPr>
          <w:rFonts w:hint="eastAsia"/>
          <w:highlight w:val="yellow"/>
          <w:lang w:eastAsia="ja-JP"/>
        </w:rPr>
        <w:t>0</w:t>
      </w:r>
      <w:r w:rsidRPr="003A3D10">
        <w:rPr>
          <w:highlight w:val="yellow"/>
          <w:lang w:eastAsia="ja-JP"/>
        </w:rPr>
        <w:t xml:space="preserve"> to </w:t>
      </w:r>
      <w:r w:rsidRPr="003A3D10">
        <w:rPr>
          <w:rFonts w:hint="eastAsia"/>
          <w:highlight w:val="yellow"/>
          <w:lang w:eastAsia="ja-JP"/>
        </w:rPr>
        <w:t>31</w:t>
      </w:r>
      <w:r w:rsidRPr="003A3D10">
        <w:rPr>
          <w:highlight w:val="yellow"/>
          <w:lang w:eastAsia="ja-JP"/>
        </w:rPr>
        <w:t>, inclusive</w:t>
      </w:r>
      <w:r w:rsidRPr="003A3D10">
        <w:rPr>
          <w:rFonts w:hint="eastAsia"/>
          <w:highlight w:val="yellow"/>
          <w:lang w:eastAsia="ja-JP"/>
        </w:rPr>
        <w:t>.</w:t>
      </w:r>
    </w:p>
    <w:p w:rsidR="004635CD" w:rsidRPr="003A3D10" w:rsidRDefault="004635CD" w:rsidP="004635CD">
      <w:pPr>
        <w:rPr>
          <w:highlight w:val="yellow"/>
          <w:lang w:eastAsia="ja-JP"/>
        </w:rPr>
      </w:pPr>
      <w:proofErr w:type="spellStart"/>
      <w:r w:rsidRPr="003A3D10">
        <w:rPr>
          <w:rFonts w:hint="eastAsia"/>
          <w:b/>
          <w:highlight w:val="yellow"/>
          <w:lang w:eastAsia="ja-JP"/>
        </w:rPr>
        <w:t>hor_</w:t>
      </w:r>
      <w:r w:rsidRPr="003A3D10">
        <w:rPr>
          <w:b/>
          <w:highlight w:val="yellow"/>
          <w:lang w:eastAsia="ja-JP"/>
        </w:rPr>
        <w:t>filter_</w:t>
      </w:r>
      <w:proofErr w:type="gramStart"/>
      <w:r w:rsidRPr="003A3D10">
        <w:rPr>
          <w:b/>
          <w:highlight w:val="yellow"/>
          <w:lang w:eastAsia="ja-JP"/>
        </w:rPr>
        <w:t>coeff</w:t>
      </w:r>
      <w:proofErr w:type="spellEnd"/>
      <w:r w:rsidRPr="003A3D10">
        <w:rPr>
          <w:b/>
          <w:highlight w:val="yellow"/>
          <w:lang w:eastAsia="ja-JP"/>
        </w:rPr>
        <w:t>[</w:t>
      </w:r>
      <w:proofErr w:type="gramEnd"/>
      <w:r w:rsidRPr="003A3D10">
        <w:rPr>
          <w:b/>
          <w:highlight w:val="yellow"/>
          <w:lang w:eastAsia="ja-JP"/>
        </w:rPr>
        <w:t>]</w:t>
      </w:r>
      <w:r w:rsidRPr="003A3D10">
        <w:rPr>
          <w:rFonts w:hint="eastAsia"/>
          <w:b/>
          <w:highlight w:val="yellow"/>
          <w:lang w:eastAsia="ja-JP"/>
        </w:rPr>
        <w:t xml:space="preserve">[] </w:t>
      </w:r>
      <w:r w:rsidRPr="003A3D10">
        <w:rPr>
          <w:rFonts w:hint="eastAsia"/>
          <w:highlight w:val="yellow"/>
          <w:lang w:eastAsia="ja-JP"/>
        </w:rPr>
        <w:t xml:space="preserve">specifies the value of a filter coefficient in horizontal direction. </w:t>
      </w:r>
      <w:r w:rsidRPr="003A3D10">
        <w:rPr>
          <w:highlight w:val="yellow"/>
          <w:lang w:eastAsia="ja-JP"/>
        </w:rPr>
        <w:t>T</w:t>
      </w:r>
      <w:r w:rsidRPr="003A3D10">
        <w:rPr>
          <w:rFonts w:hint="eastAsia"/>
          <w:highlight w:val="yellow"/>
          <w:lang w:eastAsia="ja-JP"/>
        </w:rPr>
        <w:t xml:space="preserve">he value of </w:t>
      </w:r>
      <w:proofErr w:type="spellStart"/>
      <w:r w:rsidRPr="003A3D10">
        <w:rPr>
          <w:rFonts w:hint="eastAsia"/>
          <w:highlight w:val="yellow"/>
          <w:lang w:eastAsia="ja-JP"/>
        </w:rPr>
        <w:t>hor_</w:t>
      </w:r>
      <w:r w:rsidRPr="003A3D10">
        <w:rPr>
          <w:highlight w:val="yellow"/>
          <w:lang w:eastAsia="ja-JP"/>
        </w:rPr>
        <w:t>filter_</w:t>
      </w:r>
      <w:proofErr w:type="gramStart"/>
      <w:r w:rsidRPr="003A3D10">
        <w:rPr>
          <w:highlight w:val="yellow"/>
          <w:lang w:eastAsia="ja-JP"/>
        </w:rPr>
        <w:t>coeff</w:t>
      </w:r>
      <w:proofErr w:type="spellEnd"/>
      <w:r w:rsidRPr="003A3D10">
        <w:rPr>
          <w:highlight w:val="yellow"/>
          <w:lang w:eastAsia="ja-JP"/>
        </w:rPr>
        <w:t>[</w:t>
      </w:r>
      <w:proofErr w:type="gramEnd"/>
      <w:r w:rsidRPr="003A3D10">
        <w:rPr>
          <w:highlight w:val="yellow"/>
          <w:lang w:eastAsia="ja-JP"/>
        </w:rPr>
        <w:t>]</w:t>
      </w:r>
      <w:r w:rsidRPr="003A3D10">
        <w:rPr>
          <w:rFonts w:hint="eastAsia"/>
          <w:highlight w:val="yellow"/>
          <w:lang w:eastAsia="ja-JP"/>
        </w:rPr>
        <w:t xml:space="preserve">[] </w:t>
      </w:r>
      <w:r w:rsidRPr="003A3D10">
        <w:rPr>
          <w:highlight w:val="yellow"/>
          <w:lang w:eastAsia="ja-JP"/>
        </w:rPr>
        <w:t>shall be in the range of −2</w:t>
      </w:r>
      <w:r w:rsidRPr="003A3D10">
        <w:rPr>
          <w:highlight w:val="yellow"/>
          <w:vertAlign w:val="superscript"/>
          <w:lang w:eastAsia="ja-JP"/>
        </w:rPr>
        <w:t>31</w:t>
      </w:r>
      <w:r w:rsidRPr="003A3D10">
        <w:rPr>
          <w:highlight w:val="yellow"/>
          <w:lang w:eastAsia="ja-JP"/>
        </w:rPr>
        <w:t xml:space="preserve"> + 1 to 2</w:t>
      </w:r>
      <w:r w:rsidRPr="003A3D10">
        <w:rPr>
          <w:highlight w:val="yellow"/>
          <w:vertAlign w:val="superscript"/>
          <w:lang w:eastAsia="ja-JP"/>
        </w:rPr>
        <w:t>31</w:t>
      </w:r>
      <w:r w:rsidRPr="003A3D10">
        <w:rPr>
          <w:highlight w:val="yellow"/>
          <w:lang w:eastAsia="ja-JP"/>
        </w:rPr>
        <w:t xml:space="preserve"> − 1, inclusive.</w:t>
      </w:r>
    </w:p>
    <w:p w:rsidR="00CB440A" w:rsidRDefault="00CB440A" w:rsidP="004635CD">
      <w:pPr>
        <w:rPr>
          <w:lang w:eastAsia="ja-JP"/>
        </w:rPr>
      </w:pPr>
      <w:r w:rsidRPr="003A3D10">
        <w:rPr>
          <w:rFonts w:eastAsiaTheme="minorEastAsia" w:hint="eastAsia"/>
          <w:noProof/>
          <w:highlight w:val="yellow"/>
          <w:lang w:eastAsia="ja-JP"/>
        </w:rPr>
        <w:t>F</w:t>
      </w:r>
      <w:r w:rsidRPr="003A3D10">
        <w:rPr>
          <w:rFonts w:eastAsiaTheme="minorEastAsia" w:hint="eastAsia"/>
          <w:noProof/>
          <w:highlight w:val="yellow"/>
          <w:vertAlign w:val="subscript"/>
          <w:lang w:eastAsia="ja-JP"/>
        </w:rPr>
        <w:t>H</w:t>
      </w:r>
      <w:r w:rsidRPr="003A3D10">
        <w:rPr>
          <w:rFonts w:eastAsiaTheme="minorEastAsia" w:hint="eastAsia"/>
          <w:noProof/>
          <w:highlight w:val="yellow"/>
          <w:lang w:eastAsia="ja-JP"/>
        </w:rPr>
        <w:t>[</w:t>
      </w:r>
      <w:r w:rsidRPr="003A3D10">
        <w:rPr>
          <w:rFonts w:hint="eastAsia"/>
          <w:noProof/>
          <w:szCs w:val="22"/>
          <w:highlight w:val="yellow"/>
          <w:lang w:eastAsia="ja-JP"/>
        </w:rPr>
        <w:t>0</w:t>
      </w:r>
      <w:r w:rsidRPr="003A3D10">
        <w:rPr>
          <w:rFonts w:eastAsiaTheme="minorEastAsia" w:hint="eastAsia"/>
          <w:noProof/>
          <w:highlight w:val="yellow"/>
          <w:lang w:eastAsia="ja-JP"/>
        </w:rPr>
        <w:t xml:space="preserve">][i] is set to </w:t>
      </w:r>
      <w:proofErr w:type="spellStart"/>
      <w:r w:rsidRPr="003A3D10">
        <w:rPr>
          <w:rFonts w:hint="eastAsia"/>
          <w:highlight w:val="yellow"/>
          <w:lang w:eastAsia="ja-JP"/>
        </w:rPr>
        <w:t>hor_</w:t>
      </w:r>
      <w:r w:rsidRPr="003A3D10">
        <w:rPr>
          <w:highlight w:val="yellow"/>
          <w:lang w:eastAsia="ja-JP"/>
        </w:rPr>
        <w:t>filter_coeff</w:t>
      </w:r>
      <w:proofErr w:type="spellEnd"/>
      <w:r w:rsidRPr="003A3D10">
        <w:rPr>
          <w:highlight w:val="yellow"/>
          <w:lang w:eastAsia="ja-JP"/>
        </w:rPr>
        <w:t>[</w:t>
      </w:r>
      <w:proofErr w:type="spellStart"/>
      <w:r w:rsidRPr="003A3D10">
        <w:rPr>
          <w:rFonts w:hint="eastAsia"/>
          <w:highlight w:val="yellow"/>
          <w:lang w:eastAsia="ja-JP"/>
        </w:rPr>
        <w:t>i</w:t>
      </w:r>
      <w:proofErr w:type="spellEnd"/>
      <w:proofErr w:type="gramStart"/>
      <w:r w:rsidRPr="003A3D10">
        <w:rPr>
          <w:highlight w:val="yellow"/>
          <w:lang w:eastAsia="ja-JP"/>
        </w:rPr>
        <w:t>]</w:t>
      </w:r>
      <w:r w:rsidRPr="003A3D10">
        <w:rPr>
          <w:rFonts w:hint="eastAsia"/>
          <w:highlight w:val="yellow"/>
          <w:lang w:eastAsia="ja-JP"/>
        </w:rPr>
        <w:t>[</w:t>
      </w:r>
      <w:proofErr w:type="gramEnd"/>
      <w:r w:rsidRPr="003A3D10">
        <w:rPr>
          <w:rFonts w:hint="eastAsia"/>
          <w:highlight w:val="yellow"/>
          <w:lang w:eastAsia="ja-JP"/>
        </w:rPr>
        <w:t>].</w:t>
      </w:r>
    </w:p>
    <w:p w:rsidR="0061342A" w:rsidRDefault="0061342A" w:rsidP="0061342A">
      <w:pPr>
        <w:pStyle w:val="1"/>
        <w:rPr>
          <w:rFonts w:hint="eastAsia"/>
          <w:lang w:eastAsia="ja-JP"/>
        </w:rPr>
      </w:pPr>
      <w:r>
        <w:rPr>
          <w:rFonts w:hint="eastAsia"/>
          <w:lang w:eastAsia="ja-JP"/>
        </w:rPr>
        <w:t>Additional VUI parameters</w:t>
      </w:r>
    </w:p>
    <w:p w:rsidR="0061342A" w:rsidRDefault="0061342A" w:rsidP="0061342A">
      <w:pPr>
        <w:pStyle w:val="2"/>
        <w:rPr>
          <w:rFonts w:hint="eastAsia"/>
          <w:lang w:eastAsia="ja-JP"/>
        </w:rPr>
      </w:pPr>
      <w:r>
        <w:rPr>
          <w:rFonts w:hint="eastAsia"/>
          <w:lang w:eastAsia="ja-JP"/>
        </w:rPr>
        <w:t>VUI parameters syntax</w:t>
      </w:r>
    </w:p>
    <w:p w:rsidR="004635CD" w:rsidRPr="00B85249" w:rsidRDefault="004635CD" w:rsidP="004635CD">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416"/>
      </w:tblGrid>
      <w:tr w:rsidR="00B5789C" w:rsidRPr="004635CD" w:rsidTr="00B5789C">
        <w:trPr>
          <w:cantSplit/>
          <w:jc w:val="center"/>
        </w:trPr>
        <w:tc>
          <w:tcPr>
            <w:tcW w:w="6700" w:type="dxa"/>
          </w:tcPr>
          <w:p w:rsidR="00B5789C" w:rsidRPr="004635CD" w:rsidRDefault="00B5789C" w:rsidP="00B5789C">
            <w:pPr>
              <w:pStyle w:val="tablesyntax"/>
              <w:rPr>
                <w:rFonts w:ascii="Times New Roman" w:hAnsi="Times New Roman"/>
                <w:noProof/>
              </w:rPr>
            </w:pPr>
            <w:r w:rsidRPr="004635CD">
              <w:rPr>
                <w:rFonts w:ascii="Times New Roman" w:hAnsi="Times New Roman"/>
                <w:noProof/>
              </w:rPr>
              <w:t>vui_parameters( ) {</w:t>
            </w:r>
          </w:p>
        </w:tc>
        <w:tc>
          <w:tcPr>
            <w:tcW w:w="1416" w:type="dxa"/>
          </w:tcPr>
          <w:p w:rsidR="00B5789C" w:rsidRPr="004635CD" w:rsidRDefault="00B5789C" w:rsidP="00B5789C">
            <w:pPr>
              <w:pStyle w:val="tableheading"/>
              <w:overflowPunct/>
              <w:autoSpaceDE/>
              <w:autoSpaceDN/>
              <w:adjustRightInd/>
              <w:jc w:val="left"/>
              <w:textAlignment w:val="auto"/>
              <w:rPr>
                <w:b w:val="0"/>
                <w:noProof/>
              </w:rPr>
            </w:pPr>
            <w:r w:rsidRPr="004635CD">
              <w:rPr>
                <w:noProof/>
              </w:rPr>
              <w:t>Descriptor</w:t>
            </w:r>
          </w:p>
        </w:tc>
      </w:tr>
      <w:tr w:rsidR="00B5789C" w:rsidRPr="004635CD" w:rsidTr="00B5789C">
        <w:trPr>
          <w:cantSplit/>
          <w:jc w:val="center"/>
        </w:trPr>
        <w:tc>
          <w:tcPr>
            <w:tcW w:w="6700" w:type="dxa"/>
          </w:tcPr>
          <w:p w:rsidR="00B5789C" w:rsidRPr="004635CD" w:rsidRDefault="00B5789C" w:rsidP="00B5789C">
            <w:pPr>
              <w:pStyle w:val="tablesyntax"/>
              <w:rPr>
                <w:rFonts w:ascii="Times New Roman" w:hAnsi="Times New Roman"/>
                <w:b/>
                <w:noProof/>
              </w:rPr>
            </w:pPr>
          </w:p>
        </w:tc>
        <w:tc>
          <w:tcPr>
            <w:tcW w:w="1416" w:type="dxa"/>
          </w:tcPr>
          <w:p w:rsidR="00B5789C" w:rsidRPr="004635CD" w:rsidRDefault="00B5789C" w:rsidP="00B5789C">
            <w:pPr>
              <w:pStyle w:val="tableheading"/>
              <w:overflowPunct/>
              <w:autoSpaceDE/>
              <w:autoSpaceDN/>
              <w:adjustRightInd/>
              <w:jc w:val="left"/>
              <w:textAlignment w:val="auto"/>
              <w:rPr>
                <w:b w:val="0"/>
                <w:noProof/>
              </w:rPr>
            </w:pPr>
          </w:p>
        </w:tc>
      </w:tr>
      <w:tr w:rsidR="00B5789C" w:rsidRPr="004635CD" w:rsidTr="00B5789C">
        <w:trPr>
          <w:cantSplit/>
          <w:jc w:val="center"/>
        </w:trPr>
        <w:tc>
          <w:tcPr>
            <w:tcW w:w="6700" w:type="dxa"/>
          </w:tcPr>
          <w:p w:rsidR="00B5789C" w:rsidRPr="004635CD" w:rsidRDefault="00B5789C" w:rsidP="00B5789C">
            <w:pPr>
              <w:pStyle w:val="tablesyntax"/>
              <w:rPr>
                <w:rFonts w:ascii="Times New Roman" w:hAnsi="Times New Roman"/>
                <w:b/>
                <w:noProof/>
              </w:rPr>
            </w:pPr>
            <w:r w:rsidRPr="004635CD">
              <w:rPr>
                <w:rFonts w:ascii="Times New Roman" w:hAnsi="Times New Roman"/>
                <w:b/>
                <w:noProof/>
              </w:rPr>
              <w:tab/>
              <w:t>chroma_loc_info_present_flag</w:t>
            </w:r>
          </w:p>
        </w:tc>
        <w:tc>
          <w:tcPr>
            <w:tcW w:w="1416" w:type="dxa"/>
          </w:tcPr>
          <w:p w:rsidR="00B5789C" w:rsidRPr="004635CD" w:rsidRDefault="00B5789C" w:rsidP="00B5789C">
            <w:pPr>
              <w:pStyle w:val="tableheading"/>
              <w:overflowPunct/>
              <w:autoSpaceDE/>
              <w:autoSpaceDN/>
              <w:adjustRightInd/>
              <w:jc w:val="left"/>
              <w:textAlignment w:val="auto"/>
              <w:rPr>
                <w:b w:val="0"/>
                <w:noProof/>
              </w:rPr>
            </w:pPr>
            <w:r w:rsidRPr="004635CD">
              <w:rPr>
                <w:b w:val="0"/>
                <w:noProof/>
              </w:rPr>
              <w:t>u(1)</w:t>
            </w:r>
          </w:p>
        </w:tc>
      </w:tr>
      <w:tr w:rsidR="00B5789C" w:rsidRPr="004635CD" w:rsidTr="00B5789C">
        <w:trPr>
          <w:cantSplit/>
          <w:jc w:val="center"/>
        </w:trPr>
        <w:tc>
          <w:tcPr>
            <w:tcW w:w="6700" w:type="dxa"/>
          </w:tcPr>
          <w:p w:rsidR="00B5789C" w:rsidRPr="004635CD" w:rsidRDefault="00B5789C" w:rsidP="00B5789C">
            <w:pPr>
              <w:pStyle w:val="tablesyntax"/>
              <w:rPr>
                <w:rFonts w:ascii="Times New Roman" w:hAnsi="Times New Roman"/>
                <w:b/>
                <w:noProof/>
              </w:rPr>
            </w:pPr>
            <w:r w:rsidRPr="004635CD">
              <w:rPr>
                <w:rFonts w:ascii="Times New Roman" w:hAnsi="Times New Roman"/>
                <w:b/>
                <w:bCs/>
                <w:noProof/>
              </w:rPr>
              <w:tab/>
            </w:r>
            <w:r w:rsidRPr="004635CD">
              <w:rPr>
                <w:rFonts w:ascii="Times New Roman" w:hAnsi="Times New Roman"/>
                <w:noProof/>
              </w:rPr>
              <w:t>if( chroma_loc_info_present_flag ) {</w:t>
            </w:r>
          </w:p>
        </w:tc>
        <w:tc>
          <w:tcPr>
            <w:tcW w:w="1416" w:type="dxa"/>
          </w:tcPr>
          <w:p w:rsidR="00B5789C" w:rsidRPr="004635CD" w:rsidRDefault="00B5789C" w:rsidP="00B5789C">
            <w:pPr>
              <w:pStyle w:val="tableheading"/>
              <w:overflowPunct/>
              <w:autoSpaceDE/>
              <w:autoSpaceDN/>
              <w:adjustRightInd/>
              <w:jc w:val="left"/>
              <w:textAlignment w:val="auto"/>
              <w:rPr>
                <w:b w:val="0"/>
                <w:noProof/>
              </w:rPr>
            </w:pPr>
          </w:p>
        </w:tc>
      </w:tr>
      <w:tr w:rsidR="00B5789C" w:rsidRPr="004635CD" w:rsidTr="00B5789C">
        <w:trPr>
          <w:cantSplit/>
          <w:jc w:val="center"/>
        </w:trPr>
        <w:tc>
          <w:tcPr>
            <w:tcW w:w="6700" w:type="dxa"/>
          </w:tcPr>
          <w:p w:rsidR="00B5789C" w:rsidRPr="004635CD" w:rsidRDefault="00B5789C" w:rsidP="00B5789C">
            <w:pPr>
              <w:pStyle w:val="tablesyntax"/>
              <w:rPr>
                <w:rFonts w:ascii="Times New Roman" w:hAnsi="Times New Roman"/>
                <w:b/>
                <w:bCs/>
                <w:noProof/>
              </w:rPr>
            </w:pPr>
            <w:r w:rsidRPr="004635CD">
              <w:rPr>
                <w:rFonts w:ascii="Times New Roman" w:hAnsi="Times New Roman"/>
                <w:b/>
                <w:bCs/>
                <w:noProof/>
              </w:rPr>
              <w:tab/>
            </w:r>
            <w:r w:rsidRPr="004635CD">
              <w:rPr>
                <w:rFonts w:ascii="Times New Roman" w:hAnsi="Times New Roman"/>
                <w:b/>
                <w:bCs/>
                <w:noProof/>
              </w:rPr>
              <w:tab/>
              <w:t>chroma_sample_loc_type_top_field</w:t>
            </w:r>
          </w:p>
        </w:tc>
        <w:tc>
          <w:tcPr>
            <w:tcW w:w="1416" w:type="dxa"/>
          </w:tcPr>
          <w:p w:rsidR="00B5789C" w:rsidRPr="004635CD" w:rsidRDefault="00B5789C" w:rsidP="00B5789C">
            <w:pPr>
              <w:pStyle w:val="tableheading"/>
              <w:overflowPunct/>
              <w:autoSpaceDE/>
              <w:autoSpaceDN/>
              <w:adjustRightInd/>
              <w:jc w:val="left"/>
              <w:textAlignment w:val="auto"/>
              <w:rPr>
                <w:b w:val="0"/>
                <w:noProof/>
              </w:rPr>
            </w:pPr>
            <w:r w:rsidRPr="004635CD">
              <w:rPr>
                <w:b w:val="0"/>
                <w:noProof/>
              </w:rPr>
              <w:t>ue(v)</w:t>
            </w:r>
          </w:p>
        </w:tc>
      </w:tr>
      <w:tr w:rsidR="00B5789C" w:rsidRPr="004635CD" w:rsidTr="00B5789C">
        <w:trPr>
          <w:cantSplit/>
          <w:jc w:val="center"/>
        </w:trPr>
        <w:tc>
          <w:tcPr>
            <w:tcW w:w="6700" w:type="dxa"/>
          </w:tcPr>
          <w:p w:rsidR="00B5789C" w:rsidRPr="004635CD" w:rsidRDefault="00B5789C" w:rsidP="00B5789C">
            <w:pPr>
              <w:pStyle w:val="tablesyntax"/>
              <w:rPr>
                <w:rFonts w:ascii="Times New Roman" w:hAnsi="Times New Roman"/>
                <w:b/>
                <w:bCs/>
                <w:noProof/>
              </w:rPr>
            </w:pPr>
            <w:r w:rsidRPr="004635CD">
              <w:rPr>
                <w:rFonts w:ascii="Times New Roman" w:hAnsi="Times New Roman"/>
                <w:b/>
                <w:bCs/>
                <w:noProof/>
              </w:rPr>
              <w:tab/>
            </w:r>
            <w:r w:rsidRPr="004635CD">
              <w:rPr>
                <w:rFonts w:ascii="Times New Roman" w:hAnsi="Times New Roman"/>
                <w:b/>
                <w:bCs/>
                <w:noProof/>
              </w:rPr>
              <w:tab/>
              <w:t>chroma_sample_loc_type_bottom_field</w:t>
            </w:r>
          </w:p>
        </w:tc>
        <w:tc>
          <w:tcPr>
            <w:tcW w:w="1416" w:type="dxa"/>
          </w:tcPr>
          <w:p w:rsidR="00B5789C" w:rsidRPr="004635CD" w:rsidRDefault="00B5789C" w:rsidP="00B5789C">
            <w:pPr>
              <w:pStyle w:val="tableheading"/>
              <w:overflowPunct/>
              <w:autoSpaceDE/>
              <w:autoSpaceDN/>
              <w:adjustRightInd/>
              <w:jc w:val="left"/>
              <w:textAlignment w:val="auto"/>
              <w:rPr>
                <w:b w:val="0"/>
                <w:noProof/>
              </w:rPr>
            </w:pPr>
            <w:r w:rsidRPr="004635CD">
              <w:rPr>
                <w:b w:val="0"/>
                <w:noProof/>
              </w:rPr>
              <w:t>ue(v)</w:t>
            </w:r>
          </w:p>
        </w:tc>
      </w:tr>
      <w:tr w:rsidR="00B5789C" w:rsidRPr="004635CD" w:rsidTr="00B5789C">
        <w:trPr>
          <w:cantSplit/>
          <w:jc w:val="center"/>
        </w:trPr>
        <w:tc>
          <w:tcPr>
            <w:tcW w:w="6700" w:type="dxa"/>
          </w:tcPr>
          <w:p w:rsidR="00B5789C" w:rsidRPr="003A3D10" w:rsidRDefault="00B5789C" w:rsidP="00B5789C">
            <w:pPr>
              <w:pStyle w:val="tablesyntax"/>
              <w:rPr>
                <w:rFonts w:ascii="Times New Roman" w:eastAsiaTheme="minorEastAsia" w:hAnsi="Times New Roman"/>
                <w:b/>
                <w:bCs/>
                <w:noProof/>
                <w:highlight w:val="yellow"/>
                <w:lang w:eastAsia="ja-JP"/>
              </w:rPr>
            </w:pP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t>chroma_filter_info_present_flag</w:t>
            </w:r>
          </w:p>
        </w:tc>
        <w:tc>
          <w:tcPr>
            <w:tcW w:w="1416" w:type="dxa"/>
          </w:tcPr>
          <w:p w:rsidR="00B5789C" w:rsidRPr="003A3D10" w:rsidRDefault="00B5789C" w:rsidP="00B5789C">
            <w:pPr>
              <w:pStyle w:val="tableheading"/>
              <w:overflowPunct/>
              <w:autoSpaceDE/>
              <w:autoSpaceDN/>
              <w:adjustRightInd/>
              <w:jc w:val="left"/>
              <w:textAlignment w:val="auto"/>
              <w:rPr>
                <w:rFonts w:eastAsiaTheme="minorEastAsia"/>
                <w:b w:val="0"/>
                <w:noProof/>
                <w:highlight w:val="yellow"/>
                <w:lang w:eastAsia="ja-JP"/>
              </w:rPr>
            </w:pPr>
            <w:r w:rsidRPr="003A3D10">
              <w:rPr>
                <w:rFonts w:eastAsiaTheme="minorEastAsia"/>
                <w:b w:val="0"/>
                <w:noProof/>
                <w:highlight w:val="yellow"/>
                <w:lang w:eastAsia="ja-JP"/>
              </w:rPr>
              <w:t>u(1)</w:t>
            </w:r>
          </w:p>
        </w:tc>
      </w:tr>
      <w:tr w:rsidR="00B5789C" w:rsidRPr="004635CD" w:rsidTr="00B5789C">
        <w:trPr>
          <w:cantSplit/>
          <w:jc w:val="center"/>
        </w:trPr>
        <w:tc>
          <w:tcPr>
            <w:tcW w:w="6700" w:type="dxa"/>
          </w:tcPr>
          <w:p w:rsidR="00B5789C" w:rsidRPr="003A3D10" w:rsidRDefault="00B5789C" w:rsidP="00B5789C">
            <w:pPr>
              <w:pStyle w:val="tablesyntax"/>
              <w:rPr>
                <w:rFonts w:ascii="Times New Roman" w:eastAsiaTheme="minorEastAsia" w:hAnsi="Times New Roman"/>
                <w:bCs/>
                <w:noProof/>
                <w:highlight w:val="yellow"/>
                <w:lang w:eastAsia="ja-JP"/>
              </w:rPr>
            </w:pP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Cs/>
                <w:noProof/>
                <w:highlight w:val="yellow"/>
                <w:lang w:eastAsia="ja-JP"/>
              </w:rPr>
              <w:t>if( chroma_filter_info_present_flag)</w:t>
            </w:r>
            <w:r w:rsidR="00450D8D" w:rsidRPr="003A3D10">
              <w:rPr>
                <w:rFonts w:ascii="Times New Roman" w:eastAsiaTheme="minorEastAsia" w:hAnsi="Times New Roman" w:hint="eastAsia"/>
                <w:bCs/>
                <w:noProof/>
                <w:highlight w:val="yellow"/>
                <w:lang w:eastAsia="ja-JP"/>
              </w:rPr>
              <w:t xml:space="preserve"> {</w:t>
            </w:r>
          </w:p>
        </w:tc>
        <w:tc>
          <w:tcPr>
            <w:tcW w:w="1416" w:type="dxa"/>
          </w:tcPr>
          <w:p w:rsidR="00B5789C" w:rsidRPr="003A3D10" w:rsidRDefault="00B5789C" w:rsidP="00B5789C">
            <w:pPr>
              <w:pStyle w:val="tableheading"/>
              <w:overflowPunct/>
              <w:autoSpaceDE/>
              <w:autoSpaceDN/>
              <w:adjustRightInd/>
              <w:jc w:val="left"/>
              <w:textAlignment w:val="auto"/>
              <w:rPr>
                <w:b w:val="0"/>
                <w:noProof/>
                <w:highlight w:val="yellow"/>
              </w:rPr>
            </w:pPr>
          </w:p>
        </w:tc>
      </w:tr>
      <w:tr w:rsidR="00B5789C" w:rsidRPr="004635CD" w:rsidTr="00B5789C">
        <w:trPr>
          <w:cantSplit/>
          <w:jc w:val="center"/>
        </w:trPr>
        <w:tc>
          <w:tcPr>
            <w:tcW w:w="6700" w:type="dxa"/>
          </w:tcPr>
          <w:p w:rsidR="00B5789C" w:rsidRPr="003A3D10" w:rsidRDefault="00B5789C" w:rsidP="00773451">
            <w:pPr>
              <w:pStyle w:val="tablesyntax"/>
              <w:tabs>
                <w:tab w:val="clear" w:pos="648"/>
                <w:tab w:val="left" w:pos="540"/>
              </w:tabs>
              <w:rPr>
                <w:rFonts w:ascii="Times New Roman" w:eastAsiaTheme="minorEastAsia" w:hAnsi="Times New Roman"/>
                <w:b/>
                <w:bCs/>
                <w:noProof/>
                <w:highlight w:val="yellow"/>
                <w:lang w:eastAsia="ja-JP"/>
              </w:rPr>
            </w:pP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0017402E" w:rsidRPr="003A3D10">
              <w:rPr>
                <w:rFonts w:ascii="Times New Roman" w:eastAsiaTheme="minorEastAsia" w:hAnsi="Times New Roman" w:hint="eastAsia"/>
                <w:b/>
                <w:bCs/>
                <w:noProof/>
                <w:highlight w:val="yellow"/>
                <w:lang w:eastAsia="ja-JP"/>
              </w:rPr>
              <w:t>ver_</w:t>
            </w:r>
            <w:r w:rsidRPr="003A3D10">
              <w:rPr>
                <w:rFonts w:ascii="Times New Roman" w:eastAsiaTheme="minorEastAsia" w:hAnsi="Times New Roman"/>
                <w:b/>
                <w:bCs/>
                <w:noProof/>
                <w:highlight w:val="yellow"/>
                <w:lang w:eastAsia="ja-JP"/>
              </w:rPr>
              <w:t>chroma_filter_i</w:t>
            </w:r>
            <w:r w:rsidR="004635CD" w:rsidRPr="003A3D10">
              <w:rPr>
                <w:rFonts w:ascii="Times New Roman" w:eastAsiaTheme="minorEastAsia" w:hAnsi="Times New Roman" w:hint="eastAsia"/>
                <w:b/>
                <w:bCs/>
                <w:noProof/>
                <w:highlight w:val="yellow"/>
                <w:lang w:eastAsia="ja-JP"/>
              </w:rPr>
              <w:t>d</w:t>
            </w:r>
            <w:r w:rsidR="007D67E0" w:rsidRPr="003A3D10">
              <w:rPr>
                <w:rFonts w:ascii="Times New Roman" w:eastAsiaTheme="minorEastAsia" w:hAnsi="Times New Roman" w:hint="eastAsia"/>
                <w:b/>
                <w:bCs/>
                <w:noProof/>
                <w:highlight w:val="yellow"/>
                <w:lang w:eastAsia="ja-JP"/>
              </w:rPr>
              <w:t>c</w:t>
            </w:r>
          </w:p>
        </w:tc>
        <w:tc>
          <w:tcPr>
            <w:tcW w:w="1416" w:type="dxa"/>
          </w:tcPr>
          <w:p w:rsidR="00B5789C" w:rsidRPr="003A3D10" w:rsidRDefault="00B5789C" w:rsidP="00B5789C">
            <w:pPr>
              <w:pStyle w:val="tableheading"/>
              <w:overflowPunct/>
              <w:autoSpaceDE/>
              <w:autoSpaceDN/>
              <w:adjustRightInd/>
              <w:jc w:val="left"/>
              <w:textAlignment w:val="auto"/>
              <w:rPr>
                <w:rFonts w:eastAsiaTheme="minorEastAsia"/>
                <w:b w:val="0"/>
                <w:noProof/>
                <w:highlight w:val="yellow"/>
                <w:lang w:eastAsia="ja-JP"/>
              </w:rPr>
            </w:pPr>
            <w:r w:rsidRPr="003A3D10">
              <w:rPr>
                <w:rFonts w:eastAsiaTheme="minorEastAsia"/>
                <w:b w:val="0"/>
                <w:noProof/>
                <w:highlight w:val="yellow"/>
                <w:lang w:eastAsia="ja-JP"/>
              </w:rPr>
              <w:t>u(8)</w:t>
            </w:r>
          </w:p>
        </w:tc>
      </w:tr>
      <w:tr w:rsidR="0017402E" w:rsidRPr="004635CD" w:rsidTr="00B5789C">
        <w:trPr>
          <w:cantSplit/>
          <w:jc w:val="center"/>
        </w:trPr>
        <w:tc>
          <w:tcPr>
            <w:tcW w:w="6700" w:type="dxa"/>
          </w:tcPr>
          <w:p w:rsidR="0017402E" w:rsidRPr="003A3D10" w:rsidRDefault="0017402E" w:rsidP="0017402E">
            <w:pPr>
              <w:pStyle w:val="tablesyntax"/>
              <w:tabs>
                <w:tab w:val="clear" w:pos="648"/>
                <w:tab w:val="left" w:pos="540"/>
              </w:tabs>
              <w:rPr>
                <w:rFonts w:ascii="Times New Roman" w:eastAsiaTheme="minorEastAsia" w:hAnsi="Times New Roman"/>
                <w:b/>
                <w:bCs/>
                <w:noProof/>
                <w:highlight w:val="yellow"/>
                <w:lang w:eastAsia="ja-JP"/>
              </w:rPr>
            </w:pP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t>hor_chroma_filter_idc</w:t>
            </w:r>
          </w:p>
        </w:tc>
        <w:tc>
          <w:tcPr>
            <w:tcW w:w="1416" w:type="dxa"/>
          </w:tcPr>
          <w:p w:rsidR="0017402E" w:rsidRPr="003A3D10" w:rsidRDefault="0017402E" w:rsidP="00B5789C">
            <w:pPr>
              <w:pStyle w:val="tableheading"/>
              <w:overflowPunct/>
              <w:autoSpaceDE/>
              <w:autoSpaceDN/>
              <w:adjustRightInd/>
              <w:jc w:val="left"/>
              <w:textAlignment w:val="auto"/>
              <w:rPr>
                <w:rFonts w:eastAsiaTheme="minorEastAsia"/>
                <w:b w:val="0"/>
                <w:noProof/>
                <w:highlight w:val="yellow"/>
                <w:lang w:eastAsia="ja-JP"/>
              </w:rPr>
            </w:pPr>
            <w:r w:rsidRPr="003A3D10">
              <w:rPr>
                <w:rFonts w:eastAsiaTheme="minorEastAsia"/>
                <w:b w:val="0"/>
                <w:noProof/>
                <w:highlight w:val="yellow"/>
                <w:lang w:eastAsia="ja-JP"/>
              </w:rPr>
              <w:t>u(8)</w:t>
            </w:r>
          </w:p>
        </w:tc>
      </w:tr>
      <w:tr w:rsidR="007D67E0" w:rsidRPr="004635CD" w:rsidTr="00B5789C">
        <w:trPr>
          <w:cantSplit/>
          <w:jc w:val="center"/>
        </w:trPr>
        <w:tc>
          <w:tcPr>
            <w:tcW w:w="6700" w:type="dxa"/>
          </w:tcPr>
          <w:p w:rsidR="007D67E0" w:rsidRPr="003A3D10" w:rsidRDefault="007D67E0" w:rsidP="00773451">
            <w:pPr>
              <w:pStyle w:val="tablesyntax"/>
              <w:tabs>
                <w:tab w:val="clear" w:pos="648"/>
                <w:tab w:val="left" w:pos="545"/>
              </w:tabs>
              <w:rPr>
                <w:rFonts w:ascii="Times New Roman" w:eastAsiaTheme="minorEastAsia" w:hAnsi="Times New Roman"/>
                <w:b/>
                <w:bCs/>
                <w:noProof/>
                <w:highlight w:val="yellow"/>
                <w:lang w:eastAsia="ja-JP"/>
              </w:rPr>
            </w:pP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0017402E" w:rsidRPr="003A3D10">
              <w:rPr>
                <w:rFonts w:ascii="Times New Roman" w:eastAsiaTheme="minorEastAsia" w:hAnsi="Times New Roman" w:hint="eastAsia"/>
                <w:b/>
                <w:bCs/>
                <w:noProof/>
                <w:highlight w:val="yellow"/>
                <w:lang w:eastAsia="ja-JP"/>
              </w:rPr>
              <w:t>ver_</w:t>
            </w:r>
            <w:r w:rsidRPr="003A3D10">
              <w:rPr>
                <w:rFonts w:ascii="Times New Roman" w:eastAsiaTheme="minorEastAsia" w:hAnsi="Times New Roman" w:hint="eastAsia"/>
                <w:b/>
                <w:bCs/>
                <w:noProof/>
                <w:highlight w:val="yellow"/>
                <w:lang w:eastAsia="ja-JP"/>
              </w:rPr>
              <w:t>filtering_process_</w:t>
            </w:r>
            <w:r w:rsidR="0082569B" w:rsidRPr="003A3D10">
              <w:rPr>
                <w:rFonts w:ascii="Times New Roman" w:eastAsiaTheme="minorEastAsia" w:hAnsi="Times New Roman" w:hint="eastAsia"/>
                <w:b/>
                <w:bCs/>
                <w:noProof/>
                <w:highlight w:val="yellow"/>
                <w:lang w:eastAsia="ja-JP"/>
              </w:rPr>
              <w:t>flag</w:t>
            </w:r>
          </w:p>
        </w:tc>
        <w:tc>
          <w:tcPr>
            <w:tcW w:w="1416" w:type="dxa"/>
          </w:tcPr>
          <w:p w:rsidR="007D67E0" w:rsidRPr="003A3D10" w:rsidRDefault="007D67E0" w:rsidP="0082569B">
            <w:pPr>
              <w:pStyle w:val="tableheading"/>
              <w:overflowPunct/>
              <w:autoSpaceDE/>
              <w:autoSpaceDN/>
              <w:adjustRightInd/>
              <w:jc w:val="left"/>
              <w:textAlignment w:val="auto"/>
              <w:rPr>
                <w:rFonts w:eastAsiaTheme="minorEastAsia"/>
                <w:b w:val="0"/>
                <w:noProof/>
                <w:highlight w:val="yellow"/>
                <w:lang w:eastAsia="ja-JP"/>
              </w:rPr>
            </w:pPr>
            <w:r w:rsidRPr="003A3D10">
              <w:rPr>
                <w:b w:val="0"/>
                <w:noProof/>
                <w:highlight w:val="yellow"/>
              </w:rPr>
              <w:t>u(</w:t>
            </w:r>
            <w:r w:rsidR="0082569B" w:rsidRPr="003A3D10">
              <w:rPr>
                <w:rFonts w:eastAsiaTheme="minorEastAsia" w:hint="eastAsia"/>
                <w:b w:val="0"/>
                <w:noProof/>
                <w:highlight w:val="yellow"/>
                <w:lang w:eastAsia="ja-JP"/>
              </w:rPr>
              <w:t>1</w:t>
            </w:r>
            <w:r w:rsidRPr="003A3D10">
              <w:rPr>
                <w:b w:val="0"/>
                <w:noProof/>
                <w:highlight w:val="yellow"/>
              </w:rPr>
              <w:t>)</w:t>
            </w:r>
          </w:p>
        </w:tc>
      </w:tr>
      <w:tr w:rsidR="0017402E" w:rsidRPr="004635CD" w:rsidTr="00B5789C">
        <w:trPr>
          <w:cantSplit/>
          <w:jc w:val="center"/>
        </w:trPr>
        <w:tc>
          <w:tcPr>
            <w:tcW w:w="6700" w:type="dxa"/>
          </w:tcPr>
          <w:p w:rsidR="0017402E" w:rsidRPr="003A3D10" w:rsidRDefault="0017402E" w:rsidP="0017402E">
            <w:pPr>
              <w:pStyle w:val="tablesyntax"/>
              <w:tabs>
                <w:tab w:val="clear" w:pos="648"/>
                <w:tab w:val="left" w:pos="545"/>
              </w:tabs>
              <w:rPr>
                <w:rFonts w:ascii="Times New Roman" w:eastAsiaTheme="minorEastAsia" w:hAnsi="Times New Roman"/>
                <w:b/>
                <w:bCs/>
                <w:noProof/>
                <w:highlight w:val="yellow"/>
                <w:lang w:eastAsia="ja-JP"/>
              </w:rPr>
            </w:pP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hint="eastAsia"/>
                <w:b/>
                <w:bCs/>
                <w:noProof/>
                <w:highlight w:val="yellow"/>
                <w:lang w:eastAsia="ja-JP"/>
              </w:rPr>
              <w:t>}</w:t>
            </w:r>
          </w:p>
        </w:tc>
        <w:tc>
          <w:tcPr>
            <w:tcW w:w="1416" w:type="dxa"/>
          </w:tcPr>
          <w:p w:rsidR="0017402E" w:rsidRPr="003A3D10" w:rsidRDefault="0017402E" w:rsidP="00B5789C">
            <w:pPr>
              <w:pStyle w:val="tableheading"/>
              <w:overflowPunct/>
              <w:autoSpaceDE/>
              <w:autoSpaceDN/>
              <w:adjustRightInd/>
              <w:jc w:val="left"/>
              <w:textAlignment w:val="auto"/>
              <w:rPr>
                <w:b w:val="0"/>
                <w:noProof/>
                <w:highlight w:val="yellow"/>
              </w:rPr>
            </w:pPr>
          </w:p>
        </w:tc>
      </w:tr>
      <w:tr w:rsidR="00B5789C" w:rsidRPr="004635CD" w:rsidTr="00B5789C">
        <w:trPr>
          <w:cantSplit/>
          <w:jc w:val="center"/>
        </w:trPr>
        <w:tc>
          <w:tcPr>
            <w:tcW w:w="6700" w:type="dxa"/>
          </w:tcPr>
          <w:p w:rsidR="00B5789C" w:rsidRPr="004635CD" w:rsidRDefault="00B5789C" w:rsidP="00B5789C">
            <w:pPr>
              <w:pStyle w:val="tablesyntax"/>
              <w:rPr>
                <w:rFonts w:ascii="Times New Roman" w:hAnsi="Times New Roman"/>
                <w:b/>
                <w:bCs/>
                <w:noProof/>
              </w:rPr>
            </w:pPr>
            <w:r w:rsidRPr="004635CD">
              <w:rPr>
                <w:rFonts w:ascii="Times New Roman" w:hAnsi="Times New Roman"/>
                <w:b/>
                <w:bCs/>
                <w:noProof/>
              </w:rPr>
              <w:tab/>
            </w:r>
            <w:r w:rsidRPr="004635CD">
              <w:rPr>
                <w:rFonts w:ascii="Times New Roman" w:hAnsi="Times New Roman"/>
                <w:noProof/>
              </w:rPr>
              <w:t>}</w:t>
            </w:r>
          </w:p>
        </w:tc>
        <w:tc>
          <w:tcPr>
            <w:tcW w:w="1416" w:type="dxa"/>
          </w:tcPr>
          <w:p w:rsidR="00B5789C" w:rsidRPr="004635CD" w:rsidRDefault="00B5789C" w:rsidP="00B5789C">
            <w:pPr>
              <w:pStyle w:val="tableheading"/>
              <w:overflowPunct/>
              <w:autoSpaceDE/>
              <w:autoSpaceDN/>
              <w:adjustRightInd/>
              <w:jc w:val="left"/>
              <w:textAlignment w:val="auto"/>
              <w:rPr>
                <w:b w:val="0"/>
                <w:noProof/>
                <w:color w:val="FF0000"/>
              </w:rPr>
            </w:pPr>
          </w:p>
        </w:tc>
      </w:tr>
      <w:tr w:rsidR="00B5789C" w:rsidRPr="004635CD" w:rsidTr="00B5789C">
        <w:trPr>
          <w:cantSplit/>
          <w:jc w:val="center"/>
        </w:trPr>
        <w:tc>
          <w:tcPr>
            <w:tcW w:w="6700" w:type="dxa"/>
          </w:tcPr>
          <w:p w:rsidR="00B5789C" w:rsidRPr="004635CD" w:rsidRDefault="00B5789C" w:rsidP="00B5789C">
            <w:pPr>
              <w:pStyle w:val="tablesyntax"/>
              <w:rPr>
                <w:rFonts w:ascii="Times New Roman" w:eastAsiaTheme="minorEastAsia" w:hAnsi="Times New Roman"/>
                <w:bCs/>
                <w:noProof/>
                <w:lang w:eastAsia="ja-JP"/>
              </w:rPr>
            </w:pPr>
          </w:p>
        </w:tc>
        <w:tc>
          <w:tcPr>
            <w:tcW w:w="1416" w:type="dxa"/>
          </w:tcPr>
          <w:p w:rsidR="00B5789C" w:rsidRPr="004635CD" w:rsidRDefault="00B5789C" w:rsidP="00B5789C">
            <w:pPr>
              <w:pStyle w:val="tableheading"/>
              <w:overflowPunct/>
              <w:autoSpaceDE/>
              <w:autoSpaceDN/>
              <w:adjustRightInd/>
              <w:jc w:val="left"/>
              <w:textAlignment w:val="auto"/>
              <w:rPr>
                <w:b w:val="0"/>
                <w:noProof/>
              </w:rPr>
            </w:pPr>
          </w:p>
        </w:tc>
      </w:tr>
      <w:tr w:rsidR="00B5789C" w:rsidRPr="004635CD" w:rsidTr="00B5789C">
        <w:trPr>
          <w:cantSplit/>
          <w:jc w:val="center"/>
        </w:trPr>
        <w:tc>
          <w:tcPr>
            <w:tcW w:w="6700" w:type="dxa"/>
          </w:tcPr>
          <w:p w:rsidR="00B5789C" w:rsidRPr="004635CD" w:rsidRDefault="00B5789C" w:rsidP="00B5789C">
            <w:pPr>
              <w:pStyle w:val="tablesyntax"/>
              <w:rPr>
                <w:rFonts w:ascii="Times New Roman" w:eastAsiaTheme="minorEastAsia" w:hAnsi="Times New Roman"/>
                <w:bCs/>
                <w:noProof/>
                <w:lang w:eastAsia="ja-JP"/>
              </w:rPr>
            </w:pPr>
            <w:r w:rsidRPr="004635CD">
              <w:rPr>
                <w:rFonts w:ascii="Times New Roman" w:eastAsiaTheme="minorEastAsia" w:hAnsi="Times New Roman"/>
                <w:bCs/>
                <w:noProof/>
                <w:lang w:eastAsia="ja-JP"/>
              </w:rPr>
              <w:t>}</w:t>
            </w:r>
          </w:p>
        </w:tc>
        <w:tc>
          <w:tcPr>
            <w:tcW w:w="1416" w:type="dxa"/>
          </w:tcPr>
          <w:p w:rsidR="00B5789C" w:rsidRPr="004635CD" w:rsidRDefault="00B5789C" w:rsidP="00B5789C">
            <w:pPr>
              <w:pStyle w:val="tableheading"/>
              <w:overflowPunct/>
              <w:autoSpaceDE/>
              <w:autoSpaceDN/>
              <w:adjustRightInd/>
              <w:jc w:val="left"/>
              <w:textAlignment w:val="auto"/>
              <w:rPr>
                <w:b w:val="0"/>
                <w:noProof/>
              </w:rPr>
            </w:pPr>
          </w:p>
        </w:tc>
      </w:tr>
    </w:tbl>
    <w:p w:rsidR="00B5789C" w:rsidRDefault="0061342A" w:rsidP="0061342A">
      <w:pPr>
        <w:pStyle w:val="2"/>
        <w:rPr>
          <w:rFonts w:hint="eastAsia"/>
          <w:lang w:eastAsia="ja-JP"/>
        </w:rPr>
      </w:pPr>
      <w:r>
        <w:rPr>
          <w:rFonts w:hint="eastAsia"/>
          <w:lang w:eastAsia="ja-JP"/>
        </w:rPr>
        <w:t>VUI parameters semantics</w:t>
      </w:r>
    </w:p>
    <w:p w:rsidR="00CF5817" w:rsidRPr="00653E75" w:rsidRDefault="00CF5817" w:rsidP="00CF5817">
      <w:pPr>
        <w:numPr>
          <w:ilvl w:val="12"/>
          <w:numId w:val="0"/>
        </w:numPr>
        <w:rPr>
          <w:noProof/>
          <w:szCs w:val="22"/>
        </w:rPr>
      </w:pPr>
      <w:r w:rsidRPr="00653E75">
        <w:rPr>
          <w:b/>
          <w:bCs/>
          <w:noProof/>
          <w:szCs w:val="22"/>
        </w:rPr>
        <w:t xml:space="preserve">chroma_loc_info_present_flag </w:t>
      </w:r>
      <w:r w:rsidRPr="00653E75">
        <w:rPr>
          <w:noProof/>
          <w:szCs w:val="22"/>
        </w:rPr>
        <w:t>equal to 1 specifies that chroma_sample_loc_type_top_field</w:t>
      </w:r>
      <w:r w:rsidR="0086556E" w:rsidRPr="00653E75">
        <w:rPr>
          <w:noProof/>
          <w:szCs w:val="22"/>
          <w:lang w:eastAsia="ja-JP"/>
        </w:rPr>
        <w:t xml:space="preserve">, </w:t>
      </w:r>
      <w:r w:rsidRPr="00653E75">
        <w:rPr>
          <w:noProof/>
          <w:szCs w:val="22"/>
        </w:rPr>
        <w:t>chro</w:t>
      </w:r>
      <w:r w:rsidR="0086556E" w:rsidRPr="00653E75">
        <w:rPr>
          <w:noProof/>
          <w:szCs w:val="22"/>
        </w:rPr>
        <w:t xml:space="preserve">ma_sample_loc_type_bottom_field, chroma_filter_infor_present_flag and chroma_filter_info </w:t>
      </w:r>
      <w:r w:rsidRPr="00653E75">
        <w:rPr>
          <w:noProof/>
          <w:szCs w:val="22"/>
        </w:rPr>
        <w:t>are present. chroma_loc_info_present_flag equal to 0 specifies that chroma_sample_loc_type_top_field</w:t>
      </w:r>
      <w:r w:rsidR="0086556E" w:rsidRPr="00653E75">
        <w:rPr>
          <w:noProof/>
          <w:szCs w:val="22"/>
          <w:lang w:eastAsia="ja-JP"/>
        </w:rPr>
        <w:t>,</w:t>
      </w:r>
      <w:r w:rsidRPr="00653E75">
        <w:rPr>
          <w:noProof/>
          <w:szCs w:val="22"/>
        </w:rPr>
        <w:t xml:space="preserve"> chroma_sample_loc_type_bottom_field</w:t>
      </w:r>
      <w:r w:rsidR="0086556E" w:rsidRPr="00653E75">
        <w:rPr>
          <w:noProof/>
          <w:szCs w:val="22"/>
        </w:rPr>
        <w:t>, chroma_filter_infor_present_flag and chroma_filter_info</w:t>
      </w:r>
      <w:r w:rsidRPr="00653E75">
        <w:rPr>
          <w:noProof/>
          <w:szCs w:val="22"/>
        </w:rPr>
        <w:t xml:space="preserve"> are not present.</w:t>
      </w:r>
    </w:p>
    <w:p w:rsidR="00CF5817" w:rsidRPr="00653E75" w:rsidRDefault="00CF5817" w:rsidP="00CF5817">
      <w:pPr>
        <w:numPr>
          <w:ilvl w:val="12"/>
          <w:numId w:val="0"/>
        </w:numPr>
        <w:rPr>
          <w:noProof/>
          <w:szCs w:val="22"/>
        </w:rPr>
      </w:pPr>
      <w:r w:rsidRPr="00653E75">
        <w:rPr>
          <w:noProof/>
          <w:szCs w:val="22"/>
        </w:rPr>
        <w:t>When chroma_format_idc is not equal to 1, chroma_loc_info_present_flag should be equal to 0.</w:t>
      </w:r>
    </w:p>
    <w:p w:rsidR="004635CD" w:rsidRPr="00353C9D" w:rsidRDefault="009F2CF7" w:rsidP="0061342A">
      <w:pPr>
        <w:rPr>
          <w:szCs w:val="22"/>
          <w:highlight w:val="yellow"/>
          <w:lang w:eastAsia="ja-JP"/>
        </w:rPr>
      </w:pPr>
      <w:proofErr w:type="spellStart"/>
      <w:proofErr w:type="gramStart"/>
      <w:r w:rsidRPr="00353C9D">
        <w:rPr>
          <w:b/>
          <w:szCs w:val="22"/>
          <w:highlight w:val="yellow"/>
          <w:lang w:eastAsia="ja-JP"/>
        </w:rPr>
        <w:t>chroma_filter_info_present_flag</w:t>
      </w:r>
      <w:proofErr w:type="spellEnd"/>
      <w:proofErr w:type="gramEnd"/>
      <w:r w:rsidRPr="00353C9D">
        <w:rPr>
          <w:b/>
          <w:szCs w:val="22"/>
          <w:highlight w:val="yellow"/>
          <w:lang w:eastAsia="ja-JP"/>
        </w:rPr>
        <w:t xml:space="preserve"> </w:t>
      </w:r>
      <w:r w:rsidRPr="00353C9D">
        <w:rPr>
          <w:szCs w:val="22"/>
          <w:highlight w:val="yellow"/>
          <w:lang w:eastAsia="ja-JP"/>
        </w:rPr>
        <w:t xml:space="preserve">equal to 1 specifies that </w:t>
      </w:r>
      <w:proofErr w:type="spellStart"/>
      <w:r w:rsidR="004635CD" w:rsidRPr="00353C9D">
        <w:rPr>
          <w:szCs w:val="22"/>
          <w:highlight w:val="yellow"/>
          <w:lang w:eastAsia="ja-JP"/>
        </w:rPr>
        <w:t>chroma</w:t>
      </w:r>
      <w:proofErr w:type="spellEnd"/>
      <w:ins w:id="89" w:author="Takeshi Chujoh" w:date="2013-01-14T01:11:00Z">
        <w:r w:rsidR="00B652A4">
          <w:rPr>
            <w:rFonts w:hint="eastAsia"/>
            <w:szCs w:val="22"/>
            <w:highlight w:val="yellow"/>
            <w:lang w:eastAsia="ja-JP"/>
          </w:rPr>
          <w:t xml:space="preserve"> </w:t>
        </w:r>
      </w:ins>
      <w:del w:id="90" w:author="Takeshi Chujoh" w:date="2013-01-14T01:11:00Z">
        <w:r w:rsidR="004635CD" w:rsidRPr="00353C9D" w:rsidDel="00B652A4">
          <w:rPr>
            <w:szCs w:val="22"/>
            <w:highlight w:val="yellow"/>
            <w:lang w:eastAsia="ja-JP"/>
          </w:rPr>
          <w:delText>_</w:delText>
        </w:r>
      </w:del>
      <w:ins w:id="91" w:author="Takeshi Chujoh" w:date="2013-01-14T01:12:00Z">
        <w:r w:rsidR="00B652A4">
          <w:rPr>
            <w:rFonts w:hint="eastAsia"/>
            <w:szCs w:val="22"/>
            <w:highlight w:val="yellow"/>
            <w:lang w:eastAsia="ja-JP"/>
          </w:rPr>
          <w:t xml:space="preserve">sampling </w:t>
        </w:r>
      </w:ins>
      <w:r w:rsidR="004635CD" w:rsidRPr="00353C9D">
        <w:rPr>
          <w:szCs w:val="22"/>
          <w:highlight w:val="yellow"/>
          <w:lang w:eastAsia="ja-JP"/>
        </w:rPr>
        <w:t>filter</w:t>
      </w:r>
      <w:ins w:id="92" w:author="Takeshi Chujoh" w:date="2013-01-14T01:12:00Z">
        <w:r w:rsidR="00B652A4">
          <w:rPr>
            <w:rFonts w:hint="eastAsia"/>
            <w:szCs w:val="22"/>
            <w:highlight w:val="yellow"/>
            <w:lang w:eastAsia="ja-JP"/>
          </w:rPr>
          <w:t xml:space="preserve"> </w:t>
        </w:r>
      </w:ins>
      <w:del w:id="93" w:author="Takeshi Chujoh" w:date="2013-01-14T01:12:00Z">
        <w:r w:rsidR="004635CD" w:rsidRPr="00353C9D" w:rsidDel="00B652A4">
          <w:rPr>
            <w:szCs w:val="22"/>
            <w:highlight w:val="yellow"/>
            <w:lang w:eastAsia="ja-JP"/>
          </w:rPr>
          <w:delText>_</w:delText>
        </w:r>
      </w:del>
      <w:r w:rsidR="004635CD" w:rsidRPr="00353C9D">
        <w:rPr>
          <w:szCs w:val="22"/>
          <w:highlight w:val="yellow"/>
          <w:lang w:eastAsia="ja-JP"/>
        </w:rPr>
        <w:t>info</w:t>
      </w:r>
      <w:ins w:id="94" w:author="Takeshi Chujoh" w:date="2013-01-14T01:12:00Z">
        <w:r w:rsidR="00B652A4">
          <w:rPr>
            <w:rFonts w:hint="eastAsia"/>
            <w:szCs w:val="22"/>
            <w:highlight w:val="yellow"/>
            <w:lang w:eastAsia="ja-JP"/>
          </w:rPr>
          <w:t>rmation</w:t>
        </w:r>
      </w:ins>
      <w:r w:rsidR="004635CD" w:rsidRPr="00353C9D">
        <w:rPr>
          <w:szCs w:val="22"/>
          <w:highlight w:val="yellow"/>
          <w:lang w:eastAsia="ja-JP"/>
        </w:rPr>
        <w:t xml:space="preserve"> is present. If </w:t>
      </w:r>
      <w:proofErr w:type="spellStart"/>
      <w:r w:rsidR="004635CD" w:rsidRPr="00353C9D">
        <w:rPr>
          <w:szCs w:val="22"/>
          <w:highlight w:val="yellow"/>
          <w:lang w:eastAsia="ja-JP"/>
        </w:rPr>
        <w:t>chroma_filter_info_present_flag</w:t>
      </w:r>
      <w:proofErr w:type="spellEnd"/>
      <w:r w:rsidR="004635CD" w:rsidRPr="00353C9D">
        <w:rPr>
          <w:szCs w:val="22"/>
          <w:highlight w:val="yellow"/>
          <w:lang w:eastAsia="ja-JP"/>
        </w:rPr>
        <w:t xml:space="preserve"> is equal to 0, </w:t>
      </w:r>
      <w:proofErr w:type="spellStart"/>
      <w:r w:rsidR="004635CD" w:rsidRPr="00353C9D">
        <w:rPr>
          <w:szCs w:val="22"/>
          <w:highlight w:val="yellow"/>
          <w:lang w:eastAsia="ja-JP"/>
        </w:rPr>
        <w:t>chroma</w:t>
      </w:r>
      <w:proofErr w:type="spellEnd"/>
      <w:ins w:id="95" w:author="Takeshi Chujoh" w:date="2013-01-14T01:12:00Z">
        <w:r w:rsidR="00B652A4">
          <w:rPr>
            <w:rFonts w:hint="eastAsia"/>
            <w:szCs w:val="22"/>
            <w:highlight w:val="yellow"/>
            <w:lang w:eastAsia="ja-JP"/>
          </w:rPr>
          <w:t xml:space="preserve"> </w:t>
        </w:r>
      </w:ins>
      <w:del w:id="96" w:author="Takeshi Chujoh" w:date="2013-01-14T01:12:00Z">
        <w:r w:rsidR="004635CD" w:rsidRPr="00353C9D" w:rsidDel="00B652A4">
          <w:rPr>
            <w:szCs w:val="22"/>
            <w:highlight w:val="yellow"/>
            <w:lang w:eastAsia="ja-JP"/>
          </w:rPr>
          <w:delText>_</w:delText>
        </w:r>
      </w:del>
      <w:ins w:id="97" w:author="Takeshi Chujoh" w:date="2013-01-14T01:12:00Z">
        <w:r w:rsidR="00B652A4">
          <w:rPr>
            <w:rFonts w:hint="eastAsia"/>
            <w:szCs w:val="22"/>
            <w:highlight w:val="yellow"/>
            <w:lang w:eastAsia="ja-JP"/>
          </w:rPr>
          <w:t xml:space="preserve">sampling </w:t>
        </w:r>
      </w:ins>
      <w:r w:rsidR="004635CD" w:rsidRPr="00353C9D">
        <w:rPr>
          <w:szCs w:val="22"/>
          <w:highlight w:val="yellow"/>
          <w:lang w:eastAsia="ja-JP"/>
        </w:rPr>
        <w:t>filter</w:t>
      </w:r>
      <w:ins w:id="98" w:author="Takeshi Chujoh" w:date="2013-01-14T01:12:00Z">
        <w:r w:rsidR="00B652A4">
          <w:rPr>
            <w:rFonts w:hint="eastAsia"/>
            <w:szCs w:val="22"/>
            <w:highlight w:val="yellow"/>
            <w:lang w:eastAsia="ja-JP"/>
          </w:rPr>
          <w:t xml:space="preserve"> </w:t>
        </w:r>
      </w:ins>
      <w:del w:id="99" w:author="Takeshi Chujoh" w:date="2013-01-14T01:12:00Z">
        <w:r w:rsidR="004635CD" w:rsidRPr="00353C9D" w:rsidDel="00B652A4">
          <w:rPr>
            <w:szCs w:val="22"/>
            <w:highlight w:val="yellow"/>
            <w:lang w:eastAsia="ja-JP"/>
          </w:rPr>
          <w:delText>_</w:delText>
        </w:r>
      </w:del>
      <w:r w:rsidR="004635CD" w:rsidRPr="00353C9D">
        <w:rPr>
          <w:szCs w:val="22"/>
          <w:highlight w:val="yellow"/>
          <w:lang w:eastAsia="ja-JP"/>
        </w:rPr>
        <w:t>info</w:t>
      </w:r>
      <w:ins w:id="100" w:author="Takeshi Chujoh" w:date="2013-01-14T01:12:00Z">
        <w:r w:rsidR="00B652A4">
          <w:rPr>
            <w:rFonts w:hint="eastAsia"/>
            <w:szCs w:val="22"/>
            <w:highlight w:val="yellow"/>
            <w:lang w:eastAsia="ja-JP"/>
          </w:rPr>
          <w:t>rmation</w:t>
        </w:r>
      </w:ins>
      <w:r w:rsidR="004635CD" w:rsidRPr="00353C9D">
        <w:rPr>
          <w:szCs w:val="22"/>
          <w:highlight w:val="yellow"/>
          <w:lang w:eastAsia="ja-JP"/>
        </w:rPr>
        <w:t xml:space="preserve"> is not present in the </w:t>
      </w:r>
      <w:proofErr w:type="spellStart"/>
      <w:r w:rsidR="004635CD" w:rsidRPr="00353C9D">
        <w:rPr>
          <w:szCs w:val="22"/>
          <w:highlight w:val="yellow"/>
          <w:lang w:eastAsia="ja-JP"/>
        </w:rPr>
        <w:t>bitstream</w:t>
      </w:r>
      <w:proofErr w:type="spellEnd"/>
      <w:r w:rsidR="004635CD" w:rsidRPr="00353C9D">
        <w:rPr>
          <w:szCs w:val="22"/>
          <w:highlight w:val="yellow"/>
          <w:lang w:eastAsia="ja-JP"/>
        </w:rPr>
        <w:t xml:space="preserve"> and </w:t>
      </w:r>
      <w:r w:rsidR="00D83C2F" w:rsidRPr="00353C9D">
        <w:rPr>
          <w:szCs w:val="22"/>
          <w:highlight w:val="yellow"/>
          <w:lang w:eastAsia="ja-JP"/>
        </w:rPr>
        <w:t>is inferred as 0.</w:t>
      </w:r>
    </w:p>
    <w:p w:rsidR="00653E75" w:rsidRPr="00353C9D" w:rsidRDefault="0017402E" w:rsidP="000269C2">
      <w:pPr>
        <w:rPr>
          <w:noProof/>
          <w:szCs w:val="22"/>
          <w:highlight w:val="yellow"/>
          <w:lang w:eastAsia="ja-JP"/>
        </w:rPr>
      </w:pPr>
      <w:r w:rsidRPr="00353C9D">
        <w:rPr>
          <w:rFonts w:eastAsiaTheme="minorEastAsia" w:hint="eastAsia"/>
          <w:b/>
          <w:bCs/>
          <w:noProof/>
          <w:szCs w:val="22"/>
          <w:highlight w:val="yellow"/>
          <w:lang w:eastAsia="ja-JP"/>
        </w:rPr>
        <w:t>ver_</w:t>
      </w:r>
      <w:r w:rsidR="009F2CF7" w:rsidRPr="00353C9D">
        <w:rPr>
          <w:rFonts w:eastAsiaTheme="minorEastAsia"/>
          <w:b/>
          <w:bCs/>
          <w:noProof/>
          <w:szCs w:val="22"/>
          <w:highlight w:val="yellow"/>
          <w:lang w:eastAsia="ja-JP"/>
        </w:rPr>
        <w:t>chroma</w:t>
      </w:r>
      <w:r w:rsidR="00653E75" w:rsidRPr="00353C9D">
        <w:rPr>
          <w:rFonts w:eastAsiaTheme="minorEastAsia"/>
          <w:b/>
          <w:bCs/>
          <w:noProof/>
          <w:szCs w:val="22"/>
          <w:highlight w:val="yellow"/>
          <w:lang w:eastAsia="ja-JP"/>
        </w:rPr>
        <w:t>_filter_</w:t>
      </w:r>
      <w:r w:rsidR="00653E75" w:rsidRPr="00353C9D">
        <w:rPr>
          <w:rFonts w:eastAsiaTheme="minorEastAsia" w:hint="eastAsia"/>
          <w:b/>
          <w:bCs/>
          <w:noProof/>
          <w:szCs w:val="22"/>
          <w:highlight w:val="yellow"/>
          <w:lang w:eastAsia="ja-JP"/>
        </w:rPr>
        <w:t>id</w:t>
      </w:r>
      <w:r w:rsidR="007D67E0" w:rsidRPr="00353C9D">
        <w:rPr>
          <w:rFonts w:eastAsiaTheme="minorEastAsia" w:hint="eastAsia"/>
          <w:b/>
          <w:bCs/>
          <w:noProof/>
          <w:szCs w:val="22"/>
          <w:highlight w:val="yellow"/>
          <w:lang w:eastAsia="ja-JP"/>
        </w:rPr>
        <w:t>c</w:t>
      </w:r>
      <w:r w:rsidR="000269C2" w:rsidRPr="00353C9D">
        <w:rPr>
          <w:rFonts w:eastAsiaTheme="minorEastAsia"/>
          <w:b/>
          <w:bCs/>
          <w:noProof/>
          <w:szCs w:val="22"/>
          <w:highlight w:val="yellow"/>
          <w:lang w:eastAsia="ja-JP"/>
        </w:rPr>
        <w:t xml:space="preserve"> </w:t>
      </w:r>
      <w:r w:rsidR="00653E75" w:rsidRPr="00353C9D">
        <w:rPr>
          <w:rFonts w:hint="eastAsia"/>
          <w:noProof/>
          <w:szCs w:val="22"/>
          <w:highlight w:val="yellow"/>
          <w:lang w:eastAsia="ja-JP"/>
        </w:rPr>
        <w:t>specified</w:t>
      </w:r>
      <w:r w:rsidR="000269C2" w:rsidRPr="00353C9D">
        <w:rPr>
          <w:noProof/>
          <w:szCs w:val="22"/>
          <w:highlight w:val="yellow"/>
        </w:rPr>
        <w:t xml:space="preserve"> the </w:t>
      </w:r>
      <w:r w:rsidR="00653E75" w:rsidRPr="00353C9D">
        <w:rPr>
          <w:rFonts w:hint="eastAsia"/>
          <w:noProof/>
          <w:szCs w:val="22"/>
          <w:highlight w:val="yellow"/>
          <w:lang w:eastAsia="ja-JP"/>
        </w:rPr>
        <w:t>prefer</w:t>
      </w:r>
      <w:r w:rsidR="00CB440A" w:rsidRPr="00353C9D">
        <w:rPr>
          <w:rFonts w:hint="eastAsia"/>
          <w:noProof/>
          <w:szCs w:val="22"/>
          <w:highlight w:val="yellow"/>
          <w:lang w:eastAsia="ja-JP"/>
        </w:rPr>
        <w:t>red</w:t>
      </w:r>
      <w:r w:rsidR="00653E75" w:rsidRPr="00353C9D">
        <w:rPr>
          <w:rFonts w:hint="eastAsia"/>
          <w:noProof/>
          <w:szCs w:val="22"/>
          <w:highlight w:val="yellow"/>
          <w:lang w:eastAsia="ja-JP"/>
        </w:rPr>
        <w:t xml:space="preserve"> </w:t>
      </w:r>
      <w:r w:rsidR="000269C2" w:rsidRPr="00353C9D">
        <w:rPr>
          <w:noProof/>
          <w:szCs w:val="22"/>
          <w:highlight w:val="yellow"/>
        </w:rPr>
        <w:t>chroma</w:t>
      </w:r>
      <w:r w:rsidR="00EA3538" w:rsidRPr="00353C9D">
        <w:rPr>
          <w:noProof/>
          <w:szCs w:val="22"/>
          <w:highlight w:val="yellow"/>
          <w:lang w:eastAsia="ja-JP"/>
        </w:rPr>
        <w:t xml:space="preserve"> </w:t>
      </w:r>
      <w:r w:rsidR="00653E75" w:rsidRPr="00353C9D">
        <w:rPr>
          <w:noProof/>
          <w:szCs w:val="22"/>
          <w:highlight w:val="yellow"/>
          <w:lang w:eastAsia="ja-JP"/>
        </w:rPr>
        <w:t xml:space="preserve">sampling </w:t>
      </w:r>
      <w:r w:rsidR="00653E75" w:rsidRPr="00353C9D">
        <w:rPr>
          <w:rFonts w:hint="eastAsia"/>
          <w:noProof/>
          <w:szCs w:val="22"/>
          <w:highlight w:val="yellow"/>
          <w:lang w:eastAsia="ja-JP"/>
        </w:rPr>
        <w:t xml:space="preserve">filter </w:t>
      </w:r>
      <w:r w:rsidRPr="00353C9D">
        <w:rPr>
          <w:rFonts w:hint="eastAsia"/>
          <w:noProof/>
          <w:szCs w:val="22"/>
          <w:highlight w:val="yellow"/>
          <w:lang w:eastAsia="ja-JP"/>
        </w:rPr>
        <w:t xml:space="preserve">in vertical direction </w:t>
      </w:r>
      <w:r w:rsidR="00653E75" w:rsidRPr="00353C9D">
        <w:rPr>
          <w:rFonts w:hint="eastAsia"/>
          <w:noProof/>
          <w:szCs w:val="22"/>
          <w:highlight w:val="yellow"/>
          <w:lang w:eastAsia="ja-JP"/>
        </w:rPr>
        <w:t xml:space="preserve">for </w:t>
      </w:r>
      <w:r w:rsidR="00CB440A" w:rsidRPr="00353C9D">
        <w:rPr>
          <w:rFonts w:hint="eastAsia"/>
          <w:noProof/>
          <w:szCs w:val="22"/>
          <w:highlight w:val="yellow"/>
          <w:lang w:eastAsia="ja-JP"/>
        </w:rPr>
        <w:t xml:space="preserve">the </w:t>
      </w:r>
      <w:r w:rsidR="00653E75" w:rsidRPr="00353C9D">
        <w:rPr>
          <w:rFonts w:hint="eastAsia"/>
          <w:noProof/>
          <w:szCs w:val="22"/>
          <w:highlight w:val="yellow"/>
          <w:lang w:eastAsia="ja-JP"/>
        </w:rPr>
        <w:t>output decoded pictures and for input pictures</w:t>
      </w:r>
      <w:r w:rsidR="00CB440A" w:rsidRPr="00353C9D">
        <w:rPr>
          <w:rFonts w:hint="eastAsia"/>
          <w:noProof/>
          <w:szCs w:val="22"/>
          <w:highlight w:val="yellow"/>
          <w:lang w:eastAsia="ja-JP"/>
        </w:rPr>
        <w:t xml:space="preserve"> at an encoder which takes the output decoded pictures as an input</w:t>
      </w:r>
      <w:r w:rsidR="00653E75" w:rsidRPr="00353C9D">
        <w:rPr>
          <w:rFonts w:hint="eastAsia"/>
          <w:noProof/>
          <w:szCs w:val="22"/>
          <w:highlight w:val="yellow"/>
          <w:lang w:eastAsia="ja-JP"/>
        </w:rPr>
        <w:t>.</w:t>
      </w:r>
    </w:p>
    <w:p w:rsidR="00BE228F" w:rsidRPr="00353C9D" w:rsidRDefault="00BE228F" w:rsidP="000269C2">
      <w:pPr>
        <w:rPr>
          <w:noProof/>
          <w:szCs w:val="22"/>
          <w:highlight w:val="yellow"/>
          <w:lang w:eastAsia="ja-JP"/>
        </w:rPr>
      </w:pPr>
      <w:r w:rsidRPr="00353C9D">
        <w:rPr>
          <w:noProof/>
          <w:szCs w:val="22"/>
          <w:highlight w:val="yellow"/>
        </w:rPr>
        <w:t xml:space="preserve">When </w:t>
      </w:r>
      <w:r w:rsidRPr="00353C9D">
        <w:rPr>
          <w:rFonts w:hint="eastAsia"/>
          <w:noProof/>
          <w:szCs w:val="22"/>
          <w:highlight w:val="yellow"/>
          <w:lang w:eastAsia="ja-JP"/>
        </w:rPr>
        <w:t>ver_</w:t>
      </w:r>
      <w:r w:rsidRPr="00353C9D">
        <w:rPr>
          <w:noProof/>
          <w:szCs w:val="22"/>
          <w:highlight w:val="yellow"/>
          <w:lang w:eastAsia="ja-JP"/>
        </w:rPr>
        <w:t>chroma_filter_</w:t>
      </w:r>
      <w:r w:rsidR="00773451">
        <w:rPr>
          <w:rFonts w:hint="eastAsia"/>
          <w:noProof/>
          <w:szCs w:val="22"/>
          <w:highlight w:val="yellow"/>
          <w:lang w:eastAsia="ja-JP"/>
        </w:rPr>
        <w:t>idc</w:t>
      </w:r>
      <w:r w:rsidRPr="00353C9D">
        <w:rPr>
          <w:noProof/>
          <w:szCs w:val="22"/>
          <w:highlight w:val="yellow"/>
          <w:lang w:eastAsia="ja-JP"/>
        </w:rPr>
        <w:t xml:space="preserve"> is equal to 1</w:t>
      </w:r>
      <w:r w:rsidRPr="00353C9D">
        <w:rPr>
          <w:noProof/>
          <w:szCs w:val="22"/>
          <w:highlight w:val="yellow"/>
        </w:rPr>
        <w:t xml:space="preserve">, </w:t>
      </w:r>
      <w:r w:rsidRPr="00353C9D">
        <w:rPr>
          <w:rFonts w:hint="eastAsia"/>
          <w:noProof/>
          <w:szCs w:val="22"/>
          <w:highlight w:val="yellow"/>
          <w:lang w:eastAsia="ja-JP"/>
        </w:rPr>
        <w:t>the</w:t>
      </w:r>
      <w:r w:rsidRPr="00353C9D">
        <w:rPr>
          <w:noProof/>
          <w:szCs w:val="22"/>
          <w:highlight w:val="yellow"/>
          <w:lang w:eastAsia="ja-JP"/>
        </w:rPr>
        <w:t xml:space="preserve"> coefficients </w:t>
      </w:r>
      <w:r w:rsidRPr="00353C9D">
        <w:rPr>
          <w:rFonts w:hint="eastAsia"/>
          <w:noProof/>
          <w:szCs w:val="22"/>
          <w:highlight w:val="yellow"/>
          <w:lang w:eastAsia="ja-JP"/>
        </w:rPr>
        <w:t xml:space="preserve">of chroma sampling filter in vertical direction are signalled in the </w:t>
      </w:r>
      <w:r w:rsidRPr="00353C9D">
        <w:rPr>
          <w:noProof/>
          <w:szCs w:val="22"/>
          <w:highlight w:val="yellow"/>
          <w:lang w:eastAsia="ja-JP"/>
        </w:rPr>
        <w:t>chroma sampling filter hint SEI</w:t>
      </w:r>
      <w:r w:rsidRPr="00353C9D">
        <w:rPr>
          <w:rFonts w:hint="eastAsia"/>
          <w:noProof/>
          <w:szCs w:val="22"/>
          <w:highlight w:val="yellow"/>
          <w:lang w:eastAsia="ja-JP"/>
        </w:rPr>
        <w:t>. When ver</w:t>
      </w:r>
      <w:del w:id="101" w:author="Takeshi Chujoh" w:date="2013-01-15T17:29:00Z">
        <w:r w:rsidRPr="00353C9D" w:rsidDel="001F1B2F">
          <w:rPr>
            <w:rFonts w:hint="eastAsia"/>
            <w:noProof/>
            <w:szCs w:val="22"/>
            <w:highlight w:val="yellow"/>
            <w:lang w:eastAsia="ja-JP"/>
          </w:rPr>
          <w:delText>t</w:delText>
        </w:r>
      </w:del>
      <w:r w:rsidRPr="00353C9D">
        <w:rPr>
          <w:rFonts w:hint="eastAsia"/>
          <w:noProof/>
          <w:szCs w:val="22"/>
          <w:highlight w:val="yellow"/>
          <w:lang w:eastAsia="ja-JP"/>
        </w:rPr>
        <w:t>_</w:t>
      </w:r>
      <w:r w:rsidRPr="00353C9D">
        <w:rPr>
          <w:noProof/>
          <w:szCs w:val="22"/>
          <w:highlight w:val="yellow"/>
          <w:lang w:eastAsia="ja-JP"/>
        </w:rPr>
        <w:t>chroma_filter_</w:t>
      </w:r>
      <w:r w:rsidRPr="00353C9D">
        <w:rPr>
          <w:rFonts w:hint="eastAsia"/>
          <w:noProof/>
          <w:szCs w:val="22"/>
          <w:highlight w:val="yellow"/>
          <w:lang w:eastAsia="ja-JP"/>
        </w:rPr>
        <w:t>id</w:t>
      </w:r>
      <w:ins w:id="102" w:author="Takeshi Chujoh" w:date="2013-01-15T17:29:00Z">
        <w:r w:rsidR="001F1B2F">
          <w:rPr>
            <w:rFonts w:hint="eastAsia"/>
            <w:noProof/>
            <w:szCs w:val="22"/>
            <w:highlight w:val="yellow"/>
            <w:lang w:eastAsia="ja-JP"/>
          </w:rPr>
          <w:t>c</w:t>
        </w:r>
      </w:ins>
      <w:del w:id="103" w:author="Takeshi Chujoh" w:date="2013-01-15T17:29:00Z">
        <w:r w:rsidRPr="00353C9D" w:rsidDel="001F1B2F">
          <w:rPr>
            <w:rFonts w:hint="eastAsia"/>
            <w:noProof/>
            <w:szCs w:val="22"/>
            <w:highlight w:val="yellow"/>
            <w:lang w:eastAsia="ja-JP"/>
          </w:rPr>
          <w:delText>x</w:delText>
        </w:r>
      </w:del>
      <w:r w:rsidRPr="00353C9D">
        <w:rPr>
          <w:noProof/>
          <w:szCs w:val="22"/>
          <w:highlight w:val="yellow"/>
          <w:lang w:eastAsia="ja-JP"/>
        </w:rPr>
        <w:t xml:space="preserve"> is </w:t>
      </w:r>
      <w:r w:rsidRPr="00353C9D">
        <w:rPr>
          <w:rFonts w:hint="eastAsia"/>
          <w:noProof/>
          <w:szCs w:val="22"/>
          <w:highlight w:val="yellow"/>
          <w:lang w:eastAsia="ja-JP"/>
        </w:rPr>
        <w:t xml:space="preserve">not </w:t>
      </w:r>
      <w:r w:rsidRPr="00353C9D">
        <w:rPr>
          <w:noProof/>
          <w:szCs w:val="22"/>
          <w:highlight w:val="yellow"/>
          <w:lang w:eastAsia="ja-JP"/>
        </w:rPr>
        <w:t xml:space="preserve">equal to </w:t>
      </w:r>
      <w:r w:rsidRPr="00353C9D">
        <w:rPr>
          <w:rFonts w:hint="eastAsia"/>
          <w:noProof/>
          <w:szCs w:val="22"/>
          <w:highlight w:val="yellow"/>
          <w:lang w:eastAsia="ja-JP"/>
        </w:rPr>
        <w:t>0, the</w:t>
      </w:r>
      <w:r w:rsidRPr="00353C9D">
        <w:rPr>
          <w:noProof/>
          <w:szCs w:val="22"/>
          <w:highlight w:val="yellow"/>
          <w:lang w:eastAsia="ja-JP"/>
        </w:rPr>
        <w:t xml:space="preserve"> coefficients </w:t>
      </w:r>
      <w:r w:rsidRPr="00353C9D">
        <w:rPr>
          <w:rFonts w:hint="eastAsia"/>
          <w:noProof/>
          <w:szCs w:val="22"/>
          <w:highlight w:val="yellow"/>
          <w:lang w:eastAsia="ja-JP"/>
        </w:rPr>
        <w:t>of chroma sampling filter are specified in Table E-X1.</w:t>
      </w:r>
    </w:p>
    <w:p w:rsidR="0017402E" w:rsidRPr="00353C9D" w:rsidRDefault="0017402E" w:rsidP="000269C2">
      <w:pPr>
        <w:rPr>
          <w:noProof/>
          <w:szCs w:val="22"/>
          <w:highlight w:val="yellow"/>
          <w:lang w:eastAsia="ja-JP"/>
        </w:rPr>
      </w:pPr>
      <w:r w:rsidRPr="00353C9D">
        <w:rPr>
          <w:rFonts w:eastAsiaTheme="minorEastAsia" w:hint="eastAsia"/>
          <w:b/>
          <w:bCs/>
          <w:noProof/>
          <w:szCs w:val="22"/>
          <w:highlight w:val="yellow"/>
          <w:lang w:eastAsia="ja-JP"/>
        </w:rPr>
        <w:t>hor_</w:t>
      </w:r>
      <w:r w:rsidRPr="00353C9D">
        <w:rPr>
          <w:rFonts w:eastAsiaTheme="minorEastAsia"/>
          <w:b/>
          <w:bCs/>
          <w:noProof/>
          <w:szCs w:val="22"/>
          <w:highlight w:val="yellow"/>
          <w:lang w:eastAsia="ja-JP"/>
        </w:rPr>
        <w:t>chroma_filter_</w:t>
      </w:r>
      <w:r w:rsidRPr="00353C9D">
        <w:rPr>
          <w:rFonts w:eastAsiaTheme="minorEastAsia" w:hint="eastAsia"/>
          <w:b/>
          <w:bCs/>
          <w:noProof/>
          <w:szCs w:val="22"/>
          <w:highlight w:val="yellow"/>
          <w:lang w:eastAsia="ja-JP"/>
        </w:rPr>
        <w:t>idc</w:t>
      </w:r>
      <w:r w:rsidRPr="00353C9D">
        <w:rPr>
          <w:rFonts w:eastAsiaTheme="minorEastAsia"/>
          <w:b/>
          <w:bCs/>
          <w:noProof/>
          <w:szCs w:val="22"/>
          <w:highlight w:val="yellow"/>
          <w:lang w:eastAsia="ja-JP"/>
        </w:rPr>
        <w:t xml:space="preserve"> </w:t>
      </w:r>
      <w:r w:rsidRPr="00353C9D">
        <w:rPr>
          <w:rFonts w:hint="eastAsia"/>
          <w:noProof/>
          <w:szCs w:val="22"/>
          <w:highlight w:val="yellow"/>
          <w:lang w:eastAsia="ja-JP"/>
        </w:rPr>
        <w:t>specified</w:t>
      </w:r>
      <w:r w:rsidRPr="00353C9D">
        <w:rPr>
          <w:noProof/>
          <w:szCs w:val="22"/>
          <w:highlight w:val="yellow"/>
        </w:rPr>
        <w:t xml:space="preserve"> the </w:t>
      </w:r>
      <w:r w:rsidRPr="00353C9D">
        <w:rPr>
          <w:rFonts w:hint="eastAsia"/>
          <w:noProof/>
          <w:szCs w:val="22"/>
          <w:highlight w:val="yellow"/>
          <w:lang w:eastAsia="ja-JP"/>
        </w:rPr>
        <w:t xml:space="preserve">preferable </w:t>
      </w:r>
      <w:r w:rsidRPr="00353C9D">
        <w:rPr>
          <w:noProof/>
          <w:szCs w:val="22"/>
          <w:highlight w:val="yellow"/>
        </w:rPr>
        <w:t>chroma</w:t>
      </w:r>
      <w:r w:rsidRPr="00353C9D">
        <w:rPr>
          <w:noProof/>
          <w:szCs w:val="22"/>
          <w:highlight w:val="yellow"/>
          <w:lang w:eastAsia="ja-JP"/>
        </w:rPr>
        <w:t xml:space="preserve"> sampling </w:t>
      </w:r>
      <w:r w:rsidRPr="00353C9D">
        <w:rPr>
          <w:rFonts w:hint="eastAsia"/>
          <w:noProof/>
          <w:szCs w:val="22"/>
          <w:highlight w:val="yellow"/>
          <w:lang w:eastAsia="ja-JP"/>
        </w:rPr>
        <w:t xml:space="preserve">filter in horizontal direction for </w:t>
      </w:r>
      <w:r w:rsidR="00CB440A" w:rsidRPr="00353C9D">
        <w:rPr>
          <w:rFonts w:hint="eastAsia"/>
          <w:noProof/>
          <w:szCs w:val="22"/>
          <w:highlight w:val="yellow"/>
          <w:lang w:eastAsia="ja-JP"/>
        </w:rPr>
        <w:t xml:space="preserve">the </w:t>
      </w:r>
      <w:r w:rsidRPr="00353C9D">
        <w:rPr>
          <w:rFonts w:hint="eastAsia"/>
          <w:noProof/>
          <w:szCs w:val="22"/>
          <w:highlight w:val="yellow"/>
          <w:lang w:eastAsia="ja-JP"/>
        </w:rPr>
        <w:t xml:space="preserve">output decoded pictures </w:t>
      </w:r>
      <w:r w:rsidR="00CB440A" w:rsidRPr="00353C9D">
        <w:rPr>
          <w:rFonts w:hint="eastAsia"/>
          <w:noProof/>
          <w:szCs w:val="22"/>
          <w:highlight w:val="yellow"/>
          <w:lang w:eastAsia="ja-JP"/>
        </w:rPr>
        <w:t>and possibly for input pictures at an encoder which takes the output decoded pictures as an input.</w:t>
      </w:r>
    </w:p>
    <w:p w:rsidR="00BE228F" w:rsidRPr="00353C9D" w:rsidRDefault="00BE228F" w:rsidP="00BE228F">
      <w:pPr>
        <w:rPr>
          <w:noProof/>
          <w:szCs w:val="22"/>
          <w:highlight w:val="yellow"/>
          <w:lang w:eastAsia="ja-JP"/>
        </w:rPr>
      </w:pPr>
      <w:r w:rsidRPr="00353C9D">
        <w:rPr>
          <w:noProof/>
          <w:szCs w:val="22"/>
          <w:highlight w:val="yellow"/>
        </w:rPr>
        <w:lastRenderedPageBreak/>
        <w:t xml:space="preserve">When </w:t>
      </w:r>
      <w:r w:rsidRPr="00353C9D">
        <w:rPr>
          <w:rFonts w:hint="eastAsia"/>
          <w:noProof/>
          <w:szCs w:val="22"/>
          <w:highlight w:val="yellow"/>
          <w:lang w:eastAsia="ja-JP"/>
        </w:rPr>
        <w:t>hor_</w:t>
      </w:r>
      <w:r w:rsidRPr="00353C9D">
        <w:rPr>
          <w:noProof/>
          <w:szCs w:val="22"/>
          <w:highlight w:val="yellow"/>
          <w:lang w:eastAsia="ja-JP"/>
        </w:rPr>
        <w:t>chroma_filter_</w:t>
      </w:r>
      <w:r w:rsidRPr="00353C9D">
        <w:rPr>
          <w:rFonts w:hint="eastAsia"/>
          <w:noProof/>
          <w:szCs w:val="22"/>
          <w:highlight w:val="yellow"/>
          <w:lang w:eastAsia="ja-JP"/>
        </w:rPr>
        <w:t>id</w:t>
      </w:r>
      <w:r w:rsidR="007968F9" w:rsidRPr="00353C9D">
        <w:rPr>
          <w:rFonts w:hint="eastAsia"/>
          <w:noProof/>
          <w:szCs w:val="22"/>
          <w:highlight w:val="yellow"/>
          <w:lang w:eastAsia="ja-JP"/>
        </w:rPr>
        <w:t>c</w:t>
      </w:r>
      <w:r w:rsidRPr="00353C9D">
        <w:rPr>
          <w:noProof/>
          <w:szCs w:val="22"/>
          <w:highlight w:val="yellow"/>
          <w:lang w:eastAsia="ja-JP"/>
        </w:rPr>
        <w:t xml:space="preserve"> is equal to 1</w:t>
      </w:r>
      <w:r w:rsidRPr="00353C9D">
        <w:rPr>
          <w:noProof/>
          <w:szCs w:val="22"/>
          <w:highlight w:val="yellow"/>
        </w:rPr>
        <w:t xml:space="preserve">, </w:t>
      </w:r>
      <w:r w:rsidRPr="00353C9D">
        <w:rPr>
          <w:rFonts w:hint="eastAsia"/>
          <w:noProof/>
          <w:szCs w:val="22"/>
          <w:highlight w:val="yellow"/>
          <w:lang w:eastAsia="ja-JP"/>
        </w:rPr>
        <w:t>the</w:t>
      </w:r>
      <w:r w:rsidRPr="00353C9D">
        <w:rPr>
          <w:noProof/>
          <w:szCs w:val="22"/>
          <w:highlight w:val="yellow"/>
          <w:lang w:eastAsia="ja-JP"/>
        </w:rPr>
        <w:t xml:space="preserve"> coefficients </w:t>
      </w:r>
      <w:r w:rsidRPr="00353C9D">
        <w:rPr>
          <w:rFonts w:hint="eastAsia"/>
          <w:noProof/>
          <w:szCs w:val="22"/>
          <w:highlight w:val="yellow"/>
          <w:lang w:eastAsia="ja-JP"/>
        </w:rPr>
        <w:t xml:space="preserve">of chroma sampling filter in horizontal </w:t>
      </w:r>
      <w:r w:rsidR="00CB440A" w:rsidRPr="00353C9D">
        <w:rPr>
          <w:rFonts w:hint="eastAsia"/>
          <w:noProof/>
          <w:szCs w:val="22"/>
          <w:highlight w:val="yellow"/>
          <w:lang w:eastAsia="ja-JP"/>
        </w:rPr>
        <w:t xml:space="preserve">direction </w:t>
      </w:r>
      <w:r w:rsidRPr="00353C9D">
        <w:rPr>
          <w:rFonts w:hint="eastAsia"/>
          <w:noProof/>
          <w:szCs w:val="22"/>
          <w:highlight w:val="yellow"/>
          <w:lang w:eastAsia="ja-JP"/>
        </w:rPr>
        <w:t xml:space="preserve">are signalled in the </w:t>
      </w:r>
      <w:r w:rsidRPr="00353C9D">
        <w:rPr>
          <w:noProof/>
          <w:szCs w:val="22"/>
          <w:highlight w:val="yellow"/>
          <w:lang w:eastAsia="ja-JP"/>
        </w:rPr>
        <w:t>chroma sampling filter hint SEI</w:t>
      </w:r>
      <w:r w:rsidRPr="00353C9D">
        <w:rPr>
          <w:rFonts w:hint="eastAsia"/>
          <w:noProof/>
          <w:szCs w:val="22"/>
          <w:highlight w:val="yellow"/>
          <w:lang w:eastAsia="ja-JP"/>
        </w:rPr>
        <w:t>. When hor_</w:t>
      </w:r>
      <w:r w:rsidRPr="00353C9D">
        <w:rPr>
          <w:noProof/>
          <w:szCs w:val="22"/>
          <w:highlight w:val="yellow"/>
          <w:lang w:eastAsia="ja-JP"/>
        </w:rPr>
        <w:t>chroma_filter_</w:t>
      </w:r>
      <w:r w:rsidRPr="00353C9D">
        <w:rPr>
          <w:rFonts w:hint="eastAsia"/>
          <w:noProof/>
          <w:szCs w:val="22"/>
          <w:highlight w:val="yellow"/>
          <w:lang w:eastAsia="ja-JP"/>
        </w:rPr>
        <w:t>id</w:t>
      </w:r>
      <w:ins w:id="104" w:author="Takeshi Chujoh" w:date="2013-01-15T17:29:00Z">
        <w:r w:rsidR="001F1B2F">
          <w:rPr>
            <w:rFonts w:hint="eastAsia"/>
            <w:noProof/>
            <w:szCs w:val="22"/>
            <w:highlight w:val="yellow"/>
            <w:lang w:eastAsia="ja-JP"/>
          </w:rPr>
          <w:t>c</w:t>
        </w:r>
      </w:ins>
      <w:del w:id="105" w:author="Takeshi Chujoh" w:date="2013-01-15T17:29:00Z">
        <w:r w:rsidRPr="00353C9D" w:rsidDel="001F1B2F">
          <w:rPr>
            <w:rFonts w:hint="eastAsia"/>
            <w:noProof/>
            <w:szCs w:val="22"/>
            <w:highlight w:val="yellow"/>
            <w:lang w:eastAsia="ja-JP"/>
          </w:rPr>
          <w:delText>x</w:delText>
        </w:r>
      </w:del>
      <w:r w:rsidRPr="00353C9D">
        <w:rPr>
          <w:noProof/>
          <w:szCs w:val="22"/>
          <w:highlight w:val="yellow"/>
          <w:lang w:eastAsia="ja-JP"/>
        </w:rPr>
        <w:t xml:space="preserve"> is </w:t>
      </w:r>
      <w:r w:rsidRPr="00353C9D">
        <w:rPr>
          <w:rFonts w:hint="eastAsia"/>
          <w:noProof/>
          <w:szCs w:val="22"/>
          <w:highlight w:val="yellow"/>
          <w:lang w:eastAsia="ja-JP"/>
        </w:rPr>
        <w:t xml:space="preserve">not </w:t>
      </w:r>
      <w:r w:rsidRPr="00353C9D">
        <w:rPr>
          <w:noProof/>
          <w:szCs w:val="22"/>
          <w:highlight w:val="yellow"/>
          <w:lang w:eastAsia="ja-JP"/>
        </w:rPr>
        <w:t xml:space="preserve">equal to </w:t>
      </w:r>
      <w:r w:rsidRPr="00353C9D">
        <w:rPr>
          <w:rFonts w:hint="eastAsia"/>
          <w:noProof/>
          <w:szCs w:val="22"/>
          <w:highlight w:val="yellow"/>
          <w:lang w:eastAsia="ja-JP"/>
        </w:rPr>
        <w:t>0, the</w:t>
      </w:r>
      <w:r w:rsidRPr="00353C9D">
        <w:rPr>
          <w:noProof/>
          <w:szCs w:val="22"/>
          <w:highlight w:val="yellow"/>
          <w:lang w:eastAsia="ja-JP"/>
        </w:rPr>
        <w:t xml:space="preserve"> coefficients </w:t>
      </w:r>
      <w:r w:rsidRPr="00353C9D">
        <w:rPr>
          <w:rFonts w:hint="eastAsia"/>
          <w:noProof/>
          <w:szCs w:val="22"/>
          <w:highlight w:val="yellow"/>
          <w:lang w:eastAsia="ja-JP"/>
        </w:rPr>
        <w:t>of chroma sampling filter are specified in Table E-X2.</w:t>
      </w:r>
    </w:p>
    <w:p w:rsidR="007D67E0" w:rsidRPr="00353C9D" w:rsidRDefault="00BE228F" w:rsidP="000269C2">
      <w:pPr>
        <w:rPr>
          <w:noProof/>
          <w:szCs w:val="22"/>
          <w:highlight w:val="yellow"/>
          <w:lang w:eastAsia="ja-JP"/>
        </w:rPr>
      </w:pPr>
      <w:r w:rsidRPr="00353C9D">
        <w:rPr>
          <w:rFonts w:hint="eastAsia"/>
          <w:b/>
          <w:noProof/>
          <w:szCs w:val="22"/>
          <w:highlight w:val="yellow"/>
          <w:lang w:eastAsia="ja-JP"/>
        </w:rPr>
        <w:t>ver_</w:t>
      </w:r>
      <w:r w:rsidR="007D67E0" w:rsidRPr="00353C9D">
        <w:rPr>
          <w:rFonts w:hint="eastAsia"/>
          <w:b/>
          <w:noProof/>
          <w:szCs w:val="22"/>
          <w:highlight w:val="yellow"/>
          <w:lang w:eastAsia="ja-JP"/>
        </w:rPr>
        <w:t>filtering_process_</w:t>
      </w:r>
      <w:r w:rsidR="0082569B" w:rsidRPr="00353C9D">
        <w:rPr>
          <w:rFonts w:hint="eastAsia"/>
          <w:b/>
          <w:noProof/>
          <w:szCs w:val="22"/>
          <w:highlight w:val="yellow"/>
          <w:lang w:eastAsia="ja-JP"/>
        </w:rPr>
        <w:t>flag</w:t>
      </w:r>
      <w:r w:rsidR="007D67E0" w:rsidRPr="00353C9D">
        <w:rPr>
          <w:rFonts w:hint="eastAsia"/>
          <w:noProof/>
          <w:szCs w:val="22"/>
          <w:highlight w:val="yellow"/>
          <w:lang w:eastAsia="ja-JP"/>
        </w:rPr>
        <w:t xml:space="preserve"> </w:t>
      </w:r>
      <w:r w:rsidR="00A94FE6" w:rsidRPr="00353C9D">
        <w:rPr>
          <w:rFonts w:hint="eastAsia"/>
          <w:noProof/>
          <w:szCs w:val="22"/>
          <w:highlight w:val="yellow"/>
          <w:lang w:eastAsia="ja-JP"/>
        </w:rPr>
        <w:t xml:space="preserve">specified how chroma sampling filter </w:t>
      </w:r>
      <w:r w:rsidRPr="00353C9D">
        <w:rPr>
          <w:rFonts w:hint="eastAsia"/>
          <w:noProof/>
          <w:szCs w:val="22"/>
          <w:highlight w:val="yellow"/>
          <w:lang w:eastAsia="ja-JP"/>
        </w:rPr>
        <w:t xml:space="preserve">in vertical direction </w:t>
      </w:r>
      <w:r w:rsidR="00A94FE6" w:rsidRPr="00353C9D">
        <w:rPr>
          <w:rFonts w:hint="eastAsia"/>
          <w:noProof/>
          <w:szCs w:val="22"/>
          <w:highlight w:val="yellow"/>
          <w:lang w:eastAsia="ja-JP"/>
        </w:rPr>
        <w:t xml:space="preserve">is performed. If </w:t>
      </w:r>
      <w:r w:rsidRPr="00353C9D">
        <w:rPr>
          <w:rFonts w:hint="eastAsia"/>
          <w:noProof/>
          <w:szCs w:val="22"/>
          <w:highlight w:val="yellow"/>
          <w:lang w:eastAsia="ja-JP"/>
        </w:rPr>
        <w:t>ver_</w:t>
      </w:r>
      <w:r w:rsidR="00A94FE6" w:rsidRPr="00353C9D">
        <w:rPr>
          <w:rFonts w:hint="eastAsia"/>
          <w:noProof/>
          <w:szCs w:val="22"/>
          <w:highlight w:val="yellow"/>
          <w:lang w:eastAsia="ja-JP"/>
        </w:rPr>
        <w:t>filtering_process_</w:t>
      </w:r>
      <w:r w:rsidR="0082569B" w:rsidRPr="00353C9D">
        <w:rPr>
          <w:rFonts w:hint="eastAsia"/>
          <w:noProof/>
          <w:szCs w:val="22"/>
          <w:highlight w:val="yellow"/>
          <w:lang w:eastAsia="ja-JP"/>
        </w:rPr>
        <w:t>flag</w:t>
      </w:r>
      <w:r w:rsidR="00A94FE6" w:rsidRPr="00353C9D">
        <w:rPr>
          <w:rFonts w:hint="eastAsia"/>
          <w:noProof/>
          <w:szCs w:val="22"/>
          <w:highlight w:val="yellow"/>
          <w:lang w:eastAsia="ja-JP"/>
        </w:rPr>
        <w:t xml:space="preserve"> is equal to </w:t>
      </w:r>
      <w:r w:rsidR="0082569B" w:rsidRPr="00353C9D">
        <w:rPr>
          <w:rFonts w:hint="eastAsia"/>
          <w:noProof/>
          <w:szCs w:val="22"/>
          <w:highlight w:val="yellow"/>
          <w:lang w:eastAsia="ja-JP"/>
        </w:rPr>
        <w:t>1</w:t>
      </w:r>
      <w:r w:rsidR="00A94FE6" w:rsidRPr="00353C9D">
        <w:rPr>
          <w:rFonts w:hint="eastAsia"/>
          <w:noProof/>
          <w:szCs w:val="22"/>
          <w:highlight w:val="yellow"/>
          <w:lang w:eastAsia="ja-JP"/>
        </w:rPr>
        <w:t xml:space="preserve">, chroma sampling filter is applied in field-basis (i.e. </w:t>
      </w:r>
      <w:r w:rsidR="00CB440A" w:rsidRPr="00353C9D">
        <w:rPr>
          <w:rFonts w:hint="eastAsia"/>
          <w:noProof/>
          <w:szCs w:val="22"/>
          <w:highlight w:val="yellow"/>
          <w:lang w:eastAsia="ja-JP"/>
        </w:rPr>
        <w:t xml:space="preserve">only </w:t>
      </w:r>
      <w:r w:rsidR="00A94FE6" w:rsidRPr="00353C9D">
        <w:rPr>
          <w:rFonts w:hint="eastAsia"/>
          <w:noProof/>
          <w:szCs w:val="22"/>
          <w:highlight w:val="yellow"/>
          <w:lang w:eastAsia="ja-JP"/>
        </w:rPr>
        <w:t xml:space="preserve">chroma samples </w:t>
      </w:r>
      <w:r w:rsidR="003A1070" w:rsidRPr="00353C9D">
        <w:rPr>
          <w:rFonts w:hint="eastAsia"/>
          <w:noProof/>
          <w:szCs w:val="22"/>
          <w:highlight w:val="yellow"/>
          <w:lang w:eastAsia="ja-JP"/>
        </w:rPr>
        <w:t>of</w:t>
      </w:r>
      <w:r w:rsidR="00A94FE6" w:rsidRPr="00353C9D">
        <w:rPr>
          <w:rFonts w:hint="eastAsia"/>
          <w:noProof/>
          <w:szCs w:val="22"/>
          <w:highlight w:val="yellow"/>
          <w:lang w:eastAsia="ja-JP"/>
        </w:rPr>
        <w:t xml:space="preserve"> the same parity </w:t>
      </w:r>
      <w:r w:rsidR="003A1070" w:rsidRPr="00353C9D">
        <w:rPr>
          <w:rFonts w:hint="eastAsia"/>
          <w:noProof/>
          <w:szCs w:val="22"/>
          <w:highlight w:val="yellow"/>
          <w:lang w:eastAsia="ja-JP"/>
        </w:rPr>
        <w:t>is used for filtering). Otherwise, chroma sampling filter is applied in frame-basis.</w:t>
      </w:r>
    </w:p>
    <w:p w:rsidR="0017402E" w:rsidRPr="00353C9D" w:rsidRDefault="0017402E" w:rsidP="000269C2">
      <w:pPr>
        <w:rPr>
          <w:noProof/>
          <w:szCs w:val="22"/>
          <w:highlight w:val="yellow"/>
          <w:lang w:eastAsia="ja-JP"/>
        </w:rPr>
      </w:pPr>
      <w:r w:rsidRPr="00353C9D">
        <w:rPr>
          <w:rFonts w:hint="eastAsia"/>
          <w:noProof/>
          <w:szCs w:val="22"/>
          <w:highlight w:val="yellow"/>
          <w:lang w:eastAsia="ja-JP"/>
        </w:rPr>
        <w:t>Variable DistinctParityFlag is derived as follows:</w:t>
      </w:r>
    </w:p>
    <w:p w:rsidR="0017402E" w:rsidRPr="00353C9D" w:rsidRDefault="0017402E" w:rsidP="0017402E">
      <w:pPr>
        <w:ind w:leftChars="100" w:left="220"/>
        <w:rPr>
          <w:noProof/>
          <w:szCs w:val="22"/>
          <w:highlight w:val="yellow"/>
          <w:lang w:eastAsia="ja-JP"/>
        </w:rPr>
      </w:pPr>
      <w:r w:rsidRPr="00353C9D">
        <w:rPr>
          <w:rFonts w:hint="eastAsia"/>
          <w:noProof/>
          <w:szCs w:val="22"/>
          <w:highlight w:val="yellow"/>
          <w:lang w:eastAsia="ja-JP"/>
        </w:rPr>
        <w:t xml:space="preserve">DistinctParityFlag = ( </w:t>
      </w:r>
      <w:r w:rsidR="008B695B" w:rsidRPr="00353C9D">
        <w:rPr>
          <w:rFonts w:hint="eastAsia"/>
          <w:noProof/>
          <w:szCs w:val="22"/>
          <w:highlight w:val="yellow"/>
          <w:lang w:eastAsia="ja-JP"/>
        </w:rPr>
        <w:t>(</w:t>
      </w:r>
      <w:r w:rsidR="00BE228F" w:rsidRPr="00353C9D">
        <w:rPr>
          <w:rFonts w:hint="eastAsia"/>
          <w:noProof/>
          <w:szCs w:val="22"/>
          <w:highlight w:val="yellow"/>
          <w:lang w:eastAsia="ja-JP"/>
        </w:rPr>
        <w:t>ver</w:t>
      </w:r>
      <w:del w:id="106" w:author="Takeshi Chujoh" w:date="2013-01-15T17:03:00Z">
        <w:r w:rsidR="00BE228F" w:rsidRPr="00353C9D" w:rsidDel="0045636E">
          <w:rPr>
            <w:rFonts w:hint="eastAsia"/>
            <w:noProof/>
            <w:szCs w:val="22"/>
            <w:highlight w:val="yellow"/>
            <w:lang w:eastAsia="ja-JP"/>
          </w:rPr>
          <w:delText>t</w:delText>
        </w:r>
      </w:del>
      <w:r w:rsidR="00BE228F" w:rsidRPr="00353C9D">
        <w:rPr>
          <w:rFonts w:hint="eastAsia"/>
          <w:noProof/>
          <w:szCs w:val="22"/>
          <w:highlight w:val="yellow"/>
          <w:lang w:eastAsia="ja-JP"/>
        </w:rPr>
        <w:t>_</w:t>
      </w:r>
      <w:r w:rsidRPr="00353C9D">
        <w:rPr>
          <w:rFonts w:hint="eastAsia"/>
          <w:noProof/>
          <w:szCs w:val="22"/>
          <w:highlight w:val="yellow"/>
          <w:lang w:eastAsia="ja-JP"/>
        </w:rPr>
        <w:t>filtering_process_</w:t>
      </w:r>
      <w:r w:rsidR="0082569B" w:rsidRPr="00353C9D">
        <w:rPr>
          <w:rFonts w:hint="eastAsia"/>
          <w:noProof/>
          <w:szCs w:val="22"/>
          <w:highlight w:val="yellow"/>
          <w:lang w:eastAsia="ja-JP"/>
        </w:rPr>
        <w:t>flag</w:t>
      </w:r>
      <w:r w:rsidRPr="00353C9D">
        <w:rPr>
          <w:rFonts w:hint="eastAsia"/>
          <w:noProof/>
          <w:szCs w:val="22"/>
          <w:highlight w:val="yellow"/>
          <w:lang w:eastAsia="ja-JP"/>
        </w:rPr>
        <w:t xml:space="preserve"> == </w:t>
      </w:r>
      <w:r w:rsidR="0082569B" w:rsidRPr="00353C9D">
        <w:rPr>
          <w:rFonts w:hint="eastAsia"/>
          <w:noProof/>
          <w:szCs w:val="22"/>
          <w:highlight w:val="yellow"/>
          <w:lang w:eastAsia="ja-JP"/>
        </w:rPr>
        <w:t>1</w:t>
      </w:r>
      <w:r w:rsidRPr="00353C9D">
        <w:rPr>
          <w:rFonts w:hint="eastAsia"/>
          <w:noProof/>
          <w:szCs w:val="22"/>
          <w:highlight w:val="yellow"/>
          <w:lang w:eastAsia="ja-JP"/>
        </w:rPr>
        <w:t xml:space="preserve"> ) ? 1: 0</w:t>
      </w:r>
    </w:p>
    <w:p w:rsidR="0031063D" w:rsidRPr="00353C9D" w:rsidRDefault="0031063D" w:rsidP="0031063D">
      <w:pPr>
        <w:rPr>
          <w:noProof/>
          <w:szCs w:val="22"/>
          <w:highlight w:val="yellow"/>
          <w:lang w:eastAsia="ja-JP"/>
        </w:rPr>
      </w:pPr>
    </w:p>
    <w:p w:rsidR="0031063D" w:rsidRDefault="0031063D" w:rsidP="0031063D">
      <w:pPr>
        <w:rPr>
          <w:noProof/>
          <w:szCs w:val="22"/>
          <w:lang w:eastAsia="ja-JP"/>
        </w:rPr>
      </w:pPr>
      <w:r w:rsidRPr="00353C9D">
        <w:rPr>
          <w:rFonts w:hint="eastAsia"/>
          <w:noProof/>
          <w:szCs w:val="22"/>
          <w:highlight w:val="yellow"/>
          <w:lang w:eastAsia="ja-JP"/>
        </w:rPr>
        <w:t xml:space="preserve">Table E-X1 speficies the coefficients of chroma sampling filter in vertical direction. </w:t>
      </w:r>
      <w:r w:rsidR="00421DCA" w:rsidRPr="00353C9D">
        <w:rPr>
          <w:rFonts w:hint="eastAsia"/>
          <w:noProof/>
          <w:szCs w:val="22"/>
          <w:highlight w:val="yellow"/>
          <w:lang w:eastAsia="ja-JP"/>
        </w:rPr>
        <w:t>When ver</w:t>
      </w:r>
      <w:del w:id="107" w:author="Takeshi Chujoh" w:date="2013-01-15T17:21:00Z">
        <w:r w:rsidR="00421DCA" w:rsidRPr="00353C9D" w:rsidDel="00794B19">
          <w:rPr>
            <w:rFonts w:hint="eastAsia"/>
            <w:noProof/>
            <w:szCs w:val="22"/>
            <w:highlight w:val="yellow"/>
            <w:lang w:eastAsia="ja-JP"/>
          </w:rPr>
          <w:delText>t</w:delText>
        </w:r>
      </w:del>
      <w:r w:rsidR="00421DCA" w:rsidRPr="00353C9D">
        <w:rPr>
          <w:rFonts w:hint="eastAsia"/>
          <w:noProof/>
          <w:szCs w:val="22"/>
          <w:highlight w:val="yellow"/>
          <w:lang w:eastAsia="ja-JP"/>
        </w:rPr>
        <w:t xml:space="preserve">_chroma_filter_idc is </w:t>
      </w:r>
      <w:r w:rsidR="0055582A" w:rsidRPr="00353C9D">
        <w:rPr>
          <w:rFonts w:hint="eastAsia"/>
          <w:noProof/>
          <w:szCs w:val="22"/>
          <w:highlight w:val="yellow"/>
          <w:lang w:eastAsia="ja-JP"/>
        </w:rPr>
        <w:t>greater</w:t>
      </w:r>
      <w:r w:rsidR="00421DCA" w:rsidRPr="00353C9D">
        <w:rPr>
          <w:rFonts w:hint="eastAsia"/>
          <w:noProof/>
          <w:szCs w:val="22"/>
          <w:highlight w:val="yellow"/>
          <w:lang w:eastAsia="ja-JP"/>
        </w:rPr>
        <w:t xml:space="preserve"> than </w:t>
      </w:r>
      <w:r w:rsidR="0055582A" w:rsidRPr="00353C9D">
        <w:rPr>
          <w:rFonts w:hint="eastAsia"/>
          <w:noProof/>
          <w:szCs w:val="22"/>
          <w:highlight w:val="yellow"/>
          <w:lang w:eastAsia="ja-JP"/>
        </w:rPr>
        <w:t>1</w:t>
      </w:r>
      <w:r w:rsidR="00421DCA" w:rsidRPr="00353C9D">
        <w:rPr>
          <w:rFonts w:hint="eastAsia"/>
          <w:noProof/>
          <w:szCs w:val="22"/>
          <w:highlight w:val="yellow"/>
          <w:lang w:eastAsia="ja-JP"/>
        </w:rPr>
        <w:t>, t</w:t>
      </w:r>
      <w:r w:rsidRPr="00353C9D">
        <w:rPr>
          <w:rFonts w:hint="eastAsia"/>
          <w:noProof/>
          <w:szCs w:val="22"/>
          <w:highlight w:val="yellow"/>
          <w:lang w:eastAsia="ja-JP"/>
        </w:rPr>
        <w:t>he usage of filter coefficients F</w:t>
      </w:r>
      <w:r w:rsidR="001C5068" w:rsidRPr="00353C9D">
        <w:rPr>
          <w:rFonts w:hint="eastAsia"/>
          <w:noProof/>
          <w:szCs w:val="22"/>
          <w:highlight w:val="yellow"/>
          <w:vertAlign w:val="subscript"/>
          <w:lang w:eastAsia="ja-JP"/>
        </w:rPr>
        <w:t>V</w:t>
      </w:r>
      <w:r w:rsidRPr="00353C9D">
        <w:rPr>
          <w:rFonts w:hint="eastAsia"/>
          <w:noProof/>
          <w:szCs w:val="22"/>
          <w:highlight w:val="yellow"/>
          <w:lang w:eastAsia="ja-JP"/>
        </w:rPr>
        <w:t xml:space="preserve">[][]is </w:t>
      </w:r>
      <w:r w:rsidR="00421DCA" w:rsidRPr="00353C9D">
        <w:rPr>
          <w:rFonts w:hint="eastAsia"/>
          <w:noProof/>
          <w:szCs w:val="22"/>
          <w:highlight w:val="yellow"/>
          <w:lang w:eastAsia="ja-JP"/>
        </w:rPr>
        <w:t>specified</w:t>
      </w:r>
      <w:r w:rsidRPr="00353C9D">
        <w:rPr>
          <w:rFonts w:hint="eastAsia"/>
          <w:noProof/>
          <w:szCs w:val="22"/>
          <w:highlight w:val="yellow"/>
          <w:lang w:eastAsia="ja-JP"/>
        </w:rPr>
        <w:t xml:space="preserve"> in Table E-X1_1.</w:t>
      </w:r>
    </w:p>
    <w:p w:rsidR="009202C6" w:rsidRDefault="00A41D9E" w:rsidP="00A85E6B">
      <w:pPr>
        <w:pStyle w:val="a9"/>
        <w:spacing w:afterLines="50" w:after="120"/>
        <w:jc w:val="center"/>
        <w:rPr>
          <w:highlight w:val="yellow"/>
          <w:lang w:eastAsia="ja-JP"/>
        </w:rPr>
      </w:pPr>
      <w:r w:rsidRPr="00353C9D">
        <w:rPr>
          <w:highlight w:val="yellow"/>
        </w:rPr>
        <w:t>Table</w:t>
      </w:r>
      <w:r w:rsidR="00113C74" w:rsidRPr="00353C9D">
        <w:rPr>
          <w:rFonts w:hint="eastAsia"/>
          <w:highlight w:val="yellow"/>
          <w:lang w:eastAsia="ja-JP"/>
        </w:rPr>
        <w:t xml:space="preserve"> </w:t>
      </w:r>
      <w:r w:rsidR="000269C2" w:rsidRPr="00353C9D">
        <w:rPr>
          <w:rFonts w:hint="eastAsia"/>
          <w:highlight w:val="yellow"/>
          <w:lang w:eastAsia="ja-JP"/>
        </w:rPr>
        <w:t>E</w:t>
      </w:r>
      <w:r w:rsidR="00113C74" w:rsidRPr="00353C9D">
        <w:rPr>
          <w:rFonts w:hint="eastAsia"/>
          <w:highlight w:val="yellow"/>
          <w:lang w:eastAsia="ja-JP"/>
        </w:rPr>
        <w:t>-X</w:t>
      </w:r>
      <w:r w:rsidR="00BE228F" w:rsidRPr="00353C9D">
        <w:rPr>
          <w:rFonts w:hint="eastAsia"/>
          <w:highlight w:val="yellow"/>
          <w:lang w:eastAsia="ja-JP"/>
        </w:rPr>
        <w:t>1</w:t>
      </w:r>
      <w:r w:rsidRPr="00353C9D">
        <w:rPr>
          <w:rFonts w:hint="eastAsia"/>
          <w:highlight w:val="yellow"/>
          <w:lang w:eastAsia="ja-JP"/>
        </w:rPr>
        <w:tab/>
      </w:r>
      <w:r w:rsidR="007D67E0" w:rsidRPr="00353C9D">
        <w:rPr>
          <w:rFonts w:hint="eastAsia"/>
          <w:highlight w:val="yellow"/>
          <w:lang w:eastAsia="ja-JP"/>
        </w:rPr>
        <w:t>C</w:t>
      </w:r>
      <w:r w:rsidR="00EA3538" w:rsidRPr="00353C9D">
        <w:rPr>
          <w:rFonts w:hint="eastAsia"/>
          <w:highlight w:val="yellow"/>
          <w:lang w:eastAsia="ja-JP"/>
        </w:rPr>
        <w:t>hroma</w:t>
      </w:r>
      <w:r w:rsidR="008D18E9" w:rsidRPr="00353C9D">
        <w:rPr>
          <w:rFonts w:hint="eastAsia"/>
          <w:highlight w:val="yellow"/>
          <w:lang w:eastAsia="ja-JP"/>
        </w:rPr>
        <w:t xml:space="preserve"> filter </w:t>
      </w:r>
      <w:r w:rsidR="007D67E0" w:rsidRPr="00353C9D">
        <w:rPr>
          <w:rFonts w:hint="eastAsia"/>
          <w:highlight w:val="yellow"/>
          <w:lang w:eastAsia="ja-JP"/>
        </w:rPr>
        <w:t>index</w:t>
      </w:r>
      <w:r w:rsidR="00BE228F" w:rsidRPr="00353C9D">
        <w:rPr>
          <w:rFonts w:hint="eastAsia"/>
          <w:highlight w:val="yellow"/>
          <w:lang w:eastAsia="ja-JP"/>
        </w:rPr>
        <w:t xml:space="preserve"> in vertical direction</w:t>
      </w:r>
    </w:p>
    <w:tbl>
      <w:tblPr>
        <w:tblW w:w="4821" w:type="pct"/>
        <w:jc w:val="center"/>
        <w:tblCellMar>
          <w:left w:w="80" w:type="dxa"/>
          <w:right w:w="80" w:type="dxa"/>
        </w:tblCellMar>
        <w:tblLook w:val="0000" w:firstRow="0" w:lastRow="0" w:firstColumn="0" w:lastColumn="0" w:noHBand="0" w:noVBand="0"/>
      </w:tblPr>
      <w:tblGrid>
        <w:gridCol w:w="970"/>
        <w:gridCol w:w="4580"/>
        <w:gridCol w:w="3629"/>
      </w:tblGrid>
      <w:tr w:rsidR="0031063D" w:rsidRPr="00353C9D" w:rsidTr="00F747F0">
        <w:trPr>
          <w:cantSplit/>
          <w:tblHeader/>
          <w:jc w:val="center"/>
        </w:trPr>
        <w:tc>
          <w:tcPr>
            <w:tcW w:w="528" w:type="pct"/>
            <w:tcBorders>
              <w:top w:val="single" w:sz="6" w:space="0" w:color="auto"/>
              <w:left w:val="single" w:sz="6" w:space="0" w:color="auto"/>
              <w:bottom w:val="single" w:sz="8" w:space="0" w:color="auto"/>
              <w:right w:val="single" w:sz="6" w:space="0" w:color="auto"/>
            </w:tcBorders>
          </w:tcPr>
          <w:p w:rsidR="0031063D" w:rsidRPr="00353C9D" w:rsidRDefault="0031063D" w:rsidP="00960D5D">
            <w:pPr>
              <w:pStyle w:val="Tablehead"/>
              <w:keepNext/>
              <w:rPr>
                <w:highlight w:val="yellow"/>
              </w:rPr>
            </w:pPr>
            <w:r w:rsidRPr="00353C9D">
              <w:rPr>
                <w:highlight w:val="yellow"/>
              </w:rPr>
              <w:t>Value</w:t>
            </w:r>
          </w:p>
        </w:tc>
        <w:tc>
          <w:tcPr>
            <w:tcW w:w="2495" w:type="pct"/>
            <w:tcBorders>
              <w:top w:val="single" w:sz="6" w:space="0" w:color="auto"/>
              <w:left w:val="single" w:sz="6" w:space="0" w:color="auto"/>
              <w:bottom w:val="single" w:sz="8" w:space="0" w:color="auto"/>
              <w:right w:val="single" w:sz="6" w:space="0" w:color="auto"/>
            </w:tcBorders>
          </w:tcPr>
          <w:p w:rsidR="0031063D" w:rsidRPr="00353C9D" w:rsidRDefault="0031063D" w:rsidP="0031063D">
            <w:pPr>
              <w:pStyle w:val="Tablehead"/>
              <w:keepNext/>
              <w:jc w:val="left"/>
              <w:rPr>
                <w:rFonts w:eastAsiaTheme="minorEastAsia"/>
                <w:highlight w:val="yellow"/>
                <w:lang w:eastAsia="ja-JP"/>
              </w:rPr>
            </w:pPr>
            <w:r w:rsidRPr="00353C9D">
              <w:rPr>
                <w:rFonts w:eastAsiaTheme="minorEastAsia" w:hint="eastAsia"/>
                <w:highlight w:val="yellow"/>
                <w:lang w:eastAsia="ja-JP"/>
              </w:rPr>
              <w:t>Vertical chroma sampling filter</w:t>
            </w:r>
          </w:p>
        </w:tc>
        <w:tc>
          <w:tcPr>
            <w:tcW w:w="1977" w:type="pct"/>
            <w:tcBorders>
              <w:top w:val="single" w:sz="6" w:space="0" w:color="auto"/>
              <w:left w:val="single" w:sz="6" w:space="0" w:color="auto"/>
              <w:bottom w:val="single" w:sz="8" w:space="0" w:color="auto"/>
              <w:right w:val="single" w:sz="6" w:space="0" w:color="auto"/>
            </w:tcBorders>
          </w:tcPr>
          <w:p w:rsidR="0031063D" w:rsidRPr="00353C9D" w:rsidRDefault="0031063D" w:rsidP="00960D5D">
            <w:pPr>
              <w:pStyle w:val="Tablehead"/>
              <w:keepNext/>
              <w:jc w:val="left"/>
              <w:rPr>
                <w:highlight w:val="yellow"/>
              </w:rPr>
            </w:pPr>
            <w:r w:rsidRPr="00353C9D">
              <w:rPr>
                <w:highlight w:val="yellow"/>
              </w:rPr>
              <w:t>Informative Remark</w:t>
            </w:r>
          </w:p>
        </w:tc>
      </w:tr>
      <w:tr w:rsidR="0031063D" w:rsidRPr="00353C9D" w:rsidTr="00F747F0">
        <w:trPr>
          <w:cantSplit/>
          <w:jc w:val="center"/>
        </w:trPr>
        <w:tc>
          <w:tcPr>
            <w:tcW w:w="528" w:type="pct"/>
            <w:tcBorders>
              <w:left w:val="single" w:sz="6" w:space="0" w:color="auto"/>
              <w:bottom w:val="single" w:sz="6" w:space="0" w:color="auto"/>
              <w:right w:val="single" w:sz="6" w:space="0" w:color="auto"/>
            </w:tcBorders>
          </w:tcPr>
          <w:p w:rsidR="0031063D" w:rsidRPr="00353C9D" w:rsidRDefault="0031063D" w:rsidP="00960D5D">
            <w:pPr>
              <w:pStyle w:val="Tabletext"/>
              <w:keepNext/>
              <w:jc w:val="center"/>
              <w:rPr>
                <w:noProof/>
                <w:highlight w:val="yellow"/>
              </w:rPr>
            </w:pPr>
            <w:r w:rsidRPr="00353C9D">
              <w:rPr>
                <w:noProof/>
                <w:highlight w:val="yellow"/>
              </w:rPr>
              <w:t>0</w:t>
            </w:r>
          </w:p>
        </w:tc>
        <w:tc>
          <w:tcPr>
            <w:tcW w:w="2495" w:type="pct"/>
            <w:tcBorders>
              <w:left w:val="single" w:sz="6" w:space="0" w:color="auto"/>
              <w:bottom w:val="single" w:sz="6" w:space="0" w:color="auto"/>
              <w:right w:val="single" w:sz="6" w:space="0" w:color="auto"/>
            </w:tcBorders>
          </w:tcPr>
          <w:p w:rsidR="0031063D" w:rsidRPr="00353C9D" w:rsidRDefault="0031063D" w:rsidP="00960D5D">
            <w:pPr>
              <w:pStyle w:val="Tabletext"/>
              <w:keepNext/>
              <w:rPr>
                <w:rFonts w:eastAsiaTheme="minorEastAsia"/>
                <w:noProof/>
                <w:highlight w:val="yellow"/>
                <w:lang w:eastAsia="ja-JP"/>
              </w:rPr>
            </w:pPr>
            <w:r w:rsidRPr="00353C9D">
              <w:rPr>
                <w:rFonts w:eastAsiaTheme="minorEastAsia" w:hint="eastAsia"/>
                <w:noProof/>
                <w:highlight w:val="yellow"/>
                <w:lang w:eastAsia="ja-JP"/>
              </w:rPr>
              <w:t>Unspecified</w:t>
            </w:r>
          </w:p>
        </w:tc>
        <w:tc>
          <w:tcPr>
            <w:tcW w:w="1977" w:type="pct"/>
            <w:tcBorders>
              <w:left w:val="single" w:sz="6" w:space="0" w:color="auto"/>
              <w:bottom w:val="single" w:sz="6" w:space="0" w:color="auto"/>
              <w:right w:val="single" w:sz="6" w:space="0" w:color="auto"/>
            </w:tcBorders>
          </w:tcPr>
          <w:p w:rsidR="0031063D" w:rsidRPr="00353C9D" w:rsidRDefault="0031063D" w:rsidP="007D67E0">
            <w:pPr>
              <w:pStyle w:val="Tabletext"/>
              <w:keepNext/>
              <w:rPr>
                <w:noProof/>
                <w:highlight w:val="yellow"/>
              </w:rPr>
            </w:pPr>
            <w:r w:rsidRPr="00353C9D">
              <w:rPr>
                <w:rFonts w:eastAsiaTheme="minorEastAsia" w:hint="eastAsia"/>
                <w:noProof/>
                <w:highlight w:val="yellow"/>
                <w:lang w:eastAsia="ja-JP"/>
              </w:rPr>
              <w:t>Chroma filter</w:t>
            </w:r>
            <w:r w:rsidRPr="00353C9D">
              <w:rPr>
                <w:noProof/>
                <w:highlight w:val="yellow"/>
              </w:rPr>
              <w:t xml:space="preserve"> </w:t>
            </w:r>
            <w:r w:rsidRPr="00353C9D">
              <w:rPr>
                <w:rFonts w:eastAsiaTheme="minorEastAsia" w:hint="eastAsia"/>
                <w:noProof/>
                <w:highlight w:val="yellow"/>
                <w:lang w:eastAsia="ja-JP"/>
              </w:rPr>
              <w:t>is</w:t>
            </w:r>
            <w:r w:rsidRPr="00353C9D">
              <w:rPr>
                <w:noProof/>
                <w:highlight w:val="yellow"/>
              </w:rPr>
              <w:t xml:space="preserve"> unknown or </w:t>
            </w:r>
            <w:r w:rsidRPr="00353C9D">
              <w:rPr>
                <w:rFonts w:eastAsiaTheme="minorEastAsia" w:hint="eastAsia"/>
                <w:noProof/>
                <w:highlight w:val="yellow"/>
                <w:lang w:eastAsia="ja-JP"/>
              </w:rPr>
              <w:t xml:space="preserve">is </w:t>
            </w:r>
            <w:r w:rsidRPr="00353C9D">
              <w:rPr>
                <w:noProof/>
                <w:highlight w:val="yellow"/>
              </w:rPr>
              <w:t>determined by the application.</w:t>
            </w:r>
          </w:p>
        </w:tc>
      </w:tr>
      <w:tr w:rsidR="0031063D" w:rsidRPr="00353C9D"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31063D" w:rsidRPr="00353C9D" w:rsidRDefault="0031063D" w:rsidP="00960D5D">
            <w:pPr>
              <w:pStyle w:val="Tabletext"/>
              <w:keepNext/>
              <w:jc w:val="center"/>
              <w:rPr>
                <w:noProof/>
                <w:highlight w:val="yellow"/>
              </w:rPr>
            </w:pPr>
            <w:r w:rsidRPr="00353C9D">
              <w:rPr>
                <w:noProof/>
                <w:highlight w:val="yellow"/>
              </w:rPr>
              <w:t>1</w:t>
            </w:r>
          </w:p>
        </w:tc>
        <w:tc>
          <w:tcPr>
            <w:tcW w:w="2495" w:type="pct"/>
            <w:tcBorders>
              <w:top w:val="single" w:sz="6" w:space="0" w:color="auto"/>
              <w:left w:val="single" w:sz="6" w:space="0" w:color="auto"/>
              <w:bottom w:val="single" w:sz="6" w:space="0" w:color="auto"/>
              <w:right w:val="single" w:sz="6" w:space="0" w:color="auto"/>
            </w:tcBorders>
          </w:tcPr>
          <w:p w:rsidR="0031063D" w:rsidRPr="00353C9D" w:rsidRDefault="0031063D" w:rsidP="0017402E">
            <w:pPr>
              <w:pStyle w:val="Tabletext"/>
              <w:keepNext/>
              <w:tabs>
                <w:tab w:val="left" w:pos="3340"/>
              </w:tabs>
              <w:rPr>
                <w:rFonts w:eastAsiaTheme="minorEastAsia"/>
                <w:noProof/>
                <w:highlight w:val="yellow"/>
                <w:lang w:eastAsia="ja-JP"/>
              </w:rPr>
            </w:pPr>
            <w:r w:rsidRPr="00353C9D">
              <w:rPr>
                <w:rFonts w:eastAsiaTheme="minorEastAsia" w:hint="eastAsia"/>
                <w:noProof/>
                <w:highlight w:val="yellow"/>
                <w:lang w:eastAsia="ja-JP"/>
              </w:rPr>
              <w:t>User-defined</w:t>
            </w:r>
          </w:p>
        </w:tc>
        <w:tc>
          <w:tcPr>
            <w:tcW w:w="1977" w:type="pct"/>
            <w:tcBorders>
              <w:top w:val="single" w:sz="6" w:space="0" w:color="auto"/>
              <w:left w:val="single" w:sz="6" w:space="0" w:color="auto"/>
              <w:bottom w:val="single" w:sz="6" w:space="0" w:color="auto"/>
              <w:right w:val="single" w:sz="6" w:space="0" w:color="auto"/>
            </w:tcBorders>
          </w:tcPr>
          <w:p w:rsidR="0031063D" w:rsidRPr="00353C9D" w:rsidRDefault="0031063D" w:rsidP="00960D5D">
            <w:pPr>
              <w:pStyle w:val="Tabletext"/>
              <w:keepNext/>
              <w:rPr>
                <w:rFonts w:eastAsiaTheme="minorEastAsia"/>
                <w:noProof/>
                <w:highlight w:val="yellow"/>
                <w:lang w:eastAsia="ja-JP"/>
              </w:rPr>
            </w:pPr>
            <w:r w:rsidRPr="00353C9D">
              <w:rPr>
                <w:rFonts w:eastAsiaTheme="minorEastAsia" w:hint="eastAsia"/>
                <w:noProof/>
                <w:highlight w:val="yellow"/>
                <w:lang w:eastAsia="ja-JP"/>
              </w:rPr>
              <w:t>Filter coefficients are specified in the chroma sampling filter hint SEI mes</w:t>
            </w:r>
            <w:ins w:id="108" w:author="Takeshi Chujoh　2" w:date="2013-01-10T16:48:00Z">
              <w:r w:rsidR="003B4975">
                <w:rPr>
                  <w:rFonts w:eastAsiaTheme="minorEastAsia" w:hint="eastAsia"/>
                  <w:noProof/>
                  <w:highlight w:val="yellow"/>
                  <w:lang w:eastAsia="ja-JP"/>
                </w:rPr>
                <w:t>s</w:t>
              </w:r>
            </w:ins>
            <w:r w:rsidRPr="00353C9D">
              <w:rPr>
                <w:rFonts w:eastAsiaTheme="minorEastAsia" w:hint="eastAsia"/>
                <w:noProof/>
                <w:highlight w:val="yellow"/>
                <w:lang w:eastAsia="ja-JP"/>
              </w:rPr>
              <w:t>asge</w:t>
            </w:r>
          </w:p>
        </w:tc>
      </w:tr>
      <w:tr w:rsidR="0031063D" w:rsidRPr="00353C9D"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31063D" w:rsidRPr="00353C9D" w:rsidRDefault="0031063D" w:rsidP="00960D5D">
            <w:pPr>
              <w:pStyle w:val="Tabletext"/>
              <w:keepNext/>
              <w:jc w:val="center"/>
              <w:rPr>
                <w:noProof/>
                <w:highlight w:val="yellow"/>
              </w:rPr>
            </w:pPr>
            <w:r w:rsidRPr="00353C9D">
              <w:rPr>
                <w:noProof/>
                <w:highlight w:val="yellow"/>
              </w:rPr>
              <w:t>2</w:t>
            </w:r>
          </w:p>
        </w:tc>
        <w:tc>
          <w:tcPr>
            <w:tcW w:w="2495" w:type="pct"/>
            <w:tcBorders>
              <w:top w:val="single" w:sz="6" w:space="0" w:color="auto"/>
              <w:left w:val="single" w:sz="6" w:space="0" w:color="auto"/>
              <w:bottom w:val="single" w:sz="6" w:space="0" w:color="auto"/>
              <w:right w:val="single" w:sz="6" w:space="0" w:color="auto"/>
            </w:tcBorders>
          </w:tcPr>
          <w:p w:rsidR="0031063D" w:rsidRPr="00353C9D" w:rsidRDefault="0031063D" w:rsidP="001C5068">
            <w:pPr>
              <w:pStyle w:val="Tabletext"/>
              <w:keepNext/>
              <w:rPr>
                <w:rFonts w:eastAsiaTheme="minorEastAsia"/>
                <w:noProof/>
                <w:highlight w:val="yellow"/>
                <w:lang w:eastAsia="ja-JP"/>
              </w:rPr>
            </w:pPr>
            <w:r w:rsidRPr="00353C9D">
              <w:rPr>
                <w:rFonts w:eastAsiaTheme="minorEastAsia" w:hint="eastAsia"/>
                <w:noProof/>
                <w:highlight w:val="yellow"/>
                <w:lang w:eastAsia="ja-JP"/>
              </w:rPr>
              <w:t>F</w:t>
            </w:r>
            <w:r w:rsidR="001C5068" w:rsidRPr="00353C9D">
              <w:rPr>
                <w:rFonts w:eastAsiaTheme="minorEastAsia" w:hint="eastAsia"/>
                <w:noProof/>
                <w:highlight w:val="yellow"/>
                <w:vertAlign w:val="subscript"/>
                <w:lang w:eastAsia="ja-JP"/>
              </w:rPr>
              <w:t>V</w:t>
            </w:r>
            <w:r w:rsidRPr="00353C9D">
              <w:rPr>
                <w:rFonts w:eastAsiaTheme="minorEastAsia" w:hint="eastAsia"/>
                <w:noProof/>
                <w:highlight w:val="yellow"/>
                <w:lang w:eastAsia="ja-JP"/>
              </w:rPr>
              <w:t>[0][0] = {-3, -19, 34, 500, 500, 34, -19. 3}</w:t>
            </w:r>
          </w:p>
          <w:p w:rsidR="001C5068" w:rsidRPr="00353C9D" w:rsidRDefault="0031063D" w:rsidP="007968F9">
            <w:pPr>
              <w:pStyle w:val="Tabletext"/>
              <w:keepNext/>
              <w:rPr>
                <w:rFonts w:eastAsiaTheme="minorEastAsia"/>
                <w:noProof/>
                <w:highlight w:val="yellow"/>
                <w:lang w:eastAsia="ja-JP"/>
              </w:rPr>
            </w:pPr>
            <w:r w:rsidRPr="00353C9D">
              <w:rPr>
                <w:rFonts w:eastAsiaTheme="minorEastAsia" w:hint="eastAsia"/>
                <w:noProof/>
                <w:highlight w:val="yellow"/>
                <w:lang w:eastAsia="ja-JP"/>
              </w:rPr>
              <w:t>F</w:t>
            </w:r>
            <w:r w:rsidR="001C5068" w:rsidRPr="00353C9D">
              <w:rPr>
                <w:rFonts w:eastAsiaTheme="minorEastAsia" w:hint="eastAsia"/>
                <w:noProof/>
                <w:highlight w:val="yellow"/>
                <w:vertAlign w:val="subscript"/>
                <w:lang w:eastAsia="ja-JP"/>
              </w:rPr>
              <w:t>V</w:t>
            </w:r>
            <w:r w:rsidRPr="00353C9D">
              <w:rPr>
                <w:rFonts w:eastAsiaTheme="minorEastAsia" w:hint="eastAsia"/>
                <w:noProof/>
                <w:highlight w:val="yellow"/>
                <w:lang w:eastAsia="ja-JP"/>
              </w:rPr>
              <w:t>[0][1] = {19, 103, 1037, -135}</w:t>
            </w:r>
          </w:p>
          <w:p w:rsidR="0031063D" w:rsidRPr="00353C9D" w:rsidRDefault="0031063D" w:rsidP="001C5068">
            <w:pPr>
              <w:pStyle w:val="Tabletext"/>
              <w:keepNext/>
              <w:rPr>
                <w:rFonts w:eastAsiaTheme="minorEastAsia"/>
                <w:noProof/>
                <w:highlight w:val="yellow"/>
                <w:lang w:eastAsia="ja-JP"/>
              </w:rPr>
            </w:pPr>
            <w:r w:rsidRPr="00353C9D">
              <w:rPr>
                <w:rFonts w:eastAsiaTheme="minorEastAsia" w:hint="eastAsia"/>
                <w:noProof/>
                <w:highlight w:val="yellow"/>
                <w:lang w:eastAsia="ja-JP"/>
              </w:rPr>
              <w:t>F</w:t>
            </w:r>
            <w:r w:rsidR="001C5068" w:rsidRPr="00353C9D">
              <w:rPr>
                <w:rFonts w:eastAsiaTheme="minorEastAsia" w:hint="eastAsia"/>
                <w:noProof/>
                <w:highlight w:val="yellow"/>
                <w:vertAlign w:val="subscript"/>
                <w:lang w:eastAsia="ja-JP"/>
              </w:rPr>
              <w:t>V</w:t>
            </w:r>
            <w:r w:rsidRPr="00353C9D">
              <w:rPr>
                <w:rFonts w:eastAsiaTheme="minorEastAsia" w:hint="eastAsia"/>
                <w:noProof/>
                <w:highlight w:val="yellow"/>
                <w:lang w:eastAsia="ja-JP"/>
              </w:rPr>
              <w:t>[</w:t>
            </w:r>
            <w:r w:rsidR="001C5068" w:rsidRPr="00353C9D">
              <w:rPr>
                <w:rFonts w:eastAsiaTheme="minorEastAsia" w:hint="eastAsia"/>
                <w:noProof/>
                <w:highlight w:val="yellow"/>
                <w:lang w:eastAsia="ja-JP"/>
              </w:rPr>
              <w:t>1</w:t>
            </w:r>
            <w:r w:rsidRPr="00353C9D">
              <w:rPr>
                <w:rFonts w:eastAsiaTheme="minorEastAsia" w:hint="eastAsia"/>
                <w:noProof/>
                <w:highlight w:val="yellow"/>
                <w:lang w:eastAsia="ja-JP"/>
              </w:rPr>
              <w:t>][0] = {-8, -26, 115, 586, 409, -48, -4, 0}</w:t>
            </w:r>
          </w:p>
          <w:p w:rsidR="0031063D" w:rsidRPr="00353C9D" w:rsidRDefault="0031063D" w:rsidP="001C5068">
            <w:pPr>
              <w:pStyle w:val="Tabletext"/>
              <w:keepNext/>
              <w:rPr>
                <w:rFonts w:eastAsiaTheme="minorEastAsia"/>
                <w:noProof/>
                <w:highlight w:val="yellow"/>
                <w:lang w:eastAsia="ja-JP"/>
              </w:rPr>
            </w:pPr>
            <w:r w:rsidRPr="00353C9D">
              <w:rPr>
                <w:rFonts w:eastAsiaTheme="minorEastAsia" w:hint="eastAsia"/>
                <w:noProof/>
                <w:highlight w:val="yellow"/>
                <w:lang w:eastAsia="ja-JP"/>
              </w:rPr>
              <w:t>F</w:t>
            </w:r>
            <w:r w:rsidR="001C5068" w:rsidRPr="00353C9D">
              <w:rPr>
                <w:rFonts w:eastAsiaTheme="minorEastAsia" w:hint="eastAsia"/>
                <w:noProof/>
                <w:highlight w:val="yellow"/>
                <w:vertAlign w:val="subscript"/>
                <w:lang w:eastAsia="ja-JP"/>
              </w:rPr>
              <w:t>V</w:t>
            </w:r>
            <w:r w:rsidRPr="00353C9D">
              <w:rPr>
                <w:rFonts w:eastAsiaTheme="minorEastAsia" w:hint="eastAsia"/>
                <w:noProof/>
                <w:highlight w:val="yellow"/>
                <w:lang w:eastAsia="ja-JP"/>
              </w:rPr>
              <w:t>[</w:t>
            </w:r>
            <w:r w:rsidR="001C5068" w:rsidRPr="00353C9D">
              <w:rPr>
                <w:rFonts w:eastAsiaTheme="minorEastAsia" w:hint="eastAsia"/>
                <w:noProof/>
                <w:highlight w:val="yellow"/>
                <w:lang w:eastAsia="ja-JP"/>
              </w:rPr>
              <w:t>1</w:t>
            </w:r>
            <w:r w:rsidRPr="00353C9D">
              <w:rPr>
                <w:rFonts w:eastAsiaTheme="minorEastAsia" w:hint="eastAsia"/>
                <w:noProof/>
                <w:highlight w:val="yellow"/>
                <w:lang w:eastAsia="ja-JP"/>
              </w:rPr>
              <w:t>][1] = {24, -41, 1169, -128}</w:t>
            </w:r>
          </w:p>
          <w:p w:rsidR="0031063D" w:rsidRPr="00353C9D" w:rsidRDefault="0031063D" w:rsidP="0025118C">
            <w:pPr>
              <w:pStyle w:val="Tabletext"/>
              <w:keepNext/>
              <w:rPr>
                <w:rFonts w:eastAsiaTheme="minorEastAsia"/>
                <w:noProof/>
                <w:highlight w:val="yellow"/>
                <w:lang w:eastAsia="ja-JP"/>
              </w:rPr>
            </w:pPr>
            <w:r w:rsidRPr="00353C9D">
              <w:rPr>
                <w:rFonts w:eastAsiaTheme="minorEastAsia" w:hint="eastAsia"/>
                <w:noProof/>
                <w:highlight w:val="yellow"/>
                <w:lang w:eastAsia="ja-JP"/>
              </w:rPr>
              <w:t>F</w:t>
            </w:r>
            <w:r w:rsidR="001C5068" w:rsidRPr="00353C9D">
              <w:rPr>
                <w:rFonts w:eastAsiaTheme="minorEastAsia" w:hint="eastAsia"/>
                <w:noProof/>
                <w:highlight w:val="yellow"/>
                <w:vertAlign w:val="subscript"/>
                <w:lang w:eastAsia="ja-JP"/>
              </w:rPr>
              <w:t>V</w:t>
            </w:r>
            <w:r w:rsidRPr="00353C9D">
              <w:rPr>
                <w:rFonts w:eastAsiaTheme="minorEastAsia" w:hint="eastAsia"/>
                <w:noProof/>
                <w:highlight w:val="yellow"/>
                <w:lang w:eastAsia="ja-JP"/>
              </w:rPr>
              <w:t>[</w:t>
            </w:r>
            <w:r w:rsidR="001C5068" w:rsidRPr="00353C9D">
              <w:rPr>
                <w:rFonts w:eastAsiaTheme="minorEastAsia" w:hint="eastAsia"/>
                <w:noProof/>
                <w:highlight w:val="yellow"/>
                <w:lang w:eastAsia="ja-JP"/>
              </w:rPr>
              <w:t>1</w:t>
            </w:r>
            <w:r w:rsidRPr="00353C9D">
              <w:rPr>
                <w:rFonts w:eastAsiaTheme="minorEastAsia" w:hint="eastAsia"/>
                <w:noProof/>
                <w:highlight w:val="yellow"/>
                <w:lang w:eastAsia="ja-JP"/>
              </w:rPr>
              <w:t>][</w:t>
            </w:r>
            <w:r w:rsidR="0025118C" w:rsidRPr="00353C9D">
              <w:rPr>
                <w:rFonts w:eastAsiaTheme="minorEastAsia" w:hint="eastAsia"/>
                <w:noProof/>
                <w:highlight w:val="yellow"/>
                <w:lang w:eastAsia="ja-JP"/>
              </w:rPr>
              <w:t>2</w:t>
            </w:r>
            <w:r w:rsidRPr="00353C9D">
              <w:rPr>
                <w:rFonts w:eastAsiaTheme="minorEastAsia" w:hint="eastAsia"/>
                <w:noProof/>
                <w:highlight w:val="yellow"/>
                <w:lang w:eastAsia="ja-JP"/>
              </w:rPr>
              <w:t>] = {-76, 783, 330, -13}</w:t>
            </w:r>
          </w:p>
        </w:tc>
        <w:tc>
          <w:tcPr>
            <w:tcW w:w="1977" w:type="pct"/>
            <w:tcBorders>
              <w:top w:val="single" w:sz="6" w:space="0" w:color="auto"/>
              <w:left w:val="single" w:sz="6" w:space="0" w:color="auto"/>
              <w:bottom w:val="single" w:sz="6" w:space="0" w:color="auto"/>
              <w:right w:val="single" w:sz="6" w:space="0" w:color="auto"/>
            </w:tcBorders>
          </w:tcPr>
          <w:p w:rsidR="0031063D" w:rsidRPr="00353C9D" w:rsidRDefault="0031063D" w:rsidP="00960D5D">
            <w:pPr>
              <w:pStyle w:val="Tabletext"/>
              <w:keepNext/>
              <w:rPr>
                <w:rFonts w:eastAsiaTheme="minorEastAsia"/>
                <w:noProof/>
                <w:highlight w:val="yellow"/>
                <w:lang w:eastAsia="ja-JP"/>
              </w:rPr>
            </w:pPr>
            <w:r w:rsidRPr="00353C9D">
              <w:rPr>
                <w:rFonts w:eastAsiaTheme="minorEastAsia" w:hint="eastAsia"/>
                <w:noProof/>
                <w:highlight w:val="yellow"/>
                <w:lang w:eastAsia="ja-JP"/>
              </w:rPr>
              <w:t>SMPTE RP 2050-</w:t>
            </w:r>
            <w:r w:rsidR="00450D8D" w:rsidRPr="00353C9D">
              <w:rPr>
                <w:rFonts w:eastAsiaTheme="minorEastAsia" w:hint="eastAsia"/>
                <w:noProof/>
                <w:highlight w:val="yellow"/>
                <w:lang w:eastAsia="ja-JP"/>
              </w:rPr>
              <w:t>1</w:t>
            </w:r>
            <w:r w:rsidRPr="00353C9D">
              <w:rPr>
                <w:rFonts w:eastAsiaTheme="minorEastAsia" w:hint="eastAsia"/>
                <w:noProof/>
                <w:highlight w:val="yellow"/>
                <w:lang w:eastAsia="ja-JP"/>
              </w:rPr>
              <w:t>:2012</w:t>
            </w:r>
          </w:p>
          <w:p w:rsidR="0045636E" w:rsidRDefault="0045636E" w:rsidP="0031063D">
            <w:pPr>
              <w:pStyle w:val="Tabletext"/>
              <w:keepNext/>
              <w:rPr>
                <w:ins w:id="109" w:author="Takeshi Chujoh" w:date="2013-01-15T17:04:00Z"/>
                <w:rFonts w:eastAsiaTheme="minorEastAsia"/>
                <w:highlight w:val="yellow"/>
                <w:lang w:eastAsia="ja-JP"/>
              </w:rPr>
            </w:pPr>
            <w:ins w:id="110" w:author="Takeshi Chujoh" w:date="2013-01-15T17:04:00Z">
              <w:r w:rsidRPr="004B4BB0">
                <w:rPr>
                  <w:highlight w:val="yellow"/>
                </w:rPr>
                <w:t>Chroma sample type should be 0.</w:t>
              </w:r>
            </w:ins>
          </w:p>
          <w:p w:rsidR="0031063D" w:rsidRPr="00353C9D" w:rsidRDefault="0031063D" w:rsidP="0031063D">
            <w:pPr>
              <w:pStyle w:val="Tabletext"/>
              <w:keepNext/>
              <w:rPr>
                <w:rFonts w:eastAsiaTheme="minorEastAsia"/>
                <w:noProof/>
                <w:highlight w:val="yellow"/>
                <w:lang w:eastAsia="ja-JP"/>
              </w:rPr>
            </w:pPr>
            <w:del w:id="111" w:author="Takeshi Chujoh" w:date="2013-01-15T17:04:00Z">
              <w:r w:rsidRPr="00353C9D" w:rsidDel="0045636E">
                <w:rPr>
                  <w:rFonts w:eastAsiaTheme="minorEastAsia" w:hint="eastAsia"/>
                  <w:noProof/>
                  <w:highlight w:val="yellow"/>
                  <w:lang w:eastAsia="ja-JP"/>
                </w:rPr>
                <w:delText>Both chroma_sample_loc_type_top_field and chroma_sample_loc_type_bottom_field shall be equal to 0.</w:delText>
              </w:r>
            </w:del>
          </w:p>
        </w:tc>
      </w:tr>
      <w:tr w:rsidR="00E85E50" w:rsidRPr="00943A5F" w:rsidTr="00F747F0">
        <w:trPr>
          <w:cantSplit/>
          <w:jc w:val="center"/>
          <w:ins w:id="112" w:author="Takeshi Chujoh　2" w:date="2013-01-08T10:59:00Z"/>
        </w:trPr>
        <w:tc>
          <w:tcPr>
            <w:tcW w:w="528" w:type="pct"/>
            <w:tcBorders>
              <w:top w:val="single" w:sz="6" w:space="0" w:color="auto"/>
              <w:left w:val="single" w:sz="6" w:space="0" w:color="auto"/>
              <w:bottom w:val="single" w:sz="6" w:space="0" w:color="auto"/>
              <w:right w:val="single" w:sz="6" w:space="0" w:color="auto"/>
            </w:tcBorders>
          </w:tcPr>
          <w:p w:rsidR="00E85E50" w:rsidRPr="00353C9D" w:rsidRDefault="00E85E50" w:rsidP="00960D5D">
            <w:pPr>
              <w:pStyle w:val="Tabletext"/>
              <w:keepNext/>
              <w:jc w:val="center"/>
              <w:rPr>
                <w:ins w:id="113" w:author="Takeshi Chujoh　2" w:date="2013-01-08T10:59:00Z"/>
                <w:rFonts w:eastAsiaTheme="minorEastAsia"/>
                <w:noProof/>
                <w:highlight w:val="yellow"/>
                <w:lang w:eastAsia="ja-JP"/>
              </w:rPr>
            </w:pPr>
            <w:ins w:id="114" w:author="Takeshi Chujoh　2" w:date="2013-01-08T10:59:00Z">
              <w:r>
                <w:rPr>
                  <w:rFonts w:eastAsiaTheme="minorEastAsia" w:hint="eastAsia"/>
                  <w:noProof/>
                  <w:highlight w:val="yellow"/>
                  <w:lang w:eastAsia="ja-JP"/>
                </w:rPr>
                <w:t>3</w:t>
              </w:r>
            </w:ins>
          </w:p>
        </w:tc>
        <w:tc>
          <w:tcPr>
            <w:tcW w:w="2495" w:type="pct"/>
            <w:tcBorders>
              <w:top w:val="single" w:sz="6" w:space="0" w:color="auto"/>
              <w:left w:val="single" w:sz="6" w:space="0" w:color="auto"/>
              <w:bottom w:val="single" w:sz="6" w:space="0" w:color="auto"/>
              <w:right w:val="single" w:sz="6" w:space="0" w:color="auto"/>
            </w:tcBorders>
          </w:tcPr>
          <w:p w:rsidR="00E85E50" w:rsidRDefault="00E85E50" w:rsidP="000B24CF">
            <w:pPr>
              <w:pStyle w:val="Tabletext"/>
              <w:keepNext/>
              <w:rPr>
                <w:ins w:id="115" w:author="Takeshi Chujoh" w:date="2013-01-14T18:25:00Z"/>
                <w:rFonts w:eastAsiaTheme="minorEastAsia"/>
                <w:color w:val="800000"/>
                <w:shd w:val="clear" w:color="auto" w:fill="FFFF00"/>
                <w:lang w:eastAsia="ja-JP"/>
              </w:rPr>
            </w:pPr>
            <w:ins w:id="116" w:author="Takeshi Chujoh　2" w:date="2013-01-08T10:59:00Z">
              <w:r>
                <w:rPr>
                  <w:color w:val="800000"/>
                  <w:shd w:val="clear" w:color="auto" w:fill="FFFF00"/>
                </w:rPr>
                <w:t>F</w:t>
              </w:r>
              <w:r>
                <w:rPr>
                  <w:color w:val="800000"/>
                  <w:shd w:val="clear" w:color="auto" w:fill="FFFF00"/>
                  <w:vertAlign w:val="subscript"/>
                </w:rPr>
                <w:t>V</w:t>
              </w:r>
              <w:r>
                <w:rPr>
                  <w:color w:val="800000"/>
                  <w:shd w:val="clear" w:color="auto" w:fill="FFFF00"/>
                </w:rPr>
                <w:t>[0][0]  ={1,</w:t>
              </w:r>
            </w:ins>
            <w:ins w:id="117" w:author="Takeshi Chujoh" w:date="2013-01-08T22:26:00Z">
              <w:r w:rsidR="00E51314">
                <w:rPr>
                  <w:rFonts w:eastAsiaTheme="minorEastAsia" w:hint="eastAsia"/>
                  <w:color w:val="800000"/>
                  <w:shd w:val="clear" w:color="auto" w:fill="FFFF00"/>
                  <w:lang w:eastAsia="ja-JP"/>
                </w:rPr>
                <w:t>0,</w:t>
              </w:r>
            </w:ins>
            <w:ins w:id="118" w:author="Takeshi Chujoh　2" w:date="2013-01-08T10:59:00Z">
              <w:r>
                <w:rPr>
                  <w:color w:val="800000"/>
                  <w:shd w:val="clear" w:color="auto" w:fill="FFFF00"/>
                </w:rPr>
                <w:t>-3,</w:t>
              </w:r>
            </w:ins>
            <w:ins w:id="119" w:author="Takeshi Chujoh" w:date="2013-01-08T22:26:00Z">
              <w:r w:rsidR="00E51314">
                <w:rPr>
                  <w:rFonts w:eastAsiaTheme="minorEastAsia" w:hint="eastAsia"/>
                  <w:color w:val="800000"/>
                  <w:shd w:val="clear" w:color="auto" w:fill="FFFF00"/>
                  <w:lang w:eastAsia="ja-JP"/>
                </w:rPr>
                <w:t>0,</w:t>
              </w:r>
            </w:ins>
            <w:ins w:id="120" w:author="Takeshi Chujoh　2" w:date="2013-01-08T10:59:00Z">
              <w:r>
                <w:rPr>
                  <w:color w:val="800000"/>
                  <w:shd w:val="clear" w:color="auto" w:fill="FFFF00"/>
                </w:rPr>
                <w:t>10,16,10,</w:t>
              </w:r>
            </w:ins>
            <w:ins w:id="121" w:author="Takeshi Chujoh" w:date="2013-01-08T22:26:00Z">
              <w:r w:rsidR="00E51314">
                <w:rPr>
                  <w:rFonts w:eastAsiaTheme="minorEastAsia" w:hint="eastAsia"/>
                  <w:color w:val="800000"/>
                  <w:shd w:val="clear" w:color="auto" w:fill="FFFF00"/>
                  <w:lang w:eastAsia="ja-JP"/>
                </w:rPr>
                <w:t>0</w:t>
              </w:r>
            </w:ins>
            <w:ins w:id="122" w:author="Takeshi Chujoh　2" w:date="2013-01-08T10:59:00Z">
              <w:r>
                <w:rPr>
                  <w:color w:val="800000"/>
                  <w:shd w:val="clear" w:color="auto" w:fill="FFFF00"/>
                </w:rPr>
                <w:t>-1,</w:t>
              </w:r>
            </w:ins>
            <w:ins w:id="123" w:author="Takeshi Chujoh" w:date="2013-01-08T22:26:00Z">
              <w:r w:rsidR="00E51314">
                <w:rPr>
                  <w:rFonts w:eastAsiaTheme="minorEastAsia" w:hint="eastAsia"/>
                  <w:color w:val="800000"/>
                  <w:shd w:val="clear" w:color="auto" w:fill="FFFF00"/>
                  <w:lang w:eastAsia="ja-JP"/>
                </w:rPr>
                <w:t>0,</w:t>
              </w:r>
            </w:ins>
            <w:ins w:id="124" w:author="Takeshi Chujoh　2" w:date="2013-01-08T10:59:00Z">
              <w:r>
                <w:rPr>
                  <w:color w:val="800000"/>
                  <w:shd w:val="clear" w:color="auto" w:fill="FFFF00"/>
                </w:rPr>
                <w:t>1}</w:t>
              </w:r>
            </w:ins>
          </w:p>
          <w:p w:rsidR="005432C7" w:rsidRPr="005432C7" w:rsidRDefault="005432C7" w:rsidP="000B24CF">
            <w:pPr>
              <w:pStyle w:val="Tabletext"/>
              <w:keepNext/>
              <w:rPr>
                <w:ins w:id="125" w:author="Takeshi Chujoh　2" w:date="2013-01-08T10:59:00Z"/>
                <w:rFonts w:eastAsiaTheme="minorEastAsia"/>
                <w:color w:val="800000"/>
                <w:shd w:val="clear" w:color="auto" w:fill="FFFF00"/>
                <w:lang w:eastAsia="ja-JP"/>
              </w:rPr>
            </w:pPr>
            <w:ins w:id="126" w:author="Takeshi Chujoh" w:date="2013-01-14T18:25:00Z">
              <w:r>
                <w:rPr>
                  <w:color w:val="800000"/>
                  <w:shd w:val="clear" w:color="auto" w:fill="FFFF00"/>
                </w:rPr>
                <w:t>F</w:t>
              </w:r>
              <w:r>
                <w:rPr>
                  <w:color w:val="800000"/>
                  <w:shd w:val="clear" w:color="auto" w:fill="FFFF00"/>
                  <w:vertAlign w:val="subscript"/>
                </w:rPr>
                <w:t>V</w:t>
              </w:r>
              <w:r>
                <w:rPr>
                  <w:color w:val="800000"/>
                  <w:shd w:val="clear" w:color="auto" w:fill="FFFF00"/>
                </w:rPr>
                <w:t>[0][1]  ={</w:t>
              </w:r>
              <w:r>
                <w:rPr>
                  <w:rFonts w:eastAsiaTheme="minorEastAsia" w:hint="eastAsia"/>
                  <w:color w:val="800000"/>
                  <w:shd w:val="clear" w:color="auto" w:fill="FFFF00"/>
                  <w:lang w:eastAsia="ja-JP"/>
                </w:rPr>
                <w:t>1}</w:t>
              </w:r>
            </w:ins>
          </w:p>
          <w:p w:rsidR="00151AA8" w:rsidRDefault="00E85E50">
            <w:pPr>
              <w:pStyle w:val="Tabletext"/>
              <w:keepNext/>
              <w:rPr>
                <w:ins w:id="127" w:author="Takeshi Chujoh　2" w:date="2013-01-08T10:59:00Z"/>
                <w:noProof/>
                <w:highlight w:val="yellow"/>
              </w:rPr>
            </w:pPr>
            <w:ins w:id="128" w:author="Takeshi Chujoh　2" w:date="2013-01-08T10:59:00Z">
              <w:r>
                <w:rPr>
                  <w:color w:val="800000"/>
                  <w:shd w:val="clear" w:color="auto" w:fill="FFFF00"/>
                </w:rPr>
                <w:t>F</w:t>
              </w:r>
              <w:r>
                <w:rPr>
                  <w:color w:val="800000"/>
                  <w:shd w:val="clear" w:color="auto" w:fill="FFFF00"/>
                  <w:vertAlign w:val="subscript"/>
                </w:rPr>
                <w:t>V</w:t>
              </w:r>
              <w:r>
                <w:rPr>
                  <w:color w:val="800000"/>
                  <w:shd w:val="clear" w:color="auto" w:fill="FFFF00"/>
                </w:rPr>
                <w:t>[0][</w:t>
              </w:r>
            </w:ins>
            <w:ins w:id="129" w:author="Takeshi Chujoh" w:date="2013-01-14T18:26:00Z">
              <w:r w:rsidR="005432C7">
                <w:rPr>
                  <w:rFonts w:eastAsiaTheme="minorEastAsia" w:hint="eastAsia"/>
                  <w:color w:val="800000"/>
                  <w:shd w:val="clear" w:color="auto" w:fill="FFFF00"/>
                  <w:lang w:eastAsia="ja-JP"/>
                </w:rPr>
                <w:t>2</w:t>
              </w:r>
            </w:ins>
            <w:ins w:id="130" w:author="Takeshi Chujoh　2" w:date="2013-01-08T10:59:00Z">
              <w:del w:id="131" w:author="Takeshi Chujoh" w:date="2013-01-14T18:26:00Z">
                <w:r w:rsidDel="005432C7">
                  <w:rPr>
                    <w:color w:val="800000"/>
                    <w:shd w:val="clear" w:color="auto" w:fill="FFFF00"/>
                  </w:rPr>
                  <w:delText>1</w:delText>
                </w:r>
              </w:del>
              <w:r>
                <w:rPr>
                  <w:color w:val="800000"/>
                  <w:shd w:val="clear" w:color="auto" w:fill="FFFF00"/>
                </w:rPr>
                <w:t>]  ={-1,5,5,-1}</w:t>
              </w:r>
            </w:ins>
          </w:p>
        </w:tc>
        <w:tc>
          <w:tcPr>
            <w:tcW w:w="1977" w:type="pct"/>
            <w:tcBorders>
              <w:top w:val="single" w:sz="6" w:space="0" w:color="auto"/>
              <w:left w:val="single" w:sz="6" w:space="0" w:color="auto"/>
              <w:bottom w:val="single" w:sz="6" w:space="0" w:color="auto"/>
              <w:right w:val="single" w:sz="6" w:space="0" w:color="auto"/>
            </w:tcBorders>
          </w:tcPr>
          <w:p w:rsidR="00E85E50" w:rsidRPr="004B4BB0" w:rsidRDefault="00E85E50" w:rsidP="000D27DF">
            <w:pPr>
              <w:pStyle w:val="Tabletext"/>
              <w:keepNext/>
              <w:rPr>
                <w:ins w:id="132" w:author="Takeshi Chujoh　2" w:date="2013-01-08T10:59:00Z"/>
                <w:noProof/>
                <w:highlight w:val="yellow"/>
              </w:rPr>
            </w:pPr>
            <w:ins w:id="133" w:author="Takeshi Chujoh　2" w:date="2013-01-08T10:59:00Z">
              <w:del w:id="134" w:author="Takeshi Chujoh" w:date="2013-01-15T03:02:00Z">
                <w:r w:rsidRPr="004B4BB0" w:rsidDel="001E424D">
                  <w:rPr>
                    <w:highlight w:val="yellow"/>
                  </w:rPr>
                  <w:delText xml:space="preserve">If filter index 3 is used, </w:delText>
                </w:r>
              </w:del>
              <w:r w:rsidRPr="004B4BB0">
                <w:rPr>
                  <w:highlight w:val="yellow"/>
                </w:rPr>
                <w:t>Chroma sample type should be 2,</w:t>
              </w:r>
            </w:ins>
            <w:ins w:id="135" w:author="Takeshi Chujoh" w:date="2013-01-15T19:24:00Z">
              <w:r w:rsidR="00DF266D">
                <w:rPr>
                  <w:rFonts w:eastAsiaTheme="minorEastAsia" w:hint="eastAsia"/>
                  <w:highlight w:val="yellow"/>
                  <w:lang w:eastAsia="ja-JP"/>
                </w:rPr>
                <w:t xml:space="preserve"> </w:t>
              </w:r>
            </w:ins>
            <w:ins w:id="136" w:author="Takeshi Chujoh　2" w:date="2013-01-08T10:59:00Z">
              <w:r w:rsidRPr="004B4BB0">
                <w:rPr>
                  <w:highlight w:val="yellow"/>
                </w:rPr>
                <w:t>3,</w:t>
              </w:r>
            </w:ins>
            <w:ins w:id="137" w:author="Takeshi Chujoh" w:date="2013-01-15T19:24:00Z">
              <w:r w:rsidR="00DF266D">
                <w:rPr>
                  <w:rFonts w:eastAsiaTheme="minorEastAsia" w:hint="eastAsia"/>
                  <w:highlight w:val="yellow"/>
                  <w:lang w:eastAsia="ja-JP"/>
                </w:rPr>
                <w:t xml:space="preserve"> </w:t>
              </w:r>
            </w:ins>
            <w:ins w:id="138" w:author="Takeshi Chujoh　2" w:date="2013-01-08T10:59:00Z">
              <w:r w:rsidRPr="004B4BB0">
                <w:rPr>
                  <w:highlight w:val="yellow"/>
                </w:rPr>
                <w:t>4</w:t>
              </w:r>
              <w:del w:id="139" w:author="Takeshi Chujoh" w:date="2013-01-15T19:24:00Z">
                <w:r w:rsidRPr="004B4BB0" w:rsidDel="00DF266D">
                  <w:rPr>
                    <w:highlight w:val="yellow"/>
                  </w:rPr>
                  <w:delText>,</w:delText>
                </w:r>
              </w:del>
            </w:ins>
            <w:ins w:id="140" w:author="Takeshi Chujoh" w:date="2013-01-15T16:50:00Z">
              <w:r w:rsidR="000D27DF">
                <w:rPr>
                  <w:rFonts w:eastAsiaTheme="minorEastAsia" w:hint="eastAsia"/>
                  <w:highlight w:val="yellow"/>
                  <w:lang w:eastAsia="ja-JP"/>
                </w:rPr>
                <w:t xml:space="preserve"> or</w:t>
              </w:r>
            </w:ins>
            <w:ins w:id="141" w:author="Takeshi Chujoh" w:date="2013-01-15T19:24:00Z">
              <w:r w:rsidR="00DF266D">
                <w:rPr>
                  <w:rFonts w:eastAsiaTheme="minorEastAsia" w:hint="eastAsia"/>
                  <w:highlight w:val="yellow"/>
                  <w:lang w:eastAsia="ja-JP"/>
                </w:rPr>
                <w:t xml:space="preserve"> </w:t>
              </w:r>
            </w:ins>
            <w:ins w:id="142" w:author="Takeshi Chujoh　2" w:date="2013-01-08T10:59:00Z">
              <w:r w:rsidRPr="004B4BB0">
                <w:rPr>
                  <w:highlight w:val="yellow"/>
                </w:rPr>
                <w:t xml:space="preserve">5 and </w:t>
              </w:r>
              <w:proofErr w:type="spellStart"/>
              <w:r w:rsidRPr="004B4BB0">
                <w:rPr>
                  <w:highlight w:val="yellow"/>
                </w:rPr>
                <w:t>DistinctParityFlag</w:t>
              </w:r>
            </w:ins>
            <w:proofErr w:type="spellEnd"/>
            <w:ins w:id="143" w:author="Takeshi Chujoh" w:date="2013-01-15T16:52:00Z">
              <w:r w:rsidR="000D27DF">
                <w:rPr>
                  <w:rFonts w:eastAsiaTheme="minorEastAsia" w:hint="eastAsia"/>
                  <w:highlight w:val="yellow"/>
                  <w:lang w:eastAsia="ja-JP"/>
                </w:rPr>
                <w:t xml:space="preserve"> should be equal to</w:t>
              </w:r>
            </w:ins>
            <w:ins w:id="144" w:author="Takeshi Chujoh　2" w:date="2013-01-08T10:59:00Z">
              <w:del w:id="145" w:author="Takeshi Chujoh" w:date="2013-01-15T16:52:00Z">
                <w:r w:rsidRPr="004B4BB0" w:rsidDel="000D27DF">
                  <w:rPr>
                    <w:highlight w:val="yellow"/>
                  </w:rPr>
                  <w:delText>=</w:delText>
                </w:r>
              </w:del>
            </w:ins>
            <w:ins w:id="146" w:author="Takeshi Chujoh" w:date="2013-01-15T16:52:00Z">
              <w:r w:rsidR="000D27DF">
                <w:rPr>
                  <w:rFonts w:eastAsiaTheme="minorEastAsia" w:hint="eastAsia"/>
                  <w:highlight w:val="yellow"/>
                  <w:lang w:eastAsia="ja-JP"/>
                </w:rPr>
                <w:t xml:space="preserve"> </w:t>
              </w:r>
            </w:ins>
            <w:ins w:id="147" w:author="Takeshi Chujoh　2" w:date="2013-01-08T10:59:00Z">
              <w:r w:rsidRPr="004B4BB0">
                <w:rPr>
                  <w:highlight w:val="yellow"/>
                </w:rPr>
                <w:t>0</w:t>
              </w:r>
            </w:ins>
            <w:ins w:id="148" w:author="Takeshi Chujoh" w:date="2013-01-15T19:24:00Z">
              <w:r w:rsidR="00DF266D" w:rsidRPr="00363D04">
                <w:rPr>
                  <w:rFonts w:eastAsiaTheme="minorEastAsia" w:hint="eastAsia"/>
                  <w:highlight w:val="yellow"/>
                  <w:lang w:eastAsia="ja-JP"/>
                </w:rPr>
                <w:t>.</w:t>
              </w:r>
            </w:ins>
            <w:ins w:id="149" w:author="Takeshi Chujoh　2" w:date="2013-01-08T10:59:00Z">
              <w:r w:rsidRPr="004B4BB0">
                <w:t xml:space="preserve"> </w:t>
              </w:r>
            </w:ins>
          </w:p>
        </w:tc>
      </w:tr>
      <w:tr w:rsidR="0031063D" w:rsidRPr="00943A5F"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31063D" w:rsidRPr="00353C9D" w:rsidRDefault="00BB7887" w:rsidP="00960D5D">
            <w:pPr>
              <w:pStyle w:val="Tabletext"/>
              <w:keepNext/>
              <w:jc w:val="center"/>
              <w:rPr>
                <w:rFonts w:eastAsiaTheme="minorEastAsia"/>
                <w:noProof/>
                <w:highlight w:val="yellow"/>
                <w:lang w:eastAsia="ja-JP"/>
              </w:rPr>
            </w:pPr>
            <w:del w:id="150" w:author="Takeshi Chujoh　2" w:date="2013-01-08T10:59:00Z">
              <w:r w:rsidRPr="00353C9D" w:rsidDel="00E85E50">
                <w:rPr>
                  <w:rFonts w:eastAsiaTheme="minorEastAsia" w:hint="eastAsia"/>
                  <w:noProof/>
                  <w:highlight w:val="yellow"/>
                  <w:lang w:eastAsia="ja-JP"/>
                </w:rPr>
                <w:delText>3</w:delText>
              </w:r>
            </w:del>
            <w:ins w:id="151" w:author="Takeshi Chujoh　2" w:date="2013-01-08T10:59:00Z">
              <w:r w:rsidR="00E85E50">
                <w:rPr>
                  <w:rFonts w:eastAsiaTheme="minorEastAsia" w:hint="eastAsia"/>
                  <w:noProof/>
                  <w:highlight w:val="yellow"/>
                  <w:lang w:eastAsia="ja-JP"/>
                </w:rPr>
                <w:t>4</w:t>
              </w:r>
            </w:ins>
            <w:r w:rsidR="0031063D" w:rsidRPr="00353C9D">
              <w:rPr>
                <w:rFonts w:eastAsiaTheme="minorEastAsia" w:hint="eastAsia"/>
                <w:noProof/>
                <w:highlight w:val="yellow"/>
                <w:lang w:eastAsia="ja-JP"/>
              </w:rPr>
              <w:t xml:space="preserve"> </w:t>
            </w:r>
            <w:r w:rsidR="0031063D" w:rsidRPr="00353C9D">
              <w:rPr>
                <w:rFonts w:eastAsiaTheme="minorEastAsia"/>
                <w:noProof/>
                <w:highlight w:val="yellow"/>
                <w:lang w:eastAsia="ja-JP"/>
              </w:rPr>
              <w:t>…</w:t>
            </w:r>
            <w:r w:rsidR="0031063D" w:rsidRPr="00353C9D">
              <w:rPr>
                <w:rFonts w:eastAsiaTheme="minorEastAsia" w:hint="eastAsia"/>
                <w:noProof/>
                <w:highlight w:val="yellow"/>
                <w:lang w:eastAsia="ja-JP"/>
              </w:rPr>
              <w:t xml:space="preserve"> 255</w:t>
            </w:r>
          </w:p>
        </w:tc>
        <w:tc>
          <w:tcPr>
            <w:tcW w:w="2495" w:type="pct"/>
            <w:tcBorders>
              <w:top w:val="single" w:sz="6" w:space="0" w:color="auto"/>
              <w:left w:val="single" w:sz="6" w:space="0" w:color="auto"/>
              <w:bottom w:val="single" w:sz="6" w:space="0" w:color="auto"/>
              <w:right w:val="single" w:sz="6" w:space="0" w:color="auto"/>
            </w:tcBorders>
          </w:tcPr>
          <w:p w:rsidR="0031063D" w:rsidRPr="00353C9D" w:rsidRDefault="0031063D" w:rsidP="00960D5D">
            <w:pPr>
              <w:pStyle w:val="Tabletext"/>
              <w:keepNext/>
              <w:rPr>
                <w:noProof/>
                <w:highlight w:val="yellow"/>
              </w:rPr>
            </w:pPr>
            <w:r w:rsidRPr="00353C9D">
              <w:rPr>
                <w:noProof/>
                <w:highlight w:val="yellow"/>
              </w:rPr>
              <w:t>Reserved</w:t>
            </w:r>
          </w:p>
        </w:tc>
        <w:tc>
          <w:tcPr>
            <w:tcW w:w="1977" w:type="pct"/>
            <w:tcBorders>
              <w:top w:val="single" w:sz="6" w:space="0" w:color="auto"/>
              <w:left w:val="single" w:sz="6" w:space="0" w:color="auto"/>
              <w:bottom w:val="single" w:sz="6" w:space="0" w:color="auto"/>
              <w:right w:val="single" w:sz="6" w:space="0" w:color="auto"/>
            </w:tcBorders>
          </w:tcPr>
          <w:p w:rsidR="0031063D" w:rsidRPr="00943A5F" w:rsidRDefault="0031063D" w:rsidP="00960D5D">
            <w:pPr>
              <w:pStyle w:val="Tabletext"/>
              <w:keepNext/>
              <w:rPr>
                <w:noProof/>
              </w:rPr>
            </w:pPr>
            <w:r w:rsidRPr="00353C9D">
              <w:rPr>
                <w:noProof/>
                <w:highlight w:val="yellow"/>
              </w:rPr>
              <w:t>For future use by ITU</w:t>
            </w:r>
            <w:r w:rsidRPr="00353C9D">
              <w:rPr>
                <w:noProof/>
                <w:highlight w:val="yellow"/>
              </w:rPr>
              <w:noBreakHyphen/>
              <w:t>T | ISO/IEC</w:t>
            </w:r>
          </w:p>
        </w:tc>
      </w:tr>
    </w:tbl>
    <w:p w:rsidR="009202C6" w:rsidRDefault="009202C6" w:rsidP="00A85E6B">
      <w:pPr>
        <w:pStyle w:val="a9"/>
        <w:spacing w:afterLines="50" w:after="120"/>
        <w:jc w:val="center"/>
        <w:rPr>
          <w:lang w:eastAsia="ja-JP"/>
        </w:rPr>
      </w:pPr>
    </w:p>
    <w:p w:rsidR="004A1948" w:rsidRDefault="004A1948">
      <w:pPr>
        <w:tabs>
          <w:tab w:val="clear" w:pos="360"/>
          <w:tab w:val="clear" w:pos="720"/>
          <w:tab w:val="clear" w:pos="1080"/>
          <w:tab w:val="clear" w:pos="1440"/>
        </w:tabs>
        <w:overflowPunct/>
        <w:autoSpaceDE/>
        <w:autoSpaceDN/>
        <w:adjustRightInd/>
        <w:spacing w:before="0"/>
        <w:textAlignment w:val="auto"/>
        <w:rPr>
          <w:lang w:val="en-GB" w:eastAsia="ja-JP"/>
        </w:rPr>
      </w:pPr>
      <w:r>
        <w:rPr>
          <w:lang w:val="en-GB" w:eastAsia="ja-JP"/>
        </w:rPr>
        <w:br w:type="page"/>
      </w:r>
    </w:p>
    <w:p w:rsidR="004A1948" w:rsidRPr="004A1948" w:rsidRDefault="004A1948" w:rsidP="004A1948">
      <w:pPr>
        <w:rPr>
          <w:lang w:val="en-GB" w:eastAsia="ja-JP"/>
        </w:rPr>
      </w:pPr>
    </w:p>
    <w:p w:rsidR="009202C6" w:rsidRDefault="00421DCA" w:rsidP="00A85E6B">
      <w:pPr>
        <w:pStyle w:val="a9"/>
        <w:spacing w:afterLines="50" w:after="120"/>
        <w:jc w:val="center"/>
        <w:rPr>
          <w:highlight w:val="yellow"/>
          <w:lang w:eastAsia="ja-JP"/>
        </w:rPr>
      </w:pPr>
      <w:r w:rsidRPr="007968F9">
        <w:rPr>
          <w:highlight w:val="yellow"/>
        </w:rPr>
        <w:t>Table</w:t>
      </w:r>
      <w:r w:rsidRPr="007968F9">
        <w:rPr>
          <w:rFonts w:hint="eastAsia"/>
          <w:highlight w:val="yellow"/>
          <w:lang w:eastAsia="ja-JP"/>
        </w:rPr>
        <w:t xml:space="preserve"> E-X1_1</w:t>
      </w:r>
      <w:r w:rsidRPr="007968F9">
        <w:rPr>
          <w:rFonts w:hint="eastAsia"/>
          <w:highlight w:val="yellow"/>
          <w:lang w:eastAsia="ja-JP"/>
        </w:rPr>
        <w:tab/>
        <w:t>Usage of filter coefficients in vertical direction</w:t>
      </w:r>
    </w:p>
    <w:tbl>
      <w:tblPr>
        <w:tblW w:w="5095" w:type="pct"/>
        <w:jc w:val="center"/>
        <w:tblCellMar>
          <w:left w:w="80" w:type="dxa"/>
          <w:right w:w="80" w:type="dxa"/>
        </w:tblCellMar>
        <w:tblLook w:val="0000" w:firstRow="0" w:lastRow="0" w:firstColumn="0" w:lastColumn="0" w:noHBand="0" w:noVBand="0"/>
      </w:tblPr>
      <w:tblGrid>
        <w:gridCol w:w="1938"/>
        <w:gridCol w:w="1581"/>
        <w:gridCol w:w="1572"/>
        <w:gridCol w:w="4610"/>
      </w:tblGrid>
      <w:tr w:rsidR="00E4004E" w:rsidRPr="007968F9" w:rsidTr="0082569B">
        <w:trPr>
          <w:cantSplit/>
          <w:tblHeader/>
          <w:jc w:val="center"/>
        </w:trPr>
        <w:tc>
          <w:tcPr>
            <w:tcW w:w="999" w:type="pct"/>
            <w:tcBorders>
              <w:top w:val="single" w:sz="6" w:space="0" w:color="auto"/>
              <w:left w:val="single" w:sz="6" w:space="0" w:color="auto"/>
              <w:bottom w:val="single" w:sz="8" w:space="0" w:color="auto"/>
              <w:right w:val="single" w:sz="6" w:space="0" w:color="auto"/>
            </w:tcBorders>
            <w:vAlign w:val="center"/>
          </w:tcPr>
          <w:p w:rsidR="00E4004E" w:rsidRPr="007968F9" w:rsidRDefault="00E4004E" w:rsidP="00E4004E">
            <w:pPr>
              <w:pStyle w:val="Tablehead"/>
              <w:keepNext/>
              <w:rPr>
                <w:rFonts w:eastAsiaTheme="minorEastAsia"/>
                <w:highlight w:val="yellow"/>
                <w:lang w:eastAsia="ja-JP"/>
              </w:rPr>
            </w:pPr>
            <w:r w:rsidRPr="007968F9">
              <w:rPr>
                <w:rFonts w:eastAsiaTheme="minorEastAsia" w:hint="eastAsia"/>
                <w:highlight w:val="yellow"/>
                <w:lang w:eastAsia="ja-JP"/>
              </w:rPr>
              <w:t>Chroma sample type</w:t>
            </w:r>
          </w:p>
        </w:tc>
        <w:tc>
          <w:tcPr>
            <w:tcW w:w="815" w:type="pct"/>
            <w:tcBorders>
              <w:top w:val="single" w:sz="6" w:space="0" w:color="auto"/>
              <w:left w:val="single" w:sz="6" w:space="0" w:color="auto"/>
              <w:bottom w:val="single" w:sz="8" w:space="0" w:color="auto"/>
              <w:right w:val="single" w:sz="6" w:space="0" w:color="auto"/>
            </w:tcBorders>
            <w:vAlign w:val="center"/>
          </w:tcPr>
          <w:p w:rsidR="00E4004E" w:rsidRPr="007968F9" w:rsidRDefault="00E4004E" w:rsidP="00E4004E">
            <w:pPr>
              <w:pStyle w:val="Tablehead"/>
              <w:keepNext/>
              <w:rPr>
                <w:rFonts w:eastAsiaTheme="minorEastAsia"/>
                <w:highlight w:val="yellow"/>
                <w:lang w:eastAsia="ja-JP"/>
              </w:rPr>
            </w:pPr>
            <w:r w:rsidRPr="007968F9">
              <w:rPr>
                <w:rFonts w:eastAsiaTheme="minorEastAsia" w:hint="eastAsia"/>
                <w:highlight w:val="yellow"/>
                <w:lang w:eastAsia="ja-JP"/>
              </w:rPr>
              <w:t>DistinctParityFlag</w:t>
            </w:r>
          </w:p>
        </w:tc>
        <w:tc>
          <w:tcPr>
            <w:tcW w:w="810" w:type="pct"/>
            <w:tcBorders>
              <w:top w:val="single" w:sz="6" w:space="0" w:color="auto"/>
              <w:left w:val="single" w:sz="6" w:space="0" w:color="auto"/>
              <w:bottom w:val="single" w:sz="8" w:space="0" w:color="auto"/>
              <w:right w:val="single" w:sz="6" w:space="0" w:color="auto"/>
            </w:tcBorders>
            <w:vAlign w:val="center"/>
          </w:tcPr>
          <w:p w:rsidR="00E4004E" w:rsidRPr="007968F9" w:rsidRDefault="00E4004E" w:rsidP="00794B19">
            <w:pPr>
              <w:pStyle w:val="Tablehead"/>
              <w:keepNext/>
              <w:rPr>
                <w:rFonts w:eastAsiaTheme="minorEastAsia"/>
                <w:highlight w:val="yellow"/>
                <w:lang w:eastAsia="ja-JP"/>
              </w:rPr>
            </w:pPr>
            <w:r w:rsidRPr="007968F9">
              <w:rPr>
                <w:rFonts w:eastAsiaTheme="minorEastAsia" w:hint="eastAsia"/>
                <w:highlight w:val="yellow"/>
                <w:lang w:eastAsia="ja-JP"/>
              </w:rPr>
              <w:t>NumVer</w:t>
            </w:r>
            <w:del w:id="152" w:author="Takeshi Chujoh" w:date="2013-01-15T17:19:00Z">
              <w:r w:rsidRPr="007968F9" w:rsidDel="00794B19">
                <w:rPr>
                  <w:rFonts w:eastAsiaTheme="minorEastAsia" w:hint="eastAsia"/>
                  <w:highlight w:val="yellow"/>
                  <w:lang w:eastAsia="ja-JP"/>
                </w:rPr>
                <w:delText>t</w:delText>
              </w:r>
            </w:del>
            <w:r w:rsidRPr="007968F9">
              <w:rPr>
                <w:rFonts w:eastAsiaTheme="minorEastAsia" w:hint="eastAsia"/>
                <w:highlight w:val="yellow"/>
                <w:lang w:eastAsia="ja-JP"/>
              </w:rPr>
              <w:t>Filters</w:t>
            </w:r>
          </w:p>
        </w:tc>
        <w:tc>
          <w:tcPr>
            <w:tcW w:w="2376" w:type="pct"/>
            <w:tcBorders>
              <w:top w:val="single" w:sz="6" w:space="0" w:color="auto"/>
              <w:left w:val="single" w:sz="6" w:space="0" w:color="auto"/>
              <w:bottom w:val="single" w:sz="8" w:space="0" w:color="auto"/>
              <w:right w:val="single" w:sz="6" w:space="0" w:color="auto"/>
            </w:tcBorders>
          </w:tcPr>
          <w:p w:rsidR="00E4004E" w:rsidRPr="007968F9" w:rsidRDefault="00E4004E" w:rsidP="00960D5D">
            <w:pPr>
              <w:pStyle w:val="Tablehead"/>
              <w:keepNext/>
              <w:jc w:val="left"/>
              <w:rPr>
                <w:rFonts w:eastAsiaTheme="minorEastAsia"/>
                <w:highlight w:val="yellow"/>
                <w:lang w:eastAsia="ja-JP"/>
              </w:rPr>
            </w:pPr>
            <w:r w:rsidRPr="007968F9">
              <w:rPr>
                <w:rFonts w:eastAsiaTheme="minorEastAsia" w:hint="eastAsia"/>
                <w:highlight w:val="yellow"/>
                <w:lang w:eastAsia="ja-JP"/>
              </w:rPr>
              <w:t>Usage</w:t>
            </w:r>
          </w:p>
        </w:tc>
      </w:tr>
      <w:tr w:rsidR="00E4004E" w:rsidRPr="007968F9" w:rsidTr="0082569B">
        <w:trPr>
          <w:cantSplit/>
          <w:jc w:val="center"/>
        </w:trPr>
        <w:tc>
          <w:tcPr>
            <w:tcW w:w="999" w:type="pct"/>
            <w:vMerge w:val="restart"/>
            <w:tcBorders>
              <w:left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noProof/>
                <w:highlight w:val="yellow"/>
              </w:rPr>
              <w:t>0</w:t>
            </w:r>
            <w:r w:rsidRPr="007968F9">
              <w:rPr>
                <w:rFonts w:eastAsiaTheme="minorEastAsia" w:hint="eastAsia"/>
                <w:noProof/>
                <w:highlight w:val="yellow"/>
                <w:lang w:eastAsia="ja-JP"/>
              </w:rPr>
              <w:t xml:space="preserve"> or 1</w:t>
            </w:r>
          </w:p>
        </w:tc>
        <w:tc>
          <w:tcPr>
            <w:tcW w:w="815" w:type="pct"/>
            <w:tcBorders>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0</w:t>
            </w:r>
          </w:p>
        </w:tc>
        <w:tc>
          <w:tcPr>
            <w:tcW w:w="810" w:type="pct"/>
            <w:tcBorders>
              <w:left w:val="single" w:sz="6" w:space="0" w:color="auto"/>
              <w:bottom w:val="single" w:sz="6" w:space="0" w:color="auto"/>
              <w:right w:val="single" w:sz="6" w:space="0" w:color="auto"/>
            </w:tcBorders>
            <w:vAlign w:val="center"/>
          </w:tcPr>
          <w:p w:rsidR="00E4004E" w:rsidRPr="007968F9" w:rsidRDefault="00CB09F2" w:rsidP="00E4004E">
            <w:pPr>
              <w:pStyle w:val="Tabletext"/>
              <w:keepNext/>
              <w:jc w:val="center"/>
              <w:rPr>
                <w:rFonts w:eastAsiaTheme="minorEastAsia"/>
                <w:noProof/>
                <w:highlight w:val="yellow"/>
                <w:lang w:eastAsia="ja-JP"/>
              </w:rPr>
            </w:pPr>
            <w:r>
              <w:rPr>
                <w:rFonts w:eastAsiaTheme="minorEastAsia" w:hint="eastAsia"/>
                <w:noProof/>
                <w:highlight w:val="yellow"/>
                <w:lang w:eastAsia="ja-JP"/>
              </w:rPr>
              <w:t>3</w:t>
            </w:r>
          </w:p>
        </w:tc>
        <w:tc>
          <w:tcPr>
            <w:tcW w:w="2376" w:type="pct"/>
            <w:tcBorders>
              <w:left w:val="single" w:sz="6" w:space="0" w:color="auto"/>
              <w:bottom w:val="single" w:sz="6" w:space="0" w:color="auto"/>
              <w:right w:val="single" w:sz="6" w:space="0" w:color="auto"/>
            </w:tcBorders>
          </w:tcPr>
          <w:p w:rsidR="00E4004E" w:rsidRPr="007968F9" w:rsidRDefault="00E4004E" w:rsidP="00960D5D">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[0][0] is used for down-sampling of every line.</w:t>
            </w:r>
          </w:p>
          <w:p w:rsidR="00E4004E" w:rsidRPr="007968F9" w:rsidRDefault="00E4004E" w:rsidP="00960D5D">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w:t>
            </w:r>
            <w:r w:rsidR="004A76AC">
              <w:rPr>
                <w:rFonts w:eastAsiaTheme="minorEastAsia" w:hint="eastAsia"/>
                <w:noProof/>
                <w:highlight w:val="yellow"/>
                <w:lang w:eastAsia="ja-JP"/>
              </w:rPr>
              <w:t>1</w:t>
            </w:r>
            <w:r w:rsidRPr="007968F9">
              <w:rPr>
                <w:rFonts w:eastAsiaTheme="minorEastAsia" w:hint="eastAsia"/>
                <w:noProof/>
                <w:highlight w:val="yellow"/>
                <w:lang w:eastAsia="ja-JP"/>
              </w:rPr>
              <w:t>] is used for up-sampling of every even line</w:t>
            </w:r>
          </w:p>
          <w:p w:rsidR="009202C6" w:rsidRDefault="00E4004E">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w:t>
            </w:r>
            <w:r w:rsidR="004A76AC">
              <w:rPr>
                <w:rFonts w:eastAsiaTheme="minorEastAsia" w:hint="eastAsia"/>
                <w:noProof/>
                <w:highlight w:val="yellow"/>
                <w:lang w:eastAsia="ja-JP"/>
              </w:rPr>
              <w:t>2</w:t>
            </w:r>
            <w:r w:rsidRPr="007968F9">
              <w:rPr>
                <w:rFonts w:eastAsiaTheme="minorEastAsia" w:hint="eastAsia"/>
                <w:noProof/>
                <w:highlight w:val="yellow"/>
                <w:lang w:eastAsia="ja-JP"/>
              </w:rPr>
              <w:t>] is used for up-sampling of every odd line</w:t>
            </w:r>
          </w:p>
        </w:tc>
      </w:tr>
      <w:tr w:rsidR="00E4004E" w:rsidRPr="007968F9" w:rsidTr="0082569B">
        <w:trPr>
          <w:cantSplit/>
          <w:jc w:val="center"/>
        </w:trPr>
        <w:tc>
          <w:tcPr>
            <w:tcW w:w="999" w:type="pct"/>
            <w:vMerge/>
            <w:tcBorders>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noProof/>
                <w:highlight w:val="yellow"/>
              </w:rPr>
            </w:pPr>
          </w:p>
        </w:tc>
        <w:tc>
          <w:tcPr>
            <w:tcW w:w="815"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tabs>
                <w:tab w:val="left" w:pos="3340"/>
              </w:tabs>
              <w:jc w:val="center"/>
              <w:rPr>
                <w:rFonts w:eastAsiaTheme="minorEastAsia"/>
                <w:noProof/>
                <w:highlight w:val="yellow"/>
                <w:lang w:eastAsia="ja-JP"/>
              </w:rPr>
            </w:pPr>
            <w:r w:rsidRPr="007968F9">
              <w:rPr>
                <w:rFonts w:eastAsiaTheme="minorEastAsia" w:hint="eastAsia"/>
                <w:noProof/>
                <w:highlight w:val="yellow"/>
                <w:lang w:eastAsia="ja-JP"/>
              </w:rPr>
              <w:t>1</w:t>
            </w:r>
          </w:p>
        </w:tc>
        <w:tc>
          <w:tcPr>
            <w:tcW w:w="810"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tabs>
                <w:tab w:val="left" w:pos="3340"/>
              </w:tabs>
              <w:jc w:val="center"/>
              <w:rPr>
                <w:rFonts w:eastAsiaTheme="minorEastAsia"/>
                <w:noProof/>
                <w:highlight w:val="yellow"/>
                <w:lang w:eastAsia="ja-JP"/>
              </w:rPr>
            </w:pPr>
            <w:r w:rsidRPr="007968F9">
              <w:rPr>
                <w:rFonts w:eastAsiaTheme="minorEastAsia" w:hint="eastAsia"/>
                <w:noProof/>
                <w:highlight w:val="yellow"/>
                <w:lang w:eastAsia="ja-JP"/>
              </w:rPr>
              <w:t>3</w:t>
            </w:r>
          </w:p>
        </w:tc>
        <w:tc>
          <w:tcPr>
            <w:tcW w:w="2376" w:type="pct"/>
            <w:tcBorders>
              <w:top w:val="single" w:sz="6" w:space="0" w:color="auto"/>
              <w:left w:val="single" w:sz="6" w:space="0" w:color="auto"/>
              <w:bottom w:val="single" w:sz="6" w:space="0" w:color="auto"/>
              <w:right w:val="single" w:sz="6" w:space="0" w:color="auto"/>
            </w:tcBorders>
          </w:tcPr>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[1][0] is used for down-sampling of every line in top-field.</w:t>
            </w:r>
          </w:p>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Flipped 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[1][0] is used for down-sampling of every line in bottom-field.</w:t>
            </w:r>
          </w:p>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[1][1] is used for up-sampling of every even line in top-field.</w:t>
            </w:r>
          </w:p>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[1][2] is used for up-sampling of every odd line in top-field.</w:t>
            </w:r>
          </w:p>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Flipped 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[1][2] is used for up-sampling of every even line in bottom-field.</w:t>
            </w:r>
          </w:p>
          <w:p w:rsidR="00E4004E" w:rsidRPr="007968F9" w:rsidRDefault="00E4004E" w:rsidP="0025118C">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Flipped 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[1][1] is used for up-sampling of every odd line in bottom-field.</w:t>
            </w:r>
          </w:p>
        </w:tc>
      </w:tr>
      <w:tr w:rsidR="00E4004E" w:rsidRPr="007968F9" w:rsidTr="0082569B">
        <w:trPr>
          <w:cantSplit/>
          <w:jc w:val="center"/>
        </w:trPr>
        <w:tc>
          <w:tcPr>
            <w:tcW w:w="999" w:type="pct"/>
            <w:vMerge w:val="restart"/>
            <w:tcBorders>
              <w:top w:val="single" w:sz="6" w:space="0" w:color="auto"/>
              <w:left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noProof/>
                <w:highlight w:val="yellow"/>
              </w:rPr>
              <w:t>2</w:t>
            </w:r>
            <w:r w:rsidRPr="007968F9">
              <w:rPr>
                <w:rFonts w:eastAsiaTheme="minorEastAsia" w:hint="eastAsia"/>
                <w:noProof/>
                <w:highlight w:val="yellow"/>
                <w:lang w:eastAsia="ja-JP"/>
              </w:rPr>
              <w:t xml:space="preserve"> or 3</w:t>
            </w:r>
          </w:p>
        </w:tc>
        <w:tc>
          <w:tcPr>
            <w:tcW w:w="815"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0</w:t>
            </w:r>
          </w:p>
        </w:tc>
        <w:tc>
          <w:tcPr>
            <w:tcW w:w="810"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3</w:t>
            </w:r>
          </w:p>
        </w:tc>
        <w:tc>
          <w:tcPr>
            <w:tcW w:w="2376" w:type="pct"/>
            <w:tcBorders>
              <w:top w:val="single" w:sz="6" w:space="0" w:color="auto"/>
              <w:left w:val="single" w:sz="6" w:space="0" w:color="auto"/>
              <w:bottom w:val="single" w:sz="6" w:space="0" w:color="auto"/>
              <w:right w:val="single" w:sz="6" w:space="0" w:color="auto"/>
            </w:tcBorders>
          </w:tcPr>
          <w:p w:rsidR="00E4004E" w:rsidRPr="007968F9" w:rsidRDefault="00E4004E" w:rsidP="001C5068">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[0][0] is used for down-sampling of every line.</w:t>
            </w:r>
          </w:p>
          <w:p w:rsidR="00E4004E" w:rsidRPr="007968F9" w:rsidRDefault="00E4004E" w:rsidP="001C5068">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[0][1] is used for up-sampling of every even line.</w:t>
            </w:r>
          </w:p>
          <w:p w:rsidR="00E4004E" w:rsidRPr="007968F9" w:rsidRDefault="00E4004E" w:rsidP="0025118C">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[0][2] is used for up-sampling of every odd line.</w:t>
            </w:r>
          </w:p>
        </w:tc>
      </w:tr>
      <w:tr w:rsidR="00E4004E" w:rsidRPr="007968F9" w:rsidTr="0082569B">
        <w:trPr>
          <w:cantSplit/>
          <w:jc w:val="center"/>
        </w:trPr>
        <w:tc>
          <w:tcPr>
            <w:tcW w:w="999" w:type="pct"/>
            <w:vMerge/>
            <w:tcBorders>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p>
        </w:tc>
        <w:tc>
          <w:tcPr>
            <w:tcW w:w="815"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1</w:t>
            </w:r>
          </w:p>
        </w:tc>
        <w:tc>
          <w:tcPr>
            <w:tcW w:w="810"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tabs>
                <w:tab w:val="left" w:pos="3340"/>
              </w:tabs>
              <w:jc w:val="center"/>
              <w:rPr>
                <w:rFonts w:eastAsiaTheme="minorEastAsia"/>
                <w:noProof/>
                <w:highlight w:val="yellow"/>
                <w:lang w:eastAsia="ja-JP"/>
              </w:rPr>
            </w:pPr>
            <w:r w:rsidRPr="007968F9">
              <w:rPr>
                <w:rFonts w:eastAsiaTheme="minorEastAsia" w:hint="eastAsia"/>
                <w:noProof/>
                <w:highlight w:val="yellow"/>
                <w:lang w:eastAsia="ja-JP"/>
              </w:rPr>
              <w:t>5</w:t>
            </w:r>
          </w:p>
        </w:tc>
        <w:tc>
          <w:tcPr>
            <w:tcW w:w="2376" w:type="pct"/>
            <w:tcBorders>
              <w:top w:val="single" w:sz="6" w:space="0" w:color="auto"/>
              <w:left w:val="single" w:sz="6" w:space="0" w:color="auto"/>
              <w:bottom w:val="single" w:sz="6" w:space="0" w:color="auto"/>
              <w:right w:val="single" w:sz="6" w:space="0" w:color="auto"/>
            </w:tcBorders>
          </w:tcPr>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[1][0] is used for down-sampling of every line in top-field.</w:t>
            </w:r>
          </w:p>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[1][1] is used for down-sampling of every line in bottom-field.</w:t>
            </w:r>
          </w:p>
          <w:p w:rsidR="00E4004E" w:rsidRPr="007968F9" w:rsidRDefault="00E4004E" w:rsidP="00960D5D">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[1][2] is used for up-sampling of every even line in top-field.</w:t>
            </w:r>
          </w:p>
          <w:p w:rsidR="00E4004E" w:rsidRPr="007968F9" w:rsidRDefault="00E4004E" w:rsidP="00933251">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[1][3] is used for up-sampling of every odd line in top-field.</w:t>
            </w:r>
          </w:p>
          <w:p w:rsidR="00E4004E" w:rsidRPr="007968F9" w:rsidRDefault="00E4004E" w:rsidP="00933251">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[1][4] is used for up-sampling of every even line in bottom-field.</w:t>
            </w:r>
          </w:p>
          <w:p w:rsidR="00E4004E" w:rsidRPr="007968F9" w:rsidRDefault="00E4004E" w:rsidP="0025118C">
            <w:pPr>
              <w:pStyle w:val="Tabletext"/>
              <w:keepNext/>
              <w:rPr>
                <w:rFonts w:eastAsiaTheme="minorEastAsia"/>
                <w:noProof/>
                <w:highlight w:val="yellow"/>
                <w:lang w:eastAsia="ja-JP"/>
              </w:rPr>
            </w:pPr>
            <w:r w:rsidRPr="007968F9">
              <w:rPr>
                <w:rFonts w:eastAsiaTheme="minorEastAsia" w:hint="eastAsia"/>
                <w:noProof/>
                <w:highlight w:val="yellow"/>
                <w:lang w:eastAsia="ja-JP"/>
              </w:rPr>
              <w:t>Flipped 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[1][4] is used for up-sampling of every odd line in bottom-field.</w:t>
            </w:r>
          </w:p>
        </w:tc>
      </w:tr>
      <w:tr w:rsidR="00E4004E" w:rsidRPr="007968F9" w:rsidTr="0082569B">
        <w:trPr>
          <w:cantSplit/>
          <w:jc w:val="center"/>
        </w:trPr>
        <w:tc>
          <w:tcPr>
            <w:tcW w:w="999" w:type="pct"/>
            <w:vMerge w:val="restart"/>
            <w:tcBorders>
              <w:top w:val="single" w:sz="6" w:space="0" w:color="auto"/>
              <w:left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4 or 5</w:t>
            </w:r>
          </w:p>
        </w:tc>
        <w:tc>
          <w:tcPr>
            <w:tcW w:w="815"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0</w:t>
            </w:r>
          </w:p>
        </w:tc>
        <w:tc>
          <w:tcPr>
            <w:tcW w:w="810"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3</w:t>
            </w:r>
          </w:p>
        </w:tc>
        <w:tc>
          <w:tcPr>
            <w:tcW w:w="2376" w:type="pct"/>
            <w:tcBorders>
              <w:top w:val="single" w:sz="6" w:space="0" w:color="auto"/>
              <w:left w:val="single" w:sz="6" w:space="0" w:color="auto"/>
              <w:bottom w:val="single" w:sz="6" w:space="0" w:color="auto"/>
              <w:right w:val="single" w:sz="6" w:space="0" w:color="auto"/>
            </w:tcBorders>
          </w:tcPr>
          <w:p w:rsidR="00E4004E" w:rsidRPr="007968F9" w:rsidRDefault="00E4004E" w:rsidP="00933251">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[0][0] is used for down-sampling of every line.</w:t>
            </w:r>
          </w:p>
          <w:p w:rsidR="00E4004E" w:rsidRPr="007968F9" w:rsidRDefault="00E4004E" w:rsidP="00933251">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 xml:space="preserve">[0][1] is used for up-sampling of every </w:t>
            </w:r>
            <w:ins w:id="153" w:author="Takeshi Chujoh" w:date="2013-01-15T02:52:00Z">
              <w:r w:rsidR="001E424D">
                <w:rPr>
                  <w:rFonts w:eastAsiaTheme="minorEastAsia" w:hint="eastAsia"/>
                  <w:noProof/>
                  <w:highlight w:val="yellow"/>
                  <w:lang w:eastAsia="ja-JP"/>
                </w:rPr>
                <w:t>odd</w:t>
              </w:r>
            </w:ins>
            <w:del w:id="154" w:author="Takeshi Chujoh" w:date="2013-01-15T02:52:00Z">
              <w:r w:rsidRPr="007968F9" w:rsidDel="001E424D">
                <w:rPr>
                  <w:rFonts w:eastAsiaTheme="minorEastAsia" w:hint="eastAsia"/>
                  <w:noProof/>
                  <w:highlight w:val="yellow"/>
                  <w:lang w:eastAsia="ja-JP"/>
                </w:rPr>
                <w:delText>even</w:delText>
              </w:r>
            </w:del>
            <w:r w:rsidRPr="007968F9">
              <w:rPr>
                <w:rFonts w:eastAsiaTheme="minorEastAsia" w:hint="eastAsia"/>
                <w:noProof/>
                <w:highlight w:val="yellow"/>
                <w:lang w:eastAsia="ja-JP"/>
              </w:rPr>
              <w:t xml:space="preserve"> line.</w:t>
            </w:r>
          </w:p>
          <w:p w:rsidR="009202C6" w:rsidRDefault="00E4004E" w:rsidP="001E424D">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w:t>
            </w:r>
            <w:r w:rsidR="00C6153C">
              <w:rPr>
                <w:rFonts w:eastAsiaTheme="minorEastAsia" w:hint="eastAsia"/>
                <w:noProof/>
                <w:highlight w:val="yellow"/>
                <w:lang w:eastAsia="ja-JP"/>
              </w:rPr>
              <w:t>2</w:t>
            </w:r>
            <w:r w:rsidRPr="007968F9">
              <w:rPr>
                <w:rFonts w:eastAsiaTheme="minorEastAsia" w:hint="eastAsia"/>
                <w:noProof/>
                <w:highlight w:val="yellow"/>
                <w:lang w:eastAsia="ja-JP"/>
              </w:rPr>
              <w:t xml:space="preserve">] is used for up-sampling of every </w:t>
            </w:r>
            <w:ins w:id="155" w:author="Takeshi Chujoh" w:date="2013-01-15T02:52:00Z">
              <w:r w:rsidR="001E424D">
                <w:rPr>
                  <w:rFonts w:eastAsiaTheme="minorEastAsia" w:hint="eastAsia"/>
                  <w:noProof/>
                  <w:highlight w:val="yellow"/>
                  <w:lang w:eastAsia="ja-JP"/>
                </w:rPr>
                <w:t>even</w:t>
              </w:r>
            </w:ins>
            <w:del w:id="156" w:author="Takeshi Chujoh" w:date="2013-01-15T02:52:00Z">
              <w:r w:rsidRPr="007968F9" w:rsidDel="001E424D">
                <w:rPr>
                  <w:rFonts w:eastAsiaTheme="minorEastAsia" w:hint="eastAsia"/>
                  <w:noProof/>
                  <w:highlight w:val="yellow"/>
                  <w:lang w:eastAsia="ja-JP"/>
                </w:rPr>
                <w:delText>odd</w:delText>
              </w:r>
            </w:del>
            <w:r w:rsidRPr="007968F9">
              <w:rPr>
                <w:rFonts w:eastAsiaTheme="minorEastAsia" w:hint="eastAsia"/>
                <w:noProof/>
                <w:highlight w:val="yellow"/>
                <w:lang w:eastAsia="ja-JP"/>
              </w:rPr>
              <w:t xml:space="preserve"> line.</w:t>
            </w:r>
          </w:p>
        </w:tc>
      </w:tr>
      <w:tr w:rsidR="00E4004E" w:rsidRPr="00450D8D" w:rsidTr="0082569B">
        <w:trPr>
          <w:cantSplit/>
          <w:jc w:val="center"/>
        </w:trPr>
        <w:tc>
          <w:tcPr>
            <w:tcW w:w="999" w:type="pct"/>
            <w:vMerge/>
            <w:tcBorders>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p>
        </w:tc>
        <w:tc>
          <w:tcPr>
            <w:tcW w:w="815"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1</w:t>
            </w:r>
          </w:p>
        </w:tc>
        <w:tc>
          <w:tcPr>
            <w:tcW w:w="810"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tabs>
                <w:tab w:val="left" w:pos="3340"/>
              </w:tabs>
              <w:jc w:val="center"/>
              <w:rPr>
                <w:rFonts w:eastAsiaTheme="minorEastAsia"/>
                <w:noProof/>
                <w:highlight w:val="yellow"/>
                <w:lang w:eastAsia="ja-JP"/>
              </w:rPr>
            </w:pPr>
            <w:r w:rsidRPr="007968F9">
              <w:rPr>
                <w:rFonts w:eastAsiaTheme="minorEastAsia" w:hint="eastAsia"/>
                <w:noProof/>
                <w:highlight w:val="yellow"/>
                <w:lang w:eastAsia="ja-JP"/>
              </w:rPr>
              <w:t>5</w:t>
            </w:r>
          </w:p>
        </w:tc>
        <w:tc>
          <w:tcPr>
            <w:tcW w:w="2376" w:type="pct"/>
            <w:tcBorders>
              <w:top w:val="single" w:sz="6" w:space="0" w:color="auto"/>
              <w:left w:val="single" w:sz="6" w:space="0" w:color="auto"/>
              <w:bottom w:val="single" w:sz="6" w:space="0" w:color="auto"/>
              <w:right w:val="single" w:sz="6" w:space="0" w:color="auto"/>
            </w:tcBorders>
          </w:tcPr>
          <w:p w:rsidR="00E4004E" w:rsidRPr="007968F9" w:rsidRDefault="00E4004E" w:rsidP="00933251">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 xml:space="preserve">[1][0] is used for down-sampling of every line in </w:t>
            </w:r>
            <w:ins w:id="157" w:author="Takeshi Chujoh" w:date="2013-01-15T02:53:00Z">
              <w:r w:rsidR="001E424D">
                <w:rPr>
                  <w:rFonts w:eastAsiaTheme="minorEastAsia" w:hint="eastAsia"/>
                  <w:noProof/>
                  <w:highlight w:val="yellow"/>
                  <w:lang w:eastAsia="ja-JP"/>
                </w:rPr>
                <w:t>bottom</w:t>
              </w:r>
            </w:ins>
            <w:del w:id="158" w:author="Takeshi Chujoh" w:date="2013-01-15T02:53:00Z">
              <w:r w:rsidRPr="007968F9" w:rsidDel="001E424D">
                <w:rPr>
                  <w:rFonts w:eastAsiaTheme="minorEastAsia" w:hint="eastAsia"/>
                  <w:noProof/>
                  <w:highlight w:val="yellow"/>
                  <w:lang w:eastAsia="ja-JP"/>
                </w:rPr>
                <w:delText>top</w:delText>
              </w:r>
            </w:del>
            <w:r w:rsidRPr="007968F9">
              <w:rPr>
                <w:rFonts w:eastAsiaTheme="minorEastAsia" w:hint="eastAsia"/>
                <w:noProof/>
                <w:highlight w:val="yellow"/>
                <w:lang w:eastAsia="ja-JP"/>
              </w:rPr>
              <w:t>-field.</w:t>
            </w:r>
          </w:p>
          <w:p w:rsidR="00E4004E" w:rsidRPr="007968F9" w:rsidRDefault="00E4004E" w:rsidP="00933251">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 xml:space="preserve">[1][1] is used for down-sampling of every line in </w:t>
            </w:r>
            <w:ins w:id="159" w:author="Takeshi Chujoh" w:date="2013-01-15T02:53:00Z">
              <w:r w:rsidR="001E424D">
                <w:rPr>
                  <w:rFonts w:eastAsiaTheme="minorEastAsia" w:hint="eastAsia"/>
                  <w:noProof/>
                  <w:highlight w:val="yellow"/>
                  <w:lang w:eastAsia="ja-JP"/>
                </w:rPr>
                <w:t>top</w:t>
              </w:r>
            </w:ins>
            <w:del w:id="160" w:author="Takeshi Chujoh" w:date="2013-01-15T02:53:00Z">
              <w:r w:rsidRPr="007968F9" w:rsidDel="001E424D">
                <w:rPr>
                  <w:rFonts w:eastAsiaTheme="minorEastAsia" w:hint="eastAsia"/>
                  <w:noProof/>
                  <w:highlight w:val="yellow"/>
                  <w:lang w:eastAsia="ja-JP"/>
                </w:rPr>
                <w:delText>bottom</w:delText>
              </w:r>
            </w:del>
            <w:r w:rsidRPr="007968F9">
              <w:rPr>
                <w:rFonts w:eastAsiaTheme="minorEastAsia" w:hint="eastAsia"/>
                <w:noProof/>
                <w:highlight w:val="yellow"/>
                <w:lang w:eastAsia="ja-JP"/>
              </w:rPr>
              <w:t>-field.</w:t>
            </w:r>
          </w:p>
          <w:p w:rsidR="001E424D" w:rsidRDefault="001E424D" w:rsidP="00933251">
            <w:pPr>
              <w:pStyle w:val="Tabletext"/>
              <w:keepNext/>
              <w:rPr>
                <w:ins w:id="161" w:author="Takeshi Chujoh" w:date="2013-01-15T02:57:00Z"/>
                <w:rFonts w:eastAsiaTheme="minorEastAsia"/>
                <w:noProof/>
                <w:highlight w:val="yellow"/>
                <w:lang w:eastAsia="ja-JP"/>
              </w:rPr>
            </w:pPr>
            <w:ins w:id="162" w:author="Takeshi Chujoh" w:date="2013-01-15T02:57:00Z">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w:t>
              </w:r>
              <w:r>
                <w:rPr>
                  <w:rFonts w:eastAsiaTheme="minorEastAsia" w:hint="eastAsia"/>
                  <w:noProof/>
                  <w:highlight w:val="yellow"/>
                  <w:lang w:eastAsia="ja-JP"/>
                </w:rPr>
                <w:t>2</w:t>
              </w:r>
              <w:r w:rsidRPr="007968F9">
                <w:rPr>
                  <w:rFonts w:eastAsiaTheme="minorEastAsia" w:hint="eastAsia"/>
                  <w:noProof/>
                  <w:highlight w:val="yellow"/>
                  <w:lang w:eastAsia="ja-JP"/>
                </w:rPr>
                <w:t>] is used for up-sampling of every odd line in bottom-field.</w:t>
              </w:r>
            </w:ins>
          </w:p>
          <w:p w:rsidR="001E424D" w:rsidRPr="007968F9" w:rsidRDefault="001E424D" w:rsidP="001E424D">
            <w:pPr>
              <w:pStyle w:val="Tabletext"/>
              <w:keepNext/>
              <w:rPr>
                <w:ins w:id="163" w:author="Takeshi Chujoh" w:date="2013-01-15T02:58:00Z"/>
                <w:rFonts w:eastAsiaTheme="minorEastAsia"/>
                <w:noProof/>
                <w:highlight w:val="yellow"/>
                <w:lang w:eastAsia="ja-JP"/>
              </w:rPr>
            </w:pPr>
            <w:ins w:id="164" w:author="Takeshi Chujoh" w:date="2013-01-15T02:58:00Z">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[1][3] is used for up-sampling of every even line in bottom-field.</w:t>
              </w:r>
            </w:ins>
          </w:p>
          <w:p w:rsidR="00E4004E" w:rsidRPr="007968F9" w:rsidRDefault="00E4004E" w:rsidP="00933251">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w:t>
            </w:r>
            <w:ins w:id="165" w:author="Takeshi Chujoh" w:date="2013-01-15T02:57:00Z">
              <w:r w:rsidR="001E424D">
                <w:rPr>
                  <w:rFonts w:eastAsiaTheme="minorEastAsia" w:hint="eastAsia"/>
                  <w:noProof/>
                  <w:highlight w:val="yellow"/>
                  <w:lang w:eastAsia="ja-JP"/>
                </w:rPr>
                <w:t>4</w:t>
              </w:r>
            </w:ins>
            <w:del w:id="166" w:author="Takeshi Chujoh" w:date="2013-01-15T02:56:00Z">
              <w:r w:rsidRPr="007968F9" w:rsidDel="001E424D">
                <w:rPr>
                  <w:rFonts w:eastAsiaTheme="minorEastAsia" w:hint="eastAsia"/>
                  <w:noProof/>
                  <w:highlight w:val="yellow"/>
                  <w:lang w:eastAsia="ja-JP"/>
                </w:rPr>
                <w:delText>2</w:delText>
              </w:r>
            </w:del>
            <w:r w:rsidRPr="007968F9">
              <w:rPr>
                <w:rFonts w:eastAsiaTheme="minorEastAsia" w:hint="eastAsia"/>
                <w:noProof/>
                <w:highlight w:val="yellow"/>
                <w:lang w:eastAsia="ja-JP"/>
              </w:rPr>
              <w:t>] is used for up-sampling of every even line in top-field.</w:t>
            </w:r>
          </w:p>
          <w:p w:rsidR="00E4004E" w:rsidRPr="007968F9" w:rsidDel="001E424D" w:rsidRDefault="00E4004E" w:rsidP="00933251">
            <w:pPr>
              <w:pStyle w:val="Tabletext"/>
              <w:keepNext/>
              <w:rPr>
                <w:del w:id="167" w:author="Takeshi Chujoh" w:date="2013-01-15T02:59:00Z"/>
                <w:rFonts w:eastAsiaTheme="minorEastAsia"/>
                <w:noProof/>
                <w:highlight w:val="yellow"/>
                <w:lang w:eastAsia="ja-JP"/>
              </w:rPr>
            </w:pPr>
            <w:r w:rsidRPr="007968F9">
              <w:rPr>
                <w:rFonts w:eastAsiaTheme="minorEastAsia" w:hint="eastAsia"/>
                <w:noProof/>
                <w:highlight w:val="yellow"/>
                <w:lang w:eastAsia="ja-JP"/>
              </w:rPr>
              <w:t>Flipped 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w:t>
            </w:r>
            <w:ins w:id="168" w:author="Takeshi Chujoh" w:date="2013-01-15T02:57:00Z">
              <w:r w:rsidR="001E424D">
                <w:rPr>
                  <w:rFonts w:eastAsiaTheme="minorEastAsia" w:hint="eastAsia"/>
                  <w:noProof/>
                  <w:highlight w:val="yellow"/>
                  <w:lang w:eastAsia="ja-JP"/>
                </w:rPr>
                <w:t>4</w:t>
              </w:r>
            </w:ins>
            <w:del w:id="169" w:author="Takeshi Chujoh" w:date="2013-01-15T02:56:00Z">
              <w:r w:rsidRPr="007968F9" w:rsidDel="001E424D">
                <w:rPr>
                  <w:rFonts w:eastAsiaTheme="minorEastAsia" w:hint="eastAsia"/>
                  <w:noProof/>
                  <w:highlight w:val="yellow"/>
                  <w:lang w:eastAsia="ja-JP"/>
                </w:rPr>
                <w:delText>2</w:delText>
              </w:r>
            </w:del>
            <w:r w:rsidRPr="007968F9">
              <w:rPr>
                <w:rFonts w:eastAsiaTheme="minorEastAsia" w:hint="eastAsia"/>
                <w:noProof/>
                <w:highlight w:val="yellow"/>
                <w:lang w:eastAsia="ja-JP"/>
              </w:rPr>
              <w:t>] is used for up-sampling of every odd line in top-field.</w:t>
            </w:r>
          </w:p>
          <w:p w:rsidR="00E4004E" w:rsidRPr="007968F9" w:rsidDel="001E424D" w:rsidRDefault="00E4004E" w:rsidP="00933251">
            <w:pPr>
              <w:pStyle w:val="Tabletext"/>
              <w:keepNext/>
              <w:rPr>
                <w:del w:id="170" w:author="Takeshi Chujoh" w:date="2013-01-15T02:58:00Z"/>
                <w:rFonts w:eastAsiaTheme="minorEastAsia"/>
                <w:noProof/>
                <w:highlight w:val="yellow"/>
                <w:lang w:eastAsia="ja-JP"/>
              </w:rPr>
            </w:pPr>
            <w:del w:id="171" w:author="Takeshi Chujoh" w:date="2013-01-15T02:58:00Z">
              <w:r w:rsidRPr="007968F9" w:rsidDel="001E424D">
                <w:rPr>
                  <w:rFonts w:eastAsiaTheme="minorEastAsia" w:hint="eastAsia"/>
                  <w:noProof/>
                  <w:highlight w:val="yellow"/>
                  <w:lang w:eastAsia="ja-JP"/>
                </w:rPr>
                <w:delText>F</w:delText>
              </w:r>
              <w:r w:rsidRPr="007968F9" w:rsidDel="001E424D">
                <w:rPr>
                  <w:rFonts w:eastAsiaTheme="minorEastAsia" w:hint="eastAsia"/>
                  <w:noProof/>
                  <w:highlight w:val="yellow"/>
                  <w:vertAlign w:val="subscript"/>
                  <w:lang w:eastAsia="ja-JP"/>
                </w:rPr>
                <w:delText>V</w:delText>
              </w:r>
              <w:r w:rsidRPr="007968F9" w:rsidDel="001E424D">
                <w:rPr>
                  <w:rFonts w:eastAsiaTheme="minorEastAsia" w:hint="eastAsia"/>
                  <w:noProof/>
                  <w:highlight w:val="yellow"/>
                  <w:lang w:eastAsia="ja-JP"/>
                </w:rPr>
                <w:delText>[1][3] is used for up-sampling of every even line in bottom-field.</w:delText>
              </w:r>
            </w:del>
          </w:p>
          <w:p w:rsidR="00E4004E" w:rsidRPr="00E4004E" w:rsidRDefault="00E4004E" w:rsidP="00933251">
            <w:pPr>
              <w:pStyle w:val="Tabletext"/>
              <w:keepNext/>
              <w:rPr>
                <w:rFonts w:eastAsiaTheme="minorEastAsia"/>
                <w:noProof/>
                <w:lang w:eastAsia="ja-JP"/>
              </w:rPr>
            </w:pPr>
            <w:del w:id="172" w:author="Takeshi Chujoh" w:date="2013-01-15T02:57:00Z">
              <w:r w:rsidRPr="007968F9" w:rsidDel="001E424D">
                <w:rPr>
                  <w:rFonts w:eastAsiaTheme="minorEastAsia" w:hint="eastAsia"/>
                  <w:noProof/>
                  <w:highlight w:val="yellow"/>
                  <w:lang w:eastAsia="ja-JP"/>
                </w:rPr>
                <w:delText>F</w:delText>
              </w:r>
              <w:r w:rsidRPr="007968F9" w:rsidDel="001E424D">
                <w:rPr>
                  <w:rFonts w:eastAsiaTheme="minorEastAsia" w:hint="eastAsia"/>
                  <w:noProof/>
                  <w:highlight w:val="yellow"/>
                  <w:vertAlign w:val="subscript"/>
                  <w:lang w:eastAsia="ja-JP"/>
                </w:rPr>
                <w:delText>V</w:delText>
              </w:r>
              <w:r w:rsidRPr="007968F9" w:rsidDel="001E424D">
                <w:rPr>
                  <w:rFonts w:eastAsiaTheme="minorEastAsia" w:hint="eastAsia"/>
                  <w:noProof/>
                  <w:highlight w:val="yellow"/>
                  <w:lang w:eastAsia="ja-JP"/>
                </w:rPr>
                <w:delText>[1][</w:delText>
              </w:r>
            </w:del>
            <w:del w:id="173" w:author="Takeshi Chujoh" w:date="2013-01-15T02:55:00Z">
              <w:r w:rsidRPr="007968F9" w:rsidDel="001E424D">
                <w:rPr>
                  <w:rFonts w:eastAsiaTheme="minorEastAsia" w:hint="eastAsia"/>
                  <w:noProof/>
                  <w:highlight w:val="yellow"/>
                  <w:lang w:eastAsia="ja-JP"/>
                </w:rPr>
                <w:delText>4</w:delText>
              </w:r>
            </w:del>
            <w:del w:id="174" w:author="Takeshi Chujoh" w:date="2013-01-15T02:57:00Z">
              <w:r w:rsidRPr="007968F9" w:rsidDel="001E424D">
                <w:rPr>
                  <w:rFonts w:eastAsiaTheme="minorEastAsia" w:hint="eastAsia"/>
                  <w:noProof/>
                  <w:highlight w:val="yellow"/>
                  <w:lang w:eastAsia="ja-JP"/>
                </w:rPr>
                <w:delText>] is used for up-sampling of every odd line in bottom-field.</w:delText>
              </w:r>
            </w:del>
          </w:p>
        </w:tc>
      </w:tr>
    </w:tbl>
    <w:p w:rsidR="009202C6" w:rsidRDefault="009202C6" w:rsidP="00A85E6B">
      <w:pPr>
        <w:pStyle w:val="a9"/>
        <w:spacing w:afterLines="50" w:after="120"/>
        <w:jc w:val="center"/>
        <w:rPr>
          <w:ins w:id="175" w:author="Takeshi Chujoh" w:date="2013-01-15T01:51:00Z"/>
          <w:lang w:eastAsia="ja-JP"/>
        </w:rPr>
      </w:pPr>
    </w:p>
    <w:p w:rsidR="007E4663" w:rsidRPr="004A1948" w:rsidRDefault="007E4663" w:rsidP="007E4663">
      <w:pPr>
        <w:rPr>
          <w:ins w:id="176" w:author="Takeshi Chujoh" w:date="2013-01-15T01:51:00Z"/>
          <w:highlight w:val="yellow"/>
          <w:lang w:eastAsia="ja-JP"/>
        </w:rPr>
      </w:pPr>
    </w:p>
    <w:p w:rsidR="007E4663" w:rsidRDefault="00C049CC" w:rsidP="007E4663">
      <w:pPr>
        <w:ind w:left="360"/>
        <w:rPr>
          <w:ins w:id="177" w:author="Takeshi Chujoh" w:date="2013-01-15T01:51:00Z"/>
          <w:noProof/>
          <w:lang w:eastAsia="ja-JP"/>
        </w:rPr>
      </w:pPr>
      <w:ins w:id="178" w:author="Takeshi Chujoh" w:date="2013-01-15T01:51:00Z">
        <w:r>
          <w:rPr>
            <w:noProof/>
            <w:lang w:eastAsia="ja-JP"/>
          </w:rPr>
          <w:lastRenderedPageBreak/>
          <mc:AlternateContent>
            <mc:Choice Requires="wpc">
              <w:drawing>
                <wp:inline distT="0" distB="0" distL="0" distR="0">
                  <wp:extent cx="5943600" cy="1945005"/>
                  <wp:effectExtent l="0" t="0" r="0" b="0"/>
                  <wp:docPr id="689" name="キャンバス 2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2" name="Line 216"/>
                          <wps:cNvCnPr/>
                          <wps:spPr bwMode="auto">
                            <a:xfrm flipV="1">
                              <a:off x="1604600" y="960102"/>
                              <a:ext cx="700" cy="2286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183" name="Freeform 217"/>
                          <wps:cNvSpPr>
                            <a:spLocks/>
                          </wps:cNvSpPr>
                          <wps:spPr bwMode="auto">
                            <a:xfrm>
                              <a:off x="1585000" y="1169003"/>
                              <a:ext cx="39300" cy="39400"/>
                            </a:xfrm>
                            <a:custGeom>
                              <a:avLst/>
                              <a:gdLst>
                                <a:gd name="T0" fmla="*/ 31 w 105"/>
                                <a:gd name="T1" fmla="*/ 0 h 104"/>
                                <a:gd name="T2" fmla="*/ 0 w 105"/>
                                <a:gd name="T3" fmla="*/ 31 h 104"/>
                                <a:gd name="T4" fmla="*/ 31 w 105"/>
                                <a:gd name="T5" fmla="*/ 62 h 104"/>
                                <a:gd name="T6" fmla="*/ 31 w 105"/>
                                <a:gd name="T7" fmla="*/ 62 h 104"/>
                                <a:gd name="T8" fmla="*/ 62 w 105"/>
                                <a:gd name="T9" fmla="*/ 31 h 104"/>
                                <a:gd name="T10" fmla="*/ 31 w 105"/>
                                <a:gd name="T11" fmla="*/ 0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4">
                                  <a:moveTo>
                                    <a:pt x="53" y="0"/>
                                  </a:moveTo>
                                  <a:cubicBezTo>
                                    <a:pt x="24" y="0"/>
                                    <a:pt x="0" y="23"/>
                                    <a:pt x="0" y="52"/>
                                  </a:cubicBezTo>
                                  <a:cubicBezTo>
                                    <a:pt x="0" y="81"/>
                                    <a:pt x="24" y="104"/>
                                    <a:pt x="53" y="104"/>
                                  </a:cubicBezTo>
                                  <a:cubicBezTo>
                                    <a:pt x="53" y="104"/>
                                    <a:pt x="53" y="104"/>
                                    <a:pt x="53" y="104"/>
                                  </a:cubicBezTo>
                                  <a:cubicBezTo>
                                    <a:pt x="81" y="104"/>
                                    <a:pt x="105" y="81"/>
                                    <a:pt x="105" y="52"/>
                                  </a:cubicBezTo>
                                  <a:cubicBezTo>
                                    <a:pt x="105" y="23"/>
                                    <a:pt x="81" y="0"/>
                                    <a:pt x="53"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84" name="Freeform 218"/>
                          <wps:cNvSpPr>
                            <a:spLocks/>
                          </wps:cNvSpPr>
                          <wps:spPr bwMode="auto">
                            <a:xfrm>
                              <a:off x="1585000" y="940402"/>
                              <a:ext cx="39300" cy="40000"/>
                            </a:xfrm>
                            <a:custGeom>
                              <a:avLst/>
                              <a:gdLst>
                                <a:gd name="T0" fmla="*/ 31 w 105"/>
                                <a:gd name="T1" fmla="*/ 63 h 105"/>
                                <a:gd name="T2" fmla="*/ 62 w 105"/>
                                <a:gd name="T3" fmla="*/ 31 h 105"/>
                                <a:gd name="T4" fmla="*/ 31 w 105"/>
                                <a:gd name="T5" fmla="*/ 0 h 105"/>
                                <a:gd name="T6" fmla="*/ 31 w 105"/>
                                <a:gd name="T7" fmla="*/ 0 h 105"/>
                                <a:gd name="T8" fmla="*/ 0 w 105"/>
                                <a:gd name="T9" fmla="*/ 31 h 105"/>
                                <a:gd name="T10" fmla="*/ 31 w 105"/>
                                <a:gd name="T11" fmla="*/ 6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53" y="105"/>
                                  </a:moveTo>
                                  <a:cubicBezTo>
                                    <a:pt x="81" y="105"/>
                                    <a:pt x="105" y="81"/>
                                    <a:pt x="105" y="52"/>
                                  </a:cubicBezTo>
                                  <a:cubicBezTo>
                                    <a:pt x="105" y="23"/>
                                    <a:pt x="81" y="0"/>
                                    <a:pt x="53" y="0"/>
                                  </a:cubicBezTo>
                                  <a:cubicBezTo>
                                    <a:pt x="53" y="0"/>
                                    <a:pt x="53" y="0"/>
                                    <a:pt x="53" y="0"/>
                                  </a:cubicBezTo>
                                  <a:cubicBezTo>
                                    <a:pt x="24" y="0"/>
                                    <a:pt x="0" y="23"/>
                                    <a:pt x="0" y="52"/>
                                  </a:cubicBezTo>
                                  <a:cubicBezTo>
                                    <a:pt x="0" y="81"/>
                                    <a:pt x="24" y="105"/>
                                    <a:pt x="53"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85" name="Rectangle 219"/>
                          <wps:cNvSpPr>
                            <a:spLocks noChangeArrowheads="1"/>
                          </wps:cNvSpPr>
                          <wps:spPr bwMode="auto">
                            <a:xfrm>
                              <a:off x="1637000" y="1016603"/>
                              <a:ext cx="53400" cy="11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Rectangle 220"/>
                          <wps:cNvSpPr>
                            <a:spLocks noChangeArrowheads="1"/>
                          </wps:cNvSpPr>
                          <wps:spPr bwMode="auto">
                            <a:xfrm>
                              <a:off x="1633900" y="9392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187" name="Line 221"/>
                          <wps:cNvCnPr/>
                          <wps:spPr bwMode="auto">
                            <a:xfrm flipV="1">
                              <a:off x="1604600" y="1188703"/>
                              <a:ext cx="700" cy="2279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188" name="Freeform 222"/>
                          <wps:cNvSpPr>
                            <a:spLocks/>
                          </wps:cNvSpPr>
                          <wps:spPr bwMode="auto">
                            <a:xfrm>
                              <a:off x="1585000" y="1396904"/>
                              <a:ext cx="39300" cy="39400"/>
                            </a:xfrm>
                            <a:custGeom>
                              <a:avLst/>
                              <a:gdLst>
                                <a:gd name="T0" fmla="*/ 31 w 105"/>
                                <a:gd name="T1" fmla="*/ 0 h 105"/>
                                <a:gd name="T2" fmla="*/ 0 w 105"/>
                                <a:gd name="T3" fmla="*/ 31 h 105"/>
                                <a:gd name="T4" fmla="*/ 31 w 105"/>
                                <a:gd name="T5" fmla="*/ 62 h 105"/>
                                <a:gd name="T6" fmla="*/ 31 w 105"/>
                                <a:gd name="T7" fmla="*/ 62 h 105"/>
                                <a:gd name="T8" fmla="*/ 62 w 105"/>
                                <a:gd name="T9" fmla="*/ 31 h 105"/>
                                <a:gd name="T10" fmla="*/ 31 w 105"/>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53" y="0"/>
                                  </a:moveTo>
                                  <a:cubicBezTo>
                                    <a:pt x="24" y="0"/>
                                    <a:pt x="0" y="24"/>
                                    <a:pt x="0" y="53"/>
                                  </a:cubicBezTo>
                                  <a:cubicBezTo>
                                    <a:pt x="0" y="82"/>
                                    <a:pt x="24" y="105"/>
                                    <a:pt x="53" y="105"/>
                                  </a:cubicBezTo>
                                  <a:cubicBezTo>
                                    <a:pt x="53" y="105"/>
                                    <a:pt x="53" y="105"/>
                                    <a:pt x="53" y="105"/>
                                  </a:cubicBezTo>
                                  <a:cubicBezTo>
                                    <a:pt x="81" y="105"/>
                                    <a:pt x="105" y="82"/>
                                    <a:pt x="105" y="53"/>
                                  </a:cubicBezTo>
                                  <a:cubicBezTo>
                                    <a:pt x="105" y="24"/>
                                    <a:pt x="81" y="0"/>
                                    <a:pt x="53"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89" name="Freeform 223"/>
                          <wps:cNvSpPr>
                            <a:spLocks/>
                          </wps:cNvSpPr>
                          <wps:spPr bwMode="auto">
                            <a:xfrm>
                              <a:off x="1585000" y="1169003"/>
                              <a:ext cx="39300" cy="39400"/>
                            </a:xfrm>
                            <a:custGeom>
                              <a:avLst/>
                              <a:gdLst>
                                <a:gd name="T0" fmla="*/ 31 w 105"/>
                                <a:gd name="T1" fmla="*/ 62 h 104"/>
                                <a:gd name="T2" fmla="*/ 62 w 105"/>
                                <a:gd name="T3" fmla="*/ 31 h 104"/>
                                <a:gd name="T4" fmla="*/ 31 w 105"/>
                                <a:gd name="T5" fmla="*/ 0 h 104"/>
                                <a:gd name="T6" fmla="*/ 31 w 105"/>
                                <a:gd name="T7" fmla="*/ 0 h 104"/>
                                <a:gd name="T8" fmla="*/ 0 w 105"/>
                                <a:gd name="T9" fmla="*/ 31 h 104"/>
                                <a:gd name="T10" fmla="*/ 31 w 105"/>
                                <a:gd name="T11" fmla="*/ 62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4">
                                  <a:moveTo>
                                    <a:pt x="53" y="104"/>
                                  </a:moveTo>
                                  <a:cubicBezTo>
                                    <a:pt x="81" y="104"/>
                                    <a:pt x="105" y="81"/>
                                    <a:pt x="105" y="52"/>
                                  </a:cubicBezTo>
                                  <a:cubicBezTo>
                                    <a:pt x="105" y="23"/>
                                    <a:pt x="81" y="0"/>
                                    <a:pt x="53" y="0"/>
                                  </a:cubicBezTo>
                                  <a:cubicBezTo>
                                    <a:pt x="53" y="0"/>
                                    <a:pt x="53" y="0"/>
                                    <a:pt x="53" y="0"/>
                                  </a:cubicBezTo>
                                  <a:cubicBezTo>
                                    <a:pt x="24" y="0"/>
                                    <a:pt x="0" y="23"/>
                                    <a:pt x="0" y="52"/>
                                  </a:cubicBezTo>
                                  <a:cubicBezTo>
                                    <a:pt x="0" y="81"/>
                                    <a:pt x="24" y="104"/>
                                    <a:pt x="53" y="104"/>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90" name="Rectangle 224"/>
                          <wps:cNvSpPr>
                            <a:spLocks noChangeArrowheads="1"/>
                          </wps:cNvSpPr>
                          <wps:spPr bwMode="auto">
                            <a:xfrm>
                              <a:off x="1637000" y="1244503"/>
                              <a:ext cx="53400" cy="11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Rectangle 225"/>
                          <wps:cNvSpPr>
                            <a:spLocks noChangeArrowheads="1"/>
                          </wps:cNvSpPr>
                          <wps:spPr bwMode="auto">
                            <a:xfrm>
                              <a:off x="1637700" y="116900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224" name="Line 226"/>
                          <wps:cNvCnPr/>
                          <wps:spPr bwMode="auto">
                            <a:xfrm flipV="1">
                              <a:off x="2288500" y="1437604"/>
                              <a:ext cx="700" cy="1860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25" name="Freeform 227"/>
                          <wps:cNvSpPr>
                            <a:spLocks/>
                          </wps:cNvSpPr>
                          <wps:spPr bwMode="auto">
                            <a:xfrm>
                              <a:off x="2261900" y="1618604"/>
                              <a:ext cx="52700" cy="26000"/>
                            </a:xfrm>
                            <a:custGeom>
                              <a:avLst/>
                              <a:gdLst>
                                <a:gd name="T0" fmla="*/ 83 w 83"/>
                                <a:gd name="T1" fmla="*/ 0 h 41"/>
                                <a:gd name="T2" fmla="*/ 42 w 83"/>
                                <a:gd name="T3" fmla="*/ 41 h 41"/>
                                <a:gd name="T4" fmla="*/ 0 w 83"/>
                                <a:gd name="T5" fmla="*/ 0 h 41"/>
                                <a:gd name="T6" fmla="*/ 83 w 83"/>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83" y="0"/>
                                  </a:moveTo>
                                  <a:lnTo>
                                    <a:pt x="42" y="41"/>
                                  </a:lnTo>
                                  <a:lnTo>
                                    <a:pt x="0"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228"/>
                          <wps:cNvSpPr>
                            <a:spLocks/>
                          </wps:cNvSpPr>
                          <wps:spPr bwMode="auto">
                            <a:xfrm>
                              <a:off x="2261900" y="1416604"/>
                              <a:ext cx="52700" cy="26100"/>
                            </a:xfrm>
                            <a:custGeom>
                              <a:avLst/>
                              <a:gdLst>
                                <a:gd name="T0" fmla="*/ 0 w 83"/>
                                <a:gd name="T1" fmla="*/ 41 h 41"/>
                                <a:gd name="T2" fmla="*/ 42 w 83"/>
                                <a:gd name="T3" fmla="*/ 0 h 41"/>
                                <a:gd name="T4" fmla="*/ 83 w 83"/>
                                <a:gd name="T5" fmla="*/ 41 h 41"/>
                                <a:gd name="T6" fmla="*/ 0 w 83"/>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0" y="41"/>
                                  </a:moveTo>
                                  <a:lnTo>
                                    <a:pt x="42" y="0"/>
                                  </a:lnTo>
                                  <a:lnTo>
                                    <a:pt x="83"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Rectangle 229"/>
                          <wps:cNvSpPr>
                            <a:spLocks noChangeArrowheads="1"/>
                          </wps:cNvSpPr>
                          <wps:spPr bwMode="auto">
                            <a:xfrm>
                              <a:off x="2320300" y="1472504"/>
                              <a:ext cx="54000" cy="116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30"/>
                          <wps:cNvSpPr>
                            <a:spLocks noChangeArrowheads="1"/>
                          </wps:cNvSpPr>
                          <wps:spPr bwMode="auto">
                            <a:xfrm>
                              <a:off x="2321600" y="1397004"/>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229" name="Line 231"/>
                          <wps:cNvCnPr/>
                          <wps:spPr bwMode="auto">
                            <a:xfrm flipV="1">
                              <a:off x="2288500" y="1209603"/>
                              <a:ext cx="700" cy="1861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30" name="Freeform 232"/>
                          <wps:cNvSpPr>
                            <a:spLocks/>
                          </wps:cNvSpPr>
                          <wps:spPr bwMode="auto">
                            <a:xfrm>
                              <a:off x="2261900" y="1390604"/>
                              <a:ext cx="52700" cy="26000"/>
                            </a:xfrm>
                            <a:custGeom>
                              <a:avLst/>
                              <a:gdLst>
                                <a:gd name="T0" fmla="*/ 83 w 83"/>
                                <a:gd name="T1" fmla="*/ 0 h 41"/>
                                <a:gd name="T2" fmla="*/ 42 w 83"/>
                                <a:gd name="T3" fmla="*/ 41 h 41"/>
                                <a:gd name="T4" fmla="*/ 0 w 83"/>
                                <a:gd name="T5" fmla="*/ 0 h 41"/>
                                <a:gd name="T6" fmla="*/ 83 w 83"/>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83" y="0"/>
                                  </a:moveTo>
                                  <a:lnTo>
                                    <a:pt x="42" y="41"/>
                                  </a:lnTo>
                                  <a:lnTo>
                                    <a:pt x="0"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Freeform 233"/>
                          <wps:cNvSpPr>
                            <a:spLocks/>
                          </wps:cNvSpPr>
                          <wps:spPr bwMode="auto">
                            <a:xfrm>
                              <a:off x="2261900" y="1188703"/>
                              <a:ext cx="52700" cy="26000"/>
                            </a:xfrm>
                            <a:custGeom>
                              <a:avLst/>
                              <a:gdLst>
                                <a:gd name="T0" fmla="*/ 0 w 83"/>
                                <a:gd name="T1" fmla="*/ 41 h 41"/>
                                <a:gd name="T2" fmla="*/ 42 w 83"/>
                                <a:gd name="T3" fmla="*/ 0 h 41"/>
                                <a:gd name="T4" fmla="*/ 83 w 83"/>
                                <a:gd name="T5" fmla="*/ 41 h 41"/>
                                <a:gd name="T6" fmla="*/ 0 w 83"/>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0" y="41"/>
                                  </a:moveTo>
                                  <a:lnTo>
                                    <a:pt x="42" y="0"/>
                                  </a:lnTo>
                                  <a:lnTo>
                                    <a:pt x="83"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Rectangle 234"/>
                          <wps:cNvSpPr>
                            <a:spLocks noChangeArrowheads="1"/>
                          </wps:cNvSpPr>
                          <wps:spPr bwMode="auto">
                            <a:xfrm>
                              <a:off x="2320300" y="1244503"/>
                              <a:ext cx="54000" cy="11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Rectangle 235"/>
                          <wps:cNvSpPr>
                            <a:spLocks noChangeArrowheads="1"/>
                          </wps:cNvSpPr>
                          <wps:spPr bwMode="auto">
                            <a:xfrm>
                              <a:off x="2320300" y="118360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234" name="Oval 236"/>
                          <wps:cNvSpPr>
                            <a:spLocks noChangeArrowheads="1"/>
                          </wps:cNvSpPr>
                          <wps:spPr bwMode="auto">
                            <a:xfrm>
                              <a:off x="408300" y="789302"/>
                              <a:ext cx="113700" cy="1136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Oval 237"/>
                          <wps:cNvSpPr>
                            <a:spLocks noChangeArrowheads="1"/>
                          </wps:cNvSpPr>
                          <wps:spPr bwMode="auto">
                            <a:xfrm>
                              <a:off x="408300" y="1245203"/>
                              <a:ext cx="1137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Line 238"/>
                          <wps:cNvCnPr/>
                          <wps:spPr bwMode="auto">
                            <a:xfrm flipV="1">
                              <a:off x="236900" y="1323303"/>
                              <a:ext cx="600" cy="724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37" name="Freeform 239"/>
                          <wps:cNvSpPr>
                            <a:spLocks/>
                          </wps:cNvSpPr>
                          <wps:spPr bwMode="auto">
                            <a:xfrm>
                              <a:off x="210800" y="1390604"/>
                              <a:ext cx="52700" cy="26000"/>
                            </a:xfrm>
                            <a:custGeom>
                              <a:avLst/>
                              <a:gdLst>
                                <a:gd name="T0" fmla="*/ 83 w 83"/>
                                <a:gd name="T1" fmla="*/ 0 h 41"/>
                                <a:gd name="T2" fmla="*/ 41 w 83"/>
                                <a:gd name="T3" fmla="*/ 41 h 41"/>
                                <a:gd name="T4" fmla="*/ 0 w 83"/>
                                <a:gd name="T5" fmla="*/ 0 h 41"/>
                                <a:gd name="T6" fmla="*/ 83 w 83"/>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83" y="0"/>
                                  </a:moveTo>
                                  <a:lnTo>
                                    <a:pt x="41" y="41"/>
                                  </a:lnTo>
                                  <a:lnTo>
                                    <a:pt x="0"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240"/>
                          <wps:cNvSpPr>
                            <a:spLocks/>
                          </wps:cNvSpPr>
                          <wps:spPr bwMode="auto">
                            <a:xfrm>
                              <a:off x="210800" y="1302303"/>
                              <a:ext cx="52700" cy="26700"/>
                            </a:xfrm>
                            <a:custGeom>
                              <a:avLst/>
                              <a:gdLst>
                                <a:gd name="T0" fmla="*/ 0 w 83"/>
                                <a:gd name="T1" fmla="*/ 42 h 42"/>
                                <a:gd name="T2" fmla="*/ 41 w 83"/>
                                <a:gd name="T3" fmla="*/ 0 h 42"/>
                                <a:gd name="T4" fmla="*/ 83 w 83"/>
                                <a:gd name="T5" fmla="*/ 42 h 42"/>
                                <a:gd name="T6" fmla="*/ 0 w 83"/>
                                <a:gd name="T7" fmla="*/ 42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2">
                                  <a:moveTo>
                                    <a:pt x="0" y="42"/>
                                  </a:moveTo>
                                  <a:lnTo>
                                    <a:pt x="41" y="0"/>
                                  </a:lnTo>
                                  <a:lnTo>
                                    <a:pt x="83" y="42"/>
                                  </a:lnTo>
                                  <a:lnTo>
                                    <a:pt x="0"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Rectangle 241"/>
                          <wps:cNvSpPr>
                            <a:spLocks noChangeArrowheads="1"/>
                          </wps:cNvSpPr>
                          <wps:spPr bwMode="auto">
                            <a:xfrm>
                              <a:off x="271100" y="1217903"/>
                              <a:ext cx="56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241" name="Line 242"/>
                          <wps:cNvCnPr/>
                          <wps:spPr bwMode="auto">
                            <a:xfrm flipV="1">
                              <a:off x="236900" y="1209603"/>
                              <a:ext cx="600" cy="718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42" name="Freeform 243"/>
                          <wps:cNvSpPr>
                            <a:spLocks/>
                          </wps:cNvSpPr>
                          <wps:spPr bwMode="auto">
                            <a:xfrm>
                              <a:off x="210800" y="1276303"/>
                              <a:ext cx="52700" cy="26000"/>
                            </a:xfrm>
                            <a:custGeom>
                              <a:avLst/>
                              <a:gdLst>
                                <a:gd name="T0" fmla="*/ 83 w 83"/>
                                <a:gd name="T1" fmla="*/ 0 h 41"/>
                                <a:gd name="T2" fmla="*/ 41 w 83"/>
                                <a:gd name="T3" fmla="*/ 41 h 41"/>
                                <a:gd name="T4" fmla="*/ 0 w 83"/>
                                <a:gd name="T5" fmla="*/ 0 h 41"/>
                                <a:gd name="T6" fmla="*/ 83 w 83"/>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83" y="0"/>
                                  </a:moveTo>
                                  <a:lnTo>
                                    <a:pt x="41" y="41"/>
                                  </a:lnTo>
                                  <a:lnTo>
                                    <a:pt x="0"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244"/>
                          <wps:cNvSpPr>
                            <a:spLocks/>
                          </wps:cNvSpPr>
                          <wps:spPr bwMode="auto">
                            <a:xfrm>
                              <a:off x="210800" y="1188703"/>
                              <a:ext cx="52700" cy="26000"/>
                            </a:xfrm>
                            <a:custGeom>
                              <a:avLst/>
                              <a:gdLst>
                                <a:gd name="T0" fmla="*/ 0 w 83"/>
                                <a:gd name="T1" fmla="*/ 41 h 41"/>
                                <a:gd name="T2" fmla="*/ 41 w 83"/>
                                <a:gd name="T3" fmla="*/ 0 h 41"/>
                                <a:gd name="T4" fmla="*/ 83 w 83"/>
                                <a:gd name="T5" fmla="*/ 41 h 41"/>
                                <a:gd name="T6" fmla="*/ 0 w 83"/>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0" y="41"/>
                                  </a:moveTo>
                                  <a:lnTo>
                                    <a:pt x="41" y="0"/>
                                  </a:lnTo>
                                  <a:lnTo>
                                    <a:pt x="83"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Rectangle 245"/>
                          <wps:cNvSpPr>
                            <a:spLocks noChangeArrowheads="1"/>
                          </wps:cNvSpPr>
                          <wps:spPr bwMode="auto">
                            <a:xfrm>
                              <a:off x="271100" y="1103603"/>
                              <a:ext cx="56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245" name="Freeform 246"/>
                          <wps:cNvSpPr>
                            <a:spLocks noEditPoints="1"/>
                          </wps:cNvSpPr>
                          <wps:spPr bwMode="auto">
                            <a:xfrm>
                              <a:off x="130200" y="727702"/>
                              <a:ext cx="908700" cy="8200"/>
                            </a:xfrm>
                            <a:custGeom>
                              <a:avLst/>
                              <a:gdLst>
                                <a:gd name="T0" fmla="*/ 1425 w 2410"/>
                                <a:gd name="T1" fmla="*/ 0 h 21"/>
                                <a:gd name="T2" fmla="*/ 1368 w 2410"/>
                                <a:gd name="T3" fmla="*/ 6 h 21"/>
                                <a:gd name="T4" fmla="*/ 1349 w 2410"/>
                                <a:gd name="T5" fmla="*/ 13 h 21"/>
                                <a:gd name="T6" fmla="*/ 1355 w 2410"/>
                                <a:gd name="T7" fmla="*/ 6 h 21"/>
                                <a:gd name="T8" fmla="*/ 1298 w 2410"/>
                                <a:gd name="T9" fmla="*/ 0 h 21"/>
                                <a:gd name="T10" fmla="*/ 1260 w 2410"/>
                                <a:gd name="T11" fmla="*/ 13 h 21"/>
                                <a:gd name="T12" fmla="*/ 1273 w 2410"/>
                                <a:gd name="T13" fmla="*/ 13 h 21"/>
                                <a:gd name="T14" fmla="*/ 1235 w 2410"/>
                                <a:gd name="T15" fmla="*/ 0 h 21"/>
                                <a:gd name="T16" fmla="*/ 1178 w 2410"/>
                                <a:gd name="T17" fmla="*/ 6 h 21"/>
                                <a:gd name="T18" fmla="*/ 1159 w 2410"/>
                                <a:gd name="T19" fmla="*/ 13 h 21"/>
                                <a:gd name="T20" fmla="*/ 1165 w 2410"/>
                                <a:gd name="T21" fmla="*/ 6 h 21"/>
                                <a:gd name="T22" fmla="*/ 1108 w 2410"/>
                                <a:gd name="T23" fmla="*/ 0 h 21"/>
                                <a:gd name="T24" fmla="*/ 1070 w 2410"/>
                                <a:gd name="T25" fmla="*/ 13 h 21"/>
                                <a:gd name="T26" fmla="*/ 1083 w 2410"/>
                                <a:gd name="T27" fmla="*/ 13 h 21"/>
                                <a:gd name="T28" fmla="*/ 1045 w 2410"/>
                                <a:gd name="T29" fmla="*/ 0 h 21"/>
                                <a:gd name="T30" fmla="*/ 988 w 2410"/>
                                <a:gd name="T31" fmla="*/ 6 h 21"/>
                                <a:gd name="T32" fmla="*/ 969 w 2410"/>
                                <a:gd name="T33" fmla="*/ 13 h 21"/>
                                <a:gd name="T34" fmla="*/ 975 w 2410"/>
                                <a:gd name="T35" fmla="*/ 6 h 21"/>
                                <a:gd name="T36" fmla="*/ 918 w 2410"/>
                                <a:gd name="T37" fmla="*/ 0 h 21"/>
                                <a:gd name="T38" fmla="*/ 880 w 2410"/>
                                <a:gd name="T39" fmla="*/ 13 h 21"/>
                                <a:gd name="T40" fmla="*/ 893 w 2410"/>
                                <a:gd name="T41" fmla="*/ 13 h 21"/>
                                <a:gd name="T42" fmla="*/ 855 w 2410"/>
                                <a:gd name="T43" fmla="*/ 0 h 21"/>
                                <a:gd name="T44" fmla="*/ 798 w 2410"/>
                                <a:gd name="T45" fmla="*/ 6 h 21"/>
                                <a:gd name="T46" fmla="*/ 779 w 2410"/>
                                <a:gd name="T47" fmla="*/ 13 h 21"/>
                                <a:gd name="T48" fmla="*/ 785 w 2410"/>
                                <a:gd name="T49" fmla="*/ 6 h 21"/>
                                <a:gd name="T50" fmla="*/ 728 w 2410"/>
                                <a:gd name="T51" fmla="*/ 0 h 21"/>
                                <a:gd name="T52" fmla="*/ 690 w 2410"/>
                                <a:gd name="T53" fmla="*/ 13 h 21"/>
                                <a:gd name="T54" fmla="*/ 703 w 2410"/>
                                <a:gd name="T55" fmla="*/ 13 h 21"/>
                                <a:gd name="T56" fmla="*/ 665 w 2410"/>
                                <a:gd name="T57" fmla="*/ 0 h 21"/>
                                <a:gd name="T58" fmla="*/ 608 w 2410"/>
                                <a:gd name="T59" fmla="*/ 6 h 21"/>
                                <a:gd name="T60" fmla="*/ 589 w 2410"/>
                                <a:gd name="T61" fmla="*/ 13 h 21"/>
                                <a:gd name="T62" fmla="*/ 595 w 2410"/>
                                <a:gd name="T63" fmla="*/ 6 h 21"/>
                                <a:gd name="T64" fmla="*/ 538 w 2410"/>
                                <a:gd name="T65" fmla="*/ 0 h 21"/>
                                <a:gd name="T66" fmla="*/ 500 w 2410"/>
                                <a:gd name="T67" fmla="*/ 13 h 21"/>
                                <a:gd name="T68" fmla="*/ 513 w 2410"/>
                                <a:gd name="T69" fmla="*/ 13 h 21"/>
                                <a:gd name="T70" fmla="*/ 475 w 2410"/>
                                <a:gd name="T71" fmla="*/ 0 h 21"/>
                                <a:gd name="T72" fmla="*/ 418 w 2410"/>
                                <a:gd name="T73" fmla="*/ 6 h 21"/>
                                <a:gd name="T74" fmla="*/ 399 w 2410"/>
                                <a:gd name="T75" fmla="*/ 13 h 21"/>
                                <a:gd name="T76" fmla="*/ 405 w 2410"/>
                                <a:gd name="T77" fmla="*/ 6 h 21"/>
                                <a:gd name="T78" fmla="*/ 348 w 2410"/>
                                <a:gd name="T79" fmla="*/ 0 h 21"/>
                                <a:gd name="T80" fmla="*/ 310 w 2410"/>
                                <a:gd name="T81" fmla="*/ 13 h 21"/>
                                <a:gd name="T82" fmla="*/ 323 w 2410"/>
                                <a:gd name="T83" fmla="*/ 13 h 21"/>
                                <a:gd name="T84" fmla="*/ 285 w 2410"/>
                                <a:gd name="T85" fmla="*/ 0 h 21"/>
                                <a:gd name="T86" fmla="*/ 228 w 2410"/>
                                <a:gd name="T87" fmla="*/ 6 h 21"/>
                                <a:gd name="T88" fmla="*/ 209 w 2410"/>
                                <a:gd name="T89" fmla="*/ 13 h 21"/>
                                <a:gd name="T90" fmla="*/ 215 w 2410"/>
                                <a:gd name="T91" fmla="*/ 6 h 21"/>
                                <a:gd name="T92" fmla="*/ 158 w 2410"/>
                                <a:gd name="T93" fmla="*/ 0 h 21"/>
                                <a:gd name="T94" fmla="*/ 120 w 2410"/>
                                <a:gd name="T95" fmla="*/ 13 h 21"/>
                                <a:gd name="T96" fmla="*/ 133 w 2410"/>
                                <a:gd name="T97" fmla="*/ 13 h 21"/>
                                <a:gd name="T98" fmla="*/ 95 w 2410"/>
                                <a:gd name="T99" fmla="*/ 0 h 21"/>
                                <a:gd name="T100" fmla="*/ 38 w 2410"/>
                                <a:gd name="T101" fmla="*/ 6 h 21"/>
                                <a:gd name="T102" fmla="*/ 19 w 2410"/>
                                <a:gd name="T103" fmla="*/ 13 h 21"/>
                                <a:gd name="T104" fmla="*/ 25 w 2410"/>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1">
                                  <a:moveTo>
                                    <a:pt x="2400" y="21"/>
                                  </a:moveTo>
                                  <a:lnTo>
                                    <a:pt x="2378" y="21"/>
                                  </a:lnTo>
                                  <a:cubicBezTo>
                                    <a:pt x="2373" y="21"/>
                                    <a:pt x="2368" y="16"/>
                                    <a:pt x="2368" y="10"/>
                                  </a:cubicBezTo>
                                  <a:cubicBezTo>
                                    <a:pt x="2368" y="5"/>
                                    <a:pt x="2373" y="0"/>
                                    <a:pt x="2378" y="0"/>
                                  </a:cubicBezTo>
                                  <a:lnTo>
                                    <a:pt x="2400" y="0"/>
                                  </a:lnTo>
                                  <a:cubicBezTo>
                                    <a:pt x="2406" y="0"/>
                                    <a:pt x="2410" y="5"/>
                                    <a:pt x="2410" y="10"/>
                                  </a:cubicBezTo>
                                  <a:cubicBezTo>
                                    <a:pt x="2410" y="16"/>
                                    <a:pt x="2406" y="21"/>
                                    <a:pt x="2400" y="21"/>
                                  </a:cubicBezTo>
                                  <a:close/>
                                  <a:moveTo>
                                    <a:pt x="2336" y="21"/>
                                  </a:moveTo>
                                  <a:lnTo>
                                    <a:pt x="2314" y="21"/>
                                  </a:lnTo>
                                  <a:cubicBezTo>
                                    <a:pt x="2309" y="21"/>
                                    <a:pt x="2304" y="16"/>
                                    <a:pt x="2304" y="10"/>
                                  </a:cubicBezTo>
                                  <a:cubicBezTo>
                                    <a:pt x="2304" y="5"/>
                                    <a:pt x="2309" y="0"/>
                                    <a:pt x="2314" y="0"/>
                                  </a:cubicBezTo>
                                  <a:lnTo>
                                    <a:pt x="2336" y="0"/>
                                  </a:lnTo>
                                  <a:cubicBezTo>
                                    <a:pt x="2342" y="0"/>
                                    <a:pt x="2346" y="5"/>
                                    <a:pt x="2346" y="10"/>
                                  </a:cubicBezTo>
                                  <a:cubicBezTo>
                                    <a:pt x="2346" y="16"/>
                                    <a:pt x="2342" y="21"/>
                                    <a:pt x="2336" y="21"/>
                                  </a:cubicBezTo>
                                  <a:close/>
                                  <a:moveTo>
                                    <a:pt x="2272" y="21"/>
                                  </a:moveTo>
                                  <a:lnTo>
                                    <a:pt x="2250" y="21"/>
                                  </a:lnTo>
                                  <a:cubicBezTo>
                                    <a:pt x="2245" y="21"/>
                                    <a:pt x="2240" y="16"/>
                                    <a:pt x="2240" y="10"/>
                                  </a:cubicBezTo>
                                  <a:cubicBezTo>
                                    <a:pt x="2240" y="5"/>
                                    <a:pt x="2245" y="0"/>
                                    <a:pt x="2250" y="0"/>
                                  </a:cubicBezTo>
                                  <a:lnTo>
                                    <a:pt x="2272" y="0"/>
                                  </a:lnTo>
                                  <a:cubicBezTo>
                                    <a:pt x="2278" y="0"/>
                                    <a:pt x="2282" y="5"/>
                                    <a:pt x="2282" y="10"/>
                                  </a:cubicBezTo>
                                  <a:cubicBezTo>
                                    <a:pt x="2282" y="16"/>
                                    <a:pt x="2278" y="21"/>
                                    <a:pt x="2272" y="21"/>
                                  </a:cubicBezTo>
                                  <a:close/>
                                  <a:moveTo>
                                    <a:pt x="2208" y="21"/>
                                  </a:moveTo>
                                  <a:lnTo>
                                    <a:pt x="2186" y="21"/>
                                  </a:lnTo>
                                  <a:cubicBezTo>
                                    <a:pt x="2181" y="21"/>
                                    <a:pt x="2176" y="16"/>
                                    <a:pt x="2176" y="10"/>
                                  </a:cubicBezTo>
                                  <a:cubicBezTo>
                                    <a:pt x="2176" y="5"/>
                                    <a:pt x="2181" y="0"/>
                                    <a:pt x="2186" y="0"/>
                                  </a:cubicBezTo>
                                  <a:lnTo>
                                    <a:pt x="2208" y="0"/>
                                  </a:lnTo>
                                  <a:cubicBezTo>
                                    <a:pt x="2214" y="0"/>
                                    <a:pt x="2218" y="5"/>
                                    <a:pt x="2218" y="10"/>
                                  </a:cubicBezTo>
                                  <a:cubicBezTo>
                                    <a:pt x="2218" y="16"/>
                                    <a:pt x="2214" y="21"/>
                                    <a:pt x="2208" y="21"/>
                                  </a:cubicBezTo>
                                  <a:close/>
                                  <a:moveTo>
                                    <a:pt x="2144" y="21"/>
                                  </a:moveTo>
                                  <a:lnTo>
                                    <a:pt x="2122" y="21"/>
                                  </a:lnTo>
                                  <a:cubicBezTo>
                                    <a:pt x="2117" y="21"/>
                                    <a:pt x="2112" y="16"/>
                                    <a:pt x="2112" y="10"/>
                                  </a:cubicBezTo>
                                  <a:cubicBezTo>
                                    <a:pt x="2112" y="5"/>
                                    <a:pt x="2117" y="0"/>
                                    <a:pt x="2122" y="0"/>
                                  </a:cubicBezTo>
                                  <a:lnTo>
                                    <a:pt x="2144" y="0"/>
                                  </a:lnTo>
                                  <a:cubicBezTo>
                                    <a:pt x="2150" y="0"/>
                                    <a:pt x="2154" y="5"/>
                                    <a:pt x="2154" y="10"/>
                                  </a:cubicBezTo>
                                  <a:cubicBezTo>
                                    <a:pt x="2154" y="16"/>
                                    <a:pt x="2150" y="21"/>
                                    <a:pt x="2144" y="21"/>
                                  </a:cubicBezTo>
                                  <a:close/>
                                  <a:moveTo>
                                    <a:pt x="2080" y="21"/>
                                  </a:moveTo>
                                  <a:lnTo>
                                    <a:pt x="2058" y="21"/>
                                  </a:lnTo>
                                  <a:cubicBezTo>
                                    <a:pt x="2053" y="21"/>
                                    <a:pt x="2048" y="16"/>
                                    <a:pt x="2048" y="10"/>
                                  </a:cubicBezTo>
                                  <a:cubicBezTo>
                                    <a:pt x="2048" y="5"/>
                                    <a:pt x="2053" y="0"/>
                                    <a:pt x="2058" y="0"/>
                                  </a:cubicBezTo>
                                  <a:lnTo>
                                    <a:pt x="2080" y="0"/>
                                  </a:lnTo>
                                  <a:cubicBezTo>
                                    <a:pt x="2086" y="0"/>
                                    <a:pt x="2090" y="5"/>
                                    <a:pt x="2090" y="10"/>
                                  </a:cubicBezTo>
                                  <a:cubicBezTo>
                                    <a:pt x="2090" y="16"/>
                                    <a:pt x="2086" y="21"/>
                                    <a:pt x="2080" y="21"/>
                                  </a:cubicBezTo>
                                  <a:close/>
                                  <a:moveTo>
                                    <a:pt x="2016" y="21"/>
                                  </a:moveTo>
                                  <a:lnTo>
                                    <a:pt x="1994" y="21"/>
                                  </a:lnTo>
                                  <a:cubicBezTo>
                                    <a:pt x="1989" y="21"/>
                                    <a:pt x="1984" y="16"/>
                                    <a:pt x="1984" y="10"/>
                                  </a:cubicBezTo>
                                  <a:cubicBezTo>
                                    <a:pt x="1984" y="5"/>
                                    <a:pt x="1989" y="0"/>
                                    <a:pt x="1994" y="0"/>
                                  </a:cubicBezTo>
                                  <a:lnTo>
                                    <a:pt x="2016" y="0"/>
                                  </a:lnTo>
                                  <a:cubicBezTo>
                                    <a:pt x="2022" y="0"/>
                                    <a:pt x="2026" y="5"/>
                                    <a:pt x="2026" y="10"/>
                                  </a:cubicBezTo>
                                  <a:cubicBezTo>
                                    <a:pt x="2026" y="16"/>
                                    <a:pt x="2022" y="21"/>
                                    <a:pt x="2016" y="21"/>
                                  </a:cubicBezTo>
                                  <a:close/>
                                  <a:moveTo>
                                    <a:pt x="1952" y="21"/>
                                  </a:moveTo>
                                  <a:lnTo>
                                    <a:pt x="1930" y="21"/>
                                  </a:lnTo>
                                  <a:cubicBezTo>
                                    <a:pt x="1925" y="21"/>
                                    <a:pt x="1920" y="16"/>
                                    <a:pt x="1920" y="10"/>
                                  </a:cubicBezTo>
                                  <a:cubicBezTo>
                                    <a:pt x="1920" y="5"/>
                                    <a:pt x="1925" y="0"/>
                                    <a:pt x="1930" y="0"/>
                                  </a:cubicBezTo>
                                  <a:lnTo>
                                    <a:pt x="1952" y="0"/>
                                  </a:lnTo>
                                  <a:cubicBezTo>
                                    <a:pt x="1958" y="0"/>
                                    <a:pt x="1962" y="5"/>
                                    <a:pt x="1962" y="10"/>
                                  </a:cubicBezTo>
                                  <a:cubicBezTo>
                                    <a:pt x="1962" y="16"/>
                                    <a:pt x="1958" y="21"/>
                                    <a:pt x="1952" y="21"/>
                                  </a:cubicBezTo>
                                  <a:close/>
                                  <a:moveTo>
                                    <a:pt x="1888" y="21"/>
                                  </a:moveTo>
                                  <a:lnTo>
                                    <a:pt x="1866" y="21"/>
                                  </a:lnTo>
                                  <a:cubicBezTo>
                                    <a:pt x="1861" y="21"/>
                                    <a:pt x="1856" y="16"/>
                                    <a:pt x="1856" y="10"/>
                                  </a:cubicBezTo>
                                  <a:cubicBezTo>
                                    <a:pt x="1856" y="5"/>
                                    <a:pt x="1861" y="0"/>
                                    <a:pt x="1866" y="0"/>
                                  </a:cubicBezTo>
                                  <a:lnTo>
                                    <a:pt x="1888" y="0"/>
                                  </a:lnTo>
                                  <a:cubicBezTo>
                                    <a:pt x="1894" y="0"/>
                                    <a:pt x="1898" y="5"/>
                                    <a:pt x="1898" y="10"/>
                                  </a:cubicBezTo>
                                  <a:cubicBezTo>
                                    <a:pt x="1898" y="16"/>
                                    <a:pt x="1894" y="21"/>
                                    <a:pt x="1888" y="21"/>
                                  </a:cubicBezTo>
                                  <a:close/>
                                  <a:moveTo>
                                    <a:pt x="1824" y="21"/>
                                  </a:moveTo>
                                  <a:lnTo>
                                    <a:pt x="1802" y="21"/>
                                  </a:lnTo>
                                  <a:cubicBezTo>
                                    <a:pt x="1797" y="21"/>
                                    <a:pt x="1792" y="16"/>
                                    <a:pt x="1792" y="10"/>
                                  </a:cubicBezTo>
                                  <a:cubicBezTo>
                                    <a:pt x="1792" y="5"/>
                                    <a:pt x="1797" y="0"/>
                                    <a:pt x="1802" y="0"/>
                                  </a:cubicBezTo>
                                  <a:lnTo>
                                    <a:pt x="1824" y="0"/>
                                  </a:lnTo>
                                  <a:cubicBezTo>
                                    <a:pt x="1830" y="0"/>
                                    <a:pt x="1834" y="5"/>
                                    <a:pt x="1834" y="10"/>
                                  </a:cubicBezTo>
                                  <a:cubicBezTo>
                                    <a:pt x="1834" y="16"/>
                                    <a:pt x="1830" y="21"/>
                                    <a:pt x="1824" y="21"/>
                                  </a:cubicBezTo>
                                  <a:close/>
                                  <a:moveTo>
                                    <a:pt x="1760" y="21"/>
                                  </a:moveTo>
                                  <a:lnTo>
                                    <a:pt x="1738" y="21"/>
                                  </a:lnTo>
                                  <a:cubicBezTo>
                                    <a:pt x="1733" y="21"/>
                                    <a:pt x="1728" y="16"/>
                                    <a:pt x="1728" y="10"/>
                                  </a:cubicBezTo>
                                  <a:cubicBezTo>
                                    <a:pt x="1728" y="5"/>
                                    <a:pt x="1733" y="0"/>
                                    <a:pt x="1738" y="0"/>
                                  </a:cubicBezTo>
                                  <a:lnTo>
                                    <a:pt x="1760" y="0"/>
                                  </a:lnTo>
                                  <a:cubicBezTo>
                                    <a:pt x="1766" y="0"/>
                                    <a:pt x="1770" y="5"/>
                                    <a:pt x="1770" y="10"/>
                                  </a:cubicBezTo>
                                  <a:cubicBezTo>
                                    <a:pt x="1770" y="16"/>
                                    <a:pt x="1766" y="21"/>
                                    <a:pt x="1760" y="21"/>
                                  </a:cubicBezTo>
                                  <a:close/>
                                  <a:moveTo>
                                    <a:pt x="1696" y="21"/>
                                  </a:moveTo>
                                  <a:lnTo>
                                    <a:pt x="1674" y="21"/>
                                  </a:lnTo>
                                  <a:cubicBezTo>
                                    <a:pt x="1669" y="21"/>
                                    <a:pt x="1664" y="16"/>
                                    <a:pt x="1664" y="10"/>
                                  </a:cubicBezTo>
                                  <a:cubicBezTo>
                                    <a:pt x="1664" y="5"/>
                                    <a:pt x="1669" y="0"/>
                                    <a:pt x="1674" y="0"/>
                                  </a:cubicBezTo>
                                  <a:lnTo>
                                    <a:pt x="1696" y="0"/>
                                  </a:lnTo>
                                  <a:cubicBezTo>
                                    <a:pt x="1702" y="0"/>
                                    <a:pt x="1706" y="5"/>
                                    <a:pt x="1706" y="10"/>
                                  </a:cubicBezTo>
                                  <a:cubicBezTo>
                                    <a:pt x="1706" y="16"/>
                                    <a:pt x="1702" y="21"/>
                                    <a:pt x="1696" y="21"/>
                                  </a:cubicBezTo>
                                  <a:close/>
                                  <a:moveTo>
                                    <a:pt x="1632" y="21"/>
                                  </a:moveTo>
                                  <a:lnTo>
                                    <a:pt x="1610" y="21"/>
                                  </a:lnTo>
                                  <a:cubicBezTo>
                                    <a:pt x="1605" y="21"/>
                                    <a:pt x="1600" y="16"/>
                                    <a:pt x="1600" y="10"/>
                                  </a:cubicBezTo>
                                  <a:cubicBezTo>
                                    <a:pt x="1600" y="5"/>
                                    <a:pt x="1605" y="0"/>
                                    <a:pt x="1610" y="0"/>
                                  </a:cubicBezTo>
                                  <a:lnTo>
                                    <a:pt x="1632" y="0"/>
                                  </a:lnTo>
                                  <a:cubicBezTo>
                                    <a:pt x="1638" y="0"/>
                                    <a:pt x="1642" y="5"/>
                                    <a:pt x="1642" y="10"/>
                                  </a:cubicBezTo>
                                  <a:cubicBezTo>
                                    <a:pt x="1642" y="16"/>
                                    <a:pt x="1638" y="21"/>
                                    <a:pt x="1632" y="21"/>
                                  </a:cubicBezTo>
                                  <a:close/>
                                  <a:moveTo>
                                    <a:pt x="1568" y="21"/>
                                  </a:moveTo>
                                  <a:lnTo>
                                    <a:pt x="1546" y="21"/>
                                  </a:lnTo>
                                  <a:cubicBezTo>
                                    <a:pt x="1541" y="21"/>
                                    <a:pt x="1536" y="16"/>
                                    <a:pt x="1536" y="10"/>
                                  </a:cubicBezTo>
                                  <a:cubicBezTo>
                                    <a:pt x="1536" y="5"/>
                                    <a:pt x="1541" y="0"/>
                                    <a:pt x="1546" y="0"/>
                                  </a:cubicBezTo>
                                  <a:lnTo>
                                    <a:pt x="1568" y="0"/>
                                  </a:lnTo>
                                  <a:cubicBezTo>
                                    <a:pt x="1574" y="0"/>
                                    <a:pt x="1578" y="5"/>
                                    <a:pt x="1578" y="10"/>
                                  </a:cubicBezTo>
                                  <a:cubicBezTo>
                                    <a:pt x="1578" y="16"/>
                                    <a:pt x="1574" y="21"/>
                                    <a:pt x="1568" y="21"/>
                                  </a:cubicBezTo>
                                  <a:close/>
                                  <a:moveTo>
                                    <a:pt x="1504" y="21"/>
                                  </a:moveTo>
                                  <a:lnTo>
                                    <a:pt x="1482" y="21"/>
                                  </a:lnTo>
                                  <a:cubicBezTo>
                                    <a:pt x="1477" y="21"/>
                                    <a:pt x="1472" y="16"/>
                                    <a:pt x="1472" y="10"/>
                                  </a:cubicBezTo>
                                  <a:cubicBezTo>
                                    <a:pt x="1472" y="5"/>
                                    <a:pt x="1477" y="0"/>
                                    <a:pt x="1482" y="0"/>
                                  </a:cubicBezTo>
                                  <a:lnTo>
                                    <a:pt x="1504" y="0"/>
                                  </a:lnTo>
                                  <a:cubicBezTo>
                                    <a:pt x="1510" y="0"/>
                                    <a:pt x="1514" y="5"/>
                                    <a:pt x="1514" y="10"/>
                                  </a:cubicBezTo>
                                  <a:cubicBezTo>
                                    <a:pt x="1514" y="16"/>
                                    <a:pt x="1510" y="21"/>
                                    <a:pt x="1504" y="21"/>
                                  </a:cubicBezTo>
                                  <a:close/>
                                  <a:moveTo>
                                    <a:pt x="1440" y="21"/>
                                  </a:moveTo>
                                  <a:lnTo>
                                    <a:pt x="1418" y="21"/>
                                  </a:lnTo>
                                  <a:cubicBezTo>
                                    <a:pt x="1413" y="21"/>
                                    <a:pt x="1408" y="16"/>
                                    <a:pt x="1408" y="10"/>
                                  </a:cubicBezTo>
                                  <a:cubicBezTo>
                                    <a:pt x="1408" y="5"/>
                                    <a:pt x="1413" y="0"/>
                                    <a:pt x="1418" y="0"/>
                                  </a:cubicBezTo>
                                  <a:lnTo>
                                    <a:pt x="1440" y="0"/>
                                  </a:lnTo>
                                  <a:cubicBezTo>
                                    <a:pt x="1446" y="0"/>
                                    <a:pt x="1450" y="5"/>
                                    <a:pt x="1450" y="10"/>
                                  </a:cubicBezTo>
                                  <a:cubicBezTo>
                                    <a:pt x="1450" y="16"/>
                                    <a:pt x="1446" y="21"/>
                                    <a:pt x="1440" y="21"/>
                                  </a:cubicBezTo>
                                  <a:close/>
                                  <a:moveTo>
                                    <a:pt x="1376" y="21"/>
                                  </a:moveTo>
                                  <a:lnTo>
                                    <a:pt x="1354" y="21"/>
                                  </a:lnTo>
                                  <a:cubicBezTo>
                                    <a:pt x="1349" y="21"/>
                                    <a:pt x="1344" y="16"/>
                                    <a:pt x="1344" y="10"/>
                                  </a:cubicBezTo>
                                  <a:cubicBezTo>
                                    <a:pt x="1344" y="5"/>
                                    <a:pt x="1349" y="0"/>
                                    <a:pt x="1354" y="0"/>
                                  </a:cubicBezTo>
                                  <a:lnTo>
                                    <a:pt x="1376" y="0"/>
                                  </a:lnTo>
                                  <a:cubicBezTo>
                                    <a:pt x="1382" y="0"/>
                                    <a:pt x="1386" y="5"/>
                                    <a:pt x="1386" y="10"/>
                                  </a:cubicBezTo>
                                  <a:cubicBezTo>
                                    <a:pt x="1386" y="16"/>
                                    <a:pt x="1382" y="21"/>
                                    <a:pt x="1376" y="21"/>
                                  </a:cubicBezTo>
                                  <a:close/>
                                  <a:moveTo>
                                    <a:pt x="1312" y="21"/>
                                  </a:moveTo>
                                  <a:lnTo>
                                    <a:pt x="1290" y="21"/>
                                  </a:lnTo>
                                  <a:cubicBezTo>
                                    <a:pt x="1285" y="21"/>
                                    <a:pt x="1280" y="16"/>
                                    <a:pt x="1280" y="10"/>
                                  </a:cubicBezTo>
                                  <a:cubicBezTo>
                                    <a:pt x="1280" y="5"/>
                                    <a:pt x="1285" y="0"/>
                                    <a:pt x="1290" y="0"/>
                                  </a:cubicBezTo>
                                  <a:lnTo>
                                    <a:pt x="1312" y="0"/>
                                  </a:lnTo>
                                  <a:cubicBezTo>
                                    <a:pt x="1318" y="0"/>
                                    <a:pt x="1322" y="5"/>
                                    <a:pt x="1322" y="10"/>
                                  </a:cubicBezTo>
                                  <a:cubicBezTo>
                                    <a:pt x="1322" y="16"/>
                                    <a:pt x="1318" y="21"/>
                                    <a:pt x="1312" y="21"/>
                                  </a:cubicBezTo>
                                  <a:close/>
                                  <a:moveTo>
                                    <a:pt x="1248" y="21"/>
                                  </a:moveTo>
                                  <a:lnTo>
                                    <a:pt x="1226" y="21"/>
                                  </a:lnTo>
                                  <a:cubicBezTo>
                                    <a:pt x="1221" y="21"/>
                                    <a:pt x="1216" y="16"/>
                                    <a:pt x="1216" y="10"/>
                                  </a:cubicBezTo>
                                  <a:cubicBezTo>
                                    <a:pt x="1216" y="5"/>
                                    <a:pt x="1221" y="0"/>
                                    <a:pt x="1226" y="0"/>
                                  </a:cubicBezTo>
                                  <a:lnTo>
                                    <a:pt x="1248" y="0"/>
                                  </a:lnTo>
                                  <a:cubicBezTo>
                                    <a:pt x="1254" y="0"/>
                                    <a:pt x="1258" y="5"/>
                                    <a:pt x="1258" y="10"/>
                                  </a:cubicBezTo>
                                  <a:cubicBezTo>
                                    <a:pt x="1258" y="16"/>
                                    <a:pt x="1254" y="21"/>
                                    <a:pt x="1248" y="21"/>
                                  </a:cubicBezTo>
                                  <a:close/>
                                  <a:moveTo>
                                    <a:pt x="1184" y="21"/>
                                  </a:moveTo>
                                  <a:lnTo>
                                    <a:pt x="1162" y="21"/>
                                  </a:lnTo>
                                  <a:cubicBezTo>
                                    <a:pt x="1157" y="21"/>
                                    <a:pt x="1152" y="16"/>
                                    <a:pt x="1152" y="10"/>
                                  </a:cubicBezTo>
                                  <a:cubicBezTo>
                                    <a:pt x="1152" y="5"/>
                                    <a:pt x="1157" y="0"/>
                                    <a:pt x="1162" y="0"/>
                                  </a:cubicBezTo>
                                  <a:lnTo>
                                    <a:pt x="1184" y="0"/>
                                  </a:lnTo>
                                  <a:cubicBezTo>
                                    <a:pt x="1190" y="0"/>
                                    <a:pt x="1194" y="5"/>
                                    <a:pt x="1194" y="10"/>
                                  </a:cubicBezTo>
                                  <a:cubicBezTo>
                                    <a:pt x="1194" y="16"/>
                                    <a:pt x="1190" y="21"/>
                                    <a:pt x="1184" y="21"/>
                                  </a:cubicBezTo>
                                  <a:close/>
                                  <a:moveTo>
                                    <a:pt x="1120" y="21"/>
                                  </a:moveTo>
                                  <a:lnTo>
                                    <a:pt x="1098" y="21"/>
                                  </a:lnTo>
                                  <a:cubicBezTo>
                                    <a:pt x="1093" y="21"/>
                                    <a:pt x="1088" y="16"/>
                                    <a:pt x="1088" y="10"/>
                                  </a:cubicBezTo>
                                  <a:cubicBezTo>
                                    <a:pt x="1088" y="5"/>
                                    <a:pt x="1093" y="0"/>
                                    <a:pt x="1098" y="0"/>
                                  </a:cubicBezTo>
                                  <a:lnTo>
                                    <a:pt x="1120" y="0"/>
                                  </a:lnTo>
                                  <a:cubicBezTo>
                                    <a:pt x="1126" y="0"/>
                                    <a:pt x="1130" y="5"/>
                                    <a:pt x="1130" y="10"/>
                                  </a:cubicBezTo>
                                  <a:cubicBezTo>
                                    <a:pt x="1130" y="16"/>
                                    <a:pt x="1126" y="21"/>
                                    <a:pt x="1120" y="21"/>
                                  </a:cubicBezTo>
                                  <a:close/>
                                  <a:moveTo>
                                    <a:pt x="1056" y="21"/>
                                  </a:moveTo>
                                  <a:lnTo>
                                    <a:pt x="1034" y="21"/>
                                  </a:lnTo>
                                  <a:cubicBezTo>
                                    <a:pt x="1029" y="21"/>
                                    <a:pt x="1024" y="16"/>
                                    <a:pt x="1024" y="10"/>
                                  </a:cubicBezTo>
                                  <a:cubicBezTo>
                                    <a:pt x="1024" y="5"/>
                                    <a:pt x="1029" y="0"/>
                                    <a:pt x="1034" y="0"/>
                                  </a:cubicBezTo>
                                  <a:lnTo>
                                    <a:pt x="1056" y="0"/>
                                  </a:lnTo>
                                  <a:cubicBezTo>
                                    <a:pt x="1062" y="0"/>
                                    <a:pt x="1066" y="5"/>
                                    <a:pt x="1066" y="10"/>
                                  </a:cubicBezTo>
                                  <a:cubicBezTo>
                                    <a:pt x="1066" y="16"/>
                                    <a:pt x="1062" y="21"/>
                                    <a:pt x="1056" y="21"/>
                                  </a:cubicBezTo>
                                  <a:close/>
                                  <a:moveTo>
                                    <a:pt x="992" y="21"/>
                                  </a:moveTo>
                                  <a:lnTo>
                                    <a:pt x="970" y="21"/>
                                  </a:lnTo>
                                  <a:cubicBezTo>
                                    <a:pt x="965" y="21"/>
                                    <a:pt x="960" y="16"/>
                                    <a:pt x="960" y="10"/>
                                  </a:cubicBezTo>
                                  <a:cubicBezTo>
                                    <a:pt x="960" y="5"/>
                                    <a:pt x="965" y="0"/>
                                    <a:pt x="970" y="0"/>
                                  </a:cubicBezTo>
                                  <a:lnTo>
                                    <a:pt x="992" y="0"/>
                                  </a:lnTo>
                                  <a:cubicBezTo>
                                    <a:pt x="998" y="0"/>
                                    <a:pt x="1002" y="5"/>
                                    <a:pt x="1002" y="10"/>
                                  </a:cubicBezTo>
                                  <a:cubicBezTo>
                                    <a:pt x="1002" y="16"/>
                                    <a:pt x="998" y="21"/>
                                    <a:pt x="992" y="21"/>
                                  </a:cubicBezTo>
                                  <a:close/>
                                  <a:moveTo>
                                    <a:pt x="928" y="21"/>
                                  </a:moveTo>
                                  <a:lnTo>
                                    <a:pt x="906" y="21"/>
                                  </a:lnTo>
                                  <a:cubicBezTo>
                                    <a:pt x="900" y="21"/>
                                    <a:pt x="896" y="16"/>
                                    <a:pt x="896" y="10"/>
                                  </a:cubicBezTo>
                                  <a:cubicBezTo>
                                    <a:pt x="896" y="5"/>
                                    <a:pt x="900" y="0"/>
                                    <a:pt x="906" y="0"/>
                                  </a:cubicBezTo>
                                  <a:lnTo>
                                    <a:pt x="928" y="0"/>
                                  </a:lnTo>
                                  <a:cubicBezTo>
                                    <a:pt x="934" y="0"/>
                                    <a:pt x="938" y="5"/>
                                    <a:pt x="938" y="10"/>
                                  </a:cubicBezTo>
                                  <a:cubicBezTo>
                                    <a:pt x="938" y="16"/>
                                    <a:pt x="934" y="21"/>
                                    <a:pt x="928" y="21"/>
                                  </a:cubicBezTo>
                                  <a:close/>
                                  <a:moveTo>
                                    <a:pt x="864" y="21"/>
                                  </a:moveTo>
                                  <a:lnTo>
                                    <a:pt x="842" y="21"/>
                                  </a:lnTo>
                                  <a:cubicBezTo>
                                    <a:pt x="836" y="21"/>
                                    <a:pt x="832" y="16"/>
                                    <a:pt x="832" y="10"/>
                                  </a:cubicBezTo>
                                  <a:cubicBezTo>
                                    <a:pt x="832" y="5"/>
                                    <a:pt x="836" y="0"/>
                                    <a:pt x="842" y="0"/>
                                  </a:cubicBezTo>
                                  <a:lnTo>
                                    <a:pt x="864" y="0"/>
                                  </a:lnTo>
                                  <a:cubicBezTo>
                                    <a:pt x="870" y="0"/>
                                    <a:pt x="874" y="5"/>
                                    <a:pt x="874" y="10"/>
                                  </a:cubicBezTo>
                                  <a:cubicBezTo>
                                    <a:pt x="874" y="16"/>
                                    <a:pt x="870" y="21"/>
                                    <a:pt x="864" y="21"/>
                                  </a:cubicBezTo>
                                  <a:close/>
                                  <a:moveTo>
                                    <a:pt x="800" y="21"/>
                                  </a:moveTo>
                                  <a:lnTo>
                                    <a:pt x="778" y="21"/>
                                  </a:lnTo>
                                  <a:cubicBezTo>
                                    <a:pt x="772" y="21"/>
                                    <a:pt x="768" y="16"/>
                                    <a:pt x="768" y="10"/>
                                  </a:cubicBezTo>
                                  <a:cubicBezTo>
                                    <a:pt x="768" y="5"/>
                                    <a:pt x="772" y="0"/>
                                    <a:pt x="778" y="0"/>
                                  </a:cubicBezTo>
                                  <a:lnTo>
                                    <a:pt x="800" y="0"/>
                                  </a:lnTo>
                                  <a:cubicBezTo>
                                    <a:pt x="806" y="0"/>
                                    <a:pt x="810" y="5"/>
                                    <a:pt x="810" y="10"/>
                                  </a:cubicBezTo>
                                  <a:cubicBezTo>
                                    <a:pt x="810" y="16"/>
                                    <a:pt x="806" y="21"/>
                                    <a:pt x="800" y="21"/>
                                  </a:cubicBezTo>
                                  <a:close/>
                                  <a:moveTo>
                                    <a:pt x="736" y="21"/>
                                  </a:moveTo>
                                  <a:lnTo>
                                    <a:pt x="714" y="21"/>
                                  </a:lnTo>
                                  <a:cubicBezTo>
                                    <a:pt x="708" y="21"/>
                                    <a:pt x="704" y="16"/>
                                    <a:pt x="704" y="10"/>
                                  </a:cubicBezTo>
                                  <a:cubicBezTo>
                                    <a:pt x="704" y="5"/>
                                    <a:pt x="708" y="0"/>
                                    <a:pt x="714" y="0"/>
                                  </a:cubicBezTo>
                                  <a:lnTo>
                                    <a:pt x="736" y="0"/>
                                  </a:lnTo>
                                  <a:cubicBezTo>
                                    <a:pt x="742" y="0"/>
                                    <a:pt x="746" y="5"/>
                                    <a:pt x="746" y="10"/>
                                  </a:cubicBezTo>
                                  <a:cubicBezTo>
                                    <a:pt x="746" y="16"/>
                                    <a:pt x="742" y="21"/>
                                    <a:pt x="736" y="21"/>
                                  </a:cubicBezTo>
                                  <a:close/>
                                  <a:moveTo>
                                    <a:pt x="672" y="21"/>
                                  </a:moveTo>
                                  <a:lnTo>
                                    <a:pt x="650" y="21"/>
                                  </a:lnTo>
                                  <a:cubicBezTo>
                                    <a:pt x="644" y="21"/>
                                    <a:pt x="640" y="16"/>
                                    <a:pt x="640" y="10"/>
                                  </a:cubicBezTo>
                                  <a:cubicBezTo>
                                    <a:pt x="640" y="5"/>
                                    <a:pt x="644" y="0"/>
                                    <a:pt x="650" y="0"/>
                                  </a:cubicBezTo>
                                  <a:lnTo>
                                    <a:pt x="672" y="0"/>
                                  </a:lnTo>
                                  <a:cubicBezTo>
                                    <a:pt x="678" y="0"/>
                                    <a:pt x="682" y="5"/>
                                    <a:pt x="682" y="10"/>
                                  </a:cubicBezTo>
                                  <a:cubicBezTo>
                                    <a:pt x="682" y="16"/>
                                    <a:pt x="678" y="21"/>
                                    <a:pt x="672" y="21"/>
                                  </a:cubicBezTo>
                                  <a:close/>
                                  <a:moveTo>
                                    <a:pt x="608" y="21"/>
                                  </a:moveTo>
                                  <a:lnTo>
                                    <a:pt x="586" y="21"/>
                                  </a:lnTo>
                                  <a:cubicBezTo>
                                    <a:pt x="580" y="21"/>
                                    <a:pt x="576" y="16"/>
                                    <a:pt x="576" y="10"/>
                                  </a:cubicBezTo>
                                  <a:cubicBezTo>
                                    <a:pt x="576" y="5"/>
                                    <a:pt x="580" y="0"/>
                                    <a:pt x="586" y="0"/>
                                  </a:cubicBezTo>
                                  <a:lnTo>
                                    <a:pt x="608" y="0"/>
                                  </a:lnTo>
                                  <a:cubicBezTo>
                                    <a:pt x="614" y="0"/>
                                    <a:pt x="618" y="5"/>
                                    <a:pt x="618" y="10"/>
                                  </a:cubicBezTo>
                                  <a:cubicBezTo>
                                    <a:pt x="618" y="16"/>
                                    <a:pt x="614" y="21"/>
                                    <a:pt x="608" y="21"/>
                                  </a:cubicBezTo>
                                  <a:close/>
                                  <a:moveTo>
                                    <a:pt x="544" y="21"/>
                                  </a:moveTo>
                                  <a:lnTo>
                                    <a:pt x="522" y="21"/>
                                  </a:lnTo>
                                  <a:cubicBezTo>
                                    <a:pt x="516" y="21"/>
                                    <a:pt x="512" y="16"/>
                                    <a:pt x="512" y="10"/>
                                  </a:cubicBezTo>
                                  <a:cubicBezTo>
                                    <a:pt x="512" y="5"/>
                                    <a:pt x="516" y="0"/>
                                    <a:pt x="522" y="0"/>
                                  </a:cubicBezTo>
                                  <a:lnTo>
                                    <a:pt x="544" y="0"/>
                                  </a:lnTo>
                                  <a:cubicBezTo>
                                    <a:pt x="550" y="0"/>
                                    <a:pt x="554" y="5"/>
                                    <a:pt x="554" y="10"/>
                                  </a:cubicBezTo>
                                  <a:cubicBezTo>
                                    <a:pt x="554" y="16"/>
                                    <a:pt x="550" y="21"/>
                                    <a:pt x="544" y="21"/>
                                  </a:cubicBezTo>
                                  <a:close/>
                                  <a:moveTo>
                                    <a:pt x="480" y="21"/>
                                  </a:moveTo>
                                  <a:lnTo>
                                    <a:pt x="458" y="21"/>
                                  </a:lnTo>
                                  <a:cubicBezTo>
                                    <a:pt x="452" y="21"/>
                                    <a:pt x="448" y="16"/>
                                    <a:pt x="448" y="10"/>
                                  </a:cubicBezTo>
                                  <a:cubicBezTo>
                                    <a:pt x="448" y="5"/>
                                    <a:pt x="452" y="0"/>
                                    <a:pt x="458" y="0"/>
                                  </a:cubicBezTo>
                                  <a:lnTo>
                                    <a:pt x="480" y="0"/>
                                  </a:lnTo>
                                  <a:cubicBezTo>
                                    <a:pt x="486" y="0"/>
                                    <a:pt x="490" y="5"/>
                                    <a:pt x="490" y="10"/>
                                  </a:cubicBezTo>
                                  <a:cubicBezTo>
                                    <a:pt x="490" y="16"/>
                                    <a:pt x="486" y="21"/>
                                    <a:pt x="480" y="21"/>
                                  </a:cubicBezTo>
                                  <a:close/>
                                  <a:moveTo>
                                    <a:pt x="416" y="21"/>
                                  </a:moveTo>
                                  <a:lnTo>
                                    <a:pt x="394" y="21"/>
                                  </a:lnTo>
                                  <a:cubicBezTo>
                                    <a:pt x="388" y="21"/>
                                    <a:pt x="384" y="16"/>
                                    <a:pt x="384" y="10"/>
                                  </a:cubicBezTo>
                                  <a:cubicBezTo>
                                    <a:pt x="384" y="5"/>
                                    <a:pt x="388" y="0"/>
                                    <a:pt x="394" y="0"/>
                                  </a:cubicBezTo>
                                  <a:lnTo>
                                    <a:pt x="416" y="0"/>
                                  </a:lnTo>
                                  <a:cubicBezTo>
                                    <a:pt x="422" y="0"/>
                                    <a:pt x="426" y="5"/>
                                    <a:pt x="426" y="10"/>
                                  </a:cubicBezTo>
                                  <a:cubicBezTo>
                                    <a:pt x="426" y="16"/>
                                    <a:pt x="422" y="21"/>
                                    <a:pt x="416" y="21"/>
                                  </a:cubicBezTo>
                                  <a:close/>
                                  <a:moveTo>
                                    <a:pt x="352" y="21"/>
                                  </a:moveTo>
                                  <a:lnTo>
                                    <a:pt x="330" y="21"/>
                                  </a:lnTo>
                                  <a:cubicBezTo>
                                    <a:pt x="324" y="21"/>
                                    <a:pt x="320" y="16"/>
                                    <a:pt x="320" y="10"/>
                                  </a:cubicBezTo>
                                  <a:cubicBezTo>
                                    <a:pt x="320" y="5"/>
                                    <a:pt x="324" y="0"/>
                                    <a:pt x="330" y="0"/>
                                  </a:cubicBezTo>
                                  <a:lnTo>
                                    <a:pt x="352" y="0"/>
                                  </a:lnTo>
                                  <a:cubicBezTo>
                                    <a:pt x="358" y="0"/>
                                    <a:pt x="362" y="5"/>
                                    <a:pt x="362" y="10"/>
                                  </a:cubicBezTo>
                                  <a:cubicBezTo>
                                    <a:pt x="362" y="16"/>
                                    <a:pt x="358" y="21"/>
                                    <a:pt x="352" y="21"/>
                                  </a:cubicBezTo>
                                  <a:close/>
                                  <a:moveTo>
                                    <a:pt x="288" y="21"/>
                                  </a:moveTo>
                                  <a:lnTo>
                                    <a:pt x="266" y="21"/>
                                  </a:lnTo>
                                  <a:cubicBezTo>
                                    <a:pt x="260" y="21"/>
                                    <a:pt x="256" y="16"/>
                                    <a:pt x="256" y="10"/>
                                  </a:cubicBezTo>
                                  <a:cubicBezTo>
                                    <a:pt x="256" y="5"/>
                                    <a:pt x="260" y="0"/>
                                    <a:pt x="266" y="0"/>
                                  </a:cubicBezTo>
                                  <a:lnTo>
                                    <a:pt x="288" y="0"/>
                                  </a:lnTo>
                                  <a:cubicBezTo>
                                    <a:pt x="294" y="0"/>
                                    <a:pt x="298" y="5"/>
                                    <a:pt x="298" y="10"/>
                                  </a:cubicBezTo>
                                  <a:cubicBezTo>
                                    <a:pt x="298" y="16"/>
                                    <a:pt x="294" y="21"/>
                                    <a:pt x="288" y="21"/>
                                  </a:cubicBezTo>
                                  <a:close/>
                                  <a:moveTo>
                                    <a:pt x="224" y="21"/>
                                  </a:moveTo>
                                  <a:lnTo>
                                    <a:pt x="202" y="21"/>
                                  </a:lnTo>
                                  <a:cubicBezTo>
                                    <a:pt x="196" y="21"/>
                                    <a:pt x="192" y="16"/>
                                    <a:pt x="192" y="10"/>
                                  </a:cubicBezTo>
                                  <a:cubicBezTo>
                                    <a:pt x="192" y="5"/>
                                    <a:pt x="196" y="0"/>
                                    <a:pt x="202" y="0"/>
                                  </a:cubicBezTo>
                                  <a:lnTo>
                                    <a:pt x="224" y="0"/>
                                  </a:lnTo>
                                  <a:cubicBezTo>
                                    <a:pt x="230" y="0"/>
                                    <a:pt x="234" y="5"/>
                                    <a:pt x="234" y="10"/>
                                  </a:cubicBezTo>
                                  <a:cubicBezTo>
                                    <a:pt x="234" y="16"/>
                                    <a:pt x="230" y="21"/>
                                    <a:pt x="224" y="21"/>
                                  </a:cubicBezTo>
                                  <a:close/>
                                  <a:moveTo>
                                    <a:pt x="160" y="21"/>
                                  </a:moveTo>
                                  <a:lnTo>
                                    <a:pt x="138" y="21"/>
                                  </a:lnTo>
                                  <a:cubicBezTo>
                                    <a:pt x="132" y="21"/>
                                    <a:pt x="128" y="16"/>
                                    <a:pt x="128" y="10"/>
                                  </a:cubicBezTo>
                                  <a:cubicBezTo>
                                    <a:pt x="128" y="5"/>
                                    <a:pt x="132" y="0"/>
                                    <a:pt x="138" y="0"/>
                                  </a:cubicBezTo>
                                  <a:lnTo>
                                    <a:pt x="160" y="0"/>
                                  </a:lnTo>
                                  <a:cubicBezTo>
                                    <a:pt x="166" y="0"/>
                                    <a:pt x="170" y="5"/>
                                    <a:pt x="170" y="10"/>
                                  </a:cubicBezTo>
                                  <a:cubicBezTo>
                                    <a:pt x="170" y="16"/>
                                    <a:pt x="166" y="21"/>
                                    <a:pt x="160" y="21"/>
                                  </a:cubicBezTo>
                                  <a:close/>
                                  <a:moveTo>
                                    <a:pt x="96" y="21"/>
                                  </a:moveTo>
                                  <a:lnTo>
                                    <a:pt x="74" y="21"/>
                                  </a:lnTo>
                                  <a:cubicBezTo>
                                    <a:pt x="68" y="21"/>
                                    <a:pt x="64" y="16"/>
                                    <a:pt x="64" y="10"/>
                                  </a:cubicBezTo>
                                  <a:cubicBezTo>
                                    <a:pt x="64" y="5"/>
                                    <a:pt x="68" y="0"/>
                                    <a:pt x="74" y="0"/>
                                  </a:cubicBezTo>
                                  <a:lnTo>
                                    <a:pt x="96" y="0"/>
                                  </a:lnTo>
                                  <a:cubicBezTo>
                                    <a:pt x="102" y="0"/>
                                    <a:pt x="106" y="5"/>
                                    <a:pt x="106" y="10"/>
                                  </a:cubicBezTo>
                                  <a:cubicBezTo>
                                    <a:pt x="106" y="16"/>
                                    <a:pt x="102" y="21"/>
                                    <a:pt x="96" y="21"/>
                                  </a:cubicBezTo>
                                  <a:close/>
                                  <a:moveTo>
                                    <a:pt x="32" y="21"/>
                                  </a:moveTo>
                                  <a:lnTo>
                                    <a:pt x="10" y="21"/>
                                  </a:lnTo>
                                  <a:cubicBezTo>
                                    <a:pt x="5" y="21"/>
                                    <a:pt x="0" y="16"/>
                                    <a:pt x="0" y="10"/>
                                  </a:cubicBezTo>
                                  <a:cubicBezTo>
                                    <a:pt x="0" y="5"/>
                                    <a:pt x="5" y="0"/>
                                    <a:pt x="10" y="0"/>
                                  </a:cubicBezTo>
                                  <a:lnTo>
                                    <a:pt x="32" y="0"/>
                                  </a:lnTo>
                                  <a:cubicBezTo>
                                    <a:pt x="38" y="0"/>
                                    <a:pt x="42" y="5"/>
                                    <a:pt x="42" y="10"/>
                                  </a:cubicBezTo>
                                  <a:cubicBezTo>
                                    <a:pt x="42"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46" name="Line 247"/>
                          <wps:cNvCnPr/>
                          <wps:spPr bwMode="auto">
                            <a:xfrm>
                              <a:off x="408300" y="675002"/>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47" name="Line 248"/>
                          <wps:cNvCnPr/>
                          <wps:spPr bwMode="auto">
                            <a:xfrm flipH="1">
                              <a:off x="408300" y="675002"/>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48" name="Line 249"/>
                          <wps:cNvCnPr/>
                          <wps:spPr bwMode="auto">
                            <a:xfrm>
                              <a:off x="408300" y="902902"/>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49" name="Line 250"/>
                          <wps:cNvCnPr/>
                          <wps:spPr bwMode="auto">
                            <a:xfrm flipH="1">
                              <a:off x="408300" y="902902"/>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0" name="Freeform 251"/>
                          <wps:cNvSpPr>
                            <a:spLocks noEditPoints="1"/>
                          </wps:cNvSpPr>
                          <wps:spPr bwMode="auto">
                            <a:xfrm>
                              <a:off x="130200" y="1412804"/>
                              <a:ext cx="908700" cy="7600"/>
                            </a:xfrm>
                            <a:custGeom>
                              <a:avLst/>
                              <a:gdLst>
                                <a:gd name="T0" fmla="*/ 1425 w 2410"/>
                                <a:gd name="T1" fmla="*/ 0 h 21"/>
                                <a:gd name="T2" fmla="*/ 1368 w 2410"/>
                                <a:gd name="T3" fmla="*/ 6 h 21"/>
                                <a:gd name="T4" fmla="*/ 1349 w 2410"/>
                                <a:gd name="T5" fmla="*/ 12 h 21"/>
                                <a:gd name="T6" fmla="*/ 1355 w 2410"/>
                                <a:gd name="T7" fmla="*/ 6 h 21"/>
                                <a:gd name="T8" fmla="*/ 1298 w 2410"/>
                                <a:gd name="T9" fmla="*/ 0 h 21"/>
                                <a:gd name="T10" fmla="*/ 1260 w 2410"/>
                                <a:gd name="T11" fmla="*/ 12 h 21"/>
                                <a:gd name="T12" fmla="*/ 1273 w 2410"/>
                                <a:gd name="T13" fmla="*/ 12 h 21"/>
                                <a:gd name="T14" fmla="*/ 1235 w 2410"/>
                                <a:gd name="T15" fmla="*/ 0 h 21"/>
                                <a:gd name="T16" fmla="*/ 1178 w 2410"/>
                                <a:gd name="T17" fmla="*/ 6 h 21"/>
                                <a:gd name="T18" fmla="*/ 1159 w 2410"/>
                                <a:gd name="T19" fmla="*/ 12 h 21"/>
                                <a:gd name="T20" fmla="*/ 1165 w 2410"/>
                                <a:gd name="T21" fmla="*/ 6 h 21"/>
                                <a:gd name="T22" fmla="*/ 1108 w 2410"/>
                                <a:gd name="T23" fmla="*/ 0 h 21"/>
                                <a:gd name="T24" fmla="*/ 1070 w 2410"/>
                                <a:gd name="T25" fmla="*/ 12 h 21"/>
                                <a:gd name="T26" fmla="*/ 1083 w 2410"/>
                                <a:gd name="T27" fmla="*/ 12 h 21"/>
                                <a:gd name="T28" fmla="*/ 1045 w 2410"/>
                                <a:gd name="T29" fmla="*/ 0 h 21"/>
                                <a:gd name="T30" fmla="*/ 988 w 2410"/>
                                <a:gd name="T31" fmla="*/ 6 h 21"/>
                                <a:gd name="T32" fmla="*/ 969 w 2410"/>
                                <a:gd name="T33" fmla="*/ 12 h 21"/>
                                <a:gd name="T34" fmla="*/ 975 w 2410"/>
                                <a:gd name="T35" fmla="*/ 6 h 21"/>
                                <a:gd name="T36" fmla="*/ 918 w 2410"/>
                                <a:gd name="T37" fmla="*/ 0 h 21"/>
                                <a:gd name="T38" fmla="*/ 880 w 2410"/>
                                <a:gd name="T39" fmla="*/ 12 h 21"/>
                                <a:gd name="T40" fmla="*/ 893 w 2410"/>
                                <a:gd name="T41" fmla="*/ 12 h 21"/>
                                <a:gd name="T42" fmla="*/ 855 w 2410"/>
                                <a:gd name="T43" fmla="*/ 0 h 21"/>
                                <a:gd name="T44" fmla="*/ 798 w 2410"/>
                                <a:gd name="T45" fmla="*/ 6 h 21"/>
                                <a:gd name="T46" fmla="*/ 779 w 2410"/>
                                <a:gd name="T47" fmla="*/ 12 h 21"/>
                                <a:gd name="T48" fmla="*/ 785 w 2410"/>
                                <a:gd name="T49" fmla="*/ 6 h 21"/>
                                <a:gd name="T50" fmla="*/ 728 w 2410"/>
                                <a:gd name="T51" fmla="*/ 0 h 21"/>
                                <a:gd name="T52" fmla="*/ 690 w 2410"/>
                                <a:gd name="T53" fmla="*/ 12 h 21"/>
                                <a:gd name="T54" fmla="*/ 703 w 2410"/>
                                <a:gd name="T55" fmla="*/ 12 h 21"/>
                                <a:gd name="T56" fmla="*/ 665 w 2410"/>
                                <a:gd name="T57" fmla="*/ 0 h 21"/>
                                <a:gd name="T58" fmla="*/ 608 w 2410"/>
                                <a:gd name="T59" fmla="*/ 6 h 21"/>
                                <a:gd name="T60" fmla="*/ 589 w 2410"/>
                                <a:gd name="T61" fmla="*/ 12 h 21"/>
                                <a:gd name="T62" fmla="*/ 595 w 2410"/>
                                <a:gd name="T63" fmla="*/ 6 h 21"/>
                                <a:gd name="T64" fmla="*/ 538 w 2410"/>
                                <a:gd name="T65" fmla="*/ 0 h 21"/>
                                <a:gd name="T66" fmla="*/ 500 w 2410"/>
                                <a:gd name="T67" fmla="*/ 12 h 21"/>
                                <a:gd name="T68" fmla="*/ 513 w 2410"/>
                                <a:gd name="T69" fmla="*/ 12 h 21"/>
                                <a:gd name="T70" fmla="*/ 475 w 2410"/>
                                <a:gd name="T71" fmla="*/ 0 h 21"/>
                                <a:gd name="T72" fmla="*/ 418 w 2410"/>
                                <a:gd name="T73" fmla="*/ 6 h 21"/>
                                <a:gd name="T74" fmla="*/ 399 w 2410"/>
                                <a:gd name="T75" fmla="*/ 12 h 21"/>
                                <a:gd name="T76" fmla="*/ 405 w 2410"/>
                                <a:gd name="T77" fmla="*/ 6 h 21"/>
                                <a:gd name="T78" fmla="*/ 348 w 2410"/>
                                <a:gd name="T79" fmla="*/ 0 h 21"/>
                                <a:gd name="T80" fmla="*/ 310 w 2410"/>
                                <a:gd name="T81" fmla="*/ 12 h 21"/>
                                <a:gd name="T82" fmla="*/ 323 w 2410"/>
                                <a:gd name="T83" fmla="*/ 12 h 21"/>
                                <a:gd name="T84" fmla="*/ 285 w 2410"/>
                                <a:gd name="T85" fmla="*/ 0 h 21"/>
                                <a:gd name="T86" fmla="*/ 228 w 2410"/>
                                <a:gd name="T87" fmla="*/ 6 h 21"/>
                                <a:gd name="T88" fmla="*/ 209 w 2410"/>
                                <a:gd name="T89" fmla="*/ 12 h 21"/>
                                <a:gd name="T90" fmla="*/ 215 w 2410"/>
                                <a:gd name="T91" fmla="*/ 6 h 21"/>
                                <a:gd name="T92" fmla="*/ 158 w 2410"/>
                                <a:gd name="T93" fmla="*/ 0 h 21"/>
                                <a:gd name="T94" fmla="*/ 120 w 2410"/>
                                <a:gd name="T95" fmla="*/ 12 h 21"/>
                                <a:gd name="T96" fmla="*/ 133 w 2410"/>
                                <a:gd name="T97" fmla="*/ 12 h 21"/>
                                <a:gd name="T98" fmla="*/ 95 w 2410"/>
                                <a:gd name="T99" fmla="*/ 0 h 21"/>
                                <a:gd name="T100" fmla="*/ 38 w 2410"/>
                                <a:gd name="T101" fmla="*/ 6 h 21"/>
                                <a:gd name="T102" fmla="*/ 19 w 2410"/>
                                <a:gd name="T103" fmla="*/ 12 h 21"/>
                                <a:gd name="T104" fmla="*/ 25 w 2410"/>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1">
                                  <a:moveTo>
                                    <a:pt x="2400" y="21"/>
                                  </a:moveTo>
                                  <a:lnTo>
                                    <a:pt x="2378" y="21"/>
                                  </a:lnTo>
                                  <a:cubicBezTo>
                                    <a:pt x="2373" y="21"/>
                                    <a:pt x="2368" y="17"/>
                                    <a:pt x="2368" y="11"/>
                                  </a:cubicBezTo>
                                  <a:cubicBezTo>
                                    <a:pt x="2368" y="5"/>
                                    <a:pt x="2373" y="0"/>
                                    <a:pt x="2378" y="0"/>
                                  </a:cubicBezTo>
                                  <a:lnTo>
                                    <a:pt x="2400" y="0"/>
                                  </a:lnTo>
                                  <a:cubicBezTo>
                                    <a:pt x="2406" y="0"/>
                                    <a:pt x="2410" y="5"/>
                                    <a:pt x="2410" y="11"/>
                                  </a:cubicBezTo>
                                  <a:cubicBezTo>
                                    <a:pt x="2410" y="17"/>
                                    <a:pt x="2406" y="21"/>
                                    <a:pt x="2400" y="21"/>
                                  </a:cubicBezTo>
                                  <a:close/>
                                  <a:moveTo>
                                    <a:pt x="2336" y="21"/>
                                  </a:moveTo>
                                  <a:lnTo>
                                    <a:pt x="2314" y="21"/>
                                  </a:lnTo>
                                  <a:cubicBezTo>
                                    <a:pt x="2309" y="21"/>
                                    <a:pt x="2304" y="17"/>
                                    <a:pt x="2304" y="11"/>
                                  </a:cubicBezTo>
                                  <a:cubicBezTo>
                                    <a:pt x="2304" y="5"/>
                                    <a:pt x="2309" y="0"/>
                                    <a:pt x="2314" y="0"/>
                                  </a:cubicBezTo>
                                  <a:lnTo>
                                    <a:pt x="2336" y="0"/>
                                  </a:lnTo>
                                  <a:cubicBezTo>
                                    <a:pt x="2342" y="0"/>
                                    <a:pt x="2346" y="5"/>
                                    <a:pt x="2346" y="11"/>
                                  </a:cubicBezTo>
                                  <a:cubicBezTo>
                                    <a:pt x="2346" y="17"/>
                                    <a:pt x="2342" y="21"/>
                                    <a:pt x="2336" y="21"/>
                                  </a:cubicBezTo>
                                  <a:close/>
                                  <a:moveTo>
                                    <a:pt x="2272" y="21"/>
                                  </a:moveTo>
                                  <a:lnTo>
                                    <a:pt x="2250" y="21"/>
                                  </a:lnTo>
                                  <a:cubicBezTo>
                                    <a:pt x="2245" y="21"/>
                                    <a:pt x="2240" y="17"/>
                                    <a:pt x="2240" y="11"/>
                                  </a:cubicBezTo>
                                  <a:cubicBezTo>
                                    <a:pt x="2240" y="5"/>
                                    <a:pt x="2245" y="0"/>
                                    <a:pt x="2250" y="0"/>
                                  </a:cubicBezTo>
                                  <a:lnTo>
                                    <a:pt x="2272" y="0"/>
                                  </a:lnTo>
                                  <a:cubicBezTo>
                                    <a:pt x="2278" y="0"/>
                                    <a:pt x="2282" y="5"/>
                                    <a:pt x="2282" y="11"/>
                                  </a:cubicBezTo>
                                  <a:cubicBezTo>
                                    <a:pt x="2282" y="17"/>
                                    <a:pt x="2278" y="21"/>
                                    <a:pt x="2272" y="21"/>
                                  </a:cubicBezTo>
                                  <a:close/>
                                  <a:moveTo>
                                    <a:pt x="2208" y="21"/>
                                  </a:moveTo>
                                  <a:lnTo>
                                    <a:pt x="2186" y="21"/>
                                  </a:lnTo>
                                  <a:cubicBezTo>
                                    <a:pt x="2181" y="21"/>
                                    <a:pt x="2176" y="17"/>
                                    <a:pt x="2176" y="11"/>
                                  </a:cubicBezTo>
                                  <a:cubicBezTo>
                                    <a:pt x="2176" y="5"/>
                                    <a:pt x="2181" y="0"/>
                                    <a:pt x="2186" y="0"/>
                                  </a:cubicBezTo>
                                  <a:lnTo>
                                    <a:pt x="2208" y="0"/>
                                  </a:lnTo>
                                  <a:cubicBezTo>
                                    <a:pt x="2214" y="0"/>
                                    <a:pt x="2218" y="5"/>
                                    <a:pt x="2218" y="11"/>
                                  </a:cubicBezTo>
                                  <a:cubicBezTo>
                                    <a:pt x="2218" y="17"/>
                                    <a:pt x="2214" y="21"/>
                                    <a:pt x="2208" y="21"/>
                                  </a:cubicBezTo>
                                  <a:close/>
                                  <a:moveTo>
                                    <a:pt x="2144" y="21"/>
                                  </a:moveTo>
                                  <a:lnTo>
                                    <a:pt x="2122" y="21"/>
                                  </a:lnTo>
                                  <a:cubicBezTo>
                                    <a:pt x="2117" y="21"/>
                                    <a:pt x="2112" y="17"/>
                                    <a:pt x="2112" y="11"/>
                                  </a:cubicBezTo>
                                  <a:cubicBezTo>
                                    <a:pt x="2112" y="5"/>
                                    <a:pt x="2117" y="0"/>
                                    <a:pt x="2122" y="0"/>
                                  </a:cubicBezTo>
                                  <a:lnTo>
                                    <a:pt x="2144" y="0"/>
                                  </a:lnTo>
                                  <a:cubicBezTo>
                                    <a:pt x="2150" y="0"/>
                                    <a:pt x="2154" y="5"/>
                                    <a:pt x="2154" y="11"/>
                                  </a:cubicBezTo>
                                  <a:cubicBezTo>
                                    <a:pt x="2154" y="17"/>
                                    <a:pt x="2150" y="21"/>
                                    <a:pt x="2144" y="21"/>
                                  </a:cubicBezTo>
                                  <a:close/>
                                  <a:moveTo>
                                    <a:pt x="2080" y="21"/>
                                  </a:moveTo>
                                  <a:lnTo>
                                    <a:pt x="2058" y="21"/>
                                  </a:lnTo>
                                  <a:cubicBezTo>
                                    <a:pt x="2053" y="21"/>
                                    <a:pt x="2048" y="17"/>
                                    <a:pt x="2048" y="11"/>
                                  </a:cubicBezTo>
                                  <a:cubicBezTo>
                                    <a:pt x="2048" y="5"/>
                                    <a:pt x="2053" y="0"/>
                                    <a:pt x="2058" y="0"/>
                                  </a:cubicBezTo>
                                  <a:lnTo>
                                    <a:pt x="2080" y="0"/>
                                  </a:lnTo>
                                  <a:cubicBezTo>
                                    <a:pt x="2086" y="0"/>
                                    <a:pt x="2090" y="5"/>
                                    <a:pt x="2090" y="11"/>
                                  </a:cubicBezTo>
                                  <a:cubicBezTo>
                                    <a:pt x="2090" y="17"/>
                                    <a:pt x="2086" y="21"/>
                                    <a:pt x="2080" y="21"/>
                                  </a:cubicBezTo>
                                  <a:close/>
                                  <a:moveTo>
                                    <a:pt x="2016" y="21"/>
                                  </a:moveTo>
                                  <a:lnTo>
                                    <a:pt x="1994" y="21"/>
                                  </a:lnTo>
                                  <a:cubicBezTo>
                                    <a:pt x="1989" y="21"/>
                                    <a:pt x="1984" y="17"/>
                                    <a:pt x="1984" y="11"/>
                                  </a:cubicBezTo>
                                  <a:cubicBezTo>
                                    <a:pt x="1984" y="5"/>
                                    <a:pt x="1989" y="0"/>
                                    <a:pt x="1994" y="0"/>
                                  </a:cubicBezTo>
                                  <a:lnTo>
                                    <a:pt x="2016" y="0"/>
                                  </a:lnTo>
                                  <a:cubicBezTo>
                                    <a:pt x="2022" y="0"/>
                                    <a:pt x="2026" y="5"/>
                                    <a:pt x="2026" y="11"/>
                                  </a:cubicBezTo>
                                  <a:cubicBezTo>
                                    <a:pt x="2026" y="17"/>
                                    <a:pt x="2022" y="21"/>
                                    <a:pt x="2016" y="21"/>
                                  </a:cubicBezTo>
                                  <a:close/>
                                  <a:moveTo>
                                    <a:pt x="1952" y="21"/>
                                  </a:moveTo>
                                  <a:lnTo>
                                    <a:pt x="1930" y="21"/>
                                  </a:lnTo>
                                  <a:cubicBezTo>
                                    <a:pt x="1925" y="21"/>
                                    <a:pt x="1920" y="17"/>
                                    <a:pt x="1920" y="11"/>
                                  </a:cubicBezTo>
                                  <a:cubicBezTo>
                                    <a:pt x="1920" y="5"/>
                                    <a:pt x="1925" y="0"/>
                                    <a:pt x="1930" y="0"/>
                                  </a:cubicBezTo>
                                  <a:lnTo>
                                    <a:pt x="1952" y="0"/>
                                  </a:lnTo>
                                  <a:cubicBezTo>
                                    <a:pt x="1958" y="0"/>
                                    <a:pt x="1962" y="5"/>
                                    <a:pt x="1962" y="11"/>
                                  </a:cubicBezTo>
                                  <a:cubicBezTo>
                                    <a:pt x="1962" y="17"/>
                                    <a:pt x="1958" y="21"/>
                                    <a:pt x="1952" y="21"/>
                                  </a:cubicBezTo>
                                  <a:close/>
                                  <a:moveTo>
                                    <a:pt x="1888" y="21"/>
                                  </a:moveTo>
                                  <a:lnTo>
                                    <a:pt x="1866" y="21"/>
                                  </a:lnTo>
                                  <a:cubicBezTo>
                                    <a:pt x="1861" y="21"/>
                                    <a:pt x="1856" y="17"/>
                                    <a:pt x="1856" y="11"/>
                                  </a:cubicBezTo>
                                  <a:cubicBezTo>
                                    <a:pt x="1856" y="5"/>
                                    <a:pt x="1861" y="0"/>
                                    <a:pt x="1866" y="0"/>
                                  </a:cubicBezTo>
                                  <a:lnTo>
                                    <a:pt x="1888" y="0"/>
                                  </a:lnTo>
                                  <a:cubicBezTo>
                                    <a:pt x="1894" y="0"/>
                                    <a:pt x="1898" y="5"/>
                                    <a:pt x="1898" y="11"/>
                                  </a:cubicBezTo>
                                  <a:cubicBezTo>
                                    <a:pt x="1898" y="17"/>
                                    <a:pt x="1894" y="21"/>
                                    <a:pt x="1888" y="21"/>
                                  </a:cubicBezTo>
                                  <a:close/>
                                  <a:moveTo>
                                    <a:pt x="1824" y="21"/>
                                  </a:moveTo>
                                  <a:lnTo>
                                    <a:pt x="1802" y="21"/>
                                  </a:lnTo>
                                  <a:cubicBezTo>
                                    <a:pt x="1797" y="21"/>
                                    <a:pt x="1792" y="17"/>
                                    <a:pt x="1792" y="11"/>
                                  </a:cubicBezTo>
                                  <a:cubicBezTo>
                                    <a:pt x="1792" y="5"/>
                                    <a:pt x="1797" y="0"/>
                                    <a:pt x="1802" y="0"/>
                                  </a:cubicBezTo>
                                  <a:lnTo>
                                    <a:pt x="1824" y="0"/>
                                  </a:lnTo>
                                  <a:cubicBezTo>
                                    <a:pt x="1830" y="0"/>
                                    <a:pt x="1834" y="5"/>
                                    <a:pt x="1834" y="11"/>
                                  </a:cubicBezTo>
                                  <a:cubicBezTo>
                                    <a:pt x="1834" y="17"/>
                                    <a:pt x="1830" y="21"/>
                                    <a:pt x="1824" y="21"/>
                                  </a:cubicBezTo>
                                  <a:close/>
                                  <a:moveTo>
                                    <a:pt x="1760" y="21"/>
                                  </a:moveTo>
                                  <a:lnTo>
                                    <a:pt x="1738" y="21"/>
                                  </a:lnTo>
                                  <a:cubicBezTo>
                                    <a:pt x="1733" y="21"/>
                                    <a:pt x="1728" y="17"/>
                                    <a:pt x="1728" y="11"/>
                                  </a:cubicBezTo>
                                  <a:cubicBezTo>
                                    <a:pt x="1728" y="5"/>
                                    <a:pt x="1733" y="0"/>
                                    <a:pt x="1738" y="0"/>
                                  </a:cubicBezTo>
                                  <a:lnTo>
                                    <a:pt x="1760" y="0"/>
                                  </a:lnTo>
                                  <a:cubicBezTo>
                                    <a:pt x="1766" y="0"/>
                                    <a:pt x="1770" y="5"/>
                                    <a:pt x="1770" y="11"/>
                                  </a:cubicBezTo>
                                  <a:cubicBezTo>
                                    <a:pt x="1770" y="17"/>
                                    <a:pt x="1766" y="21"/>
                                    <a:pt x="1760" y="21"/>
                                  </a:cubicBezTo>
                                  <a:close/>
                                  <a:moveTo>
                                    <a:pt x="1696" y="21"/>
                                  </a:moveTo>
                                  <a:lnTo>
                                    <a:pt x="1674" y="21"/>
                                  </a:lnTo>
                                  <a:cubicBezTo>
                                    <a:pt x="1669" y="21"/>
                                    <a:pt x="1664" y="17"/>
                                    <a:pt x="1664" y="11"/>
                                  </a:cubicBezTo>
                                  <a:cubicBezTo>
                                    <a:pt x="1664" y="5"/>
                                    <a:pt x="1669" y="0"/>
                                    <a:pt x="1674" y="0"/>
                                  </a:cubicBezTo>
                                  <a:lnTo>
                                    <a:pt x="1696" y="0"/>
                                  </a:lnTo>
                                  <a:cubicBezTo>
                                    <a:pt x="1702" y="0"/>
                                    <a:pt x="1706" y="5"/>
                                    <a:pt x="1706" y="11"/>
                                  </a:cubicBezTo>
                                  <a:cubicBezTo>
                                    <a:pt x="1706" y="17"/>
                                    <a:pt x="1702" y="21"/>
                                    <a:pt x="1696" y="21"/>
                                  </a:cubicBezTo>
                                  <a:close/>
                                  <a:moveTo>
                                    <a:pt x="1632" y="21"/>
                                  </a:moveTo>
                                  <a:lnTo>
                                    <a:pt x="1610" y="21"/>
                                  </a:lnTo>
                                  <a:cubicBezTo>
                                    <a:pt x="1605" y="21"/>
                                    <a:pt x="1600" y="17"/>
                                    <a:pt x="1600" y="11"/>
                                  </a:cubicBezTo>
                                  <a:cubicBezTo>
                                    <a:pt x="1600" y="5"/>
                                    <a:pt x="1605" y="0"/>
                                    <a:pt x="1610" y="0"/>
                                  </a:cubicBezTo>
                                  <a:lnTo>
                                    <a:pt x="1632" y="0"/>
                                  </a:lnTo>
                                  <a:cubicBezTo>
                                    <a:pt x="1638" y="0"/>
                                    <a:pt x="1642" y="5"/>
                                    <a:pt x="1642" y="11"/>
                                  </a:cubicBezTo>
                                  <a:cubicBezTo>
                                    <a:pt x="1642" y="17"/>
                                    <a:pt x="1638" y="21"/>
                                    <a:pt x="1632" y="21"/>
                                  </a:cubicBezTo>
                                  <a:close/>
                                  <a:moveTo>
                                    <a:pt x="1568" y="21"/>
                                  </a:moveTo>
                                  <a:lnTo>
                                    <a:pt x="1546" y="21"/>
                                  </a:lnTo>
                                  <a:cubicBezTo>
                                    <a:pt x="1541" y="21"/>
                                    <a:pt x="1536" y="17"/>
                                    <a:pt x="1536" y="11"/>
                                  </a:cubicBezTo>
                                  <a:cubicBezTo>
                                    <a:pt x="1536" y="5"/>
                                    <a:pt x="1541" y="0"/>
                                    <a:pt x="1546" y="0"/>
                                  </a:cubicBezTo>
                                  <a:lnTo>
                                    <a:pt x="1568" y="0"/>
                                  </a:lnTo>
                                  <a:cubicBezTo>
                                    <a:pt x="1574" y="0"/>
                                    <a:pt x="1578" y="5"/>
                                    <a:pt x="1578" y="11"/>
                                  </a:cubicBezTo>
                                  <a:cubicBezTo>
                                    <a:pt x="1578" y="17"/>
                                    <a:pt x="1574" y="21"/>
                                    <a:pt x="1568" y="21"/>
                                  </a:cubicBezTo>
                                  <a:close/>
                                  <a:moveTo>
                                    <a:pt x="1504" y="21"/>
                                  </a:moveTo>
                                  <a:lnTo>
                                    <a:pt x="1482" y="21"/>
                                  </a:lnTo>
                                  <a:cubicBezTo>
                                    <a:pt x="1477" y="21"/>
                                    <a:pt x="1472" y="17"/>
                                    <a:pt x="1472" y="11"/>
                                  </a:cubicBezTo>
                                  <a:cubicBezTo>
                                    <a:pt x="1472" y="5"/>
                                    <a:pt x="1477" y="0"/>
                                    <a:pt x="1482" y="0"/>
                                  </a:cubicBezTo>
                                  <a:lnTo>
                                    <a:pt x="1504" y="0"/>
                                  </a:lnTo>
                                  <a:cubicBezTo>
                                    <a:pt x="1510" y="0"/>
                                    <a:pt x="1514" y="5"/>
                                    <a:pt x="1514" y="11"/>
                                  </a:cubicBezTo>
                                  <a:cubicBezTo>
                                    <a:pt x="1514" y="17"/>
                                    <a:pt x="1510" y="21"/>
                                    <a:pt x="1504" y="21"/>
                                  </a:cubicBezTo>
                                  <a:close/>
                                  <a:moveTo>
                                    <a:pt x="1440" y="21"/>
                                  </a:moveTo>
                                  <a:lnTo>
                                    <a:pt x="1418" y="21"/>
                                  </a:lnTo>
                                  <a:cubicBezTo>
                                    <a:pt x="1413" y="21"/>
                                    <a:pt x="1408" y="17"/>
                                    <a:pt x="1408" y="11"/>
                                  </a:cubicBezTo>
                                  <a:cubicBezTo>
                                    <a:pt x="1408" y="5"/>
                                    <a:pt x="1413" y="0"/>
                                    <a:pt x="1418" y="0"/>
                                  </a:cubicBezTo>
                                  <a:lnTo>
                                    <a:pt x="1440" y="0"/>
                                  </a:lnTo>
                                  <a:cubicBezTo>
                                    <a:pt x="1446" y="0"/>
                                    <a:pt x="1450" y="5"/>
                                    <a:pt x="1450" y="11"/>
                                  </a:cubicBezTo>
                                  <a:cubicBezTo>
                                    <a:pt x="1450" y="17"/>
                                    <a:pt x="1446" y="21"/>
                                    <a:pt x="1440" y="21"/>
                                  </a:cubicBezTo>
                                  <a:close/>
                                  <a:moveTo>
                                    <a:pt x="1376" y="21"/>
                                  </a:moveTo>
                                  <a:lnTo>
                                    <a:pt x="1354" y="21"/>
                                  </a:lnTo>
                                  <a:cubicBezTo>
                                    <a:pt x="1349" y="21"/>
                                    <a:pt x="1344" y="17"/>
                                    <a:pt x="1344" y="11"/>
                                  </a:cubicBezTo>
                                  <a:cubicBezTo>
                                    <a:pt x="1344" y="5"/>
                                    <a:pt x="1349" y="0"/>
                                    <a:pt x="1354" y="0"/>
                                  </a:cubicBezTo>
                                  <a:lnTo>
                                    <a:pt x="1376" y="0"/>
                                  </a:lnTo>
                                  <a:cubicBezTo>
                                    <a:pt x="1382" y="0"/>
                                    <a:pt x="1386" y="5"/>
                                    <a:pt x="1386" y="11"/>
                                  </a:cubicBezTo>
                                  <a:cubicBezTo>
                                    <a:pt x="1386" y="17"/>
                                    <a:pt x="1382" y="21"/>
                                    <a:pt x="1376" y="21"/>
                                  </a:cubicBezTo>
                                  <a:close/>
                                  <a:moveTo>
                                    <a:pt x="1312" y="21"/>
                                  </a:moveTo>
                                  <a:lnTo>
                                    <a:pt x="1290" y="21"/>
                                  </a:lnTo>
                                  <a:cubicBezTo>
                                    <a:pt x="1285" y="21"/>
                                    <a:pt x="1280" y="17"/>
                                    <a:pt x="1280" y="11"/>
                                  </a:cubicBezTo>
                                  <a:cubicBezTo>
                                    <a:pt x="1280" y="5"/>
                                    <a:pt x="1285" y="0"/>
                                    <a:pt x="1290" y="0"/>
                                  </a:cubicBezTo>
                                  <a:lnTo>
                                    <a:pt x="1312" y="0"/>
                                  </a:lnTo>
                                  <a:cubicBezTo>
                                    <a:pt x="1318" y="0"/>
                                    <a:pt x="1322" y="5"/>
                                    <a:pt x="1322" y="11"/>
                                  </a:cubicBezTo>
                                  <a:cubicBezTo>
                                    <a:pt x="1322" y="17"/>
                                    <a:pt x="1318" y="21"/>
                                    <a:pt x="1312" y="21"/>
                                  </a:cubicBezTo>
                                  <a:close/>
                                  <a:moveTo>
                                    <a:pt x="1248" y="21"/>
                                  </a:moveTo>
                                  <a:lnTo>
                                    <a:pt x="1226" y="21"/>
                                  </a:lnTo>
                                  <a:cubicBezTo>
                                    <a:pt x="1221" y="21"/>
                                    <a:pt x="1216" y="17"/>
                                    <a:pt x="1216" y="11"/>
                                  </a:cubicBezTo>
                                  <a:cubicBezTo>
                                    <a:pt x="1216" y="5"/>
                                    <a:pt x="1221" y="0"/>
                                    <a:pt x="1226" y="0"/>
                                  </a:cubicBezTo>
                                  <a:lnTo>
                                    <a:pt x="1248" y="0"/>
                                  </a:lnTo>
                                  <a:cubicBezTo>
                                    <a:pt x="1254" y="0"/>
                                    <a:pt x="1258" y="5"/>
                                    <a:pt x="1258" y="11"/>
                                  </a:cubicBezTo>
                                  <a:cubicBezTo>
                                    <a:pt x="1258" y="17"/>
                                    <a:pt x="1254" y="21"/>
                                    <a:pt x="1248" y="21"/>
                                  </a:cubicBezTo>
                                  <a:close/>
                                  <a:moveTo>
                                    <a:pt x="1184" y="21"/>
                                  </a:moveTo>
                                  <a:lnTo>
                                    <a:pt x="1162" y="21"/>
                                  </a:lnTo>
                                  <a:cubicBezTo>
                                    <a:pt x="1157" y="21"/>
                                    <a:pt x="1152" y="17"/>
                                    <a:pt x="1152" y="11"/>
                                  </a:cubicBezTo>
                                  <a:cubicBezTo>
                                    <a:pt x="1152" y="5"/>
                                    <a:pt x="1157" y="0"/>
                                    <a:pt x="1162" y="0"/>
                                  </a:cubicBezTo>
                                  <a:lnTo>
                                    <a:pt x="1184" y="0"/>
                                  </a:lnTo>
                                  <a:cubicBezTo>
                                    <a:pt x="1190" y="0"/>
                                    <a:pt x="1194" y="5"/>
                                    <a:pt x="1194" y="11"/>
                                  </a:cubicBezTo>
                                  <a:cubicBezTo>
                                    <a:pt x="1194" y="17"/>
                                    <a:pt x="1190" y="21"/>
                                    <a:pt x="1184" y="21"/>
                                  </a:cubicBezTo>
                                  <a:close/>
                                  <a:moveTo>
                                    <a:pt x="1120" y="21"/>
                                  </a:moveTo>
                                  <a:lnTo>
                                    <a:pt x="1098" y="21"/>
                                  </a:lnTo>
                                  <a:cubicBezTo>
                                    <a:pt x="1093" y="21"/>
                                    <a:pt x="1088" y="17"/>
                                    <a:pt x="1088" y="11"/>
                                  </a:cubicBezTo>
                                  <a:cubicBezTo>
                                    <a:pt x="1088" y="5"/>
                                    <a:pt x="1093" y="0"/>
                                    <a:pt x="1098" y="0"/>
                                  </a:cubicBezTo>
                                  <a:lnTo>
                                    <a:pt x="1120" y="0"/>
                                  </a:lnTo>
                                  <a:cubicBezTo>
                                    <a:pt x="1126" y="0"/>
                                    <a:pt x="1130" y="5"/>
                                    <a:pt x="1130" y="11"/>
                                  </a:cubicBezTo>
                                  <a:cubicBezTo>
                                    <a:pt x="1130" y="17"/>
                                    <a:pt x="1126" y="21"/>
                                    <a:pt x="1120" y="21"/>
                                  </a:cubicBezTo>
                                  <a:close/>
                                  <a:moveTo>
                                    <a:pt x="1056" y="21"/>
                                  </a:moveTo>
                                  <a:lnTo>
                                    <a:pt x="1034" y="21"/>
                                  </a:lnTo>
                                  <a:cubicBezTo>
                                    <a:pt x="1029" y="21"/>
                                    <a:pt x="1024" y="17"/>
                                    <a:pt x="1024" y="11"/>
                                  </a:cubicBezTo>
                                  <a:cubicBezTo>
                                    <a:pt x="1024" y="5"/>
                                    <a:pt x="1029" y="0"/>
                                    <a:pt x="1034" y="0"/>
                                  </a:cubicBezTo>
                                  <a:lnTo>
                                    <a:pt x="1056" y="0"/>
                                  </a:lnTo>
                                  <a:cubicBezTo>
                                    <a:pt x="1062" y="0"/>
                                    <a:pt x="1066" y="5"/>
                                    <a:pt x="1066" y="11"/>
                                  </a:cubicBezTo>
                                  <a:cubicBezTo>
                                    <a:pt x="1066" y="17"/>
                                    <a:pt x="1062" y="21"/>
                                    <a:pt x="1056" y="21"/>
                                  </a:cubicBezTo>
                                  <a:close/>
                                  <a:moveTo>
                                    <a:pt x="992" y="21"/>
                                  </a:moveTo>
                                  <a:lnTo>
                                    <a:pt x="970" y="21"/>
                                  </a:lnTo>
                                  <a:cubicBezTo>
                                    <a:pt x="965" y="21"/>
                                    <a:pt x="960" y="17"/>
                                    <a:pt x="960" y="11"/>
                                  </a:cubicBezTo>
                                  <a:cubicBezTo>
                                    <a:pt x="960" y="5"/>
                                    <a:pt x="965" y="0"/>
                                    <a:pt x="970" y="0"/>
                                  </a:cubicBezTo>
                                  <a:lnTo>
                                    <a:pt x="992" y="0"/>
                                  </a:lnTo>
                                  <a:cubicBezTo>
                                    <a:pt x="998" y="0"/>
                                    <a:pt x="1002" y="5"/>
                                    <a:pt x="1002" y="11"/>
                                  </a:cubicBezTo>
                                  <a:cubicBezTo>
                                    <a:pt x="1002" y="17"/>
                                    <a:pt x="998" y="21"/>
                                    <a:pt x="992" y="21"/>
                                  </a:cubicBezTo>
                                  <a:close/>
                                  <a:moveTo>
                                    <a:pt x="928" y="21"/>
                                  </a:moveTo>
                                  <a:lnTo>
                                    <a:pt x="906" y="21"/>
                                  </a:lnTo>
                                  <a:cubicBezTo>
                                    <a:pt x="900" y="21"/>
                                    <a:pt x="896" y="17"/>
                                    <a:pt x="896" y="11"/>
                                  </a:cubicBezTo>
                                  <a:cubicBezTo>
                                    <a:pt x="896" y="5"/>
                                    <a:pt x="900" y="0"/>
                                    <a:pt x="906" y="0"/>
                                  </a:cubicBezTo>
                                  <a:lnTo>
                                    <a:pt x="928" y="0"/>
                                  </a:lnTo>
                                  <a:cubicBezTo>
                                    <a:pt x="934" y="0"/>
                                    <a:pt x="938" y="5"/>
                                    <a:pt x="938" y="11"/>
                                  </a:cubicBezTo>
                                  <a:cubicBezTo>
                                    <a:pt x="938" y="17"/>
                                    <a:pt x="934" y="21"/>
                                    <a:pt x="928" y="21"/>
                                  </a:cubicBezTo>
                                  <a:close/>
                                  <a:moveTo>
                                    <a:pt x="864" y="21"/>
                                  </a:moveTo>
                                  <a:lnTo>
                                    <a:pt x="842" y="21"/>
                                  </a:lnTo>
                                  <a:cubicBezTo>
                                    <a:pt x="836" y="21"/>
                                    <a:pt x="832" y="17"/>
                                    <a:pt x="832" y="11"/>
                                  </a:cubicBezTo>
                                  <a:cubicBezTo>
                                    <a:pt x="832" y="5"/>
                                    <a:pt x="836" y="0"/>
                                    <a:pt x="842" y="0"/>
                                  </a:cubicBezTo>
                                  <a:lnTo>
                                    <a:pt x="864" y="0"/>
                                  </a:lnTo>
                                  <a:cubicBezTo>
                                    <a:pt x="870" y="0"/>
                                    <a:pt x="874" y="5"/>
                                    <a:pt x="874" y="11"/>
                                  </a:cubicBezTo>
                                  <a:cubicBezTo>
                                    <a:pt x="874" y="17"/>
                                    <a:pt x="870" y="21"/>
                                    <a:pt x="864" y="21"/>
                                  </a:cubicBezTo>
                                  <a:close/>
                                  <a:moveTo>
                                    <a:pt x="800" y="21"/>
                                  </a:moveTo>
                                  <a:lnTo>
                                    <a:pt x="778" y="21"/>
                                  </a:lnTo>
                                  <a:cubicBezTo>
                                    <a:pt x="772" y="21"/>
                                    <a:pt x="768" y="17"/>
                                    <a:pt x="768" y="11"/>
                                  </a:cubicBezTo>
                                  <a:cubicBezTo>
                                    <a:pt x="768" y="5"/>
                                    <a:pt x="772" y="0"/>
                                    <a:pt x="778" y="0"/>
                                  </a:cubicBezTo>
                                  <a:lnTo>
                                    <a:pt x="800" y="0"/>
                                  </a:lnTo>
                                  <a:cubicBezTo>
                                    <a:pt x="806" y="0"/>
                                    <a:pt x="810" y="5"/>
                                    <a:pt x="810" y="11"/>
                                  </a:cubicBezTo>
                                  <a:cubicBezTo>
                                    <a:pt x="810" y="17"/>
                                    <a:pt x="806" y="21"/>
                                    <a:pt x="800" y="21"/>
                                  </a:cubicBezTo>
                                  <a:close/>
                                  <a:moveTo>
                                    <a:pt x="736" y="21"/>
                                  </a:moveTo>
                                  <a:lnTo>
                                    <a:pt x="714" y="21"/>
                                  </a:lnTo>
                                  <a:cubicBezTo>
                                    <a:pt x="708" y="21"/>
                                    <a:pt x="704" y="17"/>
                                    <a:pt x="704" y="11"/>
                                  </a:cubicBezTo>
                                  <a:cubicBezTo>
                                    <a:pt x="704" y="5"/>
                                    <a:pt x="708" y="0"/>
                                    <a:pt x="714" y="0"/>
                                  </a:cubicBezTo>
                                  <a:lnTo>
                                    <a:pt x="736" y="0"/>
                                  </a:lnTo>
                                  <a:cubicBezTo>
                                    <a:pt x="742" y="0"/>
                                    <a:pt x="746" y="5"/>
                                    <a:pt x="746" y="11"/>
                                  </a:cubicBezTo>
                                  <a:cubicBezTo>
                                    <a:pt x="746" y="17"/>
                                    <a:pt x="742" y="21"/>
                                    <a:pt x="736" y="21"/>
                                  </a:cubicBezTo>
                                  <a:close/>
                                  <a:moveTo>
                                    <a:pt x="672" y="21"/>
                                  </a:moveTo>
                                  <a:lnTo>
                                    <a:pt x="650" y="21"/>
                                  </a:lnTo>
                                  <a:cubicBezTo>
                                    <a:pt x="644" y="21"/>
                                    <a:pt x="640" y="17"/>
                                    <a:pt x="640" y="11"/>
                                  </a:cubicBezTo>
                                  <a:cubicBezTo>
                                    <a:pt x="640" y="5"/>
                                    <a:pt x="644" y="0"/>
                                    <a:pt x="650" y="0"/>
                                  </a:cubicBezTo>
                                  <a:lnTo>
                                    <a:pt x="672" y="0"/>
                                  </a:lnTo>
                                  <a:cubicBezTo>
                                    <a:pt x="678" y="0"/>
                                    <a:pt x="682" y="5"/>
                                    <a:pt x="682" y="11"/>
                                  </a:cubicBezTo>
                                  <a:cubicBezTo>
                                    <a:pt x="682" y="17"/>
                                    <a:pt x="678" y="21"/>
                                    <a:pt x="672" y="21"/>
                                  </a:cubicBezTo>
                                  <a:close/>
                                  <a:moveTo>
                                    <a:pt x="608" y="21"/>
                                  </a:moveTo>
                                  <a:lnTo>
                                    <a:pt x="586" y="21"/>
                                  </a:lnTo>
                                  <a:cubicBezTo>
                                    <a:pt x="580" y="21"/>
                                    <a:pt x="576" y="17"/>
                                    <a:pt x="576" y="11"/>
                                  </a:cubicBezTo>
                                  <a:cubicBezTo>
                                    <a:pt x="576" y="5"/>
                                    <a:pt x="580" y="0"/>
                                    <a:pt x="586" y="0"/>
                                  </a:cubicBezTo>
                                  <a:lnTo>
                                    <a:pt x="608" y="0"/>
                                  </a:lnTo>
                                  <a:cubicBezTo>
                                    <a:pt x="614" y="0"/>
                                    <a:pt x="618" y="5"/>
                                    <a:pt x="618" y="11"/>
                                  </a:cubicBezTo>
                                  <a:cubicBezTo>
                                    <a:pt x="618" y="17"/>
                                    <a:pt x="614" y="21"/>
                                    <a:pt x="608" y="21"/>
                                  </a:cubicBezTo>
                                  <a:close/>
                                  <a:moveTo>
                                    <a:pt x="544" y="21"/>
                                  </a:moveTo>
                                  <a:lnTo>
                                    <a:pt x="522" y="21"/>
                                  </a:lnTo>
                                  <a:cubicBezTo>
                                    <a:pt x="516" y="21"/>
                                    <a:pt x="512" y="17"/>
                                    <a:pt x="512" y="11"/>
                                  </a:cubicBezTo>
                                  <a:cubicBezTo>
                                    <a:pt x="512" y="5"/>
                                    <a:pt x="516" y="0"/>
                                    <a:pt x="522" y="0"/>
                                  </a:cubicBezTo>
                                  <a:lnTo>
                                    <a:pt x="544" y="0"/>
                                  </a:lnTo>
                                  <a:cubicBezTo>
                                    <a:pt x="550" y="0"/>
                                    <a:pt x="554" y="5"/>
                                    <a:pt x="554" y="11"/>
                                  </a:cubicBezTo>
                                  <a:cubicBezTo>
                                    <a:pt x="554" y="17"/>
                                    <a:pt x="550" y="21"/>
                                    <a:pt x="544" y="21"/>
                                  </a:cubicBezTo>
                                  <a:close/>
                                  <a:moveTo>
                                    <a:pt x="480" y="21"/>
                                  </a:moveTo>
                                  <a:lnTo>
                                    <a:pt x="458" y="21"/>
                                  </a:lnTo>
                                  <a:cubicBezTo>
                                    <a:pt x="452" y="21"/>
                                    <a:pt x="448" y="17"/>
                                    <a:pt x="448" y="11"/>
                                  </a:cubicBezTo>
                                  <a:cubicBezTo>
                                    <a:pt x="448" y="5"/>
                                    <a:pt x="452" y="0"/>
                                    <a:pt x="458" y="0"/>
                                  </a:cubicBezTo>
                                  <a:lnTo>
                                    <a:pt x="480" y="0"/>
                                  </a:lnTo>
                                  <a:cubicBezTo>
                                    <a:pt x="486" y="0"/>
                                    <a:pt x="490" y="5"/>
                                    <a:pt x="490" y="11"/>
                                  </a:cubicBezTo>
                                  <a:cubicBezTo>
                                    <a:pt x="490" y="17"/>
                                    <a:pt x="486" y="21"/>
                                    <a:pt x="480" y="21"/>
                                  </a:cubicBezTo>
                                  <a:close/>
                                  <a:moveTo>
                                    <a:pt x="416" y="21"/>
                                  </a:moveTo>
                                  <a:lnTo>
                                    <a:pt x="394" y="21"/>
                                  </a:lnTo>
                                  <a:cubicBezTo>
                                    <a:pt x="388" y="21"/>
                                    <a:pt x="384" y="17"/>
                                    <a:pt x="384" y="11"/>
                                  </a:cubicBezTo>
                                  <a:cubicBezTo>
                                    <a:pt x="384" y="5"/>
                                    <a:pt x="388" y="0"/>
                                    <a:pt x="394" y="0"/>
                                  </a:cubicBezTo>
                                  <a:lnTo>
                                    <a:pt x="416" y="0"/>
                                  </a:lnTo>
                                  <a:cubicBezTo>
                                    <a:pt x="422" y="0"/>
                                    <a:pt x="426" y="5"/>
                                    <a:pt x="426" y="11"/>
                                  </a:cubicBezTo>
                                  <a:cubicBezTo>
                                    <a:pt x="426" y="17"/>
                                    <a:pt x="422" y="21"/>
                                    <a:pt x="416" y="21"/>
                                  </a:cubicBezTo>
                                  <a:close/>
                                  <a:moveTo>
                                    <a:pt x="352" y="21"/>
                                  </a:moveTo>
                                  <a:lnTo>
                                    <a:pt x="330" y="21"/>
                                  </a:lnTo>
                                  <a:cubicBezTo>
                                    <a:pt x="324" y="21"/>
                                    <a:pt x="320" y="17"/>
                                    <a:pt x="320" y="11"/>
                                  </a:cubicBezTo>
                                  <a:cubicBezTo>
                                    <a:pt x="320" y="5"/>
                                    <a:pt x="324" y="0"/>
                                    <a:pt x="330" y="0"/>
                                  </a:cubicBezTo>
                                  <a:lnTo>
                                    <a:pt x="352" y="0"/>
                                  </a:lnTo>
                                  <a:cubicBezTo>
                                    <a:pt x="358" y="0"/>
                                    <a:pt x="362" y="5"/>
                                    <a:pt x="362" y="11"/>
                                  </a:cubicBezTo>
                                  <a:cubicBezTo>
                                    <a:pt x="362" y="17"/>
                                    <a:pt x="358" y="21"/>
                                    <a:pt x="352" y="21"/>
                                  </a:cubicBezTo>
                                  <a:close/>
                                  <a:moveTo>
                                    <a:pt x="288" y="21"/>
                                  </a:moveTo>
                                  <a:lnTo>
                                    <a:pt x="266" y="21"/>
                                  </a:lnTo>
                                  <a:cubicBezTo>
                                    <a:pt x="260" y="21"/>
                                    <a:pt x="256" y="17"/>
                                    <a:pt x="256" y="11"/>
                                  </a:cubicBezTo>
                                  <a:cubicBezTo>
                                    <a:pt x="256" y="5"/>
                                    <a:pt x="260" y="0"/>
                                    <a:pt x="266" y="0"/>
                                  </a:cubicBezTo>
                                  <a:lnTo>
                                    <a:pt x="288" y="0"/>
                                  </a:lnTo>
                                  <a:cubicBezTo>
                                    <a:pt x="294" y="0"/>
                                    <a:pt x="298" y="5"/>
                                    <a:pt x="298" y="11"/>
                                  </a:cubicBezTo>
                                  <a:cubicBezTo>
                                    <a:pt x="298" y="17"/>
                                    <a:pt x="294" y="21"/>
                                    <a:pt x="288" y="21"/>
                                  </a:cubicBezTo>
                                  <a:close/>
                                  <a:moveTo>
                                    <a:pt x="224" y="21"/>
                                  </a:moveTo>
                                  <a:lnTo>
                                    <a:pt x="202" y="21"/>
                                  </a:lnTo>
                                  <a:cubicBezTo>
                                    <a:pt x="196" y="21"/>
                                    <a:pt x="192" y="17"/>
                                    <a:pt x="192" y="11"/>
                                  </a:cubicBezTo>
                                  <a:cubicBezTo>
                                    <a:pt x="192" y="5"/>
                                    <a:pt x="196" y="0"/>
                                    <a:pt x="202" y="0"/>
                                  </a:cubicBezTo>
                                  <a:lnTo>
                                    <a:pt x="224" y="0"/>
                                  </a:lnTo>
                                  <a:cubicBezTo>
                                    <a:pt x="230" y="0"/>
                                    <a:pt x="234" y="5"/>
                                    <a:pt x="234" y="11"/>
                                  </a:cubicBezTo>
                                  <a:cubicBezTo>
                                    <a:pt x="234" y="17"/>
                                    <a:pt x="230" y="21"/>
                                    <a:pt x="224" y="21"/>
                                  </a:cubicBezTo>
                                  <a:close/>
                                  <a:moveTo>
                                    <a:pt x="160" y="21"/>
                                  </a:moveTo>
                                  <a:lnTo>
                                    <a:pt x="138" y="21"/>
                                  </a:lnTo>
                                  <a:cubicBezTo>
                                    <a:pt x="132" y="21"/>
                                    <a:pt x="128" y="17"/>
                                    <a:pt x="128" y="11"/>
                                  </a:cubicBezTo>
                                  <a:cubicBezTo>
                                    <a:pt x="128" y="5"/>
                                    <a:pt x="132" y="0"/>
                                    <a:pt x="138" y="0"/>
                                  </a:cubicBezTo>
                                  <a:lnTo>
                                    <a:pt x="160" y="0"/>
                                  </a:lnTo>
                                  <a:cubicBezTo>
                                    <a:pt x="166" y="0"/>
                                    <a:pt x="170" y="5"/>
                                    <a:pt x="170" y="11"/>
                                  </a:cubicBezTo>
                                  <a:cubicBezTo>
                                    <a:pt x="170" y="17"/>
                                    <a:pt x="166" y="21"/>
                                    <a:pt x="160" y="21"/>
                                  </a:cubicBezTo>
                                  <a:close/>
                                  <a:moveTo>
                                    <a:pt x="96" y="21"/>
                                  </a:moveTo>
                                  <a:lnTo>
                                    <a:pt x="74" y="21"/>
                                  </a:lnTo>
                                  <a:cubicBezTo>
                                    <a:pt x="68" y="21"/>
                                    <a:pt x="64" y="17"/>
                                    <a:pt x="64" y="11"/>
                                  </a:cubicBezTo>
                                  <a:cubicBezTo>
                                    <a:pt x="64" y="5"/>
                                    <a:pt x="68" y="0"/>
                                    <a:pt x="74" y="0"/>
                                  </a:cubicBezTo>
                                  <a:lnTo>
                                    <a:pt x="96" y="0"/>
                                  </a:lnTo>
                                  <a:cubicBezTo>
                                    <a:pt x="102" y="0"/>
                                    <a:pt x="106" y="5"/>
                                    <a:pt x="106" y="11"/>
                                  </a:cubicBezTo>
                                  <a:cubicBezTo>
                                    <a:pt x="106" y="17"/>
                                    <a:pt x="102" y="21"/>
                                    <a:pt x="96" y="21"/>
                                  </a:cubicBezTo>
                                  <a:close/>
                                  <a:moveTo>
                                    <a:pt x="32" y="21"/>
                                  </a:moveTo>
                                  <a:lnTo>
                                    <a:pt x="10" y="21"/>
                                  </a:lnTo>
                                  <a:cubicBezTo>
                                    <a:pt x="5" y="21"/>
                                    <a:pt x="0" y="17"/>
                                    <a:pt x="0" y="11"/>
                                  </a:cubicBezTo>
                                  <a:cubicBezTo>
                                    <a:pt x="0" y="5"/>
                                    <a:pt x="5" y="0"/>
                                    <a:pt x="10" y="0"/>
                                  </a:cubicBezTo>
                                  <a:lnTo>
                                    <a:pt x="32" y="0"/>
                                  </a:lnTo>
                                  <a:cubicBezTo>
                                    <a:pt x="38" y="0"/>
                                    <a:pt x="42" y="5"/>
                                    <a:pt x="42" y="11"/>
                                  </a:cubicBezTo>
                                  <a:cubicBezTo>
                                    <a:pt x="42" y="17"/>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51" name="Line 252"/>
                          <wps:cNvCnPr/>
                          <wps:spPr bwMode="auto">
                            <a:xfrm>
                              <a:off x="408300" y="1131503"/>
                              <a:ext cx="1137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2" name="Line 253"/>
                          <wps:cNvCnPr/>
                          <wps:spPr bwMode="auto">
                            <a:xfrm flipH="1">
                              <a:off x="408300" y="1131503"/>
                              <a:ext cx="1137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3" name="Line 254"/>
                          <wps:cNvCnPr/>
                          <wps:spPr bwMode="auto">
                            <a:xfrm>
                              <a:off x="408300" y="1359503"/>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4" name="Line 255"/>
                          <wps:cNvCnPr/>
                          <wps:spPr bwMode="auto">
                            <a:xfrm flipH="1">
                              <a:off x="408300" y="1359503"/>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5" name="Oval 256"/>
                          <wps:cNvSpPr>
                            <a:spLocks noChangeArrowheads="1"/>
                          </wps:cNvSpPr>
                          <wps:spPr bwMode="auto">
                            <a:xfrm>
                              <a:off x="408300" y="1701704"/>
                              <a:ext cx="1137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Line 257"/>
                          <wps:cNvCnPr/>
                          <wps:spPr bwMode="auto">
                            <a:xfrm>
                              <a:off x="408300" y="1587404"/>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7" name="Line 258"/>
                          <wps:cNvCnPr/>
                          <wps:spPr bwMode="auto">
                            <a:xfrm flipH="1">
                              <a:off x="408300" y="1587404"/>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8" name="Line 259"/>
                          <wps:cNvCnPr/>
                          <wps:spPr bwMode="auto">
                            <a:xfrm>
                              <a:off x="408300" y="1816005"/>
                              <a:ext cx="1137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9" name="Line 260"/>
                          <wps:cNvCnPr/>
                          <wps:spPr bwMode="auto">
                            <a:xfrm flipH="1">
                              <a:off x="408300" y="1816005"/>
                              <a:ext cx="1137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60" name="Freeform 261"/>
                          <wps:cNvSpPr>
                            <a:spLocks noEditPoints="1"/>
                          </wps:cNvSpPr>
                          <wps:spPr bwMode="auto">
                            <a:xfrm>
                              <a:off x="130200" y="842002"/>
                              <a:ext cx="908700" cy="8200"/>
                            </a:xfrm>
                            <a:custGeom>
                              <a:avLst/>
                              <a:gdLst>
                                <a:gd name="T0" fmla="*/ 1425 w 2410"/>
                                <a:gd name="T1" fmla="*/ 0 h 22"/>
                                <a:gd name="T2" fmla="*/ 1368 w 2410"/>
                                <a:gd name="T3" fmla="*/ 7 h 22"/>
                                <a:gd name="T4" fmla="*/ 1349 w 2410"/>
                                <a:gd name="T5" fmla="*/ 13 h 22"/>
                                <a:gd name="T6" fmla="*/ 1355 w 2410"/>
                                <a:gd name="T7" fmla="*/ 7 h 22"/>
                                <a:gd name="T8" fmla="*/ 1298 w 2410"/>
                                <a:gd name="T9" fmla="*/ 0 h 22"/>
                                <a:gd name="T10" fmla="*/ 1260 w 2410"/>
                                <a:gd name="T11" fmla="*/ 13 h 22"/>
                                <a:gd name="T12" fmla="*/ 1273 w 2410"/>
                                <a:gd name="T13" fmla="*/ 13 h 22"/>
                                <a:gd name="T14" fmla="*/ 1235 w 2410"/>
                                <a:gd name="T15" fmla="*/ 0 h 22"/>
                                <a:gd name="T16" fmla="*/ 1178 w 2410"/>
                                <a:gd name="T17" fmla="*/ 7 h 22"/>
                                <a:gd name="T18" fmla="*/ 1159 w 2410"/>
                                <a:gd name="T19" fmla="*/ 13 h 22"/>
                                <a:gd name="T20" fmla="*/ 1165 w 2410"/>
                                <a:gd name="T21" fmla="*/ 7 h 22"/>
                                <a:gd name="T22" fmla="*/ 1108 w 2410"/>
                                <a:gd name="T23" fmla="*/ 0 h 22"/>
                                <a:gd name="T24" fmla="*/ 1070 w 2410"/>
                                <a:gd name="T25" fmla="*/ 13 h 22"/>
                                <a:gd name="T26" fmla="*/ 1083 w 2410"/>
                                <a:gd name="T27" fmla="*/ 13 h 22"/>
                                <a:gd name="T28" fmla="*/ 1045 w 2410"/>
                                <a:gd name="T29" fmla="*/ 0 h 22"/>
                                <a:gd name="T30" fmla="*/ 988 w 2410"/>
                                <a:gd name="T31" fmla="*/ 7 h 22"/>
                                <a:gd name="T32" fmla="*/ 969 w 2410"/>
                                <a:gd name="T33" fmla="*/ 13 h 22"/>
                                <a:gd name="T34" fmla="*/ 975 w 2410"/>
                                <a:gd name="T35" fmla="*/ 7 h 22"/>
                                <a:gd name="T36" fmla="*/ 918 w 2410"/>
                                <a:gd name="T37" fmla="*/ 0 h 22"/>
                                <a:gd name="T38" fmla="*/ 880 w 2410"/>
                                <a:gd name="T39" fmla="*/ 13 h 22"/>
                                <a:gd name="T40" fmla="*/ 893 w 2410"/>
                                <a:gd name="T41" fmla="*/ 13 h 22"/>
                                <a:gd name="T42" fmla="*/ 855 w 2410"/>
                                <a:gd name="T43" fmla="*/ 0 h 22"/>
                                <a:gd name="T44" fmla="*/ 798 w 2410"/>
                                <a:gd name="T45" fmla="*/ 7 h 22"/>
                                <a:gd name="T46" fmla="*/ 779 w 2410"/>
                                <a:gd name="T47" fmla="*/ 13 h 22"/>
                                <a:gd name="T48" fmla="*/ 785 w 2410"/>
                                <a:gd name="T49" fmla="*/ 7 h 22"/>
                                <a:gd name="T50" fmla="*/ 728 w 2410"/>
                                <a:gd name="T51" fmla="*/ 0 h 22"/>
                                <a:gd name="T52" fmla="*/ 690 w 2410"/>
                                <a:gd name="T53" fmla="*/ 13 h 22"/>
                                <a:gd name="T54" fmla="*/ 703 w 2410"/>
                                <a:gd name="T55" fmla="*/ 13 h 22"/>
                                <a:gd name="T56" fmla="*/ 665 w 2410"/>
                                <a:gd name="T57" fmla="*/ 0 h 22"/>
                                <a:gd name="T58" fmla="*/ 608 w 2410"/>
                                <a:gd name="T59" fmla="*/ 7 h 22"/>
                                <a:gd name="T60" fmla="*/ 589 w 2410"/>
                                <a:gd name="T61" fmla="*/ 13 h 22"/>
                                <a:gd name="T62" fmla="*/ 595 w 2410"/>
                                <a:gd name="T63" fmla="*/ 7 h 22"/>
                                <a:gd name="T64" fmla="*/ 538 w 2410"/>
                                <a:gd name="T65" fmla="*/ 0 h 22"/>
                                <a:gd name="T66" fmla="*/ 500 w 2410"/>
                                <a:gd name="T67" fmla="*/ 13 h 22"/>
                                <a:gd name="T68" fmla="*/ 513 w 2410"/>
                                <a:gd name="T69" fmla="*/ 13 h 22"/>
                                <a:gd name="T70" fmla="*/ 475 w 2410"/>
                                <a:gd name="T71" fmla="*/ 0 h 22"/>
                                <a:gd name="T72" fmla="*/ 418 w 2410"/>
                                <a:gd name="T73" fmla="*/ 7 h 22"/>
                                <a:gd name="T74" fmla="*/ 399 w 2410"/>
                                <a:gd name="T75" fmla="*/ 13 h 22"/>
                                <a:gd name="T76" fmla="*/ 405 w 2410"/>
                                <a:gd name="T77" fmla="*/ 7 h 22"/>
                                <a:gd name="T78" fmla="*/ 348 w 2410"/>
                                <a:gd name="T79" fmla="*/ 0 h 22"/>
                                <a:gd name="T80" fmla="*/ 310 w 2410"/>
                                <a:gd name="T81" fmla="*/ 13 h 22"/>
                                <a:gd name="T82" fmla="*/ 323 w 2410"/>
                                <a:gd name="T83" fmla="*/ 13 h 22"/>
                                <a:gd name="T84" fmla="*/ 285 w 2410"/>
                                <a:gd name="T85" fmla="*/ 0 h 22"/>
                                <a:gd name="T86" fmla="*/ 228 w 2410"/>
                                <a:gd name="T87" fmla="*/ 7 h 22"/>
                                <a:gd name="T88" fmla="*/ 209 w 2410"/>
                                <a:gd name="T89" fmla="*/ 13 h 22"/>
                                <a:gd name="T90" fmla="*/ 215 w 2410"/>
                                <a:gd name="T91" fmla="*/ 7 h 22"/>
                                <a:gd name="T92" fmla="*/ 158 w 2410"/>
                                <a:gd name="T93" fmla="*/ 0 h 22"/>
                                <a:gd name="T94" fmla="*/ 120 w 2410"/>
                                <a:gd name="T95" fmla="*/ 13 h 22"/>
                                <a:gd name="T96" fmla="*/ 133 w 2410"/>
                                <a:gd name="T97" fmla="*/ 13 h 22"/>
                                <a:gd name="T98" fmla="*/ 95 w 2410"/>
                                <a:gd name="T99" fmla="*/ 0 h 22"/>
                                <a:gd name="T100" fmla="*/ 38 w 2410"/>
                                <a:gd name="T101" fmla="*/ 7 h 22"/>
                                <a:gd name="T102" fmla="*/ 19 w 2410"/>
                                <a:gd name="T103" fmla="*/ 13 h 22"/>
                                <a:gd name="T104" fmla="*/ 25 w 2410"/>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2">
                                  <a:moveTo>
                                    <a:pt x="2400" y="22"/>
                                  </a:moveTo>
                                  <a:lnTo>
                                    <a:pt x="2378" y="22"/>
                                  </a:lnTo>
                                  <a:cubicBezTo>
                                    <a:pt x="2373" y="22"/>
                                    <a:pt x="2368" y="17"/>
                                    <a:pt x="2368" y="11"/>
                                  </a:cubicBezTo>
                                  <a:cubicBezTo>
                                    <a:pt x="2368" y="5"/>
                                    <a:pt x="2373" y="0"/>
                                    <a:pt x="2378" y="0"/>
                                  </a:cubicBezTo>
                                  <a:lnTo>
                                    <a:pt x="2400" y="0"/>
                                  </a:lnTo>
                                  <a:cubicBezTo>
                                    <a:pt x="2406" y="0"/>
                                    <a:pt x="2410" y="5"/>
                                    <a:pt x="2410" y="11"/>
                                  </a:cubicBezTo>
                                  <a:cubicBezTo>
                                    <a:pt x="2410" y="17"/>
                                    <a:pt x="2406" y="22"/>
                                    <a:pt x="2400" y="22"/>
                                  </a:cubicBezTo>
                                  <a:close/>
                                  <a:moveTo>
                                    <a:pt x="2336" y="22"/>
                                  </a:moveTo>
                                  <a:lnTo>
                                    <a:pt x="2314" y="22"/>
                                  </a:lnTo>
                                  <a:cubicBezTo>
                                    <a:pt x="2309" y="22"/>
                                    <a:pt x="2304" y="17"/>
                                    <a:pt x="2304" y="11"/>
                                  </a:cubicBezTo>
                                  <a:cubicBezTo>
                                    <a:pt x="2304" y="5"/>
                                    <a:pt x="2309" y="0"/>
                                    <a:pt x="2314" y="0"/>
                                  </a:cubicBezTo>
                                  <a:lnTo>
                                    <a:pt x="2336" y="0"/>
                                  </a:lnTo>
                                  <a:cubicBezTo>
                                    <a:pt x="2342" y="0"/>
                                    <a:pt x="2346" y="5"/>
                                    <a:pt x="2346" y="11"/>
                                  </a:cubicBezTo>
                                  <a:cubicBezTo>
                                    <a:pt x="2346" y="17"/>
                                    <a:pt x="2342" y="22"/>
                                    <a:pt x="2336" y="22"/>
                                  </a:cubicBezTo>
                                  <a:close/>
                                  <a:moveTo>
                                    <a:pt x="2272" y="22"/>
                                  </a:moveTo>
                                  <a:lnTo>
                                    <a:pt x="2250" y="22"/>
                                  </a:lnTo>
                                  <a:cubicBezTo>
                                    <a:pt x="2245" y="22"/>
                                    <a:pt x="2240" y="17"/>
                                    <a:pt x="2240" y="11"/>
                                  </a:cubicBezTo>
                                  <a:cubicBezTo>
                                    <a:pt x="2240" y="5"/>
                                    <a:pt x="2245" y="0"/>
                                    <a:pt x="2250" y="0"/>
                                  </a:cubicBezTo>
                                  <a:lnTo>
                                    <a:pt x="2272" y="0"/>
                                  </a:lnTo>
                                  <a:cubicBezTo>
                                    <a:pt x="2278" y="0"/>
                                    <a:pt x="2282" y="5"/>
                                    <a:pt x="2282" y="11"/>
                                  </a:cubicBezTo>
                                  <a:cubicBezTo>
                                    <a:pt x="2282" y="17"/>
                                    <a:pt x="2278" y="22"/>
                                    <a:pt x="2272" y="22"/>
                                  </a:cubicBezTo>
                                  <a:close/>
                                  <a:moveTo>
                                    <a:pt x="2208" y="22"/>
                                  </a:moveTo>
                                  <a:lnTo>
                                    <a:pt x="2186" y="22"/>
                                  </a:lnTo>
                                  <a:cubicBezTo>
                                    <a:pt x="2181" y="22"/>
                                    <a:pt x="2176" y="17"/>
                                    <a:pt x="2176" y="11"/>
                                  </a:cubicBezTo>
                                  <a:cubicBezTo>
                                    <a:pt x="2176" y="5"/>
                                    <a:pt x="2181" y="0"/>
                                    <a:pt x="2186" y="0"/>
                                  </a:cubicBezTo>
                                  <a:lnTo>
                                    <a:pt x="2208" y="0"/>
                                  </a:lnTo>
                                  <a:cubicBezTo>
                                    <a:pt x="2214" y="0"/>
                                    <a:pt x="2218" y="5"/>
                                    <a:pt x="2218" y="11"/>
                                  </a:cubicBezTo>
                                  <a:cubicBezTo>
                                    <a:pt x="2218" y="17"/>
                                    <a:pt x="2214" y="22"/>
                                    <a:pt x="2208" y="22"/>
                                  </a:cubicBezTo>
                                  <a:close/>
                                  <a:moveTo>
                                    <a:pt x="2144" y="22"/>
                                  </a:moveTo>
                                  <a:lnTo>
                                    <a:pt x="2122" y="22"/>
                                  </a:lnTo>
                                  <a:cubicBezTo>
                                    <a:pt x="2117" y="22"/>
                                    <a:pt x="2112" y="17"/>
                                    <a:pt x="2112" y="11"/>
                                  </a:cubicBezTo>
                                  <a:cubicBezTo>
                                    <a:pt x="2112" y="5"/>
                                    <a:pt x="2117" y="0"/>
                                    <a:pt x="2122" y="0"/>
                                  </a:cubicBezTo>
                                  <a:lnTo>
                                    <a:pt x="2144" y="0"/>
                                  </a:lnTo>
                                  <a:cubicBezTo>
                                    <a:pt x="2150" y="0"/>
                                    <a:pt x="2154" y="5"/>
                                    <a:pt x="2154" y="11"/>
                                  </a:cubicBezTo>
                                  <a:cubicBezTo>
                                    <a:pt x="2154" y="17"/>
                                    <a:pt x="2150" y="22"/>
                                    <a:pt x="2144" y="22"/>
                                  </a:cubicBezTo>
                                  <a:close/>
                                  <a:moveTo>
                                    <a:pt x="2080" y="22"/>
                                  </a:moveTo>
                                  <a:lnTo>
                                    <a:pt x="2058" y="22"/>
                                  </a:lnTo>
                                  <a:cubicBezTo>
                                    <a:pt x="2053" y="22"/>
                                    <a:pt x="2048" y="17"/>
                                    <a:pt x="2048" y="11"/>
                                  </a:cubicBezTo>
                                  <a:cubicBezTo>
                                    <a:pt x="2048" y="5"/>
                                    <a:pt x="2053" y="0"/>
                                    <a:pt x="2058" y="0"/>
                                  </a:cubicBezTo>
                                  <a:lnTo>
                                    <a:pt x="2080" y="0"/>
                                  </a:lnTo>
                                  <a:cubicBezTo>
                                    <a:pt x="2086" y="0"/>
                                    <a:pt x="2090" y="5"/>
                                    <a:pt x="2090" y="11"/>
                                  </a:cubicBezTo>
                                  <a:cubicBezTo>
                                    <a:pt x="2090" y="17"/>
                                    <a:pt x="2086" y="22"/>
                                    <a:pt x="2080" y="22"/>
                                  </a:cubicBezTo>
                                  <a:close/>
                                  <a:moveTo>
                                    <a:pt x="2016" y="22"/>
                                  </a:moveTo>
                                  <a:lnTo>
                                    <a:pt x="1994" y="22"/>
                                  </a:lnTo>
                                  <a:cubicBezTo>
                                    <a:pt x="1989" y="22"/>
                                    <a:pt x="1984" y="17"/>
                                    <a:pt x="1984" y="11"/>
                                  </a:cubicBezTo>
                                  <a:cubicBezTo>
                                    <a:pt x="1984" y="5"/>
                                    <a:pt x="1989" y="0"/>
                                    <a:pt x="1994" y="0"/>
                                  </a:cubicBezTo>
                                  <a:lnTo>
                                    <a:pt x="2016" y="0"/>
                                  </a:lnTo>
                                  <a:cubicBezTo>
                                    <a:pt x="2022" y="0"/>
                                    <a:pt x="2026" y="5"/>
                                    <a:pt x="2026" y="11"/>
                                  </a:cubicBezTo>
                                  <a:cubicBezTo>
                                    <a:pt x="2026" y="17"/>
                                    <a:pt x="2022" y="22"/>
                                    <a:pt x="2016" y="22"/>
                                  </a:cubicBezTo>
                                  <a:close/>
                                  <a:moveTo>
                                    <a:pt x="1952" y="22"/>
                                  </a:moveTo>
                                  <a:lnTo>
                                    <a:pt x="1930" y="22"/>
                                  </a:lnTo>
                                  <a:cubicBezTo>
                                    <a:pt x="1925" y="22"/>
                                    <a:pt x="1920" y="17"/>
                                    <a:pt x="1920" y="11"/>
                                  </a:cubicBezTo>
                                  <a:cubicBezTo>
                                    <a:pt x="1920" y="5"/>
                                    <a:pt x="1925" y="0"/>
                                    <a:pt x="1930" y="0"/>
                                  </a:cubicBezTo>
                                  <a:lnTo>
                                    <a:pt x="1952" y="0"/>
                                  </a:lnTo>
                                  <a:cubicBezTo>
                                    <a:pt x="1958" y="0"/>
                                    <a:pt x="1962" y="5"/>
                                    <a:pt x="1962" y="11"/>
                                  </a:cubicBezTo>
                                  <a:cubicBezTo>
                                    <a:pt x="1962" y="17"/>
                                    <a:pt x="1958" y="22"/>
                                    <a:pt x="1952" y="22"/>
                                  </a:cubicBezTo>
                                  <a:close/>
                                  <a:moveTo>
                                    <a:pt x="1888" y="22"/>
                                  </a:moveTo>
                                  <a:lnTo>
                                    <a:pt x="1866" y="22"/>
                                  </a:lnTo>
                                  <a:cubicBezTo>
                                    <a:pt x="1861" y="22"/>
                                    <a:pt x="1856" y="17"/>
                                    <a:pt x="1856" y="11"/>
                                  </a:cubicBezTo>
                                  <a:cubicBezTo>
                                    <a:pt x="1856" y="5"/>
                                    <a:pt x="1861" y="0"/>
                                    <a:pt x="1866" y="0"/>
                                  </a:cubicBezTo>
                                  <a:lnTo>
                                    <a:pt x="1888" y="0"/>
                                  </a:lnTo>
                                  <a:cubicBezTo>
                                    <a:pt x="1894" y="0"/>
                                    <a:pt x="1898" y="5"/>
                                    <a:pt x="1898" y="11"/>
                                  </a:cubicBezTo>
                                  <a:cubicBezTo>
                                    <a:pt x="1898" y="17"/>
                                    <a:pt x="1894" y="22"/>
                                    <a:pt x="1888" y="22"/>
                                  </a:cubicBezTo>
                                  <a:close/>
                                  <a:moveTo>
                                    <a:pt x="1824" y="22"/>
                                  </a:moveTo>
                                  <a:lnTo>
                                    <a:pt x="1802" y="22"/>
                                  </a:lnTo>
                                  <a:cubicBezTo>
                                    <a:pt x="1797" y="22"/>
                                    <a:pt x="1792" y="17"/>
                                    <a:pt x="1792" y="11"/>
                                  </a:cubicBezTo>
                                  <a:cubicBezTo>
                                    <a:pt x="1792" y="5"/>
                                    <a:pt x="1797" y="0"/>
                                    <a:pt x="1802" y="0"/>
                                  </a:cubicBezTo>
                                  <a:lnTo>
                                    <a:pt x="1824" y="0"/>
                                  </a:lnTo>
                                  <a:cubicBezTo>
                                    <a:pt x="1830" y="0"/>
                                    <a:pt x="1834" y="5"/>
                                    <a:pt x="1834" y="11"/>
                                  </a:cubicBezTo>
                                  <a:cubicBezTo>
                                    <a:pt x="1834" y="17"/>
                                    <a:pt x="1830" y="22"/>
                                    <a:pt x="1824" y="22"/>
                                  </a:cubicBezTo>
                                  <a:close/>
                                  <a:moveTo>
                                    <a:pt x="1760" y="22"/>
                                  </a:moveTo>
                                  <a:lnTo>
                                    <a:pt x="1738" y="22"/>
                                  </a:lnTo>
                                  <a:cubicBezTo>
                                    <a:pt x="1733" y="22"/>
                                    <a:pt x="1728" y="17"/>
                                    <a:pt x="1728" y="11"/>
                                  </a:cubicBezTo>
                                  <a:cubicBezTo>
                                    <a:pt x="1728" y="5"/>
                                    <a:pt x="1733" y="0"/>
                                    <a:pt x="1738" y="0"/>
                                  </a:cubicBezTo>
                                  <a:lnTo>
                                    <a:pt x="1760" y="0"/>
                                  </a:lnTo>
                                  <a:cubicBezTo>
                                    <a:pt x="1766" y="0"/>
                                    <a:pt x="1770" y="5"/>
                                    <a:pt x="1770" y="11"/>
                                  </a:cubicBezTo>
                                  <a:cubicBezTo>
                                    <a:pt x="1770" y="17"/>
                                    <a:pt x="1766" y="22"/>
                                    <a:pt x="1760" y="22"/>
                                  </a:cubicBezTo>
                                  <a:close/>
                                  <a:moveTo>
                                    <a:pt x="1696" y="22"/>
                                  </a:moveTo>
                                  <a:lnTo>
                                    <a:pt x="1674" y="22"/>
                                  </a:lnTo>
                                  <a:cubicBezTo>
                                    <a:pt x="1669" y="22"/>
                                    <a:pt x="1664" y="17"/>
                                    <a:pt x="1664" y="11"/>
                                  </a:cubicBezTo>
                                  <a:cubicBezTo>
                                    <a:pt x="1664" y="5"/>
                                    <a:pt x="1669" y="0"/>
                                    <a:pt x="1674" y="0"/>
                                  </a:cubicBezTo>
                                  <a:lnTo>
                                    <a:pt x="1696" y="0"/>
                                  </a:lnTo>
                                  <a:cubicBezTo>
                                    <a:pt x="1702" y="0"/>
                                    <a:pt x="1706" y="5"/>
                                    <a:pt x="1706" y="11"/>
                                  </a:cubicBezTo>
                                  <a:cubicBezTo>
                                    <a:pt x="1706" y="17"/>
                                    <a:pt x="1702" y="22"/>
                                    <a:pt x="1696" y="22"/>
                                  </a:cubicBezTo>
                                  <a:close/>
                                  <a:moveTo>
                                    <a:pt x="1632" y="22"/>
                                  </a:moveTo>
                                  <a:lnTo>
                                    <a:pt x="1610" y="22"/>
                                  </a:lnTo>
                                  <a:cubicBezTo>
                                    <a:pt x="1605" y="22"/>
                                    <a:pt x="1600" y="17"/>
                                    <a:pt x="1600" y="11"/>
                                  </a:cubicBezTo>
                                  <a:cubicBezTo>
                                    <a:pt x="1600" y="5"/>
                                    <a:pt x="1605" y="0"/>
                                    <a:pt x="1610" y="0"/>
                                  </a:cubicBezTo>
                                  <a:lnTo>
                                    <a:pt x="1632" y="0"/>
                                  </a:lnTo>
                                  <a:cubicBezTo>
                                    <a:pt x="1638" y="0"/>
                                    <a:pt x="1642" y="5"/>
                                    <a:pt x="1642" y="11"/>
                                  </a:cubicBezTo>
                                  <a:cubicBezTo>
                                    <a:pt x="1642" y="17"/>
                                    <a:pt x="1638" y="22"/>
                                    <a:pt x="1632" y="22"/>
                                  </a:cubicBezTo>
                                  <a:close/>
                                  <a:moveTo>
                                    <a:pt x="1568" y="22"/>
                                  </a:moveTo>
                                  <a:lnTo>
                                    <a:pt x="1546" y="22"/>
                                  </a:lnTo>
                                  <a:cubicBezTo>
                                    <a:pt x="1541" y="22"/>
                                    <a:pt x="1536" y="17"/>
                                    <a:pt x="1536" y="11"/>
                                  </a:cubicBezTo>
                                  <a:cubicBezTo>
                                    <a:pt x="1536" y="5"/>
                                    <a:pt x="1541" y="0"/>
                                    <a:pt x="1546" y="0"/>
                                  </a:cubicBezTo>
                                  <a:lnTo>
                                    <a:pt x="1568" y="0"/>
                                  </a:lnTo>
                                  <a:cubicBezTo>
                                    <a:pt x="1574" y="0"/>
                                    <a:pt x="1578" y="5"/>
                                    <a:pt x="1578" y="11"/>
                                  </a:cubicBezTo>
                                  <a:cubicBezTo>
                                    <a:pt x="1578" y="17"/>
                                    <a:pt x="1574" y="22"/>
                                    <a:pt x="1568" y="22"/>
                                  </a:cubicBezTo>
                                  <a:close/>
                                  <a:moveTo>
                                    <a:pt x="1504" y="22"/>
                                  </a:moveTo>
                                  <a:lnTo>
                                    <a:pt x="1482" y="22"/>
                                  </a:lnTo>
                                  <a:cubicBezTo>
                                    <a:pt x="1477" y="22"/>
                                    <a:pt x="1472" y="17"/>
                                    <a:pt x="1472" y="11"/>
                                  </a:cubicBezTo>
                                  <a:cubicBezTo>
                                    <a:pt x="1472" y="5"/>
                                    <a:pt x="1477" y="0"/>
                                    <a:pt x="1482" y="0"/>
                                  </a:cubicBezTo>
                                  <a:lnTo>
                                    <a:pt x="1504" y="0"/>
                                  </a:lnTo>
                                  <a:cubicBezTo>
                                    <a:pt x="1510" y="0"/>
                                    <a:pt x="1514" y="5"/>
                                    <a:pt x="1514" y="11"/>
                                  </a:cubicBezTo>
                                  <a:cubicBezTo>
                                    <a:pt x="1514" y="17"/>
                                    <a:pt x="1510" y="22"/>
                                    <a:pt x="1504" y="22"/>
                                  </a:cubicBezTo>
                                  <a:close/>
                                  <a:moveTo>
                                    <a:pt x="1440" y="22"/>
                                  </a:moveTo>
                                  <a:lnTo>
                                    <a:pt x="1418" y="22"/>
                                  </a:lnTo>
                                  <a:cubicBezTo>
                                    <a:pt x="1413" y="22"/>
                                    <a:pt x="1408" y="17"/>
                                    <a:pt x="1408" y="11"/>
                                  </a:cubicBezTo>
                                  <a:cubicBezTo>
                                    <a:pt x="1408" y="5"/>
                                    <a:pt x="1413" y="0"/>
                                    <a:pt x="1418" y="0"/>
                                  </a:cubicBezTo>
                                  <a:lnTo>
                                    <a:pt x="1440" y="0"/>
                                  </a:lnTo>
                                  <a:cubicBezTo>
                                    <a:pt x="1446" y="0"/>
                                    <a:pt x="1450" y="5"/>
                                    <a:pt x="1450" y="11"/>
                                  </a:cubicBezTo>
                                  <a:cubicBezTo>
                                    <a:pt x="1450" y="17"/>
                                    <a:pt x="1446" y="22"/>
                                    <a:pt x="1440" y="22"/>
                                  </a:cubicBezTo>
                                  <a:close/>
                                  <a:moveTo>
                                    <a:pt x="1376" y="22"/>
                                  </a:moveTo>
                                  <a:lnTo>
                                    <a:pt x="1354" y="22"/>
                                  </a:lnTo>
                                  <a:cubicBezTo>
                                    <a:pt x="1349" y="22"/>
                                    <a:pt x="1344" y="17"/>
                                    <a:pt x="1344" y="11"/>
                                  </a:cubicBezTo>
                                  <a:cubicBezTo>
                                    <a:pt x="1344" y="5"/>
                                    <a:pt x="1349" y="0"/>
                                    <a:pt x="1354" y="0"/>
                                  </a:cubicBezTo>
                                  <a:lnTo>
                                    <a:pt x="1376" y="0"/>
                                  </a:lnTo>
                                  <a:cubicBezTo>
                                    <a:pt x="1382" y="0"/>
                                    <a:pt x="1386" y="5"/>
                                    <a:pt x="1386" y="11"/>
                                  </a:cubicBezTo>
                                  <a:cubicBezTo>
                                    <a:pt x="1386" y="17"/>
                                    <a:pt x="1382" y="22"/>
                                    <a:pt x="1376" y="22"/>
                                  </a:cubicBezTo>
                                  <a:close/>
                                  <a:moveTo>
                                    <a:pt x="1312" y="22"/>
                                  </a:moveTo>
                                  <a:lnTo>
                                    <a:pt x="1290" y="22"/>
                                  </a:lnTo>
                                  <a:cubicBezTo>
                                    <a:pt x="1285" y="22"/>
                                    <a:pt x="1280" y="17"/>
                                    <a:pt x="1280" y="11"/>
                                  </a:cubicBezTo>
                                  <a:cubicBezTo>
                                    <a:pt x="1280" y="5"/>
                                    <a:pt x="1285" y="0"/>
                                    <a:pt x="1290" y="0"/>
                                  </a:cubicBezTo>
                                  <a:lnTo>
                                    <a:pt x="1312" y="0"/>
                                  </a:lnTo>
                                  <a:cubicBezTo>
                                    <a:pt x="1318" y="0"/>
                                    <a:pt x="1322" y="5"/>
                                    <a:pt x="1322" y="11"/>
                                  </a:cubicBezTo>
                                  <a:cubicBezTo>
                                    <a:pt x="1322" y="17"/>
                                    <a:pt x="1318" y="22"/>
                                    <a:pt x="1312" y="22"/>
                                  </a:cubicBezTo>
                                  <a:close/>
                                  <a:moveTo>
                                    <a:pt x="1248" y="22"/>
                                  </a:moveTo>
                                  <a:lnTo>
                                    <a:pt x="1226" y="22"/>
                                  </a:lnTo>
                                  <a:cubicBezTo>
                                    <a:pt x="1221" y="22"/>
                                    <a:pt x="1216" y="17"/>
                                    <a:pt x="1216" y="11"/>
                                  </a:cubicBezTo>
                                  <a:cubicBezTo>
                                    <a:pt x="1216" y="5"/>
                                    <a:pt x="1221" y="0"/>
                                    <a:pt x="1226" y="0"/>
                                  </a:cubicBezTo>
                                  <a:lnTo>
                                    <a:pt x="1248" y="0"/>
                                  </a:lnTo>
                                  <a:cubicBezTo>
                                    <a:pt x="1254" y="0"/>
                                    <a:pt x="1258" y="5"/>
                                    <a:pt x="1258" y="11"/>
                                  </a:cubicBezTo>
                                  <a:cubicBezTo>
                                    <a:pt x="1258" y="17"/>
                                    <a:pt x="1254" y="22"/>
                                    <a:pt x="1248" y="22"/>
                                  </a:cubicBezTo>
                                  <a:close/>
                                  <a:moveTo>
                                    <a:pt x="1184" y="22"/>
                                  </a:moveTo>
                                  <a:lnTo>
                                    <a:pt x="1162" y="22"/>
                                  </a:lnTo>
                                  <a:cubicBezTo>
                                    <a:pt x="1157" y="22"/>
                                    <a:pt x="1152" y="17"/>
                                    <a:pt x="1152" y="11"/>
                                  </a:cubicBezTo>
                                  <a:cubicBezTo>
                                    <a:pt x="1152" y="5"/>
                                    <a:pt x="1157" y="0"/>
                                    <a:pt x="1162" y="0"/>
                                  </a:cubicBezTo>
                                  <a:lnTo>
                                    <a:pt x="1184" y="0"/>
                                  </a:lnTo>
                                  <a:cubicBezTo>
                                    <a:pt x="1190" y="0"/>
                                    <a:pt x="1194" y="5"/>
                                    <a:pt x="1194" y="11"/>
                                  </a:cubicBezTo>
                                  <a:cubicBezTo>
                                    <a:pt x="1194" y="17"/>
                                    <a:pt x="1190" y="22"/>
                                    <a:pt x="1184" y="22"/>
                                  </a:cubicBezTo>
                                  <a:close/>
                                  <a:moveTo>
                                    <a:pt x="1120" y="22"/>
                                  </a:moveTo>
                                  <a:lnTo>
                                    <a:pt x="1098" y="22"/>
                                  </a:lnTo>
                                  <a:cubicBezTo>
                                    <a:pt x="1093" y="22"/>
                                    <a:pt x="1088" y="17"/>
                                    <a:pt x="1088" y="11"/>
                                  </a:cubicBezTo>
                                  <a:cubicBezTo>
                                    <a:pt x="1088" y="5"/>
                                    <a:pt x="1093" y="0"/>
                                    <a:pt x="1098" y="0"/>
                                  </a:cubicBezTo>
                                  <a:lnTo>
                                    <a:pt x="1120" y="0"/>
                                  </a:lnTo>
                                  <a:cubicBezTo>
                                    <a:pt x="1126" y="0"/>
                                    <a:pt x="1130" y="5"/>
                                    <a:pt x="1130" y="11"/>
                                  </a:cubicBezTo>
                                  <a:cubicBezTo>
                                    <a:pt x="1130" y="17"/>
                                    <a:pt x="1126" y="22"/>
                                    <a:pt x="1120" y="22"/>
                                  </a:cubicBezTo>
                                  <a:close/>
                                  <a:moveTo>
                                    <a:pt x="1056" y="22"/>
                                  </a:moveTo>
                                  <a:lnTo>
                                    <a:pt x="1034" y="22"/>
                                  </a:lnTo>
                                  <a:cubicBezTo>
                                    <a:pt x="1029" y="22"/>
                                    <a:pt x="1024" y="17"/>
                                    <a:pt x="1024" y="11"/>
                                  </a:cubicBezTo>
                                  <a:cubicBezTo>
                                    <a:pt x="1024" y="5"/>
                                    <a:pt x="1029" y="0"/>
                                    <a:pt x="1034" y="0"/>
                                  </a:cubicBezTo>
                                  <a:lnTo>
                                    <a:pt x="1056" y="0"/>
                                  </a:lnTo>
                                  <a:cubicBezTo>
                                    <a:pt x="1062" y="0"/>
                                    <a:pt x="1066" y="5"/>
                                    <a:pt x="1066" y="11"/>
                                  </a:cubicBezTo>
                                  <a:cubicBezTo>
                                    <a:pt x="1066" y="17"/>
                                    <a:pt x="1062" y="22"/>
                                    <a:pt x="1056" y="22"/>
                                  </a:cubicBezTo>
                                  <a:close/>
                                  <a:moveTo>
                                    <a:pt x="992" y="22"/>
                                  </a:moveTo>
                                  <a:lnTo>
                                    <a:pt x="970" y="22"/>
                                  </a:lnTo>
                                  <a:cubicBezTo>
                                    <a:pt x="965" y="22"/>
                                    <a:pt x="960" y="17"/>
                                    <a:pt x="960" y="11"/>
                                  </a:cubicBezTo>
                                  <a:cubicBezTo>
                                    <a:pt x="960" y="5"/>
                                    <a:pt x="965" y="0"/>
                                    <a:pt x="970" y="0"/>
                                  </a:cubicBezTo>
                                  <a:lnTo>
                                    <a:pt x="992" y="0"/>
                                  </a:lnTo>
                                  <a:cubicBezTo>
                                    <a:pt x="998" y="0"/>
                                    <a:pt x="1002" y="5"/>
                                    <a:pt x="1002" y="11"/>
                                  </a:cubicBezTo>
                                  <a:cubicBezTo>
                                    <a:pt x="1002" y="17"/>
                                    <a:pt x="998" y="22"/>
                                    <a:pt x="992" y="22"/>
                                  </a:cubicBezTo>
                                  <a:close/>
                                  <a:moveTo>
                                    <a:pt x="928" y="22"/>
                                  </a:moveTo>
                                  <a:lnTo>
                                    <a:pt x="906" y="22"/>
                                  </a:lnTo>
                                  <a:cubicBezTo>
                                    <a:pt x="900" y="22"/>
                                    <a:pt x="896" y="17"/>
                                    <a:pt x="896" y="11"/>
                                  </a:cubicBezTo>
                                  <a:cubicBezTo>
                                    <a:pt x="896" y="5"/>
                                    <a:pt x="900" y="0"/>
                                    <a:pt x="906" y="0"/>
                                  </a:cubicBezTo>
                                  <a:lnTo>
                                    <a:pt x="928" y="0"/>
                                  </a:lnTo>
                                  <a:cubicBezTo>
                                    <a:pt x="934" y="0"/>
                                    <a:pt x="938" y="5"/>
                                    <a:pt x="938" y="11"/>
                                  </a:cubicBezTo>
                                  <a:cubicBezTo>
                                    <a:pt x="938" y="17"/>
                                    <a:pt x="934" y="22"/>
                                    <a:pt x="928" y="22"/>
                                  </a:cubicBezTo>
                                  <a:close/>
                                  <a:moveTo>
                                    <a:pt x="864" y="22"/>
                                  </a:moveTo>
                                  <a:lnTo>
                                    <a:pt x="842" y="22"/>
                                  </a:lnTo>
                                  <a:cubicBezTo>
                                    <a:pt x="836" y="22"/>
                                    <a:pt x="832" y="17"/>
                                    <a:pt x="832" y="11"/>
                                  </a:cubicBezTo>
                                  <a:cubicBezTo>
                                    <a:pt x="832" y="5"/>
                                    <a:pt x="836" y="0"/>
                                    <a:pt x="842" y="0"/>
                                  </a:cubicBezTo>
                                  <a:lnTo>
                                    <a:pt x="864" y="0"/>
                                  </a:lnTo>
                                  <a:cubicBezTo>
                                    <a:pt x="870" y="0"/>
                                    <a:pt x="874" y="5"/>
                                    <a:pt x="874" y="11"/>
                                  </a:cubicBezTo>
                                  <a:cubicBezTo>
                                    <a:pt x="874" y="17"/>
                                    <a:pt x="870" y="22"/>
                                    <a:pt x="864" y="22"/>
                                  </a:cubicBezTo>
                                  <a:close/>
                                  <a:moveTo>
                                    <a:pt x="800" y="22"/>
                                  </a:moveTo>
                                  <a:lnTo>
                                    <a:pt x="778" y="22"/>
                                  </a:lnTo>
                                  <a:cubicBezTo>
                                    <a:pt x="772" y="22"/>
                                    <a:pt x="768" y="17"/>
                                    <a:pt x="768" y="11"/>
                                  </a:cubicBezTo>
                                  <a:cubicBezTo>
                                    <a:pt x="768" y="5"/>
                                    <a:pt x="772" y="0"/>
                                    <a:pt x="778" y="0"/>
                                  </a:cubicBezTo>
                                  <a:lnTo>
                                    <a:pt x="800" y="0"/>
                                  </a:lnTo>
                                  <a:cubicBezTo>
                                    <a:pt x="806" y="0"/>
                                    <a:pt x="810" y="5"/>
                                    <a:pt x="810" y="11"/>
                                  </a:cubicBezTo>
                                  <a:cubicBezTo>
                                    <a:pt x="810" y="17"/>
                                    <a:pt x="806" y="22"/>
                                    <a:pt x="800" y="22"/>
                                  </a:cubicBezTo>
                                  <a:close/>
                                  <a:moveTo>
                                    <a:pt x="736" y="22"/>
                                  </a:moveTo>
                                  <a:lnTo>
                                    <a:pt x="714" y="22"/>
                                  </a:lnTo>
                                  <a:cubicBezTo>
                                    <a:pt x="708" y="22"/>
                                    <a:pt x="704" y="17"/>
                                    <a:pt x="704" y="11"/>
                                  </a:cubicBezTo>
                                  <a:cubicBezTo>
                                    <a:pt x="704" y="5"/>
                                    <a:pt x="708" y="0"/>
                                    <a:pt x="714" y="0"/>
                                  </a:cubicBezTo>
                                  <a:lnTo>
                                    <a:pt x="736" y="0"/>
                                  </a:lnTo>
                                  <a:cubicBezTo>
                                    <a:pt x="742" y="0"/>
                                    <a:pt x="746" y="5"/>
                                    <a:pt x="746" y="11"/>
                                  </a:cubicBezTo>
                                  <a:cubicBezTo>
                                    <a:pt x="746" y="17"/>
                                    <a:pt x="742" y="22"/>
                                    <a:pt x="736" y="22"/>
                                  </a:cubicBezTo>
                                  <a:close/>
                                  <a:moveTo>
                                    <a:pt x="672" y="22"/>
                                  </a:moveTo>
                                  <a:lnTo>
                                    <a:pt x="650" y="22"/>
                                  </a:lnTo>
                                  <a:cubicBezTo>
                                    <a:pt x="644" y="22"/>
                                    <a:pt x="640" y="17"/>
                                    <a:pt x="640" y="11"/>
                                  </a:cubicBezTo>
                                  <a:cubicBezTo>
                                    <a:pt x="640" y="5"/>
                                    <a:pt x="644" y="0"/>
                                    <a:pt x="650" y="0"/>
                                  </a:cubicBezTo>
                                  <a:lnTo>
                                    <a:pt x="672" y="0"/>
                                  </a:lnTo>
                                  <a:cubicBezTo>
                                    <a:pt x="678" y="0"/>
                                    <a:pt x="682" y="5"/>
                                    <a:pt x="682" y="11"/>
                                  </a:cubicBezTo>
                                  <a:cubicBezTo>
                                    <a:pt x="682" y="17"/>
                                    <a:pt x="678" y="22"/>
                                    <a:pt x="672" y="22"/>
                                  </a:cubicBezTo>
                                  <a:close/>
                                  <a:moveTo>
                                    <a:pt x="608" y="22"/>
                                  </a:moveTo>
                                  <a:lnTo>
                                    <a:pt x="586" y="22"/>
                                  </a:lnTo>
                                  <a:cubicBezTo>
                                    <a:pt x="580" y="22"/>
                                    <a:pt x="576" y="17"/>
                                    <a:pt x="576" y="11"/>
                                  </a:cubicBezTo>
                                  <a:cubicBezTo>
                                    <a:pt x="576" y="5"/>
                                    <a:pt x="580" y="0"/>
                                    <a:pt x="586" y="0"/>
                                  </a:cubicBezTo>
                                  <a:lnTo>
                                    <a:pt x="608" y="0"/>
                                  </a:lnTo>
                                  <a:cubicBezTo>
                                    <a:pt x="614" y="0"/>
                                    <a:pt x="618" y="5"/>
                                    <a:pt x="618" y="11"/>
                                  </a:cubicBezTo>
                                  <a:cubicBezTo>
                                    <a:pt x="618" y="17"/>
                                    <a:pt x="614" y="22"/>
                                    <a:pt x="608" y="22"/>
                                  </a:cubicBezTo>
                                  <a:close/>
                                  <a:moveTo>
                                    <a:pt x="544" y="22"/>
                                  </a:moveTo>
                                  <a:lnTo>
                                    <a:pt x="522" y="22"/>
                                  </a:lnTo>
                                  <a:cubicBezTo>
                                    <a:pt x="516" y="22"/>
                                    <a:pt x="512" y="17"/>
                                    <a:pt x="512" y="11"/>
                                  </a:cubicBezTo>
                                  <a:cubicBezTo>
                                    <a:pt x="512" y="5"/>
                                    <a:pt x="516" y="0"/>
                                    <a:pt x="522" y="0"/>
                                  </a:cubicBezTo>
                                  <a:lnTo>
                                    <a:pt x="544" y="0"/>
                                  </a:lnTo>
                                  <a:cubicBezTo>
                                    <a:pt x="550" y="0"/>
                                    <a:pt x="554" y="5"/>
                                    <a:pt x="554" y="11"/>
                                  </a:cubicBezTo>
                                  <a:cubicBezTo>
                                    <a:pt x="554" y="17"/>
                                    <a:pt x="550" y="22"/>
                                    <a:pt x="544" y="22"/>
                                  </a:cubicBezTo>
                                  <a:close/>
                                  <a:moveTo>
                                    <a:pt x="480" y="22"/>
                                  </a:moveTo>
                                  <a:lnTo>
                                    <a:pt x="458" y="22"/>
                                  </a:lnTo>
                                  <a:cubicBezTo>
                                    <a:pt x="452" y="22"/>
                                    <a:pt x="448" y="17"/>
                                    <a:pt x="448" y="11"/>
                                  </a:cubicBezTo>
                                  <a:cubicBezTo>
                                    <a:pt x="448" y="5"/>
                                    <a:pt x="452" y="0"/>
                                    <a:pt x="458" y="0"/>
                                  </a:cubicBezTo>
                                  <a:lnTo>
                                    <a:pt x="480" y="0"/>
                                  </a:lnTo>
                                  <a:cubicBezTo>
                                    <a:pt x="486" y="0"/>
                                    <a:pt x="490" y="5"/>
                                    <a:pt x="490" y="11"/>
                                  </a:cubicBezTo>
                                  <a:cubicBezTo>
                                    <a:pt x="490" y="17"/>
                                    <a:pt x="486" y="22"/>
                                    <a:pt x="480" y="22"/>
                                  </a:cubicBezTo>
                                  <a:close/>
                                  <a:moveTo>
                                    <a:pt x="416" y="22"/>
                                  </a:moveTo>
                                  <a:lnTo>
                                    <a:pt x="394" y="22"/>
                                  </a:lnTo>
                                  <a:cubicBezTo>
                                    <a:pt x="388" y="22"/>
                                    <a:pt x="384" y="17"/>
                                    <a:pt x="384" y="11"/>
                                  </a:cubicBezTo>
                                  <a:cubicBezTo>
                                    <a:pt x="384" y="5"/>
                                    <a:pt x="388" y="0"/>
                                    <a:pt x="394" y="0"/>
                                  </a:cubicBezTo>
                                  <a:lnTo>
                                    <a:pt x="416" y="0"/>
                                  </a:lnTo>
                                  <a:cubicBezTo>
                                    <a:pt x="422" y="0"/>
                                    <a:pt x="426" y="5"/>
                                    <a:pt x="426" y="11"/>
                                  </a:cubicBezTo>
                                  <a:cubicBezTo>
                                    <a:pt x="426" y="17"/>
                                    <a:pt x="422" y="22"/>
                                    <a:pt x="416" y="22"/>
                                  </a:cubicBezTo>
                                  <a:close/>
                                  <a:moveTo>
                                    <a:pt x="352" y="22"/>
                                  </a:moveTo>
                                  <a:lnTo>
                                    <a:pt x="330" y="22"/>
                                  </a:lnTo>
                                  <a:cubicBezTo>
                                    <a:pt x="324" y="22"/>
                                    <a:pt x="320" y="17"/>
                                    <a:pt x="320" y="11"/>
                                  </a:cubicBezTo>
                                  <a:cubicBezTo>
                                    <a:pt x="320" y="5"/>
                                    <a:pt x="324" y="0"/>
                                    <a:pt x="330" y="0"/>
                                  </a:cubicBezTo>
                                  <a:lnTo>
                                    <a:pt x="352" y="0"/>
                                  </a:lnTo>
                                  <a:cubicBezTo>
                                    <a:pt x="358" y="0"/>
                                    <a:pt x="362" y="5"/>
                                    <a:pt x="362" y="11"/>
                                  </a:cubicBezTo>
                                  <a:cubicBezTo>
                                    <a:pt x="362" y="17"/>
                                    <a:pt x="358" y="22"/>
                                    <a:pt x="352" y="22"/>
                                  </a:cubicBezTo>
                                  <a:close/>
                                  <a:moveTo>
                                    <a:pt x="288" y="22"/>
                                  </a:moveTo>
                                  <a:lnTo>
                                    <a:pt x="266" y="22"/>
                                  </a:lnTo>
                                  <a:cubicBezTo>
                                    <a:pt x="260" y="22"/>
                                    <a:pt x="256" y="17"/>
                                    <a:pt x="256" y="11"/>
                                  </a:cubicBezTo>
                                  <a:cubicBezTo>
                                    <a:pt x="256" y="5"/>
                                    <a:pt x="260" y="0"/>
                                    <a:pt x="266" y="0"/>
                                  </a:cubicBezTo>
                                  <a:lnTo>
                                    <a:pt x="288" y="0"/>
                                  </a:lnTo>
                                  <a:cubicBezTo>
                                    <a:pt x="294" y="0"/>
                                    <a:pt x="298" y="5"/>
                                    <a:pt x="298" y="11"/>
                                  </a:cubicBezTo>
                                  <a:cubicBezTo>
                                    <a:pt x="298" y="17"/>
                                    <a:pt x="294" y="22"/>
                                    <a:pt x="288" y="22"/>
                                  </a:cubicBezTo>
                                  <a:close/>
                                  <a:moveTo>
                                    <a:pt x="224" y="22"/>
                                  </a:moveTo>
                                  <a:lnTo>
                                    <a:pt x="202" y="22"/>
                                  </a:lnTo>
                                  <a:cubicBezTo>
                                    <a:pt x="196" y="22"/>
                                    <a:pt x="192" y="17"/>
                                    <a:pt x="192" y="11"/>
                                  </a:cubicBezTo>
                                  <a:cubicBezTo>
                                    <a:pt x="192" y="5"/>
                                    <a:pt x="196" y="0"/>
                                    <a:pt x="202" y="0"/>
                                  </a:cubicBezTo>
                                  <a:lnTo>
                                    <a:pt x="224" y="0"/>
                                  </a:lnTo>
                                  <a:cubicBezTo>
                                    <a:pt x="230" y="0"/>
                                    <a:pt x="234" y="5"/>
                                    <a:pt x="234" y="11"/>
                                  </a:cubicBezTo>
                                  <a:cubicBezTo>
                                    <a:pt x="234" y="17"/>
                                    <a:pt x="230" y="22"/>
                                    <a:pt x="224" y="22"/>
                                  </a:cubicBezTo>
                                  <a:close/>
                                  <a:moveTo>
                                    <a:pt x="160" y="22"/>
                                  </a:moveTo>
                                  <a:lnTo>
                                    <a:pt x="138" y="22"/>
                                  </a:lnTo>
                                  <a:cubicBezTo>
                                    <a:pt x="132" y="22"/>
                                    <a:pt x="128" y="17"/>
                                    <a:pt x="128" y="11"/>
                                  </a:cubicBezTo>
                                  <a:cubicBezTo>
                                    <a:pt x="128" y="5"/>
                                    <a:pt x="132" y="0"/>
                                    <a:pt x="138" y="0"/>
                                  </a:cubicBezTo>
                                  <a:lnTo>
                                    <a:pt x="160" y="0"/>
                                  </a:lnTo>
                                  <a:cubicBezTo>
                                    <a:pt x="166" y="0"/>
                                    <a:pt x="170" y="5"/>
                                    <a:pt x="170" y="11"/>
                                  </a:cubicBezTo>
                                  <a:cubicBezTo>
                                    <a:pt x="170" y="17"/>
                                    <a:pt x="166" y="22"/>
                                    <a:pt x="160" y="22"/>
                                  </a:cubicBezTo>
                                  <a:close/>
                                  <a:moveTo>
                                    <a:pt x="96" y="22"/>
                                  </a:moveTo>
                                  <a:lnTo>
                                    <a:pt x="74" y="22"/>
                                  </a:lnTo>
                                  <a:cubicBezTo>
                                    <a:pt x="68" y="22"/>
                                    <a:pt x="64" y="17"/>
                                    <a:pt x="64" y="11"/>
                                  </a:cubicBezTo>
                                  <a:cubicBezTo>
                                    <a:pt x="64" y="5"/>
                                    <a:pt x="68" y="0"/>
                                    <a:pt x="74" y="0"/>
                                  </a:cubicBezTo>
                                  <a:lnTo>
                                    <a:pt x="96" y="0"/>
                                  </a:lnTo>
                                  <a:cubicBezTo>
                                    <a:pt x="102" y="0"/>
                                    <a:pt x="106" y="5"/>
                                    <a:pt x="106" y="11"/>
                                  </a:cubicBezTo>
                                  <a:cubicBezTo>
                                    <a:pt x="106" y="17"/>
                                    <a:pt x="102" y="22"/>
                                    <a:pt x="96" y="22"/>
                                  </a:cubicBezTo>
                                  <a:close/>
                                  <a:moveTo>
                                    <a:pt x="32" y="22"/>
                                  </a:moveTo>
                                  <a:lnTo>
                                    <a:pt x="10" y="22"/>
                                  </a:lnTo>
                                  <a:cubicBezTo>
                                    <a:pt x="5" y="22"/>
                                    <a:pt x="0" y="17"/>
                                    <a:pt x="0" y="11"/>
                                  </a:cubicBezTo>
                                  <a:cubicBezTo>
                                    <a:pt x="0" y="5"/>
                                    <a:pt x="5" y="0"/>
                                    <a:pt x="10" y="0"/>
                                  </a:cubicBezTo>
                                  <a:lnTo>
                                    <a:pt x="32" y="0"/>
                                  </a:lnTo>
                                  <a:cubicBezTo>
                                    <a:pt x="38" y="0"/>
                                    <a:pt x="42" y="5"/>
                                    <a:pt x="42" y="11"/>
                                  </a:cubicBezTo>
                                  <a:cubicBezTo>
                                    <a:pt x="42"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1" name="Freeform 262"/>
                          <wps:cNvSpPr>
                            <a:spLocks noEditPoints="1"/>
                          </wps:cNvSpPr>
                          <wps:spPr bwMode="auto">
                            <a:xfrm>
                              <a:off x="130200" y="1184203"/>
                              <a:ext cx="908700" cy="8300"/>
                            </a:xfrm>
                            <a:custGeom>
                              <a:avLst/>
                              <a:gdLst>
                                <a:gd name="T0" fmla="*/ 1425 w 2410"/>
                                <a:gd name="T1" fmla="*/ 0 h 22"/>
                                <a:gd name="T2" fmla="*/ 1368 w 2410"/>
                                <a:gd name="T3" fmla="*/ 7 h 22"/>
                                <a:gd name="T4" fmla="*/ 1349 w 2410"/>
                                <a:gd name="T5" fmla="*/ 13 h 22"/>
                                <a:gd name="T6" fmla="*/ 1355 w 2410"/>
                                <a:gd name="T7" fmla="*/ 7 h 22"/>
                                <a:gd name="T8" fmla="*/ 1298 w 2410"/>
                                <a:gd name="T9" fmla="*/ 0 h 22"/>
                                <a:gd name="T10" fmla="*/ 1260 w 2410"/>
                                <a:gd name="T11" fmla="*/ 13 h 22"/>
                                <a:gd name="T12" fmla="*/ 1273 w 2410"/>
                                <a:gd name="T13" fmla="*/ 13 h 22"/>
                                <a:gd name="T14" fmla="*/ 1235 w 2410"/>
                                <a:gd name="T15" fmla="*/ 0 h 22"/>
                                <a:gd name="T16" fmla="*/ 1178 w 2410"/>
                                <a:gd name="T17" fmla="*/ 7 h 22"/>
                                <a:gd name="T18" fmla="*/ 1159 w 2410"/>
                                <a:gd name="T19" fmla="*/ 13 h 22"/>
                                <a:gd name="T20" fmla="*/ 1165 w 2410"/>
                                <a:gd name="T21" fmla="*/ 7 h 22"/>
                                <a:gd name="T22" fmla="*/ 1108 w 2410"/>
                                <a:gd name="T23" fmla="*/ 0 h 22"/>
                                <a:gd name="T24" fmla="*/ 1070 w 2410"/>
                                <a:gd name="T25" fmla="*/ 13 h 22"/>
                                <a:gd name="T26" fmla="*/ 1083 w 2410"/>
                                <a:gd name="T27" fmla="*/ 13 h 22"/>
                                <a:gd name="T28" fmla="*/ 1045 w 2410"/>
                                <a:gd name="T29" fmla="*/ 0 h 22"/>
                                <a:gd name="T30" fmla="*/ 988 w 2410"/>
                                <a:gd name="T31" fmla="*/ 7 h 22"/>
                                <a:gd name="T32" fmla="*/ 969 w 2410"/>
                                <a:gd name="T33" fmla="*/ 13 h 22"/>
                                <a:gd name="T34" fmla="*/ 975 w 2410"/>
                                <a:gd name="T35" fmla="*/ 7 h 22"/>
                                <a:gd name="T36" fmla="*/ 918 w 2410"/>
                                <a:gd name="T37" fmla="*/ 0 h 22"/>
                                <a:gd name="T38" fmla="*/ 880 w 2410"/>
                                <a:gd name="T39" fmla="*/ 13 h 22"/>
                                <a:gd name="T40" fmla="*/ 893 w 2410"/>
                                <a:gd name="T41" fmla="*/ 13 h 22"/>
                                <a:gd name="T42" fmla="*/ 855 w 2410"/>
                                <a:gd name="T43" fmla="*/ 0 h 22"/>
                                <a:gd name="T44" fmla="*/ 798 w 2410"/>
                                <a:gd name="T45" fmla="*/ 7 h 22"/>
                                <a:gd name="T46" fmla="*/ 779 w 2410"/>
                                <a:gd name="T47" fmla="*/ 13 h 22"/>
                                <a:gd name="T48" fmla="*/ 785 w 2410"/>
                                <a:gd name="T49" fmla="*/ 7 h 22"/>
                                <a:gd name="T50" fmla="*/ 728 w 2410"/>
                                <a:gd name="T51" fmla="*/ 0 h 22"/>
                                <a:gd name="T52" fmla="*/ 690 w 2410"/>
                                <a:gd name="T53" fmla="*/ 13 h 22"/>
                                <a:gd name="T54" fmla="*/ 703 w 2410"/>
                                <a:gd name="T55" fmla="*/ 13 h 22"/>
                                <a:gd name="T56" fmla="*/ 665 w 2410"/>
                                <a:gd name="T57" fmla="*/ 0 h 22"/>
                                <a:gd name="T58" fmla="*/ 608 w 2410"/>
                                <a:gd name="T59" fmla="*/ 7 h 22"/>
                                <a:gd name="T60" fmla="*/ 589 w 2410"/>
                                <a:gd name="T61" fmla="*/ 13 h 22"/>
                                <a:gd name="T62" fmla="*/ 595 w 2410"/>
                                <a:gd name="T63" fmla="*/ 7 h 22"/>
                                <a:gd name="T64" fmla="*/ 538 w 2410"/>
                                <a:gd name="T65" fmla="*/ 0 h 22"/>
                                <a:gd name="T66" fmla="*/ 500 w 2410"/>
                                <a:gd name="T67" fmla="*/ 13 h 22"/>
                                <a:gd name="T68" fmla="*/ 513 w 2410"/>
                                <a:gd name="T69" fmla="*/ 13 h 22"/>
                                <a:gd name="T70" fmla="*/ 475 w 2410"/>
                                <a:gd name="T71" fmla="*/ 0 h 22"/>
                                <a:gd name="T72" fmla="*/ 418 w 2410"/>
                                <a:gd name="T73" fmla="*/ 7 h 22"/>
                                <a:gd name="T74" fmla="*/ 399 w 2410"/>
                                <a:gd name="T75" fmla="*/ 13 h 22"/>
                                <a:gd name="T76" fmla="*/ 405 w 2410"/>
                                <a:gd name="T77" fmla="*/ 7 h 22"/>
                                <a:gd name="T78" fmla="*/ 348 w 2410"/>
                                <a:gd name="T79" fmla="*/ 0 h 22"/>
                                <a:gd name="T80" fmla="*/ 310 w 2410"/>
                                <a:gd name="T81" fmla="*/ 13 h 22"/>
                                <a:gd name="T82" fmla="*/ 323 w 2410"/>
                                <a:gd name="T83" fmla="*/ 13 h 22"/>
                                <a:gd name="T84" fmla="*/ 285 w 2410"/>
                                <a:gd name="T85" fmla="*/ 0 h 22"/>
                                <a:gd name="T86" fmla="*/ 228 w 2410"/>
                                <a:gd name="T87" fmla="*/ 7 h 22"/>
                                <a:gd name="T88" fmla="*/ 209 w 2410"/>
                                <a:gd name="T89" fmla="*/ 13 h 22"/>
                                <a:gd name="T90" fmla="*/ 215 w 2410"/>
                                <a:gd name="T91" fmla="*/ 7 h 22"/>
                                <a:gd name="T92" fmla="*/ 158 w 2410"/>
                                <a:gd name="T93" fmla="*/ 0 h 22"/>
                                <a:gd name="T94" fmla="*/ 120 w 2410"/>
                                <a:gd name="T95" fmla="*/ 13 h 22"/>
                                <a:gd name="T96" fmla="*/ 133 w 2410"/>
                                <a:gd name="T97" fmla="*/ 13 h 22"/>
                                <a:gd name="T98" fmla="*/ 95 w 2410"/>
                                <a:gd name="T99" fmla="*/ 0 h 22"/>
                                <a:gd name="T100" fmla="*/ 38 w 2410"/>
                                <a:gd name="T101" fmla="*/ 7 h 22"/>
                                <a:gd name="T102" fmla="*/ 19 w 2410"/>
                                <a:gd name="T103" fmla="*/ 13 h 22"/>
                                <a:gd name="T104" fmla="*/ 25 w 2410"/>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2">
                                  <a:moveTo>
                                    <a:pt x="2400" y="22"/>
                                  </a:moveTo>
                                  <a:lnTo>
                                    <a:pt x="2378" y="22"/>
                                  </a:lnTo>
                                  <a:cubicBezTo>
                                    <a:pt x="2373" y="22"/>
                                    <a:pt x="2368" y="17"/>
                                    <a:pt x="2368" y="11"/>
                                  </a:cubicBezTo>
                                  <a:cubicBezTo>
                                    <a:pt x="2368" y="5"/>
                                    <a:pt x="2373" y="0"/>
                                    <a:pt x="2378" y="0"/>
                                  </a:cubicBezTo>
                                  <a:lnTo>
                                    <a:pt x="2400" y="0"/>
                                  </a:lnTo>
                                  <a:cubicBezTo>
                                    <a:pt x="2406" y="0"/>
                                    <a:pt x="2410" y="5"/>
                                    <a:pt x="2410" y="11"/>
                                  </a:cubicBezTo>
                                  <a:cubicBezTo>
                                    <a:pt x="2410" y="17"/>
                                    <a:pt x="2406" y="22"/>
                                    <a:pt x="2400" y="22"/>
                                  </a:cubicBezTo>
                                  <a:close/>
                                  <a:moveTo>
                                    <a:pt x="2336" y="22"/>
                                  </a:moveTo>
                                  <a:lnTo>
                                    <a:pt x="2314" y="22"/>
                                  </a:lnTo>
                                  <a:cubicBezTo>
                                    <a:pt x="2309" y="22"/>
                                    <a:pt x="2304" y="17"/>
                                    <a:pt x="2304" y="11"/>
                                  </a:cubicBezTo>
                                  <a:cubicBezTo>
                                    <a:pt x="2304" y="5"/>
                                    <a:pt x="2309" y="0"/>
                                    <a:pt x="2314" y="0"/>
                                  </a:cubicBezTo>
                                  <a:lnTo>
                                    <a:pt x="2336" y="0"/>
                                  </a:lnTo>
                                  <a:cubicBezTo>
                                    <a:pt x="2342" y="0"/>
                                    <a:pt x="2346" y="5"/>
                                    <a:pt x="2346" y="11"/>
                                  </a:cubicBezTo>
                                  <a:cubicBezTo>
                                    <a:pt x="2346" y="17"/>
                                    <a:pt x="2342" y="22"/>
                                    <a:pt x="2336" y="22"/>
                                  </a:cubicBezTo>
                                  <a:close/>
                                  <a:moveTo>
                                    <a:pt x="2272" y="22"/>
                                  </a:moveTo>
                                  <a:lnTo>
                                    <a:pt x="2250" y="22"/>
                                  </a:lnTo>
                                  <a:cubicBezTo>
                                    <a:pt x="2245" y="22"/>
                                    <a:pt x="2240" y="17"/>
                                    <a:pt x="2240" y="11"/>
                                  </a:cubicBezTo>
                                  <a:cubicBezTo>
                                    <a:pt x="2240" y="5"/>
                                    <a:pt x="2245" y="0"/>
                                    <a:pt x="2250" y="0"/>
                                  </a:cubicBezTo>
                                  <a:lnTo>
                                    <a:pt x="2272" y="0"/>
                                  </a:lnTo>
                                  <a:cubicBezTo>
                                    <a:pt x="2278" y="0"/>
                                    <a:pt x="2282" y="5"/>
                                    <a:pt x="2282" y="11"/>
                                  </a:cubicBezTo>
                                  <a:cubicBezTo>
                                    <a:pt x="2282" y="17"/>
                                    <a:pt x="2278" y="22"/>
                                    <a:pt x="2272" y="22"/>
                                  </a:cubicBezTo>
                                  <a:close/>
                                  <a:moveTo>
                                    <a:pt x="2208" y="22"/>
                                  </a:moveTo>
                                  <a:lnTo>
                                    <a:pt x="2186" y="22"/>
                                  </a:lnTo>
                                  <a:cubicBezTo>
                                    <a:pt x="2181" y="22"/>
                                    <a:pt x="2176" y="17"/>
                                    <a:pt x="2176" y="11"/>
                                  </a:cubicBezTo>
                                  <a:cubicBezTo>
                                    <a:pt x="2176" y="5"/>
                                    <a:pt x="2181" y="0"/>
                                    <a:pt x="2186" y="0"/>
                                  </a:cubicBezTo>
                                  <a:lnTo>
                                    <a:pt x="2208" y="0"/>
                                  </a:lnTo>
                                  <a:cubicBezTo>
                                    <a:pt x="2214" y="0"/>
                                    <a:pt x="2218" y="5"/>
                                    <a:pt x="2218" y="11"/>
                                  </a:cubicBezTo>
                                  <a:cubicBezTo>
                                    <a:pt x="2218" y="17"/>
                                    <a:pt x="2214" y="22"/>
                                    <a:pt x="2208" y="22"/>
                                  </a:cubicBezTo>
                                  <a:close/>
                                  <a:moveTo>
                                    <a:pt x="2144" y="22"/>
                                  </a:moveTo>
                                  <a:lnTo>
                                    <a:pt x="2122" y="22"/>
                                  </a:lnTo>
                                  <a:cubicBezTo>
                                    <a:pt x="2117" y="22"/>
                                    <a:pt x="2112" y="17"/>
                                    <a:pt x="2112" y="11"/>
                                  </a:cubicBezTo>
                                  <a:cubicBezTo>
                                    <a:pt x="2112" y="5"/>
                                    <a:pt x="2117" y="0"/>
                                    <a:pt x="2122" y="0"/>
                                  </a:cubicBezTo>
                                  <a:lnTo>
                                    <a:pt x="2144" y="0"/>
                                  </a:lnTo>
                                  <a:cubicBezTo>
                                    <a:pt x="2150" y="0"/>
                                    <a:pt x="2154" y="5"/>
                                    <a:pt x="2154" y="11"/>
                                  </a:cubicBezTo>
                                  <a:cubicBezTo>
                                    <a:pt x="2154" y="17"/>
                                    <a:pt x="2150" y="22"/>
                                    <a:pt x="2144" y="22"/>
                                  </a:cubicBezTo>
                                  <a:close/>
                                  <a:moveTo>
                                    <a:pt x="2080" y="22"/>
                                  </a:moveTo>
                                  <a:lnTo>
                                    <a:pt x="2058" y="22"/>
                                  </a:lnTo>
                                  <a:cubicBezTo>
                                    <a:pt x="2053" y="22"/>
                                    <a:pt x="2048" y="17"/>
                                    <a:pt x="2048" y="11"/>
                                  </a:cubicBezTo>
                                  <a:cubicBezTo>
                                    <a:pt x="2048" y="5"/>
                                    <a:pt x="2053" y="0"/>
                                    <a:pt x="2058" y="0"/>
                                  </a:cubicBezTo>
                                  <a:lnTo>
                                    <a:pt x="2080" y="0"/>
                                  </a:lnTo>
                                  <a:cubicBezTo>
                                    <a:pt x="2086" y="0"/>
                                    <a:pt x="2090" y="5"/>
                                    <a:pt x="2090" y="11"/>
                                  </a:cubicBezTo>
                                  <a:cubicBezTo>
                                    <a:pt x="2090" y="17"/>
                                    <a:pt x="2086" y="22"/>
                                    <a:pt x="2080" y="22"/>
                                  </a:cubicBezTo>
                                  <a:close/>
                                  <a:moveTo>
                                    <a:pt x="2016" y="22"/>
                                  </a:moveTo>
                                  <a:lnTo>
                                    <a:pt x="1994" y="22"/>
                                  </a:lnTo>
                                  <a:cubicBezTo>
                                    <a:pt x="1989" y="22"/>
                                    <a:pt x="1984" y="17"/>
                                    <a:pt x="1984" y="11"/>
                                  </a:cubicBezTo>
                                  <a:cubicBezTo>
                                    <a:pt x="1984" y="5"/>
                                    <a:pt x="1989" y="0"/>
                                    <a:pt x="1994" y="0"/>
                                  </a:cubicBezTo>
                                  <a:lnTo>
                                    <a:pt x="2016" y="0"/>
                                  </a:lnTo>
                                  <a:cubicBezTo>
                                    <a:pt x="2022" y="0"/>
                                    <a:pt x="2026" y="5"/>
                                    <a:pt x="2026" y="11"/>
                                  </a:cubicBezTo>
                                  <a:cubicBezTo>
                                    <a:pt x="2026" y="17"/>
                                    <a:pt x="2022" y="22"/>
                                    <a:pt x="2016" y="22"/>
                                  </a:cubicBezTo>
                                  <a:close/>
                                  <a:moveTo>
                                    <a:pt x="1952" y="22"/>
                                  </a:moveTo>
                                  <a:lnTo>
                                    <a:pt x="1930" y="22"/>
                                  </a:lnTo>
                                  <a:cubicBezTo>
                                    <a:pt x="1925" y="22"/>
                                    <a:pt x="1920" y="17"/>
                                    <a:pt x="1920" y="11"/>
                                  </a:cubicBezTo>
                                  <a:cubicBezTo>
                                    <a:pt x="1920" y="5"/>
                                    <a:pt x="1925" y="0"/>
                                    <a:pt x="1930" y="0"/>
                                  </a:cubicBezTo>
                                  <a:lnTo>
                                    <a:pt x="1952" y="0"/>
                                  </a:lnTo>
                                  <a:cubicBezTo>
                                    <a:pt x="1958" y="0"/>
                                    <a:pt x="1962" y="5"/>
                                    <a:pt x="1962" y="11"/>
                                  </a:cubicBezTo>
                                  <a:cubicBezTo>
                                    <a:pt x="1962" y="17"/>
                                    <a:pt x="1958" y="22"/>
                                    <a:pt x="1952" y="22"/>
                                  </a:cubicBezTo>
                                  <a:close/>
                                  <a:moveTo>
                                    <a:pt x="1888" y="22"/>
                                  </a:moveTo>
                                  <a:lnTo>
                                    <a:pt x="1866" y="22"/>
                                  </a:lnTo>
                                  <a:cubicBezTo>
                                    <a:pt x="1861" y="22"/>
                                    <a:pt x="1856" y="17"/>
                                    <a:pt x="1856" y="11"/>
                                  </a:cubicBezTo>
                                  <a:cubicBezTo>
                                    <a:pt x="1856" y="5"/>
                                    <a:pt x="1861" y="0"/>
                                    <a:pt x="1866" y="0"/>
                                  </a:cubicBezTo>
                                  <a:lnTo>
                                    <a:pt x="1888" y="0"/>
                                  </a:lnTo>
                                  <a:cubicBezTo>
                                    <a:pt x="1894" y="0"/>
                                    <a:pt x="1898" y="5"/>
                                    <a:pt x="1898" y="11"/>
                                  </a:cubicBezTo>
                                  <a:cubicBezTo>
                                    <a:pt x="1898" y="17"/>
                                    <a:pt x="1894" y="22"/>
                                    <a:pt x="1888" y="22"/>
                                  </a:cubicBezTo>
                                  <a:close/>
                                  <a:moveTo>
                                    <a:pt x="1824" y="22"/>
                                  </a:moveTo>
                                  <a:lnTo>
                                    <a:pt x="1802" y="22"/>
                                  </a:lnTo>
                                  <a:cubicBezTo>
                                    <a:pt x="1797" y="22"/>
                                    <a:pt x="1792" y="17"/>
                                    <a:pt x="1792" y="11"/>
                                  </a:cubicBezTo>
                                  <a:cubicBezTo>
                                    <a:pt x="1792" y="5"/>
                                    <a:pt x="1797" y="0"/>
                                    <a:pt x="1802" y="0"/>
                                  </a:cubicBezTo>
                                  <a:lnTo>
                                    <a:pt x="1824" y="0"/>
                                  </a:lnTo>
                                  <a:cubicBezTo>
                                    <a:pt x="1830" y="0"/>
                                    <a:pt x="1834" y="5"/>
                                    <a:pt x="1834" y="11"/>
                                  </a:cubicBezTo>
                                  <a:cubicBezTo>
                                    <a:pt x="1834" y="17"/>
                                    <a:pt x="1830" y="22"/>
                                    <a:pt x="1824" y="22"/>
                                  </a:cubicBezTo>
                                  <a:close/>
                                  <a:moveTo>
                                    <a:pt x="1760" y="22"/>
                                  </a:moveTo>
                                  <a:lnTo>
                                    <a:pt x="1738" y="22"/>
                                  </a:lnTo>
                                  <a:cubicBezTo>
                                    <a:pt x="1733" y="22"/>
                                    <a:pt x="1728" y="17"/>
                                    <a:pt x="1728" y="11"/>
                                  </a:cubicBezTo>
                                  <a:cubicBezTo>
                                    <a:pt x="1728" y="5"/>
                                    <a:pt x="1733" y="0"/>
                                    <a:pt x="1738" y="0"/>
                                  </a:cubicBezTo>
                                  <a:lnTo>
                                    <a:pt x="1760" y="0"/>
                                  </a:lnTo>
                                  <a:cubicBezTo>
                                    <a:pt x="1766" y="0"/>
                                    <a:pt x="1770" y="5"/>
                                    <a:pt x="1770" y="11"/>
                                  </a:cubicBezTo>
                                  <a:cubicBezTo>
                                    <a:pt x="1770" y="17"/>
                                    <a:pt x="1766" y="22"/>
                                    <a:pt x="1760" y="22"/>
                                  </a:cubicBezTo>
                                  <a:close/>
                                  <a:moveTo>
                                    <a:pt x="1696" y="22"/>
                                  </a:moveTo>
                                  <a:lnTo>
                                    <a:pt x="1674" y="22"/>
                                  </a:lnTo>
                                  <a:cubicBezTo>
                                    <a:pt x="1669" y="22"/>
                                    <a:pt x="1664" y="17"/>
                                    <a:pt x="1664" y="11"/>
                                  </a:cubicBezTo>
                                  <a:cubicBezTo>
                                    <a:pt x="1664" y="5"/>
                                    <a:pt x="1669" y="0"/>
                                    <a:pt x="1674" y="0"/>
                                  </a:cubicBezTo>
                                  <a:lnTo>
                                    <a:pt x="1696" y="0"/>
                                  </a:lnTo>
                                  <a:cubicBezTo>
                                    <a:pt x="1702" y="0"/>
                                    <a:pt x="1706" y="5"/>
                                    <a:pt x="1706" y="11"/>
                                  </a:cubicBezTo>
                                  <a:cubicBezTo>
                                    <a:pt x="1706" y="17"/>
                                    <a:pt x="1702" y="22"/>
                                    <a:pt x="1696" y="22"/>
                                  </a:cubicBezTo>
                                  <a:close/>
                                  <a:moveTo>
                                    <a:pt x="1632" y="22"/>
                                  </a:moveTo>
                                  <a:lnTo>
                                    <a:pt x="1610" y="22"/>
                                  </a:lnTo>
                                  <a:cubicBezTo>
                                    <a:pt x="1605" y="22"/>
                                    <a:pt x="1600" y="17"/>
                                    <a:pt x="1600" y="11"/>
                                  </a:cubicBezTo>
                                  <a:cubicBezTo>
                                    <a:pt x="1600" y="5"/>
                                    <a:pt x="1605" y="0"/>
                                    <a:pt x="1610" y="0"/>
                                  </a:cubicBezTo>
                                  <a:lnTo>
                                    <a:pt x="1632" y="0"/>
                                  </a:lnTo>
                                  <a:cubicBezTo>
                                    <a:pt x="1638" y="0"/>
                                    <a:pt x="1642" y="5"/>
                                    <a:pt x="1642" y="11"/>
                                  </a:cubicBezTo>
                                  <a:cubicBezTo>
                                    <a:pt x="1642" y="17"/>
                                    <a:pt x="1638" y="22"/>
                                    <a:pt x="1632" y="22"/>
                                  </a:cubicBezTo>
                                  <a:close/>
                                  <a:moveTo>
                                    <a:pt x="1568" y="22"/>
                                  </a:moveTo>
                                  <a:lnTo>
                                    <a:pt x="1546" y="22"/>
                                  </a:lnTo>
                                  <a:cubicBezTo>
                                    <a:pt x="1541" y="22"/>
                                    <a:pt x="1536" y="17"/>
                                    <a:pt x="1536" y="11"/>
                                  </a:cubicBezTo>
                                  <a:cubicBezTo>
                                    <a:pt x="1536" y="5"/>
                                    <a:pt x="1541" y="0"/>
                                    <a:pt x="1546" y="0"/>
                                  </a:cubicBezTo>
                                  <a:lnTo>
                                    <a:pt x="1568" y="0"/>
                                  </a:lnTo>
                                  <a:cubicBezTo>
                                    <a:pt x="1574" y="0"/>
                                    <a:pt x="1578" y="5"/>
                                    <a:pt x="1578" y="11"/>
                                  </a:cubicBezTo>
                                  <a:cubicBezTo>
                                    <a:pt x="1578" y="17"/>
                                    <a:pt x="1574" y="22"/>
                                    <a:pt x="1568" y="22"/>
                                  </a:cubicBezTo>
                                  <a:close/>
                                  <a:moveTo>
                                    <a:pt x="1504" y="22"/>
                                  </a:moveTo>
                                  <a:lnTo>
                                    <a:pt x="1482" y="22"/>
                                  </a:lnTo>
                                  <a:cubicBezTo>
                                    <a:pt x="1477" y="22"/>
                                    <a:pt x="1472" y="17"/>
                                    <a:pt x="1472" y="11"/>
                                  </a:cubicBezTo>
                                  <a:cubicBezTo>
                                    <a:pt x="1472" y="5"/>
                                    <a:pt x="1477" y="0"/>
                                    <a:pt x="1482" y="0"/>
                                  </a:cubicBezTo>
                                  <a:lnTo>
                                    <a:pt x="1504" y="0"/>
                                  </a:lnTo>
                                  <a:cubicBezTo>
                                    <a:pt x="1510" y="0"/>
                                    <a:pt x="1514" y="5"/>
                                    <a:pt x="1514" y="11"/>
                                  </a:cubicBezTo>
                                  <a:cubicBezTo>
                                    <a:pt x="1514" y="17"/>
                                    <a:pt x="1510" y="22"/>
                                    <a:pt x="1504" y="22"/>
                                  </a:cubicBezTo>
                                  <a:close/>
                                  <a:moveTo>
                                    <a:pt x="1440" y="22"/>
                                  </a:moveTo>
                                  <a:lnTo>
                                    <a:pt x="1418" y="22"/>
                                  </a:lnTo>
                                  <a:cubicBezTo>
                                    <a:pt x="1413" y="22"/>
                                    <a:pt x="1408" y="17"/>
                                    <a:pt x="1408" y="11"/>
                                  </a:cubicBezTo>
                                  <a:cubicBezTo>
                                    <a:pt x="1408" y="5"/>
                                    <a:pt x="1413" y="0"/>
                                    <a:pt x="1418" y="0"/>
                                  </a:cubicBezTo>
                                  <a:lnTo>
                                    <a:pt x="1440" y="0"/>
                                  </a:lnTo>
                                  <a:cubicBezTo>
                                    <a:pt x="1446" y="0"/>
                                    <a:pt x="1450" y="5"/>
                                    <a:pt x="1450" y="11"/>
                                  </a:cubicBezTo>
                                  <a:cubicBezTo>
                                    <a:pt x="1450" y="17"/>
                                    <a:pt x="1446" y="22"/>
                                    <a:pt x="1440" y="22"/>
                                  </a:cubicBezTo>
                                  <a:close/>
                                  <a:moveTo>
                                    <a:pt x="1376" y="22"/>
                                  </a:moveTo>
                                  <a:lnTo>
                                    <a:pt x="1354" y="22"/>
                                  </a:lnTo>
                                  <a:cubicBezTo>
                                    <a:pt x="1349" y="22"/>
                                    <a:pt x="1344" y="17"/>
                                    <a:pt x="1344" y="11"/>
                                  </a:cubicBezTo>
                                  <a:cubicBezTo>
                                    <a:pt x="1344" y="5"/>
                                    <a:pt x="1349" y="0"/>
                                    <a:pt x="1354" y="0"/>
                                  </a:cubicBezTo>
                                  <a:lnTo>
                                    <a:pt x="1376" y="0"/>
                                  </a:lnTo>
                                  <a:cubicBezTo>
                                    <a:pt x="1382" y="0"/>
                                    <a:pt x="1386" y="5"/>
                                    <a:pt x="1386" y="11"/>
                                  </a:cubicBezTo>
                                  <a:cubicBezTo>
                                    <a:pt x="1386" y="17"/>
                                    <a:pt x="1382" y="22"/>
                                    <a:pt x="1376" y="22"/>
                                  </a:cubicBezTo>
                                  <a:close/>
                                  <a:moveTo>
                                    <a:pt x="1312" y="22"/>
                                  </a:moveTo>
                                  <a:lnTo>
                                    <a:pt x="1290" y="22"/>
                                  </a:lnTo>
                                  <a:cubicBezTo>
                                    <a:pt x="1285" y="22"/>
                                    <a:pt x="1280" y="17"/>
                                    <a:pt x="1280" y="11"/>
                                  </a:cubicBezTo>
                                  <a:cubicBezTo>
                                    <a:pt x="1280" y="5"/>
                                    <a:pt x="1285" y="0"/>
                                    <a:pt x="1290" y="0"/>
                                  </a:cubicBezTo>
                                  <a:lnTo>
                                    <a:pt x="1312" y="0"/>
                                  </a:lnTo>
                                  <a:cubicBezTo>
                                    <a:pt x="1318" y="0"/>
                                    <a:pt x="1322" y="5"/>
                                    <a:pt x="1322" y="11"/>
                                  </a:cubicBezTo>
                                  <a:cubicBezTo>
                                    <a:pt x="1322" y="17"/>
                                    <a:pt x="1318" y="22"/>
                                    <a:pt x="1312" y="22"/>
                                  </a:cubicBezTo>
                                  <a:close/>
                                  <a:moveTo>
                                    <a:pt x="1248" y="22"/>
                                  </a:moveTo>
                                  <a:lnTo>
                                    <a:pt x="1226" y="22"/>
                                  </a:lnTo>
                                  <a:cubicBezTo>
                                    <a:pt x="1221" y="22"/>
                                    <a:pt x="1216" y="17"/>
                                    <a:pt x="1216" y="11"/>
                                  </a:cubicBezTo>
                                  <a:cubicBezTo>
                                    <a:pt x="1216" y="5"/>
                                    <a:pt x="1221" y="0"/>
                                    <a:pt x="1226" y="0"/>
                                  </a:cubicBezTo>
                                  <a:lnTo>
                                    <a:pt x="1248" y="0"/>
                                  </a:lnTo>
                                  <a:cubicBezTo>
                                    <a:pt x="1254" y="0"/>
                                    <a:pt x="1258" y="5"/>
                                    <a:pt x="1258" y="11"/>
                                  </a:cubicBezTo>
                                  <a:cubicBezTo>
                                    <a:pt x="1258" y="17"/>
                                    <a:pt x="1254" y="22"/>
                                    <a:pt x="1248" y="22"/>
                                  </a:cubicBezTo>
                                  <a:close/>
                                  <a:moveTo>
                                    <a:pt x="1184" y="22"/>
                                  </a:moveTo>
                                  <a:lnTo>
                                    <a:pt x="1162" y="22"/>
                                  </a:lnTo>
                                  <a:cubicBezTo>
                                    <a:pt x="1157" y="22"/>
                                    <a:pt x="1152" y="17"/>
                                    <a:pt x="1152" y="11"/>
                                  </a:cubicBezTo>
                                  <a:cubicBezTo>
                                    <a:pt x="1152" y="5"/>
                                    <a:pt x="1157" y="0"/>
                                    <a:pt x="1162" y="0"/>
                                  </a:cubicBezTo>
                                  <a:lnTo>
                                    <a:pt x="1184" y="0"/>
                                  </a:lnTo>
                                  <a:cubicBezTo>
                                    <a:pt x="1190" y="0"/>
                                    <a:pt x="1194" y="5"/>
                                    <a:pt x="1194" y="11"/>
                                  </a:cubicBezTo>
                                  <a:cubicBezTo>
                                    <a:pt x="1194" y="17"/>
                                    <a:pt x="1190" y="22"/>
                                    <a:pt x="1184" y="22"/>
                                  </a:cubicBezTo>
                                  <a:close/>
                                  <a:moveTo>
                                    <a:pt x="1120" y="22"/>
                                  </a:moveTo>
                                  <a:lnTo>
                                    <a:pt x="1098" y="22"/>
                                  </a:lnTo>
                                  <a:cubicBezTo>
                                    <a:pt x="1093" y="22"/>
                                    <a:pt x="1088" y="17"/>
                                    <a:pt x="1088" y="11"/>
                                  </a:cubicBezTo>
                                  <a:cubicBezTo>
                                    <a:pt x="1088" y="5"/>
                                    <a:pt x="1093" y="0"/>
                                    <a:pt x="1098" y="0"/>
                                  </a:cubicBezTo>
                                  <a:lnTo>
                                    <a:pt x="1120" y="0"/>
                                  </a:lnTo>
                                  <a:cubicBezTo>
                                    <a:pt x="1126" y="0"/>
                                    <a:pt x="1130" y="5"/>
                                    <a:pt x="1130" y="11"/>
                                  </a:cubicBezTo>
                                  <a:cubicBezTo>
                                    <a:pt x="1130" y="17"/>
                                    <a:pt x="1126" y="22"/>
                                    <a:pt x="1120" y="22"/>
                                  </a:cubicBezTo>
                                  <a:close/>
                                  <a:moveTo>
                                    <a:pt x="1056" y="22"/>
                                  </a:moveTo>
                                  <a:lnTo>
                                    <a:pt x="1034" y="22"/>
                                  </a:lnTo>
                                  <a:cubicBezTo>
                                    <a:pt x="1029" y="22"/>
                                    <a:pt x="1024" y="17"/>
                                    <a:pt x="1024" y="11"/>
                                  </a:cubicBezTo>
                                  <a:cubicBezTo>
                                    <a:pt x="1024" y="5"/>
                                    <a:pt x="1029" y="0"/>
                                    <a:pt x="1034" y="0"/>
                                  </a:cubicBezTo>
                                  <a:lnTo>
                                    <a:pt x="1056" y="0"/>
                                  </a:lnTo>
                                  <a:cubicBezTo>
                                    <a:pt x="1062" y="0"/>
                                    <a:pt x="1066" y="5"/>
                                    <a:pt x="1066" y="11"/>
                                  </a:cubicBezTo>
                                  <a:cubicBezTo>
                                    <a:pt x="1066" y="17"/>
                                    <a:pt x="1062" y="22"/>
                                    <a:pt x="1056" y="22"/>
                                  </a:cubicBezTo>
                                  <a:close/>
                                  <a:moveTo>
                                    <a:pt x="992" y="22"/>
                                  </a:moveTo>
                                  <a:lnTo>
                                    <a:pt x="970" y="22"/>
                                  </a:lnTo>
                                  <a:cubicBezTo>
                                    <a:pt x="965" y="22"/>
                                    <a:pt x="960" y="17"/>
                                    <a:pt x="960" y="11"/>
                                  </a:cubicBezTo>
                                  <a:cubicBezTo>
                                    <a:pt x="960" y="5"/>
                                    <a:pt x="965" y="0"/>
                                    <a:pt x="970" y="0"/>
                                  </a:cubicBezTo>
                                  <a:lnTo>
                                    <a:pt x="992" y="0"/>
                                  </a:lnTo>
                                  <a:cubicBezTo>
                                    <a:pt x="998" y="0"/>
                                    <a:pt x="1002" y="5"/>
                                    <a:pt x="1002" y="11"/>
                                  </a:cubicBezTo>
                                  <a:cubicBezTo>
                                    <a:pt x="1002" y="17"/>
                                    <a:pt x="998" y="22"/>
                                    <a:pt x="992" y="22"/>
                                  </a:cubicBezTo>
                                  <a:close/>
                                  <a:moveTo>
                                    <a:pt x="928" y="22"/>
                                  </a:moveTo>
                                  <a:lnTo>
                                    <a:pt x="906" y="22"/>
                                  </a:lnTo>
                                  <a:cubicBezTo>
                                    <a:pt x="900" y="22"/>
                                    <a:pt x="896" y="17"/>
                                    <a:pt x="896" y="11"/>
                                  </a:cubicBezTo>
                                  <a:cubicBezTo>
                                    <a:pt x="896" y="5"/>
                                    <a:pt x="900" y="0"/>
                                    <a:pt x="906" y="0"/>
                                  </a:cubicBezTo>
                                  <a:lnTo>
                                    <a:pt x="928" y="0"/>
                                  </a:lnTo>
                                  <a:cubicBezTo>
                                    <a:pt x="934" y="0"/>
                                    <a:pt x="938" y="5"/>
                                    <a:pt x="938" y="11"/>
                                  </a:cubicBezTo>
                                  <a:cubicBezTo>
                                    <a:pt x="938" y="17"/>
                                    <a:pt x="934" y="22"/>
                                    <a:pt x="928" y="22"/>
                                  </a:cubicBezTo>
                                  <a:close/>
                                  <a:moveTo>
                                    <a:pt x="864" y="22"/>
                                  </a:moveTo>
                                  <a:lnTo>
                                    <a:pt x="842" y="22"/>
                                  </a:lnTo>
                                  <a:cubicBezTo>
                                    <a:pt x="836" y="22"/>
                                    <a:pt x="832" y="17"/>
                                    <a:pt x="832" y="11"/>
                                  </a:cubicBezTo>
                                  <a:cubicBezTo>
                                    <a:pt x="832" y="5"/>
                                    <a:pt x="836" y="0"/>
                                    <a:pt x="842" y="0"/>
                                  </a:cubicBezTo>
                                  <a:lnTo>
                                    <a:pt x="864" y="0"/>
                                  </a:lnTo>
                                  <a:cubicBezTo>
                                    <a:pt x="870" y="0"/>
                                    <a:pt x="874" y="5"/>
                                    <a:pt x="874" y="11"/>
                                  </a:cubicBezTo>
                                  <a:cubicBezTo>
                                    <a:pt x="874" y="17"/>
                                    <a:pt x="870" y="22"/>
                                    <a:pt x="864" y="22"/>
                                  </a:cubicBezTo>
                                  <a:close/>
                                  <a:moveTo>
                                    <a:pt x="800" y="22"/>
                                  </a:moveTo>
                                  <a:lnTo>
                                    <a:pt x="778" y="22"/>
                                  </a:lnTo>
                                  <a:cubicBezTo>
                                    <a:pt x="772" y="22"/>
                                    <a:pt x="768" y="17"/>
                                    <a:pt x="768" y="11"/>
                                  </a:cubicBezTo>
                                  <a:cubicBezTo>
                                    <a:pt x="768" y="5"/>
                                    <a:pt x="772" y="0"/>
                                    <a:pt x="778" y="0"/>
                                  </a:cubicBezTo>
                                  <a:lnTo>
                                    <a:pt x="800" y="0"/>
                                  </a:lnTo>
                                  <a:cubicBezTo>
                                    <a:pt x="806" y="0"/>
                                    <a:pt x="810" y="5"/>
                                    <a:pt x="810" y="11"/>
                                  </a:cubicBezTo>
                                  <a:cubicBezTo>
                                    <a:pt x="810" y="17"/>
                                    <a:pt x="806" y="22"/>
                                    <a:pt x="800" y="22"/>
                                  </a:cubicBezTo>
                                  <a:close/>
                                  <a:moveTo>
                                    <a:pt x="736" y="22"/>
                                  </a:moveTo>
                                  <a:lnTo>
                                    <a:pt x="714" y="22"/>
                                  </a:lnTo>
                                  <a:cubicBezTo>
                                    <a:pt x="708" y="22"/>
                                    <a:pt x="704" y="17"/>
                                    <a:pt x="704" y="11"/>
                                  </a:cubicBezTo>
                                  <a:cubicBezTo>
                                    <a:pt x="704" y="5"/>
                                    <a:pt x="708" y="0"/>
                                    <a:pt x="714" y="0"/>
                                  </a:cubicBezTo>
                                  <a:lnTo>
                                    <a:pt x="736" y="0"/>
                                  </a:lnTo>
                                  <a:cubicBezTo>
                                    <a:pt x="742" y="0"/>
                                    <a:pt x="746" y="5"/>
                                    <a:pt x="746" y="11"/>
                                  </a:cubicBezTo>
                                  <a:cubicBezTo>
                                    <a:pt x="746" y="17"/>
                                    <a:pt x="742" y="22"/>
                                    <a:pt x="736" y="22"/>
                                  </a:cubicBezTo>
                                  <a:close/>
                                  <a:moveTo>
                                    <a:pt x="672" y="22"/>
                                  </a:moveTo>
                                  <a:lnTo>
                                    <a:pt x="650" y="22"/>
                                  </a:lnTo>
                                  <a:cubicBezTo>
                                    <a:pt x="644" y="22"/>
                                    <a:pt x="640" y="17"/>
                                    <a:pt x="640" y="11"/>
                                  </a:cubicBezTo>
                                  <a:cubicBezTo>
                                    <a:pt x="640" y="5"/>
                                    <a:pt x="644" y="0"/>
                                    <a:pt x="650" y="0"/>
                                  </a:cubicBezTo>
                                  <a:lnTo>
                                    <a:pt x="672" y="0"/>
                                  </a:lnTo>
                                  <a:cubicBezTo>
                                    <a:pt x="678" y="0"/>
                                    <a:pt x="682" y="5"/>
                                    <a:pt x="682" y="11"/>
                                  </a:cubicBezTo>
                                  <a:cubicBezTo>
                                    <a:pt x="682" y="17"/>
                                    <a:pt x="678" y="22"/>
                                    <a:pt x="672" y="22"/>
                                  </a:cubicBezTo>
                                  <a:close/>
                                  <a:moveTo>
                                    <a:pt x="608" y="22"/>
                                  </a:moveTo>
                                  <a:lnTo>
                                    <a:pt x="586" y="22"/>
                                  </a:lnTo>
                                  <a:cubicBezTo>
                                    <a:pt x="580" y="22"/>
                                    <a:pt x="576" y="17"/>
                                    <a:pt x="576" y="11"/>
                                  </a:cubicBezTo>
                                  <a:cubicBezTo>
                                    <a:pt x="576" y="5"/>
                                    <a:pt x="580" y="0"/>
                                    <a:pt x="586" y="0"/>
                                  </a:cubicBezTo>
                                  <a:lnTo>
                                    <a:pt x="608" y="0"/>
                                  </a:lnTo>
                                  <a:cubicBezTo>
                                    <a:pt x="614" y="0"/>
                                    <a:pt x="618" y="5"/>
                                    <a:pt x="618" y="11"/>
                                  </a:cubicBezTo>
                                  <a:cubicBezTo>
                                    <a:pt x="618" y="17"/>
                                    <a:pt x="614" y="22"/>
                                    <a:pt x="608" y="22"/>
                                  </a:cubicBezTo>
                                  <a:close/>
                                  <a:moveTo>
                                    <a:pt x="544" y="22"/>
                                  </a:moveTo>
                                  <a:lnTo>
                                    <a:pt x="522" y="22"/>
                                  </a:lnTo>
                                  <a:cubicBezTo>
                                    <a:pt x="516" y="22"/>
                                    <a:pt x="512" y="17"/>
                                    <a:pt x="512" y="11"/>
                                  </a:cubicBezTo>
                                  <a:cubicBezTo>
                                    <a:pt x="512" y="5"/>
                                    <a:pt x="516" y="0"/>
                                    <a:pt x="522" y="0"/>
                                  </a:cubicBezTo>
                                  <a:lnTo>
                                    <a:pt x="544" y="0"/>
                                  </a:lnTo>
                                  <a:cubicBezTo>
                                    <a:pt x="550" y="0"/>
                                    <a:pt x="554" y="5"/>
                                    <a:pt x="554" y="11"/>
                                  </a:cubicBezTo>
                                  <a:cubicBezTo>
                                    <a:pt x="554" y="17"/>
                                    <a:pt x="550" y="22"/>
                                    <a:pt x="544" y="22"/>
                                  </a:cubicBezTo>
                                  <a:close/>
                                  <a:moveTo>
                                    <a:pt x="480" y="22"/>
                                  </a:moveTo>
                                  <a:lnTo>
                                    <a:pt x="458" y="22"/>
                                  </a:lnTo>
                                  <a:cubicBezTo>
                                    <a:pt x="452" y="22"/>
                                    <a:pt x="448" y="17"/>
                                    <a:pt x="448" y="11"/>
                                  </a:cubicBezTo>
                                  <a:cubicBezTo>
                                    <a:pt x="448" y="5"/>
                                    <a:pt x="452" y="0"/>
                                    <a:pt x="458" y="0"/>
                                  </a:cubicBezTo>
                                  <a:lnTo>
                                    <a:pt x="480" y="0"/>
                                  </a:lnTo>
                                  <a:cubicBezTo>
                                    <a:pt x="486" y="0"/>
                                    <a:pt x="490" y="5"/>
                                    <a:pt x="490" y="11"/>
                                  </a:cubicBezTo>
                                  <a:cubicBezTo>
                                    <a:pt x="490" y="17"/>
                                    <a:pt x="486" y="22"/>
                                    <a:pt x="480" y="22"/>
                                  </a:cubicBezTo>
                                  <a:close/>
                                  <a:moveTo>
                                    <a:pt x="416" y="22"/>
                                  </a:moveTo>
                                  <a:lnTo>
                                    <a:pt x="394" y="22"/>
                                  </a:lnTo>
                                  <a:cubicBezTo>
                                    <a:pt x="388" y="22"/>
                                    <a:pt x="384" y="17"/>
                                    <a:pt x="384" y="11"/>
                                  </a:cubicBezTo>
                                  <a:cubicBezTo>
                                    <a:pt x="384" y="5"/>
                                    <a:pt x="388" y="0"/>
                                    <a:pt x="394" y="0"/>
                                  </a:cubicBezTo>
                                  <a:lnTo>
                                    <a:pt x="416" y="0"/>
                                  </a:lnTo>
                                  <a:cubicBezTo>
                                    <a:pt x="422" y="0"/>
                                    <a:pt x="426" y="5"/>
                                    <a:pt x="426" y="11"/>
                                  </a:cubicBezTo>
                                  <a:cubicBezTo>
                                    <a:pt x="426" y="17"/>
                                    <a:pt x="422" y="22"/>
                                    <a:pt x="416" y="22"/>
                                  </a:cubicBezTo>
                                  <a:close/>
                                  <a:moveTo>
                                    <a:pt x="352" y="22"/>
                                  </a:moveTo>
                                  <a:lnTo>
                                    <a:pt x="330" y="22"/>
                                  </a:lnTo>
                                  <a:cubicBezTo>
                                    <a:pt x="324" y="22"/>
                                    <a:pt x="320" y="17"/>
                                    <a:pt x="320" y="11"/>
                                  </a:cubicBezTo>
                                  <a:cubicBezTo>
                                    <a:pt x="320" y="5"/>
                                    <a:pt x="324" y="0"/>
                                    <a:pt x="330" y="0"/>
                                  </a:cubicBezTo>
                                  <a:lnTo>
                                    <a:pt x="352" y="0"/>
                                  </a:lnTo>
                                  <a:cubicBezTo>
                                    <a:pt x="358" y="0"/>
                                    <a:pt x="362" y="5"/>
                                    <a:pt x="362" y="11"/>
                                  </a:cubicBezTo>
                                  <a:cubicBezTo>
                                    <a:pt x="362" y="17"/>
                                    <a:pt x="358" y="22"/>
                                    <a:pt x="352" y="22"/>
                                  </a:cubicBezTo>
                                  <a:close/>
                                  <a:moveTo>
                                    <a:pt x="288" y="22"/>
                                  </a:moveTo>
                                  <a:lnTo>
                                    <a:pt x="266" y="22"/>
                                  </a:lnTo>
                                  <a:cubicBezTo>
                                    <a:pt x="260" y="22"/>
                                    <a:pt x="256" y="17"/>
                                    <a:pt x="256" y="11"/>
                                  </a:cubicBezTo>
                                  <a:cubicBezTo>
                                    <a:pt x="256" y="5"/>
                                    <a:pt x="260" y="0"/>
                                    <a:pt x="266" y="0"/>
                                  </a:cubicBezTo>
                                  <a:lnTo>
                                    <a:pt x="288" y="0"/>
                                  </a:lnTo>
                                  <a:cubicBezTo>
                                    <a:pt x="294" y="0"/>
                                    <a:pt x="298" y="5"/>
                                    <a:pt x="298" y="11"/>
                                  </a:cubicBezTo>
                                  <a:cubicBezTo>
                                    <a:pt x="298" y="17"/>
                                    <a:pt x="294" y="22"/>
                                    <a:pt x="288" y="22"/>
                                  </a:cubicBezTo>
                                  <a:close/>
                                  <a:moveTo>
                                    <a:pt x="224" y="22"/>
                                  </a:moveTo>
                                  <a:lnTo>
                                    <a:pt x="202" y="22"/>
                                  </a:lnTo>
                                  <a:cubicBezTo>
                                    <a:pt x="196" y="22"/>
                                    <a:pt x="192" y="17"/>
                                    <a:pt x="192" y="11"/>
                                  </a:cubicBezTo>
                                  <a:cubicBezTo>
                                    <a:pt x="192" y="5"/>
                                    <a:pt x="196" y="0"/>
                                    <a:pt x="202" y="0"/>
                                  </a:cubicBezTo>
                                  <a:lnTo>
                                    <a:pt x="224" y="0"/>
                                  </a:lnTo>
                                  <a:cubicBezTo>
                                    <a:pt x="230" y="0"/>
                                    <a:pt x="234" y="5"/>
                                    <a:pt x="234" y="11"/>
                                  </a:cubicBezTo>
                                  <a:cubicBezTo>
                                    <a:pt x="234" y="17"/>
                                    <a:pt x="230" y="22"/>
                                    <a:pt x="224" y="22"/>
                                  </a:cubicBezTo>
                                  <a:close/>
                                  <a:moveTo>
                                    <a:pt x="160" y="22"/>
                                  </a:moveTo>
                                  <a:lnTo>
                                    <a:pt x="138" y="22"/>
                                  </a:lnTo>
                                  <a:cubicBezTo>
                                    <a:pt x="132" y="22"/>
                                    <a:pt x="128" y="17"/>
                                    <a:pt x="128" y="11"/>
                                  </a:cubicBezTo>
                                  <a:cubicBezTo>
                                    <a:pt x="128" y="5"/>
                                    <a:pt x="132" y="0"/>
                                    <a:pt x="138" y="0"/>
                                  </a:cubicBezTo>
                                  <a:lnTo>
                                    <a:pt x="160" y="0"/>
                                  </a:lnTo>
                                  <a:cubicBezTo>
                                    <a:pt x="166" y="0"/>
                                    <a:pt x="170" y="5"/>
                                    <a:pt x="170" y="11"/>
                                  </a:cubicBezTo>
                                  <a:cubicBezTo>
                                    <a:pt x="170" y="17"/>
                                    <a:pt x="166" y="22"/>
                                    <a:pt x="160" y="22"/>
                                  </a:cubicBezTo>
                                  <a:close/>
                                  <a:moveTo>
                                    <a:pt x="96" y="22"/>
                                  </a:moveTo>
                                  <a:lnTo>
                                    <a:pt x="74" y="22"/>
                                  </a:lnTo>
                                  <a:cubicBezTo>
                                    <a:pt x="68" y="22"/>
                                    <a:pt x="64" y="17"/>
                                    <a:pt x="64" y="11"/>
                                  </a:cubicBezTo>
                                  <a:cubicBezTo>
                                    <a:pt x="64" y="5"/>
                                    <a:pt x="68" y="0"/>
                                    <a:pt x="74" y="0"/>
                                  </a:cubicBezTo>
                                  <a:lnTo>
                                    <a:pt x="96" y="0"/>
                                  </a:lnTo>
                                  <a:cubicBezTo>
                                    <a:pt x="102" y="0"/>
                                    <a:pt x="106" y="5"/>
                                    <a:pt x="106" y="11"/>
                                  </a:cubicBezTo>
                                  <a:cubicBezTo>
                                    <a:pt x="106" y="17"/>
                                    <a:pt x="102" y="22"/>
                                    <a:pt x="96" y="22"/>
                                  </a:cubicBezTo>
                                  <a:close/>
                                  <a:moveTo>
                                    <a:pt x="32" y="22"/>
                                  </a:moveTo>
                                  <a:lnTo>
                                    <a:pt x="10" y="22"/>
                                  </a:lnTo>
                                  <a:cubicBezTo>
                                    <a:pt x="5" y="22"/>
                                    <a:pt x="0" y="17"/>
                                    <a:pt x="0" y="11"/>
                                  </a:cubicBezTo>
                                  <a:cubicBezTo>
                                    <a:pt x="0" y="5"/>
                                    <a:pt x="5" y="0"/>
                                    <a:pt x="10" y="0"/>
                                  </a:cubicBezTo>
                                  <a:lnTo>
                                    <a:pt x="32" y="0"/>
                                  </a:lnTo>
                                  <a:cubicBezTo>
                                    <a:pt x="38" y="0"/>
                                    <a:pt x="42" y="5"/>
                                    <a:pt x="42" y="11"/>
                                  </a:cubicBezTo>
                                  <a:cubicBezTo>
                                    <a:pt x="42"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2" name="Freeform 263"/>
                          <wps:cNvSpPr>
                            <a:spLocks noEditPoints="1"/>
                          </wps:cNvSpPr>
                          <wps:spPr bwMode="auto">
                            <a:xfrm>
                              <a:off x="130200" y="1640804"/>
                              <a:ext cx="908700" cy="8200"/>
                            </a:xfrm>
                            <a:custGeom>
                              <a:avLst/>
                              <a:gdLst>
                                <a:gd name="T0" fmla="*/ 1425 w 2410"/>
                                <a:gd name="T1" fmla="*/ 0 h 21"/>
                                <a:gd name="T2" fmla="*/ 1368 w 2410"/>
                                <a:gd name="T3" fmla="*/ 6 h 21"/>
                                <a:gd name="T4" fmla="*/ 1349 w 2410"/>
                                <a:gd name="T5" fmla="*/ 13 h 21"/>
                                <a:gd name="T6" fmla="*/ 1355 w 2410"/>
                                <a:gd name="T7" fmla="*/ 6 h 21"/>
                                <a:gd name="T8" fmla="*/ 1298 w 2410"/>
                                <a:gd name="T9" fmla="*/ 0 h 21"/>
                                <a:gd name="T10" fmla="*/ 1260 w 2410"/>
                                <a:gd name="T11" fmla="*/ 13 h 21"/>
                                <a:gd name="T12" fmla="*/ 1273 w 2410"/>
                                <a:gd name="T13" fmla="*/ 13 h 21"/>
                                <a:gd name="T14" fmla="*/ 1235 w 2410"/>
                                <a:gd name="T15" fmla="*/ 0 h 21"/>
                                <a:gd name="T16" fmla="*/ 1178 w 2410"/>
                                <a:gd name="T17" fmla="*/ 6 h 21"/>
                                <a:gd name="T18" fmla="*/ 1159 w 2410"/>
                                <a:gd name="T19" fmla="*/ 13 h 21"/>
                                <a:gd name="T20" fmla="*/ 1165 w 2410"/>
                                <a:gd name="T21" fmla="*/ 6 h 21"/>
                                <a:gd name="T22" fmla="*/ 1108 w 2410"/>
                                <a:gd name="T23" fmla="*/ 0 h 21"/>
                                <a:gd name="T24" fmla="*/ 1070 w 2410"/>
                                <a:gd name="T25" fmla="*/ 13 h 21"/>
                                <a:gd name="T26" fmla="*/ 1083 w 2410"/>
                                <a:gd name="T27" fmla="*/ 13 h 21"/>
                                <a:gd name="T28" fmla="*/ 1045 w 2410"/>
                                <a:gd name="T29" fmla="*/ 0 h 21"/>
                                <a:gd name="T30" fmla="*/ 988 w 2410"/>
                                <a:gd name="T31" fmla="*/ 6 h 21"/>
                                <a:gd name="T32" fmla="*/ 969 w 2410"/>
                                <a:gd name="T33" fmla="*/ 13 h 21"/>
                                <a:gd name="T34" fmla="*/ 975 w 2410"/>
                                <a:gd name="T35" fmla="*/ 6 h 21"/>
                                <a:gd name="T36" fmla="*/ 918 w 2410"/>
                                <a:gd name="T37" fmla="*/ 0 h 21"/>
                                <a:gd name="T38" fmla="*/ 880 w 2410"/>
                                <a:gd name="T39" fmla="*/ 13 h 21"/>
                                <a:gd name="T40" fmla="*/ 893 w 2410"/>
                                <a:gd name="T41" fmla="*/ 13 h 21"/>
                                <a:gd name="T42" fmla="*/ 855 w 2410"/>
                                <a:gd name="T43" fmla="*/ 0 h 21"/>
                                <a:gd name="T44" fmla="*/ 798 w 2410"/>
                                <a:gd name="T45" fmla="*/ 6 h 21"/>
                                <a:gd name="T46" fmla="*/ 779 w 2410"/>
                                <a:gd name="T47" fmla="*/ 13 h 21"/>
                                <a:gd name="T48" fmla="*/ 785 w 2410"/>
                                <a:gd name="T49" fmla="*/ 6 h 21"/>
                                <a:gd name="T50" fmla="*/ 728 w 2410"/>
                                <a:gd name="T51" fmla="*/ 0 h 21"/>
                                <a:gd name="T52" fmla="*/ 690 w 2410"/>
                                <a:gd name="T53" fmla="*/ 13 h 21"/>
                                <a:gd name="T54" fmla="*/ 703 w 2410"/>
                                <a:gd name="T55" fmla="*/ 13 h 21"/>
                                <a:gd name="T56" fmla="*/ 665 w 2410"/>
                                <a:gd name="T57" fmla="*/ 0 h 21"/>
                                <a:gd name="T58" fmla="*/ 608 w 2410"/>
                                <a:gd name="T59" fmla="*/ 6 h 21"/>
                                <a:gd name="T60" fmla="*/ 589 w 2410"/>
                                <a:gd name="T61" fmla="*/ 13 h 21"/>
                                <a:gd name="T62" fmla="*/ 595 w 2410"/>
                                <a:gd name="T63" fmla="*/ 6 h 21"/>
                                <a:gd name="T64" fmla="*/ 538 w 2410"/>
                                <a:gd name="T65" fmla="*/ 0 h 21"/>
                                <a:gd name="T66" fmla="*/ 500 w 2410"/>
                                <a:gd name="T67" fmla="*/ 13 h 21"/>
                                <a:gd name="T68" fmla="*/ 513 w 2410"/>
                                <a:gd name="T69" fmla="*/ 13 h 21"/>
                                <a:gd name="T70" fmla="*/ 475 w 2410"/>
                                <a:gd name="T71" fmla="*/ 0 h 21"/>
                                <a:gd name="T72" fmla="*/ 418 w 2410"/>
                                <a:gd name="T73" fmla="*/ 6 h 21"/>
                                <a:gd name="T74" fmla="*/ 399 w 2410"/>
                                <a:gd name="T75" fmla="*/ 13 h 21"/>
                                <a:gd name="T76" fmla="*/ 405 w 2410"/>
                                <a:gd name="T77" fmla="*/ 6 h 21"/>
                                <a:gd name="T78" fmla="*/ 348 w 2410"/>
                                <a:gd name="T79" fmla="*/ 0 h 21"/>
                                <a:gd name="T80" fmla="*/ 310 w 2410"/>
                                <a:gd name="T81" fmla="*/ 13 h 21"/>
                                <a:gd name="T82" fmla="*/ 323 w 2410"/>
                                <a:gd name="T83" fmla="*/ 13 h 21"/>
                                <a:gd name="T84" fmla="*/ 285 w 2410"/>
                                <a:gd name="T85" fmla="*/ 0 h 21"/>
                                <a:gd name="T86" fmla="*/ 228 w 2410"/>
                                <a:gd name="T87" fmla="*/ 6 h 21"/>
                                <a:gd name="T88" fmla="*/ 209 w 2410"/>
                                <a:gd name="T89" fmla="*/ 13 h 21"/>
                                <a:gd name="T90" fmla="*/ 215 w 2410"/>
                                <a:gd name="T91" fmla="*/ 6 h 21"/>
                                <a:gd name="T92" fmla="*/ 158 w 2410"/>
                                <a:gd name="T93" fmla="*/ 0 h 21"/>
                                <a:gd name="T94" fmla="*/ 120 w 2410"/>
                                <a:gd name="T95" fmla="*/ 13 h 21"/>
                                <a:gd name="T96" fmla="*/ 133 w 2410"/>
                                <a:gd name="T97" fmla="*/ 13 h 21"/>
                                <a:gd name="T98" fmla="*/ 95 w 2410"/>
                                <a:gd name="T99" fmla="*/ 0 h 21"/>
                                <a:gd name="T100" fmla="*/ 38 w 2410"/>
                                <a:gd name="T101" fmla="*/ 6 h 21"/>
                                <a:gd name="T102" fmla="*/ 19 w 2410"/>
                                <a:gd name="T103" fmla="*/ 13 h 21"/>
                                <a:gd name="T104" fmla="*/ 25 w 2410"/>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1">
                                  <a:moveTo>
                                    <a:pt x="2400" y="21"/>
                                  </a:moveTo>
                                  <a:lnTo>
                                    <a:pt x="2378" y="21"/>
                                  </a:lnTo>
                                  <a:cubicBezTo>
                                    <a:pt x="2373" y="21"/>
                                    <a:pt x="2368" y="16"/>
                                    <a:pt x="2368" y="10"/>
                                  </a:cubicBezTo>
                                  <a:cubicBezTo>
                                    <a:pt x="2368" y="4"/>
                                    <a:pt x="2373" y="0"/>
                                    <a:pt x="2378" y="0"/>
                                  </a:cubicBezTo>
                                  <a:lnTo>
                                    <a:pt x="2400" y="0"/>
                                  </a:lnTo>
                                  <a:cubicBezTo>
                                    <a:pt x="2406" y="0"/>
                                    <a:pt x="2410" y="4"/>
                                    <a:pt x="2410" y="10"/>
                                  </a:cubicBezTo>
                                  <a:cubicBezTo>
                                    <a:pt x="2410" y="16"/>
                                    <a:pt x="2406" y="21"/>
                                    <a:pt x="2400" y="21"/>
                                  </a:cubicBezTo>
                                  <a:close/>
                                  <a:moveTo>
                                    <a:pt x="2336" y="21"/>
                                  </a:moveTo>
                                  <a:lnTo>
                                    <a:pt x="2314" y="21"/>
                                  </a:lnTo>
                                  <a:cubicBezTo>
                                    <a:pt x="2309" y="21"/>
                                    <a:pt x="2304" y="16"/>
                                    <a:pt x="2304" y="10"/>
                                  </a:cubicBezTo>
                                  <a:cubicBezTo>
                                    <a:pt x="2304" y="4"/>
                                    <a:pt x="2309" y="0"/>
                                    <a:pt x="2314" y="0"/>
                                  </a:cubicBezTo>
                                  <a:lnTo>
                                    <a:pt x="2336" y="0"/>
                                  </a:lnTo>
                                  <a:cubicBezTo>
                                    <a:pt x="2342" y="0"/>
                                    <a:pt x="2346" y="4"/>
                                    <a:pt x="2346" y="10"/>
                                  </a:cubicBezTo>
                                  <a:cubicBezTo>
                                    <a:pt x="2346" y="16"/>
                                    <a:pt x="2342" y="21"/>
                                    <a:pt x="2336" y="21"/>
                                  </a:cubicBezTo>
                                  <a:close/>
                                  <a:moveTo>
                                    <a:pt x="2272" y="21"/>
                                  </a:moveTo>
                                  <a:lnTo>
                                    <a:pt x="2250" y="21"/>
                                  </a:lnTo>
                                  <a:cubicBezTo>
                                    <a:pt x="2245" y="21"/>
                                    <a:pt x="2240" y="16"/>
                                    <a:pt x="2240" y="10"/>
                                  </a:cubicBezTo>
                                  <a:cubicBezTo>
                                    <a:pt x="2240" y="4"/>
                                    <a:pt x="2245" y="0"/>
                                    <a:pt x="2250" y="0"/>
                                  </a:cubicBezTo>
                                  <a:lnTo>
                                    <a:pt x="2272" y="0"/>
                                  </a:lnTo>
                                  <a:cubicBezTo>
                                    <a:pt x="2278" y="0"/>
                                    <a:pt x="2282" y="4"/>
                                    <a:pt x="2282" y="10"/>
                                  </a:cubicBezTo>
                                  <a:cubicBezTo>
                                    <a:pt x="2282" y="16"/>
                                    <a:pt x="2278" y="21"/>
                                    <a:pt x="2272" y="21"/>
                                  </a:cubicBezTo>
                                  <a:close/>
                                  <a:moveTo>
                                    <a:pt x="2208" y="21"/>
                                  </a:moveTo>
                                  <a:lnTo>
                                    <a:pt x="2186" y="21"/>
                                  </a:lnTo>
                                  <a:cubicBezTo>
                                    <a:pt x="2181" y="21"/>
                                    <a:pt x="2176" y="16"/>
                                    <a:pt x="2176" y="10"/>
                                  </a:cubicBezTo>
                                  <a:cubicBezTo>
                                    <a:pt x="2176" y="4"/>
                                    <a:pt x="2181" y="0"/>
                                    <a:pt x="2186" y="0"/>
                                  </a:cubicBezTo>
                                  <a:lnTo>
                                    <a:pt x="2208" y="0"/>
                                  </a:lnTo>
                                  <a:cubicBezTo>
                                    <a:pt x="2214" y="0"/>
                                    <a:pt x="2218" y="4"/>
                                    <a:pt x="2218" y="10"/>
                                  </a:cubicBezTo>
                                  <a:cubicBezTo>
                                    <a:pt x="2218" y="16"/>
                                    <a:pt x="2214" y="21"/>
                                    <a:pt x="2208" y="21"/>
                                  </a:cubicBezTo>
                                  <a:close/>
                                  <a:moveTo>
                                    <a:pt x="2144" y="21"/>
                                  </a:moveTo>
                                  <a:lnTo>
                                    <a:pt x="2122" y="21"/>
                                  </a:lnTo>
                                  <a:cubicBezTo>
                                    <a:pt x="2117" y="21"/>
                                    <a:pt x="2112" y="16"/>
                                    <a:pt x="2112" y="10"/>
                                  </a:cubicBezTo>
                                  <a:cubicBezTo>
                                    <a:pt x="2112" y="4"/>
                                    <a:pt x="2117" y="0"/>
                                    <a:pt x="2122" y="0"/>
                                  </a:cubicBezTo>
                                  <a:lnTo>
                                    <a:pt x="2144" y="0"/>
                                  </a:lnTo>
                                  <a:cubicBezTo>
                                    <a:pt x="2150" y="0"/>
                                    <a:pt x="2154" y="4"/>
                                    <a:pt x="2154" y="10"/>
                                  </a:cubicBezTo>
                                  <a:cubicBezTo>
                                    <a:pt x="2154" y="16"/>
                                    <a:pt x="2150" y="21"/>
                                    <a:pt x="2144" y="21"/>
                                  </a:cubicBezTo>
                                  <a:close/>
                                  <a:moveTo>
                                    <a:pt x="2080" y="21"/>
                                  </a:moveTo>
                                  <a:lnTo>
                                    <a:pt x="2058" y="21"/>
                                  </a:lnTo>
                                  <a:cubicBezTo>
                                    <a:pt x="2053" y="21"/>
                                    <a:pt x="2048" y="16"/>
                                    <a:pt x="2048" y="10"/>
                                  </a:cubicBezTo>
                                  <a:cubicBezTo>
                                    <a:pt x="2048" y="4"/>
                                    <a:pt x="2053" y="0"/>
                                    <a:pt x="2058" y="0"/>
                                  </a:cubicBezTo>
                                  <a:lnTo>
                                    <a:pt x="2080" y="0"/>
                                  </a:lnTo>
                                  <a:cubicBezTo>
                                    <a:pt x="2086" y="0"/>
                                    <a:pt x="2090" y="4"/>
                                    <a:pt x="2090" y="10"/>
                                  </a:cubicBezTo>
                                  <a:cubicBezTo>
                                    <a:pt x="2090" y="16"/>
                                    <a:pt x="2086" y="21"/>
                                    <a:pt x="2080" y="21"/>
                                  </a:cubicBezTo>
                                  <a:close/>
                                  <a:moveTo>
                                    <a:pt x="2016" y="21"/>
                                  </a:moveTo>
                                  <a:lnTo>
                                    <a:pt x="1994" y="21"/>
                                  </a:lnTo>
                                  <a:cubicBezTo>
                                    <a:pt x="1989" y="21"/>
                                    <a:pt x="1984" y="16"/>
                                    <a:pt x="1984" y="10"/>
                                  </a:cubicBezTo>
                                  <a:cubicBezTo>
                                    <a:pt x="1984" y="4"/>
                                    <a:pt x="1989" y="0"/>
                                    <a:pt x="1994" y="0"/>
                                  </a:cubicBezTo>
                                  <a:lnTo>
                                    <a:pt x="2016" y="0"/>
                                  </a:lnTo>
                                  <a:cubicBezTo>
                                    <a:pt x="2022" y="0"/>
                                    <a:pt x="2026" y="4"/>
                                    <a:pt x="2026" y="10"/>
                                  </a:cubicBezTo>
                                  <a:cubicBezTo>
                                    <a:pt x="2026" y="16"/>
                                    <a:pt x="2022" y="21"/>
                                    <a:pt x="2016" y="21"/>
                                  </a:cubicBezTo>
                                  <a:close/>
                                  <a:moveTo>
                                    <a:pt x="1952" y="21"/>
                                  </a:moveTo>
                                  <a:lnTo>
                                    <a:pt x="1930" y="21"/>
                                  </a:lnTo>
                                  <a:cubicBezTo>
                                    <a:pt x="1925" y="21"/>
                                    <a:pt x="1920" y="16"/>
                                    <a:pt x="1920" y="10"/>
                                  </a:cubicBezTo>
                                  <a:cubicBezTo>
                                    <a:pt x="1920" y="4"/>
                                    <a:pt x="1925" y="0"/>
                                    <a:pt x="1930" y="0"/>
                                  </a:cubicBezTo>
                                  <a:lnTo>
                                    <a:pt x="1952" y="0"/>
                                  </a:lnTo>
                                  <a:cubicBezTo>
                                    <a:pt x="1958" y="0"/>
                                    <a:pt x="1962" y="4"/>
                                    <a:pt x="1962" y="10"/>
                                  </a:cubicBezTo>
                                  <a:cubicBezTo>
                                    <a:pt x="1962" y="16"/>
                                    <a:pt x="1958" y="21"/>
                                    <a:pt x="1952" y="21"/>
                                  </a:cubicBezTo>
                                  <a:close/>
                                  <a:moveTo>
                                    <a:pt x="1888" y="21"/>
                                  </a:moveTo>
                                  <a:lnTo>
                                    <a:pt x="1866" y="21"/>
                                  </a:lnTo>
                                  <a:cubicBezTo>
                                    <a:pt x="1861" y="21"/>
                                    <a:pt x="1856" y="16"/>
                                    <a:pt x="1856" y="10"/>
                                  </a:cubicBezTo>
                                  <a:cubicBezTo>
                                    <a:pt x="1856" y="4"/>
                                    <a:pt x="1861" y="0"/>
                                    <a:pt x="1866" y="0"/>
                                  </a:cubicBezTo>
                                  <a:lnTo>
                                    <a:pt x="1888" y="0"/>
                                  </a:lnTo>
                                  <a:cubicBezTo>
                                    <a:pt x="1894" y="0"/>
                                    <a:pt x="1898" y="4"/>
                                    <a:pt x="1898" y="10"/>
                                  </a:cubicBezTo>
                                  <a:cubicBezTo>
                                    <a:pt x="1898" y="16"/>
                                    <a:pt x="1894" y="21"/>
                                    <a:pt x="1888" y="21"/>
                                  </a:cubicBezTo>
                                  <a:close/>
                                  <a:moveTo>
                                    <a:pt x="1824" y="21"/>
                                  </a:moveTo>
                                  <a:lnTo>
                                    <a:pt x="1802" y="21"/>
                                  </a:lnTo>
                                  <a:cubicBezTo>
                                    <a:pt x="1797" y="21"/>
                                    <a:pt x="1792" y="16"/>
                                    <a:pt x="1792" y="10"/>
                                  </a:cubicBezTo>
                                  <a:cubicBezTo>
                                    <a:pt x="1792" y="4"/>
                                    <a:pt x="1797" y="0"/>
                                    <a:pt x="1802" y="0"/>
                                  </a:cubicBezTo>
                                  <a:lnTo>
                                    <a:pt x="1824" y="0"/>
                                  </a:lnTo>
                                  <a:cubicBezTo>
                                    <a:pt x="1830" y="0"/>
                                    <a:pt x="1834" y="4"/>
                                    <a:pt x="1834" y="10"/>
                                  </a:cubicBezTo>
                                  <a:cubicBezTo>
                                    <a:pt x="1834" y="16"/>
                                    <a:pt x="1830" y="21"/>
                                    <a:pt x="1824" y="21"/>
                                  </a:cubicBezTo>
                                  <a:close/>
                                  <a:moveTo>
                                    <a:pt x="1760" y="21"/>
                                  </a:moveTo>
                                  <a:lnTo>
                                    <a:pt x="1738" y="21"/>
                                  </a:lnTo>
                                  <a:cubicBezTo>
                                    <a:pt x="1733" y="21"/>
                                    <a:pt x="1728" y="16"/>
                                    <a:pt x="1728" y="10"/>
                                  </a:cubicBezTo>
                                  <a:cubicBezTo>
                                    <a:pt x="1728" y="4"/>
                                    <a:pt x="1733" y="0"/>
                                    <a:pt x="1738" y="0"/>
                                  </a:cubicBezTo>
                                  <a:lnTo>
                                    <a:pt x="1760" y="0"/>
                                  </a:lnTo>
                                  <a:cubicBezTo>
                                    <a:pt x="1766" y="0"/>
                                    <a:pt x="1770" y="4"/>
                                    <a:pt x="1770" y="10"/>
                                  </a:cubicBezTo>
                                  <a:cubicBezTo>
                                    <a:pt x="1770" y="16"/>
                                    <a:pt x="1766" y="21"/>
                                    <a:pt x="1760" y="21"/>
                                  </a:cubicBezTo>
                                  <a:close/>
                                  <a:moveTo>
                                    <a:pt x="1696" y="21"/>
                                  </a:moveTo>
                                  <a:lnTo>
                                    <a:pt x="1674" y="21"/>
                                  </a:lnTo>
                                  <a:cubicBezTo>
                                    <a:pt x="1669" y="21"/>
                                    <a:pt x="1664" y="16"/>
                                    <a:pt x="1664" y="10"/>
                                  </a:cubicBezTo>
                                  <a:cubicBezTo>
                                    <a:pt x="1664" y="4"/>
                                    <a:pt x="1669" y="0"/>
                                    <a:pt x="1674" y="0"/>
                                  </a:cubicBezTo>
                                  <a:lnTo>
                                    <a:pt x="1696" y="0"/>
                                  </a:lnTo>
                                  <a:cubicBezTo>
                                    <a:pt x="1702" y="0"/>
                                    <a:pt x="1706" y="4"/>
                                    <a:pt x="1706" y="10"/>
                                  </a:cubicBezTo>
                                  <a:cubicBezTo>
                                    <a:pt x="1706" y="16"/>
                                    <a:pt x="1702" y="21"/>
                                    <a:pt x="1696" y="21"/>
                                  </a:cubicBezTo>
                                  <a:close/>
                                  <a:moveTo>
                                    <a:pt x="1632" y="21"/>
                                  </a:moveTo>
                                  <a:lnTo>
                                    <a:pt x="1610" y="21"/>
                                  </a:lnTo>
                                  <a:cubicBezTo>
                                    <a:pt x="1605" y="21"/>
                                    <a:pt x="1600" y="16"/>
                                    <a:pt x="1600" y="10"/>
                                  </a:cubicBezTo>
                                  <a:cubicBezTo>
                                    <a:pt x="1600" y="4"/>
                                    <a:pt x="1605" y="0"/>
                                    <a:pt x="1610" y="0"/>
                                  </a:cubicBezTo>
                                  <a:lnTo>
                                    <a:pt x="1632" y="0"/>
                                  </a:lnTo>
                                  <a:cubicBezTo>
                                    <a:pt x="1638" y="0"/>
                                    <a:pt x="1642" y="4"/>
                                    <a:pt x="1642" y="10"/>
                                  </a:cubicBezTo>
                                  <a:cubicBezTo>
                                    <a:pt x="1642" y="16"/>
                                    <a:pt x="1638" y="21"/>
                                    <a:pt x="1632" y="21"/>
                                  </a:cubicBezTo>
                                  <a:close/>
                                  <a:moveTo>
                                    <a:pt x="1568" y="21"/>
                                  </a:moveTo>
                                  <a:lnTo>
                                    <a:pt x="1546" y="21"/>
                                  </a:lnTo>
                                  <a:cubicBezTo>
                                    <a:pt x="1541" y="21"/>
                                    <a:pt x="1536" y="16"/>
                                    <a:pt x="1536" y="10"/>
                                  </a:cubicBezTo>
                                  <a:cubicBezTo>
                                    <a:pt x="1536" y="4"/>
                                    <a:pt x="1541" y="0"/>
                                    <a:pt x="1546" y="0"/>
                                  </a:cubicBezTo>
                                  <a:lnTo>
                                    <a:pt x="1568" y="0"/>
                                  </a:lnTo>
                                  <a:cubicBezTo>
                                    <a:pt x="1574" y="0"/>
                                    <a:pt x="1578" y="4"/>
                                    <a:pt x="1578" y="10"/>
                                  </a:cubicBezTo>
                                  <a:cubicBezTo>
                                    <a:pt x="1578" y="16"/>
                                    <a:pt x="1574" y="21"/>
                                    <a:pt x="1568" y="21"/>
                                  </a:cubicBezTo>
                                  <a:close/>
                                  <a:moveTo>
                                    <a:pt x="1504" y="21"/>
                                  </a:moveTo>
                                  <a:lnTo>
                                    <a:pt x="1482" y="21"/>
                                  </a:lnTo>
                                  <a:cubicBezTo>
                                    <a:pt x="1477" y="21"/>
                                    <a:pt x="1472" y="16"/>
                                    <a:pt x="1472" y="10"/>
                                  </a:cubicBezTo>
                                  <a:cubicBezTo>
                                    <a:pt x="1472" y="4"/>
                                    <a:pt x="1477" y="0"/>
                                    <a:pt x="1482" y="0"/>
                                  </a:cubicBezTo>
                                  <a:lnTo>
                                    <a:pt x="1504" y="0"/>
                                  </a:lnTo>
                                  <a:cubicBezTo>
                                    <a:pt x="1510" y="0"/>
                                    <a:pt x="1514" y="4"/>
                                    <a:pt x="1514" y="10"/>
                                  </a:cubicBezTo>
                                  <a:cubicBezTo>
                                    <a:pt x="1514" y="16"/>
                                    <a:pt x="1510" y="21"/>
                                    <a:pt x="1504" y="21"/>
                                  </a:cubicBezTo>
                                  <a:close/>
                                  <a:moveTo>
                                    <a:pt x="1440" y="21"/>
                                  </a:moveTo>
                                  <a:lnTo>
                                    <a:pt x="1418" y="21"/>
                                  </a:lnTo>
                                  <a:cubicBezTo>
                                    <a:pt x="1413" y="21"/>
                                    <a:pt x="1408" y="16"/>
                                    <a:pt x="1408" y="10"/>
                                  </a:cubicBezTo>
                                  <a:cubicBezTo>
                                    <a:pt x="1408" y="4"/>
                                    <a:pt x="1413" y="0"/>
                                    <a:pt x="1418" y="0"/>
                                  </a:cubicBezTo>
                                  <a:lnTo>
                                    <a:pt x="1440" y="0"/>
                                  </a:lnTo>
                                  <a:cubicBezTo>
                                    <a:pt x="1446" y="0"/>
                                    <a:pt x="1450" y="4"/>
                                    <a:pt x="1450" y="10"/>
                                  </a:cubicBezTo>
                                  <a:cubicBezTo>
                                    <a:pt x="1450" y="16"/>
                                    <a:pt x="1446" y="21"/>
                                    <a:pt x="1440" y="21"/>
                                  </a:cubicBezTo>
                                  <a:close/>
                                  <a:moveTo>
                                    <a:pt x="1376" y="21"/>
                                  </a:moveTo>
                                  <a:lnTo>
                                    <a:pt x="1354" y="21"/>
                                  </a:lnTo>
                                  <a:cubicBezTo>
                                    <a:pt x="1349" y="21"/>
                                    <a:pt x="1344" y="16"/>
                                    <a:pt x="1344" y="10"/>
                                  </a:cubicBezTo>
                                  <a:cubicBezTo>
                                    <a:pt x="1344" y="4"/>
                                    <a:pt x="1349" y="0"/>
                                    <a:pt x="1354" y="0"/>
                                  </a:cubicBezTo>
                                  <a:lnTo>
                                    <a:pt x="1376" y="0"/>
                                  </a:lnTo>
                                  <a:cubicBezTo>
                                    <a:pt x="1382" y="0"/>
                                    <a:pt x="1386" y="4"/>
                                    <a:pt x="1386" y="10"/>
                                  </a:cubicBezTo>
                                  <a:cubicBezTo>
                                    <a:pt x="1386" y="16"/>
                                    <a:pt x="1382" y="21"/>
                                    <a:pt x="1376" y="21"/>
                                  </a:cubicBezTo>
                                  <a:close/>
                                  <a:moveTo>
                                    <a:pt x="1312" y="21"/>
                                  </a:moveTo>
                                  <a:lnTo>
                                    <a:pt x="1290" y="21"/>
                                  </a:lnTo>
                                  <a:cubicBezTo>
                                    <a:pt x="1285" y="21"/>
                                    <a:pt x="1280" y="16"/>
                                    <a:pt x="1280" y="10"/>
                                  </a:cubicBezTo>
                                  <a:cubicBezTo>
                                    <a:pt x="1280" y="4"/>
                                    <a:pt x="1285" y="0"/>
                                    <a:pt x="1290" y="0"/>
                                  </a:cubicBezTo>
                                  <a:lnTo>
                                    <a:pt x="1312" y="0"/>
                                  </a:lnTo>
                                  <a:cubicBezTo>
                                    <a:pt x="1318" y="0"/>
                                    <a:pt x="1322" y="4"/>
                                    <a:pt x="1322" y="10"/>
                                  </a:cubicBezTo>
                                  <a:cubicBezTo>
                                    <a:pt x="1322" y="16"/>
                                    <a:pt x="1318" y="21"/>
                                    <a:pt x="1312" y="21"/>
                                  </a:cubicBezTo>
                                  <a:close/>
                                  <a:moveTo>
                                    <a:pt x="1248" y="21"/>
                                  </a:moveTo>
                                  <a:lnTo>
                                    <a:pt x="1226" y="21"/>
                                  </a:lnTo>
                                  <a:cubicBezTo>
                                    <a:pt x="1221" y="21"/>
                                    <a:pt x="1216" y="16"/>
                                    <a:pt x="1216" y="10"/>
                                  </a:cubicBezTo>
                                  <a:cubicBezTo>
                                    <a:pt x="1216" y="4"/>
                                    <a:pt x="1221" y="0"/>
                                    <a:pt x="1226" y="0"/>
                                  </a:cubicBezTo>
                                  <a:lnTo>
                                    <a:pt x="1248" y="0"/>
                                  </a:lnTo>
                                  <a:cubicBezTo>
                                    <a:pt x="1254" y="0"/>
                                    <a:pt x="1258" y="4"/>
                                    <a:pt x="1258" y="10"/>
                                  </a:cubicBezTo>
                                  <a:cubicBezTo>
                                    <a:pt x="1258" y="16"/>
                                    <a:pt x="1254" y="21"/>
                                    <a:pt x="1248" y="21"/>
                                  </a:cubicBezTo>
                                  <a:close/>
                                  <a:moveTo>
                                    <a:pt x="1184" y="21"/>
                                  </a:moveTo>
                                  <a:lnTo>
                                    <a:pt x="1162" y="21"/>
                                  </a:lnTo>
                                  <a:cubicBezTo>
                                    <a:pt x="1157" y="21"/>
                                    <a:pt x="1152" y="16"/>
                                    <a:pt x="1152" y="10"/>
                                  </a:cubicBezTo>
                                  <a:cubicBezTo>
                                    <a:pt x="1152" y="4"/>
                                    <a:pt x="1157" y="0"/>
                                    <a:pt x="1162" y="0"/>
                                  </a:cubicBezTo>
                                  <a:lnTo>
                                    <a:pt x="1184" y="0"/>
                                  </a:lnTo>
                                  <a:cubicBezTo>
                                    <a:pt x="1190" y="0"/>
                                    <a:pt x="1194" y="4"/>
                                    <a:pt x="1194" y="10"/>
                                  </a:cubicBezTo>
                                  <a:cubicBezTo>
                                    <a:pt x="1194" y="16"/>
                                    <a:pt x="1190" y="21"/>
                                    <a:pt x="1184" y="21"/>
                                  </a:cubicBezTo>
                                  <a:close/>
                                  <a:moveTo>
                                    <a:pt x="1120" y="21"/>
                                  </a:moveTo>
                                  <a:lnTo>
                                    <a:pt x="1098" y="21"/>
                                  </a:lnTo>
                                  <a:cubicBezTo>
                                    <a:pt x="1093" y="21"/>
                                    <a:pt x="1088" y="16"/>
                                    <a:pt x="1088" y="10"/>
                                  </a:cubicBezTo>
                                  <a:cubicBezTo>
                                    <a:pt x="1088" y="4"/>
                                    <a:pt x="1093" y="0"/>
                                    <a:pt x="1098" y="0"/>
                                  </a:cubicBezTo>
                                  <a:lnTo>
                                    <a:pt x="1120" y="0"/>
                                  </a:lnTo>
                                  <a:cubicBezTo>
                                    <a:pt x="1126" y="0"/>
                                    <a:pt x="1130" y="4"/>
                                    <a:pt x="1130" y="10"/>
                                  </a:cubicBezTo>
                                  <a:cubicBezTo>
                                    <a:pt x="1130" y="16"/>
                                    <a:pt x="1126" y="21"/>
                                    <a:pt x="1120" y="21"/>
                                  </a:cubicBezTo>
                                  <a:close/>
                                  <a:moveTo>
                                    <a:pt x="1056" y="21"/>
                                  </a:moveTo>
                                  <a:lnTo>
                                    <a:pt x="1034" y="21"/>
                                  </a:lnTo>
                                  <a:cubicBezTo>
                                    <a:pt x="1029" y="21"/>
                                    <a:pt x="1024" y="16"/>
                                    <a:pt x="1024" y="10"/>
                                  </a:cubicBezTo>
                                  <a:cubicBezTo>
                                    <a:pt x="1024" y="4"/>
                                    <a:pt x="1029" y="0"/>
                                    <a:pt x="1034" y="0"/>
                                  </a:cubicBezTo>
                                  <a:lnTo>
                                    <a:pt x="1056" y="0"/>
                                  </a:lnTo>
                                  <a:cubicBezTo>
                                    <a:pt x="1062" y="0"/>
                                    <a:pt x="1066" y="4"/>
                                    <a:pt x="1066" y="10"/>
                                  </a:cubicBezTo>
                                  <a:cubicBezTo>
                                    <a:pt x="1066" y="16"/>
                                    <a:pt x="1062" y="21"/>
                                    <a:pt x="1056" y="21"/>
                                  </a:cubicBezTo>
                                  <a:close/>
                                  <a:moveTo>
                                    <a:pt x="992" y="21"/>
                                  </a:moveTo>
                                  <a:lnTo>
                                    <a:pt x="970" y="21"/>
                                  </a:lnTo>
                                  <a:cubicBezTo>
                                    <a:pt x="965" y="21"/>
                                    <a:pt x="960" y="16"/>
                                    <a:pt x="960" y="10"/>
                                  </a:cubicBezTo>
                                  <a:cubicBezTo>
                                    <a:pt x="960" y="4"/>
                                    <a:pt x="965" y="0"/>
                                    <a:pt x="970" y="0"/>
                                  </a:cubicBezTo>
                                  <a:lnTo>
                                    <a:pt x="992" y="0"/>
                                  </a:lnTo>
                                  <a:cubicBezTo>
                                    <a:pt x="998" y="0"/>
                                    <a:pt x="1002" y="4"/>
                                    <a:pt x="1002" y="10"/>
                                  </a:cubicBezTo>
                                  <a:cubicBezTo>
                                    <a:pt x="1002" y="16"/>
                                    <a:pt x="998" y="21"/>
                                    <a:pt x="992" y="21"/>
                                  </a:cubicBezTo>
                                  <a:close/>
                                  <a:moveTo>
                                    <a:pt x="928" y="21"/>
                                  </a:moveTo>
                                  <a:lnTo>
                                    <a:pt x="906" y="21"/>
                                  </a:lnTo>
                                  <a:cubicBezTo>
                                    <a:pt x="900" y="21"/>
                                    <a:pt x="896" y="16"/>
                                    <a:pt x="896" y="10"/>
                                  </a:cubicBezTo>
                                  <a:cubicBezTo>
                                    <a:pt x="896" y="4"/>
                                    <a:pt x="900" y="0"/>
                                    <a:pt x="906" y="0"/>
                                  </a:cubicBezTo>
                                  <a:lnTo>
                                    <a:pt x="928" y="0"/>
                                  </a:lnTo>
                                  <a:cubicBezTo>
                                    <a:pt x="934" y="0"/>
                                    <a:pt x="938" y="4"/>
                                    <a:pt x="938" y="10"/>
                                  </a:cubicBezTo>
                                  <a:cubicBezTo>
                                    <a:pt x="938" y="16"/>
                                    <a:pt x="934" y="21"/>
                                    <a:pt x="928" y="21"/>
                                  </a:cubicBezTo>
                                  <a:close/>
                                  <a:moveTo>
                                    <a:pt x="864" y="21"/>
                                  </a:moveTo>
                                  <a:lnTo>
                                    <a:pt x="842" y="21"/>
                                  </a:lnTo>
                                  <a:cubicBezTo>
                                    <a:pt x="836" y="21"/>
                                    <a:pt x="832" y="16"/>
                                    <a:pt x="832" y="10"/>
                                  </a:cubicBezTo>
                                  <a:cubicBezTo>
                                    <a:pt x="832" y="4"/>
                                    <a:pt x="836" y="0"/>
                                    <a:pt x="842" y="0"/>
                                  </a:cubicBezTo>
                                  <a:lnTo>
                                    <a:pt x="864" y="0"/>
                                  </a:lnTo>
                                  <a:cubicBezTo>
                                    <a:pt x="870" y="0"/>
                                    <a:pt x="874" y="4"/>
                                    <a:pt x="874" y="10"/>
                                  </a:cubicBezTo>
                                  <a:cubicBezTo>
                                    <a:pt x="874" y="16"/>
                                    <a:pt x="870" y="21"/>
                                    <a:pt x="864" y="21"/>
                                  </a:cubicBezTo>
                                  <a:close/>
                                  <a:moveTo>
                                    <a:pt x="800" y="21"/>
                                  </a:moveTo>
                                  <a:lnTo>
                                    <a:pt x="778" y="21"/>
                                  </a:lnTo>
                                  <a:cubicBezTo>
                                    <a:pt x="772" y="21"/>
                                    <a:pt x="768" y="16"/>
                                    <a:pt x="768" y="10"/>
                                  </a:cubicBezTo>
                                  <a:cubicBezTo>
                                    <a:pt x="768" y="4"/>
                                    <a:pt x="772" y="0"/>
                                    <a:pt x="778" y="0"/>
                                  </a:cubicBezTo>
                                  <a:lnTo>
                                    <a:pt x="800" y="0"/>
                                  </a:lnTo>
                                  <a:cubicBezTo>
                                    <a:pt x="806" y="0"/>
                                    <a:pt x="810" y="4"/>
                                    <a:pt x="810" y="10"/>
                                  </a:cubicBezTo>
                                  <a:cubicBezTo>
                                    <a:pt x="810" y="16"/>
                                    <a:pt x="806" y="21"/>
                                    <a:pt x="800" y="21"/>
                                  </a:cubicBezTo>
                                  <a:close/>
                                  <a:moveTo>
                                    <a:pt x="736" y="21"/>
                                  </a:moveTo>
                                  <a:lnTo>
                                    <a:pt x="714" y="21"/>
                                  </a:lnTo>
                                  <a:cubicBezTo>
                                    <a:pt x="708" y="21"/>
                                    <a:pt x="704" y="16"/>
                                    <a:pt x="704" y="10"/>
                                  </a:cubicBezTo>
                                  <a:cubicBezTo>
                                    <a:pt x="704" y="4"/>
                                    <a:pt x="708" y="0"/>
                                    <a:pt x="714" y="0"/>
                                  </a:cubicBezTo>
                                  <a:lnTo>
                                    <a:pt x="736" y="0"/>
                                  </a:lnTo>
                                  <a:cubicBezTo>
                                    <a:pt x="742" y="0"/>
                                    <a:pt x="746" y="4"/>
                                    <a:pt x="746" y="10"/>
                                  </a:cubicBezTo>
                                  <a:cubicBezTo>
                                    <a:pt x="746" y="16"/>
                                    <a:pt x="742" y="21"/>
                                    <a:pt x="736" y="21"/>
                                  </a:cubicBezTo>
                                  <a:close/>
                                  <a:moveTo>
                                    <a:pt x="672" y="21"/>
                                  </a:moveTo>
                                  <a:lnTo>
                                    <a:pt x="650" y="21"/>
                                  </a:lnTo>
                                  <a:cubicBezTo>
                                    <a:pt x="644" y="21"/>
                                    <a:pt x="640" y="16"/>
                                    <a:pt x="640" y="10"/>
                                  </a:cubicBezTo>
                                  <a:cubicBezTo>
                                    <a:pt x="640" y="4"/>
                                    <a:pt x="644" y="0"/>
                                    <a:pt x="650" y="0"/>
                                  </a:cubicBezTo>
                                  <a:lnTo>
                                    <a:pt x="672" y="0"/>
                                  </a:lnTo>
                                  <a:cubicBezTo>
                                    <a:pt x="678" y="0"/>
                                    <a:pt x="682" y="4"/>
                                    <a:pt x="682" y="10"/>
                                  </a:cubicBezTo>
                                  <a:cubicBezTo>
                                    <a:pt x="682" y="16"/>
                                    <a:pt x="678" y="21"/>
                                    <a:pt x="672" y="21"/>
                                  </a:cubicBezTo>
                                  <a:close/>
                                  <a:moveTo>
                                    <a:pt x="608" y="21"/>
                                  </a:moveTo>
                                  <a:lnTo>
                                    <a:pt x="586" y="21"/>
                                  </a:lnTo>
                                  <a:cubicBezTo>
                                    <a:pt x="580" y="21"/>
                                    <a:pt x="576" y="16"/>
                                    <a:pt x="576" y="10"/>
                                  </a:cubicBezTo>
                                  <a:cubicBezTo>
                                    <a:pt x="576" y="4"/>
                                    <a:pt x="580" y="0"/>
                                    <a:pt x="586" y="0"/>
                                  </a:cubicBezTo>
                                  <a:lnTo>
                                    <a:pt x="608" y="0"/>
                                  </a:lnTo>
                                  <a:cubicBezTo>
                                    <a:pt x="614" y="0"/>
                                    <a:pt x="618" y="4"/>
                                    <a:pt x="618" y="10"/>
                                  </a:cubicBezTo>
                                  <a:cubicBezTo>
                                    <a:pt x="618" y="16"/>
                                    <a:pt x="614" y="21"/>
                                    <a:pt x="608" y="21"/>
                                  </a:cubicBezTo>
                                  <a:close/>
                                  <a:moveTo>
                                    <a:pt x="544" y="21"/>
                                  </a:moveTo>
                                  <a:lnTo>
                                    <a:pt x="522" y="21"/>
                                  </a:lnTo>
                                  <a:cubicBezTo>
                                    <a:pt x="516" y="21"/>
                                    <a:pt x="512" y="16"/>
                                    <a:pt x="512" y="10"/>
                                  </a:cubicBezTo>
                                  <a:cubicBezTo>
                                    <a:pt x="512" y="4"/>
                                    <a:pt x="516" y="0"/>
                                    <a:pt x="522" y="0"/>
                                  </a:cubicBezTo>
                                  <a:lnTo>
                                    <a:pt x="544" y="0"/>
                                  </a:lnTo>
                                  <a:cubicBezTo>
                                    <a:pt x="550" y="0"/>
                                    <a:pt x="554" y="4"/>
                                    <a:pt x="554" y="10"/>
                                  </a:cubicBezTo>
                                  <a:cubicBezTo>
                                    <a:pt x="554" y="16"/>
                                    <a:pt x="550" y="21"/>
                                    <a:pt x="544" y="21"/>
                                  </a:cubicBezTo>
                                  <a:close/>
                                  <a:moveTo>
                                    <a:pt x="480" y="21"/>
                                  </a:moveTo>
                                  <a:lnTo>
                                    <a:pt x="458" y="21"/>
                                  </a:lnTo>
                                  <a:cubicBezTo>
                                    <a:pt x="452" y="21"/>
                                    <a:pt x="448" y="16"/>
                                    <a:pt x="448" y="10"/>
                                  </a:cubicBezTo>
                                  <a:cubicBezTo>
                                    <a:pt x="448" y="4"/>
                                    <a:pt x="452" y="0"/>
                                    <a:pt x="458" y="0"/>
                                  </a:cubicBezTo>
                                  <a:lnTo>
                                    <a:pt x="480" y="0"/>
                                  </a:lnTo>
                                  <a:cubicBezTo>
                                    <a:pt x="486" y="0"/>
                                    <a:pt x="490" y="4"/>
                                    <a:pt x="490" y="10"/>
                                  </a:cubicBezTo>
                                  <a:cubicBezTo>
                                    <a:pt x="490" y="16"/>
                                    <a:pt x="486" y="21"/>
                                    <a:pt x="480" y="21"/>
                                  </a:cubicBezTo>
                                  <a:close/>
                                  <a:moveTo>
                                    <a:pt x="416" y="21"/>
                                  </a:moveTo>
                                  <a:lnTo>
                                    <a:pt x="394" y="21"/>
                                  </a:lnTo>
                                  <a:cubicBezTo>
                                    <a:pt x="388" y="21"/>
                                    <a:pt x="384" y="16"/>
                                    <a:pt x="384" y="10"/>
                                  </a:cubicBezTo>
                                  <a:cubicBezTo>
                                    <a:pt x="384" y="4"/>
                                    <a:pt x="388" y="0"/>
                                    <a:pt x="394" y="0"/>
                                  </a:cubicBezTo>
                                  <a:lnTo>
                                    <a:pt x="416" y="0"/>
                                  </a:lnTo>
                                  <a:cubicBezTo>
                                    <a:pt x="422" y="0"/>
                                    <a:pt x="426" y="4"/>
                                    <a:pt x="426" y="10"/>
                                  </a:cubicBezTo>
                                  <a:cubicBezTo>
                                    <a:pt x="426" y="16"/>
                                    <a:pt x="422" y="21"/>
                                    <a:pt x="416" y="21"/>
                                  </a:cubicBezTo>
                                  <a:close/>
                                  <a:moveTo>
                                    <a:pt x="352" y="21"/>
                                  </a:moveTo>
                                  <a:lnTo>
                                    <a:pt x="330" y="21"/>
                                  </a:lnTo>
                                  <a:cubicBezTo>
                                    <a:pt x="324" y="21"/>
                                    <a:pt x="320" y="16"/>
                                    <a:pt x="320" y="10"/>
                                  </a:cubicBezTo>
                                  <a:cubicBezTo>
                                    <a:pt x="320" y="4"/>
                                    <a:pt x="324" y="0"/>
                                    <a:pt x="330" y="0"/>
                                  </a:cubicBezTo>
                                  <a:lnTo>
                                    <a:pt x="352" y="0"/>
                                  </a:lnTo>
                                  <a:cubicBezTo>
                                    <a:pt x="358" y="0"/>
                                    <a:pt x="362" y="4"/>
                                    <a:pt x="362" y="10"/>
                                  </a:cubicBezTo>
                                  <a:cubicBezTo>
                                    <a:pt x="362" y="16"/>
                                    <a:pt x="358" y="21"/>
                                    <a:pt x="352" y="21"/>
                                  </a:cubicBezTo>
                                  <a:close/>
                                  <a:moveTo>
                                    <a:pt x="288" y="21"/>
                                  </a:moveTo>
                                  <a:lnTo>
                                    <a:pt x="266" y="21"/>
                                  </a:lnTo>
                                  <a:cubicBezTo>
                                    <a:pt x="260" y="21"/>
                                    <a:pt x="256" y="16"/>
                                    <a:pt x="256" y="10"/>
                                  </a:cubicBezTo>
                                  <a:cubicBezTo>
                                    <a:pt x="256" y="4"/>
                                    <a:pt x="260" y="0"/>
                                    <a:pt x="266" y="0"/>
                                  </a:cubicBezTo>
                                  <a:lnTo>
                                    <a:pt x="288" y="0"/>
                                  </a:lnTo>
                                  <a:cubicBezTo>
                                    <a:pt x="294" y="0"/>
                                    <a:pt x="298" y="4"/>
                                    <a:pt x="298" y="10"/>
                                  </a:cubicBezTo>
                                  <a:cubicBezTo>
                                    <a:pt x="298" y="16"/>
                                    <a:pt x="294" y="21"/>
                                    <a:pt x="288" y="21"/>
                                  </a:cubicBezTo>
                                  <a:close/>
                                  <a:moveTo>
                                    <a:pt x="224" y="21"/>
                                  </a:moveTo>
                                  <a:lnTo>
                                    <a:pt x="202" y="21"/>
                                  </a:lnTo>
                                  <a:cubicBezTo>
                                    <a:pt x="196" y="21"/>
                                    <a:pt x="192" y="16"/>
                                    <a:pt x="192" y="10"/>
                                  </a:cubicBezTo>
                                  <a:cubicBezTo>
                                    <a:pt x="192" y="4"/>
                                    <a:pt x="196" y="0"/>
                                    <a:pt x="202" y="0"/>
                                  </a:cubicBezTo>
                                  <a:lnTo>
                                    <a:pt x="224" y="0"/>
                                  </a:lnTo>
                                  <a:cubicBezTo>
                                    <a:pt x="230" y="0"/>
                                    <a:pt x="234" y="4"/>
                                    <a:pt x="234" y="10"/>
                                  </a:cubicBezTo>
                                  <a:cubicBezTo>
                                    <a:pt x="234" y="16"/>
                                    <a:pt x="230" y="21"/>
                                    <a:pt x="224" y="21"/>
                                  </a:cubicBezTo>
                                  <a:close/>
                                  <a:moveTo>
                                    <a:pt x="160" y="21"/>
                                  </a:moveTo>
                                  <a:lnTo>
                                    <a:pt x="138" y="21"/>
                                  </a:lnTo>
                                  <a:cubicBezTo>
                                    <a:pt x="132" y="21"/>
                                    <a:pt x="128" y="16"/>
                                    <a:pt x="128" y="10"/>
                                  </a:cubicBezTo>
                                  <a:cubicBezTo>
                                    <a:pt x="128" y="4"/>
                                    <a:pt x="132" y="0"/>
                                    <a:pt x="138" y="0"/>
                                  </a:cubicBezTo>
                                  <a:lnTo>
                                    <a:pt x="160" y="0"/>
                                  </a:lnTo>
                                  <a:cubicBezTo>
                                    <a:pt x="166" y="0"/>
                                    <a:pt x="170" y="4"/>
                                    <a:pt x="170" y="10"/>
                                  </a:cubicBezTo>
                                  <a:cubicBezTo>
                                    <a:pt x="170" y="16"/>
                                    <a:pt x="166" y="21"/>
                                    <a:pt x="160" y="21"/>
                                  </a:cubicBezTo>
                                  <a:close/>
                                  <a:moveTo>
                                    <a:pt x="96" y="21"/>
                                  </a:moveTo>
                                  <a:lnTo>
                                    <a:pt x="74" y="21"/>
                                  </a:lnTo>
                                  <a:cubicBezTo>
                                    <a:pt x="68" y="21"/>
                                    <a:pt x="64" y="16"/>
                                    <a:pt x="64" y="10"/>
                                  </a:cubicBezTo>
                                  <a:cubicBezTo>
                                    <a:pt x="64" y="4"/>
                                    <a:pt x="68" y="0"/>
                                    <a:pt x="74" y="0"/>
                                  </a:cubicBezTo>
                                  <a:lnTo>
                                    <a:pt x="96" y="0"/>
                                  </a:lnTo>
                                  <a:cubicBezTo>
                                    <a:pt x="102" y="0"/>
                                    <a:pt x="106" y="4"/>
                                    <a:pt x="106" y="10"/>
                                  </a:cubicBezTo>
                                  <a:cubicBezTo>
                                    <a:pt x="106" y="16"/>
                                    <a:pt x="102" y="21"/>
                                    <a:pt x="96" y="21"/>
                                  </a:cubicBezTo>
                                  <a:close/>
                                  <a:moveTo>
                                    <a:pt x="32" y="21"/>
                                  </a:moveTo>
                                  <a:lnTo>
                                    <a:pt x="10" y="21"/>
                                  </a:lnTo>
                                  <a:cubicBezTo>
                                    <a:pt x="5" y="21"/>
                                    <a:pt x="0" y="16"/>
                                    <a:pt x="0" y="10"/>
                                  </a:cubicBezTo>
                                  <a:cubicBezTo>
                                    <a:pt x="0" y="4"/>
                                    <a:pt x="5" y="0"/>
                                    <a:pt x="10" y="0"/>
                                  </a:cubicBezTo>
                                  <a:lnTo>
                                    <a:pt x="32" y="0"/>
                                  </a:lnTo>
                                  <a:cubicBezTo>
                                    <a:pt x="38" y="0"/>
                                    <a:pt x="42" y="4"/>
                                    <a:pt x="42" y="10"/>
                                  </a:cubicBezTo>
                                  <a:cubicBezTo>
                                    <a:pt x="42"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3" name="Freeform 264"/>
                          <wps:cNvSpPr>
                            <a:spLocks noEditPoints="1"/>
                          </wps:cNvSpPr>
                          <wps:spPr bwMode="auto">
                            <a:xfrm>
                              <a:off x="130200" y="1755105"/>
                              <a:ext cx="908700" cy="7600"/>
                            </a:xfrm>
                            <a:custGeom>
                              <a:avLst/>
                              <a:gdLst>
                                <a:gd name="T0" fmla="*/ 1425 w 2410"/>
                                <a:gd name="T1" fmla="*/ 0 h 21"/>
                                <a:gd name="T2" fmla="*/ 1368 w 2410"/>
                                <a:gd name="T3" fmla="*/ 6 h 21"/>
                                <a:gd name="T4" fmla="*/ 1349 w 2410"/>
                                <a:gd name="T5" fmla="*/ 12 h 21"/>
                                <a:gd name="T6" fmla="*/ 1355 w 2410"/>
                                <a:gd name="T7" fmla="*/ 6 h 21"/>
                                <a:gd name="T8" fmla="*/ 1298 w 2410"/>
                                <a:gd name="T9" fmla="*/ 0 h 21"/>
                                <a:gd name="T10" fmla="*/ 1260 w 2410"/>
                                <a:gd name="T11" fmla="*/ 12 h 21"/>
                                <a:gd name="T12" fmla="*/ 1273 w 2410"/>
                                <a:gd name="T13" fmla="*/ 12 h 21"/>
                                <a:gd name="T14" fmla="*/ 1235 w 2410"/>
                                <a:gd name="T15" fmla="*/ 0 h 21"/>
                                <a:gd name="T16" fmla="*/ 1178 w 2410"/>
                                <a:gd name="T17" fmla="*/ 6 h 21"/>
                                <a:gd name="T18" fmla="*/ 1159 w 2410"/>
                                <a:gd name="T19" fmla="*/ 12 h 21"/>
                                <a:gd name="T20" fmla="*/ 1165 w 2410"/>
                                <a:gd name="T21" fmla="*/ 6 h 21"/>
                                <a:gd name="T22" fmla="*/ 1108 w 2410"/>
                                <a:gd name="T23" fmla="*/ 0 h 21"/>
                                <a:gd name="T24" fmla="*/ 1070 w 2410"/>
                                <a:gd name="T25" fmla="*/ 12 h 21"/>
                                <a:gd name="T26" fmla="*/ 1083 w 2410"/>
                                <a:gd name="T27" fmla="*/ 12 h 21"/>
                                <a:gd name="T28" fmla="*/ 1045 w 2410"/>
                                <a:gd name="T29" fmla="*/ 0 h 21"/>
                                <a:gd name="T30" fmla="*/ 988 w 2410"/>
                                <a:gd name="T31" fmla="*/ 6 h 21"/>
                                <a:gd name="T32" fmla="*/ 969 w 2410"/>
                                <a:gd name="T33" fmla="*/ 12 h 21"/>
                                <a:gd name="T34" fmla="*/ 975 w 2410"/>
                                <a:gd name="T35" fmla="*/ 6 h 21"/>
                                <a:gd name="T36" fmla="*/ 918 w 2410"/>
                                <a:gd name="T37" fmla="*/ 0 h 21"/>
                                <a:gd name="T38" fmla="*/ 880 w 2410"/>
                                <a:gd name="T39" fmla="*/ 12 h 21"/>
                                <a:gd name="T40" fmla="*/ 893 w 2410"/>
                                <a:gd name="T41" fmla="*/ 12 h 21"/>
                                <a:gd name="T42" fmla="*/ 855 w 2410"/>
                                <a:gd name="T43" fmla="*/ 0 h 21"/>
                                <a:gd name="T44" fmla="*/ 798 w 2410"/>
                                <a:gd name="T45" fmla="*/ 6 h 21"/>
                                <a:gd name="T46" fmla="*/ 779 w 2410"/>
                                <a:gd name="T47" fmla="*/ 12 h 21"/>
                                <a:gd name="T48" fmla="*/ 785 w 2410"/>
                                <a:gd name="T49" fmla="*/ 6 h 21"/>
                                <a:gd name="T50" fmla="*/ 728 w 2410"/>
                                <a:gd name="T51" fmla="*/ 0 h 21"/>
                                <a:gd name="T52" fmla="*/ 690 w 2410"/>
                                <a:gd name="T53" fmla="*/ 12 h 21"/>
                                <a:gd name="T54" fmla="*/ 703 w 2410"/>
                                <a:gd name="T55" fmla="*/ 12 h 21"/>
                                <a:gd name="T56" fmla="*/ 665 w 2410"/>
                                <a:gd name="T57" fmla="*/ 0 h 21"/>
                                <a:gd name="T58" fmla="*/ 608 w 2410"/>
                                <a:gd name="T59" fmla="*/ 6 h 21"/>
                                <a:gd name="T60" fmla="*/ 589 w 2410"/>
                                <a:gd name="T61" fmla="*/ 12 h 21"/>
                                <a:gd name="T62" fmla="*/ 595 w 2410"/>
                                <a:gd name="T63" fmla="*/ 6 h 21"/>
                                <a:gd name="T64" fmla="*/ 538 w 2410"/>
                                <a:gd name="T65" fmla="*/ 0 h 21"/>
                                <a:gd name="T66" fmla="*/ 500 w 2410"/>
                                <a:gd name="T67" fmla="*/ 12 h 21"/>
                                <a:gd name="T68" fmla="*/ 513 w 2410"/>
                                <a:gd name="T69" fmla="*/ 12 h 21"/>
                                <a:gd name="T70" fmla="*/ 475 w 2410"/>
                                <a:gd name="T71" fmla="*/ 0 h 21"/>
                                <a:gd name="T72" fmla="*/ 418 w 2410"/>
                                <a:gd name="T73" fmla="*/ 6 h 21"/>
                                <a:gd name="T74" fmla="*/ 399 w 2410"/>
                                <a:gd name="T75" fmla="*/ 12 h 21"/>
                                <a:gd name="T76" fmla="*/ 405 w 2410"/>
                                <a:gd name="T77" fmla="*/ 6 h 21"/>
                                <a:gd name="T78" fmla="*/ 348 w 2410"/>
                                <a:gd name="T79" fmla="*/ 0 h 21"/>
                                <a:gd name="T80" fmla="*/ 310 w 2410"/>
                                <a:gd name="T81" fmla="*/ 12 h 21"/>
                                <a:gd name="T82" fmla="*/ 323 w 2410"/>
                                <a:gd name="T83" fmla="*/ 12 h 21"/>
                                <a:gd name="T84" fmla="*/ 285 w 2410"/>
                                <a:gd name="T85" fmla="*/ 0 h 21"/>
                                <a:gd name="T86" fmla="*/ 228 w 2410"/>
                                <a:gd name="T87" fmla="*/ 6 h 21"/>
                                <a:gd name="T88" fmla="*/ 209 w 2410"/>
                                <a:gd name="T89" fmla="*/ 12 h 21"/>
                                <a:gd name="T90" fmla="*/ 215 w 2410"/>
                                <a:gd name="T91" fmla="*/ 6 h 21"/>
                                <a:gd name="T92" fmla="*/ 158 w 2410"/>
                                <a:gd name="T93" fmla="*/ 0 h 21"/>
                                <a:gd name="T94" fmla="*/ 120 w 2410"/>
                                <a:gd name="T95" fmla="*/ 12 h 21"/>
                                <a:gd name="T96" fmla="*/ 133 w 2410"/>
                                <a:gd name="T97" fmla="*/ 12 h 21"/>
                                <a:gd name="T98" fmla="*/ 95 w 2410"/>
                                <a:gd name="T99" fmla="*/ 0 h 21"/>
                                <a:gd name="T100" fmla="*/ 38 w 2410"/>
                                <a:gd name="T101" fmla="*/ 6 h 21"/>
                                <a:gd name="T102" fmla="*/ 19 w 2410"/>
                                <a:gd name="T103" fmla="*/ 12 h 21"/>
                                <a:gd name="T104" fmla="*/ 25 w 2410"/>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1">
                                  <a:moveTo>
                                    <a:pt x="2400" y="21"/>
                                  </a:moveTo>
                                  <a:lnTo>
                                    <a:pt x="2378" y="21"/>
                                  </a:lnTo>
                                  <a:cubicBezTo>
                                    <a:pt x="2373" y="21"/>
                                    <a:pt x="2368" y="17"/>
                                    <a:pt x="2368" y="11"/>
                                  </a:cubicBezTo>
                                  <a:cubicBezTo>
                                    <a:pt x="2368" y="5"/>
                                    <a:pt x="2373" y="0"/>
                                    <a:pt x="2378" y="0"/>
                                  </a:cubicBezTo>
                                  <a:lnTo>
                                    <a:pt x="2400" y="0"/>
                                  </a:lnTo>
                                  <a:cubicBezTo>
                                    <a:pt x="2406" y="0"/>
                                    <a:pt x="2410" y="5"/>
                                    <a:pt x="2410" y="11"/>
                                  </a:cubicBezTo>
                                  <a:cubicBezTo>
                                    <a:pt x="2410" y="17"/>
                                    <a:pt x="2406" y="21"/>
                                    <a:pt x="2400" y="21"/>
                                  </a:cubicBezTo>
                                  <a:close/>
                                  <a:moveTo>
                                    <a:pt x="2336" y="21"/>
                                  </a:moveTo>
                                  <a:lnTo>
                                    <a:pt x="2314" y="21"/>
                                  </a:lnTo>
                                  <a:cubicBezTo>
                                    <a:pt x="2309" y="21"/>
                                    <a:pt x="2304" y="17"/>
                                    <a:pt x="2304" y="11"/>
                                  </a:cubicBezTo>
                                  <a:cubicBezTo>
                                    <a:pt x="2304" y="5"/>
                                    <a:pt x="2309" y="0"/>
                                    <a:pt x="2314" y="0"/>
                                  </a:cubicBezTo>
                                  <a:lnTo>
                                    <a:pt x="2336" y="0"/>
                                  </a:lnTo>
                                  <a:cubicBezTo>
                                    <a:pt x="2342" y="0"/>
                                    <a:pt x="2346" y="5"/>
                                    <a:pt x="2346" y="11"/>
                                  </a:cubicBezTo>
                                  <a:cubicBezTo>
                                    <a:pt x="2346" y="17"/>
                                    <a:pt x="2342" y="21"/>
                                    <a:pt x="2336" y="21"/>
                                  </a:cubicBezTo>
                                  <a:close/>
                                  <a:moveTo>
                                    <a:pt x="2272" y="21"/>
                                  </a:moveTo>
                                  <a:lnTo>
                                    <a:pt x="2250" y="21"/>
                                  </a:lnTo>
                                  <a:cubicBezTo>
                                    <a:pt x="2245" y="21"/>
                                    <a:pt x="2240" y="17"/>
                                    <a:pt x="2240" y="11"/>
                                  </a:cubicBezTo>
                                  <a:cubicBezTo>
                                    <a:pt x="2240" y="5"/>
                                    <a:pt x="2245" y="0"/>
                                    <a:pt x="2250" y="0"/>
                                  </a:cubicBezTo>
                                  <a:lnTo>
                                    <a:pt x="2272" y="0"/>
                                  </a:lnTo>
                                  <a:cubicBezTo>
                                    <a:pt x="2278" y="0"/>
                                    <a:pt x="2282" y="5"/>
                                    <a:pt x="2282" y="11"/>
                                  </a:cubicBezTo>
                                  <a:cubicBezTo>
                                    <a:pt x="2282" y="17"/>
                                    <a:pt x="2278" y="21"/>
                                    <a:pt x="2272" y="21"/>
                                  </a:cubicBezTo>
                                  <a:close/>
                                  <a:moveTo>
                                    <a:pt x="2208" y="21"/>
                                  </a:moveTo>
                                  <a:lnTo>
                                    <a:pt x="2186" y="21"/>
                                  </a:lnTo>
                                  <a:cubicBezTo>
                                    <a:pt x="2181" y="21"/>
                                    <a:pt x="2176" y="17"/>
                                    <a:pt x="2176" y="11"/>
                                  </a:cubicBezTo>
                                  <a:cubicBezTo>
                                    <a:pt x="2176" y="5"/>
                                    <a:pt x="2181" y="0"/>
                                    <a:pt x="2186" y="0"/>
                                  </a:cubicBezTo>
                                  <a:lnTo>
                                    <a:pt x="2208" y="0"/>
                                  </a:lnTo>
                                  <a:cubicBezTo>
                                    <a:pt x="2214" y="0"/>
                                    <a:pt x="2218" y="5"/>
                                    <a:pt x="2218" y="11"/>
                                  </a:cubicBezTo>
                                  <a:cubicBezTo>
                                    <a:pt x="2218" y="17"/>
                                    <a:pt x="2214" y="21"/>
                                    <a:pt x="2208" y="21"/>
                                  </a:cubicBezTo>
                                  <a:close/>
                                  <a:moveTo>
                                    <a:pt x="2144" y="21"/>
                                  </a:moveTo>
                                  <a:lnTo>
                                    <a:pt x="2122" y="21"/>
                                  </a:lnTo>
                                  <a:cubicBezTo>
                                    <a:pt x="2117" y="21"/>
                                    <a:pt x="2112" y="17"/>
                                    <a:pt x="2112" y="11"/>
                                  </a:cubicBezTo>
                                  <a:cubicBezTo>
                                    <a:pt x="2112" y="5"/>
                                    <a:pt x="2117" y="0"/>
                                    <a:pt x="2122" y="0"/>
                                  </a:cubicBezTo>
                                  <a:lnTo>
                                    <a:pt x="2144" y="0"/>
                                  </a:lnTo>
                                  <a:cubicBezTo>
                                    <a:pt x="2150" y="0"/>
                                    <a:pt x="2154" y="5"/>
                                    <a:pt x="2154" y="11"/>
                                  </a:cubicBezTo>
                                  <a:cubicBezTo>
                                    <a:pt x="2154" y="17"/>
                                    <a:pt x="2150" y="21"/>
                                    <a:pt x="2144" y="21"/>
                                  </a:cubicBezTo>
                                  <a:close/>
                                  <a:moveTo>
                                    <a:pt x="2080" y="21"/>
                                  </a:moveTo>
                                  <a:lnTo>
                                    <a:pt x="2058" y="21"/>
                                  </a:lnTo>
                                  <a:cubicBezTo>
                                    <a:pt x="2053" y="21"/>
                                    <a:pt x="2048" y="17"/>
                                    <a:pt x="2048" y="11"/>
                                  </a:cubicBezTo>
                                  <a:cubicBezTo>
                                    <a:pt x="2048" y="5"/>
                                    <a:pt x="2053" y="0"/>
                                    <a:pt x="2058" y="0"/>
                                  </a:cubicBezTo>
                                  <a:lnTo>
                                    <a:pt x="2080" y="0"/>
                                  </a:lnTo>
                                  <a:cubicBezTo>
                                    <a:pt x="2086" y="0"/>
                                    <a:pt x="2090" y="5"/>
                                    <a:pt x="2090" y="11"/>
                                  </a:cubicBezTo>
                                  <a:cubicBezTo>
                                    <a:pt x="2090" y="17"/>
                                    <a:pt x="2086" y="21"/>
                                    <a:pt x="2080" y="21"/>
                                  </a:cubicBezTo>
                                  <a:close/>
                                  <a:moveTo>
                                    <a:pt x="2016" y="21"/>
                                  </a:moveTo>
                                  <a:lnTo>
                                    <a:pt x="1994" y="21"/>
                                  </a:lnTo>
                                  <a:cubicBezTo>
                                    <a:pt x="1989" y="21"/>
                                    <a:pt x="1984" y="17"/>
                                    <a:pt x="1984" y="11"/>
                                  </a:cubicBezTo>
                                  <a:cubicBezTo>
                                    <a:pt x="1984" y="5"/>
                                    <a:pt x="1989" y="0"/>
                                    <a:pt x="1994" y="0"/>
                                  </a:cubicBezTo>
                                  <a:lnTo>
                                    <a:pt x="2016" y="0"/>
                                  </a:lnTo>
                                  <a:cubicBezTo>
                                    <a:pt x="2022" y="0"/>
                                    <a:pt x="2026" y="5"/>
                                    <a:pt x="2026" y="11"/>
                                  </a:cubicBezTo>
                                  <a:cubicBezTo>
                                    <a:pt x="2026" y="17"/>
                                    <a:pt x="2022" y="21"/>
                                    <a:pt x="2016" y="21"/>
                                  </a:cubicBezTo>
                                  <a:close/>
                                  <a:moveTo>
                                    <a:pt x="1952" y="21"/>
                                  </a:moveTo>
                                  <a:lnTo>
                                    <a:pt x="1930" y="21"/>
                                  </a:lnTo>
                                  <a:cubicBezTo>
                                    <a:pt x="1925" y="21"/>
                                    <a:pt x="1920" y="17"/>
                                    <a:pt x="1920" y="11"/>
                                  </a:cubicBezTo>
                                  <a:cubicBezTo>
                                    <a:pt x="1920" y="5"/>
                                    <a:pt x="1925" y="0"/>
                                    <a:pt x="1930" y="0"/>
                                  </a:cubicBezTo>
                                  <a:lnTo>
                                    <a:pt x="1952" y="0"/>
                                  </a:lnTo>
                                  <a:cubicBezTo>
                                    <a:pt x="1958" y="0"/>
                                    <a:pt x="1962" y="5"/>
                                    <a:pt x="1962" y="11"/>
                                  </a:cubicBezTo>
                                  <a:cubicBezTo>
                                    <a:pt x="1962" y="17"/>
                                    <a:pt x="1958" y="21"/>
                                    <a:pt x="1952" y="21"/>
                                  </a:cubicBezTo>
                                  <a:close/>
                                  <a:moveTo>
                                    <a:pt x="1888" y="21"/>
                                  </a:moveTo>
                                  <a:lnTo>
                                    <a:pt x="1866" y="21"/>
                                  </a:lnTo>
                                  <a:cubicBezTo>
                                    <a:pt x="1861" y="21"/>
                                    <a:pt x="1856" y="17"/>
                                    <a:pt x="1856" y="11"/>
                                  </a:cubicBezTo>
                                  <a:cubicBezTo>
                                    <a:pt x="1856" y="5"/>
                                    <a:pt x="1861" y="0"/>
                                    <a:pt x="1866" y="0"/>
                                  </a:cubicBezTo>
                                  <a:lnTo>
                                    <a:pt x="1888" y="0"/>
                                  </a:lnTo>
                                  <a:cubicBezTo>
                                    <a:pt x="1894" y="0"/>
                                    <a:pt x="1898" y="5"/>
                                    <a:pt x="1898" y="11"/>
                                  </a:cubicBezTo>
                                  <a:cubicBezTo>
                                    <a:pt x="1898" y="17"/>
                                    <a:pt x="1894" y="21"/>
                                    <a:pt x="1888" y="21"/>
                                  </a:cubicBezTo>
                                  <a:close/>
                                  <a:moveTo>
                                    <a:pt x="1824" y="21"/>
                                  </a:moveTo>
                                  <a:lnTo>
                                    <a:pt x="1802" y="21"/>
                                  </a:lnTo>
                                  <a:cubicBezTo>
                                    <a:pt x="1797" y="21"/>
                                    <a:pt x="1792" y="17"/>
                                    <a:pt x="1792" y="11"/>
                                  </a:cubicBezTo>
                                  <a:cubicBezTo>
                                    <a:pt x="1792" y="5"/>
                                    <a:pt x="1797" y="0"/>
                                    <a:pt x="1802" y="0"/>
                                  </a:cubicBezTo>
                                  <a:lnTo>
                                    <a:pt x="1824" y="0"/>
                                  </a:lnTo>
                                  <a:cubicBezTo>
                                    <a:pt x="1830" y="0"/>
                                    <a:pt x="1834" y="5"/>
                                    <a:pt x="1834" y="11"/>
                                  </a:cubicBezTo>
                                  <a:cubicBezTo>
                                    <a:pt x="1834" y="17"/>
                                    <a:pt x="1830" y="21"/>
                                    <a:pt x="1824" y="21"/>
                                  </a:cubicBezTo>
                                  <a:close/>
                                  <a:moveTo>
                                    <a:pt x="1760" y="21"/>
                                  </a:moveTo>
                                  <a:lnTo>
                                    <a:pt x="1738" y="21"/>
                                  </a:lnTo>
                                  <a:cubicBezTo>
                                    <a:pt x="1733" y="21"/>
                                    <a:pt x="1728" y="17"/>
                                    <a:pt x="1728" y="11"/>
                                  </a:cubicBezTo>
                                  <a:cubicBezTo>
                                    <a:pt x="1728" y="5"/>
                                    <a:pt x="1733" y="0"/>
                                    <a:pt x="1738" y="0"/>
                                  </a:cubicBezTo>
                                  <a:lnTo>
                                    <a:pt x="1760" y="0"/>
                                  </a:lnTo>
                                  <a:cubicBezTo>
                                    <a:pt x="1766" y="0"/>
                                    <a:pt x="1770" y="5"/>
                                    <a:pt x="1770" y="11"/>
                                  </a:cubicBezTo>
                                  <a:cubicBezTo>
                                    <a:pt x="1770" y="17"/>
                                    <a:pt x="1766" y="21"/>
                                    <a:pt x="1760" y="21"/>
                                  </a:cubicBezTo>
                                  <a:close/>
                                  <a:moveTo>
                                    <a:pt x="1696" y="21"/>
                                  </a:moveTo>
                                  <a:lnTo>
                                    <a:pt x="1674" y="21"/>
                                  </a:lnTo>
                                  <a:cubicBezTo>
                                    <a:pt x="1669" y="21"/>
                                    <a:pt x="1664" y="17"/>
                                    <a:pt x="1664" y="11"/>
                                  </a:cubicBezTo>
                                  <a:cubicBezTo>
                                    <a:pt x="1664" y="5"/>
                                    <a:pt x="1669" y="0"/>
                                    <a:pt x="1674" y="0"/>
                                  </a:cubicBezTo>
                                  <a:lnTo>
                                    <a:pt x="1696" y="0"/>
                                  </a:lnTo>
                                  <a:cubicBezTo>
                                    <a:pt x="1702" y="0"/>
                                    <a:pt x="1706" y="5"/>
                                    <a:pt x="1706" y="11"/>
                                  </a:cubicBezTo>
                                  <a:cubicBezTo>
                                    <a:pt x="1706" y="17"/>
                                    <a:pt x="1702" y="21"/>
                                    <a:pt x="1696" y="21"/>
                                  </a:cubicBezTo>
                                  <a:close/>
                                  <a:moveTo>
                                    <a:pt x="1632" y="21"/>
                                  </a:moveTo>
                                  <a:lnTo>
                                    <a:pt x="1610" y="21"/>
                                  </a:lnTo>
                                  <a:cubicBezTo>
                                    <a:pt x="1605" y="21"/>
                                    <a:pt x="1600" y="17"/>
                                    <a:pt x="1600" y="11"/>
                                  </a:cubicBezTo>
                                  <a:cubicBezTo>
                                    <a:pt x="1600" y="5"/>
                                    <a:pt x="1605" y="0"/>
                                    <a:pt x="1610" y="0"/>
                                  </a:cubicBezTo>
                                  <a:lnTo>
                                    <a:pt x="1632" y="0"/>
                                  </a:lnTo>
                                  <a:cubicBezTo>
                                    <a:pt x="1638" y="0"/>
                                    <a:pt x="1642" y="5"/>
                                    <a:pt x="1642" y="11"/>
                                  </a:cubicBezTo>
                                  <a:cubicBezTo>
                                    <a:pt x="1642" y="17"/>
                                    <a:pt x="1638" y="21"/>
                                    <a:pt x="1632" y="21"/>
                                  </a:cubicBezTo>
                                  <a:close/>
                                  <a:moveTo>
                                    <a:pt x="1568" y="21"/>
                                  </a:moveTo>
                                  <a:lnTo>
                                    <a:pt x="1546" y="21"/>
                                  </a:lnTo>
                                  <a:cubicBezTo>
                                    <a:pt x="1541" y="21"/>
                                    <a:pt x="1536" y="17"/>
                                    <a:pt x="1536" y="11"/>
                                  </a:cubicBezTo>
                                  <a:cubicBezTo>
                                    <a:pt x="1536" y="5"/>
                                    <a:pt x="1541" y="0"/>
                                    <a:pt x="1546" y="0"/>
                                  </a:cubicBezTo>
                                  <a:lnTo>
                                    <a:pt x="1568" y="0"/>
                                  </a:lnTo>
                                  <a:cubicBezTo>
                                    <a:pt x="1574" y="0"/>
                                    <a:pt x="1578" y="5"/>
                                    <a:pt x="1578" y="11"/>
                                  </a:cubicBezTo>
                                  <a:cubicBezTo>
                                    <a:pt x="1578" y="17"/>
                                    <a:pt x="1574" y="21"/>
                                    <a:pt x="1568" y="21"/>
                                  </a:cubicBezTo>
                                  <a:close/>
                                  <a:moveTo>
                                    <a:pt x="1504" y="21"/>
                                  </a:moveTo>
                                  <a:lnTo>
                                    <a:pt x="1482" y="21"/>
                                  </a:lnTo>
                                  <a:cubicBezTo>
                                    <a:pt x="1477" y="21"/>
                                    <a:pt x="1472" y="17"/>
                                    <a:pt x="1472" y="11"/>
                                  </a:cubicBezTo>
                                  <a:cubicBezTo>
                                    <a:pt x="1472" y="5"/>
                                    <a:pt x="1477" y="0"/>
                                    <a:pt x="1482" y="0"/>
                                  </a:cubicBezTo>
                                  <a:lnTo>
                                    <a:pt x="1504" y="0"/>
                                  </a:lnTo>
                                  <a:cubicBezTo>
                                    <a:pt x="1510" y="0"/>
                                    <a:pt x="1514" y="5"/>
                                    <a:pt x="1514" y="11"/>
                                  </a:cubicBezTo>
                                  <a:cubicBezTo>
                                    <a:pt x="1514" y="17"/>
                                    <a:pt x="1510" y="21"/>
                                    <a:pt x="1504" y="21"/>
                                  </a:cubicBezTo>
                                  <a:close/>
                                  <a:moveTo>
                                    <a:pt x="1440" y="21"/>
                                  </a:moveTo>
                                  <a:lnTo>
                                    <a:pt x="1418" y="21"/>
                                  </a:lnTo>
                                  <a:cubicBezTo>
                                    <a:pt x="1413" y="21"/>
                                    <a:pt x="1408" y="17"/>
                                    <a:pt x="1408" y="11"/>
                                  </a:cubicBezTo>
                                  <a:cubicBezTo>
                                    <a:pt x="1408" y="5"/>
                                    <a:pt x="1413" y="0"/>
                                    <a:pt x="1418" y="0"/>
                                  </a:cubicBezTo>
                                  <a:lnTo>
                                    <a:pt x="1440" y="0"/>
                                  </a:lnTo>
                                  <a:cubicBezTo>
                                    <a:pt x="1446" y="0"/>
                                    <a:pt x="1450" y="5"/>
                                    <a:pt x="1450" y="11"/>
                                  </a:cubicBezTo>
                                  <a:cubicBezTo>
                                    <a:pt x="1450" y="17"/>
                                    <a:pt x="1446" y="21"/>
                                    <a:pt x="1440" y="21"/>
                                  </a:cubicBezTo>
                                  <a:close/>
                                  <a:moveTo>
                                    <a:pt x="1376" y="21"/>
                                  </a:moveTo>
                                  <a:lnTo>
                                    <a:pt x="1354" y="21"/>
                                  </a:lnTo>
                                  <a:cubicBezTo>
                                    <a:pt x="1349" y="21"/>
                                    <a:pt x="1344" y="17"/>
                                    <a:pt x="1344" y="11"/>
                                  </a:cubicBezTo>
                                  <a:cubicBezTo>
                                    <a:pt x="1344" y="5"/>
                                    <a:pt x="1349" y="0"/>
                                    <a:pt x="1354" y="0"/>
                                  </a:cubicBezTo>
                                  <a:lnTo>
                                    <a:pt x="1376" y="0"/>
                                  </a:lnTo>
                                  <a:cubicBezTo>
                                    <a:pt x="1382" y="0"/>
                                    <a:pt x="1386" y="5"/>
                                    <a:pt x="1386" y="11"/>
                                  </a:cubicBezTo>
                                  <a:cubicBezTo>
                                    <a:pt x="1386" y="17"/>
                                    <a:pt x="1382" y="21"/>
                                    <a:pt x="1376" y="21"/>
                                  </a:cubicBezTo>
                                  <a:close/>
                                  <a:moveTo>
                                    <a:pt x="1312" y="21"/>
                                  </a:moveTo>
                                  <a:lnTo>
                                    <a:pt x="1290" y="21"/>
                                  </a:lnTo>
                                  <a:cubicBezTo>
                                    <a:pt x="1285" y="21"/>
                                    <a:pt x="1280" y="17"/>
                                    <a:pt x="1280" y="11"/>
                                  </a:cubicBezTo>
                                  <a:cubicBezTo>
                                    <a:pt x="1280" y="5"/>
                                    <a:pt x="1285" y="0"/>
                                    <a:pt x="1290" y="0"/>
                                  </a:cubicBezTo>
                                  <a:lnTo>
                                    <a:pt x="1312" y="0"/>
                                  </a:lnTo>
                                  <a:cubicBezTo>
                                    <a:pt x="1318" y="0"/>
                                    <a:pt x="1322" y="5"/>
                                    <a:pt x="1322" y="11"/>
                                  </a:cubicBezTo>
                                  <a:cubicBezTo>
                                    <a:pt x="1322" y="17"/>
                                    <a:pt x="1318" y="21"/>
                                    <a:pt x="1312" y="21"/>
                                  </a:cubicBezTo>
                                  <a:close/>
                                  <a:moveTo>
                                    <a:pt x="1248" y="21"/>
                                  </a:moveTo>
                                  <a:lnTo>
                                    <a:pt x="1226" y="21"/>
                                  </a:lnTo>
                                  <a:cubicBezTo>
                                    <a:pt x="1221" y="21"/>
                                    <a:pt x="1216" y="17"/>
                                    <a:pt x="1216" y="11"/>
                                  </a:cubicBezTo>
                                  <a:cubicBezTo>
                                    <a:pt x="1216" y="5"/>
                                    <a:pt x="1221" y="0"/>
                                    <a:pt x="1226" y="0"/>
                                  </a:cubicBezTo>
                                  <a:lnTo>
                                    <a:pt x="1248" y="0"/>
                                  </a:lnTo>
                                  <a:cubicBezTo>
                                    <a:pt x="1254" y="0"/>
                                    <a:pt x="1258" y="5"/>
                                    <a:pt x="1258" y="11"/>
                                  </a:cubicBezTo>
                                  <a:cubicBezTo>
                                    <a:pt x="1258" y="17"/>
                                    <a:pt x="1254" y="21"/>
                                    <a:pt x="1248" y="21"/>
                                  </a:cubicBezTo>
                                  <a:close/>
                                  <a:moveTo>
                                    <a:pt x="1184" y="21"/>
                                  </a:moveTo>
                                  <a:lnTo>
                                    <a:pt x="1162" y="21"/>
                                  </a:lnTo>
                                  <a:cubicBezTo>
                                    <a:pt x="1157" y="21"/>
                                    <a:pt x="1152" y="17"/>
                                    <a:pt x="1152" y="11"/>
                                  </a:cubicBezTo>
                                  <a:cubicBezTo>
                                    <a:pt x="1152" y="5"/>
                                    <a:pt x="1157" y="0"/>
                                    <a:pt x="1162" y="0"/>
                                  </a:cubicBezTo>
                                  <a:lnTo>
                                    <a:pt x="1184" y="0"/>
                                  </a:lnTo>
                                  <a:cubicBezTo>
                                    <a:pt x="1190" y="0"/>
                                    <a:pt x="1194" y="5"/>
                                    <a:pt x="1194" y="11"/>
                                  </a:cubicBezTo>
                                  <a:cubicBezTo>
                                    <a:pt x="1194" y="17"/>
                                    <a:pt x="1190" y="21"/>
                                    <a:pt x="1184" y="21"/>
                                  </a:cubicBezTo>
                                  <a:close/>
                                  <a:moveTo>
                                    <a:pt x="1120" y="21"/>
                                  </a:moveTo>
                                  <a:lnTo>
                                    <a:pt x="1098" y="21"/>
                                  </a:lnTo>
                                  <a:cubicBezTo>
                                    <a:pt x="1093" y="21"/>
                                    <a:pt x="1088" y="17"/>
                                    <a:pt x="1088" y="11"/>
                                  </a:cubicBezTo>
                                  <a:cubicBezTo>
                                    <a:pt x="1088" y="5"/>
                                    <a:pt x="1093" y="0"/>
                                    <a:pt x="1098" y="0"/>
                                  </a:cubicBezTo>
                                  <a:lnTo>
                                    <a:pt x="1120" y="0"/>
                                  </a:lnTo>
                                  <a:cubicBezTo>
                                    <a:pt x="1126" y="0"/>
                                    <a:pt x="1130" y="5"/>
                                    <a:pt x="1130" y="11"/>
                                  </a:cubicBezTo>
                                  <a:cubicBezTo>
                                    <a:pt x="1130" y="17"/>
                                    <a:pt x="1126" y="21"/>
                                    <a:pt x="1120" y="21"/>
                                  </a:cubicBezTo>
                                  <a:close/>
                                  <a:moveTo>
                                    <a:pt x="1056" y="21"/>
                                  </a:moveTo>
                                  <a:lnTo>
                                    <a:pt x="1034" y="21"/>
                                  </a:lnTo>
                                  <a:cubicBezTo>
                                    <a:pt x="1029" y="21"/>
                                    <a:pt x="1024" y="17"/>
                                    <a:pt x="1024" y="11"/>
                                  </a:cubicBezTo>
                                  <a:cubicBezTo>
                                    <a:pt x="1024" y="5"/>
                                    <a:pt x="1029" y="0"/>
                                    <a:pt x="1034" y="0"/>
                                  </a:cubicBezTo>
                                  <a:lnTo>
                                    <a:pt x="1056" y="0"/>
                                  </a:lnTo>
                                  <a:cubicBezTo>
                                    <a:pt x="1062" y="0"/>
                                    <a:pt x="1066" y="5"/>
                                    <a:pt x="1066" y="11"/>
                                  </a:cubicBezTo>
                                  <a:cubicBezTo>
                                    <a:pt x="1066" y="17"/>
                                    <a:pt x="1062" y="21"/>
                                    <a:pt x="1056" y="21"/>
                                  </a:cubicBezTo>
                                  <a:close/>
                                  <a:moveTo>
                                    <a:pt x="992" y="21"/>
                                  </a:moveTo>
                                  <a:lnTo>
                                    <a:pt x="970" y="21"/>
                                  </a:lnTo>
                                  <a:cubicBezTo>
                                    <a:pt x="965" y="21"/>
                                    <a:pt x="960" y="17"/>
                                    <a:pt x="960" y="11"/>
                                  </a:cubicBezTo>
                                  <a:cubicBezTo>
                                    <a:pt x="960" y="5"/>
                                    <a:pt x="965" y="0"/>
                                    <a:pt x="970" y="0"/>
                                  </a:cubicBezTo>
                                  <a:lnTo>
                                    <a:pt x="992" y="0"/>
                                  </a:lnTo>
                                  <a:cubicBezTo>
                                    <a:pt x="998" y="0"/>
                                    <a:pt x="1002" y="5"/>
                                    <a:pt x="1002" y="11"/>
                                  </a:cubicBezTo>
                                  <a:cubicBezTo>
                                    <a:pt x="1002" y="17"/>
                                    <a:pt x="998" y="21"/>
                                    <a:pt x="992" y="21"/>
                                  </a:cubicBezTo>
                                  <a:close/>
                                  <a:moveTo>
                                    <a:pt x="928" y="21"/>
                                  </a:moveTo>
                                  <a:lnTo>
                                    <a:pt x="906" y="21"/>
                                  </a:lnTo>
                                  <a:cubicBezTo>
                                    <a:pt x="900" y="21"/>
                                    <a:pt x="896" y="17"/>
                                    <a:pt x="896" y="11"/>
                                  </a:cubicBezTo>
                                  <a:cubicBezTo>
                                    <a:pt x="896" y="5"/>
                                    <a:pt x="900" y="0"/>
                                    <a:pt x="906" y="0"/>
                                  </a:cubicBezTo>
                                  <a:lnTo>
                                    <a:pt x="928" y="0"/>
                                  </a:lnTo>
                                  <a:cubicBezTo>
                                    <a:pt x="934" y="0"/>
                                    <a:pt x="938" y="5"/>
                                    <a:pt x="938" y="11"/>
                                  </a:cubicBezTo>
                                  <a:cubicBezTo>
                                    <a:pt x="938" y="17"/>
                                    <a:pt x="934" y="21"/>
                                    <a:pt x="928" y="21"/>
                                  </a:cubicBezTo>
                                  <a:close/>
                                  <a:moveTo>
                                    <a:pt x="864" y="21"/>
                                  </a:moveTo>
                                  <a:lnTo>
                                    <a:pt x="842" y="21"/>
                                  </a:lnTo>
                                  <a:cubicBezTo>
                                    <a:pt x="836" y="21"/>
                                    <a:pt x="832" y="17"/>
                                    <a:pt x="832" y="11"/>
                                  </a:cubicBezTo>
                                  <a:cubicBezTo>
                                    <a:pt x="832" y="5"/>
                                    <a:pt x="836" y="0"/>
                                    <a:pt x="842" y="0"/>
                                  </a:cubicBezTo>
                                  <a:lnTo>
                                    <a:pt x="864" y="0"/>
                                  </a:lnTo>
                                  <a:cubicBezTo>
                                    <a:pt x="870" y="0"/>
                                    <a:pt x="874" y="5"/>
                                    <a:pt x="874" y="11"/>
                                  </a:cubicBezTo>
                                  <a:cubicBezTo>
                                    <a:pt x="874" y="17"/>
                                    <a:pt x="870" y="21"/>
                                    <a:pt x="864" y="21"/>
                                  </a:cubicBezTo>
                                  <a:close/>
                                  <a:moveTo>
                                    <a:pt x="800" y="21"/>
                                  </a:moveTo>
                                  <a:lnTo>
                                    <a:pt x="778" y="21"/>
                                  </a:lnTo>
                                  <a:cubicBezTo>
                                    <a:pt x="772" y="21"/>
                                    <a:pt x="768" y="17"/>
                                    <a:pt x="768" y="11"/>
                                  </a:cubicBezTo>
                                  <a:cubicBezTo>
                                    <a:pt x="768" y="5"/>
                                    <a:pt x="772" y="0"/>
                                    <a:pt x="778" y="0"/>
                                  </a:cubicBezTo>
                                  <a:lnTo>
                                    <a:pt x="800" y="0"/>
                                  </a:lnTo>
                                  <a:cubicBezTo>
                                    <a:pt x="806" y="0"/>
                                    <a:pt x="810" y="5"/>
                                    <a:pt x="810" y="11"/>
                                  </a:cubicBezTo>
                                  <a:cubicBezTo>
                                    <a:pt x="810" y="17"/>
                                    <a:pt x="806" y="21"/>
                                    <a:pt x="800" y="21"/>
                                  </a:cubicBezTo>
                                  <a:close/>
                                  <a:moveTo>
                                    <a:pt x="736" y="21"/>
                                  </a:moveTo>
                                  <a:lnTo>
                                    <a:pt x="714" y="21"/>
                                  </a:lnTo>
                                  <a:cubicBezTo>
                                    <a:pt x="708" y="21"/>
                                    <a:pt x="704" y="17"/>
                                    <a:pt x="704" y="11"/>
                                  </a:cubicBezTo>
                                  <a:cubicBezTo>
                                    <a:pt x="704" y="5"/>
                                    <a:pt x="708" y="0"/>
                                    <a:pt x="714" y="0"/>
                                  </a:cubicBezTo>
                                  <a:lnTo>
                                    <a:pt x="736" y="0"/>
                                  </a:lnTo>
                                  <a:cubicBezTo>
                                    <a:pt x="742" y="0"/>
                                    <a:pt x="746" y="5"/>
                                    <a:pt x="746" y="11"/>
                                  </a:cubicBezTo>
                                  <a:cubicBezTo>
                                    <a:pt x="746" y="17"/>
                                    <a:pt x="742" y="21"/>
                                    <a:pt x="736" y="21"/>
                                  </a:cubicBezTo>
                                  <a:close/>
                                  <a:moveTo>
                                    <a:pt x="672" y="21"/>
                                  </a:moveTo>
                                  <a:lnTo>
                                    <a:pt x="650" y="21"/>
                                  </a:lnTo>
                                  <a:cubicBezTo>
                                    <a:pt x="644" y="21"/>
                                    <a:pt x="640" y="17"/>
                                    <a:pt x="640" y="11"/>
                                  </a:cubicBezTo>
                                  <a:cubicBezTo>
                                    <a:pt x="640" y="5"/>
                                    <a:pt x="644" y="0"/>
                                    <a:pt x="650" y="0"/>
                                  </a:cubicBezTo>
                                  <a:lnTo>
                                    <a:pt x="672" y="0"/>
                                  </a:lnTo>
                                  <a:cubicBezTo>
                                    <a:pt x="678" y="0"/>
                                    <a:pt x="682" y="5"/>
                                    <a:pt x="682" y="11"/>
                                  </a:cubicBezTo>
                                  <a:cubicBezTo>
                                    <a:pt x="682" y="17"/>
                                    <a:pt x="678" y="21"/>
                                    <a:pt x="672" y="21"/>
                                  </a:cubicBezTo>
                                  <a:close/>
                                  <a:moveTo>
                                    <a:pt x="608" y="21"/>
                                  </a:moveTo>
                                  <a:lnTo>
                                    <a:pt x="586" y="21"/>
                                  </a:lnTo>
                                  <a:cubicBezTo>
                                    <a:pt x="580" y="21"/>
                                    <a:pt x="576" y="17"/>
                                    <a:pt x="576" y="11"/>
                                  </a:cubicBezTo>
                                  <a:cubicBezTo>
                                    <a:pt x="576" y="5"/>
                                    <a:pt x="580" y="0"/>
                                    <a:pt x="586" y="0"/>
                                  </a:cubicBezTo>
                                  <a:lnTo>
                                    <a:pt x="608" y="0"/>
                                  </a:lnTo>
                                  <a:cubicBezTo>
                                    <a:pt x="614" y="0"/>
                                    <a:pt x="618" y="5"/>
                                    <a:pt x="618" y="11"/>
                                  </a:cubicBezTo>
                                  <a:cubicBezTo>
                                    <a:pt x="618" y="17"/>
                                    <a:pt x="614" y="21"/>
                                    <a:pt x="608" y="21"/>
                                  </a:cubicBezTo>
                                  <a:close/>
                                  <a:moveTo>
                                    <a:pt x="544" y="21"/>
                                  </a:moveTo>
                                  <a:lnTo>
                                    <a:pt x="522" y="21"/>
                                  </a:lnTo>
                                  <a:cubicBezTo>
                                    <a:pt x="516" y="21"/>
                                    <a:pt x="512" y="17"/>
                                    <a:pt x="512" y="11"/>
                                  </a:cubicBezTo>
                                  <a:cubicBezTo>
                                    <a:pt x="512" y="5"/>
                                    <a:pt x="516" y="0"/>
                                    <a:pt x="522" y="0"/>
                                  </a:cubicBezTo>
                                  <a:lnTo>
                                    <a:pt x="544" y="0"/>
                                  </a:lnTo>
                                  <a:cubicBezTo>
                                    <a:pt x="550" y="0"/>
                                    <a:pt x="554" y="5"/>
                                    <a:pt x="554" y="11"/>
                                  </a:cubicBezTo>
                                  <a:cubicBezTo>
                                    <a:pt x="554" y="17"/>
                                    <a:pt x="550" y="21"/>
                                    <a:pt x="544" y="21"/>
                                  </a:cubicBezTo>
                                  <a:close/>
                                  <a:moveTo>
                                    <a:pt x="480" y="21"/>
                                  </a:moveTo>
                                  <a:lnTo>
                                    <a:pt x="458" y="21"/>
                                  </a:lnTo>
                                  <a:cubicBezTo>
                                    <a:pt x="452" y="21"/>
                                    <a:pt x="448" y="17"/>
                                    <a:pt x="448" y="11"/>
                                  </a:cubicBezTo>
                                  <a:cubicBezTo>
                                    <a:pt x="448" y="5"/>
                                    <a:pt x="452" y="0"/>
                                    <a:pt x="458" y="0"/>
                                  </a:cubicBezTo>
                                  <a:lnTo>
                                    <a:pt x="480" y="0"/>
                                  </a:lnTo>
                                  <a:cubicBezTo>
                                    <a:pt x="486" y="0"/>
                                    <a:pt x="490" y="5"/>
                                    <a:pt x="490" y="11"/>
                                  </a:cubicBezTo>
                                  <a:cubicBezTo>
                                    <a:pt x="490" y="17"/>
                                    <a:pt x="486" y="21"/>
                                    <a:pt x="480" y="21"/>
                                  </a:cubicBezTo>
                                  <a:close/>
                                  <a:moveTo>
                                    <a:pt x="416" y="21"/>
                                  </a:moveTo>
                                  <a:lnTo>
                                    <a:pt x="394" y="21"/>
                                  </a:lnTo>
                                  <a:cubicBezTo>
                                    <a:pt x="388" y="21"/>
                                    <a:pt x="384" y="17"/>
                                    <a:pt x="384" y="11"/>
                                  </a:cubicBezTo>
                                  <a:cubicBezTo>
                                    <a:pt x="384" y="5"/>
                                    <a:pt x="388" y="0"/>
                                    <a:pt x="394" y="0"/>
                                  </a:cubicBezTo>
                                  <a:lnTo>
                                    <a:pt x="416" y="0"/>
                                  </a:lnTo>
                                  <a:cubicBezTo>
                                    <a:pt x="422" y="0"/>
                                    <a:pt x="426" y="5"/>
                                    <a:pt x="426" y="11"/>
                                  </a:cubicBezTo>
                                  <a:cubicBezTo>
                                    <a:pt x="426" y="17"/>
                                    <a:pt x="422" y="21"/>
                                    <a:pt x="416" y="21"/>
                                  </a:cubicBezTo>
                                  <a:close/>
                                  <a:moveTo>
                                    <a:pt x="352" y="21"/>
                                  </a:moveTo>
                                  <a:lnTo>
                                    <a:pt x="330" y="21"/>
                                  </a:lnTo>
                                  <a:cubicBezTo>
                                    <a:pt x="324" y="21"/>
                                    <a:pt x="320" y="17"/>
                                    <a:pt x="320" y="11"/>
                                  </a:cubicBezTo>
                                  <a:cubicBezTo>
                                    <a:pt x="320" y="5"/>
                                    <a:pt x="324" y="0"/>
                                    <a:pt x="330" y="0"/>
                                  </a:cubicBezTo>
                                  <a:lnTo>
                                    <a:pt x="352" y="0"/>
                                  </a:lnTo>
                                  <a:cubicBezTo>
                                    <a:pt x="358" y="0"/>
                                    <a:pt x="362" y="5"/>
                                    <a:pt x="362" y="11"/>
                                  </a:cubicBezTo>
                                  <a:cubicBezTo>
                                    <a:pt x="362" y="17"/>
                                    <a:pt x="358" y="21"/>
                                    <a:pt x="352" y="21"/>
                                  </a:cubicBezTo>
                                  <a:close/>
                                  <a:moveTo>
                                    <a:pt x="288" y="21"/>
                                  </a:moveTo>
                                  <a:lnTo>
                                    <a:pt x="266" y="21"/>
                                  </a:lnTo>
                                  <a:cubicBezTo>
                                    <a:pt x="260" y="21"/>
                                    <a:pt x="256" y="17"/>
                                    <a:pt x="256" y="11"/>
                                  </a:cubicBezTo>
                                  <a:cubicBezTo>
                                    <a:pt x="256" y="5"/>
                                    <a:pt x="260" y="0"/>
                                    <a:pt x="266" y="0"/>
                                  </a:cubicBezTo>
                                  <a:lnTo>
                                    <a:pt x="288" y="0"/>
                                  </a:lnTo>
                                  <a:cubicBezTo>
                                    <a:pt x="294" y="0"/>
                                    <a:pt x="298" y="5"/>
                                    <a:pt x="298" y="11"/>
                                  </a:cubicBezTo>
                                  <a:cubicBezTo>
                                    <a:pt x="298" y="17"/>
                                    <a:pt x="294" y="21"/>
                                    <a:pt x="288" y="21"/>
                                  </a:cubicBezTo>
                                  <a:close/>
                                  <a:moveTo>
                                    <a:pt x="224" y="21"/>
                                  </a:moveTo>
                                  <a:lnTo>
                                    <a:pt x="202" y="21"/>
                                  </a:lnTo>
                                  <a:cubicBezTo>
                                    <a:pt x="196" y="21"/>
                                    <a:pt x="192" y="17"/>
                                    <a:pt x="192" y="11"/>
                                  </a:cubicBezTo>
                                  <a:cubicBezTo>
                                    <a:pt x="192" y="5"/>
                                    <a:pt x="196" y="0"/>
                                    <a:pt x="202" y="0"/>
                                  </a:cubicBezTo>
                                  <a:lnTo>
                                    <a:pt x="224" y="0"/>
                                  </a:lnTo>
                                  <a:cubicBezTo>
                                    <a:pt x="230" y="0"/>
                                    <a:pt x="234" y="5"/>
                                    <a:pt x="234" y="11"/>
                                  </a:cubicBezTo>
                                  <a:cubicBezTo>
                                    <a:pt x="234" y="17"/>
                                    <a:pt x="230" y="21"/>
                                    <a:pt x="224" y="21"/>
                                  </a:cubicBezTo>
                                  <a:close/>
                                  <a:moveTo>
                                    <a:pt x="160" y="21"/>
                                  </a:moveTo>
                                  <a:lnTo>
                                    <a:pt x="138" y="21"/>
                                  </a:lnTo>
                                  <a:cubicBezTo>
                                    <a:pt x="132" y="21"/>
                                    <a:pt x="128" y="17"/>
                                    <a:pt x="128" y="11"/>
                                  </a:cubicBezTo>
                                  <a:cubicBezTo>
                                    <a:pt x="128" y="5"/>
                                    <a:pt x="132" y="0"/>
                                    <a:pt x="138" y="0"/>
                                  </a:cubicBezTo>
                                  <a:lnTo>
                                    <a:pt x="160" y="0"/>
                                  </a:lnTo>
                                  <a:cubicBezTo>
                                    <a:pt x="166" y="0"/>
                                    <a:pt x="170" y="5"/>
                                    <a:pt x="170" y="11"/>
                                  </a:cubicBezTo>
                                  <a:cubicBezTo>
                                    <a:pt x="170" y="17"/>
                                    <a:pt x="166" y="21"/>
                                    <a:pt x="160" y="21"/>
                                  </a:cubicBezTo>
                                  <a:close/>
                                  <a:moveTo>
                                    <a:pt x="96" y="21"/>
                                  </a:moveTo>
                                  <a:lnTo>
                                    <a:pt x="74" y="21"/>
                                  </a:lnTo>
                                  <a:cubicBezTo>
                                    <a:pt x="68" y="21"/>
                                    <a:pt x="64" y="17"/>
                                    <a:pt x="64" y="11"/>
                                  </a:cubicBezTo>
                                  <a:cubicBezTo>
                                    <a:pt x="64" y="5"/>
                                    <a:pt x="68" y="0"/>
                                    <a:pt x="74" y="0"/>
                                  </a:cubicBezTo>
                                  <a:lnTo>
                                    <a:pt x="96" y="0"/>
                                  </a:lnTo>
                                  <a:cubicBezTo>
                                    <a:pt x="102" y="0"/>
                                    <a:pt x="106" y="5"/>
                                    <a:pt x="106" y="11"/>
                                  </a:cubicBezTo>
                                  <a:cubicBezTo>
                                    <a:pt x="106" y="17"/>
                                    <a:pt x="102" y="21"/>
                                    <a:pt x="96" y="21"/>
                                  </a:cubicBezTo>
                                  <a:close/>
                                  <a:moveTo>
                                    <a:pt x="32" y="21"/>
                                  </a:moveTo>
                                  <a:lnTo>
                                    <a:pt x="10" y="21"/>
                                  </a:lnTo>
                                  <a:cubicBezTo>
                                    <a:pt x="5" y="21"/>
                                    <a:pt x="0" y="17"/>
                                    <a:pt x="0" y="11"/>
                                  </a:cubicBezTo>
                                  <a:cubicBezTo>
                                    <a:pt x="0" y="5"/>
                                    <a:pt x="5" y="0"/>
                                    <a:pt x="10" y="0"/>
                                  </a:cubicBezTo>
                                  <a:lnTo>
                                    <a:pt x="32" y="0"/>
                                  </a:lnTo>
                                  <a:cubicBezTo>
                                    <a:pt x="38" y="0"/>
                                    <a:pt x="42" y="5"/>
                                    <a:pt x="42" y="11"/>
                                  </a:cubicBezTo>
                                  <a:cubicBezTo>
                                    <a:pt x="42" y="17"/>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4" name="Freeform 265"/>
                          <wps:cNvSpPr>
                            <a:spLocks noEditPoints="1"/>
                          </wps:cNvSpPr>
                          <wps:spPr bwMode="auto">
                            <a:xfrm>
                              <a:off x="130200" y="1298503"/>
                              <a:ext cx="908700" cy="8300"/>
                            </a:xfrm>
                            <a:custGeom>
                              <a:avLst/>
                              <a:gdLst>
                                <a:gd name="T0" fmla="*/ 1425 w 2410"/>
                                <a:gd name="T1" fmla="*/ 0 h 21"/>
                                <a:gd name="T2" fmla="*/ 1368 w 2410"/>
                                <a:gd name="T3" fmla="*/ 6 h 21"/>
                                <a:gd name="T4" fmla="*/ 1349 w 2410"/>
                                <a:gd name="T5" fmla="*/ 13 h 21"/>
                                <a:gd name="T6" fmla="*/ 1355 w 2410"/>
                                <a:gd name="T7" fmla="*/ 6 h 21"/>
                                <a:gd name="T8" fmla="*/ 1298 w 2410"/>
                                <a:gd name="T9" fmla="*/ 0 h 21"/>
                                <a:gd name="T10" fmla="*/ 1260 w 2410"/>
                                <a:gd name="T11" fmla="*/ 13 h 21"/>
                                <a:gd name="T12" fmla="*/ 1273 w 2410"/>
                                <a:gd name="T13" fmla="*/ 13 h 21"/>
                                <a:gd name="T14" fmla="*/ 1235 w 2410"/>
                                <a:gd name="T15" fmla="*/ 0 h 21"/>
                                <a:gd name="T16" fmla="*/ 1178 w 2410"/>
                                <a:gd name="T17" fmla="*/ 6 h 21"/>
                                <a:gd name="T18" fmla="*/ 1159 w 2410"/>
                                <a:gd name="T19" fmla="*/ 13 h 21"/>
                                <a:gd name="T20" fmla="*/ 1165 w 2410"/>
                                <a:gd name="T21" fmla="*/ 6 h 21"/>
                                <a:gd name="T22" fmla="*/ 1108 w 2410"/>
                                <a:gd name="T23" fmla="*/ 0 h 21"/>
                                <a:gd name="T24" fmla="*/ 1070 w 2410"/>
                                <a:gd name="T25" fmla="*/ 13 h 21"/>
                                <a:gd name="T26" fmla="*/ 1083 w 2410"/>
                                <a:gd name="T27" fmla="*/ 13 h 21"/>
                                <a:gd name="T28" fmla="*/ 1045 w 2410"/>
                                <a:gd name="T29" fmla="*/ 0 h 21"/>
                                <a:gd name="T30" fmla="*/ 988 w 2410"/>
                                <a:gd name="T31" fmla="*/ 6 h 21"/>
                                <a:gd name="T32" fmla="*/ 969 w 2410"/>
                                <a:gd name="T33" fmla="*/ 13 h 21"/>
                                <a:gd name="T34" fmla="*/ 975 w 2410"/>
                                <a:gd name="T35" fmla="*/ 6 h 21"/>
                                <a:gd name="T36" fmla="*/ 918 w 2410"/>
                                <a:gd name="T37" fmla="*/ 0 h 21"/>
                                <a:gd name="T38" fmla="*/ 880 w 2410"/>
                                <a:gd name="T39" fmla="*/ 13 h 21"/>
                                <a:gd name="T40" fmla="*/ 893 w 2410"/>
                                <a:gd name="T41" fmla="*/ 13 h 21"/>
                                <a:gd name="T42" fmla="*/ 855 w 2410"/>
                                <a:gd name="T43" fmla="*/ 0 h 21"/>
                                <a:gd name="T44" fmla="*/ 798 w 2410"/>
                                <a:gd name="T45" fmla="*/ 6 h 21"/>
                                <a:gd name="T46" fmla="*/ 779 w 2410"/>
                                <a:gd name="T47" fmla="*/ 13 h 21"/>
                                <a:gd name="T48" fmla="*/ 785 w 2410"/>
                                <a:gd name="T49" fmla="*/ 6 h 21"/>
                                <a:gd name="T50" fmla="*/ 728 w 2410"/>
                                <a:gd name="T51" fmla="*/ 0 h 21"/>
                                <a:gd name="T52" fmla="*/ 690 w 2410"/>
                                <a:gd name="T53" fmla="*/ 13 h 21"/>
                                <a:gd name="T54" fmla="*/ 703 w 2410"/>
                                <a:gd name="T55" fmla="*/ 13 h 21"/>
                                <a:gd name="T56" fmla="*/ 665 w 2410"/>
                                <a:gd name="T57" fmla="*/ 0 h 21"/>
                                <a:gd name="T58" fmla="*/ 608 w 2410"/>
                                <a:gd name="T59" fmla="*/ 6 h 21"/>
                                <a:gd name="T60" fmla="*/ 589 w 2410"/>
                                <a:gd name="T61" fmla="*/ 13 h 21"/>
                                <a:gd name="T62" fmla="*/ 595 w 2410"/>
                                <a:gd name="T63" fmla="*/ 6 h 21"/>
                                <a:gd name="T64" fmla="*/ 538 w 2410"/>
                                <a:gd name="T65" fmla="*/ 0 h 21"/>
                                <a:gd name="T66" fmla="*/ 500 w 2410"/>
                                <a:gd name="T67" fmla="*/ 13 h 21"/>
                                <a:gd name="T68" fmla="*/ 513 w 2410"/>
                                <a:gd name="T69" fmla="*/ 13 h 21"/>
                                <a:gd name="T70" fmla="*/ 475 w 2410"/>
                                <a:gd name="T71" fmla="*/ 0 h 21"/>
                                <a:gd name="T72" fmla="*/ 418 w 2410"/>
                                <a:gd name="T73" fmla="*/ 6 h 21"/>
                                <a:gd name="T74" fmla="*/ 399 w 2410"/>
                                <a:gd name="T75" fmla="*/ 13 h 21"/>
                                <a:gd name="T76" fmla="*/ 405 w 2410"/>
                                <a:gd name="T77" fmla="*/ 6 h 21"/>
                                <a:gd name="T78" fmla="*/ 348 w 2410"/>
                                <a:gd name="T79" fmla="*/ 0 h 21"/>
                                <a:gd name="T80" fmla="*/ 310 w 2410"/>
                                <a:gd name="T81" fmla="*/ 13 h 21"/>
                                <a:gd name="T82" fmla="*/ 323 w 2410"/>
                                <a:gd name="T83" fmla="*/ 13 h 21"/>
                                <a:gd name="T84" fmla="*/ 285 w 2410"/>
                                <a:gd name="T85" fmla="*/ 0 h 21"/>
                                <a:gd name="T86" fmla="*/ 228 w 2410"/>
                                <a:gd name="T87" fmla="*/ 6 h 21"/>
                                <a:gd name="T88" fmla="*/ 209 w 2410"/>
                                <a:gd name="T89" fmla="*/ 13 h 21"/>
                                <a:gd name="T90" fmla="*/ 215 w 2410"/>
                                <a:gd name="T91" fmla="*/ 6 h 21"/>
                                <a:gd name="T92" fmla="*/ 158 w 2410"/>
                                <a:gd name="T93" fmla="*/ 0 h 21"/>
                                <a:gd name="T94" fmla="*/ 120 w 2410"/>
                                <a:gd name="T95" fmla="*/ 13 h 21"/>
                                <a:gd name="T96" fmla="*/ 133 w 2410"/>
                                <a:gd name="T97" fmla="*/ 13 h 21"/>
                                <a:gd name="T98" fmla="*/ 95 w 2410"/>
                                <a:gd name="T99" fmla="*/ 0 h 21"/>
                                <a:gd name="T100" fmla="*/ 38 w 2410"/>
                                <a:gd name="T101" fmla="*/ 6 h 21"/>
                                <a:gd name="T102" fmla="*/ 19 w 2410"/>
                                <a:gd name="T103" fmla="*/ 13 h 21"/>
                                <a:gd name="T104" fmla="*/ 25 w 2410"/>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1">
                                  <a:moveTo>
                                    <a:pt x="2400" y="21"/>
                                  </a:moveTo>
                                  <a:lnTo>
                                    <a:pt x="2378" y="21"/>
                                  </a:lnTo>
                                  <a:cubicBezTo>
                                    <a:pt x="2373" y="21"/>
                                    <a:pt x="2368" y="16"/>
                                    <a:pt x="2368" y="10"/>
                                  </a:cubicBezTo>
                                  <a:cubicBezTo>
                                    <a:pt x="2368" y="4"/>
                                    <a:pt x="2373" y="0"/>
                                    <a:pt x="2378" y="0"/>
                                  </a:cubicBezTo>
                                  <a:lnTo>
                                    <a:pt x="2400" y="0"/>
                                  </a:lnTo>
                                  <a:cubicBezTo>
                                    <a:pt x="2406" y="0"/>
                                    <a:pt x="2410" y="4"/>
                                    <a:pt x="2410" y="10"/>
                                  </a:cubicBezTo>
                                  <a:cubicBezTo>
                                    <a:pt x="2410" y="16"/>
                                    <a:pt x="2406" y="21"/>
                                    <a:pt x="2400" y="21"/>
                                  </a:cubicBezTo>
                                  <a:close/>
                                  <a:moveTo>
                                    <a:pt x="2336" y="21"/>
                                  </a:moveTo>
                                  <a:lnTo>
                                    <a:pt x="2314" y="21"/>
                                  </a:lnTo>
                                  <a:cubicBezTo>
                                    <a:pt x="2309" y="21"/>
                                    <a:pt x="2304" y="16"/>
                                    <a:pt x="2304" y="10"/>
                                  </a:cubicBezTo>
                                  <a:cubicBezTo>
                                    <a:pt x="2304" y="4"/>
                                    <a:pt x="2309" y="0"/>
                                    <a:pt x="2314" y="0"/>
                                  </a:cubicBezTo>
                                  <a:lnTo>
                                    <a:pt x="2336" y="0"/>
                                  </a:lnTo>
                                  <a:cubicBezTo>
                                    <a:pt x="2342" y="0"/>
                                    <a:pt x="2346" y="4"/>
                                    <a:pt x="2346" y="10"/>
                                  </a:cubicBezTo>
                                  <a:cubicBezTo>
                                    <a:pt x="2346" y="16"/>
                                    <a:pt x="2342" y="21"/>
                                    <a:pt x="2336" y="21"/>
                                  </a:cubicBezTo>
                                  <a:close/>
                                  <a:moveTo>
                                    <a:pt x="2272" y="21"/>
                                  </a:moveTo>
                                  <a:lnTo>
                                    <a:pt x="2250" y="21"/>
                                  </a:lnTo>
                                  <a:cubicBezTo>
                                    <a:pt x="2245" y="21"/>
                                    <a:pt x="2240" y="16"/>
                                    <a:pt x="2240" y="10"/>
                                  </a:cubicBezTo>
                                  <a:cubicBezTo>
                                    <a:pt x="2240" y="4"/>
                                    <a:pt x="2245" y="0"/>
                                    <a:pt x="2250" y="0"/>
                                  </a:cubicBezTo>
                                  <a:lnTo>
                                    <a:pt x="2272" y="0"/>
                                  </a:lnTo>
                                  <a:cubicBezTo>
                                    <a:pt x="2278" y="0"/>
                                    <a:pt x="2282" y="4"/>
                                    <a:pt x="2282" y="10"/>
                                  </a:cubicBezTo>
                                  <a:cubicBezTo>
                                    <a:pt x="2282" y="16"/>
                                    <a:pt x="2278" y="21"/>
                                    <a:pt x="2272" y="21"/>
                                  </a:cubicBezTo>
                                  <a:close/>
                                  <a:moveTo>
                                    <a:pt x="2208" y="21"/>
                                  </a:moveTo>
                                  <a:lnTo>
                                    <a:pt x="2186" y="21"/>
                                  </a:lnTo>
                                  <a:cubicBezTo>
                                    <a:pt x="2181" y="21"/>
                                    <a:pt x="2176" y="16"/>
                                    <a:pt x="2176" y="10"/>
                                  </a:cubicBezTo>
                                  <a:cubicBezTo>
                                    <a:pt x="2176" y="4"/>
                                    <a:pt x="2181" y="0"/>
                                    <a:pt x="2186" y="0"/>
                                  </a:cubicBezTo>
                                  <a:lnTo>
                                    <a:pt x="2208" y="0"/>
                                  </a:lnTo>
                                  <a:cubicBezTo>
                                    <a:pt x="2214" y="0"/>
                                    <a:pt x="2218" y="4"/>
                                    <a:pt x="2218" y="10"/>
                                  </a:cubicBezTo>
                                  <a:cubicBezTo>
                                    <a:pt x="2218" y="16"/>
                                    <a:pt x="2214" y="21"/>
                                    <a:pt x="2208" y="21"/>
                                  </a:cubicBezTo>
                                  <a:close/>
                                  <a:moveTo>
                                    <a:pt x="2144" y="21"/>
                                  </a:moveTo>
                                  <a:lnTo>
                                    <a:pt x="2122" y="21"/>
                                  </a:lnTo>
                                  <a:cubicBezTo>
                                    <a:pt x="2117" y="21"/>
                                    <a:pt x="2112" y="16"/>
                                    <a:pt x="2112" y="10"/>
                                  </a:cubicBezTo>
                                  <a:cubicBezTo>
                                    <a:pt x="2112" y="4"/>
                                    <a:pt x="2117" y="0"/>
                                    <a:pt x="2122" y="0"/>
                                  </a:cubicBezTo>
                                  <a:lnTo>
                                    <a:pt x="2144" y="0"/>
                                  </a:lnTo>
                                  <a:cubicBezTo>
                                    <a:pt x="2150" y="0"/>
                                    <a:pt x="2154" y="4"/>
                                    <a:pt x="2154" y="10"/>
                                  </a:cubicBezTo>
                                  <a:cubicBezTo>
                                    <a:pt x="2154" y="16"/>
                                    <a:pt x="2150" y="21"/>
                                    <a:pt x="2144" y="21"/>
                                  </a:cubicBezTo>
                                  <a:close/>
                                  <a:moveTo>
                                    <a:pt x="2080" y="21"/>
                                  </a:moveTo>
                                  <a:lnTo>
                                    <a:pt x="2058" y="21"/>
                                  </a:lnTo>
                                  <a:cubicBezTo>
                                    <a:pt x="2053" y="21"/>
                                    <a:pt x="2048" y="16"/>
                                    <a:pt x="2048" y="10"/>
                                  </a:cubicBezTo>
                                  <a:cubicBezTo>
                                    <a:pt x="2048" y="4"/>
                                    <a:pt x="2053" y="0"/>
                                    <a:pt x="2058" y="0"/>
                                  </a:cubicBezTo>
                                  <a:lnTo>
                                    <a:pt x="2080" y="0"/>
                                  </a:lnTo>
                                  <a:cubicBezTo>
                                    <a:pt x="2086" y="0"/>
                                    <a:pt x="2090" y="4"/>
                                    <a:pt x="2090" y="10"/>
                                  </a:cubicBezTo>
                                  <a:cubicBezTo>
                                    <a:pt x="2090" y="16"/>
                                    <a:pt x="2086" y="21"/>
                                    <a:pt x="2080" y="21"/>
                                  </a:cubicBezTo>
                                  <a:close/>
                                  <a:moveTo>
                                    <a:pt x="2016" y="21"/>
                                  </a:moveTo>
                                  <a:lnTo>
                                    <a:pt x="1994" y="21"/>
                                  </a:lnTo>
                                  <a:cubicBezTo>
                                    <a:pt x="1989" y="21"/>
                                    <a:pt x="1984" y="16"/>
                                    <a:pt x="1984" y="10"/>
                                  </a:cubicBezTo>
                                  <a:cubicBezTo>
                                    <a:pt x="1984" y="4"/>
                                    <a:pt x="1989" y="0"/>
                                    <a:pt x="1994" y="0"/>
                                  </a:cubicBezTo>
                                  <a:lnTo>
                                    <a:pt x="2016" y="0"/>
                                  </a:lnTo>
                                  <a:cubicBezTo>
                                    <a:pt x="2022" y="0"/>
                                    <a:pt x="2026" y="4"/>
                                    <a:pt x="2026" y="10"/>
                                  </a:cubicBezTo>
                                  <a:cubicBezTo>
                                    <a:pt x="2026" y="16"/>
                                    <a:pt x="2022" y="21"/>
                                    <a:pt x="2016" y="21"/>
                                  </a:cubicBezTo>
                                  <a:close/>
                                  <a:moveTo>
                                    <a:pt x="1952" y="21"/>
                                  </a:moveTo>
                                  <a:lnTo>
                                    <a:pt x="1930" y="21"/>
                                  </a:lnTo>
                                  <a:cubicBezTo>
                                    <a:pt x="1925" y="21"/>
                                    <a:pt x="1920" y="16"/>
                                    <a:pt x="1920" y="10"/>
                                  </a:cubicBezTo>
                                  <a:cubicBezTo>
                                    <a:pt x="1920" y="4"/>
                                    <a:pt x="1925" y="0"/>
                                    <a:pt x="1930" y="0"/>
                                  </a:cubicBezTo>
                                  <a:lnTo>
                                    <a:pt x="1952" y="0"/>
                                  </a:lnTo>
                                  <a:cubicBezTo>
                                    <a:pt x="1958" y="0"/>
                                    <a:pt x="1962" y="4"/>
                                    <a:pt x="1962" y="10"/>
                                  </a:cubicBezTo>
                                  <a:cubicBezTo>
                                    <a:pt x="1962" y="16"/>
                                    <a:pt x="1958" y="21"/>
                                    <a:pt x="1952" y="21"/>
                                  </a:cubicBezTo>
                                  <a:close/>
                                  <a:moveTo>
                                    <a:pt x="1888" y="21"/>
                                  </a:moveTo>
                                  <a:lnTo>
                                    <a:pt x="1866" y="21"/>
                                  </a:lnTo>
                                  <a:cubicBezTo>
                                    <a:pt x="1861" y="21"/>
                                    <a:pt x="1856" y="16"/>
                                    <a:pt x="1856" y="10"/>
                                  </a:cubicBezTo>
                                  <a:cubicBezTo>
                                    <a:pt x="1856" y="4"/>
                                    <a:pt x="1861" y="0"/>
                                    <a:pt x="1866" y="0"/>
                                  </a:cubicBezTo>
                                  <a:lnTo>
                                    <a:pt x="1888" y="0"/>
                                  </a:lnTo>
                                  <a:cubicBezTo>
                                    <a:pt x="1894" y="0"/>
                                    <a:pt x="1898" y="4"/>
                                    <a:pt x="1898" y="10"/>
                                  </a:cubicBezTo>
                                  <a:cubicBezTo>
                                    <a:pt x="1898" y="16"/>
                                    <a:pt x="1894" y="21"/>
                                    <a:pt x="1888" y="21"/>
                                  </a:cubicBezTo>
                                  <a:close/>
                                  <a:moveTo>
                                    <a:pt x="1824" y="21"/>
                                  </a:moveTo>
                                  <a:lnTo>
                                    <a:pt x="1802" y="21"/>
                                  </a:lnTo>
                                  <a:cubicBezTo>
                                    <a:pt x="1797" y="21"/>
                                    <a:pt x="1792" y="16"/>
                                    <a:pt x="1792" y="10"/>
                                  </a:cubicBezTo>
                                  <a:cubicBezTo>
                                    <a:pt x="1792" y="4"/>
                                    <a:pt x="1797" y="0"/>
                                    <a:pt x="1802" y="0"/>
                                  </a:cubicBezTo>
                                  <a:lnTo>
                                    <a:pt x="1824" y="0"/>
                                  </a:lnTo>
                                  <a:cubicBezTo>
                                    <a:pt x="1830" y="0"/>
                                    <a:pt x="1834" y="4"/>
                                    <a:pt x="1834" y="10"/>
                                  </a:cubicBezTo>
                                  <a:cubicBezTo>
                                    <a:pt x="1834" y="16"/>
                                    <a:pt x="1830" y="21"/>
                                    <a:pt x="1824" y="21"/>
                                  </a:cubicBezTo>
                                  <a:close/>
                                  <a:moveTo>
                                    <a:pt x="1760" y="21"/>
                                  </a:moveTo>
                                  <a:lnTo>
                                    <a:pt x="1738" y="21"/>
                                  </a:lnTo>
                                  <a:cubicBezTo>
                                    <a:pt x="1733" y="21"/>
                                    <a:pt x="1728" y="16"/>
                                    <a:pt x="1728" y="10"/>
                                  </a:cubicBezTo>
                                  <a:cubicBezTo>
                                    <a:pt x="1728" y="4"/>
                                    <a:pt x="1733" y="0"/>
                                    <a:pt x="1738" y="0"/>
                                  </a:cubicBezTo>
                                  <a:lnTo>
                                    <a:pt x="1760" y="0"/>
                                  </a:lnTo>
                                  <a:cubicBezTo>
                                    <a:pt x="1766" y="0"/>
                                    <a:pt x="1770" y="4"/>
                                    <a:pt x="1770" y="10"/>
                                  </a:cubicBezTo>
                                  <a:cubicBezTo>
                                    <a:pt x="1770" y="16"/>
                                    <a:pt x="1766" y="21"/>
                                    <a:pt x="1760" y="21"/>
                                  </a:cubicBezTo>
                                  <a:close/>
                                  <a:moveTo>
                                    <a:pt x="1696" y="21"/>
                                  </a:moveTo>
                                  <a:lnTo>
                                    <a:pt x="1674" y="21"/>
                                  </a:lnTo>
                                  <a:cubicBezTo>
                                    <a:pt x="1669" y="21"/>
                                    <a:pt x="1664" y="16"/>
                                    <a:pt x="1664" y="10"/>
                                  </a:cubicBezTo>
                                  <a:cubicBezTo>
                                    <a:pt x="1664" y="4"/>
                                    <a:pt x="1669" y="0"/>
                                    <a:pt x="1674" y="0"/>
                                  </a:cubicBezTo>
                                  <a:lnTo>
                                    <a:pt x="1696" y="0"/>
                                  </a:lnTo>
                                  <a:cubicBezTo>
                                    <a:pt x="1702" y="0"/>
                                    <a:pt x="1706" y="4"/>
                                    <a:pt x="1706" y="10"/>
                                  </a:cubicBezTo>
                                  <a:cubicBezTo>
                                    <a:pt x="1706" y="16"/>
                                    <a:pt x="1702" y="21"/>
                                    <a:pt x="1696" y="21"/>
                                  </a:cubicBezTo>
                                  <a:close/>
                                  <a:moveTo>
                                    <a:pt x="1632" y="21"/>
                                  </a:moveTo>
                                  <a:lnTo>
                                    <a:pt x="1610" y="21"/>
                                  </a:lnTo>
                                  <a:cubicBezTo>
                                    <a:pt x="1605" y="21"/>
                                    <a:pt x="1600" y="16"/>
                                    <a:pt x="1600" y="10"/>
                                  </a:cubicBezTo>
                                  <a:cubicBezTo>
                                    <a:pt x="1600" y="4"/>
                                    <a:pt x="1605" y="0"/>
                                    <a:pt x="1610" y="0"/>
                                  </a:cubicBezTo>
                                  <a:lnTo>
                                    <a:pt x="1632" y="0"/>
                                  </a:lnTo>
                                  <a:cubicBezTo>
                                    <a:pt x="1638" y="0"/>
                                    <a:pt x="1642" y="4"/>
                                    <a:pt x="1642" y="10"/>
                                  </a:cubicBezTo>
                                  <a:cubicBezTo>
                                    <a:pt x="1642" y="16"/>
                                    <a:pt x="1638" y="21"/>
                                    <a:pt x="1632" y="21"/>
                                  </a:cubicBezTo>
                                  <a:close/>
                                  <a:moveTo>
                                    <a:pt x="1568" y="21"/>
                                  </a:moveTo>
                                  <a:lnTo>
                                    <a:pt x="1546" y="21"/>
                                  </a:lnTo>
                                  <a:cubicBezTo>
                                    <a:pt x="1541" y="21"/>
                                    <a:pt x="1536" y="16"/>
                                    <a:pt x="1536" y="10"/>
                                  </a:cubicBezTo>
                                  <a:cubicBezTo>
                                    <a:pt x="1536" y="4"/>
                                    <a:pt x="1541" y="0"/>
                                    <a:pt x="1546" y="0"/>
                                  </a:cubicBezTo>
                                  <a:lnTo>
                                    <a:pt x="1568" y="0"/>
                                  </a:lnTo>
                                  <a:cubicBezTo>
                                    <a:pt x="1574" y="0"/>
                                    <a:pt x="1578" y="4"/>
                                    <a:pt x="1578" y="10"/>
                                  </a:cubicBezTo>
                                  <a:cubicBezTo>
                                    <a:pt x="1578" y="16"/>
                                    <a:pt x="1574" y="21"/>
                                    <a:pt x="1568" y="21"/>
                                  </a:cubicBezTo>
                                  <a:close/>
                                  <a:moveTo>
                                    <a:pt x="1504" y="21"/>
                                  </a:moveTo>
                                  <a:lnTo>
                                    <a:pt x="1482" y="21"/>
                                  </a:lnTo>
                                  <a:cubicBezTo>
                                    <a:pt x="1477" y="21"/>
                                    <a:pt x="1472" y="16"/>
                                    <a:pt x="1472" y="10"/>
                                  </a:cubicBezTo>
                                  <a:cubicBezTo>
                                    <a:pt x="1472" y="4"/>
                                    <a:pt x="1477" y="0"/>
                                    <a:pt x="1482" y="0"/>
                                  </a:cubicBezTo>
                                  <a:lnTo>
                                    <a:pt x="1504" y="0"/>
                                  </a:lnTo>
                                  <a:cubicBezTo>
                                    <a:pt x="1510" y="0"/>
                                    <a:pt x="1514" y="4"/>
                                    <a:pt x="1514" y="10"/>
                                  </a:cubicBezTo>
                                  <a:cubicBezTo>
                                    <a:pt x="1514" y="16"/>
                                    <a:pt x="1510" y="21"/>
                                    <a:pt x="1504" y="21"/>
                                  </a:cubicBezTo>
                                  <a:close/>
                                  <a:moveTo>
                                    <a:pt x="1440" y="21"/>
                                  </a:moveTo>
                                  <a:lnTo>
                                    <a:pt x="1418" y="21"/>
                                  </a:lnTo>
                                  <a:cubicBezTo>
                                    <a:pt x="1413" y="21"/>
                                    <a:pt x="1408" y="16"/>
                                    <a:pt x="1408" y="10"/>
                                  </a:cubicBezTo>
                                  <a:cubicBezTo>
                                    <a:pt x="1408" y="4"/>
                                    <a:pt x="1413" y="0"/>
                                    <a:pt x="1418" y="0"/>
                                  </a:cubicBezTo>
                                  <a:lnTo>
                                    <a:pt x="1440" y="0"/>
                                  </a:lnTo>
                                  <a:cubicBezTo>
                                    <a:pt x="1446" y="0"/>
                                    <a:pt x="1450" y="4"/>
                                    <a:pt x="1450" y="10"/>
                                  </a:cubicBezTo>
                                  <a:cubicBezTo>
                                    <a:pt x="1450" y="16"/>
                                    <a:pt x="1446" y="21"/>
                                    <a:pt x="1440" y="21"/>
                                  </a:cubicBezTo>
                                  <a:close/>
                                  <a:moveTo>
                                    <a:pt x="1376" y="21"/>
                                  </a:moveTo>
                                  <a:lnTo>
                                    <a:pt x="1354" y="21"/>
                                  </a:lnTo>
                                  <a:cubicBezTo>
                                    <a:pt x="1349" y="21"/>
                                    <a:pt x="1344" y="16"/>
                                    <a:pt x="1344" y="10"/>
                                  </a:cubicBezTo>
                                  <a:cubicBezTo>
                                    <a:pt x="1344" y="4"/>
                                    <a:pt x="1349" y="0"/>
                                    <a:pt x="1354" y="0"/>
                                  </a:cubicBezTo>
                                  <a:lnTo>
                                    <a:pt x="1376" y="0"/>
                                  </a:lnTo>
                                  <a:cubicBezTo>
                                    <a:pt x="1382" y="0"/>
                                    <a:pt x="1386" y="4"/>
                                    <a:pt x="1386" y="10"/>
                                  </a:cubicBezTo>
                                  <a:cubicBezTo>
                                    <a:pt x="1386" y="16"/>
                                    <a:pt x="1382" y="21"/>
                                    <a:pt x="1376" y="21"/>
                                  </a:cubicBezTo>
                                  <a:close/>
                                  <a:moveTo>
                                    <a:pt x="1312" y="21"/>
                                  </a:moveTo>
                                  <a:lnTo>
                                    <a:pt x="1290" y="21"/>
                                  </a:lnTo>
                                  <a:cubicBezTo>
                                    <a:pt x="1285" y="21"/>
                                    <a:pt x="1280" y="16"/>
                                    <a:pt x="1280" y="10"/>
                                  </a:cubicBezTo>
                                  <a:cubicBezTo>
                                    <a:pt x="1280" y="4"/>
                                    <a:pt x="1285" y="0"/>
                                    <a:pt x="1290" y="0"/>
                                  </a:cubicBezTo>
                                  <a:lnTo>
                                    <a:pt x="1312" y="0"/>
                                  </a:lnTo>
                                  <a:cubicBezTo>
                                    <a:pt x="1318" y="0"/>
                                    <a:pt x="1322" y="4"/>
                                    <a:pt x="1322" y="10"/>
                                  </a:cubicBezTo>
                                  <a:cubicBezTo>
                                    <a:pt x="1322" y="16"/>
                                    <a:pt x="1318" y="21"/>
                                    <a:pt x="1312" y="21"/>
                                  </a:cubicBezTo>
                                  <a:close/>
                                  <a:moveTo>
                                    <a:pt x="1248" y="21"/>
                                  </a:moveTo>
                                  <a:lnTo>
                                    <a:pt x="1226" y="21"/>
                                  </a:lnTo>
                                  <a:cubicBezTo>
                                    <a:pt x="1221" y="21"/>
                                    <a:pt x="1216" y="16"/>
                                    <a:pt x="1216" y="10"/>
                                  </a:cubicBezTo>
                                  <a:cubicBezTo>
                                    <a:pt x="1216" y="4"/>
                                    <a:pt x="1221" y="0"/>
                                    <a:pt x="1226" y="0"/>
                                  </a:cubicBezTo>
                                  <a:lnTo>
                                    <a:pt x="1248" y="0"/>
                                  </a:lnTo>
                                  <a:cubicBezTo>
                                    <a:pt x="1254" y="0"/>
                                    <a:pt x="1258" y="4"/>
                                    <a:pt x="1258" y="10"/>
                                  </a:cubicBezTo>
                                  <a:cubicBezTo>
                                    <a:pt x="1258" y="16"/>
                                    <a:pt x="1254" y="21"/>
                                    <a:pt x="1248" y="21"/>
                                  </a:cubicBezTo>
                                  <a:close/>
                                  <a:moveTo>
                                    <a:pt x="1184" y="21"/>
                                  </a:moveTo>
                                  <a:lnTo>
                                    <a:pt x="1162" y="21"/>
                                  </a:lnTo>
                                  <a:cubicBezTo>
                                    <a:pt x="1157" y="21"/>
                                    <a:pt x="1152" y="16"/>
                                    <a:pt x="1152" y="10"/>
                                  </a:cubicBezTo>
                                  <a:cubicBezTo>
                                    <a:pt x="1152" y="4"/>
                                    <a:pt x="1157" y="0"/>
                                    <a:pt x="1162" y="0"/>
                                  </a:cubicBezTo>
                                  <a:lnTo>
                                    <a:pt x="1184" y="0"/>
                                  </a:lnTo>
                                  <a:cubicBezTo>
                                    <a:pt x="1190" y="0"/>
                                    <a:pt x="1194" y="4"/>
                                    <a:pt x="1194" y="10"/>
                                  </a:cubicBezTo>
                                  <a:cubicBezTo>
                                    <a:pt x="1194" y="16"/>
                                    <a:pt x="1190" y="21"/>
                                    <a:pt x="1184" y="21"/>
                                  </a:cubicBezTo>
                                  <a:close/>
                                  <a:moveTo>
                                    <a:pt x="1120" y="21"/>
                                  </a:moveTo>
                                  <a:lnTo>
                                    <a:pt x="1098" y="21"/>
                                  </a:lnTo>
                                  <a:cubicBezTo>
                                    <a:pt x="1093" y="21"/>
                                    <a:pt x="1088" y="16"/>
                                    <a:pt x="1088" y="10"/>
                                  </a:cubicBezTo>
                                  <a:cubicBezTo>
                                    <a:pt x="1088" y="4"/>
                                    <a:pt x="1093" y="0"/>
                                    <a:pt x="1098" y="0"/>
                                  </a:cubicBezTo>
                                  <a:lnTo>
                                    <a:pt x="1120" y="0"/>
                                  </a:lnTo>
                                  <a:cubicBezTo>
                                    <a:pt x="1126" y="0"/>
                                    <a:pt x="1130" y="4"/>
                                    <a:pt x="1130" y="10"/>
                                  </a:cubicBezTo>
                                  <a:cubicBezTo>
                                    <a:pt x="1130" y="16"/>
                                    <a:pt x="1126" y="21"/>
                                    <a:pt x="1120" y="21"/>
                                  </a:cubicBezTo>
                                  <a:close/>
                                  <a:moveTo>
                                    <a:pt x="1056" y="21"/>
                                  </a:moveTo>
                                  <a:lnTo>
                                    <a:pt x="1034" y="21"/>
                                  </a:lnTo>
                                  <a:cubicBezTo>
                                    <a:pt x="1029" y="21"/>
                                    <a:pt x="1024" y="16"/>
                                    <a:pt x="1024" y="10"/>
                                  </a:cubicBezTo>
                                  <a:cubicBezTo>
                                    <a:pt x="1024" y="4"/>
                                    <a:pt x="1029" y="0"/>
                                    <a:pt x="1034" y="0"/>
                                  </a:cubicBezTo>
                                  <a:lnTo>
                                    <a:pt x="1056" y="0"/>
                                  </a:lnTo>
                                  <a:cubicBezTo>
                                    <a:pt x="1062" y="0"/>
                                    <a:pt x="1066" y="4"/>
                                    <a:pt x="1066" y="10"/>
                                  </a:cubicBezTo>
                                  <a:cubicBezTo>
                                    <a:pt x="1066" y="16"/>
                                    <a:pt x="1062" y="21"/>
                                    <a:pt x="1056" y="21"/>
                                  </a:cubicBezTo>
                                  <a:close/>
                                  <a:moveTo>
                                    <a:pt x="992" y="21"/>
                                  </a:moveTo>
                                  <a:lnTo>
                                    <a:pt x="970" y="21"/>
                                  </a:lnTo>
                                  <a:cubicBezTo>
                                    <a:pt x="965" y="21"/>
                                    <a:pt x="960" y="16"/>
                                    <a:pt x="960" y="10"/>
                                  </a:cubicBezTo>
                                  <a:cubicBezTo>
                                    <a:pt x="960" y="4"/>
                                    <a:pt x="965" y="0"/>
                                    <a:pt x="970" y="0"/>
                                  </a:cubicBezTo>
                                  <a:lnTo>
                                    <a:pt x="992" y="0"/>
                                  </a:lnTo>
                                  <a:cubicBezTo>
                                    <a:pt x="998" y="0"/>
                                    <a:pt x="1002" y="4"/>
                                    <a:pt x="1002" y="10"/>
                                  </a:cubicBezTo>
                                  <a:cubicBezTo>
                                    <a:pt x="1002" y="16"/>
                                    <a:pt x="998" y="21"/>
                                    <a:pt x="992" y="21"/>
                                  </a:cubicBezTo>
                                  <a:close/>
                                  <a:moveTo>
                                    <a:pt x="928" y="21"/>
                                  </a:moveTo>
                                  <a:lnTo>
                                    <a:pt x="906" y="21"/>
                                  </a:lnTo>
                                  <a:cubicBezTo>
                                    <a:pt x="900" y="21"/>
                                    <a:pt x="896" y="16"/>
                                    <a:pt x="896" y="10"/>
                                  </a:cubicBezTo>
                                  <a:cubicBezTo>
                                    <a:pt x="896" y="4"/>
                                    <a:pt x="900" y="0"/>
                                    <a:pt x="906" y="0"/>
                                  </a:cubicBezTo>
                                  <a:lnTo>
                                    <a:pt x="928" y="0"/>
                                  </a:lnTo>
                                  <a:cubicBezTo>
                                    <a:pt x="934" y="0"/>
                                    <a:pt x="938" y="4"/>
                                    <a:pt x="938" y="10"/>
                                  </a:cubicBezTo>
                                  <a:cubicBezTo>
                                    <a:pt x="938" y="16"/>
                                    <a:pt x="934" y="21"/>
                                    <a:pt x="928" y="21"/>
                                  </a:cubicBezTo>
                                  <a:close/>
                                  <a:moveTo>
                                    <a:pt x="864" y="21"/>
                                  </a:moveTo>
                                  <a:lnTo>
                                    <a:pt x="842" y="21"/>
                                  </a:lnTo>
                                  <a:cubicBezTo>
                                    <a:pt x="836" y="21"/>
                                    <a:pt x="832" y="16"/>
                                    <a:pt x="832" y="10"/>
                                  </a:cubicBezTo>
                                  <a:cubicBezTo>
                                    <a:pt x="832" y="4"/>
                                    <a:pt x="836" y="0"/>
                                    <a:pt x="842" y="0"/>
                                  </a:cubicBezTo>
                                  <a:lnTo>
                                    <a:pt x="864" y="0"/>
                                  </a:lnTo>
                                  <a:cubicBezTo>
                                    <a:pt x="870" y="0"/>
                                    <a:pt x="874" y="4"/>
                                    <a:pt x="874" y="10"/>
                                  </a:cubicBezTo>
                                  <a:cubicBezTo>
                                    <a:pt x="874" y="16"/>
                                    <a:pt x="870" y="21"/>
                                    <a:pt x="864" y="21"/>
                                  </a:cubicBezTo>
                                  <a:close/>
                                  <a:moveTo>
                                    <a:pt x="800" y="21"/>
                                  </a:moveTo>
                                  <a:lnTo>
                                    <a:pt x="778" y="21"/>
                                  </a:lnTo>
                                  <a:cubicBezTo>
                                    <a:pt x="772" y="21"/>
                                    <a:pt x="768" y="16"/>
                                    <a:pt x="768" y="10"/>
                                  </a:cubicBezTo>
                                  <a:cubicBezTo>
                                    <a:pt x="768" y="4"/>
                                    <a:pt x="772" y="0"/>
                                    <a:pt x="778" y="0"/>
                                  </a:cubicBezTo>
                                  <a:lnTo>
                                    <a:pt x="800" y="0"/>
                                  </a:lnTo>
                                  <a:cubicBezTo>
                                    <a:pt x="806" y="0"/>
                                    <a:pt x="810" y="4"/>
                                    <a:pt x="810" y="10"/>
                                  </a:cubicBezTo>
                                  <a:cubicBezTo>
                                    <a:pt x="810" y="16"/>
                                    <a:pt x="806" y="21"/>
                                    <a:pt x="800" y="21"/>
                                  </a:cubicBezTo>
                                  <a:close/>
                                  <a:moveTo>
                                    <a:pt x="736" y="21"/>
                                  </a:moveTo>
                                  <a:lnTo>
                                    <a:pt x="714" y="21"/>
                                  </a:lnTo>
                                  <a:cubicBezTo>
                                    <a:pt x="708" y="21"/>
                                    <a:pt x="704" y="16"/>
                                    <a:pt x="704" y="10"/>
                                  </a:cubicBezTo>
                                  <a:cubicBezTo>
                                    <a:pt x="704" y="4"/>
                                    <a:pt x="708" y="0"/>
                                    <a:pt x="714" y="0"/>
                                  </a:cubicBezTo>
                                  <a:lnTo>
                                    <a:pt x="736" y="0"/>
                                  </a:lnTo>
                                  <a:cubicBezTo>
                                    <a:pt x="742" y="0"/>
                                    <a:pt x="746" y="4"/>
                                    <a:pt x="746" y="10"/>
                                  </a:cubicBezTo>
                                  <a:cubicBezTo>
                                    <a:pt x="746" y="16"/>
                                    <a:pt x="742" y="21"/>
                                    <a:pt x="736" y="21"/>
                                  </a:cubicBezTo>
                                  <a:close/>
                                  <a:moveTo>
                                    <a:pt x="672" y="21"/>
                                  </a:moveTo>
                                  <a:lnTo>
                                    <a:pt x="650" y="21"/>
                                  </a:lnTo>
                                  <a:cubicBezTo>
                                    <a:pt x="644" y="21"/>
                                    <a:pt x="640" y="16"/>
                                    <a:pt x="640" y="10"/>
                                  </a:cubicBezTo>
                                  <a:cubicBezTo>
                                    <a:pt x="640" y="4"/>
                                    <a:pt x="644" y="0"/>
                                    <a:pt x="650" y="0"/>
                                  </a:cubicBezTo>
                                  <a:lnTo>
                                    <a:pt x="672" y="0"/>
                                  </a:lnTo>
                                  <a:cubicBezTo>
                                    <a:pt x="678" y="0"/>
                                    <a:pt x="682" y="4"/>
                                    <a:pt x="682" y="10"/>
                                  </a:cubicBezTo>
                                  <a:cubicBezTo>
                                    <a:pt x="682" y="16"/>
                                    <a:pt x="678" y="21"/>
                                    <a:pt x="672" y="21"/>
                                  </a:cubicBezTo>
                                  <a:close/>
                                  <a:moveTo>
                                    <a:pt x="608" y="21"/>
                                  </a:moveTo>
                                  <a:lnTo>
                                    <a:pt x="586" y="21"/>
                                  </a:lnTo>
                                  <a:cubicBezTo>
                                    <a:pt x="580" y="21"/>
                                    <a:pt x="576" y="16"/>
                                    <a:pt x="576" y="10"/>
                                  </a:cubicBezTo>
                                  <a:cubicBezTo>
                                    <a:pt x="576" y="4"/>
                                    <a:pt x="580" y="0"/>
                                    <a:pt x="586" y="0"/>
                                  </a:cubicBezTo>
                                  <a:lnTo>
                                    <a:pt x="608" y="0"/>
                                  </a:lnTo>
                                  <a:cubicBezTo>
                                    <a:pt x="614" y="0"/>
                                    <a:pt x="618" y="4"/>
                                    <a:pt x="618" y="10"/>
                                  </a:cubicBezTo>
                                  <a:cubicBezTo>
                                    <a:pt x="618" y="16"/>
                                    <a:pt x="614" y="21"/>
                                    <a:pt x="608" y="21"/>
                                  </a:cubicBezTo>
                                  <a:close/>
                                  <a:moveTo>
                                    <a:pt x="544" y="21"/>
                                  </a:moveTo>
                                  <a:lnTo>
                                    <a:pt x="522" y="21"/>
                                  </a:lnTo>
                                  <a:cubicBezTo>
                                    <a:pt x="516" y="21"/>
                                    <a:pt x="512" y="16"/>
                                    <a:pt x="512" y="10"/>
                                  </a:cubicBezTo>
                                  <a:cubicBezTo>
                                    <a:pt x="512" y="4"/>
                                    <a:pt x="516" y="0"/>
                                    <a:pt x="522" y="0"/>
                                  </a:cubicBezTo>
                                  <a:lnTo>
                                    <a:pt x="544" y="0"/>
                                  </a:lnTo>
                                  <a:cubicBezTo>
                                    <a:pt x="550" y="0"/>
                                    <a:pt x="554" y="4"/>
                                    <a:pt x="554" y="10"/>
                                  </a:cubicBezTo>
                                  <a:cubicBezTo>
                                    <a:pt x="554" y="16"/>
                                    <a:pt x="550" y="21"/>
                                    <a:pt x="544" y="21"/>
                                  </a:cubicBezTo>
                                  <a:close/>
                                  <a:moveTo>
                                    <a:pt x="480" y="21"/>
                                  </a:moveTo>
                                  <a:lnTo>
                                    <a:pt x="458" y="21"/>
                                  </a:lnTo>
                                  <a:cubicBezTo>
                                    <a:pt x="452" y="21"/>
                                    <a:pt x="448" y="16"/>
                                    <a:pt x="448" y="10"/>
                                  </a:cubicBezTo>
                                  <a:cubicBezTo>
                                    <a:pt x="448" y="4"/>
                                    <a:pt x="452" y="0"/>
                                    <a:pt x="458" y="0"/>
                                  </a:cubicBezTo>
                                  <a:lnTo>
                                    <a:pt x="480" y="0"/>
                                  </a:lnTo>
                                  <a:cubicBezTo>
                                    <a:pt x="486" y="0"/>
                                    <a:pt x="490" y="4"/>
                                    <a:pt x="490" y="10"/>
                                  </a:cubicBezTo>
                                  <a:cubicBezTo>
                                    <a:pt x="490" y="16"/>
                                    <a:pt x="486" y="21"/>
                                    <a:pt x="480" y="21"/>
                                  </a:cubicBezTo>
                                  <a:close/>
                                  <a:moveTo>
                                    <a:pt x="416" y="21"/>
                                  </a:moveTo>
                                  <a:lnTo>
                                    <a:pt x="394" y="21"/>
                                  </a:lnTo>
                                  <a:cubicBezTo>
                                    <a:pt x="388" y="21"/>
                                    <a:pt x="384" y="16"/>
                                    <a:pt x="384" y="10"/>
                                  </a:cubicBezTo>
                                  <a:cubicBezTo>
                                    <a:pt x="384" y="4"/>
                                    <a:pt x="388" y="0"/>
                                    <a:pt x="394" y="0"/>
                                  </a:cubicBezTo>
                                  <a:lnTo>
                                    <a:pt x="416" y="0"/>
                                  </a:lnTo>
                                  <a:cubicBezTo>
                                    <a:pt x="422" y="0"/>
                                    <a:pt x="426" y="4"/>
                                    <a:pt x="426" y="10"/>
                                  </a:cubicBezTo>
                                  <a:cubicBezTo>
                                    <a:pt x="426" y="16"/>
                                    <a:pt x="422" y="21"/>
                                    <a:pt x="416" y="21"/>
                                  </a:cubicBezTo>
                                  <a:close/>
                                  <a:moveTo>
                                    <a:pt x="352" y="21"/>
                                  </a:moveTo>
                                  <a:lnTo>
                                    <a:pt x="330" y="21"/>
                                  </a:lnTo>
                                  <a:cubicBezTo>
                                    <a:pt x="324" y="21"/>
                                    <a:pt x="320" y="16"/>
                                    <a:pt x="320" y="10"/>
                                  </a:cubicBezTo>
                                  <a:cubicBezTo>
                                    <a:pt x="320" y="4"/>
                                    <a:pt x="324" y="0"/>
                                    <a:pt x="330" y="0"/>
                                  </a:cubicBezTo>
                                  <a:lnTo>
                                    <a:pt x="352" y="0"/>
                                  </a:lnTo>
                                  <a:cubicBezTo>
                                    <a:pt x="358" y="0"/>
                                    <a:pt x="362" y="4"/>
                                    <a:pt x="362" y="10"/>
                                  </a:cubicBezTo>
                                  <a:cubicBezTo>
                                    <a:pt x="362" y="16"/>
                                    <a:pt x="358" y="21"/>
                                    <a:pt x="352" y="21"/>
                                  </a:cubicBezTo>
                                  <a:close/>
                                  <a:moveTo>
                                    <a:pt x="288" y="21"/>
                                  </a:moveTo>
                                  <a:lnTo>
                                    <a:pt x="266" y="21"/>
                                  </a:lnTo>
                                  <a:cubicBezTo>
                                    <a:pt x="260" y="21"/>
                                    <a:pt x="256" y="16"/>
                                    <a:pt x="256" y="10"/>
                                  </a:cubicBezTo>
                                  <a:cubicBezTo>
                                    <a:pt x="256" y="4"/>
                                    <a:pt x="260" y="0"/>
                                    <a:pt x="266" y="0"/>
                                  </a:cubicBezTo>
                                  <a:lnTo>
                                    <a:pt x="288" y="0"/>
                                  </a:lnTo>
                                  <a:cubicBezTo>
                                    <a:pt x="294" y="0"/>
                                    <a:pt x="298" y="4"/>
                                    <a:pt x="298" y="10"/>
                                  </a:cubicBezTo>
                                  <a:cubicBezTo>
                                    <a:pt x="298" y="16"/>
                                    <a:pt x="294" y="21"/>
                                    <a:pt x="288" y="21"/>
                                  </a:cubicBezTo>
                                  <a:close/>
                                  <a:moveTo>
                                    <a:pt x="224" y="21"/>
                                  </a:moveTo>
                                  <a:lnTo>
                                    <a:pt x="202" y="21"/>
                                  </a:lnTo>
                                  <a:cubicBezTo>
                                    <a:pt x="196" y="21"/>
                                    <a:pt x="192" y="16"/>
                                    <a:pt x="192" y="10"/>
                                  </a:cubicBezTo>
                                  <a:cubicBezTo>
                                    <a:pt x="192" y="4"/>
                                    <a:pt x="196" y="0"/>
                                    <a:pt x="202" y="0"/>
                                  </a:cubicBezTo>
                                  <a:lnTo>
                                    <a:pt x="224" y="0"/>
                                  </a:lnTo>
                                  <a:cubicBezTo>
                                    <a:pt x="230" y="0"/>
                                    <a:pt x="234" y="4"/>
                                    <a:pt x="234" y="10"/>
                                  </a:cubicBezTo>
                                  <a:cubicBezTo>
                                    <a:pt x="234" y="16"/>
                                    <a:pt x="230" y="21"/>
                                    <a:pt x="224" y="21"/>
                                  </a:cubicBezTo>
                                  <a:close/>
                                  <a:moveTo>
                                    <a:pt x="160" y="21"/>
                                  </a:moveTo>
                                  <a:lnTo>
                                    <a:pt x="138" y="21"/>
                                  </a:lnTo>
                                  <a:cubicBezTo>
                                    <a:pt x="132" y="21"/>
                                    <a:pt x="128" y="16"/>
                                    <a:pt x="128" y="10"/>
                                  </a:cubicBezTo>
                                  <a:cubicBezTo>
                                    <a:pt x="128" y="4"/>
                                    <a:pt x="132" y="0"/>
                                    <a:pt x="138" y="0"/>
                                  </a:cubicBezTo>
                                  <a:lnTo>
                                    <a:pt x="160" y="0"/>
                                  </a:lnTo>
                                  <a:cubicBezTo>
                                    <a:pt x="166" y="0"/>
                                    <a:pt x="170" y="4"/>
                                    <a:pt x="170" y="10"/>
                                  </a:cubicBezTo>
                                  <a:cubicBezTo>
                                    <a:pt x="170" y="16"/>
                                    <a:pt x="166" y="21"/>
                                    <a:pt x="160" y="21"/>
                                  </a:cubicBezTo>
                                  <a:close/>
                                  <a:moveTo>
                                    <a:pt x="96" y="21"/>
                                  </a:moveTo>
                                  <a:lnTo>
                                    <a:pt x="74" y="21"/>
                                  </a:lnTo>
                                  <a:cubicBezTo>
                                    <a:pt x="68" y="21"/>
                                    <a:pt x="64" y="16"/>
                                    <a:pt x="64" y="10"/>
                                  </a:cubicBezTo>
                                  <a:cubicBezTo>
                                    <a:pt x="64" y="4"/>
                                    <a:pt x="68" y="0"/>
                                    <a:pt x="74" y="0"/>
                                  </a:cubicBezTo>
                                  <a:lnTo>
                                    <a:pt x="96" y="0"/>
                                  </a:lnTo>
                                  <a:cubicBezTo>
                                    <a:pt x="102" y="0"/>
                                    <a:pt x="106" y="4"/>
                                    <a:pt x="106" y="10"/>
                                  </a:cubicBezTo>
                                  <a:cubicBezTo>
                                    <a:pt x="106" y="16"/>
                                    <a:pt x="102" y="21"/>
                                    <a:pt x="96" y="21"/>
                                  </a:cubicBezTo>
                                  <a:close/>
                                  <a:moveTo>
                                    <a:pt x="32" y="21"/>
                                  </a:moveTo>
                                  <a:lnTo>
                                    <a:pt x="10" y="21"/>
                                  </a:lnTo>
                                  <a:cubicBezTo>
                                    <a:pt x="5" y="21"/>
                                    <a:pt x="0" y="16"/>
                                    <a:pt x="0" y="10"/>
                                  </a:cubicBezTo>
                                  <a:cubicBezTo>
                                    <a:pt x="0" y="4"/>
                                    <a:pt x="5" y="0"/>
                                    <a:pt x="10" y="0"/>
                                  </a:cubicBezTo>
                                  <a:lnTo>
                                    <a:pt x="32" y="0"/>
                                  </a:lnTo>
                                  <a:cubicBezTo>
                                    <a:pt x="38" y="0"/>
                                    <a:pt x="42" y="4"/>
                                    <a:pt x="42" y="10"/>
                                  </a:cubicBezTo>
                                  <a:cubicBezTo>
                                    <a:pt x="42"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5" name="Freeform 266"/>
                          <wps:cNvSpPr>
                            <a:spLocks noEditPoints="1"/>
                          </wps:cNvSpPr>
                          <wps:spPr bwMode="auto">
                            <a:xfrm>
                              <a:off x="130200" y="1868705"/>
                              <a:ext cx="908700" cy="8300"/>
                            </a:xfrm>
                            <a:custGeom>
                              <a:avLst/>
                              <a:gdLst>
                                <a:gd name="T0" fmla="*/ 1425 w 2410"/>
                                <a:gd name="T1" fmla="*/ 0 h 22"/>
                                <a:gd name="T2" fmla="*/ 1368 w 2410"/>
                                <a:gd name="T3" fmla="*/ 7 h 22"/>
                                <a:gd name="T4" fmla="*/ 1349 w 2410"/>
                                <a:gd name="T5" fmla="*/ 13 h 22"/>
                                <a:gd name="T6" fmla="*/ 1355 w 2410"/>
                                <a:gd name="T7" fmla="*/ 7 h 22"/>
                                <a:gd name="T8" fmla="*/ 1298 w 2410"/>
                                <a:gd name="T9" fmla="*/ 0 h 22"/>
                                <a:gd name="T10" fmla="*/ 1260 w 2410"/>
                                <a:gd name="T11" fmla="*/ 13 h 22"/>
                                <a:gd name="T12" fmla="*/ 1273 w 2410"/>
                                <a:gd name="T13" fmla="*/ 13 h 22"/>
                                <a:gd name="T14" fmla="*/ 1235 w 2410"/>
                                <a:gd name="T15" fmla="*/ 0 h 22"/>
                                <a:gd name="T16" fmla="*/ 1178 w 2410"/>
                                <a:gd name="T17" fmla="*/ 7 h 22"/>
                                <a:gd name="T18" fmla="*/ 1159 w 2410"/>
                                <a:gd name="T19" fmla="*/ 13 h 22"/>
                                <a:gd name="T20" fmla="*/ 1165 w 2410"/>
                                <a:gd name="T21" fmla="*/ 7 h 22"/>
                                <a:gd name="T22" fmla="*/ 1108 w 2410"/>
                                <a:gd name="T23" fmla="*/ 0 h 22"/>
                                <a:gd name="T24" fmla="*/ 1070 w 2410"/>
                                <a:gd name="T25" fmla="*/ 13 h 22"/>
                                <a:gd name="T26" fmla="*/ 1083 w 2410"/>
                                <a:gd name="T27" fmla="*/ 13 h 22"/>
                                <a:gd name="T28" fmla="*/ 1045 w 2410"/>
                                <a:gd name="T29" fmla="*/ 0 h 22"/>
                                <a:gd name="T30" fmla="*/ 988 w 2410"/>
                                <a:gd name="T31" fmla="*/ 7 h 22"/>
                                <a:gd name="T32" fmla="*/ 969 w 2410"/>
                                <a:gd name="T33" fmla="*/ 13 h 22"/>
                                <a:gd name="T34" fmla="*/ 975 w 2410"/>
                                <a:gd name="T35" fmla="*/ 7 h 22"/>
                                <a:gd name="T36" fmla="*/ 918 w 2410"/>
                                <a:gd name="T37" fmla="*/ 0 h 22"/>
                                <a:gd name="T38" fmla="*/ 880 w 2410"/>
                                <a:gd name="T39" fmla="*/ 13 h 22"/>
                                <a:gd name="T40" fmla="*/ 893 w 2410"/>
                                <a:gd name="T41" fmla="*/ 13 h 22"/>
                                <a:gd name="T42" fmla="*/ 855 w 2410"/>
                                <a:gd name="T43" fmla="*/ 0 h 22"/>
                                <a:gd name="T44" fmla="*/ 798 w 2410"/>
                                <a:gd name="T45" fmla="*/ 7 h 22"/>
                                <a:gd name="T46" fmla="*/ 779 w 2410"/>
                                <a:gd name="T47" fmla="*/ 13 h 22"/>
                                <a:gd name="T48" fmla="*/ 785 w 2410"/>
                                <a:gd name="T49" fmla="*/ 7 h 22"/>
                                <a:gd name="T50" fmla="*/ 728 w 2410"/>
                                <a:gd name="T51" fmla="*/ 0 h 22"/>
                                <a:gd name="T52" fmla="*/ 690 w 2410"/>
                                <a:gd name="T53" fmla="*/ 13 h 22"/>
                                <a:gd name="T54" fmla="*/ 703 w 2410"/>
                                <a:gd name="T55" fmla="*/ 13 h 22"/>
                                <a:gd name="T56" fmla="*/ 665 w 2410"/>
                                <a:gd name="T57" fmla="*/ 0 h 22"/>
                                <a:gd name="T58" fmla="*/ 608 w 2410"/>
                                <a:gd name="T59" fmla="*/ 7 h 22"/>
                                <a:gd name="T60" fmla="*/ 589 w 2410"/>
                                <a:gd name="T61" fmla="*/ 13 h 22"/>
                                <a:gd name="T62" fmla="*/ 595 w 2410"/>
                                <a:gd name="T63" fmla="*/ 7 h 22"/>
                                <a:gd name="T64" fmla="*/ 538 w 2410"/>
                                <a:gd name="T65" fmla="*/ 0 h 22"/>
                                <a:gd name="T66" fmla="*/ 500 w 2410"/>
                                <a:gd name="T67" fmla="*/ 13 h 22"/>
                                <a:gd name="T68" fmla="*/ 513 w 2410"/>
                                <a:gd name="T69" fmla="*/ 13 h 22"/>
                                <a:gd name="T70" fmla="*/ 475 w 2410"/>
                                <a:gd name="T71" fmla="*/ 0 h 22"/>
                                <a:gd name="T72" fmla="*/ 418 w 2410"/>
                                <a:gd name="T73" fmla="*/ 7 h 22"/>
                                <a:gd name="T74" fmla="*/ 399 w 2410"/>
                                <a:gd name="T75" fmla="*/ 13 h 22"/>
                                <a:gd name="T76" fmla="*/ 405 w 2410"/>
                                <a:gd name="T77" fmla="*/ 7 h 22"/>
                                <a:gd name="T78" fmla="*/ 348 w 2410"/>
                                <a:gd name="T79" fmla="*/ 0 h 22"/>
                                <a:gd name="T80" fmla="*/ 310 w 2410"/>
                                <a:gd name="T81" fmla="*/ 13 h 22"/>
                                <a:gd name="T82" fmla="*/ 323 w 2410"/>
                                <a:gd name="T83" fmla="*/ 13 h 22"/>
                                <a:gd name="T84" fmla="*/ 285 w 2410"/>
                                <a:gd name="T85" fmla="*/ 0 h 22"/>
                                <a:gd name="T86" fmla="*/ 228 w 2410"/>
                                <a:gd name="T87" fmla="*/ 7 h 22"/>
                                <a:gd name="T88" fmla="*/ 209 w 2410"/>
                                <a:gd name="T89" fmla="*/ 13 h 22"/>
                                <a:gd name="T90" fmla="*/ 215 w 2410"/>
                                <a:gd name="T91" fmla="*/ 7 h 22"/>
                                <a:gd name="T92" fmla="*/ 158 w 2410"/>
                                <a:gd name="T93" fmla="*/ 0 h 22"/>
                                <a:gd name="T94" fmla="*/ 120 w 2410"/>
                                <a:gd name="T95" fmla="*/ 13 h 22"/>
                                <a:gd name="T96" fmla="*/ 133 w 2410"/>
                                <a:gd name="T97" fmla="*/ 13 h 22"/>
                                <a:gd name="T98" fmla="*/ 95 w 2410"/>
                                <a:gd name="T99" fmla="*/ 0 h 22"/>
                                <a:gd name="T100" fmla="*/ 38 w 2410"/>
                                <a:gd name="T101" fmla="*/ 7 h 22"/>
                                <a:gd name="T102" fmla="*/ 19 w 2410"/>
                                <a:gd name="T103" fmla="*/ 13 h 22"/>
                                <a:gd name="T104" fmla="*/ 25 w 2410"/>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2">
                                  <a:moveTo>
                                    <a:pt x="2400" y="22"/>
                                  </a:moveTo>
                                  <a:lnTo>
                                    <a:pt x="2378" y="22"/>
                                  </a:lnTo>
                                  <a:cubicBezTo>
                                    <a:pt x="2373" y="22"/>
                                    <a:pt x="2368" y="17"/>
                                    <a:pt x="2368" y="11"/>
                                  </a:cubicBezTo>
                                  <a:cubicBezTo>
                                    <a:pt x="2368" y="5"/>
                                    <a:pt x="2373" y="0"/>
                                    <a:pt x="2378" y="0"/>
                                  </a:cubicBezTo>
                                  <a:lnTo>
                                    <a:pt x="2400" y="0"/>
                                  </a:lnTo>
                                  <a:cubicBezTo>
                                    <a:pt x="2406" y="0"/>
                                    <a:pt x="2410" y="5"/>
                                    <a:pt x="2410" y="11"/>
                                  </a:cubicBezTo>
                                  <a:cubicBezTo>
                                    <a:pt x="2410" y="17"/>
                                    <a:pt x="2406" y="22"/>
                                    <a:pt x="2400" y="22"/>
                                  </a:cubicBezTo>
                                  <a:close/>
                                  <a:moveTo>
                                    <a:pt x="2336" y="22"/>
                                  </a:moveTo>
                                  <a:lnTo>
                                    <a:pt x="2314" y="22"/>
                                  </a:lnTo>
                                  <a:cubicBezTo>
                                    <a:pt x="2309" y="22"/>
                                    <a:pt x="2304" y="17"/>
                                    <a:pt x="2304" y="11"/>
                                  </a:cubicBezTo>
                                  <a:cubicBezTo>
                                    <a:pt x="2304" y="5"/>
                                    <a:pt x="2309" y="0"/>
                                    <a:pt x="2314" y="0"/>
                                  </a:cubicBezTo>
                                  <a:lnTo>
                                    <a:pt x="2336" y="0"/>
                                  </a:lnTo>
                                  <a:cubicBezTo>
                                    <a:pt x="2342" y="0"/>
                                    <a:pt x="2346" y="5"/>
                                    <a:pt x="2346" y="11"/>
                                  </a:cubicBezTo>
                                  <a:cubicBezTo>
                                    <a:pt x="2346" y="17"/>
                                    <a:pt x="2342" y="22"/>
                                    <a:pt x="2336" y="22"/>
                                  </a:cubicBezTo>
                                  <a:close/>
                                  <a:moveTo>
                                    <a:pt x="2272" y="22"/>
                                  </a:moveTo>
                                  <a:lnTo>
                                    <a:pt x="2250" y="22"/>
                                  </a:lnTo>
                                  <a:cubicBezTo>
                                    <a:pt x="2245" y="22"/>
                                    <a:pt x="2240" y="17"/>
                                    <a:pt x="2240" y="11"/>
                                  </a:cubicBezTo>
                                  <a:cubicBezTo>
                                    <a:pt x="2240" y="5"/>
                                    <a:pt x="2245" y="0"/>
                                    <a:pt x="2250" y="0"/>
                                  </a:cubicBezTo>
                                  <a:lnTo>
                                    <a:pt x="2272" y="0"/>
                                  </a:lnTo>
                                  <a:cubicBezTo>
                                    <a:pt x="2278" y="0"/>
                                    <a:pt x="2282" y="5"/>
                                    <a:pt x="2282" y="11"/>
                                  </a:cubicBezTo>
                                  <a:cubicBezTo>
                                    <a:pt x="2282" y="17"/>
                                    <a:pt x="2278" y="22"/>
                                    <a:pt x="2272" y="22"/>
                                  </a:cubicBezTo>
                                  <a:close/>
                                  <a:moveTo>
                                    <a:pt x="2208" y="22"/>
                                  </a:moveTo>
                                  <a:lnTo>
                                    <a:pt x="2186" y="22"/>
                                  </a:lnTo>
                                  <a:cubicBezTo>
                                    <a:pt x="2181" y="22"/>
                                    <a:pt x="2176" y="17"/>
                                    <a:pt x="2176" y="11"/>
                                  </a:cubicBezTo>
                                  <a:cubicBezTo>
                                    <a:pt x="2176" y="5"/>
                                    <a:pt x="2181" y="0"/>
                                    <a:pt x="2186" y="0"/>
                                  </a:cubicBezTo>
                                  <a:lnTo>
                                    <a:pt x="2208" y="0"/>
                                  </a:lnTo>
                                  <a:cubicBezTo>
                                    <a:pt x="2214" y="0"/>
                                    <a:pt x="2218" y="5"/>
                                    <a:pt x="2218" y="11"/>
                                  </a:cubicBezTo>
                                  <a:cubicBezTo>
                                    <a:pt x="2218" y="17"/>
                                    <a:pt x="2214" y="22"/>
                                    <a:pt x="2208" y="22"/>
                                  </a:cubicBezTo>
                                  <a:close/>
                                  <a:moveTo>
                                    <a:pt x="2144" y="22"/>
                                  </a:moveTo>
                                  <a:lnTo>
                                    <a:pt x="2122" y="22"/>
                                  </a:lnTo>
                                  <a:cubicBezTo>
                                    <a:pt x="2117" y="22"/>
                                    <a:pt x="2112" y="17"/>
                                    <a:pt x="2112" y="11"/>
                                  </a:cubicBezTo>
                                  <a:cubicBezTo>
                                    <a:pt x="2112" y="5"/>
                                    <a:pt x="2117" y="0"/>
                                    <a:pt x="2122" y="0"/>
                                  </a:cubicBezTo>
                                  <a:lnTo>
                                    <a:pt x="2144" y="0"/>
                                  </a:lnTo>
                                  <a:cubicBezTo>
                                    <a:pt x="2150" y="0"/>
                                    <a:pt x="2154" y="5"/>
                                    <a:pt x="2154" y="11"/>
                                  </a:cubicBezTo>
                                  <a:cubicBezTo>
                                    <a:pt x="2154" y="17"/>
                                    <a:pt x="2150" y="22"/>
                                    <a:pt x="2144" y="22"/>
                                  </a:cubicBezTo>
                                  <a:close/>
                                  <a:moveTo>
                                    <a:pt x="2080" y="22"/>
                                  </a:moveTo>
                                  <a:lnTo>
                                    <a:pt x="2058" y="22"/>
                                  </a:lnTo>
                                  <a:cubicBezTo>
                                    <a:pt x="2053" y="22"/>
                                    <a:pt x="2048" y="17"/>
                                    <a:pt x="2048" y="11"/>
                                  </a:cubicBezTo>
                                  <a:cubicBezTo>
                                    <a:pt x="2048" y="5"/>
                                    <a:pt x="2053" y="0"/>
                                    <a:pt x="2058" y="0"/>
                                  </a:cubicBezTo>
                                  <a:lnTo>
                                    <a:pt x="2080" y="0"/>
                                  </a:lnTo>
                                  <a:cubicBezTo>
                                    <a:pt x="2086" y="0"/>
                                    <a:pt x="2090" y="5"/>
                                    <a:pt x="2090" y="11"/>
                                  </a:cubicBezTo>
                                  <a:cubicBezTo>
                                    <a:pt x="2090" y="17"/>
                                    <a:pt x="2086" y="22"/>
                                    <a:pt x="2080" y="22"/>
                                  </a:cubicBezTo>
                                  <a:close/>
                                  <a:moveTo>
                                    <a:pt x="2016" y="22"/>
                                  </a:moveTo>
                                  <a:lnTo>
                                    <a:pt x="1994" y="22"/>
                                  </a:lnTo>
                                  <a:cubicBezTo>
                                    <a:pt x="1989" y="22"/>
                                    <a:pt x="1984" y="17"/>
                                    <a:pt x="1984" y="11"/>
                                  </a:cubicBezTo>
                                  <a:cubicBezTo>
                                    <a:pt x="1984" y="5"/>
                                    <a:pt x="1989" y="0"/>
                                    <a:pt x="1994" y="0"/>
                                  </a:cubicBezTo>
                                  <a:lnTo>
                                    <a:pt x="2016" y="0"/>
                                  </a:lnTo>
                                  <a:cubicBezTo>
                                    <a:pt x="2022" y="0"/>
                                    <a:pt x="2026" y="5"/>
                                    <a:pt x="2026" y="11"/>
                                  </a:cubicBezTo>
                                  <a:cubicBezTo>
                                    <a:pt x="2026" y="17"/>
                                    <a:pt x="2022" y="22"/>
                                    <a:pt x="2016" y="22"/>
                                  </a:cubicBezTo>
                                  <a:close/>
                                  <a:moveTo>
                                    <a:pt x="1952" y="22"/>
                                  </a:moveTo>
                                  <a:lnTo>
                                    <a:pt x="1930" y="22"/>
                                  </a:lnTo>
                                  <a:cubicBezTo>
                                    <a:pt x="1925" y="22"/>
                                    <a:pt x="1920" y="17"/>
                                    <a:pt x="1920" y="11"/>
                                  </a:cubicBezTo>
                                  <a:cubicBezTo>
                                    <a:pt x="1920" y="5"/>
                                    <a:pt x="1925" y="0"/>
                                    <a:pt x="1930" y="0"/>
                                  </a:cubicBezTo>
                                  <a:lnTo>
                                    <a:pt x="1952" y="0"/>
                                  </a:lnTo>
                                  <a:cubicBezTo>
                                    <a:pt x="1958" y="0"/>
                                    <a:pt x="1962" y="5"/>
                                    <a:pt x="1962" y="11"/>
                                  </a:cubicBezTo>
                                  <a:cubicBezTo>
                                    <a:pt x="1962" y="17"/>
                                    <a:pt x="1958" y="22"/>
                                    <a:pt x="1952" y="22"/>
                                  </a:cubicBezTo>
                                  <a:close/>
                                  <a:moveTo>
                                    <a:pt x="1888" y="22"/>
                                  </a:moveTo>
                                  <a:lnTo>
                                    <a:pt x="1866" y="22"/>
                                  </a:lnTo>
                                  <a:cubicBezTo>
                                    <a:pt x="1861" y="22"/>
                                    <a:pt x="1856" y="17"/>
                                    <a:pt x="1856" y="11"/>
                                  </a:cubicBezTo>
                                  <a:cubicBezTo>
                                    <a:pt x="1856" y="5"/>
                                    <a:pt x="1861" y="0"/>
                                    <a:pt x="1866" y="0"/>
                                  </a:cubicBezTo>
                                  <a:lnTo>
                                    <a:pt x="1888" y="0"/>
                                  </a:lnTo>
                                  <a:cubicBezTo>
                                    <a:pt x="1894" y="0"/>
                                    <a:pt x="1898" y="5"/>
                                    <a:pt x="1898" y="11"/>
                                  </a:cubicBezTo>
                                  <a:cubicBezTo>
                                    <a:pt x="1898" y="17"/>
                                    <a:pt x="1894" y="22"/>
                                    <a:pt x="1888" y="22"/>
                                  </a:cubicBezTo>
                                  <a:close/>
                                  <a:moveTo>
                                    <a:pt x="1824" y="22"/>
                                  </a:moveTo>
                                  <a:lnTo>
                                    <a:pt x="1802" y="22"/>
                                  </a:lnTo>
                                  <a:cubicBezTo>
                                    <a:pt x="1797" y="22"/>
                                    <a:pt x="1792" y="17"/>
                                    <a:pt x="1792" y="11"/>
                                  </a:cubicBezTo>
                                  <a:cubicBezTo>
                                    <a:pt x="1792" y="5"/>
                                    <a:pt x="1797" y="0"/>
                                    <a:pt x="1802" y="0"/>
                                  </a:cubicBezTo>
                                  <a:lnTo>
                                    <a:pt x="1824" y="0"/>
                                  </a:lnTo>
                                  <a:cubicBezTo>
                                    <a:pt x="1830" y="0"/>
                                    <a:pt x="1834" y="5"/>
                                    <a:pt x="1834" y="11"/>
                                  </a:cubicBezTo>
                                  <a:cubicBezTo>
                                    <a:pt x="1834" y="17"/>
                                    <a:pt x="1830" y="22"/>
                                    <a:pt x="1824" y="22"/>
                                  </a:cubicBezTo>
                                  <a:close/>
                                  <a:moveTo>
                                    <a:pt x="1760" y="22"/>
                                  </a:moveTo>
                                  <a:lnTo>
                                    <a:pt x="1738" y="22"/>
                                  </a:lnTo>
                                  <a:cubicBezTo>
                                    <a:pt x="1733" y="22"/>
                                    <a:pt x="1728" y="17"/>
                                    <a:pt x="1728" y="11"/>
                                  </a:cubicBezTo>
                                  <a:cubicBezTo>
                                    <a:pt x="1728" y="5"/>
                                    <a:pt x="1733" y="0"/>
                                    <a:pt x="1738" y="0"/>
                                  </a:cubicBezTo>
                                  <a:lnTo>
                                    <a:pt x="1760" y="0"/>
                                  </a:lnTo>
                                  <a:cubicBezTo>
                                    <a:pt x="1766" y="0"/>
                                    <a:pt x="1770" y="5"/>
                                    <a:pt x="1770" y="11"/>
                                  </a:cubicBezTo>
                                  <a:cubicBezTo>
                                    <a:pt x="1770" y="17"/>
                                    <a:pt x="1766" y="22"/>
                                    <a:pt x="1760" y="22"/>
                                  </a:cubicBezTo>
                                  <a:close/>
                                  <a:moveTo>
                                    <a:pt x="1696" y="22"/>
                                  </a:moveTo>
                                  <a:lnTo>
                                    <a:pt x="1674" y="22"/>
                                  </a:lnTo>
                                  <a:cubicBezTo>
                                    <a:pt x="1669" y="22"/>
                                    <a:pt x="1664" y="17"/>
                                    <a:pt x="1664" y="11"/>
                                  </a:cubicBezTo>
                                  <a:cubicBezTo>
                                    <a:pt x="1664" y="5"/>
                                    <a:pt x="1669" y="0"/>
                                    <a:pt x="1674" y="0"/>
                                  </a:cubicBezTo>
                                  <a:lnTo>
                                    <a:pt x="1696" y="0"/>
                                  </a:lnTo>
                                  <a:cubicBezTo>
                                    <a:pt x="1702" y="0"/>
                                    <a:pt x="1706" y="5"/>
                                    <a:pt x="1706" y="11"/>
                                  </a:cubicBezTo>
                                  <a:cubicBezTo>
                                    <a:pt x="1706" y="17"/>
                                    <a:pt x="1702" y="22"/>
                                    <a:pt x="1696" y="22"/>
                                  </a:cubicBezTo>
                                  <a:close/>
                                  <a:moveTo>
                                    <a:pt x="1632" y="22"/>
                                  </a:moveTo>
                                  <a:lnTo>
                                    <a:pt x="1610" y="22"/>
                                  </a:lnTo>
                                  <a:cubicBezTo>
                                    <a:pt x="1605" y="22"/>
                                    <a:pt x="1600" y="17"/>
                                    <a:pt x="1600" y="11"/>
                                  </a:cubicBezTo>
                                  <a:cubicBezTo>
                                    <a:pt x="1600" y="5"/>
                                    <a:pt x="1605" y="0"/>
                                    <a:pt x="1610" y="0"/>
                                  </a:cubicBezTo>
                                  <a:lnTo>
                                    <a:pt x="1632" y="0"/>
                                  </a:lnTo>
                                  <a:cubicBezTo>
                                    <a:pt x="1638" y="0"/>
                                    <a:pt x="1642" y="5"/>
                                    <a:pt x="1642" y="11"/>
                                  </a:cubicBezTo>
                                  <a:cubicBezTo>
                                    <a:pt x="1642" y="17"/>
                                    <a:pt x="1638" y="22"/>
                                    <a:pt x="1632" y="22"/>
                                  </a:cubicBezTo>
                                  <a:close/>
                                  <a:moveTo>
                                    <a:pt x="1568" y="22"/>
                                  </a:moveTo>
                                  <a:lnTo>
                                    <a:pt x="1546" y="22"/>
                                  </a:lnTo>
                                  <a:cubicBezTo>
                                    <a:pt x="1541" y="22"/>
                                    <a:pt x="1536" y="17"/>
                                    <a:pt x="1536" y="11"/>
                                  </a:cubicBezTo>
                                  <a:cubicBezTo>
                                    <a:pt x="1536" y="5"/>
                                    <a:pt x="1541" y="0"/>
                                    <a:pt x="1546" y="0"/>
                                  </a:cubicBezTo>
                                  <a:lnTo>
                                    <a:pt x="1568" y="0"/>
                                  </a:lnTo>
                                  <a:cubicBezTo>
                                    <a:pt x="1574" y="0"/>
                                    <a:pt x="1578" y="5"/>
                                    <a:pt x="1578" y="11"/>
                                  </a:cubicBezTo>
                                  <a:cubicBezTo>
                                    <a:pt x="1578" y="17"/>
                                    <a:pt x="1574" y="22"/>
                                    <a:pt x="1568" y="22"/>
                                  </a:cubicBezTo>
                                  <a:close/>
                                  <a:moveTo>
                                    <a:pt x="1504" y="22"/>
                                  </a:moveTo>
                                  <a:lnTo>
                                    <a:pt x="1482" y="22"/>
                                  </a:lnTo>
                                  <a:cubicBezTo>
                                    <a:pt x="1477" y="22"/>
                                    <a:pt x="1472" y="17"/>
                                    <a:pt x="1472" y="11"/>
                                  </a:cubicBezTo>
                                  <a:cubicBezTo>
                                    <a:pt x="1472" y="5"/>
                                    <a:pt x="1477" y="0"/>
                                    <a:pt x="1482" y="0"/>
                                  </a:cubicBezTo>
                                  <a:lnTo>
                                    <a:pt x="1504" y="0"/>
                                  </a:lnTo>
                                  <a:cubicBezTo>
                                    <a:pt x="1510" y="0"/>
                                    <a:pt x="1514" y="5"/>
                                    <a:pt x="1514" y="11"/>
                                  </a:cubicBezTo>
                                  <a:cubicBezTo>
                                    <a:pt x="1514" y="17"/>
                                    <a:pt x="1510" y="22"/>
                                    <a:pt x="1504" y="22"/>
                                  </a:cubicBezTo>
                                  <a:close/>
                                  <a:moveTo>
                                    <a:pt x="1440" y="22"/>
                                  </a:moveTo>
                                  <a:lnTo>
                                    <a:pt x="1418" y="22"/>
                                  </a:lnTo>
                                  <a:cubicBezTo>
                                    <a:pt x="1413" y="22"/>
                                    <a:pt x="1408" y="17"/>
                                    <a:pt x="1408" y="11"/>
                                  </a:cubicBezTo>
                                  <a:cubicBezTo>
                                    <a:pt x="1408" y="5"/>
                                    <a:pt x="1413" y="0"/>
                                    <a:pt x="1418" y="0"/>
                                  </a:cubicBezTo>
                                  <a:lnTo>
                                    <a:pt x="1440" y="0"/>
                                  </a:lnTo>
                                  <a:cubicBezTo>
                                    <a:pt x="1446" y="0"/>
                                    <a:pt x="1450" y="5"/>
                                    <a:pt x="1450" y="11"/>
                                  </a:cubicBezTo>
                                  <a:cubicBezTo>
                                    <a:pt x="1450" y="17"/>
                                    <a:pt x="1446" y="22"/>
                                    <a:pt x="1440" y="22"/>
                                  </a:cubicBezTo>
                                  <a:close/>
                                  <a:moveTo>
                                    <a:pt x="1376" y="22"/>
                                  </a:moveTo>
                                  <a:lnTo>
                                    <a:pt x="1354" y="22"/>
                                  </a:lnTo>
                                  <a:cubicBezTo>
                                    <a:pt x="1349" y="22"/>
                                    <a:pt x="1344" y="17"/>
                                    <a:pt x="1344" y="11"/>
                                  </a:cubicBezTo>
                                  <a:cubicBezTo>
                                    <a:pt x="1344" y="5"/>
                                    <a:pt x="1349" y="0"/>
                                    <a:pt x="1354" y="0"/>
                                  </a:cubicBezTo>
                                  <a:lnTo>
                                    <a:pt x="1376" y="0"/>
                                  </a:lnTo>
                                  <a:cubicBezTo>
                                    <a:pt x="1382" y="0"/>
                                    <a:pt x="1386" y="5"/>
                                    <a:pt x="1386" y="11"/>
                                  </a:cubicBezTo>
                                  <a:cubicBezTo>
                                    <a:pt x="1386" y="17"/>
                                    <a:pt x="1382" y="22"/>
                                    <a:pt x="1376" y="22"/>
                                  </a:cubicBezTo>
                                  <a:close/>
                                  <a:moveTo>
                                    <a:pt x="1312" y="22"/>
                                  </a:moveTo>
                                  <a:lnTo>
                                    <a:pt x="1290" y="22"/>
                                  </a:lnTo>
                                  <a:cubicBezTo>
                                    <a:pt x="1285" y="22"/>
                                    <a:pt x="1280" y="17"/>
                                    <a:pt x="1280" y="11"/>
                                  </a:cubicBezTo>
                                  <a:cubicBezTo>
                                    <a:pt x="1280" y="5"/>
                                    <a:pt x="1285" y="0"/>
                                    <a:pt x="1290" y="0"/>
                                  </a:cubicBezTo>
                                  <a:lnTo>
                                    <a:pt x="1312" y="0"/>
                                  </a:lnTo>
                                  <a:cubicBezTo>
                                    <a:pt x="1318" y="0"/>
                                    <a:pt x="1322" y="5"/>
                                    <a:pt x="1322" y="11"/>
                                  </a:cubicBezTo>
                                  <a:cubicBezTo>
                                    <a:pt x="1322" y="17"/>
                                    <a:pt x="1318" y="22"/>
                                    <a:pt x="1312" y="22"/>
                                  </a:cubicBezTo>
                                  <a:close/>
                                  <a:moveTo>
                                    <a:pt x="1248" y="22"/>
                                  </a:moveTo>
                                  <a:lnTo>
                                    <a:pt x="1226" y="22"/>
                                  </a:lnTo>
                                  <a:cubicBezTo>
                                    <a:pt x="1221" y="22"/>
                                    <a:pt x="1216" y="17"/>
                                    <a:pt x="1216" y="11"/>
                                  </a:cubicBezTo>
                                  <a:cubicBezTo>
                                    <a:pt x="1216" y="5"/>
                                    <a:pt x="1221" y="0"/>
                                    <a:pt x="1226" y="0"/>
                                  </a:cubicBezTo>
                                  <a:lnTo>
                                    <a:pt x="1248" y="0"/>
                                  </a:lnTo>
                                  <a:cubicBezTo>
                                    <a:pt x="1254" y="0"/>
                                    <a:pt x="1258" y="5"/>
                                    <a:pt x="1258" y="11"/>
                                  </a:cubicBezTo>
                                  <a:cubicBezTo>
                                    <a:pt x="1258" y="17"/>
                                    <a:pt x="1254" y="22"/>
                                    <a:pt x="1248" y="22"/>
                                  </a:cubicBezTo>
                                  <a:close/>
                                  <a:moveTo>
                                    <a:pt x="1184" y="22"/>
                                  </a:moveTo>
                                  <a:lnTo>
                                    <a:pt x="1162" y="22"/>
                                  </a:lnTo>
                                  <a:cubicBezTo>
                                    <a:pt x="1157" y="22"/>
                                    <a:pt x="1152" y="17"/>
                                    <a:pt x="1152" y="11"/>
                                  </a:cubicBezTo>
                                  <a:cubicBezTo>
                                    <a:pt x="1152" y="5"/>
                                    <a:pt x="1157" y="0"/>
                                    <a:pt x="1162" y="0"/>
                                  </a:cubicBezTo>
                                  <a:lnTo>
                                    <a:pt x="1184" y="0"/>
                                  </a:lnTo>
                                  <a:cubicBezTo>
                                    <a:pt x="1190" y="0"/>
                                    <a:pt x="1194" y="5"/>
                                    <a:pt x="1194" y="11"/>
                                  </a:cubicBezTo>
                                  <a:cubicBezTo>
                                    <a:pt x="1194" y="17"/>
                                    <a:pt x="1190" y="22"/>
                                    <a:pt x="1184" y="22"/>
                                  </a:cubicBezTo>
                                  <a:close/>
                                  <a:moveTo>
                                    <a:pt x="1120" y="22"/>
                                  </a:moveTo>
                                  <a:lnTo>
                                    <a:pt x="1098" y="22"/>
                                  </a:lnTo>
                                  <a:cubicBezTo>
                                    <a:pt x="1093" y="22"/>
                                    <a:pt x="1088" y="17"/>
                                    <a:pt x="1088" y="11"/>
                                  </a:cubicBezTo>
                                  <a:cubicBezTo>
                                    <a:pt x="1088" y="5"/>
                                    <a:pt x="1093" y="0"/>
                                    <a:pt x="1098" y="0"/>
                                  </a:cubicBezTo>
                                  <a:lnTo>
                                    <a:pt x="1120" y="0"/>
                                  </a:lnTo>
                                  <a:cubicBezTo>
                                    <a:pt x="1126" y="0"/>
                                    <a:pt x="1130" y="5"/>
                                    <a:pt x="1130" y="11"/>
                                  </a:cubicBezTo>
                                  <a:cubicBezTo>
                                    <a:pt x="1130" y="17"/>
                                    <a:pt x="1126" y="22"/>
                                    <a:pt x="1120" y="22"/>
                                  </a:cubicBezTo>
                                  <a:close/>
                                  <a:moveTo>
                                    <a:pt x="1056" y="22"/>
                                  </a:moveTo>
                                  <a:lnTo>
                                    <a:pt x="1034" y="22"/>
                                  </a:lnTo>
                                  <a:cubicBezTo>
                                    <a:pt x="1029" y="22"/>
                                    <a:pt x="1024" y="17"/>
                                    <a:pt x="1024" y="11"/>
                                  </a:cubicBezTo>
                                  <a:cubicBezTo>
                                    <a:pt x="1024" y="5"/>
                                    <a:pt x="1029" y="0"/>
                                    <a:pt x="1034" y="0"/>
                                  </a:cubicBezTo>
                                  <a:lnTo>
                                    <a:pt x="1056" y="0"/>
                                  </a:lnTo>
                                  <a:cubicBezTo>
                                    <a:pt x="1062" y="0"/>
                                    <a:pt x="1066" y="5"/>
                                    <a:pt x="1066" y="11"/>
                                  </a:cubicBezTo>
                                  <a:cubicBezTo>
                                    <a:pt x="1066" y="17"/>
                                    <a:pt x="1062" y="22"/>
                                    <a:pt x="1056" y="22"/>
                                  </a:cubicBezTo>
                                  <a:close/>
                                  <a:moveTo>
                                    <a:pt x="992" y="22"/>
                                  </a:moveTo>
                                  <a:lnTo>
                                    <a:pt x="970" y="22"/>
                                  </a:lnTo>
                                  <a:cubicBezTo>
                                    <a:pt x="965" y="22"/>
                                    <a:pt x="960" y="17"/>
                                    <a:pt x="960" y="11"/>
                                  </a:cubicBezTo>
                                  <a:cubicBezTo>
                                    <a:pt x="960" y="5"/>
                                    <a:pt x="965" y="0"/>
                                    <a:pt x="970" y="0"/>
                                  </a:cubicBezTo>
                                  <a:lnTo>
                                    <a:pt x="992" y="0"/>
                                  </a:lnTo>
                                  <a:cubicBezTo>
                                    <a:pt x="998" y="0"/>
                                    <a:pt x="1002" y="5"/>
                                    <a:pt x="1002" y="11"/>
                                  </a:cubicBezTo>
                                  <a:cubicBezTo>
                                    <a:pt x="1002" y="17"/>
                                    <a:pt x="998" y="22"/>
                                    <a:pt x="992" y="22"/>
                                  </a:cubicBezTo>
                                  <a:close/>
                                  <a:moveTo>
                                    <a:pt x="928" y="22"/>
                                  </a:moveTo>
                                  <a:lnTo>
                                    <a:pt x="906" y="22"/>
                                  </a:lnTo>
                                  <a:cubicBezTo>
                                    <a:pt x="900" y="22"/>
                                    <a:pt x="896" y="17"/>
                                    <a:pt x="896" y="11"/>
                                  </a:cubicBezTo>
                                  <a:cubicBezTo>
                                    <a:pt x="896" y="5"/>
                                    <a:pt x="900" y="0"/>
                                    <a:pt x="906" y="0"/>
                                  </a:cubicBezTo>
                                  <a:lnTo>
                                    <a:pt x="928" y="0"/>
                                  </a:lnTo>
                                  <a:cubicBezTo>
                                    <a:pt x="934" y="0"/>
                                    <a:pt x="938" y="5"/>
                                    <a:pt x="938" y="11"/>
                                  </a:cubicBezTo>
                                  <a:cubicBezTo>
                                    <a:pt x="938" y="17"/>
                                    <a:pt x="934" y="22"/>
                                    <a:pt x="928" y="22"/>
                                  </a:cubicBezTo>
                                  <a:close/>
                                  <a:moveTo>
                                    <a:pt x="864" y="22"/>
                                  </a:moveTo>
                                  <a:lnTo>
                                    <a:pt x="842" y="22"/>
                                  </a:lnTo>
                                  <a:cubicBezTo>
                                    <a:pt x="836" y="22"/>
                                    <a:pt x="832" y="17"/>
                                    <a:pt x="832" y="11"/>
                                  </a:cubicBezTo>
                                  <a:cubicBezTo>
                                    <a:pt x="832" y="5"/>
                                    <a:pt x="836" y="0"/>
                                    <a:pt x="842" y="0"/>
                                  </a:cubicBezTo>
                                  <a:lnTo>
                                    <a:pt x="864" y="0"/>
                                  </a:lnTo>
                                  <a:cubicBezTo>
                                    <a:pt x="870" y="0"/>
                                    <a:pt x="874" y="5"/>
                                    <a:pt x="874" y="11"/>
                                  </a:cubicBezTo>
                                  <a:cubicBezTo>
                                    <a:pt x="874" y="17"/>
                                    <a:pt x="870" y="22"/>
                                    <a:pt x="864" y="22"/>
                                  </a:cubicBezTo>
                                  <a:close/>
                                  <a:moveTo>
                                    <a:pt x="800" y="22"/>
                                  </a:moveTo>
                                  <a:lnTo>
                                    <a:pt x="778" y="22"/>
                                  </a:lnTo>
                                  <a:cubicBezTo>
                                    <a:pt x="772" y="22"/>
                                    <a:pt x="768" y="17"/>
                                    <a:pt x="768" y="11"/>
                                  </a:cubicBezTo>
                                  <a:cubicBezTo>
                                    <a:pt x="768" y="5"/>
                                    <a:pt x="772" y="0"/>
                                    <a:pt x="778" y="0"/>
                                  </a:cubicBezTo>
                                  <a:lnTo>
                                    <a:pt x="800" y="0"/>
                                  </a:lnTo>
                                  <a:cubicBezTo>
                                    <a:pt x="806" y="0"/>
                                    <a:pt x="810" y="5"/>
                                    <a:pt x="810" y="11"/>
                                  </a:cubicBezTo>
                                  <a:cubicBezTo>
                                    <a:pt x="810" y="17"/>
                                    <a:pt x="806" y="22"/>
                                    <a:pt x="800" y="22"/>
                                  </a:cubicBezTo>
                                  <a:close/>
                                  <a:moveTo>
                                    <a:pt x="736" y="22"/>
                                  </a:moveTo>
                                  <a:lnTo>
                                    <a:pt x="714" y="22"/>
                                  </a:lnTo>
                                  <a:cubicBezTo>
                                    <a:pt x="708" y="22"/>
                                    <a:pt x="704" y="17"/>
                                    <a:pt x="704" y="11"/>
                                  </a:cubicBezTo>
                                  <a:cubicBezTo>
                                    <a:pt x="704" y="5"/>
                                    <a:pt x="708" y="0"/>
                                    <a:pt x="714" y="0"/>
                                  </a:cubicBezTo>
                                  <a:lnTo>
                                    <a:pt x="736" y="0"/>
                                  </a:lnTo>
                                  <a:cubicBezTo>
                                    <a:pt x="742" y="0"/>
                                    <a:pt x="746" y="5"/>
                                    <a:pt x="746" y="11"/>
                                  </a:cubicBezTo>
                                  <a:cubicBezTo>
                                    <a:pt x="746" y="17"/>
                                    <a:pt x="742" y="22"/>
                                    <a:pt x="736" y="22"/>
                                  </a:cubicBezTo>
                                  <a:close/>
                                  <a:moveTo>
                                    <a:pt x="672" y="22"/>
                                  </a:moveTo>
                                  <a:lnTo>
                                    <a:pt x="650" y="22"/>
                                  </a:lnTo>
                                  <a:cubicBezTo>
                                    <a:pt x="644" y="22"/>
                                    <a:pt x="640" y="17"/>
                                    <a:pt x="640" y="11"/>
                                  </a:cubicBezTo>
                                  <a:cubicBezTo>
                                    <a:pt x="640" y="5"/>
                                    <a:pt x="644" y="0"/>
                                    <a:pt x="650" y="0"/>
                                  </a:cubicBezTo>
                                  <a:lnTo>
                                    <a:pt x="672" y="0"/>
                                  </a:lnTo>
                                  <a:cubicBezTo>
                                    <a:pt x="678" y="0"/>
                                    <a:pt x="682" y="5"/>
                                    <a:pt x="682" y="11"/>
                                  </a:cubicBezTo>
                                  <a:cubicBezTo>
                                    <a:pt x="682" y="17"/>
                                    <a:pt x="678" y="22"/>
                                    <a:pt x="672" y="22"/>
                                  </a:cubicBezTo>
                                  <a:close/>
                                  <a:moveTo>
                                    <a:pt x="608" y="22"/>
                                  </a:moveTo>
                                  <a:lnTo>
                                    <a:pt x="586" y="22"/>
                                  </a:lnTo>
                                  <a:cubicBezTo>
                                    <a:pt x="580" y="22"/>
                                    <a:pt x="576" y="17"/>
                                    <a:pt x="576" y="11"/>
                                  </a:cubicBezTo>
                                  <a:cubicBezTo>
                                    <a:pt x="576" y="5"/>
                                    <a:pt x="580" y="0"/>
                                    <a:pt x="586" y="0"/>
                                  </a:cubicBezTo>
                                  <a:lnTo>
                                    <a:pt x="608" y="0"/>
                                  </a:lnTo>
                                  <a:cubicBezTo>
                                    <a:pt x="614" y="0"/>
                                    <a:pt x="618" y="5"/>
                                    <a:pt x="618" y="11"/>
                                  </a:cubicBezTo>
                                  <a:cubicBezTo>
                                    <a:pt x="618" y="17"/>
                                    <a:pt x="614" y="22"/>
                                    <a:pt x="608" y="22"/>
                                  </a:cubicBezTo>
                                  <a:close/>
                                  <a:moveTo>
                                    <a:pt x="544" y="22"/>
                                  </a:moveTo>
                                  <a:lnTo>
                                    <a:pt x="522" y="22"/>
                                  </a:lnTo>
                                  <a:cubicBezTo>
                                    <a:pt x="516" y="22"/>
                                    <a:pt x="512" y="17"/>
                                    <a:pt x="512" y="11"/>
                                  </a:cubicBezTo>
                                  <a:cubicBezTo>
                                    <a:pt x="512" y="5"/>
                                    <a:pt x="516" y="0"/>
                                    <a:pt x="522" y="0"/>
                                  </a:cubicBezTo>
                                  <a:lnTo>
                                    <a:pt x="544" y="0"/>
                                  </a:lnTo>
                                  <a:cubicBezTo>
                                    <a:pt x="550" y="0"/>
                                    <a:pt x="554" y="5"/>
                                    <a:pt x="554" y="11"/>
                                  </a:cubicBezTo>
                                  <a:cubicBezTo>
                                    <a:pt x="554" y="17"/>
                                    <a:pt x="550" y="22"/>
                                    <a:pt x="544" y="22"/>
                                  </a:cubicBezTo>
                                  <a:close/>
                                  <a:moveTo>
                                    <a:pt x="480" y="22"/>
                                  </a:moveTo>
                                  <a:lnTo>
                                    <a:pt x="458" y="22"/>
                                  </a:lnTo>
                                  <a:cubicBezTo>
                                    <a:pt x="452" y="22"/>
                                    <a:pt x="448" y="17"/>
                                    <a:pt x="448" y="11"/>
                                  </a:cubicBezTo>
                                  <a:cubicBezTo>
                                    <a:pt x="448" y="5"/>
                                    <a:pt x="452" y="0"/>
                                    <a:pt x="458" y="0"/>
                                  </a:cubicBezTo>
                                  <a:lnTo>
                                    <a:pt x="480" y="0"/>
                                  </a:lnTo>
                                  <a:cubicBezTo>
                                    <a:pt x="486" y="0"/>
                                    <a:pt x="490" y="5"/>
                                    <a:pt x="490" y="11"/>
                                  </a:cubicBezTo>
                                  <a:cubicBezTo>
                                    <a:pt x="490" y="17"/>
                                    <a:pt x="486" y="22"/>
                                    <a:pt x="480" y="22"/>
                                  </a:cubicBezTo>
                                  <a:close/>
                                  <a:moveTo>
                                    <a:pt x="416" y="22"/>
                                  </a:moveTo>
                                  <a:lnTo>
                                    <a:pt x="394" y="22"/>
                                  </a:lnTo>
                                  <a:cubicBezTo>
                                    <a:pt x="388" y="22"/>
                                    <a:pt x="384" y="17"/>
                                    <a:pt x="384" y="11"/>
                                  </a:cubicBezTo>
                                  <a:cubicBezTo>
                                    <a:pt x="384" y="5"/>
                                    <a:pt x="388" y="0"/>
                                    <a:pt x="394" y="0"/>
                                  </a:cubicBezTo>
                                  <a:lnTo>
                                    <a:pt x="416" y="0"/>
                                  </a:lnTo>
                                  <a:cubicBezTo>
                                    <a:pt x="422" y="0"/>
                                    <a:pt x="426" y="5"/>
                                    <a:pt x="426" y="11"/>
                                  </a:cubicBezTo>
                                  <a:cubicBezTo>
                                    <a:pt x="426" y="17"/>
                                    <a:pt x="422" y="22"/>
                                    <a:pt x="416" y="22"/>
                                  </a:cubicBezTo>
                                  <a:close/>
                                  <a:moveTo>
                                    <a:pt x="352" y="22"/>
                                  </a:moveTo>
                                  <a:lnTo>
                                    <a:pt x="330" y="22"/>
                                  </a:lnTo>
                                  <a:cubicBezTo>
                                    <a:pt x="324" y="22"/>
                                    <a:pt x="320" y="17"/>
                                    <a:pt x="320" y="11"/>
                                  </a:cubicBezTo>
                                  <a:cubicBezTo>
                                    <a:pt x="320" y="5"/>
                                    <a:pt x="324" y="0"/>
                                    <a:pt x="330" y="0"/>
                                  </a:cubicBezTo>
                                  <a:lnTo>
                                    <a:pt x="352" y="0"/>
                                  </a:lnTo>
                                  <a:cubicBezTo>
                                    <a:pt x="358" y="0"/>
                                    <a:pt x="362" y="5"/>
                                    <a:pt x="362" y="11"/>
                                  </a:cubicBezTo>
                                  <a:cubicBezTo>
                                    <a:pt x="362" y="17"/>
                                    <a:pt x="358" y="22"/>
                                    <a:pt x="352" y="22"/>
                                  </a:cubicBezTo>
                                  <a:close/>
                                  <a:moveTo>
                                    <a:pt x="288" y="22"/>
                                  </a:moveTo>
                                  <a:lnTo>
                                    <a:pt x="266" y="22"/>
                                  </a:lnTo>
                                  <a:cubicBezTo>
                                    <a:pt x="260" y="22"/>
                                    <a:pt x="256" y="17"/>
                                    <a:pt x="256" y="11"/>
                                  </a:cubicBezTo>
                                  <a:cubicBezTo>
                                    <a:pt x="256" y="5"/>
                                    <a:pt x="260" y="0"/>
                                    <a:pt x="266" y="0"/>
                                  </a:cubicBezTo>
                                  <a:lnTo>
                                    <a:pt x="288" y="0"/>
                                  </a:lnTo>
                                  <a:cubicBezTo>
                                    <a:pt x="294" y="0"/>
                                    <a:pt x="298" y="5"/>
                                    <a:pt x="298" y="11"/>
                                  </a:cubicBezTo>
                                  <a:cubicBezTo>
                                    <a:pt x="298" y="17"/>
                                    <a:pt x="294" y="22"/>
                                    <a:pt x="288" y="22"/>
                                  </a:cubicBezTo>
                                  <a:close/>
                                  <a:moveTo>
                                    <a:pt x="224" y="22"/>
                                  </a:moveTo>
                                  <a:lnTo>
                                    <a:pt x="202" y="22"/>
                                  </a:lnTo>
                                  <a:cubicBezTo>
                                    <a:pt x="196" y="22"/>
                                    <a:pt x="192" y="17"/>
                                    <a:pt x="192" y="11"/>
                                  </a:cubicBezTo>
                                  <a:cubicBezTo>
                                    <a:pt x="192" y="5"/>
                                    <a:pt x="196" y="0"/>
                                    <a:pt x="202" y="0"/>
                                  </a:cubicBezTo>
                                  <a:lnTo>
                                    <a:pt x="224" y="0"/>
                                  </a:lnTo>
                                  <a:cubicBezTo>
                                    <a:pt x="230" y="0"/>
                                    <a:pt x="234" y="5"/>
                                    <a:pt x="234" y="11"/>
                                  </a:cubicBezTo>
                                  <a:cubicBezTo>
                                    <a:pt x="234" y="17"/>
                                    <a:pt x="230" y="22"/>
                                    <a:pt x="224" y="22"/>
                                  </a:cubicBezTo>
                                  <a:close/>
                                  <a:moveTo>
                                    <a:pt x="160" y="22"/>
                                  </a:moveTo>
                                  <a:lnTo>
                                    <a:pt x="138" y="22"/>
                                  </a:lnTo>
                                  <a:cubicBezTo>
                                    <a:pt x="132" y="22"/>
                                    <a:pt x="128" y="17"/>
                                    <a:pt x="128" y="11"/>
                                  </a:cubicBezTo>
                                  <a:cubicBezTo>
                                    <a:pt x="128" y="5"/>
                                    <a:pt x="132" y="0"/>
                                    <a:pt x="138" y="0"/>
                                  </a:cubicBezTo>
                                  <a:lnTo>
                                    <a:pt x="160" y="0"/>
                                  </a:lnTo>
                                  <a:cubicBezTo>
                                    <a:pt x="166" y="0"/>
                                    <a:pt x="170" y="5"/>
                                    <a:pt x="170" y="11"/>
                                  </a:cubicBezTo>
                                  <a:cubicBezTo>
                                    <a:pt x="170" y="17"/>
                                    <a:pt x="166" y="22"/>
                                    <a:pt x="160" y="22"/>
                                  </a:cubicBezTo>
                                  <a:close/>
                                  <a:moveTo>
                                    <a:pt x="96" y="22"/>
                                  </a:moveTo>
                                  <a:lnTo>
                                    <a:pt x="74" y="22"/>
                                  </a:lnTo>
                                  <a:cubicBezTo>
                                    <a:pt x="68" y="22"/>
                                    <a:pt x="64" y="17"/>
                                    <a:pt x="64" y="11"/>
                                  </a:cubicBezTo>
                                  <a:cubicBezTo>
                                    <a:pt x="64" y="5"/>
                                    <a:pt x="68" y="0"/>
                                    <a:pt x="74" y="0"/>
                                  </a:cubicBezTo>
                                  <a:lnTo>
                                    <a:pt x="96" y="0"/>
                                  </a:lnTo>
                                  <a:cubicBezTo>
                                    <a:pt x="102" y="0"/>
                                    <a:pt x="106" y="5"/>
                                    <a:pt x="106" y="11"/>
                                  </a:cubicBezTo>
                                  <a:cubicBezTo>
                                    <a:pt x="106" y="17"/>
                                    <a:pt x="102" y="22"/>
                                    <a:pt x="96" y="22"/>
                                  </a:cubicBezTo>
                                  <a:close/>
                                  <a:moveTo>
                                    <a:pt x="32" y="22"/>
                                  </a:moveTo>
                                  <a:lnTo>
                                    <a:pt x="10" y="22"/>
                                  </a:lnTo>
                                  <a:cubicBezTo>
                                    <a:pt x="5" y="22"/>
                                    <a:pt x="0" y="17"/>
                                    <a:pt x="0" y="11"/>
                                  </a:cubicBezTo>
                                  <a:cubicBezTo>
                                    <a:pt x="0" y="5"/>
                                    <a:pt x="5" y="0"/>
                                    <a:pt x="10" y="0"/>
                                  </a:cubicBezTo>
                                  <a:lnTo>
                                    <a:pt x="32" y="0"/>
                                  </a:lnTo>
                                  <a:cubicBezTo>
                                    <a:pt x="38" y="0"/>
                                    <a:pt x="42" y="5"/>
                                    <a:pt x="42" y="11"/>
                                  </a:cubicBezTo>
                                  <a:cubicBezTo>
                                    <a:pt x="42"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6" name="Freeform 267"/>
                          <wps:cNvSpPr>
                            <a:spLocks noEditPoints="1"/>
                          </wps:cNvSpPr>
                          <wps:spPr bwMode="auto">
                            <a:xfrm>
                              <a:off x="130200" y="956302"/>
                              <a:ext cx="908700" cy="8200"/>
                            </a:xfrm>
                            <a:custGeom>
                              <a:avLst/>
                              <a:gdLst>
                                <a:gd name="T0" fmla="*/ 1425 w 2410"/>
                                <a:gd name="T1" fmla="*/ 0 h 21"/>
                                <a:gd name="T2" fmla="*/ 1368 w 2410"/>
                                <a:gd name="T3" fmla="*/ 6 h 21"/>
                                <a:gd name="T4" fmla="*/ 1349 w 2410"/>
                                <a:gd name="T5" fmla="*/ 13 h 21"/>
                                <a:gd name="T6" fmla="*/ 1355 w 2410"/>
                                <a:gd name="T7" fmla="*/ 6 h 21"/>
                                <a:gd name="T8" fmla="*/ 1298 w 2410"/>
                                <a:gd name="T9" fmla="*/ 0 h 21"/>
                                <a:gd name="T10" fmla="*/ 1260 w 2410"/>
                                <a:gd name="T11" fmla="*/ 13 h 21"/>
                                <a:gd name="T12" fmla="*/ 1273 w 2410"/>
                                <a:gd name="T13" fmla="*/ 13 h 21"/>
                                <a:gd name="T14" fmla="*/ 1235 w 2410"/>
                                <a:gd name="T15" fmla="*/ 0 h 21"/>
                                <a:gd name="T16" fmla="*/ 1178 w 2410"/>
                                <a:gd name="T17" fmla="*/ 6 h 21"/>
                                <a:gd name="T18" fmla="*/ 1159 w 2410"/>
                                <a:gd name="T19" fmla="*/ 13 h 21"/>
                                <a:gd name="T20" fmla="*/ 1165 w 2410"/>
                                <a:gd name="T21" fmla="*/ 6 h 21"/>
                                <a:gd name="T22" fmla="*/ 1108 w 2410"/>
                                <a:gd name="T23" fmla="*/ 0 h 21"/>
                                <a:gd name="T24" fmla="*/ 1070 w 2410"/>
                                <a:gd name="T25" fmla="*/ 13 h 21"/>
                                <a:gd name="T26" fmla="*/ 1083 w 2410"/>
                                <a:gd name="T27" fmla="*/ 13 h 21"/>
                                <a:gd name="T28" fmla="*/ 1045 w 2410"/>
                                <a:gd name="T29" fmla="*/ 0 h 21"/>
                                <a:gd name="T30" fmla="*/ 988 w 2410"/>
                                <a:gd name="T31" fmla="*/ 6 h 21"/>
                                <a:gd name="T32" fmla="*/ 969 w 2410"/>
                                <a:gd name="T33" fmla="*/ 13 h 21"/>
                                <a:gd name="T34" fmla="*/ 975 w 2410"/>
                                <a:gd name="T35" fmla="*/ 6 h 21"/>
                                <a:gd name="T36" fmla="*/ 918 w 2410"/>
                                <a:gd name="T37" fmla="*/ 0 h 21"/>
                                <a:gd name="T38" fmla="*/ 880 w 2410"/>
                                <a:gd name="T39" fmla="*/ 13 h 21"/>
                                <a:gd name="T40" fmla="*/ 893 w 2410"/>
                                <a:gd name="T41" fmla="*/ 13 h 21"/>
                                <a:gd name="T42" fmla="*/ 855 w 2410"/>
                                <a:gd name="T43" fmla="*/ 0 h 21"/>
                                <a:gd name="T44" fmla="*/ 798 w 2410"/>
                                <a:gd name="T45" fmla="*/ 6 h 21"/>
                                <a:gd name="T46" fmla="*/ 779 w 2410"/>
                                <a:gd name="T47" fmla="*/ 13 h 21"/>
                                <a:gd name="T48" fmla="*/ 785 w 2410"/>
                                <a:gd name="T49" fmla="*/ 6 h 21"/>
                                <a:gd name="T50" fmla="*/ 728 w 2410"/>
                                <a:gd name="T51" fmla="*/ 0 h 21"/>
                                <a:gd name="T52" fmla="*/ 690 w 2410"/>
                                <a:gd name="T53" fmla="*/ 13 h 21"/>
                                <a:gd name="T54" fmla="*/ 703 w 2410"/>
                                <a:gd name="T55" fmla="*/ 13 h 21"/>
                                <a:gd name="T56" fmla="*/ 665 w 2410"/>
                                <a:gd name="T57" fmla="*/ 0 h 21"/>
                                <a:gd name="T58" fmla="*/ 608 w 2410"/>
                                <a:gd name="T59" fmla="*/ 6 h 21"/>
                                <a:gd name="T60" fmla="*/ 589 w 2410"/>
                                <a:gd name="T61" fmla="*/ 13 h 21"/>
                                <a:gd name="T62" fmla="*/ 595 w 2410"/>
                                <a:gd name="T63" fmla="*/ 6 h 21"/>
                                <a:gd name="T64" fmla="*/ 538 w 2410"/>
                                <a:gd name="T65" fmla="*/ 0 h 21"/>
                                <a:gd name="T66" fmla="*/ 500 w 2410"/>
                                <a:gd name="T67" fmla="*/ 13 h 21"/>
                                <a:gd name="T68" fmla="*/ 513 w 2410"/>
                                <a:gd name="T69" fmla="*/ 13 h 21"/>
                                <a:gd name="T70" fmla="*/ 475 w 2410"/>
                                <a:gd name="T71" fmla="*/ 0 h 21"/>
                                <a:gd name="T72" fmla="*/ 418 w 2410"/>
                                <a:gd name="T73" fmla="*/ 6 h 21"/>
                                <a:gd name="T74" fmla="*/ 399 w 2410"/>
                                <a:gd name="T75" fmla="*/ 13 h 21"/>
                                <a:gd name="T76" fmla="*/ 405 w 2410"/>
                                <a:gd name="T77" fmla="*/ 6 h 21"/>
                                <a:gd name="T78" fmla="*/ 348 w 2410"/>
                                <a:gd name="T79" fmla="*/ 0 h 21"/>
                                <a:gd name="T80" fmla="*/ 310 w 2410"/>
                                <a:gd name="T81" fmla="*/ 13 h 21"/>
                                <a:gd name="T82" fmla="*/ 323 w 2410"/>
                                <a:gd name="T83" fmla="*/ 13 h 21"/>
                                <a:gd name="T84" fmla="*/ 285 w 2410"/>
                                <a:gd name="T85" fmla="*/ 0 h 21"/>
                                <a:gd name="T86" fmla="*/ 228 w 2410"/>
                                <a:gd name="T87" fmla="*/ 6 h 21"/>
                                <a:gd name="T88" fmla="*/ 209 w 2410"/>
                                <a:gd name="T89" fmla="*/ 13 h 21"/>
                                <a:gd name="T90" fmla="*/ 215 w 2410"/>
                                <a:gd name="T91" fmla="*/ 6 h 21"/>
                                <a:gd name="T92" fmla="*/ 158 w 2410"/>
                                <a:gd name="T93" fmla="*/ 0 h 21"/>
                                <a:gd name="T94" fmla="*/ 120 w 2410"/>
                                <a:gd name="T95" fmla="*/ 13 h 21"/>
                                <a:gd name="T96" fmla="*/ 133 w 2410"/>
                                <a:gd name="T97" fmla="*/ 13 h 21"/>
                                <a:gd name="T98" fmla="*/ 95 w 2410"/>
                                <a:gd name="T99" fmla="*/ 0 h 21"/>
                                <a:gd name="T100" fmla="*/ 38 w 2410"/>
                                <a:gd name="T101" fmla="*/ 6 h 21"/>
                                <a:gd name="T102" fmla="*/ 19 w 2410"/>
                                <a:gd name="T103" fmla="*/ 13 h 21"/>
                                <a:gd name="T104" fmla="*/ 25 w 2410"/>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1">
                                  <a:moveTo>
                                    <a:pt x="2400" y="21"/>
                                  </a:moveTo>
                                  <a:lnTo>
                                    <a:pt x="2378" y="21"/>
                                  </a:lnTo>
                                  <a:cubicBezTo>
                                    <a:pt x="2373" y="21"/>
                                    <a:pt x="2368" y="16"/>
                                    <a:pt x="2368" y="10"/>
                                  </a:cubicBezTo>
                                  <a:cubicBezTo>
                                    <a:pt x="2368" y="4"/>
                                    <a:pt x="2373" y="0"/>
                                    <a:pt x="2378" y="0"/>
                                  </a:cubicBezTo>
                                  <a:lnTo>
                                    <a:pt x="2400" y="0"/>
                                  </a:lnTo>
                                  <a:cubicBezTo>
                                    <a:pt x="2406" y="0"/>
                                    <a:pt x="2410" y="4"/>
                                    <a:pt x="2410" y="10"/>
                                  </a:cubicBezTo>
                                  <a:cubicBezTo>
                                    <a:pt x="2410" y="16"/>
                                    <a:pt x="2406" y="21"/>
                                    <a:pt x="2400" y="21"/>
                                  </a:cubicBezTo>
                                  <a:close/>
                                  <a:moveTo>
                                    <a:pt x="2336" y="21"/>
                                  </a:moveTo>
                                  <a:lnTo>
                                    <a:pt x="2314" y="21"/>
                                  </a:lnTo>
                                  <a:cubicBezTo>
                                    <a:pt x="2309" y="21"/>
                                    <a:pt x="2304" y="16"/>
                                    <a:pt x="2304" y="10"/>
                                  </a:cubicBezTo>
                                  <a:cubicBezTo>
                                    <a:pt x="2304" y="4"/>
                                    <a:pt x="2309" y="0"/>
                                    <a:pt x="2314" y="0"/>
                                  </a:cubicBezTo>
                                  <a:lnTo>
                                    <a:pt x="2336" y="0"/>
                                  </a:lnTo>
                                  <a:cubicBezTo>
                                    <a:pt x="2342" y="0"/>
                                    <a:pt x="2346" y="4"/>
                                    <a:pt x="2346" y="10"/>
                                  </a:cubicBezTo>
                                  <a:cubicBezTo>
                                    <a:pt x="2346" y="16"/>
                                    <a:pt x="2342" y="21"/>
                                    <a:pt x="2336" y="21"/>
                                  </a:cubicBezTo>
                                  <a:close/>
                                  <a:moveTo>
                                    <a:pt x="2272" y="21"/>
                                  </a:moveTo>
                                  <a:lnTo>
                                    <a:pt x="2250" y="21"/>
                                  </a:lnTo>
                                  <a:cubicBezTo>
                                    <a:pt x="2245" y="21"/>
                                    <a:pt x="2240" y="16"/>
                                    <a:pt x="2240" y="10"/>
                                  </a:cubicBezTo>
                                  <a:cubicBezTo>
                                    <a:pt x="2240" y="4"/>
                                    <a:pt x="2245" y="0"/>
                                    <a:pt x="2250" y="0"/>
                                  </a:cubicBezTo>
                                  <a:lnTo>
                                    <a:pt x="2272" y="0"/>
                                  </a:lnTo>
                                  <a:cubicBezTo>
                                    <a:pt x="2278" y="0"/>
                                    <a:pt x="2282" y="4"/>
                                    <a:pt x="2282" y="10"/>
                                  </a:cubicBezTo>
                                  <a:cubicBezTo>
                                    <a:pt x="2282" y="16"/>
                                    <a:pt x="2278" y="21"/>
                                    <a:pt x="2272" y="21"/>
                                  </a:cubicBezTo>
                                  <a:close/>
                                  <a:moveTo>
                                    <a:pt x="2208" y="21"/>
                                  </a:moveTo>
                                  <a:lnTo>
                                    <a:pt x="2186" y="21"/>
                                  </a:lnTo>
                                  <a:cubicBezTo>
                                    <a:pt x="2181" y="21"/>
                                    <a:pt x="2176" y="16"/>
                                    <a:pt x="2176" y="10"/>
                                  </a:cubicBezTo>
                                  <a:cubicBezTo>
                                    <a:pt x="2176" y="4"/>
                                    <a:pt x="2181" y="0"/>
                                    <a:pt x="2186" y="0"/>
                                  </a:cubicBezTo>
                                  <a:lnTo>
                                    <a:pt x="2208" y="0"/>
                                  </a:lnTo>
                                  <a:cubicBezTo>
                                    <a:pt x="2214" y="0"/>
                                    <a:pt x="2218" y="4"/>
                                    <a:pt x="2218" y="10"/>
                                  </a:cubicBezTo>
                                  <a:cubicBezTo>
                                    <a:pt x="2218" y="16"/>
                                    <a:pt x="2214" y="21"/>
                                    <a:pt x="2208" y="21"/>
                                  </a:cubicBezTo>
                                  <a:close/>
                                  <a:moveTo>
                                    <a:pt x="2144" y="21"/>
                                  </a:moveTo>
                                  <a:lnTo>
                                    <a:pt x="2122" y="21"/>
                                  </a:lnTo>
                                  <a:cubicBezTo>
                                    <a:pt x="2117" y="21"/>
                                    <a:pt x="2112" y="16"/>
                                    <a:pt x="2112" y="10"/>
                                  </a:cubicBezTo>
                                  <a:cubicBezTo>
                                    <a:pt x="2112" y="4"/>
                                    <a:pt x="2117" y="0"/>
                                    <a:pt x="2122" y="0"/>
                                  </a:cubicBezTo>
                                  <a:lnTo>
                                    <a:pt x="2144" y="0"/>
                                  </a:lnTo>
                                  <a:cubicBezTo>
                                    <a:pt x="2150" y="0"/>
                                    <a:pt x="2154" y="4"/>
                                    <a:pt x="2154" y="10"/>
                                  </a:cubicBezTo>
                                  <a:cubicBezTo>
                                    <a:pt x="2154" y="16"/>
                                    <a:pt x="2150" y="21"/>
                                    <a:pt x="2144" y="21"/>
                                  </a:cubicBezTo>
                                  <a:close/>
                                  <a:moveTo>
                                    <a:pt x="2080" y="21"/>
                                  </a:moveTo>
                                  <a:lnTo>
                                    <a:pt x="2058" y="21"/>
                                  </a:lnTo>
                                  <a:cubicBezTo>
                                    <a:pt x="2053" y="21"/>
                                    <a:pt x="2048" y="16"/>
                                    <a:pt x="2048" y="10"/>
                                  </a:cubicBezTo>
                                  <a:cubicBezTo>
                                    <a:pt x="2048" y="4"/>
                                    <a:pt x="2053" y="0"/>
                                    <a:pt x="2058" y="0"/>
                                  </a:cubicBezTo>
                                  <a:lnTo>
                                    <a:pt x="2080" y="0"/>
                                  </a:lnTo>
                                  <a:cubicBezTo>
                                    <a:pt x="2086" y="0"/>
                                    <a:pt x="2090" y="4"/>
                                    <a:pt x="2090" y="10"/>
                                  </a:cubicBezTo>
                                  <a:cubicBezTo>
                                    <a:pt x="2090" y="16"/>
                                    <a:pt x="2086" y="21"/>
                                    <a:pt x="2080" y="21"/>
                                  </a:cubicBezTo>
                                  <a:close/>
                                  <a:moveTo>
                                    <a:pt x="2016" y="21"/>
                                  </a:moveTo>
                                  <a:lnTo>
                                    <a:pt x="1994" y="21"/>
                                  </a:lnTo>
                                  <a:cubicBezTo>
                                    <a:pt x="1989" y="21"/>
                                    <a:pt x="1984" y="16"/>
                                    <a:pt x="1984" y="10"/>
                                  </a:cubicBezTo>
                                  <a:cubicBezTo>
                                    <a:pt x="1984" y="4"/>
                                    <a:pt x="1989" y="0"/>
                                    <a:pt x="1994" y="0"/>
                                  </a:cubicBezTo>
                                  <a:lnTo>
                                    <a:pt x="2016" y="0"/>
                                  </a:lnTo>
                                  <a:cubicBezTo>
                                    <a:pt x="2022" y="0"/>
                                    <a:pt x="2026" y="4"/>
                                    <a:pt x="2026" y="10"/>
                                  </a:cubicBezTo>
                                  <a:cubicBezTo>
                                    <a:pt x="2026" y="16"/>
                                    <a:pt x="2022" y="21"/>
                                    <a:pt x="2016" y="21"/>
                                  </a:cubicBezTo>
                                  <a:close/>
                                  <a:moveTo>
                                    <a:pt x="1952" y="21"/>
                                  </a:moveTo>
                                  <a:lnTo>
                                    <a:pt x="1930" y="21"/>
                                  </a:lnTo>
                                  <a:cubicBezTo>
                                    <a:pt x="1925" y="21"/>
                                    <a:pt x="1920" y="16"/>
                                    <a:pt x="1920" y="10"/>
                                  </a:cubicBezTo>
                                  <a:cubicBezTo>
                                    <a:pt x="1920" y="4"/>
                                    <a:pt x="1925" y="0"/>
                                    <a:pt x="1930" y="0"/>
                                  </a:cubicBezTo>
                                  <a:lnTo>
                                    <a:pt x="1952" y="0"/>
                                  </a:lnTo>
                                  <a:cubicBezTo>
                                    <a:pt x="1958" y="0"/>
                                    <a:pt x="1962" y="4"/>
                                    <a:pt x="1962" y="10"/>
                                  </a:cubicBezTo>
                                  <a:cubicBezTo>
                                    <a:pt x="1962" y="16"/>
                                    <a:pt x="1958" y="21"/>
                                    <a:pt x="1952" y="21"/>
                                  </a:cubicBezTo>
                                  <a:close/>
                                  <a:moveTo>
                                    <a:pt x="1888" y="21"/>
                                  </a:moveTo>
                                  <a:lnTo>
                                    <a:pt x="1866" y="21"/>
                                  </a:lnTo>
                                  <a:cubicBezTo>
                                    <a:pt x="1861" y="21"/>
                                    <a:pt x="1856" y="16"/>
                                    <a:pt x="1856" y="10"/>
                                  </a:cubicBezTo>
                                  <a:cubicBezTo>
                                    <a:pt x="1856" y="4"/>
                                    <a:pt x="1861" y="0"/>
                                    <a:pt x="1866" y="0"/>
                                  </a:cubicBezTo>
                                  <a:lnTo>
                                    <a:pt x="1888" y="0"/>
                                  </a:lnTo>
                                  <a:cubicBezTo>
                                    <a:pt x="1894" y="0"/>
                                    <a:pt x="1898" y="4"/>
                                    <a:pt x="1898" y="10"/>
                                  </a:cubicBezTo>
                                  <a:cubicBezTo>
                                    <a:pt x="1898" y="16"/>
                                    <a:pt x="1894" y="21"/>
                                    <a:pt x="1888" y="21"/>
                                  </a:cubicBezTo>
                                  <a:close/>
                                  <a:moveTo>
                                    <a:pt x="1824" y="21"/>
                                  </a:moveTo>
                                  <a:lnTo>
                                    <a:pt x="1802" y="21"/>
                                  </a:lnTo>
                                  <a:cubicBezTo>
                                    <a:pt x="1797" y="21"/>
                                    <a:pt x="1792" y="16"/>
                                    <a:pt x="1792" y="10"/>
                                  </a:cubicBezTo>
                                  <a:cubicBezTo>
                                    <a:pt x="1792" y="4"/>
                                    <a:pt x="1797" y="0"/>
                                    <a:pt x="1802" y="0"/>
                                  </a:cubicBezTo>
                                  <a:lnTo>
                                    <a:pt x="1824" y="0"/>
                                  </a:lnTo>
                                  <a:cubicBezTo>
                                    <a:pt x="1830" y="0"/>
                                    <a:pt x="1834" y="4"/>
                                    <a:pt x="1834" y="10"/>
                                  </a:cubicBezTo>
                                  <a:cubicBezTo>
                                    <a:pt x="1834" y="16"/>
                                    <a:pt x="1830" y="21"/>
                                    <a:pt x="1824" y="21"/>
                                  </a:cubicBezTo>
                                  <a:close/>
                                  <a:moveTo>
                                    <a:pt x="1760" y="21"/>
                                  </a:moveTo>
                                  <a:lnTo>
                                    <a:pt x="1738" y="21"/>
                                  </a:lnTo>
                                  <a:cubicBezTo>
                                    <a:pt x="1733" y="21"/>
                                    <a:pt x="1728" y="16"/>
                                    <a:pt x="1728" y="10"/>
                                  </a:cubicBezTo>
                                  <a:cubicBezTo>
                                    <a:pt x="1728" y="4"/>
                                    <a:pt x="1733" y="0"/>
                                    <a:pt x="1738" y="0"/>
                                  </a:cubicBezTo>
                                  <a:lnTo>
                                    <a:pt x="1760" y="0"/>
                                  </a:lnTo>
                                  <a:cubicBezTo>
                                    <a:pt x="1766" y="0"/>
                                    <a:pt x="1770" y="4"/>
                                    <a:pt x="1770" y="10"/>
                                  </a:cubicBezTo>
                                  <a:cubicBezTo>
                                    <a:pt x="1770" y="16"/>
                                    <a:pt x="1766" y="21"/>
                                    <a:pt x="1760" y="21"/>
                                  </a:cubicBezTo>
                                  <a:close/>
                                  <a:moveTo>
                                    <a:pt x="1696" y="21"/>
                                  </a:moveTo>
                                  <a:lnTo>
                                    <a:pt x="1674" y="21"/>
                                  </a:lnTo>
                                  <a:cubicBezTo>
                                    <a:pt x="1669" y="21"/>
                                    <a:pt x="1664" y="16"/>
                                    <a:pt x="1664" y="10"/>
                                  </a:cubicBezTo>
                                  <a:cubicBezTo>
                                    <a:pt x="1664" y="4"/>
                                    <a:pt x="1669" y="0"/>
                                    <a:pt x="1674" y="0"/>
                                  </a:cubicBezTo>
                                  <a:lnTo>
                                    <a:pt x="1696" y="0"/>
                                  </a:lnTo>
                                  <a:cubicBezTo>
                                    <a:pt x="1702" y="0"/>
                                    <a:pt x="1706" y="4"/>
                                    <a:pt x="1706" y="10"/>
                                  </a:cubicBezTo>
                                  <a:cubicBezTo>
                                    <a:pt x="1706" y="16"/>
                                    <a:pt x="1702" y="21"/>
                                    <a:pt x="1696" y="21"/>
                                  </a:cubicBezTo>
                                  <a:close/>
                                  <a:moveTo>
                                    <a:pt x="1632" y="21"/>
                                  </a:moveTo>
                                  <a:lnTo>
                                    <a:pt x="1610" y="21"/>
                                  </a:lnTo>
                                  <a:cubicBezTo>
                                    <a:pt x="1605" y="21"/>
                                    <a:pt x="1600" y="16"/>
                                    <a:pt x="1600" y="10"/>
                                  </a:cubicBezTo>
                                  <a:cubicBezTo>
                                    <a:pt x="1600" y="4"/>
                                    <a:pt x="1605" y="0"/>
                                    <a:pt x="1610" y="0"/>
                                  </a:cubicBezTo>
                                  <a:lnTo>
                                    <a:pt x="1632" y="0"/>
                                  </a:lnTo>
                                  <a:cubicBezTo>
                                    <a:pt x="1638" y="0"/>
                                    <a:pt x="1642" y="4"/>
                                    <a:pt x="1642" y="10"/>
                                  </a:cubicBezTo>
                                  <a:cubicBezTo>
                                    <a:pt x="1642" y="16"/>
                                    <a:pt x="1638" y="21"/>
                                    <a:pt x="1632" y="21"/>
                                  </a:cubicBezTo>
                                  <a:close/>
                                  <a:moveTo>
                                    <a:pt x="1568" y="21"/>
                                  </a:moveTo>
                                  <a:lnTo>
                                    <a:pt x="1546" y="21"/>
                                  </a:lnTo>
                                  <a:cubicBezTo>
                                    <a:pt x="1541" y="21"/>
                                    <a:pt x="1536" y="16"/>
                                    <a:pt x="1536" y="10"/>
                                  </a:cubicBezTo>
                                  <a:cubicBezTo>
                                    <a:pt x="1536" y="4"/>
                                    <a:pt x="1541" y="0"/>
                                    <a:pt x="1546" y="0"/>
                                  </a:cubicBezTo>
                                  <a:lnTo>
                                    <a:pt x="1568" y="0"/>
                                  </a:lnTo>
                                  <a:cubicBezTo>
                                    <a:pt x="1574" y="0"/>
                                    <a:pt x="1578" y="4"/>
                                    <a:pt x="1578" y="10"/>
                                  </a:cubicBezTo>
                                  <a:cubicBezTo>
                                    <a:pt x="1578" y="16"/>
                                    <a:pt x="1574" y="21"/>
                                    <a:pt x="1568" y="21"/>
                                  </a:cubicBezTo>
                                  <a:close/>
                                  <a:moveTo>
                                    <a:pt x="1504" y="21"/>
                                  </a:moveTo>
                                  <a:lnTo>
                                    <a:pt x="1482" y="21"/>
                                  </a:lnTo>
                                  <a:cubicBezTo>
                                    <a:pt x="1477" y="21"/>
                                    <a:pt x="1472" y="16"/>
                                    <a:pt x="1472" y="10"/>
                                  </a:cubicBezTo>
                                  <a:cubicBezTo>
                                    <a:pt x="1472" y="4"/>
                                    <a:pt x="1477" y="0"/>
                                    <a:pt x="1482" y="0"/>
                                  </a:cubicBezTo>
                                  <a:lnTo>
                                    <a:pt x="1504" y="0"/>
                                  </a:lnTo>
                                  <a:cubicBezTo>
                                    <a:pt x="1510" y="0"/>
                                    <a:pt x="1514" y="4"/>
                                    <a:pt x="1514" y="10"/>
                                  </a:cubicBezTo>
                                  <a:cubicBezTo>
                                    <a:pt x="1514" y="16"/>
                                    <a:pt x="1510" y="21"/>
                                    <a:pt x="1504" y="21"/>
                                  </a:cubicBezTo>
                                  <a:close/>
                                  <a:moveTo>
                                    <a:pt x="1440" y="21"/>
                                  </a:moveTo>
                                  <a:lnTo>
                                    <a:pt x="1418" y="21"/>
                                  </a:lnTo>
                                  <a:cubicBezTo>
                                    <a:pt x="1413" y="21"/>
                                    <a:pt x="1408" y="16"/>
                                    <a:pt x="1408" y="10"/>
                                  </a:cubicBezTo>
                                  <a:cubicBezTo>
                                    <a:pt x="1408" y="4"/>
                                    <a:pt x="1413" y="0"/>
                                    <a:pt x="1418" y="0"/>
                                  </a:cubicBezTo>
                                  <a:lnTo>
                                    <a:pt x="1440" y="0"/>
                                  </a:lnTo>
                                  <a:cubicBezTo>
                                    <a:pt x="1446" y="0"/>
                                    <a:pt x="1450" y="4"/>
                                    <a:pt x="1450" y="10"/>
                                  </a:cubicBezTo>
                                  <a:cubicBezTo>
                                    <a:pt x="1450" y="16"/>
                                    <a:pt x="1446" y="21"/>
                                    <a:pt x="1440" y="21"/>
                                  </a:cubicBezTo>
                                  <a:close/>
                                  <a:moveTo>
                                    <a:pt x="1376" y="21"/>
                                  </a:moveTo>
                                  <a:lnTo>
                                    <a:pt x="1354" y="21"/>
                                  </a:lnTo>
                                  <a:cubicBezTo>
                                    <a:pt x="1349" y="21"/>
                                    <a:pt x="1344" y="16"/>
                                    <a:pt x="1344" y="10"/>
                                  </a:cubicBezTo>
                                  <a:cubicBezTo>
                                    <a:pt x="1344" y="4"/>
                                    <a:pt x="1349" y="0"/>
                                    <a:pt x="1354" y="0"/>
                                  </a:cubicBezTo>
                                  <a:lnTo>
                                    <a:pt x="1376" y="0"/>
                                  </a:lnTo>
                                  <a:cubicBezTo>
                                    <a:pt x="1382" y="0"/>
                                    <a:pt x="1386" y="4"/>
                                    <a:pt x="1386" y="10"/>
                                  </a:cubicBezTo>
                                  <a:cubicBezTo>
                                    <a:pt x="1386" y="16"/>
                                    <a:pt x="1382" y="21"/>
                                    <a:pt x="1376" y="21"/>
                                  </a:cubicBezTo>
                                  <a:close/>
                                  <a:moveTo>
                                    <a:pt x="1312" y="21"/>
                                  </a:moveTo>
                                  <a:lnTo>
                                    <a:pt x="1290" y="21"/>
                                  </a:lnTo>
                                  <a:cubicBezTo>
                                    <a:pt x="1285" y="21"/>
                                    <a:pt x="1280" y="16"/>
                                    <a:pt x="1280" y="10"/>
                                  </a:cubicBezTo>
                                  <a:cubicBezTo>
                                    <a:pt x="1280" y="4"/>
                                    <a:pt x="1285" y="0"/>
                                    <a:pt x="1290" y="0"/>
                                  </a:cubicBezTo>
                                  <a:lnTo>
                                    <a:pt x="1312" y="0"/>
                                  </a:lnTo>
                                  <a:cubicBezTo>
                                    <a:pt x="1318" y="0"/>
                                    <a:pt x="1322" y="4"/>
                                    <a:pt x="1322" y="10"/>
                                  </a:cubicBezTo>
                                  <a:cubicBezTo>
                                    <a:pt x="1322" y="16"/>
                                    <a:pt x="1318" y="21"/>
                                    <a:pt x="1312" y="21"/>
                                  </a:cubicBezTo>
                                  <a:close/>
                                  <a:moveTo>
                                    <a:pt x="1248" y="21"/>
                                  </a:moveTo>
                                  <a:lnTo>
                                    <a:pt x="1226" y="21"/>
                                  </a:lnTo>
                                  <a:cubicBezTo>
                                    <a:pt x="1221" y="21"/>
                                    <a:pt x="1216" y="16"/>
                                    <a:pt x="1216" y="10"/>
                                  </a:cubicBezTo>
                                  <a:cubicBezTo>
                                    <a:pt x="1216" y="4"/>
                                    <a:pt x="1221" y="0"/>
                                    <a:pt x="1226" y="0"/>
                                  </a:cubicBezTo>
                                  <a:lnTo>
                                    <a:pt x="1248" y="0"/>
                                  </a:lnTo>
                                  <a:cubicBezTo>
                                    <a:pt x="1254" y="0"/>
                                    <a:pt x="1258" y="4"/>
                                    <a:pt x="1258" y="10"/>
                                  </a:cubicBezTo>
                                  <a:cubicBezTo>
                                    <a:pt x="1258" y="16"/>
                                    <a:pt x="1254" y="21"/>
                                    <a:pt x="1248" y="21"/>
                                  </a:cubicBezTo>
                                  <a:close/>
                                  <a:moveTo>
                                    <a:pt x="1184" y="21"/>
                                  </a:moveTo>
                                  <a:lnTo>
                                    <a:pt x="1162" y="21"/>
                                  </a:lnTo>
                                  <a:cubicBezTo>
                                    <a:pt x="1157" y="21"/>
                                    <a:pt x="1152" y="16"/>
                                    <a:pt x="1152" y="10"/>
                                  </a:cubicBezTo>
                                  <a:cubicBezTo>
                                    <a:pt x="1152" y="4"/>
                                    <a:pt x="1157" y="0"/>
                                    <a:pt x="1162" y="0"/>
                                  </a:cubicBezTo>
                                  <a:lnTo>
                                    <a:pt x="1184" y="0"/>
                                  </a:lnTo>
                                  <a:cubicBezTo>
                                    <a:pt x="1190" y="0"/>
                                    <a:pt x="1194" y="4"/>
                                    <a:pt x="1194" y="10"/>
                                  </a:cubicBezTo>
                                  <a:cubicBezTo>
                                    <a:pt x="1194" y="16"/>
                                    <a:pt x="1190" y="21"/>
                                    <a:pt x="1184" y="21"/>
                                  </a:cubicBezTo>
                                  <a:close/>
                                  <a:moveTo>
                                    <a:pt x="1120" y="21"/>
                                  </a:moveTo>
                                  <a:lnTo>
                                    <a:pt x="1098" y="21"/>
                                  </a:lnTo>
                                  <a:cubicBezTo>
                                    <a:pt x="1093" y="21"/>
                                    <a:pt x="1088" y="16"/>
                                    <a:pt x="1088" y="10"/>
                                  </a:cubicBezTo>
                                  <a:cubicBezTo>
                                    <a:pt x="1088" y="4"/>
                                    <a:pt x="1093" y="0"/>
                                    <a:pt x="1098" y="0"/>
                                  </a:cubicBezTo>
                                  <a:lnTo>
                                    <a:pt x="1120" y="0"/>
                                  </a:lnTo>
                                  <a:cubicBezTo>
                                    <a:pt x="1126" y="0"/>
                                    <a:pt x="1130" y="4"/>
                                    <a:pt x="1130" y="10"/>
                                  </a:cubicBezTo>
                                  <a:cubicBezTo>
                                    <a:pt x="1130" y="16"/>
                                    <a:pt x="1126" y="21"/>
                                    <a:pt x="1120" y="21"/>
                                  </a:cubicBezTo>
                                  <a:close/>
                                  <a:moveTo>
                                    <a:pt x="1056" y="21"/>
                                  </a:moveTo>
                                  <a:lnTo>
                                    <a:pt x="1034" y="21"/>
                                  </a:lnTo>
                                  <a:cubicBezTo>
                                    <a:pt x="1029" y="21"/>
                                    <a:pt x="1024" y="16"/>
                                    <a:pt x="1024" y="10"/>
                                  </a:cubicBezTo>
                                  <a:cubicBezTo>
                                    <a:pt x="1024" y="4"/>
                                    <a:pt x="1029" y="0"/>
                                    <a:pt x="1034" y="0"/>
                                  </a:cubicBezTo>
                                  <a:lnTo>
                                    <a:pt x="1056" y="0"/>
                                  </a:lnTo>
                                  <a:cubicBezTo>
                                    <a:pt x="1062" y="0"/>
                                    <a:pt x="1066" y="4"/>
                                    <a:pt x="1066" y="10"/>
                                  </a:cubicBezTo>
                                  <a:cubicBezTo>
                                    <a:pt x="1066" y="16"/>
                                    <a:pt x="1062" y="21"/>
                                    <a:pt x="1056" y="21"/>
                                  </a:cubicBezTo>
                                  <a:close/>
                                  <a:moveTo>
                                    <a:pt x="992" y="21"/>
                                  </a:moveTo>
                                  <a:lnTo>
                                    <a:pt x="970" y="21"/>
                                  </a:lnTo>
                                  <a:cubicBezTo>
                                    <a:pt x="965" y="21"/>
                                    <a:pt x="960" y="16"/>
                                    <a:pt x="960" y="10"/>
                                  </a:cubicBezTo>
                                  <a:cubicBezTo>
                                    <a:pt x="960" y="4"/>
                                    <a:pt x="965" y="0"/>
                                    <a:pt x="970" y="0"/>
                                  </a:cubicBezTo>
                                  <a:lnTo>
                                    <a:pt x="992" y="0"/>
                                  </a:lnTo>
                                  <a:cubicBezTo>
                                    <a:pt x="998" y="0"/>
                                    <a:pt x="1002" y="4"/>
                                    <a:pt x="1002" y="10"/>
                                  </a:cubicBezTo>
                                  <a:cubicBezTo>
                                    <a:pt x="1002" y="16"/>
                                    <a:pt x="998" y="21"/>
                                    <a:pt x="992" y="21"/>
                                  </a:cubicBezTo>
                                  <a:close/>
                                  <a:moveTo>
                                    <a:pt x="928" y="21"/>
                                  </a:moveTo>
                                  <a:lnTo>
                                    <a:pt x="906" y="21"/>
                                  </a:lnTo>
                                  <a:cubicBezTo>
                                    <a:pt x="900" y="21"/>
                                    <a:pt x="896" y="16"/>
                                    <a:pt x="896" y="10"/>
                                  </a:cubicBezTo>
                                  <a:cubicBezTo>
                                    <a:pt x="896" y="4"/>
                                    <a:pt x="900" y="0"/>
                                    <a:pt x="906" y="0"/>
                                  </a:cubicBezTo>
                                  <a:lnTo>
                                    <a:pt x="928" y="0"/>
                                  </a:lnTo>
                                  <a:cubicBezTo>
                                    <a:pt x="934" y="0"/>
                                    <a:pt x="938" y="4"/>
                                    <a:pt x="938" y="10"/>
                                  </a:cubicBezTo>
                                  <a:cubicBezTo>
                                    <a:pt x="938" y="16"/>
                                    <a:pt x="934" y="21"/>
                                    <a:pt x="928" y="21"/>
                                  </a:cubicBezTo>
                                  <a:close/>
                                  <a:moveTo>
                                    <a:pt x="864" y="21"/>
                                  </a:moveTo>
                                  <a:lnTo>
                                    <a:pt x="842" y="21"/>
                                  </a:lnTo>
                                  <a:cubicBezTo>
                                    <a:pt x="836" y="21"/>
                                    <a:pt x="832" y="16"/>
                                    <a:pt x="832" y="10"/>
                                  </a:cubicBezTo>
                                  <a:cubicBezTo>
                                    <a:pt x="832" y="4"/>
                                    <a:pt x="836" y="0"/>
                                    <a:pt x="842" y="0"/>
                                  </a:cubicBezTo>
                                  <a:lnTo>
                                    <a:pt x="864" y="0"/>
                                  </a:lnTo>
                                  <a:cubicBezTo>
                                    <a:pt x="870" y="0"/>
                                    <a:pt x="874" y="4"/>
                                    <a:pt x="874" y="10"/>
                                  </a:cubicBezTo>
                                  <a:cubicBezTo>
                                    <a:pt x="874" y="16"/>
                                    <a:pt x="870" y="21"/>
                                    <a:pt x="864" y="21"/>
                                  </a:cubicBezTo>
                                  <a:close/>
                                  <a:moveTo>
                                    <a:pt x="800" y="21"/>
                                  </a:moveTo>
                                  <a:lnTo>
                                    <a:pt x="778" y="21"/>
                                  </a:lnTo>
                                  <a:cubicBezTo>
                                    <a:pt x="772" y="21"/>
                                    <a:pt x="768" y="16"/>
                                    <a:pt x="768" y="10"/>
                                  </a:cubicBezTo>
                                  <a:cubicBezTo>
                                    <a:pt x="768" y="4"/>
                                    <a:pt x="772" y="0"/>
                                    <a:pt x="778" y="0"/>
                                  </a:cubicBezTo>
                                  <a:lnTo>
                                    <a:pt x="800" y="0"/>
                                  </a:lnTo>
                                  <a:cubicBezTo>
                                    <a:pt x="806" y="0"/>
                                    <a:pt x="810" y="4"/>
                                    <a:pt x="810" y="10"/>
                                  </a:cubicBezTo>
                                  <a:cubicBezTo>
                                    <a:pt x="810" y="16"/>
                                    <a:pt x="806" y="21"/>
                                    <a:pt x="800" y="21"/>
                                  </a:cubicBezTo>
                                  <a:close/>
                                  <a:moveTo>
                                    <a:pt x="736" y="21"/>
                                  </a:moveTo>
                                  <a:lnTo>
                                    <a:pt x="714" y="21"/>
                                  </a:lnTo>
                                  <a:cubicBezTo>
                                    <a:pt x="708" y="21"/>
                                    <a:pt x="704" y="16"/>
                                    <a:pt x="704" y="10"/>
                                  </a:cubicBezTo>
                                  <a:cubicBezTo>
                                    <a:pt x="704" y="4"/>
                                    <a:pt x="708" y="0"/>
                                    <a:pt x="714" y="0"/>
                                  </a:cubicBezTo>
                                  <a:lnTo>
                                    <a:pt x="736" y="0"/>
                                  </a:lnTo>
                                  <a:cubicBezTo>
                                    <a:pt x="742" y="0"/>
                                    <a:pt x="746" y="4"/>
                                    <a:pt x="746" y="10"/>
                                  </a:cubicBezTo>
                                  <a:cubicBezTo>
                                    <a:pt x="746" y="16"/>
                                    <a:pt x="742" y="21"/>
                                    <a:pt x="736" y="21"/>
                                  </a:cubicBezTo>
                                  <a:close/>
                                  <a:moveTo>
                                    <a:pt x="672" y="21"/>
                                  </a:moveTo>
                                  <a:lnTo>
                                    <a:pt x="650" y="21"/>
                                  </a:lnTo>
                                  <a:cubicBezTo>
                                    <a:pt x="644" y="21"/>
                                    <a:pt x="640" y="16"/>
                                    <a:pt x="640" y="10"/>
                                  </a:cubicBezTo>
                                  <a:cubicBezTo>
                                    <a:pt x="640" y="4"/>
                                    <a:pt x="644" y="0"/>
                                    <a:pt x="650" y="0"/>
                                  </a:cubicBezTo>
                                  <a:lnTo>
                                    <a:pt x="672" y="0"/>
                                  </a:lnTo>
                                  <a:cubicBezTo>
                                    <a:pt x="678" y="0"/>
                                    <a:pt x="682" y="4"/>
                                    <a:pt x="682" y="10"/>
                                  </a:cubicBezTo>
                                  <a:cubicBezTo>
                                    <a:pt x="682" y="16"/>
                                    <a:pt x="678" y="21"/>
                                    <a:pt x="672" y="21"/>
                                  </a:cubicBezTo>
                                  <a:close/>
                                  <a:moveTo>
                                    <a:pt x="608" y="21"/>
                                  </a:moveTo>
                                  <a:lnTo>
                                    <a:pt x="586" y="21"/>
                                  </a:lnTo>
                                  <a:cubicBezTo>
                                    <a:pt x="580" y="21"/>
                                    <a:pt x="576" y="16"/>
                                    <a:pt x="576" y="10"/>
                                  </a:cubicBezTo>
                                  <a:cubicBezTo>
                                    <a:pt x="576" y="4"/>
                                    <a:pt x="580" y="0"/>
                                    <a:pt x="586" y="0"/>
                                  </a:cubicBezTo>
                                  <a:lnTo>
                                    <a:pt x="608" y="0"/>
                                  </a:lnTo>
                                  <a:cubicBezTo>
                                    <a:pt x="614" y="0"/>
                                    <a:pt x="618" y="4"/>
                                    <a:pt x="618" y="10"/>
                                  </a:cubicBezTo>
                                  <a:cubicBezTo>
                                    <a:pt x="618" y="16"/>
                                    <a:pt x="614" y="21"/>
                                    <a:pt x="608" y="21"/>
                                  </a:cubicBezTo>
                                  <a:close/>
                                  <a:moveTo>
                                    <a:pt x="544" y="21"/>
                                  </a:moveTo>
                                  <a:lnTo>
                                    <a:pt x="522" y="21"/>
                                  </a:lnTo>
                                  <a:cubicBezTo>
                                    <a:pt x="516" y="21"/>
                                    <a:pt x="512" y="16"/>
                                    <a:pt x="512" y="10"/>
                                  </a:cubicBezTo>
                                  <a:cubicBezTo>
                                    <a:pt x="512" y="4"/>
                                    <a:pt x="516" y="0"/>
                                    <a:pt x="522" y="0"/>
                                  </a:cubicBezTo>
                                  <a:lnTo>
                                    <a:pt x="544" y="0"/>
                                  </a:lnTo>
                                  <a:cubicBezTo>
                                    <a:pt x="550" y="0"/>
                                    <a:pt x="554" y="4"/>
                                    <a:pt x="554" y="10"/>
                                  </a:cubicBezTo>
                                  <a:cubicBezTo>
                                    <a:pt x="554" y="16"/>
                                    <a:pt x="550" y="21"/>
                                    <a:pt x="544" y="21"/>
                                  </a:cubicBezTo>
                                  <a:close/>
                                  <a:moveTo>
                                    <a:pt x="480" y="21"/>
                                  </a:moveTo>
                                  <a:lnTo>
                                    <a:pt x="458" y="21"/>
                                  </a:lnTo>
                                  <a:cubicBezTo>
                                    <a:pt x="452" y="21"/>
                                    <a:pt x="448" y="16"/>
                                    <a:pt x="448" y="10"/>
                                  </a:cubicBezTo>
                                  <a:cubicBezTo>
                                    <a:pt x="448" y="4"/>
                                    <a:pt x="452" y="0"/>
                                    <a:pt x="458" y="0"/>
                                  </a:cubicBezTo>
                                  <a:lnTo>
                                    <a:pt x="480" y="0"/>
                                  </a:lnTo>
                                  <a:cubicBezTo>
                                    <a:pt x="486" y="0"/>
                                    <a:pt x="490" y="4"/>
                                    <a:pt x="490" y="10"/>
                                  </a:cubicBezTo>
                                  <a:cubicBezTo>
                                    <a:pt x="490" y="16"/>
                                    <a:pt x="486" y="21"/>
                                    <a:pt x="480" y="21"/>
                                  </a:cubicBezTo>
                                  <a:close/>
                                  <a:moveTo>
                                    <a:pt x="416" y="21"/>
                                  </a:moveTo>
                                  <a:lnTo>
                                    <a:pt x="394" y="21"/>
                                  </a:lnTo>
                                  <a:cubicBezTo>
                                    <a:pt x="388" y="21"/>
                                    <a:pt x="384" y="16"/>
                                    <a:pt x="384" y="10"/>
                                  </a:cubicBezTo>
                                  <a:cubicBezTo>
                                    <a:pt x="384" y="4"/>
                                    <a:pt x="388" y="0"/>
                                    <a:pt x="394" y="0"/>
                                  </a:cubicBezTo>
                                  <a:lnTo>
                                    <a:pt x="416" y="0"/>
                                  </a:lnTo>
                                  <a:cubicBezTo>
                                    <a:pt x="422" y="0"/>
                                    <a:pt x="426" y="4"/>
                                    <a:pt x="426" y="10"/>
                                  </a:cubicBezTo>
                                  <a:cubicBezTo>
                                    <a:pt x="426" y="16"/>
                                    <a:pt x="422" y="21"/>
                                    <a:pt x="416" y="21"/>
                                  </a:cubicBezTo>
                                  <a:close/>
                                  <a:moveTo>
                                    <a:pt x="352" y="21"/>
                                  </a:moveTo>
                                  <a:lnTo>
                                    <a:pt x="330" y="21"/>
                                  </a:lnTo>
                                  <a:cubicBezTo>
                                    <a:pt x="324" y="21"/>
                                    <a:pt x="320" y="16"/>
                                    <a:pt x="320" y="10"/>
                                  </a:cubicBezTo>
                                  <a:cubicBezTo>
                                    <a:pt x="320" y="4"/>
                                    <a:pt x="324" y="0"/>
                                    <a:pt x="330" y="0"/>
                                  </a:cubicBezTo>
                                  <a:lnTo>
                                    <a:pt x="352" y="0"/>
                                  </a:lnTo>
                                  <a:cubicBezTo>
                                    <a:pt x="358" y="0"/>
                                    <a:pt x="362" y="4"/>
                                    <a:pt x="362" y="10"/>
                                  </a:cubicBezTo>
                                  <a:cubicBezTo>
                                    <a:pt x="362" y="16"/>
                                    <a:pt x="358" y="21"/>
                                    <a:pt x="352" y="21"/>
                                  </a:cubicBezTo>
                                  <a:close/>
                                  <a:moveTo>
                                    <a:pt x="288" y="21"/>
                                  </a:moveTo>
                                  <a:lnTo>
                                    <a:pt x="266" y="21"/>
                                  </a:lnTo>
                                  <a:cubicBezTo>
                                    <a:pt x="260" y="21"/>
                                    <a:pt x="256" y="16"/>
                                    <a:pt x="256" y="10"/>
                                  </a:cubicBezTo>
                                  <a:cubicBezTo>
                                    <a:pt x="256" y="4"/>
                                    <a:pt x="260" y="0"/>
                                    <a:pt x="266" y="0"/>
                                  </a:cubicBezTo>
                                  <a:lnTo>
                                    <a:pt x="288" y="0"/>
                                  </a:lnTo>
                                  <a:cubicBezTo>
                                    <a:pt x="294" y="0"/>
                                    <a:pt x="298" y="4"/>
                                    <a:pt x="298" y="10"/>
                                  </a:cubicBezTo>
                                  <a:cubicBezTo>
                                    <a:pt x="298" y="16"/>
                                    <a:pt x="294" y="21"/>
                                    <a:pt x="288" y="21"/>
                                  </a:cubicBezTo>
                                  <a:close/>
                                  <a:moveTo>
                                    <a:pt x="224" y="21"/>
                                  </a:moveTo>
                                  <a:lnTo>
                                    <a:pt x="202" y="21"/>
                                  </a:lnTo>
                                  <a:cubicBezTo>
                                    <a:pt x="196" y="21"/>
                                    <a:pt x="192" y="16"/>
                                    <a:pt x="192" y="10"/>
                                  </a:cubicBezTo>
                                  <a:cubicBezTo>
                                    <a:pt x="192" y="4"/>
                                    <a:pt x="196" y="0"/>
                                    <a:pt x="202" y="0"/>
                                  </a:cubicBezTo>
                                  <a:lnTo>
                                    <a:pt x="224" y="0"/>
                                  </a:lnTo>
                                  <a:cubicBezTo>
                                    <a:pt x="230" y="0"/>
                                    <a:pt x="234" y="4"/>
                                    <a:pt x="234" y="10"/>
                                  </a:cubicBezTo>
                                  <a:cubicBezTo>
                                    <a:pt x="234" y="16"/>
                                    <a:pt x="230" y="21"/>
                                    <a:pt x="224" y="21"/>
                                  </a:cubicBezTo>
                                  <a:close/>
                                  <a:moveTo>
                                    <a:pt x="160" y="21"/>
                                  </a:moveTo>
                                  <a:lnTo>
                                    <a:pt x="138" y="21"/>
                                  </a:lnTo>
                                  <a:cubicBezTo>
                                    <a:pt x="132" y="21"/>
                                    <a:pt x="128" y="16"/>
                                    <a:pt x="128" y="10"/>
                                  </a:cubicBezTo>
                                  <a:cubicBezTo>
                                    <a:pt x="128" y="4"/>
                                    <a:pt x="132" y="0"/>
                                    <a:pt x="138" y="0"/>
                                  </a:cubicBezTo>
                                  <a:lnTo>
                                    <a:pt x="160" y="0"/>
                                  </a:lnTo>
                                  <a:cubicBezTo>
                                    <a:pt x="166" y="0"/>
                                    <a:pt x="170" y="4"/>
                                    <a:pt x="170" y="10"/>
                                  </a:cubicBezTo>
                                  <a:cubicBezTo>
                                    <a:pt x="170" y="16"/>
                                    <a:pt x="166" y="21"/>
                                    <a:pt x="160" y="21"/>
                                  </a:cubicBezTo>
                                  <a:close/>
                                  <a:moveTo>
                                    <a:pt x="96" y="21"/>
                                  </a:moveTo>
                                  <a:lnTo>
                                    <a:pt x="74" y="21"/>
                                  </a:lnTo>
                                  <a:cubicBezTo>
                                    <a:pt x="68" y="21"/>
                                    <a:pt x="64" y="16"/>
                                    <a:pt x="64" y="10"/>
                                  </a:cubicBezTo>
                                  <a:cubicBezTo>
                                    <a:pt x="64" y="4"/>
                                    <a:pt x="68" y="0"/>
                                    <a:pt x="74" y="0"/>
                                  </a:cubicBezTo>
                                  <a:lnTo>
                                    <a:pt x="96" y="0"/>
                                  </a:lnTo>
                                  <a:cubicBezTo>
                                    <a:pt x="102" y="0"/>
                                    <a:pt x="106" y="4"/>
                                    <a:pt x="106" y="10"/>
                                  </a:cubicBezTo>
                                  <a:cubicBezTo>
                                    <a:pt x="106" y="16"/>
                                    <a:pt x="102" y="21"/>
                                    <a:pt x="96" y="21"/>
                                  </a:cubicBezTo>
                                  <a:close/>
                                  <a:moveTo>
                                    <a:pt x="32" y="21"/>
                                  </a:moveTo>
                                  <a:lnTo>
                                    <a:pt x="10" y="21"/>
                                  </a:lnTo>
                                  <a:cubicBezTo>
                                    <a:pt x="5" y="21"/>
                                    <a:pt x="0" y="16"/>
                                    <a:pt x="0" y="10"/>
                                  </a:cubicBezTo>
                                  <a:cubicBezTo>
                                    <a:pt x="0" y="4"/>
                                    <a:pt x="5" y="0"/>
                                    <a:pt x="10" y="0"/>
                                  </a:cubicBezTo>
                                  <a:lnTo>
                                    <a:pt x="32" y="0"/>
                                  </a:lnTo>
                                  <a:cubicBezTo>
                                    <a:pt x="38" y="0"/>
                                    <a:pt x="42" y="4"/>
                                    <a:pt x="42" y="10"/>
                                  </a:cubicBezTo>
                                  <a:cubicBezTo>
                                    <a:pt x="42"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7" name="Rectangle 268"/>
                          <wps:cNvSpPr>
                            <a:spLocks noChangeArrowheads="1"/>
                          </wps:cNvSpPr>
                          <wps:spPr bwMode="auto">
                            <a:xfrm>
                              <a:off x="114300" y="392401"/>
                              <a:ext cx="260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Down</w:t>
                                </w:r>
                              </w:p>
                            </w:txbxContent>
                          </wps:txbx>
                          <wps:bodyPr rot="0" vert="horz" wrap="none" lIns="0" tIns="0" rIns="0" bIns="0" anchor="t" anchorCtr="0" upright="1">
                            <a:spAutoFit/>
                          </wps:bodyPr>
                        </wps:wsp>
                        <wps:wsp>
                          <wps:cNvPr id="268" name="Rectangle 269"/>
                          <wps:cNvSpPr>
                            <a:spLocks noChangeArrowheads="1"/>
                          </wps:cNvSpPr>
                          <wps:spPr bwMode="auto">
                            <a:xfrm>
                              <a:off x="748000" y="392401"/>
                              <a:ext cx="1302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Up</w:t>
                                </w:r>
                              </w:p>
                            </w:txbxContent>
                          </wps:txbx>
                          <wps:bodyPr rot="0" vert="horz" wrap="none" lIns="0" tIns="0" rIns="0" bIns="0" anchor="t" anchorCtr="0" upright="1">
                            <a:spAutoFit/>
                          </wps:bodyPr>
                        </wps:wsp>
                        <wps:wsp>
                          <wps:cNvPr id="269" name="Rectangle 270"/>
                          <wps:cNvSpPr>
                            <a:spLocks noChangeArrowheads="1"/>
                          </wps:cNvSpPr>
                          <wps:spPr bwMode="auto">
                            <a:xfrm>
                              <a:off x="657200" y="488901"/>
                              <a:ext cx="769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E</w:t>
                                </w:r>
                              </w:p>
                            </w:txbxContent>
                          </wps:txbx>
                          <wps:bodyPr rot="0" vert="horz" wrap="none" lIns="0" tIns="0" rIns="0" bIns="0" anchor="t" anchorCtr="0" upright="1">
                            <a:spAutoFit/>
                          </wps:bodyPr>
                        </wps:wsp>
                        <wps:wsp>
                          <wps:cNvPr id="270" name="Rectangle 271"/>
                          <wps:cNvSpPr>
                            <a:spLocks noChangeArrowheads="1"/>
                          </wps:cNvSpPr>
                          <wps:spPr bwMode="auto">
                            <a:xfrm>
                              <a:off x="880100" y="488901"/>
                              <a:ext cx="895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hint="eastAsia"/>
                                    <w:color w:val="000000"/>
                                    <w:sz w:val="18"/>
                                    <w:szCs w:val="18"/>
                                    <w:lang w:eastAsia="ja-JP"/>
                                  </w:rPr>
                                  <w:t>O</w:t>
                                </w:r>
                              </w:p>
                            </w:txbxContent>
                          </wps:txbx>
                          <wps:bodyPr rot="0" vert="horz" wrap="none" lIns="0" tIns="0" rIns="0" bIns="0" anchor="t" anchorCtr="0" upright="1">
                            <a:spAutoFit/>
                          </wps:bodyPr>
                        </wps:wsp>
                        <wps:wsp>
                          <wps:cNvPr id="271" name="Line 272"/>
                          <wps:cNvCnPr/>
                          <wps:spPr bwMode="auto">
                            <a:xfrm flipV="1">
                              <a:off x="920700" y="1323303"/>
                              <a:ext cx="700" cy="724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72" name="Freeform 273"/>
                          <wps:cNvSpPr>
                            <a:spLocks/>
                          </wps:cNvSpPr>
                          <wps:spPr bwMode="auto">
                            <a:xfrm>
                              <a:off x="894700" y="1390604"/>
                              <a:ext cx="52100" cy="26000"/>
                            </a:xfrm>
                            <a:custGeom>
                              <a:avLst/>
                              <a:gdLst>
                                <a:gd name="T0" fmla="*/ 82 w 82"/>
                                <a:gd name="T1" fmla="*/ 0 h 41"/>
                                <a:gd name="T2" fmla="*/ 41 w 82"/>
                                <a:gd name="T3" fmla="*/ 41 h 41"/>
                                <a:gd name="T4" fmla="*/ 0 w 82"/>
                                <a:gd name="T5" fmla="*/ 0 h 41"/>
                                <a:gd name="T6" fmla="*/ 82 w 82"/>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82" y="0"/>
                                  </a:moveTo>
                                  <a:lnTo>
                                    <a:pt x="41" y="41"/>
                                  </a:lnTo>
                                  <a:lnTo>
                                    <a:pt x="0" y="0"/>
                                  </a:lnTo>
                                  <a:lnTo>
                                    <a:pt x="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274"/>
                          <wps:cNvSpPr>
                            <a:spLocks/>
                          </wps:cNvSpPr>
                          <wps:spPr bwMode="auto">
                            <a:xfrm>
                              <a:off x="894700" y="1302303"/>
                              <a:ext cx="52100" cy="26700"/>
                            </a:xfrm>
                            <a:custGeom>
                              <a:avLst/>
                              <a:gdLst>
                                <a:gd name="T0" fmla="*/ 0 w 82"/>
                                <a:gd name="T1" fmla="*/ 42 h 42"/>
                                <a:gd name="T2" fmla="*/ 41 w 82"/>
                                <a:gd name="T3" fmla="*/ 0 h 42"/>
                                <a:gd name="T4" fmla="*/ 82 w 82"/>
                                <a:gd name="T5" fmla="*/ 42 h 42"/>
                                <a:gd name="T6" fmla="*/ 0 w 82"/>
                                <a:gd name="T7" fmla="*/ 42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2">
                                  <a:moveTo>
                                    <a:pt x="0" y="42"/>
                                  </a:moveTo>
                                  <a:lnTo>
                                    <a:pt x="41" y="0"/>
                                  </a:lnTo>
                                  <a:lnTo>
                                    <a:pt x="82" y="42"/>
                                  </a:lnTo>
                                  <a:lnTo>
                                    <a:pt x="0"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Rectangle 275"/>
                          <wps:cNvSpPr>
                            <a:spLocks noChangeArrowheads="1"/>
                          </wps:cNvSpPr>
                          <wps:spPr bwMode="auto">
                            <a:xfrm>
                              <a:off x="946800" y="123320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275" name="Line 276"/>
                          <wps:cNvCnPr/>
                          <wps:spPr bwMode="auto">
                            <a:xfrm flipV="1">
                              <a:off x="692800" y="867402"/>
                              <a:ext cx="600" cy="2997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76" name="Freeform 277"/>
                          <wps:cNvSpPr>
                            <a:spLocks/>
                          </wps:cNvSpPr>
                          <wps:spPr bwMode="auto">
                            <a:xfrm>
                              <a:off x="666700" y="1162003"/>
                              <a:ext cx="52100" cy="26700"/>
                            </a:xfrm>
                            <a:custGeom>
                              <a:avLst/>
                              <a:gdLst>
                                <a:gd name="T0" fmla="*/ 82 w 82"/>
                                <a:gd name="T1" fmla="*/ 0 h 42"/>
                                <a:gd name="T2" fmla="*/ 41 w 82"/>
                                <a:gd name="T3" fmla="*/ 42 h 42"/>
                                <a:gd name="T4" fmla="*/ 0 w 82"/>
                                <a:gd name="T5" fmla="*/ 0 h 42"/>
                                <a:gd name="T6" fmla="*/ 82 w 82"/>
                                <a:gd name="T7" fmla="*/ 0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2">
                                  <a:moveTo>
                                    <a:pt x="82" y="0"/>
                                  </a:moveTo>
                                  <a:lnTo>
                                    <a:pt x="41" y="42"/>
                                  </a:lnTo>
                                  <a:lnTo>
                                    <a:pt x="0" y="0"/>
                                  </a:lnTo>
                                  <a:lnTo>
                                    <a:pt x="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7" name="Freeform 278"/>
                          <wps:cNvSpPr>
                            <a:spLocks/>
                          </wps:cNvSpPr>
                          <wps:spPr bwMode="auto">
                            <a:xfrm>
                              <a:off x="666700" y="846402"/>
                              <a:ext cx="52100" cy="26000"/>
                            </a:xfrm>
                            <a:custGeom>
                              <a:avLst/>
                              <a:gdLst>
                                <a:gd name="T0" fmla="*/ 0 w 82"/>
                                <a:gd name="T1" fmla="*/ 41 h 41"/>
                                <a:gd name="T2" fmla="*/ 41 w 82"/>
                                <a:gd name="T3" fmla="*/ 0 h 41"/>
                                <a:gd name="T4" fmla="*/ 82 w 82"/>
                                <a:gd name="T5" fmla="*/ 41 h 41"/>
                                <a:gd name="T6" fmla="*/ 0 w 82"/>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0" y="41"/>
                                  </a:moveTo>
                                  <a:lnTo>
                                    <a:pt x="41" y="0"/>
                                  </a:lnTo>
                                  <a:lnTo>
                                    <a:pt x="82"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 name="Rectangle 279"/>
                          <wps:cNvSpPr>
                            <a:spLocks noChangeArrowheads="1"/>
                          </wps:cNvSpPr>
                          <wps:spPr bwMode="auto">
                            <a:xfrm>
                              <a:off x="723900" y="8998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3</w:t>
                                </w:r>
                              </w:p>
                            </w:txbxContent>
                          </wps:txbx>
                          <wps:bodyPr rot="0" vert="horz" wrap="none" lIns="0" tIns="0" rIns="0" bIns="0" anchor="t" anchorCtr="0" upright="1">
                            <a:spAutoFit/>
                          </wps:bodyPr>
                        </wps:wsp>
                        <wps:wsp>
                          <wps:cNvPr id="279" name="Line 280"/>
                          <wps:cNvCnPr/>
                          <wps:spPr bwMode="auto">
                            <a:xfrm flipV="1">
                              <a:off x="692800" y="1209603"/>
                              <a:ext cx="600" cy="718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80" name="Freeform 281"/>
                          <wps:cNvSpPr>
                            <a:spLocks/>
                          </wps:cNvSpPr>
                          <wps:spPr bwMode="auto">
                            <a:xfrm>
                              <a:off x="666700" y="1276303"/>
                              <a:ext cx="52100" cy="26000"/>
                            </a:xfrm>
                            <a:custGeom>
                              <a:avLst/>
                              <a:gdLst>
                                <a:gd name="T0" fmla="*/ 82 w 82"/>
                                <a:gd name="T1" fmla="*/ 0 h 41"/>
                                <a:gd name="T2" fmla="*/ 41 w 82"/>
                                <a:gd name="T3" fmla="*/ 41 h 41"/>
                                <a:gd name="T4" fmla="*/ 0 w 82"/>
                                <a:gd name="T5" fmla="*/ 0 h 41"/>
                                <a:gd name="T6" fmla="*/ 82 w 82"/>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82" y="0"/>
                                  </a:moveTo>
                                  <a:lnTo>
                                    <a:pt x="41" y="41"/>
                                  </a:lnTo>
                                  <a:lnTo>
                                    <a:pt x="0" y="0"/>
                                  </a:lnTo>
                                  <a:lnTo>
                                    <a:pt x="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Freeform 282"/>
                          <wps:cNvSpPr>
                            <a:spLocks/>
                          </wps:cNvSpPr>
                          <wps:spPr bwMode="auto">
                            <a:xfrm>
                              <a:off x="666700" y="1188703"/>
                              <a:ext cx="52100" cy="26000"/>
                            </a:xfrm>
                            <a:custGeom>
                              <a:avLst/>
                              <a:gdLst>
                                <a:gd name="T0" fmla="*/ 0 w 82"/>
                                <a:gd name="T1" fmla="*/ 41 h 41"/>
                                <a:gd name="T2" fmla="*/ 41 w 82"/>
                                <a:gd name="T3" fmla="*/ 0 h 41"/>
                                <a:gd name="T4" fmla="*/ 82 w 82"/>
                                <a:gd name="T5" fmla="*/ 41 h 41"/>
                                <a:gd name="T6" fmla="*/ 0 w 82"/>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0" y="41"/>
                                  </a:moveTo>
                                  <a:lnTo>
                                    <a:pt x="41" y="0"/>
                                  </a:lnTo>
                                  <a:lnTo>
                                    <a:pt x="82"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2" name="Rectangle 283"/>
                          <wps:cNvSpPr>
                            <a:spLocks noChangeArrowheads="1"/>
                          </wps:cNvSpPr>
                          <wps:spPr bwMode="auto">
                            <a:xfrm>
                              <a:off x="723900" y="110360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283" name="Line 284"/>
                          <wps:cNvCnPr/>
                          <wps:spPr bwMode="auto">
                            <a:xfrm flipV="1">
                              <a:off x="920700" y="1437604"/>
                              <a:ext cx="700" cy="3003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84" name="Freeform 285"/>
                          <wps:cNvSpPr>
                            <a:spLocks/>
                          </wps:cNvSpPr>
                          <wps:spPr bwMode="auto">
                            <a:xfrm>
                              <a:off x="894700" y="1732904"/>
                              <a:ext cx="52100" cy="26000"/>
                            </a:xfrm>
                            <a:custGeom>
                              <a:avLst/>
                              <a:gdLst>
                                <a:gd name="T0" fmla="*/ 82 w 82"/>
                                <a:gd name="T1" fmla="*/ 0 h 41"/>
                                <a:gd name="T2" fmla="*/ 41 w 82"/>
                                <a:gd name="T3" fmla="*/ 41 h 41"/>
                                <a:gd name="T4" fmla="*/ 0 w 82"/>
                                <a:gd name="T5" fmla="*/ 0 h 41"/>
                                <a:gd name="T6" fmla="*/ 82 w 82"/>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82" y="0"/>
                                  </a:moveTo>
                                  <a:lnTo>
                                    <a:pt x="41" y="41"/>
                                  </a:lnTo>
                                  <a:lnTo>
                                    <a:pt x="0" y="0"/>
                                  </a:lnTo>
                                  <a:lnTo>
                                    <a:pt x="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286"/>
                          <wps:cNvSpPr>
                            <a:spLocks/>
                          </wps:cNvSpPr>
                          <wps:spPr bwMode="auto">
                            <a:xfrm>
                              <a:off x="894700" y="1416604"/>
                              <a:ext cx="52100" cy="26100"/>
                            </a:xfrm>
                            <a:custGeom>
                              <a:avLst/>
                              <a:gdLst>
                                <a:gd name="T0" fmla="*/ 0 w 82"/>
                                <a:gd name="T1" fmla="*/ 41 h 41"/>
                                <a:gd name="T2" fmla="*/ 41 w 82"/>
                                <a:gd name="T3" fmla="*/ 0 h 41"/>
                                <a:gd name="T4" fmla="*/ 82 w 82"/>
                                <a:gd name="T5" fmla="*/ 41 h 41"/>
                                <a:gd name="T6" fmla="*/ 0 w 82"/>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0" y="41"/>
                                  </a:moveTo>
                                  <a:lnTo>
                                    <a:pt x="41" y="0"/>
                                  </a:lnTo>
                                  <a:lnTo>
                                    <a:pt x="82"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6" name="Rectangle 287"/>
                          <wps:cNvSpPr>
                            <a:spLocks noChangeArrowheads="1"/>
                          </wps:cNvSpPr>
                          <wps:spPr bwMode="auto">
                            <a:xfrm>
                              <a:off x="946800" y="1442704"/>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3</w:t>
                                </w:r>
                              </w:p>
                            </w:txbxContent>
                          </wps:txbx>
                          <wps:bodyPr rot="0" vert="horz" wrap="none" lIns="0" tIns="0" rIns="0" bIns="0" anchor="t" anchorCtr="0" upright="1">
                            <a:spAutoFit/>
                          </wps:bodyPr>
                        </wps:wsp>
                        <wps:wsp>
                          <wps:cNvPr id="287" name="Oval 288"/>
                          <wps:cNvSpPr>
                            <a:spLocks noChangeArrowheads="1"/>
                          </wps:cNvSpPr>
                          <wps:spPr bwMode="auto">
                            <a:xfrm>
                              <a:off x="1775500" y="675002"/>
                              <a:ext cx="1136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8" name="Oval 289"/>
                          <wps:cNvSpPr>
                            <a:spLocks noChangeArrowheads="1"/>
                          </wps:cNvSpPr>
                          <wps:spPr bwMode="auto">
                            <a:xfrm>
                              <a:off x="1775500" y="1131503"/>
                              <a:ext cx="113600" cy="1137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9" name="Freeform 290"/>
                          <wps:cNvSpPr>
                            <a:spLocks noEditPoints="1"/>
                          </wps:cNvSpPr>
                          <wps:spPr bwMode="auto">
                            <a:xfrm>
                              <a:off x="1498000" y="727702"/>
                              <a:ext cx="908600" cy="8200"/>
                            </a:xfrm>
                            <a:custGeom>
                              <a:avLst/>
                              <a:gdLst>
                                <a:gd name="T0" fmla="*/ 1424 w 2411"/>
                                <a:gd name="T1" fmla="*/ 0 h 21"/>
                                <a:gd name="T2" fmla="*/ 1367 w 2411"/>
                                <a:gd name="T3" fmla="*/ 6 h 21"/>
                                <a:gd name="T4" fmla="*/ 1348 w 2411"/>
                                <a:gd name="T5" fmla="*/ 13 h 21"/>
                                <a:gd name="T6" fmla="*/ 1355 w 2411"/>
                                <a:gd name="T7" fmla="*/ 6 h 21"/>
                                <a:gd name="T8" fmla="*/ 1298 w 2411"/>
                                <a:gd name="T9" fmla="*/ 0 h 21"/>
                                <a:gd name="T10" fmla="*/ 1260 w 2411"/>
                                <a:gd name="T11" fmla="*/ 13 h 21"/>
                                <a:gd name="T12" fmla="*/ 1273 w 2411"/>
                                <a:gd name="T13" fmla="*/ 13 h 21"/>
                                <a:gd name="T14" fmla="*/ 1235 w 2411"/>
                                <a:gd name="T15" fmla="*/ 0 h 21"/>
                                <a:gd name="T16" fmla="*/ 1178 w 2411"/>
                                <a:gd name="T17" fmla="*/ 6 h 21"/>
                                <a:gd name="T18" fmla="*/ 1159 w 2411"/>
                                <a:gd name="T19" fmla="*/ 13 h 21"/>
                                <a:gd name="T20" fmla="*/ 1165 w 2411"/>
                                <a:gd name="T21" fmla="*/ 6 h 21"/>
                                <a:gd name="T22" fmla="*/ 1108 w 2411"/>
                                <a:gd name="T23" fmla="*/ 0 h 21"/>
                                <a:gd name="T24" fmla="*/ 1070 w 2411"/>
                                <a:gd name="T25" fmla="*/ 13 h 21"/>
                                <a:gd name="T26" fmla="*/ 1083 w 2411"/>
                                <a:gd name="T27" fmla="*/ 13 h 21"/>
                                <a:gd name="T28" fmla="*/ 1045 w 2411"/>
                                <a:gd name="T29" fmla="*/ 0 h 21"/>
                                <a:gd name="T30" fmla="*/ 988 w 2411"/>
                                <a:gd name="T31" fmla="*/ 6 h 21"/>
                                <a:gd name="T32" fmla="*/ 969 w 2411"/>
                                <a:gd name="T33" fmla="*/ 13 h 21"/>
                                <a:gd name="T34" fmla="*/ 975 w 2411"/>
                                <a:gd name="T35" fmla="*/ 6 h 21"/>
                                <a:gd name="T36" fmla="*/ 918 w 2411"/>
                                <a:gd name="T37" fmla="*/ 0 h 21"/>
                                <a:gd name="T38" fmla="*/ 880 w 2411"/>
                                <a:gd name="T39" fmla="*/ 13 h 21"/>
                                <a:gd name="T40" fmla="*/ 893 w 2411"/>
                                <a:gd name="T41" fmla="*/ 13 h 21"/>
                                <a:gd name="T42" fmla="*/ 855 w 2411"/>
                                <a:gd name="T43" fmla="*/ 0 h 21"/>
                                <a:gd name="T44" fmla="*/ 798 w 2411"/>
                                <a:gd name="T45" fmla="*/ 6 h 21"/>
                                <a:gd name="T46" fmla="*/ 779 w 2411"/>
                                <a:gd name="T47" fmla="*/ 13 h 21"/>
                                <a:gd name="T48" fmla="*/ 785 w 2411"/>
                                <a:gd name="T49" fmla="*/ 6 h 21"/>
                                <a:gd name="T50" fmla="*/ 728 w 2411"/>
                                <a:gd name="T51" fmla="*/ 0 h 21"/>
                                <a:gd name="T52" fmla="*/ 690 w 2411"/>
                                <a:gd name="T53" fmla="*/ 13 h 21"/>
                                <a:gd name="T54" fmla="*/ 703 w 2411"/>
                                <a:gd name="T55" fmla="*/ 13 h 21"/>
                                <a:gd name="T56" fmla="*/ 665 w 2411"/>
                                <a:gd name="T57" fmla="*/ 0 h 21"/>
                                <a:gd name="T58" fmla="*/ 608 w 2411"/>
                                <a:gd name="T59" fmla="*/ 6 h 21"/>
                                <a:gd name="T60" fmla="*/ 589 w 2411"/>
                                <a:gd name="T61" fmla="*/ 13 h 21"/>
                                <a:gd name="T62" fmla="*/ 595 w 2411"/>
                                <a:gd name="T63" fmla="*/ 6 h 21"/>
                                <a:gd name="T64" fmla="*/ 538 w 2411"/>
                                <a:gd name="T65" fmla="*/ 0 h 21"/>
                                <a:gd name="T66" fmla="*/ 500 w 2411"/>
                                <a:gd name="T67" fmla="*/ 13 h 21"/>
                                <a:gd name="T68" fmla="*/ 513 w 2411"/>
                                <a:gd name="T69" fmla="*/ 13 h 21"/>
                                <a:gd name="T70" fmla="*/ 475 w 2411"/>
                                <a:gd name="T71" fmla="*/ 0 h 21"/>
                                <a:gd name="T72" fmla="*/ 418 w 2411"/>
                                <a:gd name="T73" fmla="*/ 6 h 21"/>
                                <a:gd name="T74" fmla="*/ 399 w 2411"/>
                                <a:gd name="T75" fmla="*/ 13 h 21"/>
                                <a:gd name="T76" fmla="*/ 405 w 2411"/>
                                <a:gd name="T77" fmla="*/ 6 h 21"/>
                                <a:gd name="T78" fmla="*/ 348 w 2411"/>
                                <a:gd name="T79" fmla="*/ 0 h 21"/>
                                <a:gd name="T80" fmla="*/ 310 w 2411"/>
                                <a:gd name="T81" fmla="*/ 13 h 21"/>
                                <a:gd name="T82" fmla="*/ 323 w 2411"/>
                                <a:gd name="T83" fmla="*/ 13 h 21"/>
                                <a:gd name="T84" fmla="*/ 285 w 2411"/>
                                <a:gd name="T85" fmla="*/ 0 h 21"/>
                                <a:gd name="T86" fmla="*/ 228 w 2411"/>
                                <a:gd name="T87" fmla="*/ 6 h 21"/>
                                <a:gd name="T88" fmla="*/ 209 w 2411"/>
                                <a:gd name="T89" fmla="*/ 13 h 21"/>
                                <a:gd name="T90" fmla="*/ 215 w 2411"/>
                                <a:gd name="T91" fmla="*/ 6 h 21"/>
                                <a:gd name="T92" fmla="*/ 158 w 2411"/>
                                <a:gd name="T93" fmla="*/ 0 h 21"/>
                                <a:gd name="T94" fmla="*/ 120 w 2411"/>
                                <a:gd name="T95" fmla="*/ 13 h 21"/>
                                <a:gd name="T96" fmla="*/ 133 w 2411"/>
                                <a:gd name="T97" fmla="*/ 13 h 21"/>
                                <a:gd name="T98" fmla="*/ 95 w 2411"/>
                                <a:gd name="T99" fmla="*/ 0 h 21"/>
                                <a:gd name="T100" fmla="*/ 38 w 2411"/>
                                <a:gd name="T101" fmla="*/ 6 h 21"/>
                                <a:gd name="T102" fmla="*/ 19 w 2411"/>
                                <a:gd name="T103" fmla="*/ 13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6"/>
                                    <a:pt x="2368" y="10"/>
                                  </a:cubicBezTo>
                                  <a:cubicBezTo>
                                    <a:pt x="2368" y="5"/>
                                    <a:pt x="2373" y="0"/>
                                    <a:pt x="2379" y="0"/>
                                  </a:cubicBezTo>
                                  <a:lnTo>
                                    <a:pt x="2400" y="0"/>
                                  </a:lnTo>
                                  <a:cubicBezTo>
                                    <a:pt x="2406" y="0"/>
                                    <a:pt x="2411" y="5"/>
                                    <a:pt x="2411" y="10"/>
                                  </a:cubicBezTo>
                                  <a:cubicBezTo>
                                    <a:pt x="2411" y="16"/>
                                    <a:pt x="2406" y="21"/>
                                    <a:pt x="2400" y="21"/>
                                  </a:cubicBezTo>
                                  <a:close/>
                                  <a:moveTo>
                                    <a:pt x="2336" y="21"/>
                                  </a:moveTo>
                                  <a:lnTo>
                                    <a:pt x="2315" y="21"/>
                                  </a:lnTo>
                                  <a:cubicBezTo>
                                    <a:pt x="2309" y="21"/>
                                    <a:pt x="2304" y="16"/>
                                    <a:pt x="2304" y="10"/>
                                  </a:cubicBezTo>
                                  <a:cubicBezTo>
                                    <a:pt x="2304" y="5"/>
                                    <a:pt x="2309" y="0"/>
                                    <a:pt x="2315" y="0"/>
                                  </a:cubicBezTo>
                                  <a:lnTo>
                                    <a:pt x="2336" y="0"/>
                                  </a:lnTo>
                                  <a:cubicBezTo>
                                    <a:pt x="2342" y="0"/>
                                    <a:pt x="2347" y="5"/>
                                    <a:pt x="2347" y="10"/>
                                  </a:cubicBezTo>
                                  <a:cubicBezTo>
                                    <a:pt x="2347" y="16"/>
                                    <a:pt x="2342" y="21"/>
                                    <a:pt x="2336" y="21"/>
                                  </a:cubicBezTo>
                                  <a:close/>
                                  <a:moveTo>
                                    <a:pt x="2272" y="21"/>
                                  </a:moveTo>
                                  <a:lnTo>
                                    <a:pt x="2251" y="21"/>
                                  </a:lnTo>
                                  <a:cubicBezTo>
                                    <a:pt x="2245" y="21"/>
                                    <a:pt x="2240" y="16"/>
                                    <a:pt x="2240" y="10"/>
                                  </a:cubicBezTo>
                                  <a:cubicBezTo>
                                    <a:pt x="2240" y="5"/>
                                    <a:pt x="2245" y="0"/>
                                    <a:pt x="2251" y="0"/>
                                  </a:cubicBezTo>
                                  <a:lnTo>
                                    <a:pt x="2272" y="0"/>
                                  </a:lnTo>
                                  <a:cubicBezTo>
                                    <a:pt x="2278" y="0"/>
                                    <a:pt x="2283" y="5"/>
                                    <a:pt x="2283" y="10"/>
                                  </a:cubicBezTo>
                                  <a:cubicBezTo>
                                    <a:pt x="2283" y="16"/>
                                    <a:pt x="2278" y="21"/>
                                    <a:pt x="2272" y="21"/>
                                  </a:cubicBezTo>
                                  <a:close/>
                                  <a:moveTo>
                                    <a:pt x="2208" y="21"/>
                                  </a:moveTo>
                                  <a:lnTo>
                                    <a:pt x="2187" y="21"/>
                                  </a:lnTo>
                                  <a:cubicBezTo>
                                    <a:pt x="2181" y="21"/>
                                    <a:pt x="2176" y="16"/>
                                    <a:pt x="2176" y="10"/>
                                  </a:cubicBezTo>
                                  <a:cubicBezTo>
                                    <a:pt x="2176" y="5"/>
                                    <a:pt x="2181" y="0"/>
                                    <a:pt x="2187" y="0"/>
                                  </a:cubicBezTo>
                                  <a:lnTo>
                                    <a:pt x="2208" y="0"/>
                                  </a:lnTo>
                                  <a:cubicBezTo>
                                    <a:pt x="2214" y="0"/>
                                    <a:pt x="2219" y="5"/>
                                    <a:pt x="2219" y="10"/>
                                  </a:cubicBezTo>
                                  <a:cubicBezTo>
                                    <a:pt x="2219" y="16"/>
                                    <a:pt x="2214" y="21"/>
                                    <a:pt x="2208" y="21"/>
                                  </a:cubicBezTo>
                                  <a:close/>
                                  <a:moveTo>
                                    <a:pt x="2144" y="21"/>
                                  </a:moveTo>
                                  <a:lnTo>
                                    <a:pt x="2123" y="21"/>
                                  </a:lnTo>
                                  <a:cubicBezTo>
                                    <a:pt x="2117" y="21"/>
                                    <a:pt x="2112" y="16"/>
                                    <a:pt x="2112" y="10"/>
                                  </a:cubicBezTo>
                                  <a:cubicBezTo>
                                    <a:pt x="2112" y="5"/>
                                    <a:pt x="2117" y="0"/>
                                    <a:pt x="2123" y="0"/>
                                  </a:cubicBezTo>
                                  <a:lnTo>
                                    <a:pt x="2144" y="0"/>
                                  </a:lnTo>
                                  <a:cubicBezTo>
                                    <a:pt x="2150" y="0"/>
                                    <a:pt x="2155" y="5"/>
                                    <a:pt x="2155" y="10"/>
                                  </a:cubicBezTo>
                                  <a:cubicBezTo>
                                    <a:pt x="2155" y="16"/>
                                    <a:pt x="2150" y="21"/>
                                    <a:pt x="2144" y="21"/>
                                  </a:cubicBezTo>
                                  <a:close/>
                                  <a:moveTo>
                                    <a:pt x="2080" y="21"/>
                                  </a:moveTo>
                                  <a:lnTo>
                                    <a:pt x="2059" y="21"/>
                                  </a:lnTo>
                                  <a:cubicBezTo>
                                    <a:pt x="2053" y="21"/>
                                    <a:pt x="2048" y="16"/>
                                    <a:pt x="2048" y="10"/>
                                  </a:cubicBezTo>
                                  <a:cubicBezTo>
                                    <a:pt x="2048" y="5"/>
                                    <a:pt x="2053" y="0"/>
                                    <a:pt x="2059" y="0"/>
                                  </a:cubicBezTo>
                                  <a:lnTo>
                                    <a:pt x="2080" y="0"/>
                                  </a:lnTo>
                                  <a:cubicBezTo>
                                    <a:pt x="2086" y="0"/>
                                    <a:pt x="2091" y="5"/>
                                    <a:pt x="2091" y="10"/>
                                  </a:cubicBezTo>
                                  <a:cubicBezTo>
                                    <a:pt x="2091" y="16"/>
                                    <a:pt x="2086" y="21"/>
                                    <a:pt x="2080" y="21"/>
                                  </a:cubicBezTo>
                                  <a:close/>
                                  <a:moveTo>
                                    <a:pt x="2016" y="21"/>
                                  </a:moveTo>
                                  <a:lnTo>
                                    <a:pt x="1995" y="21"/>
                                  </a:lnTo>
                                  <a:cubicBezTo>
                                    <a:pt x="1989" y="21"/>
                                    <a:pt x="1984" y="16"/>
                                    <a:pt x="1984" y="10"/>
                                  </a:cubicBezTo>
                                  <a:cubicBezTo>
                                    <a:pt x="1984" y="5"/>
                                    <a:pt x="1989" y="0"/>
                                    <a:pt x="1995" y="0"/>
                                  </a:cubicBezTo>
                                  <a:lnTo>
                                    <a:pt x="2016" y="0"/>
                                  </a:lnTo>
                                  <a:cubicBezTo>
                                    <a:pt x="2022" y="0"/>
                                    <a:pt x="2027" y="5"/>
                                    <a:pt x="2027" y="10"/>
                                  </a:cubicBezTo>
                                  <a:cubicBezTo>
                                    <a:pt x="2027" y="16"/>
                                    <a:pt x="2022" y="21"/>
                                    <a:pt x="2016" y="21"/>
                                  </a:cubicBezTo>
                                  <a:close/>
                                  <a:moveTo>
                                    <a:pt x="1952" y="21"/>
                                  </a:moveTo>
                                  <a:lnTo>
                                    <a:pt x="1931" y="21"/>
                                  </a:lnTo>
                                  <a:cubicBezTo>
                                    <a:pt x="1925" y="21"/>
                                    <a:pt x="1920" y="16"/>
                                    <a:pt x="1920" y="10"/>
                                  </a:cubicBezTo>
                                  <a:cubicBezTo>
                                    <a:pt x="1920" y="5"/>
                                    <a:pt x="1925" y="0"/>
                                    <a:pt x="1931" y="0"/>
                                  </a:cubicBezTo>
                                  <a:lnTo>
                                    <a:pt x="1952" y="0"/>
                                  </a:lnTo>
                                  <a:cubicBezTo>
                                    <a:pt x="1958" y="0"/>
                                    <a:pt x="1963" y="5"/>
                                    <a:pt x="1963" y="10"/>
                                  </a:cubicBezTo>
                                  <a:cubicBezTo>
                                    <a:pt x="1963" y="16"/>
                                    <a:pt x="1958" y="21"/>
                                    <a:pt x="1952" y="21"/>
                                  </a:cubicBezTo>
                                  <a:close/>
                                  <a:moveTo>
                                    <a:pt x="1888" y="21"/>
                                  </a:moveTo>
                                  <a:lnTo>
                                    <a:pt x="1867" y="21"/>
                                  </a:lnTo>
                                  <a:cubicBezTo>
                                    <a:pt x="1861" y="21"/>
                                    <a:pt x="1856" y="16"/>
                                    <a:pt x="1856" y="10"/>
                                  </a:cubicBezTo>
                                  <a:cubicBezTo>
                                    <a:pt x="1856" y="5"/>
                                    <a:pt x="1861" y="0"/>
                                    <a:pt x="1867" y="0"/>
                                  </a:cubicBezTo>
                                  <a:lnTo>
                                    <a:pt x="1888" y="0"/>
                                  </a:lnTo>
                                  <a:cubicBezTo>
                                    <a:pt x="1894" y="0"/>
                                    <a:pt x="1899" y="5"/>
                                    <a:pt x="1899" y="10"/>
                                  </a:cubicBezTo>
                                  <a:cubicBezTo>
                                    <a:pt x="1899" y="16"/>
                                    <a:pt x="1894" y="21"/>
                                    <a:pt x="1888" y="21"/>
                                  </a:cubicBezTo>
                                  <a:close/>
                                  <a:moveTo>
                                    <a:pt x="1824" y="21"/>
                                  </a:moveTo>
                                  <a:lnTo>
                                    <a:pt x="1803" y="21"/>
                                  </a:lnTo>
                                  <a:cubicBezTo>
                                    <a:pt x="1797" y="21"/>
                                    <a:pt x="1792" y="16"/>
                                    <a:pt x="1792" y="10"/>
                                  </a:cubicBezTo>
                                  <a:cubicBezTo>
                                    <a:pt x="1792" y="5"/>
                                    <a:pt x="1797" y="0"/>
                                    <a:pt x="1803" y="0"/>
                                  </a:cubicBezTo>
                                  <a:lnTo>
                                    <a:pt x="1824" y="0"/>
                                  </a:lnTo>
                                  <a:cubicBezTo>
                                    <a:pt x="1830" y="0"/>
                                    <a:pt x="1835" y="5"/>
                                    <a:pt x="1835" y="10"/>
                                  </a:cubicBezTo>
                                  <a:cubicBezTo>
                                    <a:pt x="1835" y="16"/>
                                    <a:pt x="1830" y="21"/>
                                    <a:pt x="1824" y="21"/>
                                  </a:cubicBezTo>
                                  <a:close/>
                                  <a:moveTo>
                                    <a:pt x="1760" y="21"/>
                                  </a:moveTo>
                                  <a:lnTo>
                                    <a:pt x="1739" y="21"/>
                                  </a:lnTo>
                                  <a:cubicBezTo>
                                    <a:pt x="1733" y="21"/>
                                    <a:pt x="1728" y="16"/>
                                    <a:pt x="1728" y="10"/>
                                  </a:cubicBezTo>
                                  <a:cubicBezTo>
                                    <a:pt x="1728" y="5"/>
                                    <a:pt x="1733" y="0"/>
                                    <a:pt x="1739" y="0"/>
                                  </a:cubicBezTo>
                                  <a:lnTo>
                                    <a:pt x="1760" y="0"/>
                                  </a:lnTo>
                                  <a:cubicBezTo>
                                    <a:pt x="1766" y="0"/>
                                    <a:pt x="1771" y="5"/>
                                    <a:pt x="1771" y="10"/>
                                  </a:cubicBezTo>
                                  <a:cubicBezTo>
                                    <a:pt x="1771" y="16"/>
                                    <a:pt x="1766" y="21"/>
                                    <a:pt x="1760" y="21"/>
                                  </a:cubicBezTo>
                                  <a:close/>
                                  <a:moveTo>
                                    <a:pt x="1696" y="21"/>
                                  </a:moveTo>
                                  <a:lnTo>
                                    <a:pt x="1675" y="21"/>
                                  </a:lnTo>
                                  <a:cubicBezTo>
                                    <a:pt x="1669" y="21"/>
                                    <a:pt x="1664" y="16"/>
                                    <a:pt x="1664" y="10"/>
                                  </a:cubicBezTo>
                                  <a:cubicBezTo>
                                    <a:pt x="1664" y="5"/>
                                    <a:pt x="1669" y="0"/>
                                    <a:pt x="1675" y="0"/>
                                  </a:cubicBezTo>
                                  <a:lnTo>
                                    <a:pt x="1696" y="0"/>
                                  </a:lnTo>
                                  <a:cubicBezTo>
                                    <a:pt x="1702" y="0"/>
                                    <a:pt x="1707" y="5"/>
                                    <a:pt x="1707" y="10"/>
                                  </a:cubicBezTo>
                                  <a:cubicBezTo>
                                    <a:pt x="1707" y="16"/>
                                    <a:pt x="1702" y="21"/>
                                    <a:pt x="1696" y="21"/>
                                  </a:cubicBezTo>
                                  <a:close/>
                                  <a:moveTo>
                                    <a:pt x="1632" y="21"/>
                                  </a:moveTo>
                                  <a:lnTo>
                                    <a:pt x="1611" y="21"/>
                                  </a:lnTo>
                                  <a:cubicBezTo>
                                    <a:pt x="1605" y="21"/>
                                    <a:pt x="1600" y="16"/>
                                    <a:pt x="1600" y="10"/>
                                  </a:cubicBezTo>
                                  <a:cubicBezTo>
                                    <a:pt x="1600" y="5"/>
                                    <a:pt x="1605" y="0"/>
                                    <a:pt x="1611" y="0"/>
                                  </a:cubicBezTo>
                                  <a:lnTo>
                                    <a:pt x="1632" y="0"/>
                                  </a:lnTo>
                                  <a:cubicBezTo>
                                    <a:pt x="1638" y="0"/>
                                    <a:pt x="1643" y="5"/>
                                    <a:pt x="1643" y="10"/>
                                  </a:cubicBezTo>
                                  <a:cubicBezTo>
                                    <a:pt x="1643" y="16"/>
                                    <a:pt x="1638" y="21"/>
                                    <a:pt x="1632" y="21"/>
                                  </a:cubicBezTo>
                                  <a:close/>
                                  <a:moveTo>
                                    <a:pt x="1568" y="21"/>
                                  </a:moveTo>
                                  <a:lnTo>
                                    <a:pt x="1547" y="21"/>
                                  </a:lnTo>
                                  <a:cubicBezTo>
                                    <a:pt x="1541" y="21"/>
                                    <a:pt x="1536" y="16"/>
                                    <a:pt x="1536" y="10"/>
                                  </a:cubicBezTo>
                                  <a:cubicBezTo>
                                    <a:pt x="1536" y="5"/>
                                    <a:pt x="1541" y="0"/>
                                    <a:pt x="1547" y="0"/>
                                  </a:cubicBezTo>
                                  <a:lnTo>
                                    <a:pt x="1568" y="0"/>
                                  </a:lnTo>
                                  <a:cubicBezTo>
                                    <a:pt x="1574" y="0"/>
                                    <a:pt x="1579" y="5"/>
                                    <a:pt x="1579" y="10"/>
                                  </a:cubicBezTo>
                                  <a:cubicBezTo>
                                    <a:pt x="1579" y="16"/>
                                    <a:pt x="1574" y="21"/>
                                    <a:pt x="1568" y="21"/>
                                  </a:cubicBezTo>
                                  <a:close/>
                                  <a:moveTo>
                                    <a:pt x="1504" y="21"/>
                                  </a:moveTo>
                                  <a:lnTo>
                                    <a:pt x="1483" y="21"/>
                                  </a:lnTo>
                                  <a:cubicBezTo>
                                    <a:pt x="1477" y="21"/>
                                    <a:pt x="1472" y="16"/>
                                    <a:pt x="1472" y="10"/>
                                  </a:cubicBezTo>
                                  <a:cubicBezTo>
                                    <a:pt x="1472" y="5"/>
                                    <a:pt x="1477" y="0"/>
                                    <a:pt x="1483" y="0"/>
                                  </a:cubicBezTo>
                                  <a:lnTo>
                                    <a:pt x="1504" y="0"/>
                                  </a:lnTo>
                                  <a:cubicBezTo>
                                    <a:pt x="1510" y="0"/>
                                    <a:pt x="1515" y="5"/>
                                    <a:pt x="1515" y="10"/>
                                  </a:cubicBezTo>
                                  <a:cubicBezTo>
                                    <a:pt x="1515" y="16"/>
                                    <a:pt x="1510" y="21"/>
                                    <a:pt x="1504" y="21"/>
                                  </a:cubicBezTo>
                                  <a:close/>
                                  <a:moveTo>
                                    <a:pt x="1440" y="21"/>
                                  </a:moveTo>
                                  <a:lnTo>
                                    <a:pt x="1419" y="21"/>
                                  </a:lnTo>
                                  <a:cubicBezTo>
                                    <a:pt x="1413" y="21"/>
                                    <a:pt x="1408" y="16"/>
                                    <a:pt x="1408" y="10"/>
                                  </a:cubicBezTo>
                                  <a:cubicBezTo>
                                    <a:pt x="1408" y="5"/>
                                    <a:pt x="1413" y="0"/>
                                    <a:pt x="1419" y="0"/>
                                  </a:cubicBezTo>
                                  <a:lnTo>
                                    <a:pt x="1440" y="0"/>
                                  </a:lnTo>
                                  <a:cubicBezTo>
                                    <a:pt x="1446" y="0"/>
                                    <a:pt x="1451" y="5"/>
                                    <a:pt x="1451" y="10"/>
                                  </a:cubicBezTo>
                                  <a:cubicBezTo>
                                    <a:pt x="1451" y="16"/>
                                    <a:pt x="1446" y="21"/>
                                    <a:pt x="1440" y="21"/>
                                  </a:cubicBezTo>
                                  <a:close/>
                                  <a:moveTo>
                                    <a:pt x="1376" y="21"/>
                                  </a:moveTo>
                                  <a:lnTo>
                                    <a:pt x="1355" y="21"/>
                                  </a:lnTo>
                                  <a:cubicBezTo>
                                    <a:pt x="1349" y="21"/>
                                    <a:pt x="1344" y="16"/>
                                    <a:pt x="1344" y="10"/>
                                  </a:cubicBezTo>
                                  <a:cubicBezTo>
                                    <a:pt x="1344" y="5"/>
                                    <a:pt x="1349" y="0"/>
                                    <a:pt x="1355" y="0"/>
                                  </a:cubicBezTo>
                                  <a:lnTo>
                                    <a:pt x="1376" y="0"/>
                                  </a:lnTo>
                                  <a:cubicBezTo>
                                    <a:pt x="1382" y="0"/>
                                    <a:pt x="1387" y="5"/>
                                    <a:pt x="1387" y="10"/>
                                  </a:cubicBezTo>
                                  <a:cubicBezTo>
                                    <a:pt x="1387" y="16"/>
                                    <a:pt x="1382" y="21"/>
                                    <a:pt x="1376" y="21"/>
                                  </a:cubicBezTo>
                                  <a:close/>
                                  <a:moveTo>
                                    <a:pt x="1312" y="21"/>
                                  </a:moveTo>
                                  <a:lnTo>
                                    <a:pt x="1291" y="21"/>
                                  </a:lnTo>
                                  <a:cubicBezTo>
                                    <a:pt x="1285" y="21"/>
                                    <a:pt x="1280" y="16"/>
                                    <a:pt x="1280" y="10"/>
                                  </a:cubicBezTo>
                                  <a:cubicBezTo>
                                    <a:pt x="1280" y="5"/>
                                    <a:pt x="1285" y="0"/>
                                    <a:pt x="1291" y="0"/>
                                  </a:cubicBezTo>
                                  <a:lnTo>
                                    <a:pt x="1312" y="0"/>
                                  </a:lnTo>
                                  <a:cubicBezTo>
                                    <a:pt x="1318" y="0"/>
                                    <a:pt x="1323" y="5"/>
                                    <a:pt x="1323" y="10"/>
                                  </a:cubicBezTo>
                                  <a:cubicBezTo>
                                    <a:pt x="1323" y="16"/>
                                    <a:pt x="1318" y="21"/>
                                    <a:pt x="1312" y="21"/>
                                  </a:cubicBezTo>
                                  <a:close/>
                                  <a:moveTo>
                                    <a:pt x="1248" y="21"/>
                                  </a:moveTo>
                                  <a:lnTo>
                                    <a:pt x="1227" y="21"/>
                                  </a:lnTo>
                                  <a:cubicBezTo>
                                    <a:pt x="1221" y="21"/>
                                    <a:pt x="1216" y="16"/>
                                    <a:pt x="1216" y="10"/>
                                  </a:cubicBezTo>
                                  <a:cubicBezTo>
                                    <a:pt x="1216" y="5"/>
                                    <a:pt x="1221" y="0"/>
                                    <a:pt x="1227" y="0"/>
                                  </a:cubicBezTo>
                                  <a:lnTo>
                                    <a:pt x="1248" y="0"/>
                                  </a:lnTo>
                                  <a:cubicBezTo>
                                    <a:pt x="1254" y="0"/>
                                    <a:pt x="1259" y="5"/>
                                    <a:pt x="1259" y="10"/>
                                  </a:cubicBezTo>
                                  <a:cubicBezTo>
                                    <a:pt x="1259" y="16"/>
                                    <a:pt x="1254" y="21"/>
                                    <a:pt x="1248" y="21"/>
                                  </a:cubicBezTo>
                                  <a:close/>
                                  <a:moveTo>
                                    <a:pt x="1184" y="21"/>
                                  </a:moveTo>
                                  <a:lnTo>
                                    <a:pt x="1163" y="21"/>
                                  </a:lnTo>
                                  <a:cubicBezTo>
                                    <a:pt x="1157" y="21"/>
                                    <a:pt x="1152" y="16"/>
                                    <a:pt x="1152" y="10"/>
                                  </a:cubicBezTo>
                                  <a:cubicBezTo>
                                    <a:pt x="1152" y="5"/>
                                    <a:pt x="1157" y="0"/>
                                    <a:pt x="1163" y="0"/>
                                  </a:cubicBezTo>
                                  <a:lnTo>
                                    <a:pt x="1184" y="0"/>
                                  </a:lnTo>
                                  <a:cubicBezTo>
                                    <a:pt x="1190" y="0"/>
                                    <a:pt x="1195" y="5"/>
                                    <a:pt x="1195" y="10"/>
                                  </a:cubicBezTo>
                                  <a:cubicBezTo>
                                    <a:pt x="1195" y="16"/>
                                    <a:pt x="1190" y="21"/>
                                    <a:pt x="1184" y="21"/>
                                  </a:cubicBezTo>
                                  <a:close/>
                                  <a:moveTo>
                                    <a:pt x="1120" y="21"/>
                                  </a:moveTo>
                                  <a:lnTo>
                                    <a:pt x="1099" y="21"/>
                                  </a:lnTo>
                                  <a:cubicBezTo>
                                    <a:pt x="1093" y="21"/>
                                    <a:pt x="1088" y="16"/>
                                    <a:pt x="1088" y="10"/>
                                  </a:cubicBezTo>
                                  <a:cubicBezTo>
                                    <a:pt x="1088" y="5"/>
                                    <a:pt x="1093" y="0"/>
                                    <a:pt x="1099" y="0"/>
                                  </a:cubicBezTo>
                                  <a:lnTo>
                                    <a:pt x="1120" y="0"/>
                                  </a:lnTo>
                                  <a:cubicBezTo>
                                    <a:pt x="1126" y="0"/>
                                    <a:pt x="1131" y="5"/>
                                    <a:pt x="1131" y="10"/>
                                  </a:cubicBezTo>
                                  <a:cubicBezTo>
                                    <a:pt x="1131" y="16"/>
                                    <a:pt x="1126" y="21"/>
                                    <a:pt x="1120" y="21"/>
                                  </a:cubicBezTo>
                                  <a:close/>
                                  <a:moveTo>
                                    <a:pt x="1056" y="21"/>
                                  </a:moveTo>
                                  <a:lnTo>
                                    <a:pt x="1035" y="21"/>
                                  </a:lnTo>
                                  <a:cubicBezTo>
                                    <a:pt x="1029" y="21"/>
                                    <a:pt x="1024" y="16"/>
                                    <a:pt x="1024" y="10"/>
                                  </a:cubicBezTo>
                                  <a:cubicBezTo>
                                    <a:pt x="1024" y="5"/>
                                    <a:pt x="1029" y="0"/>
                                    <a:pt x="1035" y="0"/>
                                  </a:cubicBezTo>
                                  <a:lnTo>
                                    <a:pt x="1056" y="0"/>
                                  </a:lnTo>
                                  <a:cubicBezTo>
                                    <a:pt x="1062" y="0"/>
                                    <a:pt x="1067" y="5"/>
                                    <a:pt x="1067" y="10"/>
                                  </a:cubicBezTo>
                                  <a:cubicBezTo>
                                    <a:pt x="1067" y="16"/>
                                    <a:pt x="1062" y="21"/>
                                    <a:pt x="1056" y="21"/>
                                  </a:cubicBezTo>
                                  <a:close/>
                                  <a:moveTo>
                                    <a:pt x="992" y="21"/>
                                  </a:moveTo>
                                  <a:lnTo>
                                    <a:pt x="971" y="21"/>
                                  </a:lnTo>
                                  <a:cubicBezTo>
                                    <a:pt x="965" y="21"/>
                                    <a:pt x="960" y="16"/>
                                    <a:pt x="960" y="10"/>
                                  </a:cubicBezTo>
                                  <a:cubicBezTo>
                                    <a:pt x="960" y="5"/>
                                    <a:pt x="965" y="0"/>
                                    <a:pt x="971" y="0"/>
                                  </a:cubicBezTo>
                                  <a:lnTo>
                                    <a:pt x="992" y="0"/>
                                  </a:lnTo>
                                  <a:cubicBezTo>
                                    <a:pt x="998" y="0"/>
                                    <a:pt x="1003" y="5"/>
                                    <a:pt x="1003" y="10"/>
                                  </a:cubicBezTo>
                                  <a:cubicBezTo>
                                    <a:pt x="1003" y="16"/>
                                    <a:pt x="998" y="21"/>
                                    <a:pt x="992" y="21"/>
                                  </a:cubicBezTo>
                                  <a:close/>
                                  <a:moveTo>
                                    <a:pt x="928" y="21"/>
                                  </a:moveTo>
                                  <a:lnTo>
                                    <a:pt x="907" y="21"/>
                                  </a:lnTo>
                                  <a:cubicBezTo>
                                    <a:pt x="901" y="21"/>
                                    <a:pt x="896" y="16"/>
                                    <a:pt x="896" y="10"/>
                                  </a:cubicBezTo>
                                  <a:cubicBezTo>
                                    <a:pt x="896" y="5"/>
                                    <a:pt x="901" y="0"/>
                                    <a:pt x="907" y="0"/>
                                  </a:cubicBezTo>
                                  <a:lnTo>
                                    <a:pt x="928" y="0"/>
                                  </a:lnTo>
                                  <a:cubicBezTo>
                                    <a:pt x="934" y="0"/>
                                    <a:pt x="939" y="5"/>
                                    <a:pt x="939" y="10"/>
                                  </a:cubicBezTo>
                                  <a:cubicBezTo>
                                    <a:pt x="939" y="16"/>
                                    <a:pt x="934" y="21"/>
                                    <a:pt x="928" y="21"/>
                                  </a:cubicBezTo>
                                  <a:close/>
                                  <a:moveTo>
                                    <a:pt x="864" y="21"/>
                                  </a:moveTo>
                                  <a:lnTo>
                                    <a:pt x="843" y="21"/>
                                  </a:lnTo>
                                  <a:cubicBezTo>
                                    <a:pt x="837" y="21"/>
                                    <a:pt x="832" y="16"/>
                                    <a:pt x="832" y="10"/>
                                  </a:cubicBezTo>
                                  <a:cubicBezTo>
                                    <a:pt x="832" y="5"/>
                                    <a:pt x="837" y="0"/>
                                    <a:pt x="843" y="0"/>
                                  </a:cubicBezTo>
                                  <a:lnTo>
                                    <a:pt x="864" y="0"/>
                                  </a:lnTo>
                                  <a:cubicBezTo>
                                    <a:pt x="870" y="0"/>
                                    <a:pt x="875" y="5"/>
                                    <a:pt x="875" y="10"/>
                                  </a:cubicBezTo>
                                  <a:cubicBezTo>
                                    <a:pt x="875" y="16"/>
                                    <a:pt x="870" y="21"/>
                                    <a:pt x="864" y="21"/>
                                  </a:cubicBezTo>
                                  <a:close/>
                                  <a:moveTo>
                                    <a:pt x="800" y="21"/>
                                  </a:moveTo>
                                  <a:lnTo>
                                    <a:pt x="779" y="21"/>
                                  </a:lnTo>
                                  <a:cubicBezTo>
                                    <a:pt x="773" y="21"/>
                                    <a:pt x="768" y="16"/>
                                    <a:pt x="768" y="10"/>
                                  </a:cubicBezTo>
                                  <a:cubicBezTo>
                                    <a:pt x="768" y="5"/>
                                    <a:pt x="773" y="0"/>
                                    <a:pt x="779" y="0"/>
                                  </a:cubicBezTo>
                                  <a:lnTo>
                                    <a:pt x="800" y="0"/>
                                  </a:lnTo>
                                  <a:cubicBezTo>
                                    <a:pt x="806" y="0"/>
                                    <a:pt x="811" y="5"/>
                                    <a:pt x="811" y="10"/>
                                  </a:cubicBezTo>
                                  <a:cubicBezTo>
                                    <a:pt x="811" y="16"/>
                                    <a:pt x="806" y="21"/>
                                    <a:pt x="800" y="21"/>
                                  </a:cubicBezTo>
                                  <a:close/>
                                  <a:moveTo>
                                    <a:pt x="736" y="21"/>
                                  </a:moveTo>
                                  <a:lnTo>
                                    <a:pt x="715" y="21"/>
                                  </a:lnTo>
                                  <a:cubicBezTo>
                                    <a:pt x="709" y="21"/>
                                    <a:pt x="704" y="16"/>
                                    <a:pt x="704" y="10"/>
                                  </a:cubicBezTo>
                                  <a:cubicBezTo>
                                    <a:pt x="704" y="5"/>
                                    <a:pt x="709" y="0"/>
                                    <a:pt x="715" y="0"/>
                                  </a:cubicBezTo>
                                  <a:lnTo>
                                    <a:pt x="736" y="0"/>
                                  </a:lnTo>
                                  <a:cubicBezTo>
                                    <a:pt x="742" y="0"/>
                                    <a:pt x="747" y="5"/>
                                    <a:pt x="747" y="10"/>
                                  </a:cubicBezTo>
                                  <a:cubicBezTo>
                                    <a:pt x="747" y="16"/>
                                    <a:pt x="742" y="21"/>
                                    <a:pt x="736" y="21"/>
                                  </a:cubicBezTo>
                                  <a:close/>
                                  <a:moveTo>
                                    <a:pt x="672" y="21"/>
                                  </a:moveTo>
                                  <a:lnTo>
                                    <a:pt x="651" y="21"/>
                                  </a:lnTo>
                                  <a:cubicBezTo>
                                    <a:pt x="645" y="21"/>
                                    <a:pt x="640" y="16"/>
                                    <a:pt x="640" y="10"/>
                                  </a:cubicBezTo>
                                  <a:cubicBezTo>
                                    <a:pt x="640" y="5"/>
                                    <a:pt x="645" y="0"/>
                                    <a:pt x="651" y="0"/>
                                  </a:cubicBezTo>
                                  <a:lnTo>
                                    <a:pt x="672" y="0"/>
                                  </a:lnTo>
                                  <a:cubicBezTo>
                                    <a:pt x="678" y="0"/>
                                    <a:pt x="683" y="5"/>
                                    <a:pt x="683" y="10"/>
                                  </a:cubicBezTo>
                                  <a:cubicBezTo>
                                    <a:pt x="683" y="16"/>
                                    <a:pt x="678" y="21"/>
                                    <a:pt x="672" y="21"/>
                                  </a:cubicBezTo>
                                  <a:close/>
                                  <a:moveTo>
                                    <a:pt x="608" y="21"/>
                                  </a:moveTo>
                                  <a:lnTo>
                                    <a:pt x="587" y="21"/>
                                  </a:lnTo>
                                  <a:cubicBezTo>
                                    <a:pt x="581" y="21"/>
                                    <a:pt x="576" y="16"/>
                                    <a:pt x="576" y="10"/>
                                  </a:cubicBezTo>
                                  <a:cubicBezTo>
                                    <a:pt x="576" y="5"/>
                                    <a:pt x="581" y="0"/>
                                    <a:pt x="587" y="0"/>
                                  </a:cubicBezTo>
                                  <a:lnTo>
                                    <a:pt x="608" y="0"/>
                                  </a:lnTo>
                                  <a:cubicBezTo>
                                    <a:pt x="614" y="0"/>
                                    <a:pt x="619" y="5"/>
                                    <a:pt x="619" y="10"/>
                                  </a:cubicBezTo>
                                  <a:cubicBezTo>
                                    <a:pt x="619" y="16"/>
                                    <a:pt x="614" y="21"/>
                                    <a:pt x="608" y="21"/>
                                  </a:cubicBezTo>
                                  <a:close/>
                                  <a:moveTo>
                                    <a:pt x="544" y="21"/>
                                  </a:moveTo>
                                  <a:lnTo>
                                    <a:pt x="523" y="21"/>
                                  </a:lnTo>
                                  <a:cubicBezTo>
                                    <a:pt x="517" y="21"/>
                                    <a:pt x="512" y="16"/>
                                    <a:pt x="512" y="10"/>
                                  </a:cubicBezTo>
                                  <a:cubicBezTo>
                                    <a:pt x="512" y="5"/>
                                    <a:pt x="517" y="0"/>
                                    <a:pt x="523" y="0"/>
                                  </a:cubicBezTo>
                                  <a:lnTo>
                                    <a:pt x="544" y="0"/>
                                  </a:lnTo>
                                  <a:cubicBezTo>
                                    <a:pt x="550" y="0"/>
                                    <a:pt x="555" y="5"/>
                                    <a:pt x="555" y="10"/>
                                  </a:cubicBezTo>
                                  <a:cubicBezTo>
                                    <a:pt x="555" y="16"/>
                                    <a:pt x="550" y="21"/>
                                    <a:pt x="544" y="21"/>
                                  </a:cubicBezTo>
                                  <a:close/>
                                  <a:moveTo>
                                    <a:pt x="480" y="21"/>
                                  </a:moveTo>
                                  <a:lnTo>
                                    <a:pt x="459" y="21"/>
                                  </a:lnTo>
                                  <a:cubicBezTo>
                                    <a:pt x="453" y="21"/>
                                    <a:pt x="448" y="16"/>
                                    <a:pt x="448" y="10"/>
                                  </a:cubicBezTo>
                                  <a:cubicBezTo>
                                    <a:pt x="448" y="5"/>
                                    <a:pt x="453" y="0"/>
                                    <a:pt x="459" y="0"/>
                                  </a:cubicBezTo>
                                  <a:lnTo>
                                    <a:pt x="480" y="0"/>
                                  </a:lnTo>
                                  <a:cubicBezTo>
                                    <a:pt x="486" y="0"/>
                                    <a:pt x="491" y="5"/>
                                    <a:pt x="491" y="10"/>
                                  </a:cubicBezTo>
                                  <a:cubicBezTo>
                                    <a:pt x="491" y="16"/>
                                    <a:pt x="486" y="21"/>
                                    <a:pt x="480" y="21"/>
                                  </a:cubicBezTo>
                                  <a:close/>
                                  <a:moveTo>
                                    <a:pt x="416" y="21"/>
                                  </a:moveTo>
                                  <a:lnTo>
                                    <a:pt x="395" y="21"/>
                                  </a:lnTo>
                                  <a:cubicBezTo>
                                    <a:pt x="389" y="21"/>
                                    <a:pt x="384" y="16"/>
                                    <a:pt x="384" y="10"/>
                                  </a:cubicBezTo>
                                  <a:cubicBezTo>
                                    <a:pt x="384" y="5"/>
                                    <a:pt x="389" y="0"/>
                                    <a:pt x="395" y="0"/>
                                  </a:cubicBezTo>
                                  <a:lnTo>
                                    <a:pt x="416" y="0"/>
                                  </a:lnTo>
                                  <a:cubicBezTo>
                                    <a:pt x="422" y="0"/>
                                    <a:pt x="427" y="5"/>
                                    <a:pt x="427" y="10"/>
                                  </a:cubicBezTo>
                                  <a:cubicBezTo>
                                    <a:pt x="427" y="16"/>
                                    <a:pt x="422" y="21"/>
                                    <a:pt x="416" y="21"/>
                                  </a:cubicBezTo>
                                  <a:close/>
                                  <a:moveTo>
                                    <a:pt x="352" y="21"/>
                                  </a:moveTo>
                                  <a:lnTo>
                                    <a:pt x="331" y="21"/>
                                  </a:lnTo>
                                  <a:cubicBezTo>
                                    <a:pt x="325" y="21"/>
                                    <a:pt x="320" y="16"/>
                                    <a:pt x="320" y="10"/>
                                  </a:cubicBezTo>
                                  <a:cubicBezTo>
                                    <a:pt x="320" y="5"/>
                                    <a:pt x="325" y="0"/>
                                    <a:pt x="331" y="0"/>
                                  </a:cubicBezTo>
                                  <a:lnTo>
                                    <a:pt x="352" y="0"/>
                                  </a:lnTo>
                                  <a:cubicBezTo>
                                    <a:pt x="358" y="0"/>
                                    <a:pt x="363" y="5"/>
                                    <a:pt x="363" y="10"/>
                                  </a:cubicBezTo>
                                  <a:cubicBezTo>
                                    <a:pt x="363" y="16"/>
                                    <a:pt x="358" y="21"/>
                                    <a:pt x="352" y="21"/>
                                  </a:cubicBezTo>
                                  <a:close/>
                                  <a:moveTo>
                                    <a:pt x="288" y="21"/>
                                  </a:moveTo>
                                  <a:lnTo>
                                    <a:pt x="267" y="21"/>
                                  </a:lnTo>
                                  <a:cubicBezTo>
                                    <a:pt x="261" y="21"/>
                                    <a:pt x="256" y="16"/>
                                    <a:pt x="256" y="10"/>
                                  </a:cubicBezTo>
                                  <a:cubicBezTo>
                                    <a:pt x="256" y="5"/>
                                    <a:pt x="261" y="0"/>
                                    <a:pt x="267" y="0"/>
                                  </a:cubicBezTo>
                                  <a:lnTo>
                                    <a:pt x="288" y="0"/>
                                  </a:lnTo>
                                  <a:cubicBezTo>
                                    <a:pt x="294" y="0"/>
                                    <a:pt x="299" y="5"/>
                                    <a:pt x="299" y="10"/>
                                  </a:cubicBezTo>
                                  <a:cubicBezTo>
                                    <a:pt x="299" y="16"/>
                                    <a:pt x="294" y="21"/>
                                    <a:pt x="288" y="21"/>
                                  </a:cubicBezTo>
                                  <a:close/>
                                  <a:moveTo>
                                    <a:pt x="224" y="21"/>
                                  </a:moveTo>
                                  <a:lnTo>
                                    <a:pt x="203" y="21"/>
                                  </a:lnTo>
                                  <a:cubicBezTo>
                                    <a:pt x="197" y="21"/>
                                    <a:pt x="192" y="16"/>
                                    <a:pt x="192" y="10"/>
                                  </a:cubicBezTo>
                                  <a:cubicBezTo>
                                    <a:pt x="192" y="5"/>
                                    <a:pt x="197" y="0"/>
                                    <a:pt x="203" y="0"/>
                                  </a:cubicBezTo>
                                  <a:lnTo>
                                    <a:pt x="224" y="0"/>
                                  </a:lnTo>
                                  <a:cubicBezTo>
                                    <a:pt x="230" y="0"/>
                                    <a:pt x="235" y="5"/>
                                    <a:pt x="235" y="10"/>
                                  </a:cubicBezTo>
                                  <a:cubicBezTo>
                                    <a:pt x="235" y="16"/>
                                    <a:pt x="230" y="21"/>
                                    <a:pt x="224" y="21"/>
                                  </a:cubicBezTo>
                                  <a:close/>
                                  <a:moveTo>
                                    <a:pt x="160" y="21"/>
                                  </a:moveTo>
                                  <a:lnTo>
                                    <a:pt x="139" y="21"/>
                                  </a:lnTo>
                                  <a:cubicBezTo>
                                    <a:pt x="133" y="21"/>
                                    <a:pt x="128" y="16"/>
                                    <a:pt x="128" y="10"/>
                                  </a:cubicBezTo>
                                  <a:cubicBezTo>
                                    <a:pt x="128" y="5"/>
                                    <a:pt x="133" y="0"/>
                                    <a:pt x="139" y="0"/>
                                  </a:cubicBezTo>
                                  <a:lnTo>
                                    <a:pt x="160" y="0"/>
                                  </a:lnTo>
                                  <a:cubicBezTo>
                                    <a:pt x="166" y="0"/>
                                    <a:pt x="171" y="5"/>
                                    <a:pt x="171" y="10"/>
                                  </a:cubicBezTo>
                                  <a:cubicBezTo>
                                    <a:pt x="171" y="16"/>
                                    <a:pt x="166" y="21"/>
                                    <a:pt x="160" y="21"/>
                                  </a:cubicBezTo>
                                  <a:close/>
                                  <a:moveTo>
                                    <a:pt x="96" y="21"/>
                                  </a:moveTo>
                                  <a:lnTo>
                                    <a:pt x="75" y="21"/>
                                  </a:lnTo>
                                  <a:cubicBezTo>
                                    <a:pt x="69" y="21"/>
                                    <a:pt x="64" y="16"/>
                                    <a:pt x="64" y="10"/>
                                  </a:cubicBezTo>
                                  <a:cubicBezTo>
                                    <a:pt x="64" y="5"/>
                                    <a:pt x="69" y="0"/>
                                    <a:pt x="75" y="0"/>
                                  </a:cubicBezTo>
                                  <a:lnTo>
                                    <a:pt x="96" y="0"/>
                                  </a:lnTo>
                                  <a:cubicBezTo>
                                    <a:pt x="102" y="0"/>
                                    <a:pt x="107" y="5"/>
                                    <a:pt x="107" y="10"/>
                                  </a:cubicBezTo>
                                  <a:cubicBezTo>
                                    <a:pt x="107" y="16"/>
                                    <a:pt x="102" y="21"/>
                                    <a:pt x="96" y="21"/>
                                  </a:cubicBezTo>
                                  <a:close/>
                                  <a:moveTo>
                                    <a:pt x="32" y="21"/>
                                  </a:moveTo>
                                  <a:lnTo>
                                    <a:pt x="11" y="21"/>
                                  </a:lnTo>
                                  <a:cubicBezTo>
                                    <a:pt x="5" y="21"/>
                                    <a:pt x="0" y="16"/>
                                    <a:pt x="0" y="10"/>
                                  </a:cubicBezTo>
                                  <a:cubicBezTo>
                                    <a:pt x="0" y="5"/>
                                    <a:pt x="5" y="0"/>
                                    <a:pt x="11" y="0"/>
                                  </a:cubicBezTo>
                                  <a:lnTo>
                                    <a:pt x="32" y="0"/>
                                  </a:lnTo>
                                  <a:cubicBezTo>
                                    <a:pt x="38" y="0"/>
                                    <a:pt x="43" y="5"/>
                                    <a:pt x="43" y="10"/>
                                  </a:cubicBezTo>
                                  <a:cubicBezTo>
                                    <a:pt x="43"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90" name="Line 291"/>
                          <wps:cNvCnPr/>
                          <wps:spPr bwMode="auto">
                            <a:xfrm>
                              <a:off x="1775500" y="675002"/>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1" name="Line 292"/>
                          <wps:cNvCnPr/>
                          <wps:spPr bwMode="auto">
                            <a:xfrm flipH="1">
                              <a:off x="1775500" y="675002"/>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2" name="Line 293"/>
                          <wps:cNvCnPr/>
                          <wps:spPr bwMode="auto">
                            <a:xfrm>
                              <a:off x="1775500" y="902902"/>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3" name="Line 294"/>
                          <wps:cNvCnPr/>
                          <wps:spPr bwMode="auto">
                            <a:xfrm flipH="1">
                              <a:off x="1775500" y="902902"/>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4" name="Freeform 295"/>
                          <wps:cNvSpPr>
                            <a:spLocks noEditPoints="1"/>
                          </wps:cNvSpPr>
                          <wps:spPr bwMode="auto">
                            <a:xfrm>
                              <a:off x="1498000" y="1412804"/>
                              <a:ext cx="908600" cy="7600"/>
                            </a:xfrm>
                            <a:custGeom>
                              <a:avLst/>
                              <a:gdLst>
                                <a:gd name="T0" fmla="*/ 1424 w 2411"/>
                                <a:gd name="T1" fmla="*/ 0 h 21"/>
                                <a:gd name="T2" fmla="*/ 1367 w 2411"/>
                                <a:gd name="T3" fmla="*/ 6 h 21"/>
                                <a:gd name="T4" fmla="*/ 1348 w 2411"/>
                                <a:gd name="T5" fmla="*/ 12 h 21"/>
                                <a:gd name="T6" fmla="*/ 1355 w 2411"/>
                                <a:gd name="T7" fmla="*/ 6 h 21"/>
                                <a:gd name="T8" fmla="*/ 1298 w 2411"/>
                                <a:gd name="T9" fmla="*/ 0 h 21"/>
                                <a:gd name="T10" fmla="*/ 1260 w 2411"/>
                                <a:gd name="T11" fmla="*/ 12 h 21"/>
                                <a:gd name="T12" fmla="*/ 1273 w 2411"/>
                                <a:gd name="T13" fmla="*/ 12 h 21"/>
                                <a:gd name="T14" fmla="*/ 1235 w 2411"/>
                                <a:gd name="T15" fmla="*/ 0 h 21"/>
                                <a:gd name="T16" fmla="*/ 1178 w 2411"/>
                                <a:gd name="T17" fmla="*/ 6 h 21"/>
                                <a:gd name="T18" fmla="*/ 1159 w 2411"/>
                                <a:gd name="T19" fmla="*/ 12 h 21"/>
                                <a:gd name="T20" fmla="*/ 1165 w 2411"/>
                                <a:gd name="T21" fmla="*/ 6 h 21"/>
                                <a:gd name="T22" fmla="*/ 1108 w 2411"/>
                                <a:gd name="T23" fmla="*/ 0 h 21"/>
                                <a:gd name="T24" fmla="*/ 1070 w 2411"/>
                                <a:gd name="T25" fmla="*/ 12 h 21"/>
                                <a:gd name="T26" fmla="*/ 1083 w 2411"/>
                                <a:gd name="T27" fmla="*/ 12 h 21"/>
                                <a:gd name="T28" fmla="*/ 1045 w 2411"/>
                                <a:gd name="T29" fmla="*/ 0 h 21"/>
                                <a:gd name="T30" fmla="*/ 988 w 2411"/>
                                <a:gd name="T31" fmla="*/ 6 h 21"/>
                                <a:gd name="T32" fmla="*/ 969 w 2411"/>
                                <a:gd name="T33" fmla="*/ 12 h 21"/>
                                <a:gd name="T34" fmla="*/ 975 w 2411"/>
                                <a:gd name="T35" fmla="*/ 6 h 21"/>
                                <a:gd name="T36" fmla="*/ 918 w 2411"/>
                                <a:gd name="T37" fmla="*/ 0 h 21"/>
                                <a:gd name="T38" fmla="*/ 880 w 2411"/>
                                <a:gd name="T39" fmla="*/ 12 h 21"/>
                                <a:gd name="T40" fmla="*/ 893 w 2411"/>
                                <a:gd name="T41" fmla="*/ 12 h 21"/>
                                <a:gd name="T42" fmla="*/ 855 w 2411"/>
                                <a:gd name="T43" fmla="*/ 0 h 21"/>
                                <a:gd name="T44" fmla="*/ 798 w 2411"/>
                                <a:gd name="T45" fmla="*/ 6 h 21"/>
                                <a:gd name="T46" fmla="*/ 779 w 2411"/>
                                <a:gd name="T47" fmla="*/ 12 h 21"/>
                                <a:gd name="T48" fmla="*/ 785 w 2411"/>
                                <a:gd name="T49" fmla="*/ 6 h 21"/>
                                <a:gd name="T50" fmla="*/ 728 w 2411"/>
                                <a:gd name="T51" fmla="*/ 0 h 21"/>
                                <a:gd name="T52" fmla="*/ 690 w 2411"/>
                                <a:gd name="T53" fmla="*/ 12 h 21"/>
                                <a:gd name="T54" fmla="*/ 703 w 2411"/>
                                <a:gd name="T55" fmla="*/ 12 h 21"/>
                                <a:gd name="T56" fmla="*/ 665 w 2411"/>
                                <a:gd name="T57" fmla="*/ 0 h 21"/>
                                <a:gd name="T58" fmla="*/ 608 w 2411"/>
                                <a:gd name="T59" fmla="*/ 6 h 21"/>
                                <a:gd name="T60" fmla="*/ 589 w 2411"/>
                                <a:gd name="T61" fmla="*/ 12 h 21"/>
                                <a:gd name="T62" fmla="*/ 595 w 2411"/>
                                <a:gd name="T63" fmla="*/ 6 h 21"/>
                                <a:gd name="T64" fmla="*/ 538 w 2411"/>
                                <a:gd name="T65" fmla="*/ 0 h 21"/>
                                <a:gd name="T66" fmla="*/ 500 w 2411"/>
                                <a:gd name="T67" fmla="*/ 12 h 21"/>
                                <a:gd name="T68" fmla="*/ 513 w 2411"/>
                                <a:gd name="T69" fmla="*/ 12 h 21"/>
                                <a:gd name="T70" fmla="*/ 475 w 2411"/>
                                <a:gd name="T71" fmla="*/ 0 h 21"/>
                                <a:gd name="T72" fmla="*/ 418 w 2411"/>
                                <a:gd name="T73" fmla="*/ 6 h 21"/>
                                <a:gd name="T74" fmla="*/ 399 w 2411"/>
                                <a:gd name="T75" fmla="*/ 12 h 21"/>
                                <a:gd name="T76" fmla="*/ 405 w 2411"/>
                                <a:gd name="T77" fmla="*/ 6 h 21"/>
                                <a:gd name="T78" fmla="*/ 348 w 2411"/>
                                <a:gd name="T79" fmla="*/ 0 h 21"/>
                                <a:gd name="T80" fmla="*/ 310 w 2411"/>
                                <a:gd name="T81" fmla="*/ 12 h 21"/>
                                <a:gd name="T82" fmla="*/ 323 w 2411"/>
                                <a:gd name="T83" fmla="*/ 12 h 21"/>
                                <a:gd name="T84" fmla="*/ 285 w 2411"/>
                                <a:gd name="T85" fmla="*/ 0 h 21"/>
                                <a:gd name="T86" fmla="*/ 228 w 2411"/>
                                <a:gd name="T87" fmla="*/ 6 h 21"/>
                                <a:gd name="T88" fmla="*/ 209 w 2411"/>
                                <a:gd name="T89" fmla="*/ 12 h 21"/>
                                <a:gd name="T90" fmla="*/ 215 w 2411"/>
                                <a:gd name="T91" fmla="*/ 6 h 21"/>
                                <a:gd name="T92" fmla="*/ 158 w 2411"/>
                                <a:gd name="T93" fmla="*/ 0 h 21"/>
                                <a:gd name="T94" fmla="*/ 120 w 2411"/>
                                <a:gd name="T95" fmla="*/ 12 h 21"/>
                                <a:gd name="T96" fmla="*/ 133 w 2411"/>
                                <a:gd name="T97" fmla="*/ 12 h 21"/>
                                <a:gd name="T98" fmla="*/ 95 w 2411"/>
                                <a:gd name="T99" fmla="*/ 0 h 21"/>
                                <a:gd name="T100" fmla="*/ 38 w 2411"/>
                                <a:gd name="T101" fmla="*/ 6 h 21"/>
                                <a:gd name="T102" fmla="*/ 19 w 2411"/>
                                <a:gd name="T103" fmla="*/ 12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7"/>
                                    <a:pt x="2368" y="11"/>
                                  </a:cubicBezTo>
                                  <a:cubicBezTo>
                                    <a:pt x="2368" y="5"/>
                                    <a:pt x="2373" y="0"/>
                                    <a:pt x="2379" y="0"/>
                                  </a:cubicBezTo>
                                  <a:lnTo>
                                    <a:pt x="2400" y="0"/>
                                  </a:lnTo>
                                  <a:cubicBezTo>
                                    <a:pt x="2406" y="0"/>
                                    <a:pt x="2411" y="5"/>
                                    <a:pt x="2411" y="11"/>
                                  </a:cubicBezTo>
                                  <a:cubicBezTo>
                                    <a:pt x="2411" y="17"/>
                                    <a:pt x="2406" y="21"/>
                                    <a:pt x="2400" y="21"/>
                                  </a:cubicBezTo>
                                  <a:close/>
                                  <a:moveTo>
                                    <a:pt x="2336" y="21"/>
                                  </a:moveTo>
                                  <a:lnTo>
                                    <a:pt x="2315" y="21"/>
                                  </a:lnTo>
                                  <a:cubicBezTo>
                                    <a:pt x="2309" y="21"/>
                                    <a:pt x="2304" y="17"/>
                                    <a:pt x="2304" y="11"/>
                                  </a:cubicBezTo>
                                  <a:cubicBezTo>
                                    <a:pt x="2304" y="5"/>
                                    <a:pt x="2309" y="0"/>
                                    <a:pt x="2315" y="0"/>
                                  </a:cubicBezTo>
                                  <a:lnTo>
                                    <a:pt x="2336" y="0"/>
                                  </a:lnTo>
                                  <a:cubicBezTo>
                                    <a:pt x="2342" y="0"/>
                                    <a:pt x="2347" y="5"/>
                                    <a:pt x="2347" y="11"/>
                                  </a:cubicBezTo>
                                  <a:cubicBezTo>
                                    <a:pt x="2347" y="17"/>
                                    <a:pt x="2342" y="21"/>
                                    <a:pt x="2336" y="21"/>
                                  </a:cubicBezTo>
                                  <a:close/>
                                  <a:moveTo>
                                    <a:pt x="2272" y="21"/>
                                  </a:moveTo>
                                  <a:lnTo>
                                    <a:pt x="2251" y="21"/>
                                  </a:lnTo>
                                  <a:cubicBezTo>
                                    <a:pt x="2245" y="21"/>
                                    <a:pt x="2240" y="17"/>
                                    <a:pt x="2240" y="11"/>
                                  </a:cubicBezTo>
                                  <a:cubicBezTo>
                                    <a:pt x="2240" y="5"/>
                                    <a:pt x="2245" y="0"/>
                                    <a:pt x="2251" y="0"/>
                                  </a:cubicBezTo>
                                  <a:lnTo>
                                    <a:pt x="2272" y="0"/>
                                  </a:lnTo>
                                  <a:cubicBezTo>
                                    <a:pt x="2278" y="0"/>
                                    <a:pt x="2283" y="5"/>
                                    <a:pt x="2283" y="11"/>
                                  </a:cubicBezTo>
                                  <a:cubicBezTo>
                                    <a:pt x="2283" y="17"/>
                                    <a:pt x="2278" y="21"/>
                                    <a:pt x="2272" y="21"/>
                                  </a:cubicBezTo>
                                  <a:close/>
                                  <a:moveTo>
                                    <a:pt x="2208" y="21"/>
                                  </a:moveTo>
                                  <a:lnTo>
                                    <a:pt x="2187" y="21"/>
                                  </a:lnTo>
                                  <a:cubicBezTo>
                                    <a:pt x="2181" y="21"/>
                                    <a:pt x="2176" y="17"/>
                                    <a:pt x="2176" y="11"/>
                                  </a:cubicBezTo>
                                  <a:cubicBezTo>
                                    <a:pt x="2176" y="5"/>
                                    <a:pt x="2181" y="0"/>
                                    <a:pt x="2187" y="0"/>
                                  </a:cubicBezTo>
                                  <a:lnTo>
                                    <a:pt x="2208" y="0"/>
                                  </a:lnTo>
                                  <a:cubicBezTo>
                                    <a:pt x="2214" y="0"/>
                                    <a:pt x="2219" y="5"/>
                                    <a:pt x="2219" y="11"/>
                                  </a:cubicBezTo>
                                  <a:cubicBezTo>
                                    <a:pt x="2219" y="17"/>
                                    <a:pt x="2214" y="21"/>
                                    <a:pt x="2208" y="21"/>
                                  </a:cubicBezTo>
                                  <a:close/>
                                  <a:moveTo>
                                    <a:pt x="2144" y="21"/>
                                  </a:moveTo>
                                  <a:lnTo>
                                    <a:pt x="2123" y="21"/>
                                  </a:lnTo>
                                  <a:cubicBezTo>
                                    <a:pt x="2117" y="21"/>
                                    <a:pt x="2112" y="17"/>
                                    <a:pt x="2112" y="11"/>
                                  </a:cubicBezTo>
                                  <a:cubicBezTo>
                                    <a:pt x="2112" y="5"/>
                                    <a:pt x="2117" y="0"/>
                                    <a:pt x="2123" y="0"/>
                                  </a:cubicBezTo>
                                  <a:lnTo>
                                    <a:pt x="2144" y="0"/>
                                  </a:lnTo>
                                  <a:cubicBezTo>
                                    <a:pt x="2150" y="0"/>
                                    <a:pt x="2155" y="5"/>
                                    <a:pt x="2155" y="11"/>
                                  </a:cubicBezTo>
                                  <a:cubicBezTo>
                                    <a:pt x="2155" y="17"/>
                                    <a:pt x="2150" y="21"/>
                                    <a:pt x="2144" y="21"/>
                                  </a:cubicBezTo>
                                  <a:close/>
                                  <a:moveTo>
                                    <a:pt x="2080" y="21"/>
                                  </a:moveTo>
                                  <a:lnTo>
                                    <a:pt x="2059" y="21"/>
                                  </a:lnTo>
                                  <a:cubicBezTo>
                                    <a:pt x="2053" y="21"/>
                                    <a:pt x="2048" y="17"/>
                                    <a:pt x="2048" y="11"/>
                                  </a:cubicBezTo>
                                  <a:cubicBezTo>
                                    <a:pt x="2048" y="5"/>
                                    <a:pt x="2053" y="0"/>
                                    <a:pt x="2059" y="0"/>
                                  </a:cubicBezTo>
                                  <a:lnTo>
                                    <a:pt x="2080" y="0"/>
                                  </a:lnTo>
                                  <a:cubicBezTo>
                                    <a:pt x="2086" y="0"/>
                                    <a:pt x="2091" y="5"/>
                                    <a:pt x="2091" y="11"/>
                                  </a:cubicBezTo>
                                  <a:cubicBezTo>
                                    <a:pt x="2091" y="17"/>
                                    <a:pt x="2086" y="21"/>
                                    <a:pt x="2080" y="21"/>
                                  </a:cubicBezTo>
                                  <a:close/>
                                  <a:moveTo>
                                    <a:pt x="2016" y="21"/>
                                  </a:moveTo>
                                  <a:lnTo>
                                    <a:pt x="1995" y="21"/>
                                  </a:lnTo>
                                  <a:cubicBezTo>
                                    <a:pt x="1989" y="21"/>
                                    <a:pt x="1984" y="17"/>
                                    <a:pt x="1984" y="11"/>
                                  </a:cubicBezTo>
                                  <a:cubicBezTo>
                                    <a:pt x="1984" y="5"/>
                                    <a:pt x="1989" y="0"/>
                                    <a:pt x="1995" y="0"/>
                                  </a:cubicBezTo>
                                  <a:lnTo>
                                    <a:pt x="2016" y="0"/>
                                  </a:lnTo>
                                  <a:cubicBezTo>
                                    <a:pt x="2022" y="0"/>
                                    <a:pt x="2027" y="5"/>
                                    <a:pt x="2027" y="11"/>
                                  </a:cubicBezTo>
                                  <a:cubicBezTo>
                                    <a:pt x="2027" y="17"/>
                                    <a:pt x="2022" y="21"/>
                                    <a:pt x="2016" y="21"/>
                                  </a:cubicBezTo>
                                  <a:close/>
                                  <a:moveTo>
                                    <a:pt x="1952" y="21"/>
                                  </a:moveTo>
                                  <a:lnTo>
                                    <a:pt x="1931" y="21"/>
                                  </a:lnTo>
                                  <a:cubicBezTo>
                                    <a:pt x="1925" y="21"/>
                                    <a:pt x="1920" y="17"/>
                                    <a:pt x="1920" y="11"/>
                                  </a:cubicBezTo>
                                  <a:cubicBezTo>
                                    <a:pt x="1920" y="5"/>
                                    <a:pt x="1925" y="0"/>
                                    <a:pt x="1931" y="0"/>
                                  </a:cubicBezTo>
                                  <a:lnTo>
                                    <a:pt x="1952" y="0"/>
                                  </a:lnTo>
                                  <a:cubicBezTo>
                                    <a:pt x="1958" y="0"/>
                                    <a:pt x="1963" y="5"/>
                                    <a:pt x="1963" y="11"/>
                                  </a:cubicBezTo>
                                  <a:cubicBezTo>
                                    <a:pt x="1963" y="17"/>
                                    <a:pt x="1958" y="21"/>
                                    <a:pt x="1952" y="21"/>
                                  </a:cubicBezTo>
                                  <a:close/>
                                  <a:moveTo>
                                    <a:pt x="1888" y="21"/>
                                  </a:moveTo>
                                  <a:lnTo>
                                    <a:pt x="1867" y="21"/>
                                  </a:lnTo>
                                  <a:cubicBezTo>
                                    <a:pt x="1861" y="21"/>
                                    <a:pt x="1856" y="17"/>
                                    <a:pt x="1856" y="11"/>
                                  </a:cubicBezTo>
                                  <a:cubicBezTo>
                                    <a:pt x="1856" y="5"/>
                                    <a:pt x="1861" y="0"/>
                                    <a:pt x="1867" y="0"/>
                                  </a:cubicBezTo>
                                  <a:lnTo>
                                    <a:pt x="1888" y="0"/>
                                  </a:lnTo>
                                  <a:cubicBezTo>
                                    <a:pt x="1894" y="0"/>
                                    <a:pt x="1899" y="5"/>
                                    <a:pt x="1899" y="11"/>
                                  </a:cubicBezTo>
                                  <a:cubicBezTo>
                                    <a:pt x="1899" y="17"/>
                                    <a:pt x="1894" y="21"/>
                                    <a:pt x="1888" y="21"/>
                                  </a:cubicBezTo>
                                  <a:close/>
                                  <a:moveTo>
                                    <a:pt x="1824" y="21"/>
                                  </a:moveTo>
                                  <a:lnTo>
                                    <a:pt x="1803" y="21"/>
                                  </a:lnTo>
                                  <a:cubicBezTo>
                                    <a:pt x="1797" y="21"/>
                                    <a:pt x="1792" y="17"/>
                                    <a:pt x="1792" y="11"/>
                                  </a:cubicBezTo>
                                  <a:cubicBezTo>
                                    <a:pt x="1792" y="5"/>
                                    <a:pt x="1797" y="0"/>
                                    <a:pt x="1803" y="0"/>
                                  </a:cubicBezTo>
                                  <a:lnTo>
                                    <a:pt x="1824" y="0"/>
                                  </a:lnTo>
                                  <a:cubicBezTo>
                                    <a:pt x="1830" y="0"/>
                                    <a:pt x="1835" y="5"/>
                                    <a:pt x="1835" y="11"/>
                                  </a:cubicBezTo>
                                  <a:cubicBezTo>
                                    <a:pt x="1835" y="17"/>
                                    <a:pt x="1830" y="21"/>
                                    <a:pt x="1824" y="21"/>
                                  </a:cubicBezTo>
                                  <a:close/>
                                  <a:moveTo>
                                    <a:pt x="1760" y="21"/>
                                  </a:moveTo>
                                  <a:lnTo>
                                    <a:pt x="1739" y="21"/>
                                  </a:lnTo>
                                  <a:cubicBezTo>
                                    <a:pt x="1733" y="21"/>
                                    <a:pt x="1728" y="17"/>
                                    <a:pt x="1728" y="11"/>
                                  </a:cubicBezTo>
                                  <a:cubicBezTo>
                                    <a:pt x="1728" y="5"/>
                                    <a:pt x="1733" y="0"/>
                                    <a:pt x="1739" y="0"/>
                                  </a:cubicBezTo>
                                  <a:lnTo>
                                    <a:pt x="1760" y="0"/>
                                  </a:lnTo>
                                  <a:cubicBezTo>
                                    <a:pt x="1766" y="0"/>
                                    <a:pt x="1771" y="5"/>
                                    <a:pt x="1771" y="11"/>
                                  </a:cubicBezTo>
                                  <a:cubicBezTo>
                                    <a:pt x="1771" y="17"/>
                                    <a:pt x="1766" y="21"/>
                                    <a:pt x="1760" y="21"/>
                                  </a:cubicBezTo>
                                  <a:close/>
                                  <a:moveTo>
                                    <a:pt x="1696" y="21"/>
                                  </a:moveTo>
                                  <a:lnTo>
                                    <a:pt x="1675" y="21"/>
                                  </a:lnTo>
                                  <a:cubicBezTo>
                                    <a:pt x="1669" y="21"/>
                                    <a:pt x="1664" y="17"/>
                                    <a:pt x="1664" y="11"/>
                                  </a:cubicBezTo>
                                  <a:cubicBezTo>
                                    <a:pt x="1664" y="5"/>
                                    <a:pt x="1669" y="0"/>
                                    <a:pt x="1675" y="0"/>
                                  </a:cubicBezTo>
                                  <a:lnTo>
                                    <a:pt x="1696" y="0"/>
                                  </a:lnTo>
                                  <a:cubicBezTo>
                                    <a:pt x="1702" y="0"/>
                                    <a:pt x="1707" y="5"/>
                                    <a:pt x="1707" y="11"/>
                                  </a:cubicBezTo>
                                  <a:cubicBezTo>
                                    <a:pt x="1707" y="17"/>
                                    <a:pt x="1702" y="21"/>
                                    <a:pt x="1696" y="21"/>
                                  </a:cubicBezTo>
                                  <a:close/>
                                  <a:moveTo>
                                    <a:pt x="1632" y="21"/>
                                  </a:moveTo>
                                  <a:lnTo>
                                    <a:pt x="1611" y="21"/>
                                  </a:lnTo>
                                  <a:cubicBezTo>
                                    <a:pt x="1605" y="21"/>
                                    <a:pt x="1600" y="17"/>
                                    <a:pt x="1600" y="11"/>
                                  </a:cubicBezTo>
                                  <a:cubicBezTo>
                                    <a:pt x="1600" y="5"/>
                                    <a:pt x="1605" y="0"/>
                                    <a:pt x="1611" y="0"/>
                                  </a:cubicBezTo>
                                  <a:lnTo>
                                    <a:pt x="1632" y="0"/>
                                  </a:lnTo>
                                  <a:cubicBezTo>
                                    <a:pt x="1638" y="0"/>
                                    <a:pt x="1643" y="5"/>
                                    <a:pt x="1643" y="11"/>
                                  </a:cubicBezTo>
                                  <a:cubicBezTo>
                                    <a:pt x="1643" y="17"/>
                                    <a:pt x="1638" y="21"/>
                                    <a:pt x="1632" y="21"/>
                                  </a:cubicBezTo>
                                  <a:close/>
                                  <a:moveTo>
                                    <a:pt x="1568" y="21"/>
                                  </a:moveTo>
                                  <a:lnTo>
                                    <a:pt x="1547" y="21"/>
                                  </a:lnTo>
                                  <a:cubicBezTo>
                                    <a:pt x="1541" y="21"/>
                                    <a:pt x="1536" y="17"/>
                                    <a:pt x="1536" y="11"/>
                                  </a:cubicBezTo>
                                  <a:cubicBezTo>
                                    <a:pt x="1536" y="5"/>
                                    <a:pt x="1541" y="0"/>
                                    <a:pt x="1547" y="0"/>
                                  </a:cubicBezTo>
                                  <a:lnTo>
                                    <a:pt x="1568" y="0"/>
                                  </a:lnTo>
                                  <a:cubicBezTo>
                                    <a:pt x="1574" y="0"/>
                                    <a:pt x="1579" y="5"/>
                                    <a:pt x="1579" y="11"/>
                                  </a:cubicBezTo>
                                  <a:cubicBezTo>
                                    <a:pt x="1579" y="17"/>
                                    <a:pt x="1574" y="21"/>
                                    <a:pt x="1568" y="21"/>
                                  </a:cubicBezTo>
                                  <a:close/>
                                  <a:moveTo>
                                    <a:pt x="1504" y="21"/>
                                  </a:moveTo>
                                  <a:lnTo>
                                    <a:pt x="1483" y="21"/>
                                  </a:lnTo>
                                  <a:cubicBezTo>
                                    <a:pt x="1477" y="21"/>
                                    <a:pt x="1472" y="17"/>
                                    <a:pt x="1472" y="11"/>
                                  </a:cubicBezTo>
                                  <a:cubicBezTo>
                                    <a:pt x="1472" y="5"/>
                                    <a:pt x="1477" y="0"/>
                                    <a:pt x="1483" y="0"/>
                                  </a:cubicBezTo>
                                  <a:lnTo>
                                    <a:pt x="1504" y="0"/>
                                  </a:lnTo>
                                  <a:cubicBezTo>
                                    <a:pt x="1510" y="0"/>
                                    <a:pt x="1515" y="5"/>
                                    <a:pt x="1515" y="11"/>
                                  </a:cubicBezTo>
                                  <a:cubicBezTo>
                                    <a:pt x="1515" y="17"/>
                                    <a:pt x="1510" y="21"/>
                                    <a:pt x="1504" y="21"/>
                                  </a:cubicBezTo>
                                  <a:close/>
                                  <a:moveTo>
                                    <a:pt x="1440" y="21"/>
                                  </a:moveTo>
                                  <a:lnTo>
                                    <a:pt x="1419" y="21"/>
                                  </a:lnTo>
                                  <a:cubicBezTo>
                                    <a:pt x="1413" y="21"/>
                                    <a:pt x="1408" y="17"/>
                                    <a:pt x="1408" y="11"/>
                                  </a:cubicBezTo>
                                  <a:cubicBezTo>
                                    <a:pt x="1408" y="5"/>
                                    <a:pt x="1413" y="0"/>
                                    <a:pt x="1419" y="0"/>
                                  </a:cubicBezTo>
                                  <a:lnTo>
                                    <a:pt x="1440" y="0"/>
                                  </a:lnTo>
                                  <a:cubicBezTo>
                                    <a:pt x="1446" y="0"/>
                                    <a:pt x="1451" y="5"/>
                                    <a:pt x="1451" y="11"/>
                                  </a:cubicBezTo>
                                  <a:cubicBezTo>
                                    <a:pt x="1451" y="17"/>
                                    <a:pt x="1446" y="21"/>
                                    <a:pt x="1440" y="21"/>
                                  </a:cubicBezTo>
                                  <a:close/>
                                  <a:moveTo>
                                    <a:pt x="1376" y="21"/>
                                  </a:moveTo>
                                  <a:lnTo>
                                    <a:pt x="1355" y="21"/>
                                  </a:lnTo>
                                  <a:cubicBezTo>
                                    <a:pt x="1349" y="21"/>
                                    <a:pt x="1344" y="17"/>
                                    <a:pt x="1344" y="11"/>
                                  </a:cubicBezTo>
                                  <a:cubicBezTo>
                                    <a:pt x="1344" y="5"/>
                                    <a:pt x="1349" y="0"/>
                                    <a:pt x="1355" y="0"/>
                                  </a:cubicBezTo>
                                  <a:lnTo>
                                    <a:pt x="1376" y="0"/>
                                  </a:lnTo>
                                  <a:cubicBezTo>
                                    <a:pt x="1382" y="0"/>
                                    <a:pt x="1387" y="5"/>
                                    <a:pt x="1387" y="11"/>
                                  </a:cubicBezTo>
                                  <a:cubicBezTo>
                                    <a:pt x="1387" y="17"/>
                                    <a:pt x="1382" y="21"/>
                                    <a:pt x="1376" y="21"/>
                                  </a:cubicBezTo>
                                  <a:close/>
                                  <a:moveTo>
                                    <a:pt x="1312" y="21"/>
                                  </a:moveTo>
                                  <a:lnTo>
                                    <a:pt x="1291" y="21"/>
                                  </a:lnTo>
                                  <a:cubicBezTo>
                                    <a:pt x="1285" y="21"/>
                                    <a:pt x="1280" y="17"/>
                                    <a:pt x="1280" y="11"/>
                                  </a:cubicBezTo>
                                  <a:cubicBezTo>
                                    <a:pt x="1280" y="5"/>
                                    <a:pt x="1285" y="0"/>
                                    <a:pt x="1291" y="0"/>
                                  </a:cubicBezTo>
                                  <a:lnTo>
                                    <a:pt x="1312" y="0"/>
                                  </a:lnTo>
                                  <a:cubicBezTo>
                                    <a:pt x="1318" y="0"/>
                                    <a:pt x="1323" y="5"/>
                                    <a:pt x="1323" y="11"/>
                                  </a:cubicBezTo>
                                  <a:cubicBezTo>
                                    <a:pt x="1323" y="17"/>
                                    <a:pt x="1318" y="21"/>
                                    <a:pt x="1312" y="21"/>
                                  </a:cubicBezTo>
                                  <a:close/>
                                  <a:moveTo>
                                    <a:pt x="1248" y="21"/>
                                  </a:moveTo>
                                  <a:lnTo>
                                    <a:pt x="1227" y="21"/>
                                  </a:lnTo>
                                  <a:cubicBezTo>
                                    <a:pt x="1221" y="21"/>
                                    <a:pt x="1216" y="17"/>
                                    <a:pt x="1216" y="11"/>
                                  </a:cubicBezTo>
                                  <a:cubicBezTo>
                                    <a:pt x="1216" y="5"/>
                                    <a:pt x="1221" y="0"/>
                                    <a:pt x="1227" y="0"/>
                                  </a:cubicBezTo>
                                  <a:lnTo>
                                    <a:pt x="1248" y="0"/>
                                  </a:lnTo>
                                  <a:cubicBezTo>
                                    <a:pt x="1254" y="0"/>
                                    <a:pt x="1259" y="5"/>
                                    <a:pt x="1259" y="11"/>
                                  </a:cubicBezTo>
                                  <a:cubicBezTo>
                                    <a:pt x="1259" y="17"/>
                                    <a:pt x="1254" y="21"/>
                                    <a:pt x="1248" y="21"/>
                                  </a:cubicBezTo>
                                  <a:close/>
                                  <a:moveTo>
                                    <a:pt x="1184" y="21"/>
                                  </a:moveTo>
                                  <a:lnTo>
                                    <a:pt x="1163" y="21"/>
                                  </a:lnTo>
                                  <a:cubicBezTo>
                                    <a:pt x="1157" y="21"/>
                                    <a:pt x="1152" y="17"/>
                                    <a:pt x="1152" y="11"/>
                                  </a:cubicBezTo>
                                  <a:cubicBezTo>
                                    <a:pt x="1152" y="5"/>
                                    <a:pt x="1157" y="0"/>
                                    <a:pt x="1163" y="0"/>
                                  </a:cubicBezTo>
                                  <a:lnTo>
                                    <a:pt x="1184" y="0"/>
                                  </a:lnTo>
                                  <a:cubicBezTo>
                                    <a:pt x="1190" y="0"/>
                                    <a:pt x="1195" y="5"/>
                                    <a:pt x="1195" y="11"/>
                                  </a:cubicBezTo>
                                  <a:cubicBezTo>
                                    <a:pt x="1195" y="17"/>
                                    <a:pt x="1190" y="21"/>
                                    <a:pt x="1184" y="21"/>
                                  </a:cubicBezTo>
                                  <a:close/>
                                  <a:moveTo>
                                    <a:pt x="1120" y="21"/>
                                  </a:moveTo>
                                  <a:lnTo>
                                    <a:pt x="1099" y="21"/>
                                  </a:lnTo>
                                  <a:cubicBezTo>
                                    <a:pt x="1093" y="21"/>
                                    <a:pt x="1088" y="17"/>
                                    <a:pt x="1088" y="11"/>
                                  </a:cubicBezTo>
                                  <a:cubicBezTo>
                                    <a:pt x="1088" y="5"/>
                                    <a:pt x="1093" y="0"/>
                                    <a:pt x="1099" y="0"/>
                                  </a:cubicBezTo>
                                  <a:lnTo>
                                    <a:pt x="1120" y="0"/>
                                  </a:lnTo>
                                  <a:cubicBezTo>
                                    <a:pt x="1126" y="0"/>
                                    <a:pt x="1131" y="5"/>
                                    <a:pt x="1131" y="11"/>
                                  </a:cubicBezTo>
                                  <a:cubicBezTo>
                                    <a:pt x="1131" y="17"/>
                                    <a:pt x="1126" y="21"/>
                                    <a:pt x="1120" y="21"/>
                                  </a:cubicBezTo>
                                  <a:close/>
                                  <a:moveTo>
                                    <a:pt x="1056" y="21"/>
                                  </a:moveTo>
                                  <a:lnTo>
                                    <a:pt x="1035" y="21"/>
                                  </a:lnTo>
                                  <a:cubicBezTo>
                                    <a:pt x="1029" y="21"/>
                                    <a:pt x="1024" y="17"/>
                                    <a:pt x="1024" y="11"/>
                                  </a:cubicBezTo>
                                  <a:cubicBezTo>
                                    <a:pt x="1024" y="5"/>
                                    <a:pt x="1029" y="0"/>
                                    <a:pt x="1035" y="0"/>
                                  </a:cubicBezTo>
                                  <a:lnTo>
                                    <a:pt x="1056" y="0"/>
                                  </a:lnTo>
                                  <a:cubicBezTo>
                                    <a:pt x="1062" y="0"/>
                                    <a:pt x="1067" y="5"/>
                                    <a:pt x="1067" y="11"/>
                                  </a:cubicBezTo>
                                  <a:cubicBezTo>
                                    <a:pt x="1067" y="17"/>
                                    <a:pt x="1062" y="21"/>
                                    <a:pt x="1056" y="21"/>
                                  </a:cubicBezTo>
                                  <a:close/>
                                  <a:moveTo>
                                    <a:pt x="992" y="21"/>
                                  </a:moveTo>
                                  <a:lnTo>
                                    <a:pt x="971" y="21"/>
                                  </a:lnTo>
                                  <a:cubicBezTo>
                                    <a:pt x="965" y="21"/>
                                    <a:pt x="960" y="17"/>
                                    <a:pt x="960" y="11"/>
                                  </a:cubicBezTo>
                                  <a:cubicBezTo>
                                    <a:pt x="960" y="5"/>
                                    <a:pt x="965" y="0"/>
                                    <a:pt x="971" y="0"/>
                                  </a:cubicBezTo>
                                  <a:lnTo>
                                    <a:pt x="992" y="0"/>
                                  </a:lnTo>
                                  <a:cubicBezTo>
                                    <a:pt x="998" y="0"/>
                                    <a:pt x="1003" y="5"/>
                                    <a:pt x="1003" y="11"/>
                                  </a:cubicBezTo>
                                  <a:cubicBezTo>
                                    <a:pt x="1003" y="17"/>
                                    <a:pt x="998" y="21"/>
                                    <a:pt x="992" y="21"/>
                                  </a:cubicBezTo>
                                  <a:close/>
                                  <a:moveTo>
                                    <a:pt x="928" y="21"/>
                                  </a:moveTo>
                                  <a:lnTo>
                                    <a:pt x="907" y="21"/>
                                  </a:lnTo>
                                  <a:cubicBezTo>
                                    <a:pt x="901" y="21"/>
                                    <a:pt x="896" y="17"/>
                                    <a:pt x="896" y="11"/>
                                  </a:cubicBezTo>
                                  <a:cubicBezTo>
                                    <a:pt x="896" y="5"/>
                                    <a:pt x="901" y="0"/>
                                    <a:pt x="907" y="0"/>
                                  </a:cubicBezTo>
                                  <a:lnTo>
                                    <a:pt x="928" y="0"/>
                                  </a:lnTo>
                                  <a:cubicBezTo>
                                    <a:pt x="934" y="0"/>
                                    <a:pt x="939" y="5"/>
                                    <a:pt x="939" y="11"/>
                                  </a:cubicBezTo>
                                  <a:cubicBezTo>
                                    <a:pt x="939" y="17"/>
                                    <a:pt x="934" y="21"/>
                                    <a:pt x="928" y="21"/>
                                  </a:cubicBezTo>
                                  <a:close/>
                                  <a:moveTo>
                                    <a:pt x="864" y="21"/>
                                  </a:moveTo>
                                  <a:lnTo>
                                    <a:pt x="843" y="21"/>
                                  </a:lnTo>
                                  <a:cubicBezTo>
                                    <a:pt x="837" y="21"/>
                                    <a:pt x="832" y="17"/>
                                    <a:pt x="832" y="11"/>
                                  </a:cubicBezTo>
                                  <a:cubicBezTo>
                                    <a:pt x="832" y="5"/>
                                    <a:pt x="837" y="0"/>
                                    <a:pt x="843" y="0"/>
                                  </a:cubicBezTo>
                                  <a:lnTo>
                                    <a:pt x="864" y="0"/>
                                  </a:lnTo>
                                  <a:cubicBezTo>
                                    <a:pt x="870" y="0"/>
                                    <a:pt x="875" y="5"/>
                                    <a:pt x="875" y="11"/>
                                  </a:cubicBezTo>
                                  <a:cubicBezTo>
                                    <a:pt x="875" y="17"/>
                                    <a:pt x="870" y="21"/>
                                    <a:pt x="864" y="21"/>
                                  </a:cubicBezTo>
                                  <a:close/>
                                  <a:moveTo>
                                    <a:pt x="800" y="21"/>
                                  </a:moveTo>
                                  <a:lnTo>
                                    <a:pt x="779" y="21"/>
                                  </a:lnTo>
                                  <a:cubicBezTo>
                                    <a:pt x="773" y="21"/>
                                    <a:pt x="768" y="17"/>
                                    <a:pt x="768" y="11"/>
                                  </a:cubicBezTo>
                                  <a:cubicBezTo>
                                    <a:pt x="768" y="5"/>
                                    <a:pt x="773" y="0"/>
                                    <a:pt x="779" y="0"/>
                                  </a:cubicBezTo>
                                  <a:lnTo>
                                    <a:pt x="800" y="0"/>
                                  </a:lnTo>
                                  <a:cubicBezTo>
                                    <a:pt x="806" y="0"/>
                                    <a:pt x="811" y="5"/>
                                    <a:pt x="811" y="11"/>
                                  </a:cubicBezTo>
                                  <a:cubicBezTo>
                                    <a:pt x="811" y="17"/>
                                    <a:pt x="806" y="21"/>
                                    <a:pt x="800" y="21"/>
                                  </a:cubicBezTo>
                                  <a:close/>
                                  <a:moveTo>
                                    <a:pt x="736" y="21"/>
                                  </a:moveTo>
                                  <a:lnTo>
                                    <a:pt x="715" y="21"/>
                                  </a:lnTo>
                                  <a:cubicBezTo>
                                    <a:pt x="709" y="21"/>
                                    <a:pt x="704" y="17"/>
                                    <a:pt x="704" y="11"/>
                                  </a:cubicBezTo>
                                  <a:cubicBezTo>
                                    <a:pt x="704" y="5"/>
                                    <a:pt x="709" y="0"/>
                                    <a:pt x="715" y="0"/>
                                  </a:cubicBezTo>
                                  <a:lnTo>
                                    <a:pt x="736" y="0"/>
                                  </a:lnTo>
                                  <a:cubicBezTo>
                                    <a:pt x="742" y="0"/>
                                    <a:pt x="747" y="5"/>
                                    <a:pt x="747" y="11"/>
                                  </a:cubicBezTo>
                                  <a:cubicBezTo>
                                    <a:pt x="747" y="17"/>
                                    <a:pt x="742" y="21"/>
                                    <a:pt x="736" y="21"/>
                                  </a:cubicBezTo>
                                  <a:close/>
                                  <a:moveTo>
                                    <a:pt x="672" y="21"/>
                                  </a:moveTo>
                                  <a:lnTo>
                                    <a:pt x="651" y="21"/>
                                  </a:lnTo>
                                  <a:cubicBezTo>
                                    <a:pt x="645" y="21"/>
                                    <a:pt x="640" y="17"/>
                                    <a:pt x="640" y="11"/>
                                  </a:cubicBezTo>
                                  <a:cubicBezTo>
                                    <a:pt x="640" y="5"/>
                                    <a:pt x="645" y="0"/>
                                    <a:pt x="651" y="0"/>
                                  </a:cubicBezTo>
                                  <a:lnTo>
                                    <a:pt x="672" y="0"/>
                                  </a:lnTo>
                                  <a:cubicBezTo>
                                    <a:pt x="678" y="0"/>
                                    <a:pt x="683" y="5"/>
                                    <a:pt x="683" y="11"/>
                                  </a:cubicBezTo>
                                  <a:cubicBezTo>
                                    <a:pt x="683" y="17"/>
                                    <a:pt x="678" y="21"/>
                                    <a:pt x="672" y="21"/>
                                  </a:cubicBezTo>
                                  <a:close/>
                                  <a:moveTo>
                                    <a:pt x="608" y="21"/>
                                  </a:moveTo>
                                  <a:lnTo>
                                    <a:pt x="587" y="21"/>
                                  </a:lnTo>
                                  <a:cubicBezTo>
                                    <a:pt x="581" y="21"/>
                                    <a:pt x="576" y="17"/>
                                    <a:pt x="576" y="11"/>
                                  </a:cubicBezTo>
                                  <a:cubicBezTo>
                                    <a:pt x="576" y="5"/>
                                    <a:pt x="581" y="0"/>
                                    <a:pt x="587" y="0"/>
                                  </a:cubicBezTo>
                                  <a:lnTo>
                                    <a:pt x="608" y="0"/>
                                  </a:lnTo>
                                  <a:cubicBezTo>
                                    <a:pt x="614" y="0"/>
                                    <a:pt x="619" y="5"/>
                                    <a:pt x="619" y="11"/>
                                  </a:cubicBezTo>
                                  <a:cubicBezTo>
                                    <a:pt x="619" y="17"/>
                                    <a:pt x="614" y="21"/>
                                    <a:pt x="608" y="21"/>
                                  </a:cubicBezTo>
                                  <a:close/>
                                  <a:moveTo>
                                    <a:pt x="544" y="21"/>
                                  </a:moveTo>
                                  <a:lnTo>
                                    <a:pt x="523" y="21"/>
                                  </a:lnTo>
                                  <a:cubicBezTo>
                                    <a:pt x="517" y="21"/>
                                    <a:pt x="512" y="17"/>
                                    <a:pt x="512" y="11"/>
                                  </a:cubicBezTo>
                                  <a:cubicBezTo>
                                    <a:pt x="512" y="5"/>
                                    <a:pt x="517" y="0"/>
                                    <a:pt x="523" y="0"/>
                                  </a:cubicBezTo>
                                  <a:lnTo>
                                    <a:pt x="544" y="0"/>
                                  </a:lnTo>
                                  <a:cubicBezTo>
                                    <a:pt x="550" y="0"/>
                                    <a:pt x="555" y="5"/>
                                    <a:pt x="555" y="11"/>
                                  </a:cubicBezTo>
                                  <a:cubicBezTo>
                                    <a:pt x="555" y="17"/>
                                    <a:pt x="550" y="21"/>
                                    <a:pt x="544" y="21"/>
                                  </a:cubicBezTo>
                                  <a:close/>
                                  <a:moveTo>
                                    <a:pt x="480" y="21"/>
                                  </a:moveTo>
                                  <a:lnTo>
                                    <a:pt x="459" y="21"/>
                                  </a:lnTo>
                                  <a:cubicBezTo>
                                    <a:pt x="453" y="21"/>
                                    <a:pt x="448" y="17"/>
                                    <a:pt x="448" y="11"/>
                                  </a:cubicBezTo>
                                  <a:cubicBezTo>
                                    <a:pt x="448" y="5"/>
                                    <a:pt x="453" y="0"/>
                                    <a:pt x="459" y="0"/>
                                  </a:cubicBezTo>
                                  <a:lnTo>
                                    <a:pt x="480" y="0"/>
                                  </a:lnTo>
                                  <a:cubicBezTo>
                                    <a:pt x="486" y="0"/>
                                    <a:pt x="491" y="5"/>
                                    <a:pt x="491" y="11"/>
                                  </a:cubicBezTo>
                                  <a:cubicBezTo>
                                    <a:pt x="491" y="17"/>
                                    <a:pt x="486" y="21"/>
                                    <a:pt x="480" y="21"/>
                                  </a:cubicBezTo>
                                  <a:close/>
                                  <a:moveTo>
                                    <a:pt x="416" y="21"/>
                                  </a:moveTo>
                                  <a:lnTo>
                                    <a:pt x="395" y="21"/>
                                  </a:lnTo>
                                  <a:cubicBezTo>
                                    <a:pt x="389" y="21"/>
                                    <a:pt x="384" y="17"/>
                                    <a:pt x="384" y="11"/>
                                  </a:cubicBezTo>
                                  <a:cubicBezTo>
                                    <a:pt x="384" y="5"/>
                                    <a:pt x="389" y="0"/>
                                    <a:pt x="395" y="0"/>
                                  </a:cubicBezTo>
                                  <a:lnTo>
                                    <a:pt x="416" y="0"/>
                                  </a:lnTo>
                                  <a:cubicBezTo>
                                    <a:pt x="422" y="0"/>
                                    <a:pt x="427" y="5"/>
                                    <a:pt x="427" y="11"/>
                                  </a:cubicBezTo>
                                  <a:cubicBezTo>
                                    <a:pt x="427" y="17"/>
                                    <a:pt x="422" y="21"/>
                                    <a:pt x="416" y="21"/>
                                  </a:cubicBezTo>
                                  <a:close/>
                                  <a:moveTo>
                                    <a:pt x="352" y="21"/>
                                  </a:moveTo>
                                  <a:lnTo>
                                    <a:pt x="331" y="21"/>
                                  </a:lnTo>
                                  <a:cubicBezTo>
                                    <a:pt x="325" y="21"/>
                                    <a:pt x="320" y="17"/>
                                    <a:pt x="320" y="11"/>
                                  </a:cubicBezTo>
                                  <a:cubicBezTo>
                                    <a:pt x="320" y="5"/>
                                    <a:pt x="325" y="0"/>
                                    <a:pt x="331" y="0"/>
                                  </a:cubicBezTo>
                                  <a:lnTo>
                                    <a:pt x="352" y="0"/>
                                  </a:lnTo>
                                  <a:cubicBezTo>
                                    <a:pt x="358" y="0"/>
                                    <a:pt x="363" y="5"/>
                                    <a:pt x="363" y="11"/>
                                  </a:cubicBezTo>
                                  <a:cubicBezTo>
                                    <a:pt x="363" y="17"/>
                                    <a:pt x="358" y="21"/>
                                    <a:pt x="352" y="21"/>
                                  </a:cubicBezTo>
                                  <a:close/>
                                  <a:moveTo>
                                    <a:pt x="288" y="21"/>
                                  </a:moveTo>
                                  <a:lnTo>
                                    <a:pt x="267" y="21"/>
                                  </a:lnTo>
                                  <a:cubicBezTo>
                                    <a:pt x="261" y="21"/>
                                    <a:pt x="256" y="17"/>
                                    <a:pt x="256" y="11"/>
                                  </a:cubicBezTo>
                                  <a:cubicBezTo>
                                    <a:pt x="256" y="5"/>
                                    <a:pt x="261" y="0"/>
                                    <a:pt x="267" y="0"/>
                                  </a:cubicBezTo>
                                  <a:lnTo>
                                    <a:pt x="288" y="0"/>
                                  </a:lnTo>
                                  <a:cubicBezTo>
                                    <a:pt x="294" y="0"/>
                                    <a:pt x="299" y="5"/>
                                    <a:pt x="299" y="11"/>
                                  </a:cubicBezTo>
                                  <a:cubicBezTo>
                                    <a:pt x="299" y="17"/>
                                    <a:pt x="294" y="21"/>
                                    <a:pt x="288" y="21"/>
                                  </a:cubicBezTo>
                                  <a:close/>
                                  <a:moveTo>
                                    <a:pt x="224" y="21"/>
                                  </a:moveTo>
                                  <a:lnTo>
                                    <a:pt x="203" y="21"/>
                                  </a:lnTo>
                                  <a:cubicBezTo>
                                    <a:pt x="197" y="21"/>
                                    <a:pt x="192" y="17"/>
                                    <a:pt x="192" y="11"/>
                                  </a:cubicBezTo>
                                  <a:cubicBezTo>
                                    <a:pt x="192" y="5"/>
                                    <a:pt x="197" y="0"/>
                                    <a:pt x="203" y="0"/>
                                  </a:cubicBezTo>
                                  <a:lnTo>
                                    <a:pt x="224" y="0"/>
                                  </a:lnTo>
                                  <a:cubicBezTo>
                                    <a:pt x="230" y="0"/>
                                    <a:pt x="235" y="5"/>
                                    <a:pt x="235" y="11"/>
                                  </a:cubicBezTo>
                                  <a:cubicBezTo>
                                    <a:pt x="235" y="17"/>
                                    <a:pt x="230" y="21"/>
                                    <a:pt x="224" y="21"/>
                                  </a:cubicBezTo>
                                  <a:close/>
                                  <a:moveTo>
                                    <a:pt x="160" y="21"/>
                                  </a:moveTo>
                                  <a:lnTo>
                                    <a:pt x="139" y="21"/>
                                  </a:lnTo>
                                  <a:cubicBezTo>
                                    <a:pt x="133" y="21"/>
                                    <a:pt x="128" y="17"/>
                                    <a:pt x="128" y="11"/>
                                  </a:cubicBezTo>
                                  <a:cubicBezTo>
                                    <a:pt x="128" y="5"/>
                                    <a:pt x="133" y="0"/>
                                    <a:pt x="139" y="0"/>
                                  </a:cubicBezTo>
                                  <a:lnTo>
                                    <a:pt x="160" y="0"/>
                                  </a:lnTo>
                                  <a:cubicBezTo>
                                    <a:pt x="166" y="0"/>
                                    <a:pt x="171" y="5"/>
                                    <a:pt x="171" y="11"/>
                                  </a:cubicBezTo>
                                  <a:cubicBezTo>
                                    <a:pt x="171" y="17"/>
                                    <a:pt x="166" y="21"/>
                                    <a:pt x="160" y="21"/>
                                  </a:cubicBezTo>
                                  <a:close/>
                                  <a:moveTo>
                                    <a:pt x="96" y="21"/>
                                  </a:moveTo>
                                  <a:lnTo>
                                    <a:pt x="75" y="21"/>
                                  </a:lnTo>
                                  <a:cubicBezTo>
                                    <a:pt x="69" y="21"/>
                                    <a:pt x="64" y="17"/>
                                    <a:pt x="64" y="11"/>
                                  </a:cubicBezTo>
                                  <a:cubicBezTo>
                                    <a:pt x="64" y="5"/>
                                    <a:pt x="69" y="0"/>
                                    <a:pt x="75" y="0"/>
                                  </a:cubicBezTo>
                                  <a:lnTo>
                                    <a:pt x="96" y="0"/>
                                  </a:lnTo>
                                  <a:cubicBezTo>
                                    <a:pt x="102" y="0"/>
                                    <a:pt x="107" y="5"/>
                                    <a:pt x="107" y="11"/>
                                  </a:cubicBezTo>
                                  <a:cubicBezTo>
                                    <a:pt x="107" y="17"/>
                                    <a:pt x="102" y="21"/>
                                    <a:pt x="96" y="21"/>
                                  </a:cubicBezTo>
                                  <a:close/>
                                  <a:moveTo>
                                    <a:pt x="32" y="21"/>
                                  </a:moveTo>
                                  <a:lnTo>
                                    <a:pt x="11" y="21"/>
                                  </a:lnTo>
                                  <a:cubicBezTo>
                                    <a:pt x="5" y="21"/>
                                    <a:pt x="0" y="17"/>
                                    <a:pt x="0" y="11"/>
                                  </a:cubicBezTo>
                                  <a:cubicBezTo>
                                    <a:pt x="0" y="5"/>
                                    <a:pt x="5" y="0"/>
                                    <a:pt x="11" y="0"/>
                                  </a:cubicBezTo>
                                  <a:lnTo>
                                    <a:pt x="32" y="0"/>
                                  </a:lnTo>
                                  <a:cubicBezTo>
                                    <a:pt x="38" y="0"/>
                                    <a:pt x="43" y="5"/>
                                    <a:pt x="43" y="11"/>
                                  </a:cubicBezTo>
                                  <a:cubicBezTo>
                                    <a:pt x="43" y="17"/>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95" name="Line 296"/>
                          <wps:cNvCnPr/>
                          <wps:spPr bwMode="auto">
                            <a:xfrm>
                              <a:off x="1775500" y="1131503"/>
                              <a:ext cx="1136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6" name="Line 297"/>
                          <wps:cNvCnPr/>
                          <wps:spPr bwMode="auto">
                            <a:xfrm flipH="1">
                              <a:off x="1775500" y="1131503"/>
                              <a:ext cx="1136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7" name="Line 298"/>
                          <wps:cNvCnPr/>
                          <wps:spPr bwMode="auto">
                            <a:xfrm>
                              <a:off x="1775500" y="1359503"/>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8" name="Line 299"/>
                          <wps:cNvCnPr/>
                          <wps:spPr bwMode="auto">
                            <a:xfrm flipH="1">
                              <a:off x="1775500" y="1359503"/>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9" name="Oval 300"/>
                          <wps:cNvSpPr>
                            <a:spLocks noChangeArrowheads="1"/>
                          </wps:cNvSpPr>
                          <wps:spPr bwMode="auto">
                            <a:xfrm>
                              <a:off x="1775500" y="1587404"/>
                              <a:ext cx="1136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 name="Line 301"/>
                          <wps:cNvCnPr/>
                          <wps:spPr bwMode="auto">
                            <a:xfrm>
                              <a:off x="1775500" y="1587404"/>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01" name="Line 302"/>
                          <wps:cNvCnPr/>
                          <wps:spPr bwMode="auto">
                            <a:xfrm flipH="1">
                              <a:off x="1775500" y="1587404"/>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02" name="Line 303"/>
                          <wps:cNvCnPr/>
                          <wps:spPr bwMode="auto">
                            <a:xfrm>
                              <a:off x="1775500" y="1816005"/>
                              <a:ext cx="1136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03" name="Line 304"/>
                          <wps:cNvCnPr/>
                          <wps:spPr bwMode="auto">
                            <a:xfrm flipH="1">
                              <a:off x="1775500" y="1816005"/>
                              <a:ext cx="1136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04" name="Freeform 305"/>
                          <wps:cNvSpPr>
                            <a:spLocks noEditPoints="1"/>
                          </wps:cNvSpPr>
                          <wps:spPr bwMode="auto">
                            <a:xfrm>
                              <a:off x="1498000" y="1184203"/>
                              <a:ext cx="908600" cy="8300"/>
                            </a:xfrm>
                            <a:custGeom>
                              <a:avLst/>
                              <a:gdLst>
                                <a:gd name="T0" fmla="*/ 1424 w 2411"/>
                                <a:gd name="T1" fmla="*/ 0 h 22"/>
                                <a:gd name="T2" fmla="*/ 1367 w 2411"/>
                                <a:gd name="T3" fmla="*/ 7 h 22"/>
                                <a:gd name="T4" fmla="*/ 1348 w 2411"/>
                                <a:gd name="T5" fmla="*/ 13 h 22"/>
                                <a:gd name="T6" fmla="*/ 1355 w 2411"/>
                                <a:gd name="T7" fmla="*/ 7 h 22"/>
                                <a:gd name="T8" fmla="*/ 1298 w 2411"/>
                                <a:gd name="T9" fmla="*/ 0 h 22"/>
                                <a:gd name="T10" fmla="*/ 1260 w 2411"/>
                                <a:gd name="T11" fmla="*/ 13 h 22"/>
                                <a:gd name="T12" fmla="*/ 1273 w 2411"/>
                                <a:gd name="T13" fmla="*/ 13 h 22"/>
                                <a:gd name="T14" fmla="*/ 1235 w 2411"/>
                                <a:gd name="T15" fmla="*/ 0 h 22"/>
                                <a:gd name="T16" fmla="*/ 1178 w 2411"/>
                                <a:gd name="T17" fmla="*/ 7 h 22"/>
                                <a:gd name="T18" fmla="*/ 1159 w 2411"/>
                                <a:gd name="T19" fmla="*/ 13 h 22"/>
                                <a:gd name="T20" fmla="*/ 1165 w 2411"/>
                                <a:gd name="T21" fmla="*/ 7 h 22"/>
                                <a:gd name="T22" fmla="*/ 1108 w 2411"/>
                                <a:gd name="T23" fmla="*/ 0 h 22"/>
                                <a:gd name="T24" fmla="*/ 1070 w 2411"/>
                                <a:gd name="T25" fmla="*/ 13 h 22"/>
                                <a:gd name="T26" fmla="*/ 1083 w 2411"/>
                                <a:gd name="T27" fmla="*/ 13 h 22"/>
                                <a:gd name="T28" fmla="*/ 1045 w 2411"/>
                                <a:gd name="T29" fmla="*/ 0 h 22"/>
                                <a:gd name="T30" fmla="*/ 988 w 2411"/>
                                <a:gd name="T31" fmla="*/ 7 h 22"/>
                                <a:gd name="T32" fmla="*/ 969 w 2411"/>
                                <a:gd name="T33" fmla="*/ 13 h 22"/>
                                <a:gd name="T34" fmla="*/ 975 w 2411"/>
                                <a:gd name="T35" fmla="*/ 7 h 22"/>
                                <a:gd name="T36" fmla="*/ 918 w 2411"/>
                                <a:gd name="T37" fmla="*/ 0 h 22"/>
                                <a:gd name="T38" fmla="*/ 880 w 2411"/>
                                <a:gd name="T39" fmla="*/ 13 h 22"/>
                                <a:gd name="T40" fmla="*/ 893 w 2411"/>
                                <a:gd name="T41" fmla="*/ 13 h 22"/>
                                <a:gd name="T42" fmla="*/ 855 w 2411"/>
                                <a:gd name="T43" fmla="*/ 0 h 22"/>
                                <a:gd name="T44" fmla="*/ 798 w 2411"/>
                                <a:gd name="T45" fmla="*/ 7 h 22"/>
                                <a:gd name="T46" fmla="*/ 779 w 2411"/>
                                <a:gd name="T47" fmla="*/ 13 h 22"/>
                                <a:gd name="T48" fmla="*/ 785 w 2411"/>
                                <a:gd name="T49" fmla="*/ 7 h 22"/>
                                <a:gd name="T50" fmla="*/ 728 w 2411"/>
                                <a:gd name="T51" fmla="*/ 0 h 22"/>
                                <a:gd name="T52" fmla="*/ 690 w 2411"/>
                                <a:gd name="T53" fmla="*/ 13 h 22"/>
                                <a:gd name="T54" fmla="*/ 703 w 2411"/>
                                <a:gd name="T55" fmla="*/ 13 h 22"/>
                                <a:gd name="T56" fmla="*/ 665 w 2411"/>
                                <a:gd name="T57" fmla="*/ 0 h 22"/>
                                <a:gd name="T58" fmla="*/ 608 w 2411"/>
                                <a:gd name="T59" fmla="*/ 7 h 22"/>
                                <a:gd name="T60" fmla="*/ 589 w 2411"/>
                                <a:gd name="T61" fmla="*/ 13 h 22"/>
                                <a:gd name="T62" fmla="*/ 595 w 2411"/>
                                <a:gd name="T63" fmla="*/ 7 h 22"/>
                                <a:gd name="T64" fmla="*/ 538 w 2411"/>
                                <a:gd name="T65" fmla="*/ 0 h 22"/>
                                <a:gd name="T66" fmla="*/ 500 w 2411"/>
                                <a:gd name="T67" fmla="*/ 13 h 22"/>
                                <a:gd name="T68" fmla="*/ 513 w 2411"/>
                                <a:gd name="T69" fmla="*/ 13 h 22"/>
                                <a:gd name="T70" fmla="*/ 475 w 2411"/>
                                <a:gd name="T71" fmla="*/ 0 h 22"/>
                                <a:gd name="T72" fmla="*/ 418 w 2411"/>
                                <a:gd name="T73" fmla="*/ 7 h 22"/>
                                <a:gd name="T74" fmla="*/ 399 w 2411"/>
                                <a:gd name="T75" fmla="*/ 13 h 22"/>
                                <a:gd name="T76" fmla="*/ 405 w 2411"/>
                                <a:gd name="T77" fmla="*/ 7 h 22"/>
                                <a:gd name="T78" fmla="*/ 348 w 2411"/>
                                <a:gd name="T79" fmla="*/ 0 h 22"/>
                                <a:gd name="T80" fmla="*/ 310 w 2411"/>
                                <a:gd name="T81" fmla="*/ 13 h 22"/>
                                <a:gd name="T82" fmla="*/ 323 w 2411"/>
                                <a:gd name="T83" fmla="*/ 13 h 22"/>
                                <a:gd name="T84" fmla="*/ 285 w 2411"/>
                                <a:gd name="T85" fmla="*/ 0 h 22"/>
                                <a:gd name="T86" fmla="*/ 228 w 2411"/>
                                <a:gd name="T87" fmla="*/ 7 h 22"/>
                                <a:gd name="T88" fmla="*/ 209 w 2411"/>
                                <a:gd name="T89" fmla="*/ 13 h 22"/>
                                <a:gd name="T90" fmla="*/ 215 w 2411"/>
                                <a:gd name="T91" fmla="*/ 7 h 22"/>
                                <a:gd name="T92" fmla="*/ 158 w 2411"/>
                                <a:gd name="T93" fmla="*/ 0 h 22"/>
                                <a:gd name="T94" fmla="*/ 120 w 2411"/>
                                <a:gd name="T95" fmla="*/ 13 h 22"/>
                                <a:gd name="T96" fmla="*/ 133 w 2411"/>
                                <a:gd name="T97" fmla="*/ 13 h 22"/>
                                <a:gd name="T98" fmla="*/ 95 w 2411"/>
                                <a:gd name="T99" fmla="*/ 0 h 22"/>
                                <a:gd name="T100" fmla="*/ 38 w 2411"/>
                                <a:gd name="T101" fmla="*/ 7 h 22"/>
                                <a:gd name="T102" fmla="*/ 19 w 2411"/>
                                <a:gd name="T103" fmla="*/ 13 h 22"/>
                                <a:gd name="T104" fmla="*/ 26 w 2411"/>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2">
                                  <a:moveTo>
                                    <a:pt x="2400" y="22"/>
                                  </a:moveTo>
                                  <a:lnTo>
                                    <a:pt x="2379" y="22"/>
                                  </a:lnTo>
                                  <a:cubicBezTo>
                                    <a:pt x="2373" y="22"/>
                                    <a:pt x="2368" y="17"/>
                                    <a:pt x="2368" y="11"/>
                                  </a:cubicBezTo>
                                  <a:cubicBezTo>
                                    <a:pt x="2368" y="5"/>
                                    <a:pt x="2373" y="0"/>
                                    <a:pt x="2379" y="0"/>
                                  </a:cubicBezTo>
                                  <a:lnTo>
                                    <a:pt x="2400" y="0"/>
                                  </a:lnTo>
                                  <a:cubicBezTo>
                                    <a:pt x="2406" y="0"/>
                                    <a:pt x="2411" y="5"/>
                                    <a:pt x="2411" y="11"/>
                                  </a:cubicBezTo>
                                  <a:cubicBezTo>
                                    <a:pt x="2411" y="17"/>
                                    <a:pt x="2406" y="22"/>
                                    <a:pt x="2400" y="22"/>
                                  </a:cubicBezTo>
                                  <a:close/>
                                  <a:moveTo>
                                    <a:pt x="2336" y="22"/>
                                  </a:moveTo>
                                  <a:lnTo>
                                    <a:pt x="2315" y="22"/>
                                  </a:lnTo>
                                  <a:cubicBezTo>
                                    <a:pt x="2309" y="22"/>
                                    <a:pt x="2304" y="17"/>
                                    <a:pt x="2304" y="11"/>
                                  </a:cubicBezTo>
                                  <a:cubicBezTo>
                                    <a:pt x="2304" y="5"/>
                                    <a:pt x="2309" y="0"/>
                                    <a:pt x="2315" y="0"/>
                                  </a:cubicBezTo>
                                  <a:lnTo>
                                    <a:pt x="2336" y="0"/>
                                  </a:lnTo>
                                  <a:cubicBezTo>
                                    <a:pt x="2342" y="0"/>
                                    <a:pt x="2347" y="5"/>
                                    <a:pt x="2347" y="11"/>
                                  </a:cubicBezTo>
                                  <a:cubicBezTo>
                                    <a:pt x="2347" y="17"/>
                                    <a:pt x="2342" y="22"/>
                                    <a:pt x="2336" y="22"/>
                                  </a:cubicBezTo>
                                  <a:close/>
                                  <a:moveTo>
                                    <a:pt x="2272" y="22"/>
                                  </a:moveTo>
                                  <a:lnTo>
                                    <a:pt x="2251" y="22"/>
                                  </a:lnTo>
                                  <a:cubicBezTo>
                                    <a:pt x="2245" y="22"/>
                                    <a:pt x="2240" y="17"/>
                                    <a:pt x="2240" y="11"/>
                                  </a:cubicBezTo>
                                  <a:cubicBezTo>
                                    <a:pt x="2240" y="5"/>
                                    <a:pt x="2245" y="0"/>
                                    <a:pt x="2251" y="0"/>
                                  </a:cubicBezTo>
                                  <a:lnTo>
                                    <a:pt x="2272" y="0"/>
                                  </a:lnTo>
                                  <a:cubicBezTo>
                                    <a:pt x="2278" y="0"/>
                                    <a:pt x="2283" y="5"/>
                                    <a:pt x="2283" y="11"/>
                                  </a:cubicBezTo>
                                  <a:cubicBezTo>
                                    <a:pt x="2283" y="17"/>
                                    <a:pt x="2278" y="22"/>
                                    <a:pt x="2272" y="22"/>
                                  </a:cubicBezTo>
                                  <a:close/>
                                  <a:moveTo>
                                    <a:pt x="2208" y="22"/>
                                  </a:moveTo>
                                  <a:lnTo>
                                    <a:pt x="2187" y="22"/>
                                  </a:lnTo>
                                  <a:cubicBezTo>
                                    <a:pt x="2181" y="22"/>
                                    <a:pt x="2176" y="17"/>
                                    <a:pt x="2176" y="11"/>
                                  </a:cubicBezTo>
                                  <a:cubicBezTo>
                                    <a:pt x="2176" y="5"/>
                                    <a:pt x="2181" y="0"/>
                                    <a:pt x="2187" y="0"/>
                                  </a:cubicBezTo>
                                  <a:lnTo>
                                    <a:pt x="2208" y="0"/>
                                  </a:lnTo>
                                  <a:cubicBezTo>
                                    <a:pt x="2214" y="0"/>
                                    <a:pt x="2219" y="5"/>
                                    <a:pt x="2219" y="11"/>
                                  </a:cubicBezTo>
                                  <a:cubicBezTo>
                                    <a:pt x="2219" y="17"/>
                                    <a:pt x="2214" y="22"/>
                                    <a:pt x="2208" y="22"/>
                                  </a:cubicBezTo>
                                  <a:close/>
                                  <a:moveTo>
                                    <a:pt x="2144" y="22"/>
                                  </a:moveTo>
                                  <a:lnTo>
                                    <a:pt x="2123" y="22"/>
                                  </a:lnTo>
                                  <a:cubicBezTo>
                                    <a:pt x="2117" y="22"/>
                                    <a:pt x="2112" y="17"/>
                                    <a:pt x="2112" y="11"/>
                                  </a:cubicBezTo>
                                  <a:cubicBezTo>
                                    <a:pt x="2112" y="5"/>
                                    <a:pt x="2117" y="0"/>
                                    <a:pt x="2123" y="0"/>
                                  </a:cubicBezTo>
                                  <a:lnTo>
                                    <a:pt x="2144" y="0"/>
                                  </a:lnTo>
                                  <a:cubicBezTo>
                                    <a:pt x="2150" y="0"/>
                                    <a:pt x="2155" y="5"/>
                                    <a:pt x="2155" y="11"/>
                                  </a:cubicBezTo>
                                  <a:cubicBezTo>
                                    <a:pt x="2155" y="17"/>
                                    <a:pt x="2150" y="22"/>
                                    <a:pt x="2144" y="22"/>
                                  </a:cubicBezTo>
                                  <a:close/>
                                  <a:moveTo>
                                    <a:pt x="2080" y="22"/>
                                  </a:moveTo>
                                  <a:lnTo>
                                    <a:pt x="2059" y="22"/>
                                  </a:lnTo>
                                  <a:cubicBezTo>
                                    <a:pt x="2053" y="22"/>
                                    <a:pt x="2048" y="17"/>
                                    <a:pt x="2048" y="11"/>
                                  </a:cubicBezTo>
                                  <a:cubicBezTo>
                                    <a:pt x="2048" y="5"/>
                                    <a:pt x="2053" y="0"/>
                                    <a:pt x="2059" y="0"/>
                                  </a:cubicBezTo>
                                  <a:lnTo>
                                    <a:pt x="2080" y="0"/>
                                  </a:lnTo>
                                  <a:cubicBezTo>
                                    <a:pt x="2086" y="0"/>
                                    <a:pt x="2091" y="5"/>
                                    <a:pt x="2091" y="11"/>
                                  </a:cubicBezTo>
                                  <a:cubicBezTo>
                                    <a:pt x="2091" y="17"/>
                                    <a:pt x="2086" y="22"/>
                                    <a:pt x="2080" y="22"/>
                                  </a:cubicBezTo>
                                  <a:close/>
                                  <a:moveTo>
                                    <a:pt x="2016" y="22"/>
                                  </a:moveTo>
                                  <a:lnTo>
                                    <a:pt x="1995" y="22"/>
                                  </a:lnTo>
                                  <a:cubicBezTo>
                                    <a:pt x="1989" y="22"/>
                                    <a:pt x="1984" y="17"/>
                                    <a:pt x="1984" y="11"/>
                                  </a:cubicBezTo>
                                  <a:cubicBezTo>
                                    <a:pt x="1984" y="5"/>
                                    <a:pt x="1989" y="0"/>
                                    <a:pt x="1995" y="0"/>
                                  </a:cubicBezTo>
                                  <a:lnTo>
                                    <a:pt x="2016" y="0"/>
                                  </a:lnTo>
                                  <a:cubicBezTo>
                                    <a:pt x="2022" y="0"/>
                                    <a:pt x="2027" y="5"/>
                                    <a:pt x="2027" y="11"/>
                                  </a:cubicBezTo>
                                  <a:cubicBezTo>
                                    <a:pt x="2027" y="17"/>
                                    <a:pt x="2022" y="22"/>
                                    <a:pt x="2016" y="22"/>
                                  </a:cubicBezTo>
                                  <a:close/>
                                  <a:moveTo>
                                    <a:pt x="1952" y="22"/>
                                  </a:moveTo>
                                  <a:lnTo>
                                    <a:pt x="1931" y="22"/>
                                  </a:lnTo>
                                  <a:cubicBezTo>
                                    <a:pt x="1925" y="22"/>
                                    <a:pt x="1920" y="17"/>
                                    <a:pt x="1920" y="11"/>
                                  </a:cubicBezTo>
                                  <a:cubicBezTo>
                                    <a:pt x="1920" y="5"/>
                                    <a:pt x="1925" y="0"/>
                                    <a:pt x="1931" y="0"/>
                                  </a:cubicBezTo>
                                  <a:lnTo>
                                    <a:pt x="1952" y="0"/>
                                  </a:lnTo>
                                  <a:cubicBezTo>
                                    <a:pt x="1958" y="0"/>
                                    <a:pt x="1963" y="5"/>
                                    <a:pt x="1963" y="11"/>
                                  </a:cubicBezTo>
                                  <a:cubicBezTo>
                                    <a:pt x="1963" y="17"/>
                                    <a:pt x="1958" y="22"/>
                                    <a:pt x="1952" y="22"/>
                                  </a:cubicBezTo>
                                  <a:close/>
                                  <a:moveTo>
                                    <a:pt x="1888" y="22"/>
                                  </a:moveTo>
                                  <a:lnTo>
                                    <a:pt x="1867" y="22"/>
                                  </a:lnTo>
                                  <a:cubicBezTo>
                                    <a:pt x="1861" y="22"/>
                                    <a:pt x="1856" y="17"/>
                                    <a:pt x="1856" y="11"/>
                                  </a:cubicBezTo>
                                  <a:cubicBezTo>
                                    <a:pt x="1856" y="5"/>
                                    <a:pt x="1861" y="0"/>
                                    <a:pt x="1867" y="0"/>
                                  </a:cubicBezTo>
                                  <a:lnTo>
                                    <a:pt x="1888" y="0"/>
                                  </a:lnTo>
                                  <a:cubicBezTo>
                                    <a:pt x="1894" y="0"/>
                                    <a:pt x="1899" y="5"/>
                                    <a:pt x="1899" y="11"/>
                                  </a:cubicBezTo>
                                  <a:cubicBezTo>
                                    <a:pt x="1899" y="17"/>
                                    <a:pt x="1894" y="22"/>
                                    <a:pt x="1888" y="22"/>
                                  </a:cubicBezTo>
                                  <a:close/>
                                  <a:moveTo>
                                    <a:pt x="1824" y="22"/>
                                  </a:moveTo>
                                  <a:lnTo>
                                    <a:pt x="1803" y="22"/>
                                  </a:lnTo>
                                  <a:cubicBezTo>
                                    <a:pt x="1797" y="22"/>
                                    <a:pt x="1792" y="17"/>
                                    <a:pt x="1792" y="11"/>
                                  </a:cubicBezTo>
                                  <a:cubicBezTo>
                                    <a:pt x="1792" y="5"/>
                                    <a:pt x="1797" y="0"/>
                                    <a:pt x="1803" y="0"/>
                                  </a:cubicBezTo>
                                  <a:lnTo>
                                    <a:pt x="1824" y="0"/>
                                  </a:lnTo>
                                  <a:cubicBezTo>
                                    <a:pt x="1830" y="0"/>
                                    <a:pt x="1835" y="5"/>
                                    <a:pt x="1835" y="11"/>
                                  </a:cubicBezTo>
                                  <a:cubicBezTo>
                                    <a:pt x="1835" y="17"/>
                                    <a:pt x="1830" y="22"/>
                                    <a:pt x="1824" y="22"/>
                                  </a:cubicBezTo>
                                  <a:close/>
                                  <a:moveTo>
                                    <a:pt x="1760" y="22"/>
                                  </a:moveTo>
                                  <a:lnTo>
                                    <a:pt x="1739" y="22"/>
                                  </a:lnTo>
                                  <a:cubicBezTo>
                                    <a:pt x="1733" y="22"/>
                                    <a:pt x="1728" y="17"/>
                                    <a:pt x="1728" y="11"/>
                                  </a:cubicBezTo>
                                  <a:cubicBezTo>
                                    <a:pt x="1728" y="5"/>
                                    <a:pt x="1733" y="0"/>
                                    <a:pt x="1739" y="0"/>
                                  </a:cubicBezTo>
                                  <a:lnTo>
                                    <a:pt x="1760" y="0"/>
                                  </a:lnTo>
                                  <a:cubicBezTo>
                                    <a:pt x="1766" y="0"/>
                                    <a:pt x="1771" y="5"/>
                                    <a:pt x="1771" y="11"/>
                                  </a:cubicBezTo>
                                  <a:cubicBezTo>
                                    <a:pt x="1771" y="17"/>
                                    <a:pt x="1766" y="22"/>
                                    <a:pt x="1760" y="22"/>
                                  </a:cubicBezTo>
                                  <a:close/>
                                  <a:moveTo>
                                    <a:pt x="1696" y="22"/>
                                  </a:moveTo>
                                  <a:lnTo>
                                    <a:pt x="1675" y="22"/>
                                  </a:lnTo>
                                  <a:cubicBezTo>
                                    <a:pt x="1669" y="22"/>
                                    <a:pt x="1664" y="17"/>
                                    <a:pt x="1664" y="11"/>
                                  </a:cubicBezTo>
                                  <a:cubicBezTo>
                                    <a:pt x="1664" y="5"/>
                                    <a:pt x="1669" y="0"/>
                                    <a:pt x="1675" y="0"/>
                                  </a:cubicBezTo>
                                  <a:lnTo>
                                    <a:pt x="1696" y="0"/>
                                  </a:lnTo>
                                  <a:cubicBezTo>
                                    <a:pt x="1702" y="0"/>
                                    <a:pt x="1707" y="5"/>
                                    <a:pt x="1707" y="11"/>
                                  </a:cubicBezTo>
                                  <a:cubicBezTo>
                                    <a:pt x="1707" y="17"/>
                                    <a:pt x="1702" y="22"/>
                                    <a:pt x="1696" y="22"/>
                                  </a:cubicBezTo>
                                  <a:close/>
                                  <a:moveTo>
                                    <a:pt x="1632" y="22"/>
                                  </a:moveTo>
                                  <a:lnTo>
                                    <a:pt x="1611" y="22"/>
                                  </a:lnTo>
                                  <a:cubicBezTo>
                                    <a:pt x="1605" y="22"/>
                                    <a:pt x="1600" y="17"/>
                                    <a:pt x="1600" y="11"/>
                                  </a:cubicBezTo>
                                  <a:cubicBezTo>
                                    <a:pt x="1600" y="5"/>
                                    <a:pt x="1605" y="0"/>
                                    <a:pt x="1611" y="0"/>
                                  </a:cubicBezTo>
                                  <a:lnTo>
                                    <a:pt x="1632" y="0"/>
                                  </a:lnTo>
                                  <a:cubicBezTo>
                                    <a:pt x="1638" y="0"/>
                                    <a:pt x="1643" y="5"/>
                                    <a:pt x="1643" y="11"/>
                                  </a:cubicBezTo>
                                  <a:cubicBezTo>
                                    <a:pt x="1643" y="17"/>
                                    <a:pt x="1638" y="22"/>
                                    <a:pt x="1632" y="22"/>
                                  </a:cubicBezTo>
                                  <a:close/>
                                  <a:moveTo>
                                    <a:pt x="1568" y="22"/>
                                  </a:moveTo>
                                  <a:lnTo>
                                    <a:pt x="1547" y="22"/>
                                  </a:lnTo>
                                  <a:cubicBezTo>
                                    <a:pt x="1541" y="22"/>
                                    <a:pt x="1536" y="17"/>
                                    <a:pt x="1536" y="11"/>
                                  </a:cubicBezTo>
                                  <a:cubicBezTo>
                                    <a:pt x="1536" y="5"/>
                                    <a:pt x="1541" y="0"/>
                                    <a:pt x="1547" y="0"/>
                                  </a:cubicBezTo>
                                  <a:lnTo>
                                    <a:pt x="1568" y="0"/>
                                  </a:lnTo>
                                  <a:cubicBezTo>
                                    <a:pt x="1574" y="0"/>
                                    <a:pt x="1579" y="5"/>
                                    <a:pt x="1579" y="11"/>
                                  </a:cubicBezTo>
                                  <a:cubicBezTo>
                                    <a:pt x="1579" y="17"/>
                                    <a:pt x="1574" y="22"/>
                                    <a:pt x="1568" y="22"/>
                                  </a:cubicBezTo>
                                  <a:close/>
                                  <a:moveTo>
                                    <a:pt x="1504" y="22"/>
                                  </a:moveTo>
                                  <a:lnTo>
                                    <a:pt x="1483" y="22"/>
                                  </a:lnTo>
                                  <a:cubicBezTo>
                                    <a:pt x="1477" y="22"/>
                                    <a:pt x="1472" y="17"/>
                                    <a:pt x="1472" y="11"/>
                                  </a:cubicBezTo>
                                  <a:cubicBezTo>
                                    <a:pt x="1472" y="5"/>
                                    <a:pt x="1477" y="0"/>
                                    <a:pt x="1483" y="0"/>
                                  </a:cubicBezTo>
                                  <a:lnTo>
                                    <a:pt x="1504" y="0"/>
                                  </a:lnTo>
                                  <a:cubicBezTo>
                                    <a:pt x="1510" y="0"/>
                                    <a:pt x="1515" y="5"/>
                                    <a:pt x="1515" y="11"/>
                                  </a:cubicBezTo>
                                  <a:cubicBezTo>
                                    <a:pt x="1515" y="17"/>
                                    <a:pt x="1510" y="22"/>
                                    <a:pt x="1504" y="22"/>
                                  </a:cubicBezTo>
                                  <a:close/>
                                  <a:moveTo>
                                    <a:pt x="1440" y="22"/>
                                  </a:moveTo>
                                  <a:lnTo>
                                    <a:pt x="1419" y="22"/>
                                  </a:lnTo>
                                  <a:cubicBezTo>
                                    <a:pt x="1413" y="22"/>
                                    <a:pt x="1408" y="17"/>
                                    <a:pt x="1408" y="11"/>
                                  </a:cubicBezTo>
                                  <a:cubicBezTo>
                                    <a:pt x="1408" y="5"/>
                                    <a:pt x="1413" y="0"/>
                                    <a:pt x="1419" y="0"/>
                                  </a:cubicBezTo>
                                  <a:lnTo>
                                    <a:pt x="1440" y="0"/>
                                  </a:lnTo>
                                  <a:cubicBezTo>
                                    <a:pt x="1446" y="0"/>
                                    <a:pt x="1451" y="5"/>
                                    <a:pt x="1451" y="11"/>
                                  </a:cubicBezTo>
                                  <a:cubicBezTo>
                                    <a:pt x="1451" y="17"/>
                                    <a:pt x="1446" y="22"/>
                                    <a:pt x="1440" y="22"/>
                                  </a:cubicBezTo>
                                  <a:close/>
                                  <a:moveTo>
                                    <a:pt x="1376" y="22"/>
                                  </a:moveTo>
                                  <a:lnTo>
                                    <a:pt x="1355" y="22"/>
                                  </a:lnTo>
                                  <a:cubicBezTo>
                                    <a:pt x="1349" y="22"/>
                                    <a:pt x="1344" y="17"/>
                                    <a:pt x="1344" y="11"/>
                                  </a:cubicBezTo>
                                  <a:cubicBezTo>
                                    <a:pt x="1344" y="5"/>
                                    <a:pt x="1349" y="0"/>
                                    <a:pt x="1355" y="0"/>
                                  </a:cubicBezTo>
                                  <a:lnTo>
                                    <a:pt x="1376" y="0"/>
                                  </a:lnTo>
                                  <a:cubicBezTo>
                                    <a:pt x="1382" y="0"/>
                                    <a:pt x="1387" y="5"/>
                                    <a:pt x="1387" y="11"/>
                                  </a:cubicBezTo>
                                  <a:cubicBezTo>
                                    <a:pt x="1387" y="17"/>
                                    <a:pt x="1382" y="22"/>
                                    <a:pt x="1376" y="22"/>
                                  </a:cubicBezTo>
                                  <a:close/>
                                  <a:moveTo>
                                    <a:pt x="1312" y="22"/>
                                  </a:moveTo>
                                  <a:lnTo>
                                    <a:pt x="1291" y="22"/>
                                  </a:lnTo>
                                  <a:cubicBezTo>
                                    <a:pt x="1285" y="22"/>
                                    <a:pt x="1280" y="17"/>
                                    <a:pt x="1280" y="11"/>
                                  </a:cubicBezTo>
                                  <a:cubicBezTo>
                                    <a:pt x="1280" y="5"/>
                                    <a:pt x="1285" y="0"/>
                                    <a:pt x="1291" y="0"/>
                                  </a:cubicBezTo>
                                  <a:lnTo>
                                    <a:pt x="1312" y="0"/>
                                  </a:lnTo>
                                  <a:cubicBezTo>
                                    <a:pt x="1318" y="0"/>
                                    <a:pt x="1323" y="5"/>
                                    <a:pt x="1323" y="11"/>
                                  </a:cubicBezTo>
                                  <a:cubicBezTo>
                                    <a:pt x="1323" y="17"/>
                                    <a:pt x="1318" y="22"/>
                                    <a:pt x="1312" y="22"/>
                                  </a:cubicBezTo>
                                  <a:close/>
                                  <a:moveTo>
                                    <a:pt x="1248" y="22"/>
                                  </a:moveTo>
                                  <a:lnTo>
                                    <a:pt x="1227" y="22"/>
                                  </a:lnTo>
                                  <a:cubicBezTo>
                                    <a:pt x="1221" y="22"/>
                                    <a:pt x="1216" y="17"/>
                                    <a:pt x="1216" y="11"/>
                                  </a:cubicBezTo>
                                  <a:cubicBezTo>
                                    <a:pt x="1216" y="5"/>
                                    <a:pt x="1221" y="0"/>
                                    <a:pt x="1227" y="0"/>
                                  </a:cubicBezTo>
                                  <a:lnTo>
                                    <a:pt x="1248" y="0"/>
                                  </a:lnTo>
                                  <a:cubicBezTo>
                                    <a:pt x="1254" y="0"/>
                                    <a:pt x="1259" y="5"/>
                                    <a:pt x="1259" y="11"/>
                                  </a:cubicBezTo>
                                  <a:cubicBezTo>
                                    <a:pt x="1259" y="17"/>
                                    <a:pt x="1254" y="22"/>
                                    <a:pt x="1248" y="22"/>
                                  </a:cubicBezTo>
                                  <a:close/>
                                  <a:moveTo>
                                    <a:pt x="1184" y="22"/>
                                  </a:moveTo>
                                  <a:lnTo>
                                    <a:pt x="1163" y="22"/>
                                  </a:lnTo>
                                  <a:cubicBezTo>
                                    <a:pt x="1157" y="22"/>
                                    <a:pt x="1152" y="17"/>
                                    <a:pt x="1152" y="11"/>
                                  </a:cubicBezTo>
                                  <a:cubicBezTo>
                                    <a:pt x="1152" y="5"/>
                                    <a:pt x="1157" y="0"/>
                                    <a:pt x="1163" y="0"/>
                                  </a:cubicBezTo>
                                  <a:lnTo>
                                    <a:pt x="1184" y="0"/>
                                  </a:lnTo>
                                  <a:cubicBezTo>
                                    <a:pt x="1190" y="0"/>
                                    <a:pt x="1195" y="5"/>
                                    <a:pt x="1195" y="11"/>
                                  </a:cubicBezTo>
                                  <a:cubicBezTo>
                                    <a:pt x="1195" y="17"/>
                                    <a:pt x="1190" y="22"/>
                                    <a:pt x="1184" y="22"/>
                                  </a:cubicBezTo>
                                  <a:close/>
                                  <a:moveTo>
                                    <a:pt x="1120" y="22"/>
                                  </a:moveTo>
                                  <a:lnTo>
                                    <a:pt x="1099" y="22"/>
                                  </a:lnTo>
                                  <a:cubicBezTo>
                                    <a:pt x="1093" y="22"/>
                                    <a:pt x="1088" y="17"/>
                                    <a:pt x="1088" y="11"/>
                                  </a:cubicBezTo>
                                  <a:cubicBezTo>
                                    <a:pt x="1088" y="5"/>
                                    <a:pt x="1093" y="0"/>
                                    <a:pt x="1099" y="0"/>
                                  </a:cubicBezTo>
                                  <a:lnTo>
                                    <a:pt x="1120" y="0"/>
                                  </a:lnTo>
                                  <a:cubicBezTo>
                                    <a:pt x="1126" y="0"/>
                                    <a:pt x="1131" y="5"/>
                                    <a:pt x="1131" y="11"/>
                                  </a:cubicBezTo>
                                  <a:cubicBezTo>
                                    <a:pt x="1131" y="17"/>
                                    <a:pt x="1126" y="22"/>
                                    <a:pt x="1120" y="22"/>
                                  </a:cubicBezTo>
                                  <a:close/>
                                  <a:moveTo>
                                    <a:pt x="1056" y="22"/>
                                  </a:moveTo>
                                  <a:lnTo>
                                    <a:pt x="1035" y="22"/>
                                  </a:lnTo>
                                  <a:cubicBezTo>
                                    <a:pt x="1029" y="22"/>
                                    <a:pt x="1024" y="17"/>
                                    <a:pt x="1024" y="11"/>
                                  </a:cubicBezTo>
                                  <a:cubicBezTo>
                                    <a:pt x="1024" y="5"/>
                                    <a:pt x="1029" y="0"/>
                                    <a:pt x="1035" y="0"/>
                                  </a:cubicBezTo>
                                  <a:lnTo>
                                    <a:pt x="1056" y="0"/>
                                  </a:lnTo>
                                  <a:cubicBezTo>
                                    <a:pt x="1062" y="0"/>
                                    <a:pt x="1067" y="5"/>
                                    <a:pt x="1067" y="11"/>
                                  </a:cubicBezTo>
                                  <a:cubicBezTo>
                                    <a:pt x="1067" y="17"/>
                                    <a:pt x="1062" y="22"/>
                                    <a:pt x="1056" y="22"/>
                                  </a:cubicBezTo>
                                  <a:close/>
                                  <a:moveTo>
                                    <a:pt x="992" y="22"/>
                                  </a:moveTo>
                                  <a:lnTo>
                                    <a:pt x="971" y="22"/>
                                  </a:lnTo>
                                  <a:cubicBezTo>
                                    <a:pt x="965" y="22"/>
                                    <a:pt x="960" y="17"/>
                                    <a:pt x="960" y="11"/>
                                  </a:cubicBezTo>
                                  <a:cubicBezTo>
                                    <a:pt x="960" y="5"/>
                                    <a:pt x="965" y="0"/>
                                    <a:pt x="971" y="0"/>
                                  </a:cubicBezTo>
                                  <a:lnTo>
                                    <a:pt x="992" y="0"/>
                                  </a:lnTo>
                                  <a:cubicBezTo>
                                    <a:pt x="998" y="0"/>
                                    <a:pt x="1003" y="5"/>
                                    <a:pt x="1003" y="11"/>
                                  </a:cubicBezTo>
                                  <a:cubicBezTo>
                                    <a:pt x="1003" y="17"/>
                                    <a:pt x="998" y="22"/>
                                    <a:pt x="992" y="22"/>
                                  </a:cubicBezTo>
                                  <a:close/>
                                  <a:moveTo>
                                    <a:pt x="928" y="22"/>
                                  </a:moveTo>
                                  <a:lnTo>
                                    <a:pt x="907" y="22"/>
                                  </a:lnTo>
                                  <a:cubicBezTo>
                                    <a:pt x="901" y="22"/>
                                    <a:pt x="896" y="17"/>
                                    <a:pt x="896" y="11"/>
                                  </a:cubicBezTo>
                                  <a:cubicBezTo>
                                    <a:pt x="896" y="5"/>
                                    <a:pt x="901" y="0"/>
                                    <a:pt x="907" y="0"/>
                                  </a:cubicBezTo>
                                  <a:lnTo>
                                    <a:pt x="928" y="0"/>
                                  </a:lnTo>
                                  <a:cubicBezTo>
                                    <a:pt x="934" y="0"/>
                                    <a:pt x="939" y="5"/>
                                    <a:pt x="939" y="11"/>
                                  </a:cubicBezTo>
                                  <a:cubicBezTo>
                                    <a:pt x="939" y="17"/>
                                    <a:pt x="934" y="22"/>
                                    <a:pt x="928" y="22"/>
                                  </a:cubicBezTo>
                                  <a:close/>
                                  <a:moveTo>
                                    <a:pt x="864" y="22"/>
                                  </a:moveTo>
                                  <a:lnTo>
                                    <a:pt x="843" y="22"/>
                                  </a:lnTo>
                                  <a:cubicBezTo>
                                    <a:pt x="837" y="22"/>
                                    <a:pt x="832" y="17"/>
                                    <a:pt x="832" y="11"/>
                                  </a:cubicBezTo>
                                  <a:cubicBezTo>
                                    <a:pt x="832" y="5"/>
                                    <a:pt x="837" y="0"/>
                                    <a:pt x="843" y="0"/>
                                  </a:cubicBezTo>
                                  <a:lnTo>
                                    <a:pt x="864" y="0"/>
                                  </a:lnTo>
                                  <a:cubicBezTo>
                                    <a:pt x="870" y="0"/>
                                    <a:pt x="875" y="5"/>
                                    <a:pt x="875" y="11"/>
                                  </a:cubicBezTo>
                                  <a:cubicBezTo>
                                    <a:pt x="875" y="17"/>
                                    <a:pt x="870" y="22"/>
                                    <a:pt x="864" y="22"/>
                                  </a:cubicBezTo>
                                  <a:close/>
                                  <a:moveTo>
                                    <a:pt x="800" y="22"/>
                                  </a:moveTo>
                                  <a:lnTo>
                                    <a:pt x="779" y="22"/>
                                  </a:lnTo>
                                  <a:cubicBezTo>
                                    <a:pt x="773" y="22"/>
                                    <a:pt x="768" y="17"/>
                                    <a:pt x="768" y="11"/>
                                  </a:cubicBezTo>
                                  <a:cubicBezTo>
                                    <a:pt x="768" y="5"/>
                                    <a:pt x="773" y="0"/>
                                    <a:pt x="779" y="0"/>
                                  </a:cubicBezTo>
                                  <a:lnTo>
                                    <a:pt x="800" y="0"/>
                                  </a:lnTo>
                                  <a:cubicBezTo>
                                    <a:pt x="806" y="0"/>
                                    <a:pt x="811" y="5"/>
                                    <a:pt x="811" y="11"/>
                                  </a:cubicBezTo>
                                  <a:cubicBezTo>
                                    <a:pt x="811" y="17"/>
                                    <a:pt x="806" y="22"/>
                                    <a:pt x="800" y="22"/>
                                  </a:cubicBezTo>
                                  <a:close/>
                                  <a:moveTo>
                                    <a:pt x="736" y="22"/>
                                  </a:moveTo>
                                  <a:lnTo>
                                    <a:pt x="715" y="22"/>
                                  </a:lnTo>
                                  <a:cubicBezTo>
                                    <a:pt x="709" y="22"/>
                                    <a:pt x="704" y="17"/>
                                    <a:pt x="704" y="11"/>
                                  </a:cubicBezTo>
                                  <a:cubicBezTo>
                                    <a:pt x="704" y="5"/>
                                    <a:pt x="709" y="0"/>
                                    <a:pt x="715" y="0"/>
                                  </a:cubicBezTo>
                                  <a:lnTo>
                                    <a:pt x="736" y="0"/>
                                  </a:lnTo>
                                  <a:cubicBezTo>
                                    <a:pt x="742" y="0"/>
                                    <a:pt x="747" y="5"/>
                                    <a:pt x="747" y="11"/>
                                  </a:cubicBezTo>
                                  <a:cubicBezTo>
                                    <a:pt x="747" y="17"/>
                                    <a:pt x="742" y="22"/>
                                    <a:pt x="736" y="22"/>
                                  </a:cubicBezTo>
                                  <a:close/>
                                  <a:moveTo>
                                    <a:pt x="672" y="22"/>
                                  </a:moveTo>
                                  <a:lnTo>
                                    <a:pt x="651" y="22"/>
                                  </a:lnTo>
                                  <a:cubicBezTo>
                                    <a:pt x="645" y="22"/>
                                    <a:pt x="640" y="17"/>
                                    <a:pt x="640" y="11"/>
                                  </a:cubicBezTo>
                                  <a:cubicBezTo>
                                    <a:pt x="640" y="5"/>
                                    <a:pt x="645" y="0"/>
                                    <a:pt x="651" y="0"/>
                                  </a:cubicBezTo>
                                  <a:lnTo>
                                    <a:pt x="672" y="0"/>
                                  </a:lnTo>
                                  <a:cubicBezTo>
                                    <a:pt x="678" y="0"/>
                                    <a:pt x="683" y="5"/>
                                    <a:pt x="683" y="11"/>
                                  </a:cubicBezTo>
                                  <a:cubicBezTo>
                                    <a:pt x="683" y="17"/>
                                    <a:pt x="678" y="22"/>
                                    <a:pt x="672" y="22"/>
                                  </a:cubicBezTo>
                                  <a:close/>
                                  <a:moveTo>
                                    <a:pt x="608" y="22"/>
                                  </a:moveTo>
                                  <a:lnTo>
                                    <a:pt x="587" y="22"/>
                                  </a:lnTo>
                                  <a:cubicBezTo>
                                    <a:pt x="581" y="22"/>
                                    <a:pt x="576" y="17"/>
                                    <a:pt x="576" y="11"/>
                                  </a:cubicBezTo>
                                  <a:cubicBezTo>
                                    <a:pt x="576" y="5"/>
                                    <a:pt x="581" y="0"/>
                                    <a:pt x="587" y="0"/>
                                  </a:cubicBezTo>
                                  <a:lnTo>
                                    <a:pt x="608" y="0"/>
                                  </a:lnTo>
                                  <a:cubicBezTo>
                                    <a:pt x="614" y="0"/>
                                    <a:pt x="619" y="5"/>
                                    <a:pt x="619" y="11"/>
                                  </a:cubicBezTo>
                                  <a:cubicBezTo>
                                    <a:pt x="619" y="17"/>
                                    <a:pt x="614" y="22"/>
                                    <a:pt x="608" y="22"/>
                                  </a:cubicBezTo>
                                  <a:close/>
                                  <a:moveTo>
                                    <a:pt x="544" y="22"/>
                                  </a:moveTo>
                                  <a:lnTo>
                                    <a:pt x="523" y="22"/>
                                  </a:lnTo>
                                  <a:cubicBezTo>
                                    <a:pt x="517" y="22"/>
                                    <a:pt x="512" y="17"/>
                                    <a:pt x="512" y="11"/>
                                  </a:cubicBezTo>
                                  <a:cubicBezTo>
                                    <a:pt x="512" y="5"/>
                                    <a:pt x="517" y="0"/>
                                    <a:pt x="523" y="0"/>
                                  </a:cubicBezTo>
                                  <a:lnTo>
                                    <a:pt x="544" y="0"/>
                                  </a:lnTo>
                                  <a:cubicBezTo>
                                    <a:pt x="550" y="0"/>
                                    <a:pt x="555" y="5"/>
                                    <a:pt x="555" y="11"/>
                                  </a:cubicBezTo>
                                  <a:cubicBezTo>
                                    <a:pt x="555" y="17"/>
                                    <a:pt x="550" y="22"/>
                                    <a:pt x="544" y="22"/>
                                  </a:cubicBezTo>
                                  <a:close/>
                                  <a:moveTo>
                                    <a:pt x="480" y="22"/>
                                  </a:moveTo>
                                  <a:lnTo>
                                    <a:pt x="459" y="22"/>
                                  </a:lnTo>
                                  <a:cubicBezTo>
                                    <a:pt x="453" y="22"/>
                                    <a:pt x="448" y="17"/>
                                    <a:pt x="448" y="11"/>
                                  </a:cubicBezTo>
                                  <a:cubicBezTo>
                                    <a:pt x="448" y="5"/>
                                    <a:pt x="453" y="0"/>
                                    <a:pt x="459" y="0"/>
                                  </a:cubicBezTo>
                                  <a:lnTo>
                                    <a:pt x="480" y="0"/>
                                  </a:lnTo>
                                  <a:cubicBezTo>
                                    <a:pt x="486" y="0"/>
                                    <a:pt x="491" y="5"/>
                                    <a:pt x="491" y="11"/>
                                  </a:cubicBezTo>
                                  <a:cubicBezTo>
                                    <a:pt x="491" y="17"/>
                                    <a:pt x="486" y="22"/>
                                    <a:pt x="480" y="22"/>
                                  </a:cubicBezTo>
                                  <a:close/>
                                  <a:moveTo>
                                    <a:pt x="416" y="22"/>
                                  </a:moveTo>
                                  <a:lnTo>
                                    <a:pt x="395" y="22"/>
                                  </a:lnTo>
                                  <a:cubicBezTo>
                                    <a:pt x="389" y="22"/>
                                    <a:pt x="384" y="17"/>
                                    <a:pt x="384" y="11"/>
                                  </a:cubicBezTo>
                                  <a:cubicBezTo>
                                    <a:pt x="384" y="5"/>
                                    <a:pt x="389" y="0"/>
                                    <a:pt x="395" y="0"/>
                                  </a:cubicBezTo>
                                  <a:lnTo>
                                    <a:pt x="416" y="0"/>
                                  </a:lnTo>
                                  <a:cubicBezTo>
                                    <a:pt x="422" y="0"/>
                                    <a:pt x="427" y="5"/>
                                    <a:pt x="427" y="11"/>
                                  </a:cubicBezTo>
                                  <a:cubicBezTo>
                                    <a:pt x="427" y="17"/>
                                    <a:pt x="422" y="22"/>
                                    <a:pt x="416" y="22"/>
                                  </a:cubicBezTo>
                                  <a:close/>
                                  <a:moveTo>
                                    <a:pt x="352" y="22"/>
                                  </a:moveTo>
                                  <a:lnTo>
                                    <a:pt x="331" y="22"/>
                                  </a:lnTo>
                                  <a:cubicBezTo>
                                    <a:pt x="325" y="22"/>
                                    <a:pt x="320" y="17"/>
                                    <a:pt x="320" y="11"/>
                                  </a:cubicBezTo>
                                  <a:cubicBezTo>
                                    <a:pt x="320" y="5"/>
                                    <a:pt x="325" y="0"/>
                                    <a:pt x="331" y="0"/>
                                  </a:cubicBezTo>
                                  <a:lnTo>
                                    <a:pt x="352" y="0"/>
                                  </a:lnTo>
                                  <a:cubicBezTo>
                                    <a:pt x="358" y="0"/>
                                    <a:pt x="363" y="5"/>
                                    <a:pt x="363" y="11"/>
                                  </a:cubicBezTo>
                                  <a:cubicBezTo>
                                    <a:pt x="363" y="17"/>
                                    <a:pt x="358" y="22"/>
                                    <a:pt x="352" y="22"/>
                                  </a:cubicBezTo>
                                  <a:close/>
                                  <a:moveTo>
                                    <a:pt x="288" y="22"/>
                                  </a:moveTo>
                                  <a:lnTo>
                                    <a:pt x="267" y="22"/>
                                  </a:lnTo>
                                  <a:cubicBezTo>
                                    <a:pt x="261" y="22"/>
                                    <a:pt x="256" y="17"/>
                                    <a:pt x="256" y="11"/>
                                  </a:cubicBezTo>
                                  <a:cubicBezTo>
                                    <a:pt x="256" y="5"/>
                                    <a:pt x="261" y="0"/>
                                    <a:pt x="267" y="0"/>
                                  </a:cubicBezTo>
                                  <a:lnTo>
                                    <a:pt x="288" y="0"/>
                                  </a:lnTo>
                                  <a:cubicBezTo>
                                    <a:pt x="294" y="0"/>
                                    <a:pt x="299" y="5"/>
                                    <a:pt x="299" y="11"/>
                                  </a:cubicBezTo>
                                  <a:cubicBezTo>
                                    <a:pt x="299" y="17"/>
                                    <a:pt x="294" y="22"/>
                                    <a:pt x="288" y="22"/>
                                  </a:cubicBezTo>
                                  <a:close/>
                                  <a:moveTo>
                                    <a:pt x="224" y="22"/>
                                  </a:moveTo>
                                  <a:lnTo>
                                    <a:pt x="203" y="22"/>
                                  </a:lnTo>
                                  <a:cubicBezTo>
                                    <a:pt x="197" y="22"/>
                                    <a:pt x="192" y="17"/>
                                    <a:pt x="192" y="11"/>
                                  </a:cubicBezTo>
                                  <a:cubicBezTo>
                                    <a:pt x="192" y="5"/>
                                    <a:pt x="197" y="0"/>
                                    <a:pt x="203" y="0"/>
                                  </a:cubicBezTo>
                                  <a:lnTo>
                                    <a:pt x="224" y="0"/>
                                  </a:lnTo>
                                  <a:cubicBezTo>
                                    <a:pt x="230" y="0"/>
                                    <a:pt x="235" y="5"/>
                                    <a:pt x="235" y="11"/>
                                  </a:cubicBezTo>
                                  <a:cubicBezTo>
                                    <a:pt x="235" y="17"/>
                                    <a:pt x="230" y="22"/>
                                    <a:pt x="224" y="22"/>
                                  </a:cubicBezTo>
                                  <a:close/>
                                  <a:moveTo>
                                    <a:pt x="160" y="22"/>
                                  </a:moveTo>
                                  <a:lnTo>
                                    <a:pt x="139" y="22"/>
                                  </a:lnTo>
                                  <a:cubicBezTo>
                                    <a:pt x="133" y="22"/>
                                    <a:pt x="128" y="17"/>
                                    <a:pt x="128" y="11"/>
                                  </a:cubicBezTo>
                                  <a:cubicBezTo>
                                    <a:pt x="128" y="5"/>
                                    <a:pt x="133" y="0"/>
                                    <a:pt x="139" y="0"/>
                                  </a:cubicBezTo>
                                  <a:lnTo>
                                    <a:pt x="160" y="0"/>
                                  </a:lnTo>
                                  <a:cubicBezTo>
                                    <a:pt x="166" y="0"/>
                                    <a:pt x="171" y="5"/>
                                    <a:pt x="171" y="11"/>
                                  </a:cubicBezTo>
                                  <a:cubicBezTo>
                                    <a:pt x="171" y="17"/>
                                    <a:pt x="166" y="22"/>
                                    <a:pt x="160" y="22"/>
                                  </a:cubicBezTo>
                                  <a:close/>
                                  <a:moveTo>
                                    <a:pt x="96" y="22"/>
                                  </a:moveTo>
                                  <a:lnTo>
                                    <a:pt x="75" y="22"/>
                                  </a:lnTo>
                                  <a:cubicBezTo>
                                    <a:pt x="69" y="22"/>
                                    <a:pt x="64" y="17"/>
                                    <a:pt x="64" y="11"/>
                                  </a:cubicBezTo>
                                  <a:cubicBezTo>
                                    <a:pt x="64" y="5"/>
                                    <a:pt x="69" y="0"/>
                                    <a:pt x="75" y="0"/>
                                  </a:cubicBezTo>
                                  <a:lnTo>
                                    <a:pt x="96" y="0"/>
                                  </a:lnTo>
                                  <a:cubicBezTo>
                                    <a:pt x="102" y="0"/>
                                    <a:pt x="107" y="5"/>
                                    <a:pt x="107" y="11"/>
                                  </a:cubicBezTo>
                                  <a:cubicBezTo>
                                    <a:pt x="107" y="17"/>
                                    <a:pt x="102" y="22"/>
                                    <a:pt x="96" y="22"/>
                                  </a:cubicBezTo>
                                  <a:close/>
                                  <a:moveTo>
                                    <a:pt x="32" y="22"/>
                                  </a:moveTo>
                                  <a:lnTo>
                                    <a:pt x="11" y="22"/>
                                  </a:lnTo>
                                  <a:cubicBezTo>
                                    <a:pt x="5" y="22"/>
                                    <a:pt x="0" y="17"/>
                                    <a:pt x="0" y="11"/>
                                  </a:cubicBezTo>
                                  <a:cubicBezTo>
                                    <a:pt x="0" y="5"/>
                                    <a:pt x="5" y="0"/>
                                    <a:pt x="11" y="0"/>
                                  </a:cubicBezTo>
                                  <a:lnTo>
                                    <a:pt x="32" y="0"/>
                                  </a:lnTo>
                                  <a:cubicBezTo>
                                    <a:pt x="38" y="0"/>
                                    <a:pt x="43" y="5"/>
                                    <a:pt x="43" y="11"/>
                                  </a:cubicBezTo>
                                  <a:cubicBezTo>
                                    <a:pt x="43"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05" name="Freeform 306"/>
                          <wps:cNvSpPr>
                            <a:spLocks noEditPoints="1"/>
                          </wps:cNvSpPr>
                          <wps:spPr bwMode="auto">
                            <a:xfrm>
                              <a:off x="1498000" y="1640804"/>
                              <a:ext cx="908600" cy="8200"/>
                            </a:xfrm>
                            <a:custGeom>
                              <a:avLst/>
                              <a:gdLst>
                                <a:gd name="T0" fmla="*/ 1424 w 2411"/>
                                <a:gd name="T1" fmla="*/ 0 h 21"/>
                                <a:gd name="T2" fmla="*/ 1367 w 2411"/>
                                <a:gd name="T3" fmla="*/ 6 h 21"/>
                                <a:gd name="T4" fmla="*/ 1348 w 2411"/>
                                <a:gd name="T5" fmla="*/ 13 h 21"/>
                                <a:gd name="T6" fmla="*/ 1355 w 2411"/>
                                <a:gd name="T7" fmla="*/ 6 h 21"/>
                                <a:gd name="T8" fmla="*/ 1298 w 2411"/>
                                <a:gd name="T9" fmla="*/ 0 h 21"/>
                                <a:gd name="T10" fmla="*/ 1260 w 2411"/>
                                <a:gd name="T11" fmla="*/ 13 h 21"/>
                                <a:gd name="T12" fmla="*/ 1273 w 2411"/>
                                <a:gd name="T13" fmla="*/ 13 h 21"/>
                                <a:gd name="T14" fmla="*/ 1235 w 2411"/>
                                <a:gd name="T15" fmla="*/ 0 h 21"/>
                                <a:gd name="T16" fmla="*/ 1178 w 2411"/>
                                <a:gd name="T17" fmla="*/ 6 h 21"/>
                                <a:gd name="T18" fmla="*/ 1159 w 2411"/>
                                <a:gd name="T19" fmla="*/ 13 h 21"/>
                                <a:gd name="T20" fmla="*/ 1165 w 2411"/>
                                <a:gd name="T21" fmla="*/ 6 h 21"/>
                                <a:gd name="T22" fmla="*/ 1108 w 2411"/>
                                <a:gd name="T23" fmla="*/ 0 h 21"/>
                                <a:gd name="T24" fmla="*/ 1070 w 2411"/>
                                <a:gd name="T25" fmla="*/ 13 h 21"/>
                                <a:gd name="T26" fmla="*/ 1083 w 2411"/>
                                <a:gd name="T27" fmla="*/ 13 h 21"/>
                                <a:gd name="T28" fmla="*/ 1045 w 2411"/>
                                <a:gd name="T29" fmla="*/ 0 h 21"/>
                                <a:gd name="T30" fmla="*/ 988 w 2411"/>
                                <a:gd name="T31" fmla="*/ 6 h 21"/>
                                <a:gd name="T32" fmla="*/ 969 w 2411"/>
                                <a:gd name="T33" fmla="*/ 13 h 21"/>
                                <a:gd name="T34" fmla="*/ 975 w 2411"/>
                                <a:gd name="T35" fmla="*/ 6 h 21"/>
                                <a:gd name="T36" fmla="*/ 918 w 2411"/>
                                <a:gd name="T37" fmla="*/ 0 h 21"/>
                                <a:gd name="T38" fmla="*/ 880 w 2411"/>
                                <a:gd name="T39" fmla="*/ 13 h 21"/>
                                <a:gd name="T40" fmla="*/ 893 w 2411"/>
                                <a:gd name="T41" fmla="*/ 13 h 21"/>
                                <a:gd name="T42" fmla="*/ 855 w 2411"/>
                                <a:gd name="T43" fmla="*/ 0 h 21"/>
                                <a:gd name="T44" fmla="*/ 798 w 2411"/>
                                <a:gd name="T45" fmla="*/ 6 h 21"/>
                                <a:gd name="T46" fmla="*/ 779 w 2411"/>
                                <a:gd name="T47" fmla="*/ 13 h 21"/>
                                <a:gd name="T48" fmla="*/ 785 w 2411"/>
                                <a:gd name="T49" fmla="*/ 6 h 21"/>
                                <a:gd name="T50" fmla="*/ 728 w 2411"/>
                                <a:gd name="T51" fmla="*/ 0 h 21"/>
                                <a:gd name="T52" fmla="*/ 690 w 2411"/>
                                <a:gd name="T53" fmla="*/ 13 h 21"/>
                                <a:gd name="T54" fmla="*/ 703 w 2411"/>
                                <a:gd name="T55" fmla="*/ 13 h 21"/>
                                <a:gd name="T56" fmla="*/ 665 w 2411"/>
                                <a:gd name="T57" fmla="*/ 0 h 21"/>
                                <a:gd name="T58" fmla="*/ 608 w 2411"/>
                                <a:gd name="T59" fmla="*/ 6 h 21"/>
                                <a:gd name="T60" fmla="*/ 589 w 2411"/>
                                <a:gd name="T61" fmla="*/ 13 h 21"/>
                                <a:gd name="T62" fmla="*/ 595 w 2411"/>
                                <a:gd name="T63" fmla="*/ 6 h 21"/>
                                <a:gd name="T64" fmla="*/ 538 w 2411"/>
                                <a:gd name="T65" fmla="*/ 0 h 21"/>
                                <a:gd name="T66" fmla="*/ 500 w 2411"/>
                                <a:gd name="T67" fmla="*/ 13 h 21"/>
                                <a:gd name="T68" fmla="*/ 513 w 2411"/>
                                <a:gd name="T69" fmla="*/ 13 h 21"/>
                                <a:gd name="T70" fmla="*/ 475 w 2411"/>
                                <a:gd name="T71" fmla="*/ 0 h 21"/>
                                <a:gd name="T72" fmla="*/ 418 w 2411"/>
                                <a:gd name="T73" fmla="*/ 6 h 21"/>
                                <a:gd name="T74" fmla="*/ 399 w 2411"/>
                                <a:gd name="T75" fmla="*/ 13 h 21"/>
                                <a:gd name="T76" fmla="*/ 405 w 2411"/>
                                <a:gd name="T77" fmla="*/ 6 h 21"/>
                                <a:gd name="T78" fmla="*/ 348 w 2411"/>
                                <a:gd name="T79" fmla="*/ 0 h 21"/>
                                <a:gd name="T80" fmla="*/ 310 w 2411"/>
                                <a:gd name="T81" fmla="*/ 13 h 21"/>
                                <a:gd name="T82" fmla="*/ 323 w 2411"/>
                                <a:gd name="T83" fmla="*/ 13 h 21"/>
                                <a:gd name="T84" fmla="*/ 285 w 2411"/>
                                <a:gd name="T85" fmla="*/ 0 h 21"/>
                                <a:gd name="T86" fmla="*/ 228 w 2411"/>
                                <a:gd name="T87" fmla="*/ 6 h 21"/>
                                <a:gd name="T88" fmla="*/ 209 w 2411"/>
                                <a:gd name="T89" fmla="*/ 13 h 21"/>
                                <a:gd name="T90" fmla="*/ 215 w 2411"/>
                                <a:gd name="T91" fmla="*/ 6 h 21"/>
                                <a:gd name="T92" fmla="*/ 158 w 2411"/>
                                <a:gd name="T93" fmla="*/ 0 h 21"/>
                                <a:gd name="T94" fmla="*/ 120 w 2411"/>
                                <a:gd name="T95" fmla="*/ 13 h 21"/>
                                <a:gd name="T96" fmla="*/ 133 w 2411"/>
                                <a:gd name="T97" fmla="*/ 13 h 21"/>
                                <a:gd name="T98" fmla="*/ 95 w 2411"/>
                                <a:gd name="T99" fmla="*/ 0 h 21"/>
                                <a:gd name="T100" fmla="*/ 38 w 2411"/>
                                <a:gd name="T101" fmla="*/ 6 h 21"/>
                                <a:gd name="T102" fmla="*/ 19 w 2411"/>
                                <a:gd name="T103" fmla="*/ 13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6"/>
                                    <a:pt x="2368" y="10"/>
                                  </a:cubicBezTo>
                                  <a:cubicBezTo>
                                    <a:pt x="2368" y="4"/>
                                    <a:pt x="2373" y="0"/>
                                    <a:pt x="2379" y="0"/>
                                  </a:cubicBezTo>
                                  <a:lnTo>
                                    <a:pt x="2400" y="0"/>
                                  </a:lnTo>
                                  <a:cubicBezTo>
                                    <a:pt x="2406" y="0"/>
                                    <a:pt x="2411" y="4"/>
                                    <a:pt x="2411" y="10"/>
                                  </a:cubicBezTo>
                                  <a:cubicBezTo>
                                    <a:pt x="2411" y="16"/>
                                    <a:pt x="2406" y="21"/>
                                    <a:pt x="2400" y="21"/>
                                  </a:cubicBezTo>
                                  <a:close/>
                                  <a:moveTo>
                                    <a:pt x="2336" y="21"/>
                                  </a:moveTo>
                                  <a:lnTo>
                                    <a:pt x="2315" y="21"/>
                                  </a:lnTo>
                                  <a:cubicBezTo>
                                    <a:pt x="2309" y="21"/>
                                    <a:pt x="2304" y="16"/>
                                    <a:pt x="2304" y="10"/>
                                  </a:cubicBezTo>
                                  <a:cubicBezTo>
                                    <a:pt x="2304" y="4"/>
                                    <a:pt x="2309" y="0"/>
                                    <a:pt x="2315" y="0"/>
                                  </a:cubicBezTo>
                                  <a:lnTo>
                                    <a:pt x="2336" y="0"/>
                                  </a:lnTo>
                                  <a:cubicBezTo>
                                    <a:pt x="2342" y="0"/>
                                    <a:pt x="2347" y="4"/>
                                    <a:pt x="2347" y="10"/>
                                  </a:cubicBezTo>
                                  <a:cubicBezTo>
                                    <a:pt x="2347" y="16"/>
                                    <a:pt x="2342" y="21"/>
                                    <a:pt x="2336" y="21"/>
                                  </a:cubicBezTo>
                                  <a:close/>
                                  <a:moveTo>
                                    <a:pt x="2272" y="21"/>
                                  </a:moveTo>
                                  <a:lnTo>
                                    <a:pt x="2251" y="21"/>
                                  </a:lnTo>
                                  <a:cubicBezTo>
                                    <a:pt x="2245" y="21"/>
                                    <a:pt x="2240" y="16"/>
                                    <a:pt x="2240" y="10"/>
                                  </a:cubicBezTo>
                                  <a:cubicBezTo>
                                    <a:pt x="2240" y="4"/>
                                    <a:pt x="2245" y="0"/>
                                    <a:pt x="2251" y="0"/>
                                  </a:cubicBezTo>
                                  <a:lnTo>
                                    <a:pt x="2272" y="0"/>
                                  </a:lnTo>
                                  <a:cubicBezTo>
                                    <a:pt x="2278" y="0"/>
                                    <a:pt x="2283" y="4"/>
                                    <a:pt x="2283" y="10"/>
                                  </a:cubicBezTo>
                                  <a:cubicBezTo>
                                    <a:pt x="2283" y="16"/>
                                    <a:pt x="2278" y="21"/>
                                    <a:pt x="2272" y="21"/>
                                  </a:cubicBezTo>
                                  <a:close/>
                                  <a:moveTo>
                                    <a:pt x="2208" y="21"/>
                                  </a:moveTo>
                                  <a:lnTo>
                                    <a:pt x="2187" y="21"/>
                                  </a:lnTo>
                                  <a:cubicBezTo>
                                    <a:pt x="2181" y="21"/>
                                    <a:pt x="2176" y="16"/>
                                    <a:pt x="2176" y="10"/>
                                  </a:cubicBezTo>
                                  <a:cubicBezTo>
                                    <a:pt x="2176" y="4"/>
                                    <a:pt x="2181" y="0"/>
                                    <a:pt x="2187" y="0"/>
                                  </a:cubicBezTo>
                                  <a:lnTo>
                                    <a:pt x="2208" y="0"/>
                                  </a:lnTo>
                                  <a:cubicBezTo>
                                    <a:pt x="2214" y="0"/>
                                    <a:pt x="2219" y="4"/>
                                    <a:pt x="2219" y="10"/>
                                  </a:cubicBezTo>
                                  <a:cubicBezTo>
                                    <a:pt x="2219" y="16"/>
                                    <a:pt x="2214" y="21"/>
                                    <a:pt x="2208" y="21"/>
                                  </a:cubicBezTo>
                                  <a:close/>
                                  <a:moveTo>
                                    <a:pt x="2144" y="21"/>
                                  </a:moveTo>
                                  <a:lnTo>
                                    <a:pt x="2123" y="21"/>
                                  </a:lnTo>
                                  <a:cubicBezTo>
                                    <a:pt x="2117" y="21"/>
                                    <a:pt x="2112" y="16"/>
                                    <a:pt x="2112" y="10"/>
                                  </a:cubicBezTo>
                                  <a:cubicBezTo>
                                    <a:pt x="2112" y="4"/>
                                    <a:pt x="2117" y="0"/>
                                    <a:pt x="2123" y="0"/>
                                  </a:cubicBezTo>
                                  <a:lnTo>
                                    <a:pt x="2144" y="0"/>
                                  </a:lnTo>
                                  <a:cubicBezTo>
                                    <a:pt x="2150" y="0"/>
                                    <a:pt x="2155" y="4"/>
                                    <a:pt x="2155" y="10"/>
                                  </a:cubicBezTo>
                                  <a:cubicBezTo>
                                    <a:pt x="2155" y="16"/>
                                    <a:pt x="2150" y="21"/>
                                    <a:pt x="2144" y="21"/>
                                  </a:cubicBezTo>
                                  <a:close/>
                                  <a:moveTo>
                                    <a:pt x="2080" y="21"/>
                                  </a:moveTo>
                                  <a:lnTo>
                                    <a:pt x="2059" y="21"/>
                                  </a:lnTo>
                                  <a:cubicBezTo>
                                    <a:pt x="2053" y="21"/>
                                    <a:pt x="2048" y="16"/>
                                    <a:pt x="2048" y="10"/>
                                  </a:cubicBezTo>
                                  <a:cubicBezTo>
                                    <a:pt x="2048" y="4"/>
                                    <a:pt x="2053" y="0"/>
                                    <a:pt x="2059" y="0"/>
                                  </a:cubicBezTo>
                                  <a:lnTo>
                                    <a:pt x="2080" y="0"/>
                                  </a:lnTo>
                                  <a:cubicBezTo>
                                    <a:pt x="2086" y="0"/>
                                    <a:pt x="2091" y="4"/>
                                    <a:pt x="2091" y="10"/>
                                  </a:cubicBezTo>
                                  <a:cubicBezTo>
                                    <a:pt x="2091" y="16"/>
                                    <a:pt x="2086" y="21"/>
                                    <a:pt x="2080" y="21"/>
                                  </a:cubicBezTo>
                                  <a:close/>
                                  <a:moveTo>
                                    <a:pt x="2016" y="21"/>
                                  </a:moveTo>
                                  <a:lnTo>
                                    <a:pt x="1995" y="21"/>
                                  </a:lnTo>
                                  <a:cubicBezTo>
                                    <a:pt x="1989" y="21"/>
                                    <a:pt x="1984" y="16"/>
                                    <a:pt x="1984" y="10"/>
                                  </a:cubicBezTo>
                                  <a:cubicBezTo>
                                    <a:pt x="1984" y="4"/>
                                    <a:pt x="1989" y="0"/>
                                    <a:pt x="1995" y="0"/>
                                  </a:cubicBezTo>
                                  <a:lnTo>
                                    <a:pt x="2016" y="0"/>
                                  </a:lnTo>
                                  <a:cubicBezTo>
                                    <a:pt x="2022" y="0"/>
                                    <a:pt x="2027" y="4"/>
                                    <a:pt x="2027" y="10"/>
                                  </a:cubicBezTo>
                                  <a:cubicBezTo>
                                    <a:pt x="2027" y="16"/>
                                    <a:pt x="2022" y="21"/>
                                    <a:pt x="2016" y="21"/>
                                  </a:cubicBezTo>
                                  <a:close/>
                                  <a:moveTo>
                                    <a:pt x="1952" y="21"/>
                                  </a:moveTo>
                                  <a:lnTo>
                                    <a:pt x="1931" y="21"/>
                                  </a:lnTo>
                                  <a:cubicBezTo>
                                    <a:pt x="1925" y="21"/>
                                    <a:pt x="1920" y="16"/>
                                    <a:pt x="1920" y="10"/>
                                  </a:cubicBezTo>
                                  <a:cubicBezTo>
                                    <a:pt x="1920" y="4"/>
                                    <a:pt x="1925" y="0"/>
                                    <a:pt x="1931" y="0"/>
                                  </a:cubicBezTo>
                                  <a:lnTo>
                                    <a:pt x="1952" y="0"/>
                                  </a:lnTo>
                                  <a:cubicBezTo>
                                    <a:pt x="1958" y="0"/>
                                    <a:pt x="1963" y="4"/>
                                    <a:pt x="1963" y="10"/>
                                  </a:cubicBezTo>
                                  <a:cubicBezTo>
                                    <a:pt x="1963" y="16"/>
                                    <a:pt x="1958" y="21"/>
                                    <a:pt x="1952" y="21"/>
                                  </a:cubicBezTo>
                                  <a:close/>
                                  <a:moveTo>
                                    <a:pt x="1888" y="21"/>
                                  </a:moveTo>
                                  <a:lnTo>
                                    <a:pt x="1867" y="21"/>
                                  </a:lnTo>
                                  <a:cubicBezTo>
                                    <a:pt x="1861" y="21"/>
                                    <a:pt x="1856" y="16"/>
                                    <a:pt x="1856" y="10"/>
                                  </a:cubicBezTo>
                                  <a:cubicBezTo>
                                    <a:pt x="1856" y="4"/>
                                    <a:pt x="1861" y="0"/>
                                    <a:pt x="1867" y="0"/>
                                  </a:cubicBezTo>
                                  <a:lnTo>
                                    <a:pt x="1888" y="0"/>
                                  </a:lnTo>
                                  <a:cubicBezTo>
                                    <a:pt x="1894" y="0"/>
                                    <a:pt x="1899" y="4"/>
                                    <a:pt x="1899" y="10"/>
                                  </a:cubicBezTo>
                                  <a:cubicBezTo>
                                    <a:pt x="1899" y="16"/>
                                    <a:pt x="1894" y="21"/>
                                    <a:pt x="1888" y="21"/>
                                  </a:cubicBezTo>
                                  <a:close/>
                                  <a:moveTo>
                                    <a:pt x="1824" y="21"/>
                                  </a:moveTo>
                                  <a:lnTo>
                                    <a:pt x="1803" y="21"/>
                                  </a:lnTo>
                                  <a:cubicBezTo>
                                    <a:pt x="1797" y="21"/>
                                    <a:pt x="1792" y="16"/>
                                    <a:pt x="1792" y="10"/>
                                  </a:cubicBezTo>
                                  <a:cubicBezTo>
                                    <a:pt x="1792" y="4"/>
                                    <a:pt x="1797" y="0"/>
                                    <a:pt x="1803" y="0"/>
                                  </a:cubicBezTo>
                                  <a:lnTo>
                                    <a:pt x="1824" y="0"/>
                                  </a:lnTo>
                                  <a:cubicBezTo>
                                    <a:pt x="1830" y="0"/>
                                    <a:pt x="1835" y="4"/>
                                    <a:pt x="1835" y="10"/>
                                  </a:cubicBezTo>
                                  <a:cubicBezTo>
                                    <a:pt x="1835" y="16"/>
                                    <a:pt x="1830" y="21"/>
                                    <a:pt x="1824" y="21"/>
                                  </a:cubicBezTo>
                                  <a:close/>
                                  <a:moveTo>
                                    <a:pt x="1760" y="21"/>
                                  </a:moveTo>
                                  <a:lnTo>
                                    <a:pt x="1739" y="21"/>
                                  </a:lnTo>
                                  <a:cubicBezTo>
                                    <a:pt x="1733" y="21"/>
                                    <a:pt x="1728" y="16"/>
                                    <a:pt x="1728" y="10"/>
                                  </a:cubicBezTo>
                                  <a:cubicBezTo>
                                    <a:pt x="1728" y="4"/>
                                    <a:pt x="1733" y="0"/>
                                    <a:pt x="1739" y="0"/>
                                  </a:cubicBezTo>
                                  <a:lnTo>
                                    <a:pt x="1760" y="0"/>
                                  </a:lnTo>
                                  <a:cubicBezTo>
                                    <a:pt x="1766" y="0"/>
                                    <a:pt x="1771" y="4"/>
                                    <a:pt x="1771" y="10"/>
                                  </a:cubicBezTo>
                                  <a:cubicBezTo>
                                    <a:pt x="1771" y="16"/>
                                    <a:pt x="1766" y="21"/>
                                    <a:pt x="1760" y="21"/>
                                  </a:cubicBezTo>
                                  <a:close/>
                                  <a:moveTo>
                                    <a:pt x="1696" y="21"/>
                                  </a:moveTo>
                                  <a:lnTo>
                                    <a:pt x="1675" y="21"/>
                                  </a:lnTo>
                                  <a:cubicBezTo>
                                    <a:pt x="1669" y="21"/>
                                    <a:pt x="1664" y="16"/>
                                    <a:pt x="1664" y="10"/>
                                  </a:cubicBezTo>
                                  <a:cubicBezTo>
                                    <a:pt x="1664" y="4"/>
                                    <a:pt x="1669" y="0"/>
                                    <a:pt x="1675" y="0"/>
                                  </a:cubicBezTo>
                                  <a:lnTo>
                                    <a:pt x="1696" y="0"/>
                                  </a:lnTo>
                                  <a:cubicBezTo>
                                    <a:pt x="1702" y="0"/>
                                    <a:pt x="1707" y="4"/>
                                    <a:pt x="1707" y="10"/>
                                  </a:cubicBezTo>
                                  <a:cubicBezTo>
                                    <a:pt x="1707" y="16"/>
                                    <a:pt x="1702" y="21"/>
                                    <a:pt x="1696" y="21"/>
                                  </a:cubicBezTo>
                                  <a:close/>
                                  <a:moveTo>
                                    <a:pt x="1632" y="21"/>
                                  </a:moveTo>
                                  <a:lnTo>
                                    <a:pt x="1611" y="21"/>
                                  </a:lnTo>
                                  <a:cubicBezTo>
                                    <a:pt x="1605" y="21"/>
                                    <a:pt x="1600" y="16"/>
                                    <a:pt x="1600" y="10"/>
                                  </a:cubicBezTo>
                                  <a:cubicBezTo>
                                    <a:pt x="1600" y="4"/>
                                    <a:pt x="1605" y="0"/>
                                    <a:pt x="1611" y="0"/>
                                  </a:cubicBezTo>
                                  <a:lnTo>
                                    <a:pt x="1632" y="0"/>
                                  </a:lnTo>
                                  <a:cubicBezTo>
                                    <a:pt x="1638" y="0"/>
                                    <a:pt x="1643" y="4"/>
                                    <a:pt x="1643" y="10"/>
                                  </a:cubicBezTo>
                                  <a:cubicBezTo>
                                    <a:pt x="1643" y="16"/>
                                    <a:pt x="1638" y="21"/>
                                    <a:pt x="1632" y="21"/>
                                  </a:cubicBezTo>
                                  <a:close/>
                                  <a:moveTo>
                                    <a:pt x="1568" y="21"/>
                                  </a:moveTo>
                                  <a:lnTo>
                                    <a:pt x="1547" y="21"/>
                                  </a:lnTo>
                                  <a:cubicBezTo>
                                    <a:pt x="1541" y="21"/>
                                    <a:pt x="1536" y="16"/>
                                    <a:pt x="1536" y="10"/>
                                  </a:cubicBezTo>
                                  <a:cubicBezTo>
                                    <a:pt x="1536" y="4"/>
                                    <a:pt x="1541" y="0"/>
                                    <a:pt x="1547" y="0"/>
                                  </a:cubicBezTo>
                                  <a:lnTo>
                                    <a:pt x="1568" y="0"/>
                                  </a:lnTo>
                                  <a:cubicBezTo>
                                    <a:pt x="1574" y="0"/>
                                    <a:pt x="1579" y="4"/>
                                    <a:pt x="1579" y="10"/>
                                  </a:cubicBezTo>
                                  <a:cubicBezTo>
                                    <a:pt x="1579" y="16"/>
                                    <a:pt x="1574" y="21"/>
                                    <a:pt x="1568" y="21"/>
                                  </a:cubicBezTo>
                                  <a:close/>
                                  <a:moveTo>
                                    <a:pt x="1504" y="21"/>
                                  </a:moveTo>
                                  <a:lnTo>
                                    <a:pt x="1483" y="21"/>
                                  </a:lnTo>
                                  <a:cubicBezTo>
                                    <a:pt x="1477" y="21"/>
                                    <a:pt x="1472" y="16"/>
                                    <a:pt x="1472" y="10"/>
                                  </a:cubicBezTo>
                                  <a:cubicBezTo>
                                    <a:pt x="1472" y="4"/>
                                    <a:pt x="1477" y="0"/>
                                    <a:pt x="1483" y="0"/>
                                  </a:cubicBezTo>
                                  <a:lnTo>
                                    <a:pt x="1504" y="0"/>
                                  </a:lnTo>
                                  <a:cubicBezTo>
                                    <a:pt x="1510" y="0"/>
                                    <a:pt x="1515" y="4"/>
                                    <a:pt x="1515" y="10"/>
                                  </a:cubicBezTo>
                                  <a:cubicBezTo>
                                    <a:pt x="1515" y="16"/>
                                    <a:pt x="1510" y="21"/>
                                    <a:pt x="1504" y="21"/>
                                  </a:cubicBezTo>
                                  <a:close/>
                                  <a:moveTo>
                                    <a:pt x="1440" y="21"/>
                                  </a:moveTo>
                                  <a:lnTo>
                                    <a:pt x="1419" y="21"/>
                                  </a:lnTo>
                                  <a:cubicBezTo>
                                    <a:pt x="1413" y="21"/>
                                    <a:pt x="1408" y="16"/>
                                    <a:pt x="1408" y="10"/>
                                  </a:cubicBezTo>
                                  <a:cubicBezTo>
                                    <a:pt x="1408" y="4"/>
                                    <a:pt x="1413" y="0"/>
                                    <a:pt x="1419" y="0"/>
                                  </a:cubicBezTo>
                                  <a:lnTo>
                                    <a:pt x="1440" y="0"/>
                                  </a:lnTo>
                                  <a:cubicBezTo>
                                    <a:pt x="1446" y="0"/>
                                    <a:pt x="1451" y="4"/>
                                    <a:pt x="1451" y="10"/>
                                  </a:cubicBezTo>
                                  <a:cubicBezTo>
                                    <a:pt x="1451" y="16"/>
                                    <a:pt x="1446" y="21"/>
                                    <a:pt x="1440" y="21"/>
                                  </a:cubicBezTo>
                                  <a:close/>
                                  <a:moveTo>
                                    <a:pt x="1376" y="21"/>
                                  </a:moveTo>
                                  <a:lnTo>
                                    <a:pt x="1355" y="21"/>
                                  </a:lnTo>
                                  <a:cubicBezTo>
                                    <a:pt x="1349" y="21"/>
                                    <a:pt x="1344" y="16"/>
                                    <a:pt x="1344" y="10"/>
                                  </a:cubicBezTo>
                                  <a:cubicBezTo>
                                    <a:pt x="1344" y="4"/>
                                    <a:pt x="1349" y="0"/>
                                    <a:pt x="1355" y="0"/>
                                  </a:cubicBezTo>
                                  <a:lnTo>
                                    <a:pt x="1376" y="0"/>
                                  </a:lnTo>
                                  <a:cubicBezTo>
                                    <a:pt x="1382" y="0"/>
                                    <a:pt x="1387" y="4"/>
                                    <a:pt x="1387" y="10"/>
                                  </a:cubicBezTo>
                                  <a:cubicBezTo>
                                    <a:pt x="1387" y="16"/>
                                    <a:pt x="1382" y="21"/>
                                    <a:pt x="1376" y="21"/>
                                  </a:cubicBezTo>
                                  <a:close/>
                                  <a:moveTo>
                                    <a:pt x="1312" y="21"/>
                                  </a:moveTo>
                                  <a:lnTo>
                                    <a:pt x="1291" y="21"/>
                                  </a:lnTo>
                                  <a:cubicBezTo>
                                    <a:pt x="1285" y="21"/>
                                    <a:pt x="1280" y="16"/>
                                    <a:pt x="1280" y="10"/>
                                  </a:cubicBezTo>
                                  <a:cubicBezTo>
                                    <a:pt x="1280" y="4"/>
                                    <a:pt x="1285" y="0"/>
                                    <a:pt x="1291" y="0"/>
                                  </a:cubicBezTo>
                                  <a:lnTo>
                                    <a:pt x="1312" y="0"/>
                                  </a:lnTo>
                                  <a:cubicBezTo>
                                    <a:pt x="1318" y="0"/>
                                    <a:pt x="1323" y="4"/>
                                    <a:pt x="1323" y="10"/>
                                  </a:cubicBezTo>
                                  <a:cubicBezTo>
                                    <a:pt x="1323" y="16"/>
                                    <a:pt x="1318" y="21"/>
                                    <a:pt x="1312" y="21"/>
                                  </a:cubicBezTo>
                                  <a:close/>
                                  <a:moveTo>
                                    <a:pt x="1248" y="21"/>
                                  </a:moveTo>
                                  <a:lnTo>
                                    <a:pt x="1227" y="21"/>
                                  </a:lnTo>
                                  <a:cubicBezTo>
                                    <a:pt x="1221" y="21"/>
                                    <a:pt x="1216" y="16"/>
                                    <a:pt x="1216" y="10"/>
                                  </a:cubicBezTo>
                                  <a:cubicBezTo>
                                    <a:pt x="1216" y="4"/>
                                    <a:pt x="1221" y="0"/>
                                    <a:pt x="1227" y="0"/>
                                  </a:cubicBezTo>
                                  <a:lnTo>
                                    <a:pt x="1248" y="0"/>
                                  </a:lnTo>
                                  <a:cubicBezTo>
                                    <a:pt x="1254" y="0"/>
                                    <a:pt x="1259" y="4"/>
                                    <a:pt x="1259" y="10"/>
                                  </a:cubicBezTo>
                                  <a:cubicBezTo>
                                    <a:pt x="1259" y="16"/>
                                    <a:pt x="1254" y="21"/>
                                    <a:pt x="1248" y="21"/>
                                  </a:cubicBezTo>
                                  <a:close/>
                                  <a:moveTo>
                                    <a:pt x="1184" y="21"/>
                                  </a:moveTo>
                                  <a:lnTo>
                                    <a:pt x="1163" y="21"/>
                                  </a:lnTo>
                                  <a:cubicBezTo>
                                    <a:pt x="1157" y="21"/>
                                    <a:pt x="1152" y="16"/>
                                    <a:pt x="1152" y="10"/>
                                  </a:cubicBezTo>
                                  <a:cubicBezTo>
                                    <a:pt x="1152" y="4"/>
                                    <a:pt x="1157" y="0"/>
                                    <a:pt x="1163" y="0"/>
                                  </a:cubicBezTo>
                                  <a:lnTo>
                                    <a:pt x="1184" y="0"/>
                                  </a:lnTo>
                                  <a:cubicBezTo>
                                    <a:pt x="1190" y="0"/>
                                    <a:pt x="1195" y="4"/>
                                    <a:pt x="1195" y="10"/>
                                  </a:cubicBezTo>
                                  <a:cubicBezTo>
                                    <a:pt x="1195" y="16"/>
                                    <a:pt x="1190" y="21"/>
                                    <a:pt x="1184" y="21"/>
                                  </a:cubicBezTo>
                                  <a:close/>
                                  <a:moveTo>
                                    <a:pt x="1120" y="21"/>
                                  </a:moveTo>
                                  <a:lnTo>
                                    <a:pt x="1099" y="21"/>
                                  </a:lnTo>
                                  <a:cubicBezTo>
                                    <a:pt x="1093" y="21"/>
                                    <a:pt x="1088" y="16"/>
                                    <a:pt x="1088" y="10"/>
                                  </a:cubicBezTo>
                                  <a:cubicBezTo>
                                    <a:pt x="1088" y="4"/>
                                    <a:pt x="1093" y="0"/>
                                    <a:pt x="1099" y="0"/>
                                  </a:cubicBezTo>
                                  <a:lnTo>
                                    <a:pt x="1120" y="0"/>
                                  </a:lnTo>
                                  <a:cubicBezTo>
                                    <a:pt x="1126" y="0"/>
                                    <a:pt x="1131" y="4"/>
                                    <a:pt x="1131" y="10"/>
                                  </a:cubicBezTo>
                                  <a:cubicBezTo>
                                    <a:pt x="1131" y="16"/>
                                    <a:pt x="1126" y="21"/>
                                    <a:pt x="1120" y="21"/>
                                  </a:cubicBezTo>
                                  <a:close/>
                                  <a:moveTo>
                                    <a:pt x="1056" y="21"/>
                                  </a:moveTo>
                                  <a:lnTo>
                                    <a:pt x="1035" y="21"/>
                                  </a:lnTo>
                                  <a:cubicBezTo>
                                    <a:pt x="1029" y="21"/>
                                    <a:pt x="1024" y="16"/>
                                    <a:pt x="1024" y="10"/>
                                  </a:cubicBezTo>
                                  <a:cubicBezTo>
                                    <a:pt x="1024" y="4"/>
                                    <a:pt x="1029" y="0"/>
                                    <a:pt x="1035" y="0"/>
                                  </a:cubicBezTo>
                                  <a:lnTo>
                                    <a:pt x="1056" y="0"/>
                                  </a:lnTo>
                                  <a:cubicBezTo>
                                    <a:pt x="1062" y="0"/>
                                    <a:pt x="1067" y="4"/>
                                    <a:pt x="1067" y="10"/>
                                  </a:cubicBezTo>
                                  <a:cubicBezTo>
                                    <a:pt x="1067" y="16"/>
                                    <a:pt x="1062" y="21"/>
                                    <a:pt x="1056" y="21"/>
                                  </a:cubicBezTo>
                                  <a:close/>
                                  <a:moveTo>
                                    <a:pt x="992" y="21"/>
                                  </a:moveTo>
                                  <a:lnTo>
                                    <a:pt x="971" y="21"/>
                                  </a:lnTo>
                                  <a:cubicBezTo>
                                    <a:pt x="965" y="21"/>
                                    <a:pt x="960" y="16"/>
                                    <a:pt x="960" y="10"/>
                                  </a:cubicBezTo>
                                  <a:cubicBezTo>
                                    <a:pt x="960" y="4"/>
                                    <a:pt x="965" y="0"/>
                                    <a:pt x="971" y="0"/>
                                  </a:cubicBezTo>
                                  <a:lnTo>
                                    <a:pt x="992" y="0"/>
                                  </a:lnTo>
                                  <a:cubicBezTo>
                                    <a:pt x="998" y="0"/>
                                    <a:pt x="1003" y="4"/>
                                    <a:pt x="1003" y="10"/>
                                  </a:cubicBezTo>
                                  <a:cubicBezTo>
                                    <a:pt x="1003" y="16"/>
                                    <a:pt x="998" y="21"/>
                                    <a:pt x="992" y="21"/>
                                  </a:cubicBezTo>
                                  <a:close/>
                                  <a:moveTo>
                                    <a:pt x="928" y="21"/>
                                  </a:moveTo>
                                  <a:lnTo>
                                    <a:pt x="907" y="21"/>
                                  </a:lnTo>
                                  <a:cubicBezTo>
                                    <a:pt x="901" y="21"/>
                                    <a:pt x="896" y="16"/>
                                    <a:pt x="896" y="10"/>
                                  </a:cubicBezTo>
                                  <a:cubicBezTo>
                                    <a:pt x="896" y="4"/>
                                    <a:pt x="901" y="0"/>
                                    <a:pt x="907" y="0"/>
                                  </a:cubicBezTo>
                                  <a:lnTo>
                                    <a:pt x="928" y="0"/>
                                  </a:lnTo>
                                  <a:cubicBezTo>
                                    <a:pt x="934" y="0"/>
                                    <a:pt x="939" y="4"/>
                                    <a:pt x="939" y="10"/>
                                  </a:cubicBezTo>
                                  <a:cubicBezTo>
                                    <a:pt x="939" y="16"/>
                                    <a:pt x="934" y="21"/>
                                    <a:pt x="928" y="21"/>
                                  </a:cubicBezTo>
                                  <a:close/>
                                  <a:moveTo>
                                    <a:pt x="864" y="21"/>
                                  </a:moveTo>
                                  <a:lnTo>
                                    <a:pt x="843" y="21"/>
                                  </a:lnTo>
                                  <a:cubicBezTo>
                                    <a:pt x="837" y="21"/>
                                    <a:pt x="832" y="16"/>
                                    <a:pt x="832" y="10"/>
                                  </a:cubicBezTo>
                                  <a:cubicBezTo>
                                    <a:pt x="832" y="4"/>
                                    <a:pt x="837" y="0"/>
                                    <a:pt x="843" y="0"/>
                                  </a:cubicBezTo>
                                  <a:lnTo>
                                    <a:pt x="864" y="0"/>
                                  </a:lnTo>
                                  <a:cubicBezTo>
                                    <a:pt x="870" y="0"/>
                                    <a:pt x="875" y="4"/>
                                    <a:pt x="875" y="10"/>
                                  </a:cubicBezTo>
                                  <a:cubicBezTo>
                                    <a:pt x="875" y="16"/>
                                    <a:pt x="870" y="21"/>
                                    <a:pt x="864" y="21"/>
                                  </a:cubicBezTo>
                                  <a:close/>
                                  <a:moveTo>
                                    <a:pt x="800" y="21"/>
                                  </a:moveTo>
                                  <a:lnTo>
                                    <a:pt x="779" y="21"/>
                                  </a:lnTo>
                                  <a:cubicBezTo>
                                    <a:pt x="773" y="21"/>
                                    <a:pt x="768" y="16"/>
                                    <a:pt x="768" y="10"/>
                                  </a:cubicBezTo>
                                  <a:cubicBezTo>
                                    <a:pt x="768" y="4"/>
                                    <a:pt x="773" y="0"/>
                                    <a:pt x="779" y="0"/>
                                  </a:cubicBezTo>
                                  <a:lnTo>
                                    <a:pt x="800" y="0"/>
                                  </a:lnTo>
                                  <a:cubicBezTo>
                                    <a:pt x="806" y="0"/>
                                    <a:pt x="811" y="4"/>
                                    <a:pt x="811" y="10"/>
                                  </a:cubicBezTo>
                                  <a:cubicBezTo>
                                    <a:pt x="811" y="16"/>
                                    <a:pt x="806" y="21"/>
                                    <a:pt x="800" y="21"/>
                                  </a:cubicBezTo>
                                  <a:close/>
                                  <a:moveTo>
                                    <a:pt x="736" y="21"/>
                                  </a:moveTo>
                                  <a:lnTo>
                                    <a:pt x="715" y="21"/>
                                  </a:lnTo>
                                  <a:cubicBezTo>
                                    <a:pt x="709" y="21"/>
                                    <a:pt x="704" y="16"/>
                                    <a:pt x="704" y="10"/>
                                  </a:cubicBezTo>
                                  <a:cubicBezTo>
                                    <a:pt x="704" y="4"/>
                                    <a:pt x="709" y="0"/>
                                    <a:pt x="715" y="0"/>
                                  </a:cubicBezTo>
                                  <a:lnTo>
                                    <a:pt x="736" y="0"/>
                                  </a:lnTo>
                                  <a:cubicBezTo>
                                    <a:pt x="742" y="0"/>
                                    <a:pt x="747" y="4"/>
                                    <a:pt x="747" y="10"/>
                                  </a:cubicBezTo>
                                  <a:cubicBezTo>
                                    <a:pt x="747" y="16"/>
                                    <a:pt x="742" y="21"/>
                                    <a:pt x="736" y="21"/>
                                  </a:cubicBezTo>
                                  <a:close/>
                                  <a:moveTo>
                                    <a:pt x="672" y="21"/>
                                  </a:moveTo>
                                  <a:lnTo>
                                    <a:pt x="651" y="21"/>
                                  </a:lnTo>
                                  <a:cubicBezTo>
                                    <a:pt x="645" y="21"/>
                                    <a:pt x="640" y="16"/>
                                    <a:pt x="640" y="10"/>
                                  </a:cubicBezTo>
                                  <a:cubicBezTo>
                                    <a:pt x="640" y="4"/>
                                    <a:pt x="645" y="0"/>
                                    <a:pt x="651" y="0"/>
                                  </a:cubicBezTo>
                                  <a:lnTo>
                                    <a:pt x="672" y="0"/>
                                  </a:lnTo>
                                  <a:cubicBezTo>
                                    <a:pt x="678" y="0"/>
                                    <a:pt x="683" y="4"/>
                                    <a:pt x="683" y="10"/>
                                  </a:cubicBezTo>
                                  <a:cubicBezTo>
                                    <a:pt x="683" y="16"/>
                                    <a:pt x="678" y="21"/>
                                    <a:pt x="672" y="21"/>
                                  </a:cubicBezTo>
                                  <a:close/>
                                  <a:moveTo>
                                    <a:pt x="608" y="21"/>
                                  </a:moveTo>
                                  <a:lnTo>
                                    <a:pt x="587" y="21"/>
                                  </a:lnTo>
                                  <a:cubicBezTo>
                                    <a:pt x="581" y="21"/>
                                    <a:pt x="576" y="16"/>
                                    <a:pt x="576" y="10"/>
                                  </a:cubicBezTo>
                                  <a:cubicBezTo>
                                    <a:pt x="576" y="4"/>
                                    <a:pt x="581" y="0"/>
                                    <a:pt x="587" y="0"/>
                                  </a:cubicBezTo>
                                  <a:lnTo>
                                    <a:pt x="608" y="0"/>
                                  </a:lnTo>
                                  <a:cubicBezTo>
                                    <a:pt x="614" y="0"/>
                                    <a:pt x="619" y="4"/>
                                    <a:pt x="619" y="10"/>
                                  </a:cubicBezTo>
                                  <a:cubicBezTo>
                                    <a:pt x="619" y="16"/>
                                    <a:pt x="614" y="21"/>
                                    <a:pt x="608" y="21"/>
                                  </a:cubicBezTo>
                                  <a:close/>
                                  <a:moveTo>
                                    <a:pt x="544" y="21"/>
                                  </a:moveTo>
                                  <a:lnTo>
                                    <a:pt x="523" y="21"/>
                                  </a:lnTo>
                                  <a:cubicBezTo>
                                    <a:pt x="517" y="21"/>
                                    <a:pt x="512" y="16"/>
                                    <a:pt x="512" y="10"/>
                                  </a:cubicBezTo>
                                  <a:cubicBezTo>
                                    <a:pt x="512" y="4"/>
                                    <a:pt x="517" y="0"/>
                                    <a:pt x="523" y="0"/>
                                  </a:cubicBezTo>
                                  <a:lnTo>
                                    <a:pt x="544" y="0"/>
                                  </a:lnTo>
                                  <a:cubicBezTo>
                                    <a:pt x="550" y="0"/>
                                    <a:pt x="555" y="4"/>
                                    <a:pt x="555" y="10"/>
                                  </a:cubicBezTo>
                                  <a:cubicBezTo>
                                    <a:pt x="555" y="16"/>
                                    <a:pt x="550" y="21"/>
                                    <a:pt x="544" y="21"/>
                                  </a:cubicBezTo>
                                  <a:close/>
                                  <a:moveTo>
                                    <a:pt x="480" y="21"/>
                                  </a:moveTo>
                                  <a:lnTo>
                                    <a:pt x="459" y="21"/>
                                  </a:lnTo>
                                  <a:cubicBezTo>
                                    <a:pt x="453" y="21"/>
                                    <a:pt x="448" y="16"/>
                                    <a:pt x="448" y="10"/>
                                  </a:cubicBezTo>
                                  <a:cubicBezTo>
                                    <a:pt x="448" y="4"/>
                                    <a:pt x="453" y="0"/>
                                    <a:pt x="459" y="0"/>
                                  </a:cubicBezTo>
                                  <a:lnTo>
                                    <a:pt x="480" y="0"/>
                                  </a:lnTo>
                                  <a:cubicBezTo>
                                    <a:pt x="486" y="0"/>
                                    <a:pt x="491" y="4"/>
                                    <a:pt x="491" y="10"/>
                                  </a:cubicBezTo>
                                  <a:cubicBezTo>
                                    <a:pt x="491" y="16"/>
                                    <a:pt x="486" y="21"/>
                                    <a:pt x="480" y="21"/>
                                  </a:cubicBezTo>
                                  <a:close/>
                                  <a:moveTo>
                                    <a:pt x="416" y="21"/>
                                  </a:moveTo>
                                  <a:lnTo>
                                    <a:pt x="395" y="21"/>
                                  </a:lnTo>
                                  <a:cubicBezTo>
                                    <a:pt x="389" y="21"/>
                                    <a:pt x="384" y="16"/>
                                    <a:pt x="384" y="10"/>
                                  </a:cubicBezTo>
                                  <a:cubicBezTo>
                                    <a:pt x="384" y="4"/>
                                    <a:pt x="389" y="0"/>
                                    <a:pt x="395" y="0"/>
                                  </a:cubicBezTo>
                                  <a:lnTo>
                                    <a:pt x="416" y="0"/>
                                  </a:lnTo>
                                  <a:cubicBezTo>
                                    <a:pt x="422" y="0"/>
                                    <a:pt x="427" y="4"/>
                                    <a:pt x="427" y="10"/>
                                  </a:cubicBezTo>
                                  <a:cubicBezTo>
                                    <a:pt x="427" y="16"/>
                                    <a:pt x="422" y="21"/>
                                    <a:pt x="416" y="21"/>
                                  </a:cubicBezTo>
                                  <a:close/>
                                  <a:moveTo>
                                    <a:pt x="352" y="21"/>
                                  </a:moveTo>
                                  <a:lnTo>
                                    <a:pt x="331" y="21"/>
                                  </a:lnTo>
                                  <a:cubicBezTo>
                                    <a:pt x="325" y="21"/>
                                    <a:pt x="320" y="16"/>
                                    <a:pt x="320" y="10"/>
                                  </a:cubicBezTo>
                                  <a:cubicBezTo>
                                    <a:pt x="320" y="4"/>
                                    <a:pt x="325" y="0"/>
                                    <a:pt x="331" y="0"/>
                                  </a:cubicBezTo>
                                  <a:lnTo>
                                    <a:pt x="352" y="0"/>
                                  </a:lnTo>
                                  <a:cubicBezTo>
                                    <a:pt x="358" y="0"/>
                                    <a:pt x="363" y="4"/>
                                    <a:pt x="363" y="10"/>
                                  </a:cubicBezTo>
                                  <a:cubicBezTo>
                                    <a:pt x="363" y="16"/>
                                    <a:pt x="358" y="21"/>
                                    <a:pt x="352" y="21"/>
                                  </a:cubicBezTo>
                                  <a:close/>
                                  <a:moveTo>
                                    <a:pt x="288" y="21"/>
                                  </a:moveTo>
                                  <a:lnTo>
                                    <a:pt x="267" y="21"/>
                                  </a:lnTo>
                                  <a:cubicBezTo>
                                    <a:pt x="261" y="21"/>
                                    <a:pt x="256" y="16"/>
                                    <a:pt x="256" y="10"/>
                                  </a:cubicBezTo>
                                  <a:cubicBezTo>
                                    <a:pt x="256" y="4"/>
                                    <a:pt x="261" y="0"/>
                                    <a:pt x="267" y="0"/>
                                  </a:cubicBezTo>
                                  <a:lnTo>
                                    <a:pt x="288" y="0"/>
                                  </a:lnTo>
                                  <a:cubicBezTo>
                                    <a:pt x="294" y="0"/>
                                    <a:pt x="299" y="4"/>
                                    <a:pt x="299" y="10"/>
                                  </a:cubicBezTo>
                                  <a:cubicBezTo>
                                    <a:pt x="299" y="16"/>
                                    <a:pt x="294" y="21"/>
                                    <a:pt x="288" y="21"/>
                                  </a:cubicBezTo>
                                  <a:close/>
                                  <a:moveTo>
                                    <a:pt x="224" y="21"/>
                                  </a:moveTo>
                                  <a:lnTo>
                                    <a:pt x="203" y="21"/>
                                  </a:lnTo>
                                  <a:cubicBezTo>
                                    <a:pt x="197" y="21"/>
                                    <a:pt x="192" y="16"/>
                                    <a:pt x="192" y="10"/>
                                  </a:cubicBezTo>
                                  <a:cubicBezTo>
                                    <a:pt x="192" y="4"/>
                                    <a:pt x="197" y="0"/>
                                    <a:pt x="203" y="0"/>
                                  </a:cubicBezTo>
                                  <a:lnTo>
                                    <a:pt x="224" y="0"/>
                                  </a:lnTo>
                                  <a:cubicBezTo>
                                    <a:pt x="230" y="0"/>
                                    <a:pt x="235" y="4"/>
                                    <a:pt x="235" y="10"/>
                                  </a:cubicBezTo>
                                  <a:cubicBezTo>
                                    <a:pt x="235" y="16"/>
                                    <a:pt x="230" y="21"/>
                                    <a:pt x="224" y="21"/>
                                  </a:cubicBezTo>
                                  <a:close/>
                                  <a:moveTo>
                                    <a:pt x="160" y="21"/>
                                  </a:moveTo>
                                  <a:lnTo>
                                    <a:pt x="139" y="21"/>
                                  </a:lnTo>
                                  <a:cubicBezTo>
                                    <a:pt x="133" y="21"/>
                                    <a:pt x="128" y="16"/>
                                    <a:pt x="128" y="10"/>
                                  </a:cubicBezTo>
                                  <a:cubicBezTo>
                                    <a:pt x="128" y="4"/>
                                    <a:pt x="133" y="0"/>
                                    <a:pt x="139" y="0"/>
                                  </a:cubicBezTo>
                                  <a:lnTo>
                                    <a:pt x="160" y="0"/>
                                  </a:lnTo>
                                  <a:cubicBezTo>
                                    <a:pt x="166" y="0"/>
                                    <a:pt x="171" y="4"/>
                                    <a:pt x="171" y="10"/>
                                  </a:cubicBezTo>
                                  <a:cubicBezTo>
                                    <a:pt x="171" y="16"/>
                                    <a:pt x="166" y="21"/>
                                    <a:pt x="160" y="21"/>
                                  </a:cubicBezTo>
                                  <a:close/>
                                  <a:moveTo>
                                    <a:pt x="96" y="21"/>
                                  </a:moveTo>
                                  <a:lnTo>
                                    <a:pt x="75" y="21"/>
                                  </a:lnTo>
                                  <a:cubicBezTo>
                                    <a:pt x="69" y="21"/>
                                    <a:pt x="64" y="16"/>
                                    <a:pt x="64" y="10"/>
                                  </a:cubicBezTo>
                                  <a:cubicBezTo>
                                    <a:pt x="64" y="4"/>
                                    <a:pt x="69" y="0"/>
                                    <a:pt x="75" y="0"/>
                                  </a:cubicBezTo>
                                  <a:lnTo>
                                    <a:pt x="96" y="0"/>
                                  </a:lnTo>
                                  <a:cubicBezTo>
                                    <a:pt x="102" y="0"/>
                                    <a:pt x="107" y="4"/>
                                    <a:pt x="107" y="10"/>
                                  </a:cubicBezTo>
                                  <a:cubicBezTo>
                                    <a:pt x="107" y="16"/>
                                    <a:pt x="102" y="21"/>
                                    <a:pt x="96" y="21"/>
                                  </a:cubicBezTo>
                                  <a:close/>
                                  <a:moveTo>
                                    <a:pt x="32" y="21"/>
                                  </a:moveTo>
                                  <a:lnTo>
                                    <a:pt x="11" y="21"/>
                                  </a:lnTo>
                                  <a:cubicBezTo>
                                    <a:pt x="5" y="21"/>
                                    <a:pt x="0" y="16"/>
                                    <a:pt x="0" y="10"/>
                                  </a:cubicBezTo>
                                  <a:cubicBezTo>
                                    <a:pt x="0" y="4"/>
                                    <a:pt x="5" y="0"/>
                                    <a:pt x="11" y="0"/>
                                  </a:cubicBezTo>
                                  <a:lnTo>
                                    <a:pt x="32" y="0"/>
                                  </a:lnTo>
                                  <a:cubicBezTo>
                                    <a:pt x="38" y="0"/>
                                    <a:pt x="43" y="4"/>
                                    <a:pt x="43" y="10"/>
                                  </a:cubicBezTo>
                                  <a:cubicBezTo>
                                    <a:pt x="43"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06" name="Freeform 307"/>
                          <wps:cNvSpPr>
                            <a:spLocks noEditPoints="1"/>
                          </wps:cNvSpPr>
                          <wps:spPr bwMode="auto">
                            <a:xfrm>
                              <a:off x="1498000" y="1868705"/>
                              <a:ext cx="908600" cy="8300"/>
                            </a:xfrm>
                            <a:custGeom>
                              <a:avLst/>
                              <a:gdLst>
                                <a:gd name="T0" fmla="*/ 1424 w 2411"/>
                                <a:gd name="T1" fmla="*/ 0 h 22"/>
                                <a:gd name="T2" fmla="*/ 1367 w 2411"/>
                                <a:gd name="T3" fmla="*/ 7 h 22"/>
                                <a:gd name="T4" fmla="*/ 1348 w 2411"/>
                                <a:gd name="T5" fmla="*/ 13 h 22"/>
                                <a:gd name="T6" fmla="*/ 1355 w 2411"/>
                                <a:gd name="T7" fmla="*/ 7 h 22"/>
                                <a:gd name="T8" fmla="*/ 1298 w 2411"/>
                                <a:gd name="T9" fmla="*/ 0 h 22"/>
                                <a:gd name="T10" fmla="*/ 1260 w 2411"/>
                                <a:gd name="T11" fmla="*/ 13 h 22"/>
                                <a:gd name="T12" fmla="*/ 1273 w 2411"/>
                                <a:gd name="T13" fmla="*/ 13 h 22"/>
                                <a:gd name="T14" fmla="*/ 1235 w 2411"/>
                                <a:gd name="T15" fmla="*/ 0 h 22"/>
                                <a:gd name="T16" fmla="*/ 1178 w 2411"/>
                                <a:gd name="T17" fmla="*/ 7 h 22"/>
                                <a:gd name="T18" fmla="*/ 1159 w 2411"/>
                                <a:gd name="T19" fmla="*/ 13 h 22"/>
                                <a:gd name="T20" fmla="*/ 1165 w 2411"/>
                                <a:gd name="T21" fmla="*/ 7 h 22"/>
                                <a:gd name="T22" fmla="*/ 1108 w 2411"/>
                                <a:gd name="T23" fmla="*/ 0 h 22"/>
                                <a:gd name="T24" fmla="*/ 1070 w 2411"/>
                                <a:gd name="T25" fmla="*/ 13 h 22"/>
                                <a:gd name="T26" fmla="*/ 1083 w 2411"/>
                                <a:gd name="T27" fmla="*/ 13 h 22"/>
                                <a:gd name="T28" fmla="*/ 1045 w 2411"/>
                                <a:gd name="T29" fmla="*/ 0 h 22"/>
                                <a:gd name="T30" fmla="*/ 988 w 2411"/>
                                <a:gd name="T31" fmla="*/ 7 h 22"/>
                                <a:gd name="T32" fmla="*/ 969 w 2411"/>
                                <a:gd name="T33" fmla="*/ 13 h 22"/>
                                <a:gd name="T34" fmla="*/ 975 w 2411"/>
                                <a:gd name="T35" fmla="*/ 7 h 22"/>
                                <a:gd name="T36" fmla="*/ 918 w 2411"/>
                                <a:gd name="T37" fmla="*/ 0 h 22"/>
                                <a:gd name="T38" fmla="*/ 880 w 2411"/>
                                <a:gd name="T39" fmla="*/ 13 h 22"/>
                                <a:gd name="T40" fmla="*/ 893 w 2411"/>
                                <a:gd name="T41" fmla="*/ 13 h 22"/>
                                <a:gd name="T42" fmla="*/ 855 w 2411"/>
                                <a:gd name="T43" fmla="*/ 0 h 22"/>
                                <a:gd name="T44" fmla="*/ 798 w 2411"/>
                                <a:gd name="T45" fmla="*/ 7 h 22"/>
                                <a:gd name="T46" fmla="*/ 779 w 2411"/>
                                <a:gd name="T47" fmla="*/ 13 h 22"/>
                                <a:gd name="T48" fmla="*/ 785 w 2411"/>
                                <a:gd name="T49" fmla="*/ 7 h 22"/>
                                <a:gd name="T50" fmla="*/ 728 w 2411"/>
                                <a:gd name="T51" fmla="*/ 0 h 22"/>
                                <a:gd name="T52" fmla="*/ 690 w 2411"/>
                                <a:gd name="T53" fmla="*/ 13 h 22"/>
                                <a:gd name="T54" fmla="*/ 703 w 2411"/>
                                <a:gd name="T55" fmla="*/ 13 h 22"/>
                                <a:gd name="T56" fmla="*/ 665 w 2411"/>
                                <a:gd name="T57" fmla="*/ 0 h 22"/>
                                <a:gd name="T58" fmla="*/ 608 w 2411"/>
                                <a:gd name="T59" fmla="*/ 7 h 22"/>
                                <a:gd name="T60" fmla="*/ 589 w 2411"/>
                                <a:gd name="T61" fmla="*/ 13 h 22"/>
                                <a:gd name="T62" fmla="*/ 595 w 2411"/>
                                <a:gd name="T63" fmla="*/ 7 h 22"/>
                                <a:gd name="T64" fmla="*/ 538 w 2411"/>
                                <a:gd name="T65" fmla="*/ 0 h 22"/>
                                <a:gd name="T66" fmla="*/ 500 w 2411"/>
                                <a:gd name="T67" fmla="*/ 13 h 22"/>
                                <a:gd name="T68" fmla="*/ 513 w 2411"/>
                                <a:gd name="T69" fmla="*/ 13 h 22"/>
                                <a:gd name="T70" fmla="*/ 475 w 2411"/>
                                <a:gd name="T71" fmla="*/ 0 h 22"/>
                                <a:gd name="T72" fmla="*/ 418 w 2411"/>
                                <a:gd name="T73" fmla="*/ 7 h 22"/>
                                <a:gd name="T74" fmla="*/ 399 w 2411"/>
                                <a:gd name="T75" fmla="*/ 13 h 22"/>
                                <a:gd name="T76" fmla="*/ 405 w 2411"/>
                                <a:gd name="T77" fmla="*/ 7 h 22"/>
                                <a:gd name="T78" fmla="*/ 348 w 2411"/>
                                <a:gd name="T79" fmla="*/ 0 h 22"/>
                                <a:gd name="T80" fmla="*/ 310 w 2411"/>
                                <a:gd name="T81" fmla="*/ 13 h 22"/>
                                <a:gd name="T82" fmla="*/ 323 w 2411"/>
                                <a:gd name="T83" fmla="*/ 13 h 22"/>
                                <a:gd name="T84" fmla="*/ 285 w 2411"/>
                                <a:gd name="T85" fmla="*/ 0 h 22"/>
                                <a:gd name="T86" fmla="*/ 228 w 2411"/>
                                <a:gd name="T87" fmla="*/ 7 h 22"/>
                                <a:gd name="T88" fmla="*/ 209 w 2411"/>
                                <a:gd name="T89" fmla="*/ 13 h 22"/>
                                <a:gd name="T90" fmla="*/ 215 w 2411"/>
                                <a:gd name="T91" fmla="*/ 7 h 22"/>
                                <a:gd name="T92" fmla="*/ 158 w 2411"/>
                                <a:gd name="T93" fmla="*/ 0 h 22"/>
                                <a:gd name="T94" fmla="*/ 120 w 2411"/>
                                <a:gd name="T95" fmla="*/ 13 h 22"/>
                                <a:gd name="T96" fmla="*/ 133 w 2411"/>
                                <a:gd name="T97" fmla="*/ 13 h 22"/>
                                <a:gd name="T98" fmla="*/ 95 w 2411"/>
                                <a:gd name="T99" fmla="*/ 0 h 22"/>
                                <a:gd name="T100" fmla="*/ 38 w 2411"/>
                                <a:gd name="T101" fmla="*/ 7 h 22"/>
                                <a:gd name="T102" fmla="*/ 19 w 2411"/>
                                <a:gd name="T103" fmla="*/ 13 h 22"/>
                                <a:gd name="T104" fmla="*/ 26 w 2411"/>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2">
                                  <a:moveTo>
                                    <a:pt x="2400" y="22"/>
                                  </a:moveTo>
                                  <a:lnTo>
                                    <a:pt x="2379" y="22"/>
                                  </a:lnTo>
                                  <a:cubicBezTo>
                                    <a:pt x="2373" y="22"/>
                                    <a:pt x="2368" y="17"/>
                                    <a:pt x="2368" y="11"/>
                                  </a:cubicBezTo>
                                  <a:cubicBezTo>
                                    <a:pt x="2368" y="5"/>
                                    <a:pt x="2373" y="0"/>
                                    <a:pt x="2379" y="0"/>
                                  </a:cubicBezTo>
                                  <a:lnTo>
                                    <a:pt x="2400" y="0"/>
                                  </a:lnTo>
                                  <a:cubicBezTo>
                                    <a:pt x="2406" y="0"/>
                                    <a:pt x="2411" y="5"/>
                                    <a:pt x="2411" y="11"/>
                                  </a:cubicBezTo>
                                  <a:cubicBezTo>
                                    <a:pt x="2411" y="17"/>
                                    <a:pt x="2406" y="22"/>
                                    <a:pt x="2400" y="22"/>
                                  </a:cubicBezTo>
                                  <a:close/>
                                  <a:moveTo>
                                    <a:pt x="2336" y="22"/>
                                  </a:moveTo>
                                  <a:lnTo>
                                    <a:pt x="2315" y="22"/>
                                  </a:lnTo>
                                  <a:cubicBezTo>
                                    <a:pt x="2309" y="22"/>
                                    <a:pt x="2304" y="17"/>
                                    <a:pt x="2304" y="11"/>
                                  </a:cubicBezTo>
                                  <a:cubicBezTo>
                                    <a:pt x="2304" y="5"/>
                                    <a:pt x="2309" y="0"/>
                                    <a:pt x="2315" y="0"/>
                                  </a:cubicBezTo>
                                  <a:lnTo>
                                    <a:pt x="2336" y="0"/>
                                  </a:lnTo>
                                  <a:cubicBezTo>
                                    <a:pt x="2342" y="0"/>
                                    <a:pt x="2347" y="5"/>
                                    <a:pt x="2347" y="11"/>
                                  </a:cubicBezTo>
                                  <a:cubicBezTo>
                                    <a:pt x="2347" y="17"/>
                                    <a:pt x="2342" y="22"/>
                                    <a:pt x="2336" y="22"/>
                                  </a:cubicBezTo>
                                  <a:close/>
                                  <a:moveTo>
                                    <a:pt x="2272" y="22"/>
                                  </a:moveTo>
                                  <a:lnTo>
                                    <a:pt x="2251" y="22"/>
                                  </a:lnTo>
                                  <a:cubicBezTo>
                                    <a:pt x="2245" y="22"/>
                                    <a:pt x="2240" y="17"/>
                                    <a:pt x="2240" y="11"/>
                                  </a:cubicBezTo>
                                  <a:cubicBezTo>
                                    <a:pt x="2240" y="5"/>
                                    <a:pt x="2245" y="0"/>
                                    <a:pt x="2251" y="0"/>
                                  </a:cubicBezTo>
                                  <a:lnTo>
                                    <a:pt x="2272" y="0"/>
                                  </a:lnTo>
                                  <a:cubicBezTo>
                                    <a:pt x="2278" y="0"/>
                                    <a:pt x="2283" y="5"/>
                                    <a:pt x="2283" y="11"/>
                                  </a:cubicBezTo>
                                  <a:cubicBezTo>
                                    <a:pt x="2283" y="17"/>
                                    <a:pt x="2278" y="22"/>
                                    <a:pt x="2272" y="22"/>
                                  </a:cubicBezTo>
                                  <a:close/>
                                  <a:moveTo>
                                    <a:pt x="2208" y="22"/>
                                  </a:moveTo>
                                  <a:lnTo>
                                    <a:pt x="2187" y="22"/>
                                  </a:lnTo>
                                  <a:cubicBezTo>
                                    <a:pt x="2181" y="22"/>
                                    <a:pt x="2176" y="17"/>
                                    <a:pt x="2176" y="11"/>
                                  </a:cubicBezTo>
                                  <a:cubicBezTo>
                                    <a:pt x="2176" y="5"/>
                                    <a:pt x="2181" y="0"/>
                                    <a:pt x="2187" y="0"/>
                                  </a:cubicBezTo>
                                  <a:lnTo>
                                    <a:pt x="2208" y="0"/>
                                  </a:lnTo>
                                  <a:cubicBezTo>
                                    <a:pt x="2214" y="0"/>
                                    <a:pt x="2219" y="5"/>
                                    <a:pt x="2219" y="11"/>
                                  </a:cubicBezTo>
                                  <a:cubicBezTo>
                                    <a:pt x="2219" y="17"/>
                                    <a:pt x="2214" y="22"/>
                                    <a:pt x="2208" y="22"/>
                                  </a:cubicBezTo>
                                  <a:close/>
                                  <a:moveTo>
                                    <a:pt x="2144" y="22"/>
                                  </a:moveTo>
                                  <a:lnTo>
                                    <a:pt x="2123" y="22"/>
                                  </a:lnTo>
                                  <a:cubicBezTo>
                                    <a:pt x="2117" y="22"/>
                                    <a:pt x="2112" y="17"/>
                                    <a:pt x="2112" y="11"/>
                                  </a:cubicBezTo>
                                  <a:cubicBezTo>
                                    <a:pt x="2112" y="5"/>
                                    <a:pt x="2117" y="0"/>
                                    <a:pt x="2123" y="0"/>
                                  </a:cubicBezTo>
                                  <a:lnTo>
                                    <a:pt x="2144" y="0"/>
                                  </a:lnTo>
                                  <a:cubicBezTo>
                                    <a:pt x="2150" y="0"/>
                                    <a:pt x="2155" y="5"/>
                                    <a:pt x="2155" y="11"/>
                                  </a:cubicBezTo>
                                  <a:cubicBezTo>
                                    <a:pt x="2155" y="17"/>
                                    <a:pt x="2150" y="22"/>
                                    <a:pt x="2144" y="22"/>
                                  </a:cubicBezTo>
                                  <a:close/>
                                  <a:moveTo>
                                    <a:pt x="2080" y="22"/>
                                  </a:moveTo>
                                  <a:lnTo>
                                    <a:pt x="2059" y="22"/>
                                  </a:lnTo>
                                  <a:cubicBezTo>
                                    <a:pt x="2053" y="22"/>
                                    <a:pt x="2048" y="17"/>
                                    <a:pt x="2048" y="11"/>
                                  </a:cubicBezTo>
                                  <a:cubicBezTo>
                                    <a:pt x="2048" y="5"/>
                                    <a:pt x="2053" y="0"/>
                                    <a:pt x="2059" y="0"/>
                                  </a:cubicBezTo>
                                  <a:lnTo>
                                    <a:pt x="2080" y="0"/>
                                  </a:lnTo>
                                  <a:cubicBezTo>
                                    <a:pt x="2086" y="0"/>
                                    <a:pt x="2091" y="5"/>
                                    <a:pt x="2091" y="11"/>
                                  </a:cubicBezTo>
                                  <a:cubicBezTo>
                                    <a:pt x="2091" y="17"/>
                                    <a:pt x="2086" y="22"/>
                                    <a:pt x="2080" y="22"/>
                                  </a:cubicBezTo>
                                  <a:close/>
                                  <a:moveTo>
                                    <a:pt x="2016" y="22"/>
                                  </a:moveTo>
                                  <a:lnTo>
                                    <a:pt x="1995" y="22"/>
                                  </a:lnTo>
                                  <a:cubicBezTo>
                                    <a:pt x="1989" y="22"/>
                                    <a:pt x="1984" y="17"/>
                                    <a:pt x="1984" y="11"/>
                                  </a:cubicBezTo>
                                  <a:cubicBezTo>
                                    <a:pt x="1984" y="5"/>
                                    <a:pt x="1989" y="0"/>
                                    <a:pt x="1995" y="0"/>
                                  </a:cubicBezTo>
                                  <a:lnTo>
                                    <a:pt x="2016" y="0"/>
                                  </a:lnTo>
                                  <a:cubicBezTo>
                                    <a:pt x="2022" y="0"/>
                                    <a:pt x="2027" y="5"/>
                                    <a:pt x="2027" y="11"/>
                                  </a:cubicBezTo>
                                  <a:cubicBezTo>
                                    <a:pt x="2027" y="17"/>
                                    <a:pt x="2022" y="22"/>
                                    <a:pt x="2016" y="22"/>
                                  </a:cubicBezTo>
                                  <a:close/>
                                  <a:moveTo>
                                    <a:pt x="1952" y="22"/>
                                  </a:moveTo>
                                  <a:lnTo>
                                    <a:pt x="1931" y="22"/>
                                  </a:lnTo>
                                  <a:cubicBezTo>
                                    <a:pt x="1925" y="22"/>
                                    <a:pt x="1920" y="17"/>
                                    <a:pt x="1920" y="11"/>
                                  </a:cubicBezTo>
                                  <a:cubicBezTo>
                                    <a:pt x="1920" y="5"/>
                                    <a:pt x="1925" y="0"/>
                                    <a:pt x="1931" y="0"/>
                                  </a:cubicBezTo>
                                  <a:lnTo>
                                    <a:pt x="1952" y="0"/>
                                  </a:lnTo>
                                  <a:cubicBezTo>
                                    <a:pt x="1958" y="0"/>
                                    <a:pt x="1963" y="5"/>
                                    <a:pt x="1963" y="11"/>
                                  </a:cubicBezTo>
                                  <a:cubicBezTo>
                                    <a:pt x="1963" y="17"/>
                                    <a:pt x="1958" y="22"/>
                                    <a:pt x="1952" y="22"/>
                                  </a:cubicBezTo>
                                  <a:close/>
                                  <a:moveTo>
                                    <a:pt x="1888" y="22"/>
                                  </a:moveTo>
                                  <a:lnTo>
                                    <a:pt x="1867" y="22"/>
                                  </a:lnTo>
                                  <a:cubicBezTo>
                                    <a:pt x="1861" y="22"/>
                                    <a:pt x="1856" y="17"/>
                                    <a:pt x="1856" y="11"/>
                                  </a:cubicBezTo>
                                  <a:cubicBezTo>
                                    <a:pt x="1856" y="5"/>
                                    <a:pt x="1861" y="0"/>
                                    <a:pt x="1867" y="0"/>
                                  </a:cubicBezTo>
                                  <a:lnTo>
                                    <a:pt x="1888" y="0"/>
                                  </a:lnTo>
                                  <a:cubicBezTo>
                                    <a:pt x="1894" y="0"/>
                                    <a:pt x="1899" y="5"/>
                                    <a:pt x="1899" y="11"/>
                                  </a:cubicBezTo>
                                  <a:cubicBezTo>
                                    <a:pt x="1899" y="17"/>
                                    <a:pt x="1894" y="22"/>
                                    <a:pt x="1888" y="22"/>
                                  </a:cubicBezTo>
                                  <a:close/>
                                  <a:moveTo>
                                    <a:pt x="1824" y="22"/>
                                  </a:moveTo>
                                  <a:lnTo>
                                    <a:pt x="1803" y="22"/>
                                  </a:lnTo>
                                  <a:cubicBezTo>
                                    <a:pt x="1797" y="22"/>
                                    <a:pt x="1792" y="17"/>
                                    <a:pt x="1792" y="11"/>
                                  </a:cubicBezTo>
                                  <a:cubicBezTo>
                                    <a:pt x="1792" y="5"/>
                                    <a:pt x="1797" y="0"/>
                                    <a:pt x="1803" y="0"/>
                                  </a:cubicBezTo>
                                  <a:lnTo>
                                    <a:pt x="1824" y="0"/>
                                  </a:lnTo>
                                  <a:cubicBezTo>
                                    <a:pt x="1830" y="0"/>
                                    <a:pt x="1835" y="5"/>
                                    <a:pt x="1835" y="11"/>
                                  </a:cubicBezTo>
                                  <a:cubicBezTo>
                                    <a:pt x="1835" y="17"/>
                                    <a:pt x="1830" y="22"/>
                                    <a:pt x="1824" y="22"/>
                                  </a:cubicBezTo>
                                  <a:close/>
                                  <a:moveTo>
                                    <a:pt x="1760" y="22"/>
                                  </a:moveTo>
                                  <a:lnTo>
                                    <a:pt x="1739" y="22"/>
                                  </a:lnTo>
                                  <a:cubicBezTo>
                                    <a:pt x="1733" y="22"/>
                                    <a:pt x="1728" y="17"/>
                                    <a:pt x="1728" y="11"/>
                                  </a:cubicBezTo>
                                  <a:cubicBezTo>
                                    <a:pt x="1728" y="5"/>
                                    <a:pt x="1733" y="0"/>
                                    <a:pt x="1739" y="0"/>
                                  </a:cubicBezTo>
                                  <a:lnTo>
                                    <a:pt x="1760" y="0"/>
                                  </a:lnTo>
                                  <a:cubicBezTo>
                                    <a:pt x="1766" y="0"/>
                                    <a:pt x="1771" y="5"/>
                                    <a:pt x="1771" y="11"/>
                                  </a:cubicBezTo>
                                  <a:cubicBezTo>
                                    <a:pt x="1771" y="17"/>
                                    <a:pt x="1766" y="22"/>
                                    <a:pt x="1760" y="22"/>
                                  </a:cubicBezTo>
                                  <a:close/>
                                  <a:moveTo>
                                    <a:pt x="1696" y="22"/>
                                  </a:moveTo>
                                  <a:lnTo>
                                    <a:pt x="1675" y="22"/>
                                  </a:lnTo>
                                  <a:cubicBezTo>
                                    <a:pt x="1669" y="22"/>
                                    <a:pt x="1664" y="17"/>
                                    <a:pt x="1664" y="11"/>
                                  </a:cubicBezTo>
                                  <a:cubicBezTo>
                                    <a:pt x="1664" y="5"/>
                                    <a:pt x="1669" y="0"/>
                                    <a:pt x="1675" y="0"/>
                                  </a:cubicBezTo>
                                  <a:lnTo>
                                    <a:pt x="1696" y="0"/>
                                  </a:lnTo>
                                  <a:cubicBezTo>
                                    <a:pt x="1702" y="0"/>
                                    <a:pt x="1707" y="5"/>
                                    <a:pt x="1707" y="11"/>
                                  </a:cubicBezTo>
                                  <a:cubicBezTo>
                                    <a:pt x="1707" y="17"/>
                                    <a:pt x="1702" y="22"/>
                                    <a:pt x="1696" y="22"/>
                                  </a:cubicBezTo>
                                  <a:close/>
                                  <a:moveTo>
                                    <a:pt x="1632" y="22"/>
                                  </a:moveTo>
                                  <a:lnTo>
                                    <a:pt x="1611" y="22"/>
                                  </a:lnTo>
                                  <a:cubicBezTo>
                                    <a:pt x="1605" y="22"/>
                                    <a:pt x="1600" y="17"/>
                                    <a:pt x="1600" y="11"/>
                                  </a:cubicBezTo>
                                  <a:cubicBezTo>
                                    <a:pt x="1600" y="5"/>
                                    <a:pt x="1605" y="0"/>
                                    <a:pt x="1611" y="0"/>
                                  </a:cubicBezTo>
                                  <a:lnTo>
                                    <a:pt x="1632" y="0"/>
                                  </a:lnTo>
                                  <a:cubicBezTo>
                                    <a:pt x="1638" y="0"/>
                                    <a:pt x="1643" y="5"/>
                                    <a:pt x="1643" y="11"/>
                                  </a:cubicBezTo>
                                  <a:cubicBezTo>
                                    <a:pt x="1643" y="17"/>
                                    <a:pt x="1638" y="22"/>
                                    <a:pt x="1632" y="22"/>
                                  </a:cubicBezTo>
                                  <a:close/>
                                  <a:moveTo>
                                    <a:pt x="1568" y="22"/>
                                  </a:moveTo>
                                  <a:lnTo>
                                    <a:pt x="1547" y="22"/>
                                  </a:lnTo>
                                  <a:cubicBezTo>
                                    <a:pt x="1541" y="22"/>
                                    <a:pt x="1536" y="17"/>
                                    <a:pt x="1536" y="11"/>
                                  </a:cubicBezTo>
                                  <a:cubicBezTo>
                                    <a:pt x="1536" y="5"/>
                                    <a:pt x="1541" y="0"/>
                                    <a:pt x="1547" y="0"/>
                                  </a:cubicBezTo>
                                  <a:lnTo>
                                    <a:pt x="1568" y="0"/>
                                  </a:lnTo>
                                  <a:cubicBezTo>
                                    <a:pt x="1574" y="0"/>
                                    <a:pt x="1579" y="5"/>
                                    <a:pt x="1579" y="11"/>
                                  </a:cubicBezTo>
                                  <a:cubicBezTo>
                                    <a:pt x="1579" y="17"/>
                                    <a:pt x="1574" y="22"/>
                                    <a:pt x="1568" y="22"/>
                                  </a:cubicBezTo>
                                  <a:close/>
                                  <a:moveTo>
                                    <a:pt x="1504" y="22"/>
                                  </a:moveTo>
                                  <a:lnTo>
                                    <a:pt x="1483" y="22"/>
                                  </a:lnTo>
                                  <a:cubicBezTo>
                                    <a:pt x="1477" y="22"/>
                                    <a:pt x="1472" y="17"/>
                                    <a:pt x="1472" y="11"/>
                                  </a:cubicBezTo>
                                  <a:cubicBezTo>
                                    <a:pt x="1472" y="5"/>
                                    <a:pt x="1477" y="0"/>
                                    <a:pt x="1483" y="0"/>
                                  </a:cubicBezTo>
                                  <a:lnTo>
                                    <a:pt x="1504" y="0"/>
                                  </a:lnTo>
                                  <a:cubicBezTo>
                                    <a:pt x="1510" y="0"/>
                                    <a:pt x="1515" y="5"/>
                                    <a:pt x="1515" y="11"/>
                                  </a:cubicBezTo>
                                  <a:cubicBezTo>
                                    <a:pt x="1515" y="17"/>
                                    <a:pt x="1510" y="22"/>
                                    <a:pt x="1504" y="22"/>
                                  </a:cubicBezTo>
                                  <a:close/>
                                  <a:moveTo>
                                    <a:pt x="1440" y="22"/>
                                  </a:moveTo>
                                  <a:lnTo>
                                    <a:pt x="1419" y="22"/>
                                  </a:lnTo>
                                  <a:cubicBezTo>
                                    <a:pt x="1413" y="22"/>
                                    <a:pt x="1408" y="17"/>
                                    <a:pt x="1408" y="11"/>
                                  </a:cubicBezTo>
                                  <a:cubicBezTo>
                                    <a:pt x="1408" y="5"/>
                                    <a:pt x="1413" y="0"/>
                                    <a:pt x="1419" y="0"/>
                                  </a:cubicBezTo>
                                  <a:lnTo>
                                    <a:pt x="1440" y="0"/>
                                  </a:lnTo>
                                  <a:cubicBezTo>
                                    <a:pt x="1446" y="0"/>
                                    <a:pt x="1451" y="5"/>
                                    <a:pt x="1451" y="11"/>
                                  </a:cubicBezTo>
                                  <a:cubicBezTo>
                                    <a:pt x="1451" y="17"/>
                                    <a:pt x="1446" y="22"/>
                                    <a:pt x="1440" y="22"/>
                                  </a:cubicBezTo>
                                  <a:close/>
                                  <a:moveTo>
                                    <a:pt x="1376" y="22"/>
                                  </a:moveTo>
                                  <a:lnTo>
                                    <a:pt x="1355" y="22"/>
                                  </a:lnTo>
                                  <a:cubicBezTo>
                                    <a:pt x="1349" y="22"/>
                                    <a:pt x="1344" y="17"/>
                                    <a:pt x="1344" y="11"/>
                                  </a:cubicBezTo>
                                  <a:cubicBezTo>
                                    <a:pt x="1344" y="5"/>
                                    <a:pt x="1349" y="0"/>
                                    <a:pt x="1355" y="0"/>
                                  </a:cubicBezTo>
                                  <a:lnTo>
                                    <a:pt x="1376" y="0"/>
                                  </a:lnTo>
                                  <a:cubicBezTo>
                                    <a:pt x="1382" y="0"/>
                                    <a:pt x="1387" y="5"/>
                                    <a:pt x="1387" y="11"/>
                                  </a:cubicBezTo>
                                  <a:cubicBezTo>
                                    <a:pt x="1387" y="17"/>
                                    <a:pt x="1382" y="22"/>
                                    <a:pt x="1376" y="22"/>
                                  </a:cubicBezTo>
                                  <a:close/>
                                  <a:moveTo>
                                    <a:pt x="1312" y="22"/>
                                  </a:moveTo>
                                  <a:lnTo>
                                    <a:pt x="1291" y="22"/>
                                  </a:lnTo>
                                  <a:cubicBezTo>
                                    <a:pt x="1285" y="22"/>
                                    <a:pt x="1280" y="17"/>
                                    <a:pt x="1280" y="11"/>
                                  </a:cubicBezTo>
                                  <a:cubicBezTo>
                                    <a:pt x="1280" y="5"/>
                                    <a:pt x="1285" y="0"/>
                                    <a:pt x="1291" y="0"/>
                                  </a:cubicBezTo>
                                  <a:lnTo>
                                    <a:pt x="1312" y="0"/>
                                  </a:lnTo>
                                  <a:cubicBezTo>
                                    <a:pt x="1318" y="0"/>
                                    <a:pt x="1323" y="5"/>
                                    <a:pt x="1323" y="11"/>
                                  </a:cubicBezTo>
                                  <a:cubicBezTo>
                                    <a:pt x="1323" y="17"/>
                                    <a:pt x="1318" y="22"/>
                                    <a:pt x="1312" y="22"/>
                                  </a:cubicBezTo>
                                  <a:close/>
                                  <a:moveTo>
                                    <a:pt x="1248" y="22"/>
                                  </a:moveTo>
                                  <a:lnTo>
                                    <a:pt x="1227" y="22"/>
                                  </a:lnTo>
                                  <a:cubicBezTo>
                                    <a:pt x="1221" y="22"/>
                                    <a:pt x="1216" y="17"/>
                                    <a:pt x="1216" y="11"/>
                                  </a:cubicBezTo>
                                  <a:cubicBezTo>
                                    <a:pt x="1216" y="5"/>
                                    <a:pt x="1221" y="0"/>
                                    <a:pt x="1227" y="0"/>
                                  </a:cubicBezTo>
                                  <a:lnTo>
                                    <a:pt x="1248" y="0"/>
                                  </a:lnTo>
                                  <a:cubicBezTo>
                                    <a:pt x="1254" y="0"/>
                                    <a:pt x="1259" y="5"/>
                                    <a:pt x="1259" y="11"/>
                                  </a:cubicBezTo>
                                  <a:cubicBezTo>
                                    <a:pt x="1259" y="17"/>
                                    <a:pt x="1254" y="22"/>
                                    <a:pt x="1248" y="22"/>
                                  </a:cubicBezTo>
                                  <a:close/>
                                  <a:moveTo>
                                    <a:pt x="1184" y="22"/>
                                  </a:moveTo>
                                  <a:lnTo>
                                    <a:pt x="1163" y="22"/>
                                  </a:lnTo>
                                  <a:cubicBezTo>
                                    <a:pt x="1157" y="22"/>
                                    <a:pt x="1152" y="17"/>
                                    <a:pt x="1152" y="11"/>
                                  </a:cubicBezTo>
                                  <a:cubicBezTo>
                                    <a:pt x="1152" y="5"/>
                                    <a:pt x="1157" y="0"/>
                                    <a:pt x="1163" y="0"/>
                                  </a:cubicBezTo>
                                  <a:lnTo>
                                    <a:pt x="1184" y="0"/>
                                  </a:lnTo>
                                  <a:cubicBezTo>
                                    <a:pt x="1190" y="0"/>
                                    <a:pt x="1195" y="5"/>
                                    <a:pt x="1195" y="11"/>
                                  </a:cubicBezTo>
                                  <a:cubicBezTo>
                                    <a:pt x="1195" y="17"/>
                                    <a:pt x="1190" y="22"/>
                                    <a:pt x="1184" y="22"/>
                                  </a:cubicBezTo>
                                  <a:close/>
                                  <a:moveTo>
                                    <a:pt x="1120" y="22"/>
                                  </a:moveTo>
                                  <a:lnTo>
                                    <a:pt x="1099" y="22"/>
                                  </a:lnTo>
                                  <a:cubicBezTo>
                                    <a:pt x="1093" y="22"/>
                                    <a:pt x="1088" y="17"/>
                                    <a:pt x="1088" y="11"/>
                                  </a:cubicBezTo>
                                  <a:cubicBezTo>
                                    <a:pt x="1088" y="5"/>
                                    <a:pt x="1093" y="0"/>
                                    <a:pt x="1099" y="0"/>
                                  </a:cubicBezTo>
                                  <a:lnTo>
                                    <a:pt x="1120" y="0"/>
                                  </a:lnTo>
                                  <a:cubicBezTo>
                                    <a:pt x="1126" y="0"/>
                                    <a:pt x="1131" y="5"/>
                                    <a:pt x="1131" y="11"/>
                                  </a:cubicBezTo>
                                  <a:cubicBezTo>
                                    <a:pt x="1131" y="17"/>
                                    <a:pt x="1126" y="22"/>
                                    <a:pt x="1120" y="22"/>
                                  </a:cubicBezTo>
                                  <a:close/>
                                  <a:moveTo>
                                    <a:pt x="1056" y="22"/>
                                  </a:moveTo>
                                  <a:lnTo>
                                    <a:pt x="1035" y="22"/>
                                  </a:lnTo>
                                  <a:cubicBezTo>
                                    <a:pt x="1029" y="22"/>
                                    <a:pt x="1024" y="17"/>
                                    <a:pt x="1024" y="11"/>
                                  </a:cubicBezTo>
                                  <a:cubicBezTo>
                                    <a:pt x="1024" y="5"/>
                                    <a:pt x="1029" y="0"/>
                                    <a:pt x="1035" y="0"/>
                                  </a:cubicBezTo>
                                  <a:lnTo>
                                    <a:pt x="1056" y="0"/>
                                  </a:lnTo>
                                  <a:cubicBezTo>
                                    <a:pt x="1062" y="0"/>
                                    <a:pt x="1067" y="5"/>
                                    <a:pt x="1067" y="11"/>
                                  </a:cubicBezTo>
                                  <a:cubicBezTo>
                                    <a:pt x="1067" y="17"/>
                                    <a:pt x="1062" y="22"/>
                                    <a:pt x="1056" y="22"/>
                                  </a:cubicBezTo>
                                  <a:close/>
                                  <a:moveTo>
                                    <a:pt x="992" y="22"/>
                                  </a:moveTo>
                                  <a:lnTo>
                                    <a:pt x="971" y="22"/>
                                  </a:lnTo>
                                  <a:cubicBezTo>
                                    <a:pt x="965" y="22"/>
                                    <a:pt x="960" y="17"/>
                                    <a:pt x="960" y="11"/>
                                  </a:cubicBezTo>
                                  <a:cubicBezTo>
                                    <a:pt x="960" y="5"/>
                                    <a:pt x="965" y="0"/>
                                    <a:pt x="971" y="0"/>
                                  </a:cubicBezTo>
                                  <a:lnTo>
                                    <a:pt x="992" y="0"/>
                                  </a:lnTo>
                                  <a:cubicBezTo>
                                    <a:pt x="998" y="0"/>
                                    <a:pt x="1003" y="5"/>
                                    <a:pt x="1003" y="11"/>
                                  </a:cubicBezTo>
                                  <a:cubicBezTo>
                                    <a:pt x="1003" y="17"/>
                                    <a:pt x="998" y="22"/>
                                    <a:pt x="992" y="22"/>
                                  </a:cubicBezTo>
                                  <a:close/>
                                  <a:moveTo>
                                    <a:pt x="928" y="22"/>
                                  </a:moveTo>
                                  <a:lnTo>
                                    <a:pt x="907" y="22"/>
                                  </a:lnTo>
                                  <a:cubicBezTo>
                                    <a:pt x="901" y="22"/>
                                    <a:pt x="896" y="17"/>
                                    <a:pt x="896" y="11"/>
                                  </a:cubicBezTo>
                                  <a:cubicBezTo>
                                    <a:pt x="896" y="5"/>
                                    <a:pt x="901" y="0"/>
                                    <a:pt x="907" y="0"/>
                                  </a:cubicBezTo>
                                  <a:lnTo>
                                    <a:pt x="928" y="0"/>
                                  </a:lnTo>
                                  <a:cubicBezTo>
                                    <a:pt x="934" y="0"/>
                                    <a:pt x="939" y="5"/>
                                    <a:pt x="939" y="11"/>
                                  </a:cubicBezTo>
                                  <a:cubicBezTo>
                                    <a:pt x="939" y="17"/>
                                    <a:pt x="934" y="22"/>
                                    <a:pt x="928" y="22"/>
                                  </a:cubicBezTo>
                                  <a:close/>
                                  <a:moveTo>
                                    <a:pt x="864" y="22"/>
                                  </a:moveTo>
                                  <a:lnTo>
                                    <a:pt x="843" y="22"/>
                                  </a:lnTo>
                                  <a:cubicBezTo>
                                    <a:pt x="837" y="22"/>
                                    <a:pt x="832" y="17"/>
                                    <a:pt x="832" y="11"/>
                                  </a:cubicBezTo>
                                  <a:cubicBezTo>
                                    <a:pt x="832" y="5"/>
                                    <a:pt x="837" y="0"/>
                                    <a:pt x="843" y="0"/>
                                  </a:cubicBezTo>
                                  <a:lnTo>
                                    <a:pt x="864" y="0"/>
                                  </a:lnTo>
                                  <a:cubicBezTo>
                                    <a:pt x="870" y="0"/>
                                    <a:pt x="875" y="5"/>
                                    <a:pt x="875" y="11"/>
                                  </a:cubicBezTo>
                                  <a:cubicBezTo>
                                    <a:pt x="875" y="17"/>
                                    <a:pt x="870" y="22"/>
                                    <a:pt x="864" y="22"/>
                                  </a:cubicBezTo>
                                  <a:close/>
                                  <a:moveTo>
                                    <a:pt x="800" y="22"/>
                                  </a:moveTo>
                                  <a:lnTo>
                                    <a:pt x="779" y="22"/>
                                  </a:lnTo>
                                  <a:cubicBezTo>
                                    <a:pt x="773" y="22"/>
                                    <a:pt x="768" y="17"/>
                                    <a:pt x="768" y="11"/>
                                  </a:cubicBezTo>
                                  <a:cubicBezTo>
                                    <a:pt x="768" y="5"/>
                                    <a:pt x="773" y="0"/>
                                    <a:pt x="779" y="0"/>
                                  </a:cubicBezTo>
                                  <a:lnTo>
                                    <a:pt x="800" y="0"/>
                                  </a:lnTo>
                                  <a:cubicBezTo>
                                    <a:pt x="806" y="0"/>
                                    <a:pt x="811" y="5"/>
                                    <a:pt x="811" y="11"/>
                                  </a:cubicBezTo>
                                  <a:cubicBezTo>
                                    <a:pt x="811" y="17"/>
                                    <a:pt x="806" y="22"/>
                                    <a:pt x="800" y="22"/>
                                  </a:cubicBezTo>
                                  <a:close/>
                                  <a:moveTo>
                                    <a:pt x="736" y="22"/>
                                  </a:moveTo>
                                  <a:lnTo>
                                    <a:pt x="715" y="22"/>
                                  </a:lnTo>
                                  <a:cubicBezTo>
                                    <a:pt x="709" y="22"/>
                                    <a:pt x="704" y="17"/>
                                    <a:pt x="704" y="11"/>
                                  </a:cubicBezTo>
                                  <a:cubicBezTo>
                                    <a:pt x="704" y="5"/>
                                    <a:pt x="709" y="0"/>
                                    <a:pt x="715" y="0"/>
                                  </a:cubicBezTo>
                                  <a:lnTo>
                                    <a:pt x="736" y="0"/>
                                  </a:lnTo>
                                  <a:cubicBezTo>
                                    <a:pt x="742" y="0"/>
                                    <a:pt x="747" y="5"/>
                                    <a:pt x="747" y="11"/>
                                  </a:cubicBezTo>
                                  <a:cubicBezTo>
                                    <a:pt x="747" y="17"/>
                                    <a:pt x="742" y="22"/>
                                    <a:pt x="736" y="22"/>
                                  </a:cubicBezTo>
                                  <a:close/>
                                  <a:moveTo>
                                    <a:pt x="672" y="22"/>
                                  </a:moveTo>
                                  <a:lnTo>
                                    <a:pt x="651" y="22"/>
                                  </a:lnTo>
                                  <a:cubicBezTo>
                                    <a:pt x="645" y="22"/>
                                    <a:pt x="640" y="17"/>
                                    <a:pt x="640" y="11"/>
                                  </a:cubicBezTo>
                                  <a:cubicBezTo>
                                    <a:pt x="640" y="5"/>
                                    <a:pt x="645" y="0"/>
                                    <a:pt x="651" y="0"/>
                                  </a:cubicBezTo>
                                  <a:lnTo>
                                    <a:pt x="672" y="0"/>
                                  </a:lnTo>
                                  <a:cubicBezTo>
                                    <a:pt x="678" y="0"/>
                                    <a:pt x="683" y="5"/>
                                    <a:pt x="683" y="11"/>
                                  </a:cubicBezTo>
                                  <a:cubicBezTo>
                                    <a:pt x="683" y="17"/>
                                    <a:pt x="678" y="22"/>
                                    <a:pt x="672" y="22"/>
                                  </a:cubicBezTo>
                                  <a:close/>
                                  <a:moveTo>
                                    <a:pt x="608" y="22"/>
                                  </a:moveTo>
                                  <a:lnTo>
                                    <a:pt x="587" y="22"/>
                                  </a:lnTo>
                                  <a:cubicBezTo>
                                    <a:pt x="581" y="22"/>
                                    <a:pt x="576" y="17"/>
                                    <a:pt x="576" y="11"/>
                                  </a:cubicBezTo>
                                  <a:cubicBezTo>
                                    <a:pt x="576" y="5"/>
                                    <a:pt x="581" y="0"/>
                                    <a:pt x="587" y="0"/>
                                  </a:cubicBezTo>
                                  <a:lnTo>
                                    <a:pt x="608" y="0"/>
                                  </a:lnTo>
                                  <a:cubicBezTo>
                                    <a:pt x="614" y="0"/>
                                    <a:pt x="619" y="5"/>
                                    <a:pt x="619" y="11"/>
                                  </a:cubicBezTo>
                                  <a:cubicBezTo>
                                    <a:pt x="619" y="17"/>
                                    <a:pt x="614" y="22"/>
                                    <a:pt x="608" y="22"/>
                                  </a:cubicBezTo>
                                  <a:close/>
                                  <a:moveTo>
                                    <a:pt x="544" y="22"/>
                                  </a:moveTo>
                                  <a:lnTo>
                                    <a:pt x="523" y="22"/>
                                  </a:lnTo>
                                  <a:cubicBezTo>
                                    <a:pt x="517" y="22"/>
                                    <a:pt x="512" y="17"/>
                                    <a:pt x="512" y="11"/>
                                  </a:cubicBezTo>
                                  <a:cubicBezTo>
                                    <a:pt x="512" y="5"/>
                                    <a:pt x="517" y="0"/>
                                    <a:pt x="523" y="0"/>
                                  </a:cubicBezTo>
                                  <a:lnTo>
                                    <a:pt x="544" y="0"/>
                                  </a:lnTo>
                                  <a:cubicBezTo>
                                    <a:pt x="550" y="0"/>
                                    <a:pt x="555" y="5"/>
                                    <a:pt x="555" y="11"/>
                                  </a:cubicBezTo>
                                  <a:cubicBezTo>
                                    <a:pt x="555" y="17"/>
                                    <a:pt x="550" y="22"/>
                                    <a:pt x="544" y="22"/>
                                  </a:cubicBezTo>
                                  <a:close/>
                                  <a:moveTo>
                                    <a:pt x="480" y="22"/>
                                  </a:moveTo>
                                  <a:lnTo>
                                    <a:pt x="459" y="22"/>
                                  </a:lnTo>
                                  <a:cubicBezTo>
                                    <a:pt x="453" y="22"/>
                                    <a:pt x="448" y="17"/>
                                    <a:pt x="448" y="11"/>
                                  </a:cubicBezTo>
                                  <a:cubicBezTo>
                                    <a:pt x="448" y="5"/>
                                    <a:pt x="453" y="0"/>
                                    <a:pt x="459" y="0"/>
                                  </a:cubicBezTo>
                                  <a:lnTo>
                                    <a:pt x="480" y="0"/>
                                  </a:lnTo>
                                  <a:cubicBezTo>
                                    <a:pt x="486" y="0"/>
                                    <a:pt x="491" y="5"/>
                                    <a:pt x="491" y="11"/>
                                  </a:cubicBezTo>
                                  <a:cubicBezTo>
                                    <a:pt x="491" y="17"/>
                                    <a:pt x="486" y="22"/>
                                    <a:pt x="480" y="22"/>
                                  </a:cubicBezTo>
                                  <a:close/>
                                  <a:moveTo>
                                    <a:pt x="416" y="22"/>
                                  </a:moveTo>
                                  <a:lnTo>
                                    <a:pt x="395" y="22"/>
                                  </a:lnTo>
                                  <a:cubicBezTo>
                                    <a:pt x="389" y="22"/>
                                    <a:pt x="384" y="17"/>
                                    <a:pt x="384" y="11"/>
                                  </a:cubicBezTo>
                                  <a:cubicBezTo>
                                    <a:pt x="384" y="5"/>
                                    <a:pt x="389" y="0"/>
                                    <a:pt x="395" y="0"/>
                                  </a:cubicBezTo>
                                  <a:lnTo>
                                    <a:pt x="416" y="0"/>
                                  </a:lnTo>
                                  <a:cubicBezTo>
                                    <a:pt x="422" y="0"/>
                                    <a:pt x="427" y="5"/>
                                    <a:pt x="427" y="11"/>
                                  </a:cubicBezTo>
                                  <a:cubicBezTo>
                                    <a:pt x="427" y="17"/>
                                    <a:pt x="422" y="22"/>
                                    <a:pt x="416" y="22"/>
                                  </a:cubicBezTo>
                                  <a:close/>
                                  <a:moveTo>
                                    <a:pt x="352" y="22"/>
                                  </a:moveTo>
                                  <a:lnTo>
                                    <a:pt x="331" y="22"/>
                                  </a:lnTo>
                                  <a:cubicBezTo>
                                    <a:pt x="325" y="22"/>
                                    <a:pt x="320" y="17"/>
                                    <a:pt x="320" y="11"/>
                                  </a:cubicBezTo>
                                  <a:cubicBezTo>
                                    <a:pt x="320" y="5"/>
                                    <a:pt x="325" y="0"/>
                                    <a:pt x="331" y="0"/>
                                  </a:cubicBezTo>
                                  <a:lnTo>
                                    <a:pt x="352" y="0"/>
                                  </a:lnTo>
                                  <a:cubicBezTo>
                                    <a:pt x="358" y="0"/>
                                    <a:pt x="363" y="5"/>
                                    <a:pt x="363" y="11"/>
                                  </a:cubicBezTo>
                                  <a:cubicBezTo>
                                    <a:pt x="363" y="17"/>
                                    <a:pt x="358" y="22"/>
                                    <a:pt x="352" y="22"/>
                                  </a:cubicBezTo>
                                  <a:close/>
                                  <a:moveTo>
                                    <a:pt x="288" y="22"/>
                                  </a:moveTo>
                                  <a:lnTo>
                                    <a:pt x="267" y="22"/>
                                  </a:lnTo>
                                  <a:cubicBezTo>
                                    <a:pt x="261" y="22"/>
                                    <a:pt x="256" y="17"/>
                                    <a:pt x="256" y="11"/>
                                  </a:cubicBezTo>
                                  <a:cubicBezTo>
                                    <a:pt x="256" y="5"/>
                                    <a:pt x="261" y="0"/>
                                    <a:pt x="267" y="0"/>
                                  </a:cubicBezTo>
                                  <a:lnTo>
                                    <a:pt x="288" y="0"/>
                                  </a:lnTo>
                                  <a:cubicBezTo>
                                    <a:pt x="294" y="0"/>
                                    <a:pt x="299" y="5"/>
                                    <a:pt x="299" y="11"/>
                                  </a:cubicBezTo>
                                  <a:cubicBezTo>
                                    <a:pt x="299" y="17"/>
                                    <a:pt x="294" y="22"/>
                                    <a:pt x="288" y="22"/>
                                  </a:cubicBezTo>
                                  <a:close/>
                                  <a:moveTo>
                                    <a:pt x="224" y="22"/>
                                  </a:moveTo>
                                  <a:lnTo>
                                    <a:pt x="203" y="22"/>
                                  </a:lnTo>
                                  <a:cubicBezTo>
                                    <a:pt x="197" y="22"/>
                                    <a:pt x="192" y="17"/>
                                    <a:pt x="192" y="11"/>
                                  </a:cubicBezTo>
                                  <a:cubicBezTo>
                                    <a:pt x="192" y="5"/>
                                    <a:pt x="197" y="0"/>
                                    <a:pt x="203" y="0"/>
                                  </a:cubicBezTo>
                                  <a:lnTo>
                                    <a:pt x="224" y="0"/>
                                  </a:lnTo>
                                  <a:cubicBezTo>
                                    <a:pt x="230" y="0"/>
                                    <a:pt x="235" y="5"/>
                                    <a:pt x="235" y="11"/>
                                  </a:cubicBezTo>
                                  <a:cubicBezTo>
                                    <a:pt x="235" y="17"/>
                                    <a:pt x="230" y="22"/>
                                    <a:pt x="224" y="22"/>
                                  </a:cubicBezTo>
                                  <a:close/>
                                  <a:moveTo>
                                    <a:pt x="160" y="22"/>
                                  </a:moveTo>
                                  <a:lnTo>
                                    <a:pt x="139" y="22"/>
                                  </a:lnTo>
                                  <a:cubicBezTo>
                                    <a:pt x="133" y="22"/>
                                    <a:pt x="128" y="17"/>
                                    <a:pt x="128" y="11"/>
                                  </a:cubicBezTo>
                                  <a:cubicBezTo>
                                    <a:pt x="128" y="5"/>
                                    <a:pt x="133" y="0"/>
                                    <a:pt x="139" y="0"/>
                                  </a:cubicBezTo>
                                  <a:lnTo>
                                    <a:pt x="160" y="0"/>
                                  </a:lnTo>
                                  <a:cubicBezTo>
                                    <a:pt x="166" y="0"/>
                                    <a:pt x="171" y="5"/>
                                    <a:pt x="171" y="11"/>
                                  </a:cubicBezTo>
                                  <a:cubicBezTo>
                                    <a:pt x="171" y="17"/>
                                    <a:pt x="166" y="22"/>
                                    <a:pt x="160" y="22"/>
                                  </a:cubicBezTo>
                                  <a:close/>
                                  <a:moveTo>
                                    <a:pt x="96" y="22"/>
                                  </a:moveTo>
                                  <a:lnTo>
                                    <a:pt x="75" y="22"/>
                                  </a:lnTo>
                                  <a:cubicBezTo>
                                    <a:pt x="69" y="22"/>
                                    <a:pt x="64" y="17"/>
                                    <a:pt x="64" y="11"/>
                                  </a:cubicBezTo>
                                  <a:cubicBezTo>
                                    <a:pt x="64" y="5"/>
                                    <a:pt x="69" y="0"/>
                                    <a:pt x="75" y="0"/>
                                  </a:cubicBezTo>
                                  <a:lnTo>
                                    <a:pt x="96" y="0"/>
                                  </a:lnTo>
                                  <a:cubicBezTo>
                                    <a:pt x="102" y="0"/>
                                    <a:pt x="107" y="5"/>
                                    <a:pt x="107" y="11"/>
                                  </a:cubicBezTo>
                                  <a:cubicBezTo>
                                    <a:pt x="107" y="17"/>
                                    <a:pt x="102" y="22"/>
                                    <a:pt x="96" y="22"/>
                                  </a:cubicBezTo>
                                  <a:close/>
                                  <a:moveTo>
                                    <a:pt x="32" y="22"/>
                                  </a:moveTo>
                                  <a:lnTo>
                                    <a:pt x="11" y="22"/>
                                  </a:lnTo>
                                  <a:cubicBezTo>
                                    <a:pt x="5" y="22"/>
                                    <a:pt x="0" y="17"/>
                                    <a:pt x="0" y="11"/>
                                  </a:cubicBezTo>
                                  <a:cubicBezTo>
                                    <a:pt x="0" y="5"/>
                                    <a:pt x="5" y="0"/>
                                    <a:pt x="11" y="0"/>
                                  </a:cubicBezTo>
                                  <a:lnTo>
                                    <a:pt x="32" y="0"/>
                                  </a:lnTo>
                                  <a:cubicBezTo>
                                    <a:pt x="38" y="0"/>
                                    <a:pt x="43" y="5"/>
                                    <a:pt x="43" y="11"/>
                                  </a:cubicBezTo>
                                  <a:cubicBezTo>
                                    <a:pt x="43"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07" name="Freeform 308"/>
                          <wps:cNvSpPr>
                            <a:spLocks noEditPoints="1"/>
                          </wps:cNvSpPr>
                          <wps:spPr bwMode="auto">
                            <a:xfrm>
                              <a:off x="1498000" y="956302"/>
                              <a:ext cx="908600" cy="8200"/>
                            </a:xfrm>
                            <a:custGeom>
                              <a:avLst/>
                              <a:gdLst>
                                <a:gd name="T0" fmla="*/ 1424 w 2411"/>
                                <a:gd name="T1" fmla="*/ 0 h 21"/>
                                <a:gd name="T2" fmla="*/ 1367 w 2411"/>
                                <a:gd name="T3" fmla="*/ 6 h 21"/>
                                <a:gd name="T4" fmla="*/ 1348 w 2411"/>
                                <a:gd name="T5" fmla="*/ 13 h 21"/>
                                <a:gd name="T6" fmla="*/ 1355 w 2411"/>
                                <a:gd name="T7" fmla="*/ 6 h 21"/>
                                <a:gd name="T8" fmla="*/ 1298 w 2411"/>
                                <a:gd name="T9" fmla="*/ 0 h 21"/>
                                <a:gd name="T10" fmla="*/ 1260 w 2411"/>
                                <a:gd name="T11" fmla="*/ 13 h 21"/>
                                <a:gd name="T12" fmla="*/ 1273 w 2411"/>
                                <a:gd name="T13" fmla="*/ 13 h 21"/>
                                <a:gd name="T14" fmla="*/ 1235 w 2411"/>
                                <a:gd name="T15" fmla="*/ 0 h 21"/>
                                <a:gd name="T16" fmla="*/ 1178 w 2411"/>
                                <a:gd name="T17" fmla="*/ 6 h 21"/>
                                <a:gd name="T18" fmla="*/ 1159 w 2411"/>
                                <a:gd name="T19" fmla="*/ 13 h 21"/>
                                <a:gd name="T20" fmla="*/ 1165 w 2411"/>
                                <a:gd name="T21" fmla="*/ 6 h 21"/>
                                <a:gd name="T22" fmla="*/ 1108 w 2411"/>
                                <a:gd name="T23" fmla="*/ 0 h 21"/>
                                <a:gd name="T24" fmla="*/ 1070 w 2411"/>
                                <a:gd name="T25" fmla="*/ 13 h 21"/>
                                <a:gd name="T26" fmla="*/ 1083 w 2411"/>
                                <a:gd name="T27" fmla="*/ 13 h 21"/>
                                <a:gd name="T28" fmla="*/ 1045 w 2411"/>
                                <a:gd name="T29" fmla="*/ 0 h 21"/>
                                <a:gd name="T30" fmla="*/ 988 w 2411"/>
                                <a:gd name="T31" fmla="*/ 6 h 21"/>
                                <a:gd name="T32" fmla="*/ 969 w 2411"/>
                                <a:gd name="T33" fmla="*/ 13 h 21"/>
                                <a:gd name="T34" fmla="*/ 975 w 2411"/>
                                <a:gd name="T35" fmla="*/ 6 h 21"/>
                                <a:gd name="T36" fmla="*/ 918 w 2411"/>
                                <a:gd name="T37" fmla="*/ 0 h 21"/>
                                <a:gd name="T38" fmla="*/ 880 w 2411"/>
                                <a:gd name="T39" fmla="*/ 13 h 21"/>
                                <a:gd name="T40" fmla="*/ 893 w 2411"/>
                                <a:gd name="T41" fmla="*/ 13 h 21"/>
                                <a:gd name="T42" fmla="*/ 855 w 2411"/>
                                <a:gd name="T43" fmla="*/ 0 h 21"/>
                                <a:gd name="T44" fmla="*/ 798 w 2411"/>
                                <a:gd name="T45" fmla="*/ 6 h 21"/>
                                <a:gd name="T46" fmla="*/ 779 w 2411"/>
                                <a:gd name="T47" fmla="*/ 13 h 21"/>
                                <a:gd name="T48" fmla="*/ 785 w 2411"/>
                                <a:gd name="T49" fmla="*/ 6 h 21"/>
                                <a:gd name="T50" fmla="*/ 728 w 2411"/>
                                <a:gd name="T51" fmla="*/ 0 h 21"/>
                                <a:gd name="T52" fmla="*/ 690 w 2411"/>
                                <a:gd name="T53" fmla="*/ 13 h 21"/>
                                <a:gd name="T54" fmla="*/ 703 w 2411"/>
                                <a:gd name="T55" fmla="*/ 13 h 21"/>
                                <a:gd name="T56" fmla="*/ 665 w 2411"/>
                                <a:gd name="T57" fmla="*/ 0 h 21"/>
                                <a:gd name="T58" fmla="*/ 608 w 2411"/>
                                <a:gd name="T59" fmla="*/ 6 h 21"/>
                                <a:gd name="T60" fmla="*/ 589 w 2411"/>
                                <a:gd name="T61" fmla="*/ 13 h 21"/>
                                <a:gd name="T62" fmla="*/ 595 w 2411"/>
                                <a:gd name="T63" fmla="*/ 6 h 21"/>
                                <a:gd name="T64" fmla="*/ 538 w 2411"/>
                                <a:gd name="T65" fmla="*/ 0 h 21"/>
                                <a:gd name="T66" fmla="*/ 500 w 2411"/>
                                <a:gd name="T67" fmla="*/ 13 h 21"/>
                                <a:gd name="T68" fmla="*/ 513 w 2411"/>
                                <a:gd name="T69" fmla="*/ 13 h 21"/>
                                <a:gd name="T70" fmla="*/ 475 w 2411"/>
                                <a:gd name="T71" fmla="*/ 0 h 21"/>
                                <a:gd name="T72" fmla="*/ 418 w 2411"/>
                                <a:gd name="T73" fmla="*/ 6 h 21"/>
                                <a:gd name="T74" fmla="*/ 399 w 2411"/>
                                <a:gd name="T75" fmla="*/ 13 h 21"/>
                                <a:gd name="T76" fmla="*/ 405 w 2411"/>
                                <a:gd name="T77" fmla="*/ 6 h 21"/>
                                <a:gd name="T78" fmla="*/ 348 w 2411"/>
                                <a:gd name="T79" fmla="*/ 0 h 21"/>
                                <a:gd name="T80" fmla="*/ 310 w 2411"/>
                                <a:gd name="T81" fmla="*/ 13 h 21"/>
                                <a:gd name="T82" fmla="*/ 323 w 2411"/>
                                <a:gd name="T83" fmla="*/ 13 h 21"/>
                                <a:gd name="T84" fmla="*/ 285 w 2411"/>
                                <a:gd name="T85" fmla="*/ 0 h 21"/>
                                <a:gd name="T86" fmla="*/ 228 w 2411"/>
                                <a:gd name="T87" fmla="*/ 6 h 21"/>
                                <a:gd name="T88" fmla="*/ 209 w 2411"/>
                                <a:gd name="T89" fmla="*/ 13 h 21"/>
                                <a:gd name="T90" fmla="*/ 215 w 2411"/>
                                <a:gd name="T91" fmla="*/ 6 h 21"/>
                                <a:gd name="T92" fmla="*/ 158 w 2411"/>
                                <a:gd name="T93" fmla="*/ 0 h 21"/>
                                <a:gd name="T94" fmla="*/ 120 w 2411"/>
                                <a:gd name="T95" fmla="*/ 13 h 21"/>
                                <a:gd name="T96" fmla="*/ 133 w 2411"/>
                                <a:gd name="T97" fmla="*/ 13 h 21"/>
                                <a:gd name="T98" fmla="*/ 95 w 2411"/>
                                <a:gd name="T99" fmla="*/ 0 h 21"/>
                                <a:gd name="T100" fmla="*/ 38 w 2411"/>
                                <a:gd name="T101" fmla="*/ 6 h 21"/>
                                <a:gd name="T102" fmla="*/ 19 w 2411"/>
                                <a:gd name="T103" fmla="*/ 13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6"/>
                                    <a:pt x="2368" y="10"/>
                                  </a:cubicBezTo>
                                  <a:cubicBezTo>
                                    <a:pt x="2368" y="4"/>
                                    <a:pt x="2373" y="0"/>
                                    <a:pt x="2379" y="0"/>
                                  </a:cubicBezTo>
                                  <a:lnTo>
                                    <a:pt x="2400" y="0"/>
                                  </a:lnTo>
                                  <a:cubicBezTo>
                                    <a:pt x="2406" y="0"/>
                                    <a:pt x="2411" y="4"/>
                                    <a:pt x="2411" y="10"/>
                                  </a:cubicBezTo>
                                  <a:cubicBezTo>
                                    <a:pt x="2411" y="16"/>
                                    <a:pt x="2406" y="21"/>
                                    <a:pt x="2400" y="21"/>
                                  </a:cubicBezTo>
                                  <a:close/>
                                  <a:moveTo>
                                    <a:pt x="2336" y="21"/>
                                  </a:moveTo>
                                  <a:lnTo>
                                    <a:pt x="2315" y="21"/>
                                  </a:lnTo>
                                  <a:cubicBezTo>
                                    <a:pt x="2309" y="21"/>
                                    <a:pt x="2304" y="16"/>
                                    <a:pt x="2304" y="10"/>
                                  </a:cubicBezTo>
                                  <a:cubicBezTo>
                                    <a:pt x="2304" y="4"/>
                                    <a:pt x="2309" y="0"/>
                                    <a:pt x="2315" y="0"/>
                                  </a:cubicBezTo>
                                  <a:lnTo>
                                    <a:pt x="2336" y="0"/>
                                  </a:lnTo>
                                  <a:cubicBezTo>
                                    <a:pt x="2342" y="0"/>
                                    <a:pt x="2347" y="4"/>
                                    <a:pt x="2347" y="10"/>
                                  </a:cubicBezTo>
                                  <a:cubicBezTo>
                                    <a:pt x="2347" y="16"/>
                                    <a:pt x="2342" y="21"/>
                                    <a:pt x="2336" y="21"/>
                                  </a:cubicBezTo>
                                  <a:close/>
                                  <a:moveTo>
                                    <a:pt x="2272" y="21"/>
                                  </a:moveTo>
                                  <a:lnTo>
                                    <a:pt x="2251" y="21"/>
                                  </a:lnTo>
                                  <a:cubicBezTo>
                                    <a:pt x="2245" y="21"/>
                                    <a:pt x="2240" y="16"/>
                                    <a:pt x="2240" y="10"/>
                                  </a:cubicBezTo>
                                  <a:cubicBezTo>
                                    <a:pt x="2240" y="4"/>
                                    <a:pt x="2245" y="0"/>
                                    <a:pt x="2251" y="0"/>
                                  </a:cubicBezTo>
                                  <a:lnTo>
                                    <a:pt x="2272" y="0"/>
                                  </a:lnTo>
                                  <a:cubicBezTo>
                                    <a:pt x="2278" y="0"/>
                                    <a:pt x="2283" y="4"/>
                                    <a:pt x="2283" y="10"/>
                                  </a:cubicBezTo>
                                  <a:cubicBezTo>
                                    <a:pt x="2283" y="16"/>
                                    <a:pt x="2278" y="21"/>
                                    <a:pt x="2272" y="21"/>
                                  </a:cubicBezTo>
                                  <a:close/>
                                  <a:moveTo>
                                    <a:pt x="2208" y="21"/>
                                  </a:moveTo>
                                  <a:lnTo>
                                    <a:pt x="2187" y="21"/>
                                  </a:lnTo>
                                  <a:cubicBezTo>
                                    <a:pt x="2181" y="21"/>
                                    <a:pt x="2176" y="16"/>
                                    <a:pt x="2176" y="10"/>
                                  </a:cubicBezTo>
                                  <a:cubicBezTo>
                                    <a:pt x="2176" y="4"/>
                                    <a:pt x="2181" y="0"/>
                                    <a:pt x="2187" y="0"/>
                                  </a:cubicBezTo>
                                  <a:lnTo>
                                    <a:pt x="2208" y="0"/>
                                  </a:lnTo>
                                  <a:cubicBezTo>
                                    <a:pt x="2214" y="0"/>
                                    <a:pt x="2219" y="4"/>
                                    <a:pt x="2219" y="10"/>
                                  </a:cubicBezTo>
                                  <a:cubicBezTo>
                                    <a:pt x="2219" y="16"/>
                                    <a:pt x="2214" y="21"/>
                                    <a:pt x="2208" y="21"/>
                                  </a:cubicBezTo>
                                  <a:close/>
                                  <a:moveTo>
                                    <a:pt x="2144" y="21"/>
                                  </a:moveTo>
                                  <a:lnTo>
                                    <a:pt x="2123" y="21"/>
                                  </a:lnTo>
                                  <a:cubicBezTo>
                                    <a:pt x="2117" y="21"/>
                                    <a:pt x="2112" y="16"/>
                                    <a:pt x="2112" y="10"/>
                                  </a:cubicBezTo>
                                  <a:cubicBezTo>
                                    <a:pt x="2112" y="4"/>
                                    <a:pt x="2117" y="0"/>
                                    <a:pt x="2123" y="0"/>
                                  </a:cubicBezTo>
                                  <a:lnTo>
                                    <a:pt x="2144" y="0"/>
                                  </a:lnTo>
                                  <a:cubicBezTo>
                                    <a:pt x="2150" y="0"/>
                                    <a:pt x="2155" y="4"/>
                                    <a:pt x="2155" y="10"/>
                                  </a:cubicBezTo>
                                  <a:cubicBezTo>
                                    <a:pt x="2155" y="16"/>
                                    <a:pt x="2150" y="21"/>
                                    <a:pt x="2144" y="21"/>
                                  </a:cubicBezTo>
                                  <a:close/>
                                  <a:moveTo>
                                    <a:pt x="2080" y="21"/>
                                  </a:moveTo>
                                  <a:lnTo>
                                    <a:pt x="2059" y="21"/>
                                  </a:lnTo>
                                  <a:cubicBezTo>
                                    <a:pt x="2053" y="21"/>
                                    <a:pt x="2048" y="16"/>
                                    <a:pt x="2048" y="10"/>
                                  </a:cubicBezTo>
                                  <a:cubicBezTo>
                                    <a:pt x="2048" y="4"/>
                                    <a:pt x="2053" y="0"/>
                                    <a:pt x="2059" y="0"/>
                                  </a:cubicBezTo>
                                  <a:lnTo>
                                    <a:pt x="2080" y="0"/>
                                  </a:lnTo>
                                  <a:cubicBezTo>
                                    <a:pt x="2086" y="0"/>
                                    <a:pt x="2091" y="4"/>
                                    <a:pt x="2091" y="10"/>
                                  </a:cubicBezTo>
                                  <a:cubicBezTo>
                                    <a:pt x="2091" y="16"/>
                                    <a:pt x="2086" y="21"/>
                                    <a:pt x="2080" y="21"/>
                                  </a:cubicBezTo>
                                  <a:close/>
                                  <a:moveTo>
                                    <a:pt x="2016" y="21"/>
                                  </a:moveTo>
                                  <a:lnTo>
                                    <a:pt x="1995" y="21"/>
                                  </a:lnTo>
                                  <a:cubicBezTo>
                                    <a:pt x="1989" y="21"/>
                                    <a:pt x="1984" y="16"/>
                                    <a:pt x="1984" y="10"/>
                                  </a:cubicBezTo>
                                  <a:cubicBezTo>
                                    <a:pt x="1984" y="4"/>
                                    <a:pt x="1989" y="0"/>
                                    <a:pt x="1995" y="0"/>
                                  </a:cubicBezTo>
                                  <a:lnTo>
                                    <a:pt x="2016" y="0"/>
                                  </a:lnTo>
                                  <a:cubicBezTo>
                                    <a:pt x="2022" y="0"/>
                                    <a:pt x="2027" y="4"/>
                                    <a:pt x="2027" y="10"/>
                                  </a:cubicBezTo>
                                  <a:cubicBezTo>
                                    <a:pt x="2027" y="16"/>
                                    <a:pt x="2022" y="21"/>
                                    <a:pt x="2016" y="21"/>
                                  </a:cubicBezTo>
                                  <a:close/>
                                  <a:moveTo>
                                    <a:pt x="1952" y="21"/>
                                  </a:moveTo>
                                  <a:lnTo>
                                    <a:pt x="1931" y="21"/>
                                  </a:lnTo>
                                  <a:cubicBezTo>
                                    <a:pt x="1925" y="21"/>
                                    <a:pt x="1920" y="16"/>
                                    <a:pt x="1920" y="10"/>
                                  </a:cubicBezTo>
                                  <a:cubicBezTo>
                                    <a:pt x="1920" y="4"/>
                                    <a:pt x="1925" y="0"/>
                                    <a:pt x="1931" y="0"/>
                                  </a:cubicBezTo>
                                  <a:lnTo>
                                    <a:pt x="1952" y="0"/>
                                  </a:lnTo>
                                  <a:cubicBezTo>
                                    <a:pt x="1958" y="0"/>
                                    <a:pt x="1963" y="4"/>
                                    <a:pt x="1963" y="10"/>
                                  </a:cubicBezTo>
                                  <a:cubicBezTo>
                                    <a:pt x="1963" y="16"/>
                                    <a:pt x="1958" y="21"/>
                                    <a:pt x="1952" y="21"/>
                                  </a:cubicBezTo>
                                  <a:close/>
                                  <a:moveTo>
                                    <a:pt x="1888" y="21"/>
                                  </a:moveTo>
                                  <a:lnTo>
                                    <a:pt x="1867" y="21"/>
                                  </a:lnTo>
                                  <a:cubicBezTo>
                                    <a:pt x="1861" y="21"/>
                                    <a:pt x="1856" y="16"/>
                                    <a:pt x="1856" y="10"/>
                                  </a:cubicBezTo>
                                  <a:cubicBezTo>
                                    <a:pt x="1856" y="4"/>
                                    <a:pt x="1861" y="0"/>
                                    <a:pt x="1867" y="0"/>
                                  </a:cubicBezTo>
                                  <a:lnTo>
                                    <a:pt x="1888" y="0"/>
                                  </a:lnTo>
                                  <a:cubicBezTo>
                                    <a:pt x="1894" y="0"/>
                                    <a:pt x="1899" y="4"/>
                                    <a:pt x="1899" y="10"/>
                                  </a:cubicBezTo>
                                  <a:cubicBezTo>
                                    <a:pt x="1899" y="16"/>
                                    <a:pt x="1894" y="21"/>
                                    <a:pt x="1888" y="21"/>
                                  </a:cubicBezTo>
                                  <a:close/>
                                  <a:moveTo>
                                    <a:pt x="1824" y="21"/>
                                  </a:moveTo>
                                  <a:lnTo>
                                    <a:pt x="1803" y="21"/>
                                  </a:lnTo>
                                  <a:cubicBezTo>
                                    <a:pt x="1797" y="21"/>
                                    <a:pt x="1792" y="16"/>
                                    <a:pt x="1792" y="10"/>
                                  </a:cubicBezTo>
                                  <a:cubicBezTo>
                                    <a:pt x="1792" y="4"/>
                                    <a:pt x="1797" y="0"/>
                                    <a:pt x="1803" y="0"/>
                                  </a:cubicBezTo>
                                  <a:lnTo>
                                    <a:pt x="1824" y="0"/>
                                  </a:lnTo>
                                  <a:cubicBezTo>
                                    <a:pt x="1830" y="0"/>
                                    <a:pt x="1835" y="4"/>
                                    <a:pt x="1835" y="10"/>
                                  </a:cubicBezTo>
                                  <a:cubicBezTo>
                                    <a:pt x="1835" y="16"/>
                                    <a:pt x="1830" y="21"/>
                                    <a:pt x="1824" y="21"/>
                                  </a:cubicBezTo>
                                  <a:close/>
                                  <a:moveTo>
                                    <a:pt x="1760" y="21"/>
                                  </a:moveTo>
                                  <a:lnTo>
                                    <a:pt x="1739" y="21"/>
                                  </a:lnTo>
                                  <a:cubicBezTo>
                                    <a:pt x="1733" y="21"/>
                                    <a:pt x="1728" y="16"/>
                                    <a:pt x="1728" y="10"/>
                                  </a:cubicBezTo>
                                  <a:cubicBezTo>
                                    <a:pt x="1728" y="4"/>
                                    <a:pt x="1733" y="0"/>
                                    <a:pt x="1739" y="0"/>
                                  </a:cubicBezTo>
                                  <a:lnTo>
                                    <a:pt x="1760" y="0"/>
                                  </a:lnTo>
                                  <a:cubicBezTo>
                                    <a:pt x="1766" y="0"/>
                                    <a:pt x="1771" y="4"/>
                                    <a:pt x="1771" y="10"/>
                                  </a:cubicBezTo>
                                  <a:cubicBezTo>
                                    <a:pt x="1771" y="16"/>
                                    <a:pt x="1766" y="21"/>
                                    <a:pt x="1760" y="21"/>
                                  </a:cubicBezTo>
                                  <a:close/>
                                  <a:moveTo>
                                    <a:pt x="1696" y="21"/>
                                  </a:moveTo>
                                  <a:lnTo>
                                    <a:pt x="1675" y="21"/>
                                  </a:lnTo>
                                  <a:cubicBezTo>
                                    <a:pt x="1669" y="21"/>
                                    <a:pt x="1664" y="16"/>
                                    <a:pt x="1664" y="10"/>
                                  </a:cubicBezTo>
                                  <a:cubicBezTo>
                                    <a:pt x="1664" y="4"/>
                                    <a:pt x="1669" y="0"/>
                                    <a:pt x="1675" y="0"/>
                                  </a:cubicBezTo>
                                  <a:lnTo>
                                    <a:pt x="1696" y="0"/>
                                  </a:lnTo>
                                  <a:cubicBezTo>
                                    <a:pt x="1702" y="0"/>
                                    <a:pt x="1707" y="4"/>
                                    <a:pt x="1707" y="10"/>
                                  </a:cubicBezTo>
                                  <a:cubicBezTo>
                                    <a:pt x="1707" y="16"/>
                                    <a:pt x="1702" y="21"/>
                                    <a:pt x="1696" y="21"/>
                                  </a:cubicBezTo>
                                  <a:close/>
                                  <a:moveTo>
                                    <a:pt x="1632" y="21"/>
                                  </a:moveTo>
                                  <a:lnTo>
                                    <a:pt x="1611" y="21"/>
                                  </a:lnTo>
                                  <a:cubicBezTo>
                                    <a:pt x="1605" y="21"/>
                                    <a:pt x="1600" y="16"/>
                                    <a:pt x="1600" y="10"/>
                                  </a:cubicBezTo>
                                  <a:cubicBezTo>
                                    <a:pt x="1600" y="4"/>
                                    <a:pt x="1605" y="0"/>
                                    <a:pt x="1611" y="0"/>
                                  </a:cubicBezTo>
                                  <a:lnTo>
                                    <a:pt x="1632" y="0"/>
                                  </a:lnTo>
                                  <a:cubicBezTo>
                                    <a:pt x="1638" y="0"/>
                                    <a:pt x="1643" y="4"/>
                                    <a:pt x="1643" y="10"/>
                                  </a:cubicBezTo>
                                  <a:cubicBezTo>
                                    <a:pt x="1643" y="16"/>
                                    <a:pt x="1638" y="21"/>
                                    <a:pt x="1632" y="21"/>
                                  </a:cubicBezTo>
                                  <a:close/>
                                  <a:moveTo>
                                    <a:pt x="1568" y="21"/>
                                  </a:moveTo>
                                  <a:lnTo>
                                    <a:pt x="1547" y="21"/>
                                  </a:lnTo>
                                  <a:cubicBezTo>
                                    <a:pt x="1541" y="21"/>
                                    <a:pt x="1536" y="16"/>
                                    <a:pt x="1536" y="10"/>
                                  </a:cubicBezTo>
                                  <a:cubicBezTo>
                                    <a:pt x="1536" y="4"/>
                                    <a:pt x="1541" y="0"/>
                                    <a:pt x="1547" y="0"/>
                                  </a:cubicBezTo>
                                  <a:lnTo>
                                    <a:pt x="1568" y="0"/>
                                  </a:lnTo>
                                  <a:cubicBezTo>
                                    <a:pt x="1574" y="0"/>
                                    <a:pt x="1579" y="4"/>
                                    <a:pt x="1579" y="10"/>
                                  </a:cubicBezTo>
                                  <a:cubicBezTo>
                                    <a:pt x="1579" y="16"/>
                                    <a:pt x="1574" y="21"/>
                                    <a:pt x="1568" y="21"/>
                                  </a:cubicBezTo>
                                  <a:close/>
                                  <a:moveTo>
                                    <a:pt x="1504" y="21"/>
                                  </a:moveTo>
                                  <a:lnTo>
                                    <a:pt x="1483" y="21"/>
                                  </a:lnTo>
                                  <a:cubicBezTo>
                                    <a:pt x="1477" y="21"/>
                                    <a:pt x="1472" y="16"/>
                                    <a:pt x="1472" y="10"/>
                                  </a:cubicBezTo>
                                  <a:cubicBezTo>
                                    <a:pt x="1472" y="4"/>
                                    <a:pt x="1477" y="0"/>
                                    <a:pt x="1483" y="0"/>
                                  </a:cubicBezTo>
                                  <a:lnTo>
                                    <a:pt x="1504" y="0"/>
                                  </a:lnTo>
                                  <a:cubicBezTo>
                                    <a:pt x="1510" y="0"/>
                                    <a:pt x="1515" y="4"/>
                                    <a:pt x="1515" y="10"/>
                                  </a:cubicBezTo>
                                  <a:cubicBezTo>
                                    <a:pt x="1515" y="16"/>
                                    <a:pt x="1510" y="21"/>
                                    <a:pt x="1504" y="21"/>
                                  </a:cubicBezTo>
                                  <a:close/>
                                  <a:moveTo>
                                    <a:pt x="1440" y="21"/>
                                  </a:moveTo>
                                  <a:lnTo>
                                    <a:pt x="1419" y="21"/>
                                  </a:lnTo>
                                  <a:cubicBezTo>
                                    <a:pt x="1413" y="21"/>
                                    <a:pt x="1408" y="16"/>
                                    <a:pt x="1408" y="10"/>
                                  </a:cubicBezTo>
                                  <a:cubicBezTo>
                                    <a:pt x="1408" y="4"/>
                                    <a:pt x="1413" y="0"/>
                                    <a:pt x="1419" y="0"/>
                                  </a:cubicBezTo>
                                  <a:lnTo>
                                    <a:pt x="1440" y="0"/>
                                  </a:lnTo>
                                  <a:cubicBezTo>
                                    <a:pt x="1446" y="0"/>
                                    <a:pt x="1451" y="4"/>
                                    <a:pt x="1451" y="10"/>
                                  </a:cubicBezTo>
                                  <a:cubicBezTo>
                                    <a:pt x="1451" y="16"/>
                                    <a:pt x="1446" y="21"/>
                                    <a:pt x="1440" y="21"/>
                                  </a:cubicBezTo>
                                  <a:close/>
                                  <a:moveTo>
                                    <a:pt x="1376" y="21"/>
                                  </a:moveTo>
                                  <a:lnTo>
                                    <a:pt x="1355" y="21"/>
                                  </a:lnTo>
                                  <a:cubicBezTo>
                                    <a:pt x="1349" y="21"/>
                                    <a:pt x="1344" y="16"/>
                                    <a:pt x="1344" y="10"/>
                                  </a:cubicBezTo>
                                  <a:cubicBezTo>
                                    <a:pt x="1344" y="4"/>
                                    <a:pt x="1349" y="0"/>
                                    <a:pt x="1355" y="0"/>
                                  </a:cubicBezTo>
                                  <a:lnTo>
                                    <a:pt x="1376" y="0"/>
                                  </a:lnTo>
                                  <a:cubicBezTo>
                                    <a:pt x="1382" y="0"/>
                                    <a:pt x="1387" y="4"/>
                                    <a:pt x="1387" y="10"/>
                                  </a:cubicBezTo>
                                  <a:cubicBezTo>
                                    <a:pt x="1387" y="16"/>
                                    <a:pt x="1382" y="21"/>
                                    <a:pt x="1376" y="21"/>
                                  </a:cubicBezTo>
                                  <a:close/>
                                  <a:moveTo>
                                    <a:pt x="1312" y="21"/>
                                  </a:moveTo>
                                  <a:lnTo>
                                    <a:pt x="1291" y="21"/>
                                  </a:lnTo>
                                  <a:cubicBezTo>
                                    <a:pt x="1285" y="21"/>
                                    <a:pt x="1280" y="16"/>
                                    <a:pt x="1280" y="10"/>
                                  </a:cubicBezTo>
                                  <a:cubicBezTo>
                                    <a:pt x="1280" y="4"/>
                                    <a:pt x="1285" y="0"/>
                                    <a:pt x="1291" y="0"/>
                                  </a:cubicBezTo>
                                  <a:lnTo>
                                    <a:pt x="1312" y="0"/>
                                  </a:lnTo>
                                  <a:cubicBezTo>
                                    <a:pt x="1318" y="0"/>
                                    <a:pt x="1323" y="4"/>
                                    <a:pt x="1323" y="10"/>
                                  </a:cubicBezTo>
                                  <a:cubicBezTo>
                                    <a:pt x="1323" y="16"/>
                                    <a:pt x="1318" y="21"/>
                                    <a:pt x="1312" y="21"/>
                                  </a:cubicBezTo>
                                  <a:close/>
                                  <a:moveTo>
                                    <a:pt x="1248" y="21"/>
                                  </a:moveTo>
                                  <a:lnTo>
                                    <a:pt x="1227" y="21"/>
                                  </a:lnTo>
                                  <a:cubicBezTo>
                                    <a:pt x="1221" y="21"/>
                                    <a:pt x="1216" y="16"/>
                                    <a:pt x="1216" y="10"/>
                                  </a:cubicBezTo>
                                  <a:cubicBezTo>
                                    <a:pt x="1216" y="4"/>
                                    <a:pt x="1221" y="0"/>
                                    <a:pt x="1227" y="0"/>
                                  </a:cubicBezTo>
                                  <a:lnTo>
                                    <a:pt x="1248" y="0"/>
                                  </a:lnTo>
                                  <a:cubicBezTo>
                                    <a:pt x="1254" y="0"/>
                                    <a:pt x="1259" y="4"/>
                                    <a:pt x="1259" y="10"/>
                                  </a:cubicBezTo>
                                  <a:cubicBezTo>
                                    <a:pt x="1259" y="16"/>
                                    <a:pt x="1254" y="21"/>
                                    <a:pt x="1248" y="21"/>
                                  </a:cubicBezTo>
                                  <a:close/>
                                  <a:moveTo>
                                    <a:pt x="1184" y="21"/>
                                  </a:moveTo>
                                  <a:lnTo>
                                    <a:pt x="1163" y="21"/>
                                  </a:lnTo>
                                  <a:cubicBezTo>
                                    <a:pt x="1157" y="21"/>
                                    <a:pt x="1152" y="16"/>
                                    <a:pt x="1152" y="10"/>
                                  </a:cubicBezTo>
                                  <a:cubicBezTo>
                                    <a:pt x="1152" y="4"/>
                                    <a:pt x="1157" y="0"/>
                                    <a:pt x="1163" y="0"/>
                                  </a:cubicBezTo>
                                  <a:lnTo>
                                    <a:pt x="1184" y="0"/>
                                  </a:lnTo>
                                  <a:cubicBezTo>
                                    <a:pt x="1190" y="0"/>
                                    <a:pt x="1195" y="4"/>
                                    <a:pt x="1195" y="10"/>
                                  </a:cubicBezTo>
                                  <a:cubicBezTo>
                                    <a:pt x="1195" y="16"/>
                                    <a:pt x="1190" y="21"/>
                                    <a:pt x="1184" y="21"/>
                                  </a:cubicBezTo>
                                  <a:close/>
                                  <a:moveTo>
                                    <a:pt x="1120" y="21"/>
                                  </a:moveTo>
                                  <a:lnTo>
                                    <a:pt x="1099" y="21"/>
                                  </a:lnTo>
                                  <a:cubicBezTo>
                                    <a:pt x="1093" y="21"/>
                                    <a:pt x="1088" y="16"/>
                                    <a:pt x="1088" y="10"/>
                                  </a:cubicBezTo>
                                  <a:cubicBezTo>
                                    <a:pt x="1088" y="4"/>
                                    <a:pt x="1093" y="0"/>
                                    <a:pt x="1099" y="0"/>
                                  </a:cubicBezTo>
                                  <a:lnTo>
                                    <a:pt x="1120" y="0"/>
                                  </a:lnTo>
                                  <a:cubicBezTo>
                                    <a:pt x="1126" y="0"/>
                                    <a:pt x="1131" y="4"/>
                                    <a:pt x="1131" y="10"/>
                                  </a:cubicBezTo>
                                  <a:cubicBezTo>
                                    <a:pt x="1131" y="16"/>
                                    <a:pt x="1126" y="21"/>
                                    <a:pt x="1120" y="21"/>
                                  </a:cubicBezTo>
                                  <a:close/>
                                  <a:moveTo>
                                    <a:pt x="1056" y="21"/>
                                  </a:moveTo>
                                  <a:lnTo>
                                    <a:pt x="1035" y="21"/>
                                  </a:lnTo>
                                  <a:cubicBezTo>
                                    <a:pt x="1029" y="21"/>
                                    <a:pt x="1024" y="16"/>
                                    <a:pt x="1024" y="10"/>
                                  </a:cubicBezTo>
                                  <a:cubicBezTo>
                                    <a:pt x="1024" y="4"/>
                                    <a:pt x="1029" y="0"/>
                                    <a:pt x="1035" y="0"/>
                                  </a:cubicBezTo>
                                  <a:lnTo>
                                    <a:pt x="1056" y="0"/>
                                  </a:lnTo>
                                  <a:cubicBezTo>
                                    <a:pt x="1062" y="0"/>
                                    <a:pt x="1067" y="4"/>
                                    <a:pt x="1067" y="10"/>
                                  </a:cubicBezTo>
                                  <a:cubicBezTo>
                                    <a:pt x="1067" y="16"/>
                                    <a:pt x="1062" y="21"/>
                                    <a:pt x="1056" y="21"/>
                                  </a:cubicBezTo>
                                  <a:close/>
                                  <a:moveTo>
                                    <a:pt x="992" y="21"/>
                                  </a:moveTo>
                                  <a:lnTo>
                                    <a:pt x="971" y="21"/>
                                  </a:lnTo>
                                  <a:cubicBezTo>
                                    <a:pt x="965" y="21"/>
                                    <a:pt x="960" y="16"/>
                                    <a:pt x="960" y="10"/>
                                  </a:cubicBezTo>
                                  <a:cubicBezTo>
                                    <a:pt x="960" y="4"/>
                                    <a:pt x="965" y="0"/>
                                    <a:pt x="971" y="0"/>
                                  </a:cubicBezTo>
                                  <a:lnTo>
                                    <a:pt x="992" y="0"/>
                                  </a:lnTo>
                                  <a:cubicBezTo>
                                    <a:pt x="998" y="0"/>
                                    <a:pt x="1003" y="4"/>
                                    <a:pt x="1003" y="10"/>
                                  </a:cubicBezTo>
                                  <a:cubicBezTo>
                                    <a:pt x="1003" y="16"/>
                                    <a:pt x="998" y="21"/>
                                    <a:pt x="992" y="21"/>
                                  </a:cubicBezTo>
                                  <a:close/>
                                  <a:moveTo>
                                    <a:pt x="928" y="21"/>
                                  </a:moveTo>
                                  <a:lnTo>
                                    <a:pt x="907" y="21"/>
                                  </a:lnTo>
                                  <a:cubicBezTo>
                                    <a:pt x="901" y="21"/>
                                    <a:pt x="896" y="16"/>
                                    <a:pt x="896" y="10"/>
                                  </a:cubicBezTo>
                                  <a:cubicBezTo>
                                    <a:pt x="896" y="4"/>
                                    <a:pt x="901" y="0"/>
                                    <a:pt x="907" y="0"/>
                                  </a:cubicBezTo>
                                  <a:lnTo>
                                    <a:pt x="928" y="0"/>
                                  </a:lnTo>
                                  <a:cubicBezTo>
                                    <a:pt x="934" y="0"/>
                                    <a:pt x="939" y="4"/>
                                    <a:pt x="939" y="10"/>
                                  </a:cubicBezTo>
                                  <a:cubicBezTo>
                                    <a:pt x="939" y="16"/>
                                    <a:pt x="934" y="21"/>
                                    <a:pt x="928" y="21"/>
                                  </a:cubicBezTo>
                                  <a:close/>
                                  <a:moveTo>
                                    <a:pt x="864" y="21"/>
                                  </a:moveTo>
                                  <a:lnTo>
                                    <a:pt x="843" y="21"/>
                                  </a:lnTo>
                                  <a:cubicBezTo>
                                    <a:pt x="837" y="21"/>
                                    <a:pt x="832" y="16"/>
                                    <a:pt x="832" y="10"/>
                                  </a:cubicBezTo>
                                  <a:cubicBezTo>
                                    <a:pt x="832" y="4"/>
                                    <a:pt x="837" y="0"/>
                                    <a:pt x="843" y="0"/>
                                  </a:cubicBezTo>
                                  <a:lnTo>
                                    <a:pt x="864" y="0"/>
                                  </a:lnTo>
                                  <a:cubicBezTo>
                                    <a:pt x="870" y="0"/>
                                    <a:pt x="875" y="4"/>
                                    <a:pt x="875" y="10"/>
                                  </a:cubicBezTo>
                                  <a:cubicBezTo>
                                    <a:pt x="875" y="16"/>
                                    <a:pt x="870" y="21"/>
                                    <a:pt x="864" y="21"/>
                                  </a:cubicBezTo>
                                  <a:close/>
                                  <a:moveTo>
                                    <a:pt x="800" y="21"/>
                                  </a:moveTo>
                                  <a:lnTo>
                                    <a:pt x="779" y="21"/>
                                  </a:lnTo>
                                  <a:cubicBezTo>
                                    <a:pt x="773" y="21"/>
                                    <a:pt x="768" y="16"/>
                                    <a:pt x="768" y="10"/>
                                  </a:cubicBezTo>
                                  <a:cubicBezTo>
                                    <a:pt x="768" y="4"/>
                                    <a:pt x="773" y="0"/>
                                    <a:pt x="779" y="0"/>
                                  </a:cubicBezTo>
                                  <a:lnTo>
                                    <a:pt x="800" y="0"/>
                                  </a:lnTo>
                                  <a:cubicBezTo>
                                    <a:pt x="806" y="0"/>
                                    <a:pt x="811" y="4"/>
                                    <a:pt x="811" y="10"/>
                                  </a:cubicBezTo>
                                  <a:cubicBezTo>
                                    <a:pt x="811" y="16"/>
                                    <a:pt x="806" y="21"/>
                                    <a:pt x="800" y="21"/>
                                  </a:cubicBezTo>
                                  <a:close/>
                                  <a:moveTo>
                                    <a:pt x="736" y="21"/>
                                  </a:moveTo>
                                  <a:lnTo>
                                    <a:pt x="715" y="21"/>
                                  </a:lnTo>
                                  <a:cubicBezTo>
                                    <a:pt x="709" y="21"/>
                                    <a:pt x="704" y="16"/>
                                    <a:pt x="704" y="10"/>
                                  </a:cubicBezTo>
                                  <a:cubicBezTo>
                                    <a:pt x="704" y="4"/>
                                    <a:pt x="709" y="0"/>
                                    <a:pt x="715" y="0"/>
                                  </a:cubicBezTo>
                                  <a:lnTo>
                                    <a:pt x="736" y="0"/>
                                  </a:lnTo>
                                  <a:cubicBezTo>
                                    <a:pt x="742" y="0"/>
                                    <a:pt x="747" y="4"/>
                                    <a:pt x="747" y="10"/>
                                  </a:cubicBezTo>
                                  <a:cubicBezTo>
                                    <a:pt x="747" y="16"/>
                                    <a:pt x="742" y="21"/>
                                    <a:pt x="736" y="21"/>
                                  </a:cubicBezTo>
                                  <a:close/>
                                  <a:moveTo>
                                    <a:pt x="672" y="21"/>
                                  </a:moveTo>
                                  <a:lnTo>
                                    <a:pt x="651" y="21"/>
                                  </a:lnTo>
                                  <a:cubicBezTo>
                                    <a:pt x="645" y="21"/>
                                    <a:pt x="640" y="16"/>
                                    <a:pt x="640" y="10"/>
                                  </a:cubicBezTo>
                                  <a:cubicBezTo>
                                    <a:pt x="640" y="4"/>
                                    <a:pt x="645" y="0"/>
                                    <a:pt x="651" y="0"/>
                                  </a:cubicBezTo>
                                  <a:lnTo>
                                    <a:pt x="672" y="0"/>
                                  </a:lnTo>
                                  <a:cubicBezTo>
                                    <a:pt x="678" y="0"/>
                                    <a:pt x="683" y="4"/>
                                    <a:pt x="683" y="10"/>
                                  </a:cubicBezTo>
                                  <a:cubicBezTo>
                                    <a:pt x="683" y="16"/>
                                    <a:pt x="678" y="21"/>
                                    <a:pt x="672" y="21"/>
                                  </a:cubicBezTo>
                                  <a:close/>
                                  <a:moveTo>
                                    <a:pt x="608" y="21"/>
                                  </a:moveTo>
                                  <a:lnTo>
                                    <a:pt x="587" y="21"/>
                                  </a:lnTo>
                                  <a:cubicBezTo>
                                    <a:pt x="581" y="21"/>
                                    <a:pt x="576" y="16"/>
                                    <a:pt x="576" y="10"/>
                                  </a:cubicBezTo>
                                  <a:cubicBezTo>
                                    <a:pt x="576" y="4"/>
                                    <a:pt x="581" y="0"/>
                                    <a:pt x="587" y="0"/>
                                  </a:cubicBezTo>
                                  <a:lnTo>
                                    <a:pt x="608" y="0"/>
                                  </a:lnTo>
                                  <a:cubicBezTo>
                                    <a:pt x="614" y="0"/>
                                    <a:pt x="619" y="4"/>
                                    <a:pt x="619" y="10"/>
                                  </a:cubicBezTo>
                                  <a:cubicBezTo>
                                    <a:pt x="619" y="16"/>
                                    <a:pt x="614" y="21"/>
                                    <a:pt x="608" y="21"/>
                                  </a:cubicBezTo>
                                  <a:close/>
                                  <a:moveTo>
                                    <a:pt x="544" y="21"/>
                                  </a:moveTo>
                                  <a:lnTo>
                                    <a:pt x="523" y="21"/>
                                  </a:lnTo>
                                  <a:cubicBezTo>
                                    <a:pt x="517" y="21"/>
                                    <a:pt x="512" y="16"/>
                                    <a:pt x="512" y="10"/>
                                  </a:cubicBezTo>
                                  <a:cubicBezTo>
                                    <a:pt x="512" y="4"/>
                                    <a:pt x="517" y="0"/>
                                    <a:pt x="523" y="0"/>
                                  </a:cubicBezTo>
                                  <a:lnTo>
                                    <a:pt x="544" y="0"/>
                                  </a:lnTo>
                                  <a:cubicBezTo>
                                    <a:pt x="550" y="0"/>
                                    <a:pt x="555" y="4"/>
                                    <a:pt x="555" y="10"/>
                                  </a:cubicBezTo>
                                  <a:cubicBezTo>
                                    <a:pt x="555" y="16"/>
                                    <a:pt x="550" y="21"/>
                                    <a:pt x="544" y="21"/>
                                  </a:cubicBezTo>
                                  <a:close/>
                                  <a:moveTo>
                                    <a:pt x="480" y="21"/>
                                  </a:moveTo>
                                  <a:lnTo>
                                    <a:pt x="459" y="21"/>
                                  </a:lnTo>
                                  <a:cubicBezTo>
                                    <a:pt x="453" y="21"/>
                                    <a:pt x="448" y="16"/>
                                    <a:pt x="448" y="10"/>
                                  </a:cubicBezTo>
                                  <a:cubicBezTo>
                                    <a:pt x="448" y="4"/>
                                    <a:pt x="453" y="0"/>
                                    <a:pt x="459" y="0"/>
                                  </a:cubicBezTo>
                                  <a:lnTo>
                                    <a:pt x="480" y="0"/>
                                  </a:lnTo>
                                  <a:cubicBezTo>
                                    <a:pt x="486" y="0"/>
                                    <a:pt x="491" y="4"/>
                                    <a:pt x="491" y="10"/>
                                  </a:cubicBezTo>
                                  <a:cubicBezTo>
                                    <a:pt x="491" y="16"/>
                                    <a:pt x="486" y="21"/>
                                    <a:pt x="480" y="21"/>
                                  </a:cubicBezTo>
                                  <a:close/>
                                  <a:moveTo>
                                    <a:pt x="416" y="21"/>
                                  </a:moveTo>
                                  <a:lnTo>
                                    <a:pt x="395" y="21"/>
                                  </a:lnTo>
                                  <a:cubicBezTo>
                                    <a:pt x="389" y="21"/>
                                    <a:pt x="384" y="16"/>
                                    <a:pt x="384" y="10"/>
                                  </a:cubicBezTo>
                                  <a:cubicBezTo>
                                    <a:pt x="384" y="4"/>
                                    <a:pt x="389" y="0"/>
                                    <a:pt x="395" y="0"/>
                                  </a:cubicBezTo>
                                  <a:lnTo>
                                    <a:pt x="416" y="0"/>
                                  </a:lnTo>
                                  <a:cubicBezTo>
                                    <a:pt x="422" y="0"/>
                                    <a:pt x="427" y="4"/>
                                    <a:pt x="427" y="10"/>
                                  </a:cubicBezTo>
                                  <a:cubicBezTo>
                                    <a:pt x="427" y="16"/>
                                    <a:pt x="422" y="21"/>
                                    <a:pt x="416" y="21"/>
                                  </a:cubicBezTo>
                                  <a:close/>
                                  <a:moveTo>
                                    <a:pt x="352" y="21"/>
                                  </a:moveTo>
                                  <a:lnTo>
                                    <a:pt x="331" y="21"/>
                                  </a:lnTo>
                                  <a:cubicBezTo>
                                    <a:pt x="325" y="21"/>
                                    <a:pt x="320" y="16"/>
                                    <a:pt x="320" y="10"/>
                                  </a:cubicBezTo>
                                  <a:cubicBezTo>
                                    <a:pt x="320" y="4"/>
                                    <a:pt x="325" y="0"/>
                                    <a:pt x="331" y="0"/>
                                  </a:cubicBezTo>
                                  <a:lnTo>
                                    <a:pt x="352" y="0"/>
                                  </a:lnTo>
                                  <a:cubicBezTo>
                                    <a:pt x="358" y="0"/>
                                    <a:pt x="363" y="4"/>
                                    <a:pt x="363" y="10"/>
                                  </a:cubicBezTo>
                                  <a:cubicBezTo>
                                    <a:pt x="363" y="16"/>
                                    <a:pt x="358" y="21"/>
                                    <a:pt x="352" y="21"/>
                                  </a:cubicBezTo>
                                  <a:close/>
                                  <a:moveTo>
                                    <a:pt x="288" y="21"/>
                                  </a:moveTo>
                                  <a:lnTo>
                                    <a:pt x="267" y="21"/>
                                  </a:lnTo>
                                  <a:cubicBezTo>
                                    <a:pt x="261" y="21"/>
                                    <a:pt x="256" y="16"/>
                                    <a:pt x="256" y="10"/>
                                  </a:cubicBezTo>
                                  <a:cubicBezTo>
                                    <a:pt x="256" y="4"/>
                                    <a:pt x="261" y="0"/>
                                    <a:pt x="267" y="0"/>
                                  </a:cubicBezTo>
                                  <a:lnTo>
                                    <a:pt x="288" y="0"/>
                                  </a:lnTo>
                                  <a:cubicBezTo>
                                    <a:pt x="294" y="0"/>
                                    <a:pt x="299" y="4"/>
                                    <a:pt x="299" y="10"/>
                                  </a:cubicBezTo>
                                  <a:cubicBezTo>
                                    <a:pt x="299" y="16"/>
                                    <a:pt x="294" y="21"/>
                                    <a:pt x="288" y="21"/>
                                  </a:cubicBezTo>
                                  <a:close/>
                                  <a:moveTo>
                                    <a:pt x="224" y="21"/>
                                  </a:moveTo>
                                  <a:lnTo>
                                    <a:pt x="203" y="21"/>
                                  </a:lnTo>
                                  <a:cubicBezTo>
                                    <a:pt x="197" y="21"/>
                                    <a:pt x="192" y="16"/>
                                    <a:pt x="192" y="10"/>
                                  </a:cubicBezTo>
                                  <a:cubicBezTo>
                                    <a:pt x="192" y="4"/>
                                    <a:pt x="197" y="0"/>
                                    <a:pt x="203" y="0"/>
                                  </a:cubicBezTo>
                                  <a:lnTo>
                                    <a:pt x="224" y="0"/>
                                  </a:lnTo>
                                  <a:cubicBezTo>
                                    <a:pt x="230" y="0"/>
                                    <a:pt x="235" y="4"/>
                                    <a:pt x="235" y="10"/>
                                  </a:cubicBezTo>
                                  <a:cubicBezTo>
                                    <a:pt x="235" y="16"/>
                                    <a:pt x="230" y="21"/>
                                    <a:pt x="224" y="21"/>
                                  </a:cubicBezTo>
                                  <a:close/>
                                  <a:moveTo>
                                    <a:pt x="160" y="21"/>
                                  </a:moveTo>
                                  <a:lnTo>
                                    <a:pt x="139" y="21"/>
                                  </a:lnTo>
                                  <a:cubicBezTo>
                                    <a:pt x="133" y="21"/>
                                    <a:pt x="128" y="16"/>
                                    <a:pt x="128" y="10"/>
                                  </a:cubicBezTo>
                                  <a:cubicBezTo>
                                    <a:pt x="128" y="4"/>
                                    <a:pt x="133" y="0"/>
                                    <a:pt x="139" y="0"/>
                                  </a:cubicBezTo>
                                  <a:lnTo>
                                    <a:pt x="160" y="0"/>
                                  </a:lnTo>
                                  <a:cubicBezTo>
                                    <a:pt x="166" y="0"/>
                                    <a:pt x="171" y="4"/>
                                    <a:pt x="171" y="10"/>
                                  </a:cubicBezTo>
                                  <a:cubicBezTo>
                                    <a:pt x="171" y="16"/>
                                    <a:pt x="166" y="21"/>
                                    <a:pt x="160" y="21"/>
                                  </a:cubicBezTo>
                                  <a:close/>
                                  <a:moveTo>
                                    <a:pt x="96" y="21"/>
                                  </a:moveTo>
                                  <a:lnTo>
                                    <a:pt x="75" y="21"/>
                                  </a:lnTo>
                                  <a:cubicBezTo>
                                    <a:pt x="69" y="21"/>
                                    <a:pt x="64" y="16"/>
                                    <a:pt x="64" y="10"/>
                                  </a:cubicBezTo>
                                  <a:cubicBezTo>
                                    <a:pt x="64" y="4"/>
                                    <a:pt x="69" y="0"/>
                                    <a:pt x="75" y="0"/>
                                  </a:cubicBezTo>
                                  <a:lnTo>
                                    <a:pt x="96" y="0"/>
                                  </a:lnTo>
                                  <a:cubicBezTo>
                                    <a:pt x="102" y="0"/>
                                    <a:pt x="107" y="4"/>
                                    <a:pt x="107" y="10"/>
                                  </a:cubicBezTo>
                                  <a:cubicBezTo>
                                    <a:pt x="107" y="16"/>
                                    <a:pt x="102" y="21"/>
                                    <a:pt x="96" y="21"/>
                                  </a:cubicBezTo>
                                  <a:close/>
                                  <a:moveTo>
                                    <a:pt x="32" y="21"/>
                                  </a:moveTo>
                                  <a:lnTo>
                                    <a:pt x="11" y="21"/>
                                  </a:lnTo>
                                  <a:cubicBezTo>
                                    <a:pt x="5" y="21"/>
                                    <a:pt x="0" y="16"/>
                                    <a:pt x="0" y="10"/>
                                  </a:cubicBezTo>
                                  <a:cubicBezTo>
                                    <a:pt x="0" y="4"/>
                                    <a:pt x="5" y="0"/>
                                    <a:pt x="11" y="0"/>
                                  </a:cubicBezTo>
                                  <a:lnTo>
                                    <a:pt x="32" y="0"/>
                                  </a:lnTo>
                                  <a:cubicBezTo>
                                    <a:pt x="38" y="0"/>
                                    <a:pt x="43" y="4"/>
                                    <a:pt x="43" y="10"/>
                                  </a:cubicBezTo>
                                  <a:cubicBezTo>
                                    <a:pt x="43"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08" name="Rectangle 309"/>
                          <wps:cNvSpPr>
                            <a:spLocks noChangeArrowheads="1"/>
                          </wps:cNvSpPr>
                          <wps:spPr bwMode="auto">
                            <a:xfrm>
                              <a:off x="1483400" y="392401"/>
                              <a:ext cx="260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Down</w:t>
                                </w:r>
                              </w:p>
                            </w:txbxContent>
                          </wps:txbx>
                          <wps:bodyPr rot="0" vert="horz" wrap="none" lIns="0" tIns="0" rIns="0" bIns="0" anchor="t" anchorCtr="0" upright="1">
                            <a:spAutoFit/>
                          </wps:bodyPr>
                        </wps:wsp>
                        <wps:wsp>
                          <wps:cNvPr id="309" name="Rectangle 310"/>
                          <wps:cNvSpPr>
                            <a:spLocks noChangeArrowheads="1"/>
                          </wps:cNvSpPr>
                          <wps:spPr bwMode="auto">
                            <a:xfrm>
                              <a:off x="2110700" y="392401"/>
                              <a:ext cx="1302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Up</w:t>
                                </w:r>
                              </w:p>
                            </w:txbxContent>
                          </wps:txbx>
                          <wps:bodyPr rot="0" vert="horz" wrap="none" lIns="0" tIns="0" rIns="0" bIns="0" anchor="t" anchorCtr="0" upright="1">
                            <a:spAutoFit/>
                          </wps:bodyPr>
                        </wps:wsp>
                        <wps:wsp>
                          <wps:cNvPr id="310" name="Rectangle 311"/>
                          <wps:cNvSpPr>
                            <a:spLocks noChangeArrowheads="1"/>
                          </wps:cNvSpPr>
                          <wps:spPr bwMode="auto">
                            <a:xfrm>
                              <a:off x="2019900" y="488901"/>
                              <a:ext cx="769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E</w:t>
                                </w:r>
                              </w:p>
                            </w:txbxContent>
                          </wps:txbx>
                          <wps:bodyPr rot="0" vert="horz" wrap="none" lIns="0" tIns="0" rIns="0" bIns="0" anchor="t" anchorCtr="0" upright="1">
                            <a:spAutoFit/>
                          </wps:bodyPr>
                        </wps:wsp>
                        <wps:wsp>
                          <wps:cNvPr id="311" name="Rectangle 312"/>
                          <wps:cNvSpPr>
                            <a:spLocks noChangeArrowheads="1"/>
                          </wps:cNvSpPr>
                          <wps:spPr bwMode="auto">
                            <a:xfrm>
                              <a:off x="2249200" y="488901"/>
                              <a:ext cx="895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Pr="00C6153C" w:rsidRDefault="00C36421" w:rsidP="007E4663">
                                <w:pPr>
                                  <w:rPr>
                                    <w:rFonts w:ascii="Arial" w:hAnsi="Arial" w:cs="Arial"/>
                                    <w:sz w:val="18"/>
                                    <w:szCs w:val="18"/>
                                    <w:lang w:eastAsia="ja-JP"/>
                                  </w:rPr>
                                </w:pPr>
                                <w:r w:rsidRPr="00C6153C">
                                  <w:rPr>
                                    <w:rFonts w:ascii="Arial" w:hAnsi="Arial" w:cs="Arial"/>
                                    <w:sz w:val="18"/>
                                    <w:szCs w:val="18"/>
                                    <w:lang w:eastAsia="ja-JP"/>
                                  </w:rPr>
                                  <w:t>O</w:t>
                                </w:r>
                              </w:p>
                            </w:txbxContent>
                          </wps:txbx>
                          <wps:bodyPr rot="0" vert="horz" wrap="none" lIns="0" tIns="0" rIns="0" bIns="0" anchor="t" anchorCtr="0" upright="1">
                            <a:spAutoFit/>
                          </wps:bodyPr>
                        </wps:wsp>
                        <wps:wsp>
                          <wps:cNvPr id="312" name="Line 313"/>
                          <wps:cNvCnPr/>
                          <wps:spPr bwMode="auto">
                            <a:xfrm flipV="1">
                              <a:off x="2060600" y="731502"/>
                              <a:ext cx="600" cy="4572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13" name="Freeform 314"/>
                          <wps:cNvSpPr>
                            <a:spLocks/>
                          </wps:cNvSpPr>
                          <wps:spPr bwMode="auto">
                            <a:xfrm>
                              <a:off x="2040900" y="1169003"/>
                              <a:ext cx="39400" cy="39400"/>
                            </a:xfrm>
                            <a:custGeom>
                              <a:avLst/>
                              <a:gdLst>
                                <a:gd name="T0" fmla="*/ 31 w 104"/>
                                <a:gd name="T1" fmla="*/ 0 h 104"/>
                                <a:gd name="T2" fmla="*/ 0 w 104"/>
                                <a:gd name="T3" fmla="*/ 31 h 104"/>
                                <a:gd name="T4" fmla="*/ 31 w 104"/>
                                <a:gd name="T5" fmla="*/ 62 h 104"/>
                                <a:gd name="T6" fmla="*/ 31 w 104"/>
                                <a:gd name="T7" fmla="*/ 62 h 104"/>
                                <a:gd name="T8" fmla="*/ 62 w 104"/>
                                <a:gd name="T9" fmla="*/ 31 h 104"/>
                                <a:gd name="T10" fmla="*/ 31 w 104"/>
                                <a:gd name="T11" fmla="*/ 0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4">
                                  <a:moveTo>
                                    <a:pt x="52" y="0"/>
                                  </a:moveTo>
                                  <a:cubicBezTo>
                                    <a:pt x="23" y="0"/>
                                    <a:pt x="0" y="23"/>
                                    <a:pt x="0" y="52"/>
                                  </a:cubicBezTo>
                                  <a:cubicBezTo>
                                    <a:pt x="0" y="81"/>
                                    <a:pt x="23" y="104"/>
                                    <a:pt x="52" y="104"/>
                                  </a:cubicBezTo>
                                  <a:cubicBezTo>
                                    <a:pt x="52" y="104"/>
                                    <a:pt x="52" y="104"/>
                                    <a:pt x="52" y="104"/>
                                  </a:cubicBezTo>
                                  <a:cubicBezTo>
                                    <a:pt x="81" y="104"/>
                                    <a:pt x="104" y="81"/>
                                    <a:pt x="104" y="52"/>
                                  </a:cubicBezTo>
                                  <a:cubicBezTo>
                                    <a:pt x="104" y="23"/>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14" name="Freeform 315"/>
                          <wps:cNvSpPr>
                            <a:spLocks/>
                          </wps:cNvSpPr>
                          <wps:spPr bwMode="auto">
                            <a:xfrm>
                              <a:off x="2040900" y="712402"/>
                              <a:ext cx="39400" cy="39400"/>
                            </a:xfrm>
                            <a:custGeom>
                              <a:avLst/>
                              <a:gdLst>
                                <a:gd name="T0" fmla="*/ 31 w 104"/>
                                <a:gd name="T1" fmla="*/ 62 h 105"/>
                                <a:gd name="T2" fmla="*/ 62 w 104"/>
                                <a:gd name="T3" fmla="*/ 31 h 105"/>
                                <a:gd name="T4" fmla="*/ 31 w 104"/>
                                <a:gd name="T5" fmla="*/ 0 h 105"/>
                                <a:gd name="T6" fmla="*/ 31 w 104"/>
                                <a:gd name="T7" fmla="*/ 0 h 105"/>
                                <a:gd name="T8" fmla="*/ 0 w 104"/>
                                <a:gd name="T9" fmla="*/ 31 h 105"/>
                                <a:gd name="T10" fmla="*/ 31 w 104"/>
                                <a:gd name="T11" fmla="*/ 6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105"/>
                                  </a:moveTo>
                                  <a:cubicBezTo>
                                    <a:pt x="81" y="105"/>
                                    <a:pt x="104" y="81"/>
                                    <a:pt x="104" y="52"/>
                                  </a:cubicBezTo>
                                  <a:cubicBezTo>
                                    <a:pt x="104" y="24"/>
                                    <a:pt x="81" y="0"/>
                                    <a:pt x="52" y="0"/>
                                  </a:cubicBezTo>
                                  <a:cubicBezTo>
                                    <a:pt x="52" y="0"/>
                                    <a:pt x="52" y="0"/>
                                    <a:pt x="52" y="0"/>
                                  </a:cubicBezTo>
                                  <a:cubicBezTo>
                                    <a:pt x="23" y="0"/>
                                    <a:pt x="0" y="24"/>
                                    <a:pt x="0" y="52"/>
                                  </a:cubicBezTo>
                                  <a:cubicBezTo>
                                    <a:pt x="0" y="81"/>
                                    <a:pt x="23" y="105"/>
                                    <a:pt x="52"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15" name="Rectangle 317"/>
                          <wps:cNvSpPr>
                            <a:spLocks noChangeArrowheads="1"/>
                          </wps:cNvSpPr>
                          <wps:spPr bwMode="auto">
                            <a:xfrm>
                              <a:off x="2110700" y="879502"/>
                              <a:ext cx="56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316" name="Line 318"/>
                          <wps:cNvCnPr/>
                          <wps:spPr bwMode="auto">
                            <a:xfrm flipV="1">
                              <a:off x="2060600" y="1188703"/>
                              <a:ext cx="600" cy="4559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17" name="Freeform 319"/>
                          <wps:cNvSpPr>
                            <a:spLocks/>
                          </wps:cNvSpPr>
                          <wps:spPr bwMode="auto">
                            <a:xfrm>
                              <a:off x="2040900" y="1624904"/>
                              <a:ext cx="39400" cy="40000"/>
                            </a:xfrm>
                            <a:custGeom>
                              <a:avLst/>
                              <a:gdLst>
                                <a:gd name="T0" fmla="*/ 31 w 104"/>
                                <a:gd name="T1" fmla="*/ 0 h 105"/>
                                <a:gd name="T2" fmla="*/ 0 w 104"/>
                                <a:gd name="T3" fmla="*/ 31 h 105"/>
                                <a:gd name="T4" fmla="*/ 31 w 104"/>
                                <a:gd name="T5" fmla="*/ 63 h 105"/>
                                <a:gd name="T6" fmla="*/ 31 w 104"/>
                                <a:gd name="T7" fmla="*/ 63 h 105"/>
                                <a:gd name="T8" fmla="*/ 62 w 104"/>
                                <a:gd name="T9" fmla="*/ 31 h 105"/>
                                <a:gd name="T10" fmla="*/ 31 w 104"/>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0"/>
                                  </a:moveTo>
                                  <a:cubicBezTo>
                                    <a:pt x="23" y="0"/>
                                    <a:pt x="0" y="23"/>
                                    <a:pt x="0" y="52"/>
                                  </a:cubicBezTo>
                                  <a:cubicBezTo>
                                    <a:pt x="0" y="81"/>
                                    <a:pt x="23" y="105"/>
                                    <a:pt x="52" y="105"/>
                                  </a:cubicBezTo>
                                  <a:cubicBezTo>
                                    <a:pt x="52" y="105"/>
                                    <a:pt x="52" y="105"/>
                                    <a:pt x="52" y="105"/>
                                  </a:cubicBezTo>
                                  <a:cubicBezTo>
                                    <a:pt x="81" y="105"/>
                                    <a:pt x="104" y="81"/>
                                    <a:pt x="104" y="52"/>
                                  </a:cubicBezTo>
                                  <a:cubicBezTo>
                                    <a:pt x="104" y="23"/>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18" name="Freeform 320"/>
                          <wps:cNvSpPr>
                            <a:spLocks/>
                          </wps:cNvSpPr>
                          <wps:spPr bwMode="auto">
                            <a:xfrm>
                              <a:off x="2040900" y="1169003"/>
                              <a:ext cx="39400" cy="39400"/>
                            </a:xfrm>
                            <a:custGeom>
                              <a:avLst/>
                              <a:gdLst>
                                <a:gd name="T0" fmla="*/ 31 w 104"/>
                                <a:gd name="T1" fmla="*/ 62 h 104"/>
                                <a:gd name="T2" fmla="*/ 62 w 104"/>
                                <a:gd name="T3" fmla="*/ 31 h 104"/>
                                <a:gd name="T4" fmla="*/ 31 w 104"/>
                                <a:gd name="T5" fmla="*/ 0 h 104"/>
                                <a:gd name="T6" fmla="*/ 31 w 104"/>
                                <a:gd name="T7" fmla="*/ 0 h 104"/>
                                <a:gd name="T8" fmla="*/ 0 w 104"/>
                                <a:gd name="T9" fmla="*/ 31 h 104"/>
                                <a:gd name="T10" fmla="*/ 31 w 104"/>
                                <a:gd name="T11" fmla="*/ 62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4">
                                  <a:moveTo>
                                    <a:pt x="52" y="104"/>
                                  </a:moveTo>
                                  <a:cubicBezTo>
                                    <a:pt x="81" y="104"/>
                                    <a:pt x="104" y="81"/>
                                    <a:pt x="104" y="52"/>
                                  </a:cubicBezTo>
                                  <a:cubicBezTo>
                                    <a:pt x="104" y="23"/>
                                    <a:pt x="81" y="0"/>
                                    <a:pt x="52" y="0"/>
                                  </a:cubicBezTo>
                                  <a:cubicBezTo>
                                    <a:pt x="52" y="0"/>
                                    <a:pt x="52" y="0"/>
                                    <a:pt x="52" y="0"/>
                                  </a:cubicBezTo>
                                  <a:cubicBezTo>
                                    <a:pt x="23" y="0"/>
                                    <a:pt x="0" y="23"/>
                                    <a:pt x="0" y="52"/>
                                  </a:cubicBezTo>
                                  <a:cubicBezTo>
                                    <a:pt x="0" y="81"/>
                                    <a:pt x="23" y="104"/>
                                    <a:pt x="52" y="104"/>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19" name="Rectangle 322"/>
                          <wps:cNvSpPr>
                            <a:spLocks noChangeArrowheads="1"/>
                          </wps:cNvSpPr>
                          <wps:spPr bwMode="auto">
                            <a:xfrm>
                              <a:off x="2110700" y="1329103"/>
                              <a:ext cx="56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320" name="Line 323"/>
                          <wps:cNvCnPr/>
                          <wps:spPr bwMode="auto">
                            <a:xfrm flipV="1">
                              <a:off x="2971800" y="731502"/>
                              <a:ext cx="600" cy="2286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21" name="Freeform 324"/>
                          <wps:cNvSpPr>
                            <a:spLocks/>
                          </wps:cNvSpPr>
                          <wps:spPr bwMode="auto">
                            <a:xfrm>
                              <a:off x="2952700" y="940402"/>
                              <a:ext cx="38800" cy="40000"/>
                            </a:xfrm>
                            <a:custGeom>
                              <a:avLst/>
                              <a:gdLst>
                                <a:gd name="T0" fmla="*/ 31 w 104"/>
                                <a:gd name="T1" fmla="*/ 0 h 105"/>
                                <a:gd name="T2" fmla="*/ 0 w 104"/>
                                <a:gd name="T3" fmla="*/ 31 h 105"/>
                                <a:gd name="T4" fmla="*/ 31 w 104"/>
                                <a:gd name="T5" fmla="*/ 63 h 105"/>
                                <a:gd name="T6" fmla="*/ 31 w 104"/>
                                <a:gd name="T7" fmla="*/ 63 h 105"/>
                                <a:gd name="T8" fmla="*/ 61 w 104"/>
                                <a:gd name="T9" fmla="*/ 31 h 105"/>
                                <a:gd name="T10" fmla="*/ 31 w 104"/>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0"/>
                                  </a:moveTo>
                                  <a:cubicBezTo>
                                    <a:pt x="23" y="0"/>
                                    <a:pt x="0" y="23"/>
                                    <a:pt x="0" y="52"/>
                                  </a:cubicBezTo>
                                  <a:cubicBezTo>
                                    <a:pt x="0" y="81"/>
                                    <a:pt x="23" y="105"/>
                                    <a:pt x="52" y="105"/>
                                  </a:cubicBezTo>
                                  <a:cubicBezTo>
                                    <a:pt x="52" y="105"/>
                                    <a:pt x="52" y="105"/>
                                    <a:pt x="52" y="105"/>
                                  </a:cubicBezTo>
                                  <a:cubicBezTo>
                                    <a:pt x="81" y="105"/>
                                    <a:pt x="104" y="81"/>
                                    <a:pt x="104" y="52"/>
                                  </a:cubicBezTo>
                                  <a:cubicBezTo>
                                    <a:pt x="104" y="23"/>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22" name="Freeform 325"/>
                          <wps:cNvSpPr>
                            <a:spLocks/>
                          </wps:cNvSpPr>
                          <wps:spPr bwMode="auto">
                            <a:xfrm>
                              <a:off x="2952700" y="712402"/>
                              <a:ext cx="38800" cy="39400"/>
                            </a:xfrm>
                            <a:custGeom>
                              <a:avLst/>
                              <a:gdLst>
                                <a:gd name="T0" fmla="*/ 31 w 104"/>
                                <a:gd name="T1" fmla="*/ 62 h 105"/>
                                <a:gd name="T2" fmla="*/ 61 w 104"/>
                                <a:gd name="T3" fmla="*/ 31 h 105"/>
                                <a:gd name="T4" fmla="*/ 31 w 104"/>
                                <a:gd name="T5" fmla="*/ 0 h 105"/>
                                <a:gd name="T6" fmla="*/ 31 w 104"/>
                                <a:gd name="T7" fmla="*/ 0 h 105"/>
                                <a:gd name="T8" fmla="*/ 0 w 104"/>
                                <a:gd name="T9" fmla="*/ 31 h 105"/>
                                <a:gd name="T10" fmla="*/ 31 w 104"/>
                                <a:gd name="T11" fmla="*/ 6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105"/>
                                  </a:moveTo>
                                  <a:cubicBezTo>
                                    <a:pt x="81" y="105"/>
                                    <a:pt x="104" y="81"/>
                                    <a:pt x="104" y="52"/>
                                  </a:cubicBezTo>
                                  <a:cubicBezTo>
                                    <a:pt x="104" y="24"/>
                                    <a:pt x="81" y="0"/>
                                    <a:pt x="52" y="0"/>
                                  </a:cubicBezTo>
                                  <a:cubicBezTo>
                                    <a:pt x="52" y="0"/>
                                    <a:pt x="52" y="0"/>
                                    <a:pt x="52" y="0"/>
                                  </a:cubicBezTo>
                                  <a:cubicBezTo>
                                    <a:pt x="23" y="0"/>
                                    <a:pt x="0" y="24"/>
                                    <a:pt x="0" y="52"/>
                                  </a:cubicBezTo>
                                  <a:cubicBezTo>
                                    <a:pt x="0" y="81"/>
                                    <a:pt x="23" y="105"/>
                                    <a:pt x="52"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23" name="Rectangle 326"/>
                          <wps:cNvSpPr>
                            <a:spLocks noChangeArrowheads="1"/>
                          </wps:cNvSpPr>
                          <wps:spPr bwMode="auto">
                            <a:xfrm>
                              <a:off x="3004200" y="788002"/>
                              <a:ext cx="54000" cy="11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4" name="Rectangle 327"/>
                          <wps:cNvSpPr>
                            <a:spLocks noChangeArrowheads="1"/>
                          </wps:cNvSpPr>
                          <wps:spPr bwMode="auto">
                            <a:xfrm>
                              <a:off x="3006700" y="7277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325" name="Line 328"/>
                          <wps:cNvCnPr/>
                          <wps:spPr bwMode="auto">
                            <a:xfrm flipV="1">
                              <a:off x="2971800" y="960102"/>
                              <a:ext cx="600" cy="2286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26" name="Freeform 329"/>
                          <wps:cNvSpPr>
                            <a:spLocks/>
                          </wps:cNvSpPr>
                          <wps:spPr bwMode="auto">
                            <a:xfrm>
                              <a:off x="2952700" y="1169003"/>
                              <a:ext cx="38800" cy="39400"/>
                            </a:xfrm>
                            <a:custGeom>
                              <a:avLst/>
                              <a:gdLst>
                                <a:gd name="T0" fmla="*/ 31 w 104"/>
                                <a:gd name="T1" fmla="*/ 0 h 104"/>
                                <a:gd name="T2" fmla="*/ 0 w 104"/>
                                <a:gd name="T3" fmla="*/ 31 h 104"/>
                                <a:gd name="T4" fmla="*/ 31 w 104"/>
                                <a:gd name="T5" fmla="*/ 62 h 104"/>
                                <a:gd name="T6" fmla="*/ 31 w 104"/>
                                <a:gd name="T7" fmla="*/ 62 h 104"/>
                                <a:gd name="T8" fmla="*/ 61 w 104"/>
                                <a:gd name="T9" fmla="*/ 31 h 104"/>
                                <a:gd name="T10" fmla="*/ 31 w 104"/>
                                <a:gd name="T11" fmla="*/ 0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4">
                                  <a:moveTo>
                                    <a:pt x="52" y="0"/>
                                  </a:moveTo>
                                  <a:cubicBezTo>
                                    <a:pt x="23" y="0"/>
                                    <a:pt x="0" y="23"/>
                                    <a:pt x="0" y="52"/>
                                  </a:cubicBezTo>
                                  <a:cubicBezTo>
                                    <a:pt x="0" y="81"/>
                                    <a:pt x="23" y="104"/>
                                    <a:pt x="52" y="104"/>
                                  </a:cubicBezTo>
                                  <a:cubicBezTo>
                                    <a:pt x="52" y="104"/>
                                    <a:pt x="52" y="104"/>
                                    <a:pt x="52" y="104"/>
                                  </a:cubicBezTo>
                                  <a:cubicBezTo>
                                    <a:pt x="81" y="104"/>
                                    <a:pt x="104" y="81"/>
                                    <a:pt x="104" y="52"/>
                                  </a:cubicBezTo>
                                  <a:cubicBezTo>
                                    <a:pt x="104" y="23"/>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27" name="Freeform 330"/>
                          <wps:cNvSpPr>
                            <a:spLocks/>
                          </wps:cNvSpPr>
                          <wps:spPr bwMode="auto">
                            <a:xfrm>
                              <a:off x="2952700" y="940402"/>
                              <a:ext cx="38800" cy="40000"/>
                            </a:xfrm>
                            <a:custGeom>
                              <a:avLst/>
                              <a:gdLst>
                                <a:gd name="T0" fmla="*/ 31 w 104"/>
                                <a:gd name="T1" fmla="*/ 63 h 105"/>
                                <a:gd name="T2" fmla="*/ 61 w 104"/>
                                <a:gd name="T3" fmla="*/ 31 h 105"/>
                                <a:gd name="T4" fmla="*/ 31 w 104"/>
                                <a:gd name="T5" fmla="*/ 0 h 105"/>
                                <a:gd name="T6" fmla="*/ 31 w 104"/>
                                <a:gd name="T7" fmla="*/ 0 h 105"/>
                                <a:gd name="T8" fmla="*/ 0 w 104"/>
                                <a:gd name="T9" fmla="*/ 31 h 105"/>
                                <a:gd name="T10" fmla="*/ 31 w 104"/>
                                <a:gd name="T11" fmla="*/ 6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105"/>
                                  </a:moveTo>
                                  <a:cubicBezTo>
                                    <a:pt x="81" y="105"/>
                                    <a:pt x="104" y="81"/>
                                    <a:pt x="104" y="52"/>
                                  </a:cubicBezTo>
                                  <a:cubicBezTo>
                                    <a:pt x="104" y="23"/>
                                    <a:pt x="81" y="0"/>
                                    <a:pt x="52" y="0"/>
                                  </a:cubicBezTo>
                                  <a:cubicBezTo>
                                    <a:pt x="52" y="0"/>
                                    <a:pt x="52" y="0"/>
                                    <a:pt x="52" y="0"/>
                                  </a:cubicBezTo>
                                  <a:cubicBezTo>
                                    <a:pt x="23" y="0"/>
                                    <a:pt x="0" y="23"/>
                                    <a:pt x="0" y="52"/>
                                  </a:cubicBezTo>
                                  <a:cubicBezTo>
                                    <a:pt x="0" y="81"/>
                                    <a:pt x="23" y="105"/>
                                    <a:pt x="52"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28" name="Rectangle 331"/>
                          <wps:cNvSpPr>
                            <a:spLocks noChangeArrowheads="1"/>
                          </wps:cNvSpPr>
                          <wps:spPr bwMode="auto">
                            <a:xfrm>
                              <a:off x="3004200" y="1016603"/>
                              <a:ext cx="54000" cy="11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Rectangle 332"/>
                          <wps:cNvSpPr>
                            <a:spLocks noChangeArrowheads="1"/>
                          </wps:cNvSpPr>
                          <wps:spPr bwMode="auto">
                            <a:xfrm>
                              <a:off x="3006700" y="9404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330" name="Line 333"/>
                          <wps:cNvCnPr/>
                          <wps:spPr bwMode="auto">
                            <a:xfrm flipV="1">
                              <a:off x="3433400" y="1209603"/>
                              <a:ext cx="700" cy="1861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31" name="Freeform 334"/>
                          <wps:cNvSpPr>
                            <a:spLocks/>
                          </wps:cNvSpPr>
                          <wps:spPr bwMode="auto">
                            <a:xfrm>
                              <a:off x="3407400" y="1390604"/>
                              <a:ext cx="52100" cy="26000"/>
                            </a:xfrm>
                            <a:custGeom>
                              <a:avLst/>
                              <a:gdLst>
                                <a:gd name="T0" fmla="*/ 82 w 82"/>
                                <a:gd name="T1" fmla="*/ 0 h 41"/>
                                <a:gd name="T2" fmla="*/ 41 w 82"/>
                                <a:gd name="T3" fmla="*/ 41 h 41"/>
                                <a:gd name="T4" fmla="*/ 0 w 82"/>
                                <a:gd name="T5" fmla="*/ 0 h 41"/>
                                <a:gd name="T6" fmla="*/ 82 w 82"/>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82" y="0"/>
                                  </a:moveTo>
                                  <a:lnTo>
                                    <a:pt x="41" y="41"/>
                                  </a:lnTo>
                                  <a:lnTo>
                                    <a:pt x="0" y="0"/>
                                  </a:lnTo>
                                  <a:lnTo>
                                    <a:pt x="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 name="Freeform 335"/>
                          <wps:cNvSpPr>
                            <a:spLocks/>
                          </wps:cNvSpPr>
                          <wps:spPr bwMode="auto">
                            <a:xfrm>
                              <a:off x="3407400" y="1188703"/>
                              <a:ext cx="52100" cy="26000"/>
                            </a:xfrm>
                            <a:custGeom>
                              <a:avLst/>
                              <a:gdLst>
                                <a:gd name="T0" fmla="*/ 0 w 82"/>
                                <a:gd name="T1" fmla="*/ 41 h 41"/>
                                <a:gd name="T2" fmla="*/ 41 w 82"/>
                                <a:gd name="T3" fmla="*/ 0 h 41"/>
                                <a:gd name="T4" fmla="*/ 82 w 82"/>
                                <a:gd name="T5" fmla="*/ 41 h 41"/>
                                <a:gd name="T6" fmla="*/ 0 w 82"/>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0" y="41"/>
                                  </a:moveTo>
                                  <a:lnTo>
                                    <a:pt x="41" y="0"/>
                                  </a:lnTo>
                                  <a:lnTo>
                                    <a:pt x="82"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 name="Rectangle 336"/>
                          <wps:cNvSpPr>
                            <a:spLocks noChangeArrowheads="1"/>
                          </wps:cNvSpPr>
                          <wps:spPr bwMode="auto">
                            <a:xfrm>
                              <a:off x="3465800" y="1244503"/>
                              <a:ext cx="53400" cy="11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4" name="Rectangle 337"/>
                          <wps:cNvSpPr>
                            <a:spLocks noChangeArrowheads="1"/>
                          </wps:cNvSpPr>
                          <wps:spPr bwMode="auto">
                            <a:xfrm>
                              <a:off x="3462700" y="115630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335" name="Line 338"/>
                          <wps:cNvCnPr/>
                          <wps:spPr bwMode="auto">
                            <a:xfrm flipV="1">
                              <a:off x="3433400" y="981003"/>
                              <a:ext cx="700" cy="1861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36" name="Freeform 339"/>
                          <wps:cNvSpPr>
                            <a:spLocks/>
                          </wps:cNvSpPr>
                          <wps:spPr bwMode="auto">
                            <a:xfrm>
                              <a:off x="3407400" y="1162003"/>
                              <a:ext cx="52100" cy="26700"/>
                            </a:xfrm>
                            <a:custGeom>
                              <a:avLst/>
                              <a:gdLst>
                                <a:gd name="T0" fmla="*/ 82 w 82"/>
                                <a:gd name="T1" fmla="*/ 0 h 42"/>
                                <a:gd name="T2" fmla="*/ 41 w 82"/>
                                <a:gd name="T3" fmla="*/ 42 h 42"/>
                                <a:gd name="T4" fmla="*/ 0 w 82"/>
                                <a:gd name="T5" fmla="*/ 0 h 42"/>
                                <a:gd name="T6" fmla="*/ 82 w 82"/>
                                <a:gd name="T7" fmla="*/ 0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2">
                                  <a:moveTo>
                                    <a:pt x="82" y="0"/>
                                  </a:moveTo>
                                  <a:lnTo>
                                    <a:pt x="41" y="42"/>
                                  </a:lnTo>
                                  <a:lnTo>
                                    <a:pt x="0" y="0"/>
                                  </a:lnTo>
                                  <a:lnTo>
                                    <a:pt x="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340"/>
                          <wps:cNvSpPr>
                            <a:spLocks/>
                          </wps:cNvSpPr>
                          <wps:spPr bwMode="auto">
                            <a:xfrm>
                              <a:off x="3407400" y="960102"/>
                              <a:ext cx="52100" cy="26600"/>
                            </a:xfrm>
                            <a:custGeom>
                              <a:avLst/>
                              <a:gdLst>
                                <a:gd name="T0" fmla="*/ 0 w 82"/>
                                <a:gd name="T1" fmla="*/ 42 h 42"/>
                                <a:gd name="T2" fmla="*/ 41 w 82"/>
                                <a:gd name="T3" fmla="*/ 0 h 42"/>
                                <a:gd name="T4" fmla="*/ 82 w 82"/>
                                <a:gd name="T5" fmla="*/ 42 h 42"/>
                                <a:gd name="T6" fmla="*/ 0 w 82"/>
                                <a:gd name="T7" fmla="*/ 42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2">
                                  <a:moveTo>
                                    <a:pt x="0" y="42"/>
                                  </a:moveTo>
                                  <a:lnTo>
                                    <a:pt x="41" y="0"/>
                                  </a:lnTo>
                                  <a:lnTo>
                                    <a:pt x="82" y="42"/>
                                  </a:lnTo>
                                  <a:lnTo>
                                    <a:pt x="0"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Rectangle 341"/>
                          <wps:cNvSpPr>
                            <a:spLocks noChangeArrowheads="1"/>
                          </wps:cNvSpPr>
                          <wps:spPr bwMode="auto">
                            <a:xfrm>
                              <a:off x="3465800" y="1016603"/>
                              <a:ext cx="53400" cy="11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Rectangle 342"/>
                          <wps:cNvSpPr>
                            <a:spLocks noChangeArrowheads="1"/>
                          </wps:cNvSpPr>
                          <wps:spPr bwMode="auto">
                            <a:xfrm>
                              <a:off x="3467100" y="9563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340" name="Oval 343"/>
                          <wps:cNvSpPr>
                            <a:spLocks noChangeArrowheads="1"/>
                          </wps:cNvSpPr>
                          <wps:spPr bwMode="auto">
                            <a:xfrm>
                              <a:off x="3142600" y="902902"/>
                              <a:ext cx="1143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Oval 344"/>
                          <wps:cNvSpPr>
                            <a:spLocks noChangeArrowheads="1"/>
                          </wps:cNvSpPr>
                          <wps:spPr bwMode="auto">
                            <a:xfrm>
                              <a:off x="3142600" y="1359503"/>
                              <a:ext cx="1143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Freeform 345"/>
                          <wps:cNvSpPr>
                            <a:spLocks noEditPoints="1"/>
                          </wps:cNvSpPr>
                          <wps:spPr bwMode="auto">
                            <a:xfrm>
                              <a:off x="2865100" y="727702"/>
                              <a:ext cx="908700" cy="8200"/>
                            </a:xfrm>
                            <a:custGeom>
                              <a:avLst/>
                              <a:gdLst>
                                <a:gd name="T0" fmla="*/ 1424 w 2411"/>
                                <a:gd name="T1" fmla="*/ 0 h 21"/>
                                <a:gd name="T2" fmla="*/ 1367 w 2411"/>
                                <a:gd name="T3" fmla="*/ 6 h 21"/>
                                <a:gd name="T4" fmla="*/ 1348 w 2411"/>
                                <a:gd name="T5" fmla="*/ 13 h 21"/>
                                <a:gd name="T6" fmla="*/ 1355 w 2411"/>
                                <a:gd name="T7" fmla="*/ 6 h 21"/>
                                <a:gd name="T8" fmla="*/ 1298 w 2411"/>
                                <a:gd name="T9" fmla="*/ 0 h 21"/>
                                <a:gd name="T10" fmla="*/ 1260 w 2411"/>
                                <a:gd name="T11" fmla="*/ 13 h 21"/>
                                <a:gd name="T12" fmla="*/ 1273 w 2411"/>
                                <a:gd name="T13" fmla="*/ 13 h 21"/>
                                <a:gd name="T14" fmla="*/ 1235 w 2411"/>
                                <a:gd name="T15" fmla="*/ 0 h 21"/>
                                <a:gd name="T16" fmla="*/ 1178 w 2411"/>
                                <a:gd name="T17" fmla="*/ 6 h 21"/>
                                <a:gd name="T18" fmla="*/ 1159 w 2411"/>
                                <a:gd name="T19" fmla="*/ 13 h 21"/>
                                <a:gd name="T20" fmla="*/ 1165 w 2411"/>
                                <a:gd name="T21" fmla="*/ 6 h 21"/>
                                <a:gd name="T22" fmla="*/ 1108 w 2411"/>
                                <a:gd name="T23" fmla="*/ 0 h 21"/>
                                <a:gd name="T24" fmla="*/ 1070 w 2411"/>
                                <a:gd name="T25" fmla="*/ 13 h 21"/>
                                <a:gd name="T26" fmla="*/ 1083 w 2411"/>
                                <a:gd name="T27" fmla="*/ 13 h 21"/>
                                <a:gd name="T28" fmla="*/ 1045 w 2411"/>
                                <a:gd name="T29" fmla="*/ 0 h 21"/>
                                <a:gd name="T30" fmla="*/ 988 w 2411"/>
                                <a:gd name="T31" fmla="*/ 6 h 21"/>
                                <a:gd name="T32" fmla="*/ 969 w 2411"/>
                                <a:gd name="T33" fmla="*/ 13 h 21"/>
                                <a:gd name="T34" fmla="*/ 975 w 2411"/>
                                <a:gd name="T35" fmla="*/ 6 h 21"/>
                                <a:gd name="T36" fmla="*/ 918 w 2411"/>
                                <a:gd name="T37" fmla="*/ 0 h 21"/>
                                <a:gd name="T38" fmla="*/ 880 w 2411"/>
                                <a:gd name="T39" fmla="*/ 13 h 21"/>
                                <a:gd name="T40" fmla="*/ 893 w 2411"/>
                                <a:gd name="T41" fmla="*/ 13 h 21"/>
                                <a:gd name="T42" fmla="*/ 855 w 2411"/>
                                <a:gd name="T43" fmla="*/ 0 h 21"/>
                                <a:gd name="T44" fmla="*/ 798 w 2411"/>
                                <a:gd name="T45" fmla="*/ 6 h 21"/>
                                <a:gd name="T46" fmla="*/ 779 w 2411"/>
                                <a:gd name="T47" fmla="*/ 13 h 21"/>
                                <a:gd name="T48" fmla="*/ 785 w 2411"/>
                                <a:gd name="T49" fmla="*/ 6 h 21"/>
                                <a:gd name="T50" fmla="*/ 728 w 2411"/>
                                <a:gd name="T51" fmla="*/ 0 h 21"/>
                                <a:gd name="T52" fmla="*/ 690 w 2411"/>
                                <a:gd name="T53" fmla="*/ 13 h 21"/>
                                <a:gd name="T54" fmla="*/ 703 w 2411"/>
                                <a:gd name="T55" fmla="*/ 13 h 21"/>
                                <a:gd name="T56" fmla="*/ 665 w 2411"/>
                                <a:gd name="T57" fmla="*/ 0 h 21"/>
                                <a:gd name="T58" fmla="*/ 608 w 2411"/>
                                <a:gd name="T59" fmla="*/ 6 h 21"/>
                                <a:gd name="T60" fmla="*/ 589 w 2411"/>
                                <a:gd name="T61" fmla="*/ 13 h 21"/>
                                <a:gd name="T62" fmla="*/ 595 w 2411"/>
                                <a:gd name="T63" fmla="*/ 6 h 21"/>
                                <a:gd name="T64" fmla="*/ 538 w 2411"/>
                                <a:gd name="T65" fmla="*/ 0 h 21"/>
                                <a:gd name="T66" fmla="*/ 500 w 2411"/>
                                <a:gd name="T67" fmla="*/ 13 h 21"/>
                                <a:gd name="T68" fmla="*/ 513 w 2411"/>
                                <a:gd name="T69" fmla="*/ 13 h 21"/>
                                <a:gd name="T70" fmla="*/ 475 w 2411"/>
                                <a:gd name="T71" fmla="*/ 0 h 21"/>
                                <a:gd name="T72" fmla="*/ 418 w 2411"/>
                                <a:gd name="T73" fmla="*/ 6 h 21"/>
                                <a:gd name="T74" fmla="*/ 399 w 2411"/>
                                <a:gd name="T75" fmla="*/ 13 h 21"/>
                                <a:gd name="T76" fmla="*/ 405 w 2411"/>
                                <a:gd name="T77" fmla="*/ 6 h 21"/>
                                <a:gd name="T78" fmla="*/ 348 w 2411"/>
                                <a:gd name="T79" fmla="*/ 0 h 21"/>
                                <a:gd name="T80" fmla="*/ 310 w 2411"/>
                                <a:gd name="T81" fmla="*/ 13 h 21"/>
                                <a:gd name="T82" fmla="*/ 323 w 2411"/>
                                <a:gd name="T83" fmla="*/ 13 h 21"/>
                                <a:gd name="T84" fmla="*/ 285 w 2411"/>
                                <a:gd name="T85" fmla="*/ 0 h 21"/>
                                <a:gd name="T86" fmla="*/ 228 w 2411"/>
                                <a:gd name="T87" fmla="*/ 6 h 21"/>
                                <a:gd name="T88" fmla="*/ 209 w 2411"/>
                                <a:gd name="T89" fmla="*/ 13 h 21"/>
                                <a:gd name="T90" fmla="*/ 215 w 2411"/>
                                <a:gd name="T91" fmla="*/ 6 h 21"/>
                                <a:gd name="T92" fmla="*/ 158 w 2411"/>
                                <a:gd name="T93" fmla="*/ 0 h 21"/>
                                <a:gd name="T94" fmla="*/ 120 w 2411"/>
                                <a:gd name="T95" fmla="*/ 13 h 21"/>
                                <a:gd name="T96" fmla="*/ 133 w 2411"/>
                                <a:gd name="T97" fmla="*/ 13 h 21"/>
                                <a:gd name="T98" fmla="*/ 95 w 2411"/>
                                <a:gd name="T99" fmla="*/ 0 h 21"/>
                                <a:gd name="T100" fmla="*/ 38 w 2411"/>
                                <a:gd name="T101" fmla="*/ 6 h 21"/>
                                <a:gd name="T102" fmla="*/ 19 w 2411"/>
                                <a:gd name="T103" fmla="*/ 13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6"/>
                                    <a:pt x="2368" y="10"/>
                                  </a:cubicBezTo>
                                  <a:cubicBezTo>
                                    <a:pt x="2368" y="5"/>
                                    <a:pt x="2373" y="0"/>
                                    <a:pt x="2379" y="0"/>
                                  </a:cubicBezTo>
                                  <a:lnTo>
                                    <a:pt x="2400" y="0"/>
                                  </a:lnTo>
                                  <a:cubicBezTo>
                                    <a:pt x="2406" y="0"/>
                                    <a:pt x="2411" y="5"/>
                                    <a:pt x="2411" y="10"/>
                                  </a:cubicBezTo>
                                  <a:cubicBezTo>
                                    <a:pt x="2411" y="16"/>
                                    <a:pt x="2406" y="21"/>
                                    <a:pt x="2400" y="21"/>
                                  </a:cubicBezTo>
                                  <a:close/>
                                  <a:moveTo>
                                    <a:pt x="2336" y="21"/>
                                  </a:moveTo>
                                  <a:lnTo>
                                    <a:pt x="2315" y="21"/>
                                  </a:lnTo>
                                  <a:cubicBezTo>
                                    <a:pt x="2309" y="21"/>
                                    <a:pt x="2304" y="16"/>
                                    <a:pt x="2304" y="10"/>
                                  </a:cubicBezTo>
                                  <a:cubicBezTo>
                                    <a:pt x="2304" y="5"/>
                                    <a:pt x="2309" y="0"/>
                                    <a:pt x="2315" y="0"/>
                                  </a:cubicBezTo>
                                  <a:lnTo>
                                    <a:pt x="2336" y="0"/>
                                  </a:lnTo>
                                  <a:cubicBezTo>
                                    <a:pt x="2342" y="0"/>
                                    <a:pt x="2347" y="5"/>
                                    <a:pt x="2347" y="10"/>
                                  </a:cubicBezTo>
                                  <a:cubicBezTo>
                                    <a:pt x="2347" y="16"/>
                                    <a:pt x="2342" y="21"/>
                                    <a:pt x="2336" y="21"/>
                                  </a:cubicBezTo>
                                  <a:close/>
                                  <a:moveTo>
                                    <a:pt x="2272" y="21"/>
                                  </a:moveTo>
                                  <a:lnTo>
                                    <a:pt x="2251" y="21"/>
                                  </a:lnTo>
                                  <a:cubicBezTo>
                                    <a:pt x="2245" y="21"/>
                                    <a:pt x="2240" y="16"/>
                                    <a:pt x="2240" y="10"/>
                                  </a:cubicBezTo>
                                  <a:cubicBezTo>
                                    <a:pt x="2240" y="5"/>
                                    <a:pt x="2245" y="0"/>
                                    <a:pt x="2251" y="0"/>
                                  </a:cubicBezTo>
                                  <a:lnTo>
                                    <a:pt x="2272" y="0"/>
                                  </a:lnTo>
                                  <a:cubicBezTo>
                                    <a:pt x="2278" y="0"/>
                                    <a:pt x="2283" y="5"/>
                                    <a:pt x="2283" y="10"/>
                                  </a:cubicBezTo>
                                  <a:cubicBezTo>
                                    <a:pt x="2283" y="16"/>
                                    <a:pt x="2278" y="21"/>
                                    <a:pt x="2272" y="21"/>
                                  </a:cubicBezTo>
                                  <a:close/>
                                  <a:moveTo>
                                    <a:pt x="2208" y="21"/>
                                  </a:moveTo>
                                  <a:lnTo>
                                    <a:pt x="2187" y="21"/>
                                  </a:lnTo>
                                  <a:cubicBezTo>
                                    <a:pt x="2181" y="21"/>
                                    <a:pt x="2176" y="16"/>
                                    <a:pt x="2176" y="10"/>
                                  </a:cubicBezTo>
                                  <a:cubicBezTo>
                                    <a:pt x="2176" y="5"/>
                                    <a:pt x="2181" y="0"/>
                                    <a:pt x="2187" y="0"/>
                                  </a:cubicBezTo>
                                  <a:lnTo>
                                    <a:pt x="2208" y="0"/>
                                  </a:lnTo>
                                  <a:cubicBezTo>
                                    <a:pt x="2214" y="0"/>
                                    <a:pt x="2219" y="5"/>
                                    <a:pt x="2219" y="10"/>
                                  </a:cubicBezTo>
                                  <a:cubicBezTo>
                                    <a:pt x="2219" y="16"/>
                                    <a:pt x="2214" y="21"/>
                                    <a:pt x="2208" y="21"/>
                                  </a:cubicBezTo>
                                  <a:close/>
                                  <a:moveTo>
                                    <a:pt x="2144" y="21"/>
                                  </a:moveTo>
                                  <a:lnTo>
                                    <a:pt x="2123" y="21"/>
                                  </a:lnTo>
                                  <a:cubicBezTo>
                                    <a:pt x="2117" y="21"/>
                                    <a:pt x="2112" y="16"/>
                                    <a:pt x="2112" y="10"/>
                                  </a:cubicBezTo>
                                  <a:cubicBezTo>
                                    <a:pt x="2112" y="5"/>
                                    <a:pt x="2117" y="0"/>
                                    <a:pt x="2123" y="0"/>
                                  </a:cubicBezTo>
                                  <a:lnTo>
                                    <a:pt x="2144" y="0"/>
                                  </a:lnTo>
                                  <a:cubicBezTo>
                                    <a:pt x="2150" y="0"/>
                                    <a:pt x="2155" y="5"/>
                                    <a:pt x="2155" y="10"/>
                                  </a:cubicBezTo>
                                  <a:cubicBezTo>
                                    <a:pt x="2155" y="16"/>
                                    <a:pt x="2150" y="21"/>
                                    <a:pt x="2144" y="21"/>
                                  </a:cubicBezTo>
                                  <a:close/>
                                  <a:moveTo>
                                    <a:pt x="2080" y="21"/>
                                  </a:moveTo>
                                  <a:lnTo>
                                    <a:pt x="2059" y="21"/>
                                  </a:lnTo>
                                  <a:cubicBezTo>
                                    <a:pt x="2053" y="21"/>
                                    <a:pt x="2048" y="16"/>
                                    <a:pt x="2048" y="10"/>
                                  </a:cubicBezTo>
                                  <a:cubicBezTo>
                                    <a:pt x="2048" y="5"/>
                                    <a:pt x="2053" y="0"/>
                                    <a:pt x="2059" y="0"/>
                                  </a:cubicBezTo>
                                  <a:lnTo>
                                    <a:pt x="2080" y="0"/>
                                  </a:lnTo>
                                  <a:cubicBezTo>
                                    <a:pt x="2086" y="0"/>
                                    <a:pt x="2091" y="5"/>
                                    <a:pt x="2091" y="10"/>
                                  </a:cubicBezTo>
                                  <a:cubicBezTo>
                                    <a:pt x="2091" y="16"/>
                                    <a:pt x="2086" y="21"/>
                                    <a:pt x="2080" y="21"/>
                                  </a:cubicBezTo>
                                  <a:close/>
                                  <a:moveTo>
                                    <a:pt x="2016" y="21"/>
                                  </a:moveTo>
                                  <a:lnTo>
                                    <a:pt x="1995" y="21"/>
                                  </a:lnTo>
                                  <a:cubicBezTo>
                                    <a:pt x="1989" y="21"/>
                                    <a:pt x="1984" y="16"/>
                                    <a:pt x="1984" y="10"/>
                                  </a:cubicBezTo>
                                  <a:cubicBezTo>
                                    <a:pt x="1984" y="5"/>
                                    <a:pt x="1989" y="0"/>
                                    <a:pt x="1995" y="0"/>
                                  </a:cubicBezTo>
                                  <a:lnTo>
                                    <a:pt x="2016" y="0"/>
                                  </a:lnTo>
                                  <a:cubicBezTo>
                                    <a:pt x="2022" y="0"/>
                                    <a:pt x="2027" y="5"/>
                                    <a:pt x="2027" y="10"/>
                                  </a:cubicBezTo>
                                  <a:cubicBezTo>
                                    <a:pt x="2027" y="16"/>
                                    <a:pt x="2022" y="21"/>
                                    <a:pt x="2016" y="21"/>
                                  </a:cubicBezTo>
                                  <a:close/>
                                  <a:moveTo>
                                    <a:pt x="1952" y="21"/>
                                  </a:moveTo>
                                  <a:lnTo>
                                    <a:pt x="1931" y="21"/>
                                  </a:lnTo>
                                  <a:cubicBezTo>
                                    <a:pt x="1925" y="21"/>
                                    <a:pt x="1920" y="16"/>
                                    <a:pt x="1920" y="10"/>
                                  </a:cubicBezTo>
                                  <a:cubicBezTo>
                                    <a:pt x="1920" y="5"/>
                                    <a:pt x="1925" y="0"/>
                                    <a:pt x="1931" y="0"/>
                                  </a:cubicBezTo>
                                  <a:lnTo>
                                    <a:pt x="1952" y="0"/>
                                  </a:lnTo>
                                  <a:cubicBezTo>
                                    <a:pt x="1958" y="0"/>
                                    <a:pt x="1963" y="5"/>
                                    <a:pt x="1963" y="10"/>
                                  </a:cubicBezTo>
                                  <a:cubicBezTo>
                                    <a:pt x="1963" y="16"/>
                                    <a:pt x="1958" y="21"/>
                                    <a:pt x="1952" y="21"/>
                                  </a:cubicBezTo>
                                  <a:close/>
                                  <a:moveTo>
                                    <a:pt x="1888" y="21"/>
                                  </a:moveTo>
                                  <a:lnTo>
                                    <a:pt x="1867" y="21"/>
                                  </a:lnTo>
                                  <a:cubicBezTo>
                                    <a:pt x="1861" y="21"/>
                                    <a:pt x="1856" y="16"/>
                                    <a:pt x="1856" y="10"/>
                                  </a:cubicBezTo>
                                  <a:cubicBezTo>
                                    <a:pt x="1856" y="5"/>
                                    <a:pt x="1861" y="0"/>
                                    <a:pt x="1867" y="0"/>
                                  </a:cubicBezTo>
                                  <a:lnTo>
                                    <a:pt x="1888" y="0"/>
                                  </a:lnTo>
                                  <a:cubicBezTo>
                                    <a:pt x="1894" y="0"/>
                                    <a:pt x="1899" y="5"/>
                                    <a:pt x="1899" y="10"/>
                                  </a:cubicBezTo>
                                  <a:cubicBezTo>
                                    <a:pt x="1899" y="16"/>
                                    <a:pt x="1894" y="21"/>
                                    <a:pt x="1888" y="21"/>
                                  </a:cubicBezTo>
                                  <a:close/>
                                  <a:moveTo>
                                    <a:pt x="1824" y="21"/>
                                  </a:moveTo>
                                  <a:lnTo>
                                    <a:pt x="1803" y="21"/>
                                  </a:lnTo>
                                  <a:cubicBezTo>
                                    <a:pt x="1797" y="21"/>
                                    <a:pt x="1792" y="16"/>
                                    <a:pt x="1792" y="10"/>
                                  </a:cubicBezTo>
                                  <a:cubicBezTo>
                                    <a:pt x="1792" y="5"/>
                                    <a:pt x="1797" y="0"/>
                                    <a:pt x="1803" y="0"/>
                                  </a:cubicBezTo>
                                  <a:lnTo>
                                    <a:pt x="1824" y="0"/>
                                  </a:lnTo>
                                  <a:cubicBezTo>
                                    <a:pt x="1830" y="0"/>
                                    <a:pt x="1835" y="5"/>
                                    <a:pt x="1835" y="10"/>
                                  </a:cubicBezTo>
                                  <a:cubicBezTo>
                                    <a:pt x="1835" y="16"/>
                                    <a:pt x="1830" y="21"/>
                                    <a:pt x="1824" y="21"/>
                                  </a:cubicBezTo>
                                  <a:close/>
                                  <a:moveTo>
                                    <a:pt x="1760" y="21"/>
                                  </a:moveTo>
                                  <a:lnTo>
                                    <a:pt x="1739" y="21"/>
                                  </a:lnTo>
                                  <a:cubicBezTo>
                                    <a:pt x="1733" y="21"/>
                                    <a:pt x="1728" y="16"/>
                                    <a:pt x="1728" y="10"/>
                                  </a:cubicBezTo>
                                  <a:cubicBezTo>
                                    <a:pt x="1728" y="5"/>
                                    <a:pt x="1733" y="0"/>
                                    <a:pt x="1739" y="0"/>
                                  </a:cubicBezTo>
                                  <a:lnTo>
                                    <a:pt x="1760" y="0"/>
                                  </a:lnTo>
                                  <a:cubicBezTo>
                                    <a:pt x="1766" y="0"/>
                                    <a:pt x="1771" y="5"/>
                                    <a:pt x="1771" y="10"/>
                                  </a:cubicBezTo>
                                  <a:cubicBezTo>
                                    <a:pt x="1771" y="16"/>
                                    <a:pt x="1766" y="21"/>
                                    <a:pt x="1760" y="21"/>
                                  </a:cubicBezTo>
                                  <a:close/>
                                  <a:moveTo>
                                    <a:pt x="1696" y="21"/>
                                  </a:moveTo>
                                  <a:lnTo>
                                    <a:pt x="1675" y="21"/>
                                  </a:lnTo>
                                  <a:cubicBezTo>
                                    <a:pt x="1669" y="21"/>
                                    <a:pt x="1664" y="16"/>
                                    <a:pt x="1664" y="10"/>
                                  </a:cubicBezTo>
                                  <a:cubicBezTo>
                                    <a:pt x="1664" y="5"/>
                                    <a:pt x="1669" y="0"/>
                                    <a:pt x="1675" y="0"/>
                                  </a:cubicBezTo>
                                  <a:lnTo>
                                    <a:pt x="1696" y="0"/>
                                  </a:lnTo>
                                  <a:cubicBezTo>
                                    <a:pt x="1702" y="0"/>
                                    <a:pt x="1707" y="5"/>
                                    <a:pt x="1707" y="10"/>
                                  </a:cubicBezTo>
                                  <a:cubicBezTo>
                                    <a:pt x="1707" y="16"/>
                                    <a:pt x="1702" y="21"/>
                                    <a:pt x="1696" y="21"/>
                                  </a:cubicBezTo>
                                  <a:close/>
                                  <a:moveTo>
                                    <a:pt x="1632" y="21"/>
                                  </a:moveTo>
                                  <a:lnTo>
                                    <a:pt x="1611" y="21"/>
                                  </a:lnTo>
                                  <a:cubicBezTo>
                                    <a:pt x="1605" y="21"/>
                                    <a:pt x="1600" y="16"/>
                                    <a:pt x="1600" y="10"/>
                                  </a:cubicBezTo>
                                  <a:cubicBezTo>
                                    <a:pt x="1600" y="5"/>
                                    <a:pt x="1605" y="0"/>
                                    <a:pt x="1611" y="0"/>
                                  </a:cubicBezTo>
                                  <a:lnTo>
                                    <a:pt x="1632" y="0"/>
                                  </a:lnTo>
                                  <a:cubicBezTo>
                                    <a:pt x="1638" y="0"/>
                                    <a:pt x="1643" y="5"/>
                                    <a:pt x="1643" y="10"/>
                                  </a:cubicBezTo>
                                  <a:cubicBezTo>
                                    <a:pt x="1643" y="16"/>
                                    <a:pt x="1638" y="21"/>
                                    <a:pt x="1632" y="21"/>
                                  </a:cubicBezTo>
                                  <a:close/>
                                  <a:moveTo>
                                    <a:pt x="1568" y="21"/>
                                  </a:moveTo>
                                  <a:lnTo>
                                    <a:pt x="1547" y="21"/>
                                  </a:lnTo>
                                  <a:cubicBezTo>
                                    <a:pt x="1541" y="21"/>
                                    <a:pt x="1536" y="16"/>
                                    <a:pt x="1536" y="10"/>
                                  </a:cubicBezTo>
                                  <a:cubicBezTo>
                                    <a:pt x="1536" y="5"/>
                                    <a:pt x="1541" y="0"/>
                                    <a:pt x="1547" y="0"/>
                                  </a:cubicBezTo>
                                  <a:lnTo>
                                    <a:pt x="1568" y="0"/>
                                  </a:lnTo>
                                  <a:cubicBezTo>
                                    <a:pt x="1574" y="0"/>
                                    <a:pt x="1579" y="5"/>
                                    <a:pt x="1579" y="10"/>
                                  </a:cubicBezTo>
                                  <a:cubicBezTo>
                                    <a:pt x="1579" y="16"/>
                                    <a:pt x="1574" y="21"/>
                                    <a:pt x="1568" y="21"/>
                                  </a:cubicBezTo>
                                  <a:close/>
                                  <a:moveTo>
                                    <a:pt x="1504" y="21"/>
                                  </a:moveTo>
                                  <a:lnTo>
                                    <a:pt x="1483" y="21"/>
                                  </a:lnTo>
                                  <a:cubicBezTo>
                                    <a:pt x="1477" y="21"/>
                                    <a:pt x="1472" y="16"/>
                                    <a:pt x="1472" y="10"/>
                                  </a:cubicBezTo>
                                  <a:cubicBezTo>
                                    <a:pt x="1472" y="5"/>
                                    <a:pt x="1477" y="0"/>
                                    <a:pt x="1483" y="0"/>
                                  </a:cubicBezTo>
                                  <a:lnTo>
                                    <a:pt x="1504" y="0"/>
                                  </a:lnTo>
                                  <a:cubicBezTo>
                                    <a:pt x="1510" y="0"/>
                                    <a:pt x="1515" y="5"/>
                                    <a:pt x="1515" y="10"/>
                                  </a:cubicBezTo>
                                  <a:cubicBezTo>
                                    <a:pt x="1515" y="16"/>
                                    <a:pt x="1510" y="21"/>
                                    <a:pt x="1504" y="21"/>
                                  </a:cubicBezTo>
                                  <a:close/>
                                  <a:moveTo>
                                    <a:pt x="1440" y="21"/>
                                  </a:moveTo>
                                  <a:lnTo>
                                    <a:pt x="1419" y="21"/>
                                  </a:lnTo>
                                  <a:cubicBezTo>
                                    <a:pt x="1413" y="21"/>
                                    <a:pt x="1408" y="16"/>
                                    <a:pt x="1408" y="10"/>
                                  </a:cubicBezTo>
                                  <a:cubicBezTo>
                                    <a:pt x="1408" y="5"/>
                                    <a:pt x="1413" y="0"/>
                                    <a:pt x="1419" y="0"/>
                                  </a:cubicBezTo>
                                  <a:lnTo>
                                    <a:pt x="1440" y="0"/>
                                  </a:lnTo>
                                  <a:cubicBezTo>
                                    <a:pt x="1446" y="0"/>
                                    <a:pt x="1451" y="5"/>
                                    <a:pt x="1451" y="10"/>
                                  </a:cubicBezTo>
                                  <a:cubicBezTo>
                                    <a:pt x="1451" y="16"/>
                                    <a:pt x="1446" y="21"/>
                                    <a:pt x="1440" y="21"/>
                                  </a:cubicBezTo>
                                  <a:close/>
                                  <a:moveTo>
                                    <a:pt x="1376" y="21"/>
                                  </a:moveTo>
                                  <a:lnTo>
                                    <a:pt x="1355" y="21"/>
                                  </a:lnTo>
                                  <a:cubicBezTo>
                                    <a:pt x="1349" y="21"/>
                                    <a:pt x="1344" y="16"/>
                                    <a:pt x="1344" y="10"/>
                                  </a:cubicBezTo>
                                  <a:cubicBezTo>
                                    <a:pt x="1344" y="5"/>
                                    <a:pt x="1349" y="0"/>
                                    <a:pt x="1355" y="0"/>
                                  </a:cubicBezTo>
                                  <a:lnTo>
                                    <a:pt x="1376" y="0"/>
                                  </a:lnTo>
                                  <a:cubicBezTo>
                                    <a:pt x="1382" y="0"/>
                                    <a:pt x="1387" y="5"/>
                                    <a:pt x="1387" y="10"/>
                                  </a:cubicBezTo>
                                  <a:cubicBezTo>
                                    <a:pt x="1387" y="16"/>
                                    <a:pt x="1382" y="21"/>
                                    <a:pt x="1376" y="21"/>
                                  </a:cubicBezTo>
                                  <a:close/>
                                  <a:moveTo>
                                    <a:pt x="1312" y="21"/>
                                  </a:moveTo>
                                  <a:lnTo>
                                    <a:pt x="1291" y="21"/>
                                  </a:lnTo>
                                  <a:cubicBezTo>
                                    <a:pt x="1285" y="21"/>
                                    <a:pt x="1280" y="16"/>
                                    <a:pt x="1280" y="10"/>
                                  </a:cubicBezTo>
                                  <a:cubicBezTo>
                                    <a:pt x="1280" y="5"/>
                                    <a:pt x="1285" y="0"/>
                                    <a:pt x="1291" y="0"/>
                                  </a:cubicBezTo>
                                  <a:lnTo>
                                    <a:pt x="1312" y="0"/>
                                  </a:lnTo>
                                  <a:cubicBezTo>
                                    <a:pt x="1318" y="0"/>
                                    <a:pt x="1323" y="5"/>
                                    <a:pt x="1323" y="10"/>
                                  </a:cubicBezTo>
                                  <a:cubicBezTo>
                                    <a:pt x="1323" y="16"/>
                                    <a:pt x="1318" y="21"/>
                                    <a:pt x="1312" y="21"/>
                                  </a:cubicBezTo>
                                  <a:close/>
                                  <a:moveTo>
                                    <a:pt x="1248" y="21"/>
                                  </a:moveTo>
                                  <a:lnTo>
                                    <a:pt x="1227" y="21"/>
                                  </a:lnTo>
                                  <a:cubicBezTo>
                                    <a:pt x="1221" y="21"/>
                                    <a:pt x="1216" y="16"/>
                                    <a:pt x="1216" y="10"/>
                                  </a:cubicBezTo>
                                  <a:cubicBezTo>
                                    <a:pt x="1216" y="5"/>
                                    <a:pt x="1221" y="0"/>
                                    <a:pt x="1227" y="0"/>
                                  </a:cubicBezTo>
                                  <a:lnTo>
                                    <a:pt x="1248" y="0"/>
                                  </a:lnTo>
                                  <a:cubicBezTo>
                                    <a:pt x="1254" y="0"/>
                                    <a:pt x="1259" y="5"/>
                                    <a:pt x="1259" y="10"/>
                                  </a:cubicBezTo>
                                  <a:cubicBezTo>
                                    <a:pt x="1259" y="16"/>
                                    <a:pt x="1254" y="21"/>
                                    <a:pt x="1248" y="21"/>
                                  </a:cubicBezTo>
                                  <a:close/>
                                  <a:moveTo>
                                    <a:pt x="1184" y="21"/>
                                  </a:moveTo>
                                  <a:lnTo>
                                    <a:pt x="1163" y="21"/>
                                  </a:lnTo>
                                  <a:cubicBezTo>
                                    <a:pt x="1157" y="21"/>
                                    <a:pt x="1152" y="16"/>
                                    <a:pt x="1152" y="10"/>
                                  </a:cubicBezTo>
                                  <a:cubicBezTo>
                                    <a:pt x="1152" y="5"/>
                                    <a:pt x="1157" y="0"/>
                                    <a:pt x="1163" y="0"/>
                                  </a:cubicBezTo>
                                  <a:lnTo>
                                    <a:pt x="1184" y="0"/>
                                  </a:lnTo>
                                  <a:cubicBezTo>
                                    <a:pt x="1190" y="0"/>
                                    <a:pt x="1195" y="5"/>
                                    <a:pt x="1195" y="10"/>
                                  </a:cubicBezTo>
                                  <a:cubicBezTo>
                                    <a:pt x="1195" y="16"/>
                                    <a:pt x="1190" y="21"/>
                                    <a:pt x="1184" y="21"/>
                                  </a:cubicBezTo>
                                  <a:close/>
                                  <a:moveTo>
                                    <a:pt x="1120" y="21"/>
                                  </a:moveTo>
                                  <a:lnTo>
                                    <a:pt x="1099" y="21"/>
                                  </a:lnTo>
                                  <a:cubicBezTo>
                                    <a:pt x="1093" y="21"/>
                                    <a:pt x="1088" y="16"/>
                                    <a:pt x="1088" y="10"/>
                                  </a:cubicBezTo>
                                  <a:cubicBezTo>
                                    <a:pt x="1088" y="5"/>
                                    <a:pt x="1093" y="0"/>
                                    <a:pt x="1099" y="0"/>
                                  </a:cubicBezTo>
                                  <a:lnTo>
                                    <a:pt x="1120" y="0"/>
                                  </a:lnTo>
                                  <a:cubicBezTo>
                                    <a:pt x="1126" y="0"/>
                                    <a:pt x="1131" y="5"/>
                                    <a:pt x="1131" y="10"/>
                                  </a:cubicBezTo>
                                  <a:cubicBezTo>
                                    <a:pt x="1131" y="16"/>
                                    <a:pt x="1126" y="21"/>
                                    <a:pt x="1120" y="21"/>
                                  </a:cubicBezTo>
                                  <a:close/>
                                  <a:moveTo>
                                    <a:pt x="1056" y="21"/>
                                  </a:moveTo>
                                  <a:lnTo>
                                    <a:pt x="1035" y="21"/>
                                  </a:lnTo>
                                  <a:cubicBezTo>
                                    <a:pt x="1029" y="21"/>
                                    <a:pt x="1024" y="16"/>
                                    <a:pt x="1024" y="10"/>
                                  </a:cubicBezTo>
                                  <a:cubicBezTo>
                                    <a:pt x="1024" y="5"/>
                                    <a:pt x="1029" y="0"/>
                                    <a:pt x="1035" y="0"/>
                                  </a:cubicBezTo>
                                  <a:lnTo>
                                    <a:pt x="1056" y="0"/>
                                  </a:lnTo>
                                  <a:cubicBezTo>
                                    <a:pt x="1062" y="0"/>
                                    <a:pt x="1067" y="5"/>
                                    <a:pt x="1067" y="10"/>
                                  </a:cubicBezTo>
                                  <a:cubicBezTo>
                                    <a:pt x="1067" y="16"/>
                                    <a:pt x="1062" y="21"/>
                                    <a:pt x="1056" y="21"/>
                                  </a:cubicBezTo>
                                  <a:close/>
                                  <a:moveTo>
                                    <a:pt x="992" y="21"/>
                                  </a:moveTo>
                                  <a:lnTo>
                                    <a:pt x="971" y="21"/>
                                  </a:lnTo>
                                  <a:cubicBezTo>
                                    <a:pt x="965" y="21"/>
                                    <a:pt x="960" y="16"/>
                                    <a:pt x="960" y="10"/>
                                  </a:cubicBezTo>
                                  <a:cubicBezTo>
                                    <a:pt x="960" y="5"/>
                                    <a:pt x="965" y="0"/>
                                    <a:pt x="971" y="0"/>
                                  </a:cubicBezTo>
                                  <a:lnTo>
                                    <a:pt x="992" y="0"/>
                                  </a:lnTo>
                                  <a:cubicBezTo>
                                    <a:pt x="998" y="0"/>
                                    <a:pt x="1003" y="5"/>
                                    <a:pt x="1003" y="10"/>
                                  </a:cubicBezTo>
                                  <a:cubicBezTo>
                                    <a:pt x="1003" y="16"/>
                                    <a:pt x="998" y="21"/>
                                    <a:pt x="992" y="21"/>
                                  </a:cubicBezTo>
                                  <a:close/>
                                  <a:moveTo>
                                    <a:pt x="928" y="21"/>
                                  </a:moveTo>
                                  <a:lnTo>
                                    <a:pt x="907" y="21"/>
                                  </a:lnTo>
                                  <a:cubicBezTo>
                                    <a:pt x="901" y="21"/>
                                    <a:pt x="896" y="16"/>
                                    <a:pt x="896" y="10"/>
                                  </a:cubicBezTo>
                                  <a:cubicBezTo>
                                    <a:pt x="896" y="5"/>
                                    <a:pt x="901" y="0"/>
                                    <a:pt x="907" y="0"/>
                                  </a:cubicBezTo>
                                  <a:lnTo>
                                    <a:pt x="928" y="0"/>
                                  </a:lnTo>
                                  <a:cubicBezTo>
                                    <a:pt x="934" y="0"/>
                                    <a:pt x="939" y="5"/>
                                    <a:pt x="939" y="10"/>
                                  </a:cubicBezTo>
                                  <a:cubicBezTo>
                                    <a:pt x="939" y="16"/>
                                    <a:pt x="934" y="21"/>
                                    <a:pt x="928" y="21"/>
                                  </a:cubicBezTo>
                                  <a:close/>
                                  <a:moveTo>
                                    <a:pt x="864" y="21"/>
                                  </a:moveTo>
                                  <a:lnTo>
                                    <a:pt x="843" y="21"/>
                                  </a:lnTo>
                                  <a:cubicBezTo>
                                    <a:pt x="837" y="21"/>
                                    <a:pt x="832" y="16"/>
                                    <a:pt x="832" y="10"/>
                                  </a:cubicBezTo>
                                  <a:cubicBezTo>
                                    <a:pt x="832" y="5"/>
                                    <a:pt x="837" y="0"/>
                                    <a:pt x="843" y="0"/>
                                  </a:cubicBezTo>
                                  <a:lnTo>
                                    <a:pt x="864" y="0"/>
                                  </a:lnTo>
                                  <a:cubicBezTo>
                                    <a:pt x="870" y="0"/>
                                    <a:pt x="875" y="5"/>
                                    <a:pt x="875" y="10"/>
                                  </a:cubicBezTo>
                                  <a:cubicBezTo>
                                    <a:pt x="875" y="16"/>
                                    <a:pt x="870" y="21"/>
                                    <a:pt x="864" y="21"/>
                                  </a:cubicBezTo>
                                  <a:close/>
                                  <a:moveTo>
                                    <a:pt x="800" y="21"/>
                                  </a:moveTo>
                                  <a:lnTo>
                                    <a:pt x="779" y="21"/>
                                  </a:lnTo>
                                  <a:cubicBezTo>
                                    <a:pt x="773" y="21"/>
                                    <a:pt x="768" y="16"/>
                                    <a:pt x="768" y="10"/>
                                  </a:cubicBezTo>
                                  <a:cubicBezTo>
                                    <a:pt x="768" y="5"/>
                                    <a:pt x="773" y="0"/>
                                    <a:pt x="779" y="0"/>
                                  </a:cubicBezTo>
                                  <a:lnTo>
                                    <a:pt x="800" y="0"/>
                                  </a:lnTo>
                                  <a:cubicBezTo>
                                    <a:pt x="806" y="0"/>
                                    <a:pt x="811" y="5"/>
                                    <a:pt x="811" y="10"/>
                                  </a:cubicBezTo>
                                  <a:cubicBezTo>
                                    <a:pt x="811" y="16"/>
                                    <a:pt x="806" y="21"/>
                                    <a:pt x="800" y="21"/>
                                  </a:cubicBezTo>
                                  <a:close/>
                                  <a:moveTo>
                                    <a:pt x="736" y="21"/>
                                  </a:moveTo>
                                  <a:lnTo>
                                    <a:pt x="715" y="21"/>
                                  </a:lnTo>
                                  <a:cubicBezTo>
                                    <a:pt x="709" y="21"/>
                                    <a:pt x="704" y="16"/>
                                    <a:pt x="704" y="10"/>
                                  </a:cubicBezTo>
                                  <a:cubicBezTo>
                                    <a:pt x="704" y="5"/>
                                    <a:pt x="709" y="0"/>
                                    <a:pt x="715" y="0"/>
                                  </a:cubicBezTo>
                                  <a:lnTo>
                                    <a:pt x="736" y="0"/>
                                  </a:lnTo>
                                  <a:cubicBezTo>
                                    <a:pt x="742" y="0"/>
                                    <a:pt x="747" y="5"/>
                                    <a:pt x="747" y="10"/>
                                  </a:cubicBezTo>
                                  <a:cubicBezTo>
                                    <a:pt x="747" y="16"/>
                                    <a:pt x="742" y="21"/>
                                    <a:pt x="736" y="21"/>
                                  </a:cubicBezTo>
                                  <a:close/>
                                  <a:moveTo>
                                    <a:pt x="672" y="21"/>
                                  </a:moveTo>
                                  <a:lnTo>
                                    <a:pt x="651" y="21"/>
                                  </a:lnTo>
                                  <a:cubicBezTo>
                                    <a:pt x="645" y="21"/>
                                    <a:pt x="640" y="16"/>
                                    <a:pt x="640" y="10"/>
                                  </a:cubicBezTo>
                                  <a:cubicBezTo>
                                    <a:pt x="640" y="5"/>
                                    <a:pt x="645" y="0"/>
                                    <a:pt x="651" y="0"/>
                                  </a:cubicBezTo>
                                  <a:lnTo>
                                    <a:pt x="672" y="0"/>
                                  </a:lnTo>
                                  <a:cubicBezTo>
                                    <a:pt x="678" y="0"/>
                                    <a:pt x="683" y="5"/>
                                    <a:pt x="683" y="10"/>
                                  </a:cubicBezTo>
                                  <a:cubicBezTo>
                                    <a:pt x="683" y="16"/>
                                    <a:pt x="678" y="21"/>
                                    <a:pt x="672" y="21"/>
                                  </a:cubicBezTo>
                                  <a:close/>
                                  <a:moveTo>
                                    <a:pt x="608" y="21"/>
                                  </a:moveTo>
                                  <a:lnTo>
                                    <a:pt x="587" y="21"/>
                                  </a:lnTo>
                                  <a:cubicBezTo>
                                    <a:pt x="581" y="21"/>
                                    <a:pt x="576" y="16"/>
                                    <a:pt x="576" y="10"/>
                                  </a:cubicBezTo>
                                  <a:cubicBezTo>
                                    <a:pt x="576" y="5"/>
                                    <a:pt x="581" y="0"/>
                                    <a:pt x="587" y="0"/>
                                  </a:cubicBezTo>
                                  <a:lnTo>
                                    <a:pt x="608" y="0"/>
                                  </a:lnTo>
                                  <a:cubicBezTo>
                                    <a:pt x="614" y="0"/>
                                    <a:pt x="619" y="5"/>
                                    <a:pt x="619" y="10"/>
                                  </a:cubicBezTo>
                                  <a:cubicBezTo>
                                    <a:pt x="619" y="16"/>
                                    <a:pt x="614" y="21"/>
                                    <a:pt x="608" y="21"/>
                                  </a:cubicBezTo>
                                  <a:close/>
                                  <a:moveTo>
                                    <a:pt x="544" y="21"/>
                                  </a:moveTo>
                                  <a:lnTo>
                                    <a:pt x="523" y="21"/>
                                  </a:lnTo>
                                  <a:cubicBezTo>
                                    <a:pt x="517" y="21"/>
                                    <a:pt x="512" y="16"/>
                                    <a:pt x="512" y="10"/>
                                  </a:cubicBezTo>
                                  <a:cubicBezTo>
                                    <a:pt x="512" y="5"/>
                                    <a:pt x="517" y="0"/>
                                    <a:pt x="523" y="0"/>
                                  </a:cubicBezTo>
                                  <a:lnTo>
                                    <a:pt x="544" y="0"/>
                                  </a:lnTo>
                                  <a:cubicBezTo>
                                    <a:pt x="550" y="0"/>
                                    <a:pt x="555" y="5"/>
                                    <a:pt x="555" y="10"/>
                                  </a:cubicBezTo>
                                  <a:cubicBezTo>
                                    <a:pt x="555" y="16"/>
                                    <a:pt x="550" y="21"/>
                                    <a:pt x="544" y="21"/>
                                  </a:cubicBezTo>
                                  <a:close/>
                                  <a:moveTo>
                                    <a:pt x="480" y="21"/>
                                  </a:moveTo>
                                  <a:lnTo>
                                    <a:pt x="459" y="21"/>
                                  </a:lnTo>
                                  <a:cubicBezTo>
                                    <a:pt x="453" y="21"/>
                                    <a:pt x="448" y="16"/>
                                    <a:pt x="448" y="10"/>
                                  </a:cubicBezTo>
                                  <a:cubicBezTo>
                                    <a:pt x="448" y="5"/>
                                    <a:pt x="453" y="0"/>
                                    <a:pt x="459" y="0"/>
                                  </a:cubicBezTo>
                                  <a:lnTo>
                                    <a:pt x="480" y="0"/>
                                  </a:lnTo>
                                  <a:cubicBezTo>
                                    <a:pt x="486" y="0"/>
                                    <a:pt x="491" y="5"/>
                                    <a:pt x="491" y="10"/>
                                  </a:cubicBezTo>
                                  <a:cubicBezTo>
                                    <a:pt x="491" y="16"/>
                                    <a:pt x="486" y="21"/>
                                    <a:pt x="480" y="21"/>
                                  </a:cubicBezTo>
                                  <a:close/>
                                  <a:moveTo>
                                    <a:pt x="416" y="21"/>
                                  </a:moveTo>
                                  <a:lnTo>
                                    <a:pt x="395" y="21"/>
                                  </a:lnTo>
                                  <a:cubicBezTo>
                                    <a:pt x="389" y="21"/>
                                    <a:pt x="384" y="16"/>
                                    <a:pt x="384" y="10"/>
                                  </a:cubicBezTo>
                                  <a:cubicBezTo>
                                    <a:pt x="384" y="5"/>
                                    <a:pt x="389" y="0"/>
                                    <a:pt x="395" y="0"/>
                                  </a:cubicBezTo>
                                  <a:lnTo>
                                    <a:pt x="416" y="0"/>
                                  </a:lnTo>
                                  <a:cubicBezTo>
                                    <a:pt x="422" y="0"/>
                                    <a:pt x="427" y="5"/>
                                    <a:pt x="427" y="10"/>
                                  </a:cubicBezTo>
                                  <a:cubicBezTo>
                                    <a:pt x="427" y="16"/>
                                    <a:pt x="422" y="21"/>
                                    <a:pt x="416" y="21"/>
                                  </a:cubicBezTo>
                                  <a:close/>
                                  <a:moveTo>
                                    <a:pt x="352" y="21"/>
                                  </a:moveTo>
                                  <a:lnTo>
                                    <a:pt x="331" y="21"/>
                                  </a:lnTo>
                                  <a:cubicBezTo>
                                    <a:pt x="325" y="21"/>
                                    <a:pt x="320" y="16"/>
                                    <a:pt x="320" y="10"/>
                                  </a:cubicBezTo>
                                  <a:cubicBezTo>
                                    <a:pt x="320" y="5"/>
                                    <a:pt x="325" y="0"/>
                                    <a:pt x="331" y="0"/>
                                  </a:cubicBezTo>
                                  <a:lnTo>
                                    <a:pt x="352" y="0"/>
                                  </a:lnTo>
                                  <a:cubicBezTo>
                                    <a:pt x="358" y="0"/>
                                    <a:pt x="363" y="5"/>
                                    <a:pt x="363" y="10"/>
                                  </a:cubicBezTo>
                                  <a:cubicBezTo>
                                    <a:pt x="363" y="16"/>
                                    <a:pt x="358" y="21"/>
                                    <a:pt x="352" y="21"/>
                                  </a:cubicBezTo>
                                  <a:close/>
                                  <a:moveTo>
                                    <a:pt x="288" y="21"/>
                                  </a:moveTo>
                                  <a:lnTo>
                                    <a:pt x="267" y="21"/>
                                  </a:lnTo>
                                  <a:cubicBezTo>
                                    <a:pt x="261" y="21"/>
                                    <a:pt x="256" y="16"/>
                                    <a:pt x="256" y="10"/>
                                  </a:cubicBezTo>
                                  <a:cubicBezTo>
                                    <a:pt x="256" y="5"/>
                                    <a:pt x="261" y="0"/>
                                    <a:pt x="267" y="0"/>
                                  </a:cubicBezTo>
                                  <a:lnTo>
                                    <a:pt x="288" y="0"/>
                                  </a:lnTo>
                                  <a:cubicBezTo>
                                    <a:pt x="294" y="0"/>
                                    <a:pt x="299" y="5"/>
                                    <a:pt x="299" y="10"/>
                                  </a:cubicBezTo>
                                  <a:cubicBezTo>
                                    <a:pt x="299" y="16"/>
                                    <a:pt x="294" y="21"/>
                                    <a:pt x="288" y="21"/>
                                  </a:cubicBezTo>
                                  <a:close/>
                                  <a:moveTo>
                                    <a:pt x="224" y="21"/>
                                  </a:moveTo>
                                  <a:lnTo>
                                    <a:pt x="203" y="21"/>
                                  </a:lnTo>
                                  <a:cubicBezTo>
                                    <a:pt x="197" y="21"/>
                                    <a:pt x="192" y="16"/>
                                    <a:pt x="192" y="10"/>
                                  </a:cubicBezTo>
                                  <a:cubicBezTo>
                                    <a:pt x="192" y="5"/>
                                    <a:pt x="197" y="0"/>
                                    <a:pt x="203" y="0"/>
                                  </a:cubicBezTo>
                                  <a:lnTo>
                                    <a:pt x="224" y="0"/>
                                  </a:lnTo>
                                  <a:cubicBezTo>
                                    <a:pt x="230" y="0"/>
                                    <a:pt x="235" y="5"/>
                                    <a:pt x="235" y="10"/>
                                  </a:cubicBezTo>
                                  <a:cubicBezTo>
                                    <a:pt x="235" y="16"/>
                                    <a:pt x="230" y="21"/>
                                    <a:pt x="224" y="21"/>
                                  </a:cubicBezTo>
                                  <a:close/>
                                  <a:moveTo>
                                    <a:pt x="160" y="21"/>
                                  </a:moveTo>
                                  <a:lnTo>
                                    <a:pt x="139" y="21"/>
                                  </a:lnTo>
                                  <a:cubicBezTo>
                                    <a:pt x="133" y="21"/>
                                    <a:pt x="128" y="16"/>
                                    <a:pt x="128" y="10"/>
                                  </a:cubicBezTo>
                                  <a:cubicBezTo>
                                    <a:pt x="128" y="5"/>
                                    <a:pt x="133" y="0"/>
                                    <a:pt x="139" y="0"/>
                                  </a:cubicBezTo>
                                  <a:lnTo>
                                    <a:pt x="160" y="0"/>
                                  </a:lnTo>
                                  <a:cubicBezTo>
                                    <a:pt x="166" y="0"/>
                                    <a:pt x="171" y="5"/>
                                    <a:pt x="171" y="10"/>
                                  </a:cubicBezTo>
                                  <a:cubicBezTo>
                                    <a:pt x="171" y="16"/>
                                    <a:pt x="166" y="21"/>
                                    <a:pt x="160" y="21"/>
                                  </a:cubicBezTo>
                                  <a:close/>
                                  <a:moveTo>
                                    <a:pt x="96" y="21"/>
                                  </a:moveTo>
                                  <a:lnTo>
                                    <a:pt x="75" y="21"/>
                                  </a:lnTo>
                                  <a:cubicBezTo>
                                    <a:pt x="69" y="21"/>
                                    <a:pt x="64" y="16"/>
                                    <a:pt x="64" y="10"/>
                                  </a:cubicBezTo>
                                  <a:cubicBezTo>
                                    <a:pt x="64" y="5"/>
                                    <a:pt x="69" y="0"/>
                                    <a:pt x="75" y="0"/>
                                  </a:cubicBezTo>
                                  <a:lnTo>
                                    <a:pt x="96" y="0"/>
                                  </a:lnTo>
                                  <a:cubicBezTo>
                                    <a:pt x="102" y="0"/>
                                    <a:pt x="107" y="5"/>
                                    <a:pt x="107" y="10"/>
                                  </a:cubicBezTo>
                                  <a:cubicBezTo>
                                    <a:pt x="107" y="16"/>
                                    <a:pt x="102" y="21"/>
                                    <a:pt x="96" y="21"/>
                                  </a:cubicBezTo>
                                  <a:close/>
                                  <a:moveTo>
                                    <a:pt x="32" y="21"/>
                                  </a:moveTo>
                                  <a:lnTo>
                                    <a:pt x="11" y="21"/>
                                  </a:lnTo>
                                  <a:cubicBezTo>
                                    <a:pt x="5" y="21"/>
                                    <a:pt x="0" y="16"/>
                                    <a:pt x="0" y="10"/>
                                  </a:cubicBezTo>
                                  <a:cubicBezTo>
                                    <a:pt x="0" y="5"/>
                                    <a:pt x="5" y="0"/>
                                    <a:pt x="11" y="0"/>
                                  </a:cubicBezTo>
                                  <a:lnTo>
                                    <a:pt x="32" y="0"/>
                                  </a:lnTo>
                                  <a:cubicBezTo>
                                    <a:pt x="38" y="0"/>
                                    <a:pt x="43" y="5"/>
                                    <a:pt x="43" y="10"/>
                                  </a:cubicBezTo>
                                  <a:cubicBezTo>
                                    <a:pt x="43"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43" name="Line 346"/>
                          <wps:cNvCnPr/>
                          <wps:spPr bwMode="auto">
                            <a:xfrm>
                              <a:off x="3142600" y="902902"/>
                              <a:ext cx="1143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44" name="Line 347"/>
                          <wps:cNvCnPr/>
                          <wps:spPr bwMode="auto">
                            <a:xfrm flipH="1">
                              <a:off x="3142600" y="902902"/>
                              <a:ext cx="1143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45" name="Line 348"/>
                          <wps:cNvCnPr/>
                          <wps:spPr bwMode="auto">
                            <a:xfrm>
                              <a:off x="3142600" y="1131503"/>
                              <a:ext cx="1143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46" name="Line 349"/>
                          <wps:cNvCnPr/>
                          <wps:spPr bwMode="auto">
                            <a:xfrm flipH="1">
                              <a:off x="3142600" y="1131503"/>
                              <a:ext cx="1143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47" name="Freeform 350"/>
                          <wps:cNvSpPr>
                            <a:spLocks noEditPoints="1"/>
                          </wps:cNvSpPr>
                          <wps:spPr bwMode="auto">
                            <a:xfrm>
                              <a:off x="2865100" y="1412804"/>
                              <a:ext cx="908700" cy="7600"/>
                            </a:xfrm>
                            <a:custGeom>
                              <a:avLst/>
                              <a:gdLst>
                                <a:gd name="T0" fmla="*/ 1424 w 2411"/>
                                <a:gd name="T1" fmla="*/ 0 h 21"/>
                                <a:gd name="T2" fmla="*/ 1367 w 2411"/>
                                <a:gd name="T3" fmla="*/ 6 h 21"/>
                                <a:gd name="T4" fmla="*/ 1348 w 2411"/>
                                <a:gd name="T5" fmla="*/ 12 h 21"/>
                                <a:gd name="T6" fmla="*/ 1355 w 2411"/>
                                <a:gd name="T7" fmla="*/ 6 h 21"/>
                                <a:gd name="T8" fmla="*/ 1298 w 2411"/>
                                <a:gd name="T9" fmla="*/ 0 h 21"/>
                                <a:gd name="T10" fmla="*/ 1260 w 2411"/>
                                <a:gd name="T11" fmla="*/ 12 h 21"/>
                                <a:gd name="T12" fmla="*/ 1273 w 2411"/>
                                <a:gd name="T13" fmla="*/ 12 h 21"/>
                                <a:gd name="T14" fmla="*/ 1235 w 2411"/>
                                <a:gd name="T15" fmla="*/ 0 h 21"/>
                                <a:gd name="T16" fmla="*/ 1178 w 2411"/>
                                <a:gd name="T17" fmla="*/ 6 h 21"/>
                                <a:gd name="T18" fmla="*/ 1159 w 2411"/>
                                <a:gd name="T19" fmla="*/ 12 h 21"/>
                                <a:gd name="T20" fmla="*/ 1165 w 2411"/>
                                <a:gd name="T21" fmla="*/ 6 h 21"/>
                                <a:gd name="T22" fmla="*/ 1108 w 2411"/>
                                <a:gd name="T23" fmla="*/ 0 h 21"/>
                                <a:gd name="T24" fmla="*/ 1070 w 2411"/>
                                <a:gd name="T25" fmla="*/ 12 h 21"/>
                                <a:gd name="T26" fmla="*/ 1083 w 2411"/>
                                <a:gd name="T27" fmla="*/ 12 h 21"/>
                                <a:gd name="T28" fmla="*/ 1045 w 2411"/>
                                <a:gd name="T29" fmla="*/ 0 h 21"/>
                                <a:gd name="T30" fmla="*/ 988 w 2411"/>
                                <a:gd name="T31" fmla="*/ 6 h 21"/>
                                <a:gd name="T32" fmla="*/ 969 w 2411"/>
                                <a:gd name="T33" fmla="*/ 12 h 21"/>
                                <a:gd name="T34" fmla="*/ 975 w 2411"/>
                                <a:gd name="T35" fmla="*/ 6 h 21"/>
                                <a:gd name="T36" fmla="*/ 918 w 2411"/>
                                <a:gd name="T37" fmla="*/ 0 h 21"/>
                                <a:gd name="T38" fmla="*/ 880 w 2411"/>
                                <a:gd name="T39" fmla="*/ 12 h 21"/>
                                <a:gd name="T40" fmla="*/ 893 w 2411"/>
                                <a:gd name="T41" fmla="*/ 12 h 21"/>
                                <a:gd name="T42" fmla="*/ 855 w 2411"/>
                                <a:gd name="T43" fmla="*/ 0 h 21"/>
                                <a:gd name="T44" fmla="*/ 798 w 2411"/>
                                <a:gd name="T45" fmla="*/ 6 h 21"/>
                                <a:gd name="T46" fmla="*/ 779 w 2411"/>
                                <a:gd name="T47" fmla="*/ 12 h 21"/>
                                <a:gd name="T48" fmla="*/ 785 w 2411"/>
                                <a:gd name="T49" fmla="*/ 6 h 21"/>
                                <a:gd name="T50" fmla="*/ 728 w 2411"/>
                                <a:gd name="T51" fmla="*/ 0 h 21"/>
                                <a:gd name="T52" fmla="*/ 690 w 2411"/>
                                <a:gd name="T53" fmla="*/ 12 h 21"/>
                                <a:gd name="T54" fmla="*/ 703 w 2411"/>
                                <a:gd name="T55" fmla="*/ 12 h 21"/>
                                <a:gd name="T56" fmla="*/ 665 w 2411"/>
                                <a:gd name="T57" fmla="*/ 0 h 21"/>
                                <a:gd name="T58" fmla="*/ 608 w 2411"/>
                                <a:gd name="T59" fmla="*/ 6 h 21"/>
                                <a:gd name="T60" fmla="*/ 589 w 2411"/>
                                <a:gd name="T61" fmla="*/ 12 h 21"/>
                                <a:gd name="T62" fmla="*/ 595 w 2411"/>
                                <a:gd name="T63" fmla="*/ 6 h 21"/>
                                <a:gd name="T64" fmla="*/ 538 w 2411"/>
                                <a:gd name="T65" fmla="*/ 0 h 21"/>
                                <a:gd name="T66" fmla="*/ 500 w 2411"/>
                                <a:gd name="T67" fmla="*/ 12 h 21"/>
                                <a:gd name="T68" fmla="*/ 513 w 2411"/>
                                <a:gd name="T69" fmla="*/ 12 h 21"/>
                                <a:gd name="T70" fmla="*/ 475 w 2411"/>
                                <a:gd name="T71" fmla="*/ 0 h 21"/>
                                <a:gd name="T72" fmla="*/ 418 w 2411"/>
                                <a:gd name="T73" fmla="*/ 6 h 21"/>
                                <a:gd name="T74" fmla="*/ 399 w 2411"/>
                                <a:gd name="T75" fmla="*/ 12 h 21"/>
                                <a:gd name="T76" fmla="*/ 405 w 2411"/>
                                <a:gd name="T77" fmla="*/ 6 h 21"/>
                                <a:gd name="T78" fmla="*/ 348 w 2411"/>
                                <a:gd name="T79" fmla="*/ 0 h 21"/>
                                <a:gd name="T80" fmla="*/ 310 w 2411"/>
                                <a:gd name="T81" fmla="*/ 12 h 21"/>
                                <a:gd name="T82" fmla="*/ 323 w 2411"/>
                                <a:gd name="T83" fmla="*/ 12 h 21"/>
                                <a:gd name="T84" fmla="*/ 285 w 2411"/>
                                <a:gd name="T85" fmla="*/ 0 h 21"/>
                                <a:gd name="T86" fmla="*/ 228 w 2411"/>
                                <a:gd name="T87" fmla="*/ 6 h 21"/>
                                <a:gd name="T88" fmla="*/ 209 w 2411"/>
                                <a:gd name="T89" fmla="*/ 12 h 21"/>
                                <a:gd name="T90" fmla="*/ 215 w 2411"/>
                                <a:gd name="T91" fmla="*/ 6 h 21"/>
                                <a:gd name="T92" fmla="*/ 158 w 2411"/>
                                <a:gd name="T93" fmla="*/ 0 h 21"/>
                                <a:gd name="T94" fmla="*/ 120 w 2411"/>
                                <a:gd name="T95" fmla="*/ 12 h 21"/>
                                <a:gd name="T96" fmla="*/ 133 w 2411"/>
                                <a:gd name="T97" fmla="*/ 12 h 21"/>
                                <a:gd name="T98" fmla="*/ 95 w 2411"/>
                                <a:gd name="T99" fmla="*/ 0 h 21"/>
                                <a:gd name="T100" fmla="*/ 38 w 2411"/>
                                <a:gd name="T101" fmla="*/ 6 h 21"/>
                                <a:gd name="T102" fmla="*/ 19 w 2411"/>
                                <a:gd name="T103" fmla="*/ 12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7"/>
                                    <a:pt x="2368" y="11"/>
                                  </a:cubicBezTo>
                                  <a:cubicBezTo>
                                    <a:pt x="2368" y="5"/>
                                    <a:pt x="2373" y="0"/>
                                    <a:pt x="2379" y="0"/>
                                  </a:cubicBezTo>
                                  <a:lnTo>
                                    <a:pt x="2400" y="0"/>
                                  </a:lnTo>
                                  <a:cubicBezTo>
                                    <a:pt x="2406" y="0"/>
                                    <a:pt x="2411" y="5"/>
                                    <a:pt x="2411" y="11"/>
                                  </a:cubicBezTo>
                                  <a:cubicBezTo>
                                    <a:pt x="2411" y="17"/>
                                    <a:pt x="2406" y="21"/>
                                    <a:pt x="2400" y="21"/>
                                  </a:cubicBezTo>
                                  <a:close/>
                                  <a:moveTo>
                                    <a:pt x="2336" y="21"/>
                                  </a:moveTo>
                                  <a:lnTo>
                                    <a:pt x="2315" y="21"/>
                                  </a:lnTo>
                                  <a:cubicBezTo>
                                    <a:pt x="2309" y="21"/>
                                    <a:pt x="2304" y="17"/>
                                    <a:pt x="2304" y="11"/>
                                  </a:cubicBezTo>
                                  <a:cubicBezTo>
                                    <a:pt x="2304" y="5"/>
                                    <a:pt x="2309" y="0"/>
                                    <a:pt x="2315" y="0"/>
                                  </a:cubicBezTo>
                                  <a:lnTo>
                                    <a:pt x="2336" y="0"/>
                                  </a:lnTo>
                                  <a:cubicBezTo>
                                    <a:pt x="2342" y="0"/>
                                    <a:pt x="2347" y="5"/>
                                    <a:pt x="2347" y="11"/>
                                  </a:cubicBezTo>
                                  <a:cubicBezTo>
                                    <a:pt x="2347" y="17"/>
                                    <a:pt x="2342" y="21"/>
                                    <a:pt x="2336" y="21"/>
                                  </a:cubicBezTo>
                                  <a:close/>
                                  <a:moveTo>
                                    <a:pt x="2272" y="21"/>
                                  </a:moveTo>
                                  <a:lnTo>
                                    <a:pt x="2251" y="21"/>
                                  </a:lnTo>
                                  <a:cubicBezTo>
                                    <a:pt x="2245" y="21"/>
                                    <a:pt x="2240" y="17"/>
                                    <a:pt x="2240" y="11"/>
                                  </a:cubicBezTo>
                                  <a:cubicBezTo>
                                    <a:pt x="2240" y="5"/>
                                    <a:pt x="2245" y="0"/>
                                    <a:pt x="2251" y="0"/>
                                  </a:cubicBezTo>
                                  <a:lnTo>
                                    <a:pt x="2272" y="0"/>
                                  </a:lnTo>
                                  <a:cubicBezTo>
                                    <a:pt x="2278" y="0"/>
                                    <a:pt x="2283" y="5"/>
                                    <a:pt x="2283" y="11"/>
                                  </a:cubicBezTo>
                                  <a:cubicBezTo>
                                    <a:pt x="2283" y="17"/>
                                    <a:pt x="2278" y="21"/>
                                    <a:pt x="2272" y="21"/>
                                  </a:cubicBezTo>
                                  <a:close/>
                                  <a:moveTo>
                                    <a:pt x="2208" y="21"/>
                                  </a:moveTo>
                                  <a:lnTo>
                                    <a:pt x="2187" y="21"/>
                                  </a:lnTo>
                                  <a:cubicBezTo>
                                    <a:pt x="2181" y="21"/>
                                    <a:pt x="2176" y="17"/>
                                    <a:pt x="2176" y="11"/>
                                  </a:cubicBezTo>
                                  <a:cubicBezTo>
                                    <a:pt x="2176" y="5"/>
                                    <a:pt x="2181" y="0"/>
                                    <a:pt x="2187" y="0"/>
                                  </a:cubicBezTo>
                                  <a:lnTo>
                                    <a:pt x="2208" y="0"/>
                                  </a:lnTo>
                                  <a:cubicBezTo>
                                    <a:pt x="2214" y="0"/>
                                    <a:pt x="2219" y="5"/>
                                    <a:pt x="2219" y="11"/>
                                  </a:cubicBezTo>
                                  <a:cubicBezTo>
                                    <a:pt x="2219" y="17"/>
                                    <a:pt x="2214" y="21"/>
                                    <a:pt x="2208" y="21"/>
                                  </a:cubicBezTo>
                                  <a:close/>
                                  <a:moveTo>
                                    <a:pt x="2144" y="21"/>
                                  </a:moveTo>
                                  <a:lnTo>
                                    <a:pt x="2123" y="21"/>
                                  </a:lnTo>
                                  <a:cubicBezTo>
                                    <a:pt x="2117" y="21"/>
                                    <a:pt x="2112" y="17"/>
                                    <a:pt x="2112" y="11"/>
                                  </a:cubicBezTo>
                                  <a:cubicBezTo>
                                    <a:pt x="2112" y="5"/>
                                    <a:pt x="2117" y="0"/>
                                    <a:pt x="2123" y="0"/>
                                  </a:cubicBezTo>
                                  <a:lnTo>
                                    <a:pt x="2144" y="0"/>
                                  </a:lnTo>
                                  <a:cubicBezTo>
                                    <a:pt x="2150" y="0"/>
                                    <a:pt x="2155" y="5"/>
                                    <a:pt x="2155" y="11"/>
                                  </a:cubicBezTo>
                                  <a:cubicBezTo>
                                    <a:pt x="2155" y="17"/>
                                    <a:pt x="2150" y="21"/>
                                    <a:pt x="2144" y="21"/>
                                  </a:cubicBezTo>
                                  <a:close/>
                                  <a:moveTo>
                                    <a:pt x="2080" y="21"/>
                                  </a:moveTo>
                                  <a:lnTo>
                                    <a:pt x="2059" y="21"/>
                                  </a:lnTo>
                                  <a:cubicBezTo>
                                    <a:pt x="2053" y="21"/>
                                    <a:pt x="2048" y="17"/>
                                    <a:pt x="2048" y="11"/>
                                  </a:cubicBezTo>
                                  <a:cubicBezTo>
                                    <a:pt x="2048" y="5"/>
                                    <a:pt x="2053" y="0"/>
                                    <a:pt x="2059" y="0"/>
                                  </a:cubicBezTo>
                                  <a:lnTo>
                                    <a:pt x="2080" y="0"/>
                                  </a:lnTo>
                                  <a:cubicBezTo>
                                    <a:pt x="2086" y="0"/>
                                    <a:pt x="2091" y="5"/>
                                    <a:pt x="2091" y="11"/>
                                  </a:cubicBezTo>
                                  <a:cubicBezTo>
                                    <a:pt x="2091" y="17"/>
                                    <a:pt x="2086" y="21"/>
                                    <a:pt x="2080" y="21"/>
                                  </a:cubicBezTo>
                                  <a:close/>
                                  <a:moveTo>
                                    <a:pt x="2016" y="21"/>
                                  </a:moveTo>
                                  <a:lnTo>
                                    <a:pt x="1995" y="21"/>
                                  </a:lnTo>
                                  <a:cubicBezTo>
                                    <a:pt x="1989" y="21"/>
                                    <a:pt x="1984" y="17"/>
                                    <a:pt x="1984" y="11"/>
                                  </a:cubicBezTo>
                                  <a:cubicBezTo>
                                    <a:pt x="1984" y="5"/>
                                    <a:pt x="1989" y="0"/>
                                    <a:pt x="1995" y="0"/>
                                  </a:cubicBezTo>
                                  <a:lnTo>
                                    <a:pt x="2016" y="0"/>
                                  </a:lnTo>
                                  <a:cubicBezTo>
                                    <a:pt x="2022" y="0"/>
                                    <a:pt x="2027" y="5"/>
                                    <a:pt x="2027" y="11"/>
                                  </a:cubicBezTo>
                                  <a:cubicBezTo>
                                    <a:pt x="2027" y="17"/>
                                    <a:pt x="2022" y="21"/>
                                    <a:pt x="2016" y="21"/>
                                  </a:cubicBezTo>
                                  <a:close/>
                                  <a:moveTo>
                                    <a:pt x="1952" y="21"/>
                                  </a:moveTo>
                                  <a:lnTo>
                                    <a:pt x="1931" y="21"/>
                                  </a:lnTo>
                                  <a:cubicBezTo>
                                    <a:pt x="1925" y="21"/>
                                    <a:pt x="1920" y="17"/>
                                    <a:pt x="1920" y="11"/>
                                  </a:cubicBezTo>
                                  <a:cubicBezTo>
                                    <a:pt x="1920" y="5"/>
                                    <a:pt x="1925" y="0"/>
                                    <a:pt x="1931" y="0"/>
                                  </a:cubicBezTo>
                                  <a:lnTo>
                                    <a:pt x="1952" y="0"/>
                                  </a:lnTo>
                                  <a:cubicBezTo>
                                    <a:pt x="1958" y="0"/>
                                    <a:pt x="1963" y="5"/>
                                    <a:pt x="1963" y="11"/>
                                  </a:cubicBezTo>
                                  <a:cubicBezTo>
                                    <a:pt x="1963" y="17"/>
                                    <a:pt x="1958" y="21"/>
                                    <a:pt x="1952" y="21"/>
                                  </a:cubicBezTo>
                                  <a:close/>
                                  <a:moveTo>
                                    <a:pt x="1888" y="21"/>
                                  </a:moveTo>
                                  <a:lnTo>
                                    <a:pt x="1867" y="21"/>
                                  </a:lnTo>
                                  <a:cubicBezTo>
                                    <a:pt x="1861" y="21"/>
                                    <a:pt x="1856" y="17"/>
                                    <a:pt x="1856" y="11"/>
                                  </a:cubicBezTo>
                                  <a:cubicBezTo>
                                    <a:pt x="1856" y="5"/>
                                    <a:pt x="1861" y="0"/>
                                    <a:pt x="1867" y="0"/>
                                  </a:cubicBezTo>
                                  <a:lnTo>
                                    <a:pt x="1888" y="0"/>
                                  </a:lnTo>
                                  <a:cubicBezTo>
                                    <a:pt x="1894" y="0"/>
                                    <a:pt x="1899" y="5"/>
                                    <a:pt x="1899" y="11"/>
                                  </a:cubicBezTo>
                                  <a:cubicBezTo>
                                    <a:pt x="1899" y="17"/>
                                    <a:pt x="1894" y="21"/>
                                    <a:pt x="1888" y="21"/>
                                  </a:cubicBezTo>
                                  <a:close/>
                                  <a:moveTo>
                                    <a:pt x="1824" y="21"/>
                                  </a:moveTo>
                                  <a:lnTo>
                                    <a:pt x="1803" y="21"/>
                                  </a:lnTo>
                                  <a:cubicBezTo>
                                    <a:pt x="1797" y="21"/>
                                    <a:pt x="1792" y="17"/>
                                    <a:pt x="1792" y="11"/>
                                  </a:cubicBezTo>
                                  <a:cubicBezTo>
                                    <a:pt x="1792" y="5"/>
                                    <a:pt x="1797" y="0"/>
                                    <a:pt x="1803" y="0"/>
                                  </a:cubicBezTo>
                                  <a:lnTo>
                                    <a:pt x="1824" y="0"/>
                                  </a:lnTo>
                                  <a:cubicBezTo>
                                    <a:pt x="1830" y="0"/>
                                    <a:pt x="1835" y="5"/>
                                    <a:pt x="1835" y="11"/>
                                  </a:cubicBezTo>
                                  <a:cubicBezTo>
                                    <a:pt x="1835" y="17"/>
                                    <a:pt x="1830" y="21"/>
                                    <a:pt x="1824" y="21"/>
                                  </a:cubicBezTo>
                                  <a:close/>
                                  <a:moveTo>
                                    <a:pt x="1760" y="21"/>
                                  </a:moveTo>
                                  <a:lnTo>
                                    <a:pt x="1739" y="21"/>
                                  </a:lnTo>
                                  <a:cubicBezTo>
                                    <a:pt x="1733" y="21"/>
                                    <a:pt x="1728" y="17"/>
                                    <a:pt x="1728" y="11"/>
                                  </a:cubicBezTo>
                                  <a:cubicBezTo>
                                    <a:pt x="1728" y="5"/>
                                    <a:pt x="1733" y="0"/>
                                    <a:pt x="1739" y="0"/>
                                  </a:cubicBezTo>
                                  <a:lnTo>
                                    <a:pt x="1760" y="0"/>
                                  </a:lnTo>
                                  <a:cubicBezTo>
                                    <a:pt x="1766" y="0"/>
                                    <a:pt x="1771" y="5"/>
                                    <a:pt x="1771" y="11"/>
                                  </a:cubicBezTo>
                                  <a:cubicBezTo>
                                    <a:pt x="1771" y="17"/>
                                    <a:pt x="1766" y="21"/>
                                    <a:pt x="1760" y="21"/>
                                  </a:cubicBezTo>
                                  <a:close/>
                                  <a:moveTo>
                                    <a:pt x="1696" y="21"/>
                                  </a:moveTo>
                                  <a:lnTo>
                                    <a:pt x="1675" y="21"/>
                                  </a:lnTo>
                                  <a:cubicBezTo>
                                    <a:pt x="1669" y="21"/>
                                    <a:pt x="1664" y="17"/>
                                    <a:pt x="1664" y="11"/>
                                  </a:cubicBezTo>
                                  <a:cubicBezTo>
                                    <a:pt x="1664" y="5"/>
                                    <a:pt x="1669" y="0"/>
                                    <a:pt x="1675" y="0"/>
                                  </a:cubicBezTo>
                                  <a:lnTo>
                                    <a:pt x="1696" y="0"/>
                                  </a:lnTo>
                                  <a:cubicBezTo>
                                    <a:pt x="1702" y="0"/>
                                    <a:pt x="1707" y="5"/>
                                    <a:pt x="1707" y="11"/>
                                  </a:cubicBezTo>
                                  <a:cubicBezTo>
                                    <a:pt x="1707" y="17"/>
                                    <a:pt x="1702" y="21"/>
                                    <a:pt x="1696" y="21"/>
                                  </a:cubicBezTo>
                                  <a:close/>
                                  <a:moveTo>
                                    <a:pt x="1632" y="21"/>
                                  </a:moveTo>
                                  <a:lnTo>
                                    <a:pt x="1611" y="21"/>
                                  </a:lnTo>
                                  <a:cubicBezTo>
                                    <a:pt x="1605" y="21"/>
                                    <a:pt x="1600" y="17"/>
                                    <a:pt x="1600" y="11"/>
                                  </a:cubicBezTo>
                                  <a:cubicBezTo>
                                    <a:pt x="1600" y="5"/>
                                    <a:pt x="1605" y="0"/>
                                    <a:pt x="1611" y="0"/>
                                  </a:cubicBezTo>
                                  <a:lnTo>
                                    <a:pt x="1632" y="0"/>
                                  </a:lnTo>
                                  <a:cubicBezTo>
                                    <a:pt x="1638" y="0"/>
                                    <a:pt x="1643" y="5"/>
                                    <a:pt x="1643" y="11"/>
                                  </a:cubicBezTo>
                                  <a:cubicBezTo>
                                    <a:pt x="1643" y="17"/>
                                    <a:pt x="1638" y="21"/>
                                    <a:pt x="1632" y="21"/>
                                  </a:cubicBezTo>
                                  <a:close/>
                                  <a:moveTo>
                                    <a:pt x="1568" y="21"/>
                                  </a:moveTo>
                                  <a:lnTo>
                                    <a:pt x="1547" y="21"/>
                                  </a:lnTo>
                                  <a:cubicBezTo>
                                    <a:pt x="1541" y="21"/>
                                    <a:pt x="1536" y="17"/>
                                    <a:pt x="1536" y="11"/>
                                  </a:cubicBezTo>
                                  <a:cubicBezTo>
                                    <a:pt x="1536" y="5"/>
                                    <a:pt x="1541" y="0"/>
                                    <a:pt x="1547" y="0"/>
                                  </a:cubicBezTo>
                                  <a:lnTo>
                                    <a:pt x="1568" y="0"/>
                                  </a:lnTo>
                                  <a:cubicBezTo>
                                    <a:pt x="1574" y="0"/>
                                    <a:pt x="1579" y="5"/>
                                    <a:pt x="1579" y="11"/>
                                  </a:cubicBezTo>
                                  <a:cubicBezTo>
                                    <a:pt x="1579" y="17"/>
                                    <a:pt x="1574" y="21"/>
                                    <a:pt x="1568" y="21"/>
                                  </a:cubicBezTo>
                                  <a:close/>
                                  <a:moveTo>
                                    <a:pt x="1504" y="21"/>
                                  </a:moveTo>
                                  <a:lnTo>
                                    <a:pt x="1483" y="21"/>
                                  </a:lnTo>
                                  <a:cubicBezTo>
                                    <a:pt x="1477" y="21"/>
                                    <a:pt x="1472" y="17"/>
                                    <a:pt x="1472" y="11"/>
                                  </a:cubicBezTo>
                                  <a:cubicBezTo>
                                    <a:pt x="1472" y="5"/>
                                    <a:pt x="1477" y="0"/>
                                    <a:pt x="1483" y="0"/>
                                  </a:cubicBezTo>
                                  <a:lnTo>
                                    <a:pt x="1504" y="0"/>
                                  </a:lnTo>
                                  <a:cubicBezTo>
                                    <a:pt x="1510" y="0"/>
                                    <a:pt x="1515" y="5"/>
                                    <a:pt x="1515" y="11"/>
                                  </a:cubicBezTo>
                                  <a:cubicBezTo>
                                    <a:pt x="1515" y="17"/>
                                    <a:pt x="1510" y="21"/>
                                    <a:pt x="1504" y="21"/>
                                  </a:cubicBezTo>
                                  <a:close/>
                                  <a:moveTo>
                                    <a:pt x="1440" y="21"/>
                                  </a:moveTo>
                                  <a:lnTo>
                                    <a:pt x="1419" y="21"/>
                                  </a:lnTo>
                                  <a:cubicBezTo>
                                    <a:pt x="1413" y="21"/>
                                    <a:pt x="1408" y="17"/>
                                    <a:pt x="1408" y="11"/>
                                  </a:cubicBezTo>
                                  <a:cubicBezTo>
                                    <a:pt x="1408" y="5"/>
                                    <a:pt x="1413" y="0"/>
                                    <a:pt x="1419" y="0"/>
                                  </a:cubicBezTo>
                                  <a:lnTo>
                                    <a:pt x="1440" y="0"/>
                                  </a:lnTo>
                                  <a:cubicBezTo>
                                    <a:pt x="1446" y="0"/>
                                    <a:pt x="1451" y="5"/>
                                    <a:pt x="1451" y="11"/>
                                  </a:cubicBezTo>
                                  <a:cubicBezTo>
                                    <a:pt x="1451" y="17"/>
                                    <a:pt x="1446" y="21"/>
                                    <a:pt x="1440" y="21"/>
                                  </a:cubicBezTo>
                                  <a:close/>
                                  <a:moveTo>
                                    <a:pt x="1376" y="21"/>
                                  </a:moveTo>
                                  <a:lnTo>
                                    <a:pt x="1355" y="21"/>
                                  </a:lnTo>
                                  <a:cubicBezTo>
                                    <a:pt x="1349" y="21"/>
                                    <a:pt x="1344" y="17"/>
                                    <a:pt x="1344" y="11"/>
                                  </a:cubicBezTo>
                                  <a:cubicBezTo>
                                    <a:pt x="1344" y="5"/>
                                    <a:pt x="1349" y="0"/>
                                    <a:pt x="1355" y="0"/>
                                  </a:cubicBezTo>
                                  <a:lnTo>
                                    <a:pt x="1376" y="0"/>
                                  </a:lnTo>
                                  <a:cubicBezTo>
                                    <a:pt x="1382" y="0"/>
                                    <a:pt x="1387" y="5"/>
                                    <a:pt x="1387" y="11"/>
                                  </a:cubicBezTo>
                                  <a:cubicBezTo>
                                    <a:pt x="1387" y="17"/>
                                    <a:pt x="1382" y="21"/>
                                    <a:pt x="1376" y="21"/>
                                  </a:cubicBezTo>
                                  <a:close/>
                                  <a:moveTo>
                                    <a:pt x="1312" y="21"/>
                                  </a:moveTo>
                                  <a:lnTo>
                                    <a:pt x="1291" y="21"/>
                                  </a:lnTo>
                                  <a:cubicBezTo>
                                    <a:pt x="1285" y="21"/>
                                    <a:pt x="1280" y="17"/>
                                    <a:pt x="1280" y="11"/>
                                  </a:cubicBezTo>
                                  <a:cubicBezTo>
                                    <a:pt x="1280" y="5"/>
                                    <a:pt x="1285" y="0"/>
                                    <a:pt x="1291" y="0"/>
                                  </a:cubicBezTo>
                                  <a:lnTo>
                                    <a:pt x="1312" y="0"/>
                                  </a:lnTo>
                                  <a:cubicBezTo>
                                    <a:pt x="1318" y="0"/>
                                    <a:pt x="1323" y="5"/>
                                    <a:pt x="1323" y="11"/>
                                  </a:cubicBezTo>
                                  <a:cubicBezTo>
                                    <a:pt x="1323" y="17"/>
                                    <a:pt x="1318" y="21"/>
                                    <a:pt x="1312" y="21"/>
                                  </a:cubicBezTo>
                                  <a:close/>
                                  <a:moveTo>
                                    <a:pt x="1248" y="21"/>
                                  </a:moveTo>
                                  <a:lnTo>
                                    <a:pt x="1227" y="21"/>
                                  </a:lnTo>
                                  <a:cubicBezTo>
                                    <a:pt x="1221" y="21"/>
                                    <a:pt x="1216" y="17"/>
                                    <a:pt x="1216" y="11"/>
                                  </a:cubicBezTo>
                                  <a:cubicBezTo>
                                    <a:pt x="1216" y="5"/>
                                    <a:pt x="1221" y="0"/>
                                    <a:pt x="1227" y="0"/>
                                  </a:cubicBezTo>
                                  <a:lnTo>
                                    <a:pt x="1248" y="0"/>
                                  </a:lnTo>
                                  <a:cubicBezTo>
                                    <a:pt x="1254" y="0"/>
                                    <a:pt x="1259" y="5"/>
                                    <a:pt x="1259" y="11"/>
                                  </a:cubicBezTo>
                                  <a:cubicBezTo>
                                    <a:pt x="1259" y="17"/>
                                    <a:pt x="1254" y="21"/>
                                    <a:pt x="1248" y="21"/>
                                  </a:cubicBezTo>
                                  <a:close/>
                                  <a:moveTo>
                                    <a:pt x="1184" y="21"/>
                                  </a:moveTo>
                                  <a:lnTo>
                                    <a:pt x="1163" y="21"/>
                                  </a:lnTo>
                                  <a:cubicBezTo>
                                    <a:pt x="1157" y="21"/>
                                    <a:pt x="1152" y="17"/>
                                    <a:pt x="1152" y="11"/>
                                  </a:cubicBezTo>
                                  <a:cubicBezTo>
                                    <a:pt x="1152" y="5"/>
                                    <a:pt x="1157" y="0"/>
                                    <a:pt x="1163" y="0"/>
                                  </a:cubicBezTo>
                                  <a:lnTo>
                                    <a:pt x="1184" y="0"/>
                                  </a:lnTo>
                                  <a:cubicBezTo>
                                    <a:pt x="1190" y="0"/>
                                    <a:pt x="1195" y="5"/>
                                    <a:pt x="1195" y="11"/>
                                  </a:cubicBezTo>
                                  <a:cubicBezTo>
                                    <a:pt x="1195" y="17"/>
                                    <a:pt x="1190" y="21"/>
                                    <a:pt x="1184" y="21"/>
                                  </a:cubicBezTo>
                                  <a:close/>
                                  <a:moveTo>
                                    <a:pt x="1120" y="21"/>
                                  </a:moveTo>
                                  <a:lnTo>
                                    <a:pt x="1099" y="21"/>
                                  </a:lnTo>
                                  <a:cubicBezTo>
                                    <a:pt x="1093" y="21"/>
                                    <a:pt x="1088" y="17"/>
                                    <a:pt x="1088" y="11"/>
                                  </a:cubicBezTo>
                                  <a:cubicBezTo>
                                    <a:pt x="1088" y="5"/>
                                    <a:pt x="1093" y="0"/>
                                    <a:pt x="1099" y="0"/>
                                  </a:cubicBezTo>
                                  <a:lnTo>
                                    <a:pt x="1120" y="0"/>
                                  </a:lnTo>
                                  <a:cubicBezTo>
                                    <a:pt x="1126" y="0"/>
                                    <a:pt x="1131" y="5"/>
                                    <a:pt x="1131" y="11"/>
                                  </a:cubicBezTo>
                                  <a:cubicBezTo>
                                    <a:pt x="1131" y="17"/>
                                    <a:pt x="1126" y="21"/>
                                    <a:pt x="1120" y="21"/>
                                  </a:cubicBezTo>
                                  <a:close/>
                                  <a:moveTo>
                                    <a:pt x="1056" y="21"/>
                                  </a:moveTo>
                                  <a:lnTo>
                                    <a:pt x="1035" y="21"/>
                                  </a:lnTo>
                                  <a:cubicBezTo>
                                    <a:pt x="1029" y="21"/>
                                    <a:pt x="1024" y="17"/>
                                    <a:pt x="1024" y="11"/>
                                  </a:cubicBezTo>
                                  <a:cubicBezTo>
                                    <a:pt x="1024" y="5"/>
                                    <a:pt x="1029" y="0"/>
                                    <a:pt x="1035" y="0"/>
                                  </a:cubicBezTo>
                                  <a:lnTo>
                                    <a:pt x="1056" y="0"/>
                                  </a:lnTo>
                                  <a:cubicBezTo>
                                    <a:pt x="1062" y="0"/>
                                    <a:pt x="1067" y="5"/>
                                    <a:pt x="1067" y="11"/>
                                  </a:cubicBezTo>
                                  <a:cubicBezTo>
                                    <a:pt x="1067" y="17"/>
                                    <a:pt x="1062" y="21"/>
                                    <a:pt x="1056" y="21"/>
                                  </a:cubicBezTo>
                                  <a:close/>
                                  <a:moveTo>
                                    <a:pt x="992" y="21"/>
                                  </a:moveTo>
                                  <a:lnTo>
                                    <a:pt x="971" y="21"/>
                                  </a:lnTo>
                                  <a:cubicBezTo>
                                    <a:pt x="965" y="21"/>
                                    <a:pt x="960" y="17"/>
                                    <a:pt x="960" y="11"/>
                                  </a:cubicBezTo>
                                  <a:cubicBezTo>
                                    <a:pt x="960" y="5"/>
                                    <a:pt x="965" y="0"/>
                                    <a:pt x="971" y="0"/>
                                  </a:cubicBezTo>
                                  <a:lnTo>
                                    <a:pt x="992" y="0"/>
                                  </a:lnTo>
                                  <a:cubicBezTo>
                                    <a:pt x="998" y="0"/>
                                    <a:pt x="1003" y="5"/>
                                    <a:pt x="1003" y="11"/>
                                  </a:cubicBezTo>
                                  <a:cubicBezTo>
                                    <a:pt x="1003" y="17"/>
                                    <a:pt x="998" y="21"/>
                                    <a:pt x="992" y="21"/>
                                  </a:cubicBezTo>
                                  <a:close/>
                                  <a:moveTo>
                                    <a:pt x="928" y="21"/>
                                  </a:moveTo>
                                  <a:lnTo>
                                    <a:pt x="907" y="21"/>
                                  </a:lnTo>
                                  <a:cubicBezTo>
                                    <a:pt x="901" y="21"/>
                                    <a:pt x="896" y="17"/>
                                    <a:pt x="896" y="11"/>
                                  </a:cubicBezTo>
                                  <a:cubicBezTo>
                                    <a:pt x="896" y="5"/>
                                    <a:pt x="901" y="0"/>
                                    <a:pt x="907" y="0"/>
                                  </a:cubicBezTo>
                                  <a:lnTo>
                                    <a:pt x="928" y="0"/>
                                  </a:lnTo>
                                  <a:cubicBezTo>
                                    <a:pt x="934" y="0"/>
                                    <a:pt x="939" y="5"/>
                                    <a:pt x="939" y="11"/>
                                  </a:cubicBezTo>
                                  <a:cubicBezTo>
                                    <a:pt x="939" y="17"/>
                                    <a:pt x="934" y="21"/>
                                    <a:pt x="928" y="21"/>
                                  </a:cubicBezTo>
                                  <a:close/>
                                  <a:moveTo>
                                    <a:pt x="864" y="21"/>
                                  </a:moveTo>
                                  <a:lnTo>
                                    <a:pt x="843" y="21"/>
                                  </a:lnTo>
                                  <a:cubicBezTo>
                                    <a:pt x="837" y="21"/>
                                    <a:pt x="832" y="17"/>
                                    <a:pt x="832" y="11"/>
                                  </a:cubicBezTo>
                                  <a:cubicBezTo>
                                    <a:pt x="832" y="5"/>
                                    <a:pt x="837" y="0"/>
                                    <a:pt x="843" y="0"/>
                                  </a:cubicBezTo>
                                  <a:lnTo>
                                    <a:pt x="864" y="0"/>
                                  </a:lnTo>
                                  <a:cubicBezTo>
                                    <a:pt x="870" y="0"/>
                                    <a:pt x="875" y="5"/>
                                    <a:pt x="875" y="11"/>
                                  </a:cubicBezTo>
                                  <a:cubicBezTo>
                                    <a:pt x="875" y="17"/>
                                    <a:pt x="870" y="21"/>
                                    <a:pt x="864" y="21"/>
                                  </a:cubicBezTo>
                                  <a:close/>
                                  <a:moveTo>
                                    <a:pt x="800" y="21"/>
                                  </a:moveTo>
                                  <a:lnTo>
                                    <a:pt x="779" y="21"/>
                                  </a:lnTo>
                                  <a:cubicBezTo>
                                    <a:pt x="773" y="21"/>
                                    <a:pt x="768" y="17"/>
                                    <a:pt x="768" y="11"/>
                                  </a:cubicBezTo>
                                  <a:cubicBezTo>
                                    <a:pt x="768" y="5"/>
                                    <a:pt x="773" y="0"/>
                                    <a:pt x="779" y="0"/>
                                  </a:cubicBezTo>
                                  <a:lnTo>
                                    <a:pt x="800" y="0"/>
                                  </a:lnTo>
                                  <a:cubicBezTo>
                                    <a:pt x="806" y="0"/>
                                    <a:pt x="811" y="5"/>
                                    <a:pt x="811" y="11"/>
                                  </a:cubicBezTo>
                                  <a:cubicBezTo>
                                    <a:pt x="811" y="17"/>
                                    <a:pt x="806" y="21"/>
                                    <a:pt x="800" y="21"/>
                                  </a:cubicBezTo>
                                  <a:close/>
                                  <a:moveTo>
                                    <a:pt x="736" y="21"/>
                                  </a:moveTo>
                                  <a:lnTo>
                                    <a:pt x="715" y="21"/>
                                  </a:lnTo>
                                  <a:cubicBezTo>
                                    <a:pt x="709" y="21"/>
                                    <a:pt x="704" y="17"/>
                                    <a:pt x="704" y="11"/>
                                  </a:cubicBezTo>
                                  <a:cubicBezTo>
                                    <a:pt x="704" y="5"/>
                                    <a:pt x="709" y="0"/>
                                    <a:pt x="715" y="0"/>
                                  </a:cubicBezTo>
                                  <a:lnTo>
                                    <a:pt x="736" y="0"/>
                                  </a:lnTo>
                                  <a:cubicBezTo>
                                    <a:pt x="742" y="0"/>
                                    <a:pt x="747" y="5"/>
                                    <a:pt x="747" y="11"/>
                                  </a:cubicBezTo>
                                  <a:cubicBezTo>
                                    <a:pt x="747" y="17"/>
                                    <a:pt x="742" y="21"/>
                                    <a:pt x="736" y="21"/>
                                  </a:cubicBezTo>
                                  <a:close/>
                                  <a:moveTo>
                                    <a:pt x="672" y="21"/>
                                  </a:moveTo>
                                  <a:lnTo>
                                    <a:pt x="651" y="21"/>
                                  </a:lnTo>
                                  <a:cubicBezTo>
                                    <a:pt x="645" y="21"/>
                                    <a:pt x="640" y="17"/>
                                    <a:pt x="640" y="11"/>
                                  </a:cubicBezTo>
                                  <a:cubicBezTo>
                                    <a:pt x="640" y="5"/>
                                    <a:pt x="645" y="0"/>
                                    <a:pt x="651" y="0"/>
                                  </a:cubicBezTo>
                                  <a:lnTo>
                                    <a:pt x="672" y="0"/>
                                  </a:lnTo>
                                  <a:cubicBezTo>
                                    <a:pt x="678" y="0"/>
                                    <a:pt x="683" y="5"/>
                                    <a:pt x="683" y="11"/>
                                  </a:cubicBezTo>
                                  <a:cubicBezTo>
                                    <a:pt x="683" y="17"/>
                                    <a:pt x="678" y="21"/>
                                    <a:pt x="672" y="21"/>
                                  </a:cubicBezTo>
                                  <a:close/>
                                  <a:moveTo>
                                    <a:pt x="608" y="21"/>
                                  </a:moveTo>
                                  <a:lnTo>
                                    <a:pt x="587" y="21"/>
                                  </a:lnTo>
                                  <a:cubicBezTo>
                                    <a:pt x="581" y="21"/>
                                    <a:pt x="576" y="17"/>
                                    <a:pt x="576" y="11"/>
                                  </a:cubicBezTo>
                                  <a:cubicBezTo>
                                    <a:pt x="576" y="5"/>
                                    <a:pt x="581" y="0"/>
                                    <a:pt x="587" y="0"/>
                                  </a:cubicBezTo>
                                  <a:lnTo>
                                    <a:pt x="608" y="0"/>
                                  </a:lnTo>
                                  <a:cubicBezTo>
                                    <a:pt x="614" y="0"/>
                                    <a:pt x="619" y="5"/>
                                    <a:pt x="619" y="11"/>
                                  </a:cubicBezTo>
                                  <a:cubicBezTo>
                                    <a:pt x="619" y="17"/>
                                    <a:pt x="614" y="21"/>
                                    <a:pt x="608" y="21"/>
                                  </a:cubicBezTo>
                                  <a:close/>
                                  <a:moveTo>
                                    <a:pt x="544" y="21"/>
                                  </a:moveTo>
                                  <a:lnTo>
                                    <a:pt x="523" y="21"/>
                                  </a:lnTo>
                                  <a:cubicBezTo>
                                    <a:pt x="517" y="21"/>
                                    <a:pt x="512" y="17"/>
                                    <a:pt x="512" y="11"/>
                                  </a:cubicBezTo>
                                  <a:cubicBezTo>
                                    <a:pt x="512" y="5"/>
                                    <a:pt x="517" y="0"/>
                                    <a:pt x="523" y="0"/>
                                  </a:cubicBezTo>
                                  <a:lnTo>
                                    <a:pt x="544" y="0"/>
                                  </a:lnTo>
                                  <a:cubicBezTo>
                                    <a:pt x="550" y="0"/>
                                    <a:pt x="555" y="5"/>
                                    <a:pt x="555" y="11"/>
                                  </a:cubicBezTo>
                                  <a:cubicBezTo>
                                    <a:pt x="555" y="17"/>
                                    <a:pt x="550" y="21"/>
                                    <a:pt x="544" y="21"/>
                                  </a:cubicBezTo>
                                  <a:close/>
                                  <a:moveTo>
                                    <a:pt x="480" y="21"/>
                                  </a:moveTo>
                                  <a:lnTo>
                                    <a:pt x="459" y="21"/>
                                  </a:lnTo>
                                  <a:cubicBezTo>
                                    <a:pt x="453" y="21"/>
                                    <a:pt x="448" y="17"/>
                                    <a:pt x="448" y="11"/>
                                  </a:cubicBezTo>
                                  <a:cubicBezTo>
                                    <a:pt x="448" y="5"/>
                                    <a:pt x="453" y="0"/>
                                    <a:pt x="459" y="0"/>
                                  </a:cubicBezTo>
                                  <a:lnTo>
                                    <a:pt x="480" y="0"/>
                                  </a:lnTo>
                                  <a:cubicBezTo>
                                    <a:pt x="486" y="0"/>
                                    <a:pt x="491" y="5"/>
                                    <a:pt x="491" y="11"/>
                                  </a:cubicBezTo>
                                  <a:cubicBezTo>
                                    <a:pt x="491" y="17"/>
                                    <a:pt x="486" y="21"/>
                                    <a:pt x="480" y="21"/>
                                  </a:cubicBezTo>
                                  <a:close/>
                                  <a:moveTo>
                                    <a:pt x="416" y="21"/>
                                  </a:moveTo>
                                  <a:lnTo>
                                    <a:pt x="395" y="21"/>
                                  </a:lnTo>
                                  <a:cubicBezTo>
                                    <a:pt x="389" y="21"/>
                                    <a:pt x="384" y="17"/>
                                    <a:pt x="384" y="11"/>
                                  </a:cubicBezTo>
                                  <a:cubicBezTo>
                                    <a:pt x="384" y="5"/>
                                    <a:pt x="389" y="0"/>
                                    <a:pt x="395" y="0"/>
                                  </a:cubicBezTo>
                                  <a:lnTo>
                                    <a:pt x="416" y="0"/>
                                  </a:lnTo>
                                  <a:cubicBezTo>
                                    <a:pt x="422" y="0"/>
                                    <a:pt x="427" y="5"/>
                                    <a:pt x="427" y="11"/>
                                  </a:cubicBezTo>
                                  <a:cubicBezTo>
                                    <a:pt x="427" y="17"/>
                                    <a:pt x="422" y="21"/>
                                    <a:pt x="416" y="21"/>
                                  </a:cubicBezTo>
                                  <a:close/>
                                  <a:moveTo>
                                    <a:pt x="352" y="21"/>
                                  </a:moveTo>
                                  <a:lnTo>
                                    <a:pt x="331" y="21"/>
                                  </a:lnTo>
                                  <a:cubicBezTo>
                                    <a:pt x="325" y="21"/>
                                    <a:pt x="320" y="17"/>
                                    <a:pt x="320" y="11"/>
                                  </a:cubicBezTo>
                                  <a:cubicBezTo>
                                    <a:pt x="320" y="5"/>
                                    <a:pt x="325" y="0"/>
                                    <a:pt x="331" y="0"/>
                                  </a:cubicBezTo>
                                  <a:lnTo>
                                    <a:pt x="352" y="0"/>
                                  </a:lnTo>
                                  <a:cubicBezTo>
                                    <a:pt x="358" y="0"/>
                                    <a:pt x="363" y="5"/>
                                    <a:pt x="363" y="11"/>
                                  </a:cubicBezTo>
                                  <a:cubicBezTo>
                                    <a:pt x="363" y="17"/>
                                    <a:pt x="358" y="21"/>
                                    <a:pt x="352" y="21"/>
                                  </a:cubicBezTo>
                                  <a:close/>
                                  <a:moveTo>
                                    <a:pt x="288" y="21"/>
                                  </a:moveTo>
                                  <a:lnTo>
                                    <a:pt x="267" y="21"/>
                                  </a:lnTo>
                                  <a:cubicBezTo>
                                    <a:pt x="261" y="21"/>
                                    <a:pt x="256" y="17"/>
                                    <a:pt x="256" y="11"/>
                                  </a:cubicBezTo>
                                  <a:cubicBezTo>
                                    <a:pt x="256" y="5"/>
                                    <a:pt x="261" y="0"/>
                                    <a:pt x="267" y="0"/>
                                  </a:cubicBezTo>
                                  <a:lnTo>
                                    <a:pt x="288" y="0"/>
                                  </a:lnTo>
                                  <a:cubicBezTo>
                                    <a:pt x="294" y="0"/>
                                    <a:pt x="299" y="5"/>
                                    <a:pt x="299" y="11"/>
                                  </a:cubicBezTo>
                                  <a:cubicBezTo>
                                    <a:pt x="299" y="17"/>
                                    <a:pt x="294" y="21"/>
                                    <a:pt x="288" y="21"/>
                                  </a:cubicBezTo>
                                  <a:close/>
                                  <a:moveTo>
                                    <a:pt x="224" y="21"/>
                                  </a:moveTo>
                                  <a:lnTo>
                                    <a:pt x="203" y="21"/>
                                  </a:lnTo>
                                  <a:cubicBezTo>
                                    <a:pt x="197" y="21"/>
                                    <a:pt x="192" y="17"/>
                                    <a:pt x="192" y="11"/>
                                  </a:cubicBezTo>
                                  <a:cubicBezTo>
                                    <a:pt x="192" y="5"/>
                                    <a:pt x="197" y="0"/>
                                    <a:pt x="203" y="0"/>
                                  </a:cubicBezTo>
                                  <a:lnTo>
                                    <a:pt x="224" y="0"/>
                                  </a:lnTo>
                                  <a:cubicBezTo>
                                    <a:pt x="230" y="0"/>
                                    <a:pt x="235" y="5"/>
                                    <a:pt x="235" y="11"/>
                                  </a:cubicBezTo>
                                  <a:cubicBezTo>
                                    <a:pt x="235" y="17"/>
                                    <a:pt x="230" y="21"/>
                                    <a:pt x="224" y="21"/>
                                  </a:cubicBezTo>
                                  <a:close/>
                                  <a:moveTo>
                                    <a:pt x="160" y="21"/>
                                  </a:moveTo>
                                  <a:lnTo>
                                    <a:pt x="139" y="21"/>
                                  </a:lnTo>
                                  <a:cubicBezTo>
                                    <a:pt x="133" y="21"/>
                                    <a:pt x="128" y="17"/>
                                    <a:pt x="128" y="11"/>
                                  </a:cubicBezTo>
                                  <a:cubicBezTo>
                                    <a:pt x="128" y="5"/>
                                    <a:pt x="133" y="0"/>
                                    <a:pt x="139" y="0"/>
                                  </a:cubicBezTo>
                                  <a:lnTo>
                                    <a:pt x="160" y="0"/>
                                  </a:lnTo>
                                  <a:cubicBezTo>
                                    <a:pt x="166" y="0"/>
                                    <a:pt x="171" y="5"/>
                                    <a:pt x="171" y="11"/>
                                  </a:cubicBezTo>
                                  <a:cubicBezTo>
                                    <a:pt x="171" y="17"/>
                                    <a:pt x="166" y="21"/>
                                    <a:pt x="160" y="21"/>
                                  </a:cubicBezTo>
                                  <a:close/>
                                  <a:moveTo>
                                    <a:pt x="96" y="21"/>
                                  </a:moveTo>
                                  <a:lnTo>
                                    <a:pt x="75" y="21"/>
                                  </a:lnTo>
                                  <a:cubicBezTo>
                                    <a:pt x="69" y="21"/>
                                    <a:pt x="64" y="17"/>
                                    <a:pt x="64" y="11"/>
                                  </a:cubicBezTo>
                                  <a:cubicBezTo>
                                    <a:pt x="64" y="5"/>
                                    <a:pt x="69" y="0"/>
                                    <a:pt x="75" y="0"/>
                                  </a:cubicBezTo>
                                  <a:lnTo>
                                    <a:pt x="96" y="0"/>
                                  </a:lnTo>
                                  <a:cubicBezTo>
                                    <a:pt x="102" y="0"/>
                                    <a:pt x="107" y="5"/>
                                    <a:pt x="107" y="11"/>
                                  </a:cubicBezTo>
                                  <a:cubicBezTo>
                                    <a:pt x="107" y="17"/>
                                    <a:pt x="102" y="21"/>
                                    <a:pt x="96" y="21"/>
                                  </a:cubicBezTo>
                                  <a:close/>
                                  <a:moveTo>
                                    <a:pt x="32" y="21"/>
                                  </a:moveTo>
                                  <a:lnTo>
                                    <a:pt x="11" y="21"/>
                                  </a:lnTo>
                                  <a:cubicBezTo>
                                    <a:pt x="5" y="21"/>
                                    <a:pt x="0" y="17"/>
                                    <a:pt x="0" y="11"/>
                                  </a:cubicBezTo>
                                  <a:cubicBezTo>
                                    <a:pt x="0" y="5"/>
                                    <a:pt x="5" y="0"/>
                                    <a:pt x="11" y="0"/>
                                  </a:cubicBezTo>
                                  <a:lnTo>
                                    <a:pt x="32" y="0"/>
                                  </a:lnTo>
                                  <a:cubicBezTo>
                                    <a:pt x="38" y="0"/>
                                    <a:pt x="43" y="5"/>
                                    <a:pt x="43" y="11"/>
                                  </a:cubicBezTo>
                                  <a:cubicBezTo>
                                    <a:pt x="43" y="17"/>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48" name="Line 351"/>
                          <wps:cNvCnPr/>
                          <wps:spPr bwMode="auto">
                            <a:xfrm>
                              <a:off x="3142600" y="1359503"/>
                              <a:ext cx="1143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49" name="Line 352"/>
                          <wps:cNvCnPr/>
                          <wps:spPr bwMode="auto">
                            <a:xfrm flipH="1">
                              <a:off x="3142600" y="1359503"/>
                              <a:ext cx="1143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0" name="Line 353"/>
                          <wps:cNvCnPr/>
                          <wps:spPr bwMode="auto">
                            <a:xfrm>
                              <a:off x="3142600" y="1587404"/>
                              <a:ext cx="1143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1" name="Line 354"/>
                          <wps:cNvCnPr/>
                          <wps:spPr bwMode="auto">
                            <a:xfrm flipH="1">
                              <a:off x="3142600" y="1587404"/>
                              <a:ext cx="1143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2" name="Oval 355"/>
                          <wps:cNvSpPr>
                            <a:spLocks noChangeArrowheads="1"/>
                          </wps:cNvSpPr>
                          <wps:spPr bwMode="auto">
                            <a:xfrm>
                              <a:off x="3142600" y="1816005"/>
                              <a:ext cx="114300" cy="1137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 name="Line 356"/>
                          <wps:cNvCnPr/>
                          <wps:spPr bwMode="auto">
                            <a:xfrm>
                              <a:off x="3142600" y="1816005"/>
                              <a:ext cx="1143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4" name="Line 357"/>
                          <wps:cNvCnPr/>
                          <wps:spPr bwMode="auto">
                            <a:xfrm flipH="1">
                              <a:off x="3142600" y="1816005"/>
                              <a:ext cx="1143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5" name="Line 358"/>
                          <wps:cNvCnPr/>
                          <wps:spPr bwMode="auto">
                            <a:xfrm>
                              <a:off x="3149000" y="675002"/>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6" name="Line 359"/>
                          <wps:cNvCnPr/>
                          <wps:spPr bwMode="auto">
                            <a:xfrm flipH="1">
                              <a:off x="3149000" y="675002"/>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7" name="Freeform 360"/>
                          <wps:cNvSpPr>
                            <a:spLocks noEditPoints="1"/>
                          </wps:cNvSpPr>
                          <wps:spPr bwMode="auto">
                            <a:xfrm>
                              <a:off x="2865100" y="1184203"/>
                              <a:ext cx="908700" cy="8300"/>
                            </a:xfrm>
                            <a:custGeom>
                              <a:avLst/>
                              <a:gdLst>
                                <a:gd name="T0" fmla="*/ 1424 w 2411"/>
                                <a:gd name="T1" fmla="*/ 0 h 22"/>
                                <a:gd name="T2" fmla="*/ 1367 w 2411"/>
                                <a:gd name="T3" fmla="*/ 7 h 22"/>
                                <a:gd name="T4" fmla="*/ 1348 w 2411"/>
                                <a:gd name="T5" fmla="*/ 13 h 22"/>
                                <a:gd name="T6" fmla="*/ 1355 w 2411"/>
                                <a:gd name="T7" fmla="*/ 7 h 22"/>
                                <a:gd name="T8" fmla="*/ 1298 w 2411"/>
                                <a:gd name="T9" fmla="*/ 0 h 22"/>
                                <a:gd name="T10" fmla="*/ 1260 w 2411"/>
                                <a:gd name="T11" fmla="*/ 13 h 22"/>
                                <a:gd name="T12" fmla="*/ 1273 w 2411"/>
                                <a:gd name="T13" fmla="*/ 13 h 22"/>
                                <a:gd name="T14" fmla="*/ 1235 w 2411"/>
                                <a:gd name="T15" fmla="*/ 0 h 22"/>
                                <a:gd name="T16" fmla="*/ 1178 w 2411"/>
                                <a:gd name="T17" fmla="*/ 7 h 22"/>
                                <a:gd name="T18" fmla="*/ 1159 w 2411"/>
                                <a:gd name="T19" fmla="*/ 13 h 22"/>
                                <a:gd name="T20" fmla="*/ 1165 w 2411"/>
                                <a:gd name="T21" fmla="*/ 7 h 22"/>
                                <a:gd name="T22" fmla="*/ 1108 w 2411"/>
                                <a:gd name="T23" fmla="*/ 0 h 22"/>
                                <a:gd name="T24" fmla="*/ 1070 w 2411"/>
                                <a:gd name="T25" fmla="*/ 13 h 22"/>
                                <a:gd name="T26" fmla="*/ 1083 w 2411"/>
                                <a:gd name="T27" fmla="*/ 13 h 22"/>
                                <a:gd name="T28" fmla="*/ 1045 w 2411"/>
                                <a:gd name="T29" fmla="*/ 0 h 22"/>
                                <a:gd name="T30" fmla="*/ 988 w 2411"/>
                                <a:gd name="T31" fmla="*/ 7 h 22"/>
                                <a:gd name="T32" fmla="*/ 969 w 2411"/>
                                <a:gd name="T33" fmla="*/ 13 h 22"/>
                                <a:gd name="T34" fmla="*/ 975 w 2411"/>
                                <a:gd name="T35" fmla="*/ 7 h 22"/>
                                <a:gd name="T36" fmla="*/ 918 w 2411"/>
                                <a:gd name="T37" fmla="*/ 0 h 22"/>
                                <a:gd name="T38" fmla="*/ 880 w 2411"/>
                                <a:gd name="T39" fmla="*/ 13 h 22"/>
                                <a:gd name="T40" fmla="*/ 893 w 2411"/>
                                <a:gd name="T41" fmla="*/ 13 h 22"/>
                                <a:gd name="T42" fmla="*/ 855 w 2411"/>
                                <a:gd name="T43" fmla="*/ 0 h 22"/>
                                <a:gd name="T44" fmla="*/ 798 w 2411"/>
                                <a:gd name="T45" fmla="*/ 7 h 22"/>
                                <a:gd name="T46" fmla="*/ 779 w 2411"/>
                                <a:gd name="T47" fmla="*/ 13 h 22"/>
                                <a:gd name="T48" fmla="*/ 785 w 2411"/>
                                <a:gd name="T49" fmla="*/ 7 h 22"/>
                                <a:gd name="T50" fmla="*/ 728 w 2411"/>
                                <a:gd name="T51" fmla="*/ 0 h 22"/>
                                <a:gd name="T52" fmla="*/ 690 w 2411"/>
                                <a:gd name="T53" fmla="*/ 13 h 22"/>
                                <a:gd name="T54" fmla="*/ 703 w 2411"/>
                                <a:gd name="T55" fmla="*/ 13 h 22"/>
                                <a:gd name="T56" fmla="*/ 665 w 2411"/>
                                <a:gd name="T57" fmla="*/ 0 h 22"/>
                                <a:gd name="T58" fmla="*/ 608 w 2411"/>
                                <a:gd name="T59" fmla="*/ 7 h 22"/>
                                <a:gd name="T60" fmla="*/ 589 w 2411"/>
                                <a:gd name="T61" fmla="*/ 13 h 22"/>
                                <a:gd name="T62" fmla="*/ 595 w 2411"/>
                                <a:gd name="T63" fmla="*/ 7 h 22"/>
                                <a:gd name="T64" fmla="*/ 538 w 2411"/>
                                <a:gd name="T65" fmla="*/ 0 h 22"/>
                                <a:gd name="T66" fmla="*/ 500 w 2411"/>
                                <a:gd name="T67" fmla="*/ 13 h 22"/>
                                <a:gd name="T68" fmla="*/ 513 w 2411"/>
                                <a:gd name="T69" fmla="*/ 13 h 22"/>
                                <a:gd name="T70" fmla="*/ 475 w 2411"/>
                                <a:gd name="T71" fmla="*/ 0 h 22"/>
                                <a:gd name="T72" fmla="*/ 418 w 2411"/>
                                <a:gd name="T73" fmla="*/ 7 h 22"/>
                                <a:gd name="T74" fmla="*/ 399 w 2411"/>
                                <a:gd name="T75" fmla="*/ 13 h 22"/>
                                <a:gd name="T76" fmla="*/ 405 w 2411"/>
                                <a:gd name="T77" fmla="*/ 7 h 22"/>
                                <a:gd name="T78" fmla="*/ 348 w 2411"/>
                                <a:gd name="T79" fmla="*/ 0 h 22"/>
                                <a:gd name="T80" fmla="*/ 310 w 2411"/>
                                <a:gd name="T81" fmla="*/ 13 h 22"/>
                                <a:gd name="T82" fmla="*/ 323 w 2411"/>
                                <a:gd name="T83" fmla="*/ 13 h 22"/>
                                <a:gd name="T84" fmla="*/ 285 w 2411"/>
                                <a:gd name="T85" fmla="*/ 0 h 22"/>
                                <a:gd name="T86" fmla="*/ 228 w 2411"/>
                                <a:gd name="T87" fmla="*/ 7 h 22"/>
                                <a:gd name="T88" fmla="*/ 209 w 2411"/>
                                <a:gd name="T89" fmla="*/ 13 h 22"/>
                                <a:gd name="T90" fmla="*/ 215 w 2411"/>
                                <a:gd name="T91" fmla="*/ 7 h 22"/>
                                <a:gd name="T92" fmla="*/ 158 w 2411"/>
                                <a:gd name="T93" fmla="*/ 0 h 22"/>
                                <a:gd name="T94" fmla="*/ 120 w 2411"/>
                                <a:gd name="T95" fmla="*/ 13 h 22"/>
                                <a:gd name="T96" fmla="*/ 133 w 2411"/>
                                <a:gd name="T97" fmla="*/ 13 h 22"/>
                                <a:gd name="T98" fmla="*/ 95 w 2411"/>
                                <a:gd name="T99" fmla="*/ 0 h 22"/>
                                <a:gd name="T100" fmla="*/ 38 w 2411"/>
                                <a:gd name="T101" fmla="*/ 7 h 22"/>
                                <a:gd name="T102" fmla="*/ 19 w 2411"/>
                                <a:gd name="T103" fmla="*/ 13 h 22"/>
                                <a:gd name="T104" fmla="*/ 26 w 2411"/>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2">
                                  <a:moveTo>
                                    <a:pt x="2400" y="22"/>
                                  </a:moveTo>
                                  <a:lnTo>
                                    <a:pt x="2379" y="22"/>
                                  </a:lnTo>
                                  <a:cubicBezTo>
                                    <a:pt x="2373" y="22"/>
                                    <a:pt x="2368" y="17"/>
                                    <a:pt x="2368" y="11"/>
                                  </a:cubicBezTo>
                                  <a:cubicBezTo>
                                    <a:pt x="2368" y="5"/>
                                    <a:pt x="2373" y="0"/>
                                    <a:pt x="2379" y="0"/>
                                  </a:cubicBezTo>
                                  <a:lnTo>
                                    <a:pt x="2400" y="0"/>
                                  </a:lnTo>
                                  <a:cubicBezTo>
                                    <a:pt x="2406" y="0"/>
                                    <a:pt x="2411" y="5"/>
                                    <a:pt x="2411" y="11"/>
                                  </a:cubicBezTo>
                                  <a:cubicBezTo>
                                    <a:pt x="2411" y="17"/>
                                    <a:pt x="2406" y="22"/>
                                    <a:pt x="2400" y="22"/>
                                  </a:cubicBezTo>
                                  <a:close/>
                                  <a:moveTo>
                                    <a:pt x="2336" y="22"/>
                                  </a:moveTo>
                                  <a:lnTo>
                                    <a:pt x="2315" y="22"/>
                                  </a:lnTo>
                                  <a:cubicBezTo>
                                    <a:pt x="2309" y="22"/>
                                    <a:pt x="2304" y="17"/>
                                    <a:pt x="2304" y="11"/>
                                  </a:cubicBezTo>
                                  <a:cubicBezTo>
                                    <a:pt x="2304" y="5"/>
                                    <a:pt x="2309" y="0"/>
                                    <a:pt x="2315" y="0"/>
                                  </a:cubicBezTo>
                                  <a:lnTo>
                                    <a:pt x="2336" y="0"/>
                                  </a:lnTo>
                                  <a:cubicBezTo>
                                    <a:pt x="2342" y="0"/>
                                    <a:pt x="2347" y="5"/>
                                    <a:pt x="2347" y="11"/>
                                  </a:cubicBezTo>
                                  <a:cubicBezTo>
                                    <a:pt x="2347" y="17"/>
                                    <a:pt x="2342" y="22"/>
                                    <a:pt x="2336" y="22"/>
                                  </a:cubicBezTo>
                                  <a:close/>
                                  <a:moveTo>
                                    <a:pt x="2272" y="22"/>
                                  </a:moveTo>
                                  <a:lnTo>
                                    <a:pt x="2251" y="22"/>
                                  </a:lnTo>
                                  <a:cubicBezTo>
                                    <a:pt x="2245" y="22"/>
                                    <a:pt x="2240" y="17"/>
                                    <a:pt x="2240" y="11"/>
                                  </a:cubicBezTo>
                                  <a:cubicBezTo>
                                    <a:pt x="2240" y="5"/>
                                    <a:pt x="2245" y="0"/>
                                    <a:pt x="2251" y="0"/>
                                  </a:cubicBezTo>
                                  <a:lnTo>
                                    <a:pt x="2272" y="0"/>
                                  </a:lnTo>
                                  <a:cubicBezTo>
                                    <a:pt x="2278" y="0"/>
                                    <a:pt x="2283" y="5"/>
                                    <a:pt x="2283" y="11"/>
                                  </a:cubicBezTo>
                                  <a:cubicBezTo>
                                    <a:pt x="2283" y="17"/>
                                    <a:pt x="2278" y="22"/>
                                    <a:pt x="2272" y="22"/>
                                  </a:cubicBezTo>
                                  <a:close/>
                                  <a:moveTo>
                                    <a:pt x="2208" y="22"/>
                                  </a:moveTo>
                                  <a:lnTo>
                                    <a:pt x="2187" y="22"/>
                                  </a:lnTo>
                                  <a:cubicBezTo>
                                    <a:pt x="2181" y="22"/>
                                    <a:pt x="2176" y="17"/>
                                    <a:pt x="2176" y="11"/>
                                  </a:cubicBezTo>
                                  <a:cubicBezTo>
                                    <a:pt x="2176" y="5"/>
                                    <a:pt x="2181" y="0"/>
                                    <a:pt x="2187" y="0"/>
                                  </a:cubicBezTo>
                                  <a:lnTo>
                                    <a:pt x="2208" y="0"/>
                                  </a:lnTo>
                                  <a:cubicBezTo>
                                    <a:pt x="2214" y="0"/>
                                    <a:pt x="2219" y="5"/>
                                    <a:pt x="2219" y="11"/>
                                  </a:cubicBezTo>
                                  <a:cubicBezTo>
                                    <a:pt x="2219" y="17"/>
                                    <a:pt x="2214" y="22"/>
                                    <a:pt x="2208" y="22"/>
                                  </a:cubicBezTo>
                                  <a:close/>
                                  <a:moveTo>
                                    <a:pt x="2144" y="22"/>
                                  </a:moveTo>
                                  <a:lnTo>
                                    <a:pt x="2123" y="22"/>
                                  </a:lnTo>
                                  <a:cubicBezTo>
                                    <a:pt x="2117" y="22"/>
                                    <a:pt x="2112" y="17"/>
                                    <a:pt x="2112" y="11"/>
                                  </a:cubicBezTo>
                                  <a:cubicBezTo>
                                    <a:pt x="2112" y="5"/>
                                    <a:pt x="2117" y="0"/>
                                    <a:pt x="2123" y="0"/>
                                  </a:cubicBezTo>
                                  <a:lnTo>
                                    <a:pt x="2144" y="0"/>
                                  </a:lnTo>
                                  <a:cubicBezTo>
                                    <a:pt x="2150" y="0"/>
                                    <a:pt x="2155" y="5"/>
                                    <a:pt x="2155" y="11"/>
                                  </a:cubicBezTo>
                                  <a:cubicBezTo>
                                    <a:pt x="2155" y="17"/>
                                    <a:pt x="2150" y="22"/>
                                    <a:pt x="2144" y="22"/>
                                  </a:cubicBezTo>
                                  <a:close/>
                                  <a:moveTo>
                                    <a:pt x="2080" y="22"/>
                                  </a:moveTo>
                                  <a:lnTo>
                                    <a:pt x="2059" y="22"/>
                                  </a:lnTo>
                                  <a:cubicBezTo>
                                    <a:pt x="2053" y="22"/>
                                    <a:pt x="2048" y="17"/>
                                    <a:pt x="2048" y="11"/>
                                  </a:cubicBezTo>
                                  <a:cubicBezTo>
                                    <a:pt x="2048" y="5"/>
                                    <a:pt x="2053" y="0"/>
                                    <a:pt x="2059" y="0"/>
                                  </a:cubicBezTo>
                                  <a:lnTo>
                                    <a:pt x="2080" y="0"/>
                                  </a:lnTo>
                                  <a:cubicBezTo>
                                    <a:pt x="2086" y="0"/>
                                    <a:pt x="2091" y="5"/>
                                    <a:pt x="2091" y="11"/>
                                  </a:cubicBezTo>
                                  <a:cubicBezTo>
                                    <a:pt x="2091" y="17"/>
                                    <a:pt x="2086" y="22"/>
                                    <a:pt x="2080" y="22"/>
                                  </a:cubicBezTo>
                                  <a:close/>
                                  <a:moveTo>
                                    <a:pt x="2016" y="22"/>
                                  </a:moveTo>
                                  <a:lnTo>
                                    <a:pt x="1995" y="22"/>
                                  </a:lnTo>
                                  <a:cubicBezTo>
                                    <a:pt x="1989" y="22"/>
                                    <a:pt x="1984" y="17"/>
                                    <a:pt x="1984" y="11"/>
                                  </a:cubicBezTo>
                                  <a:cubicBezTo>
                                    <a:pt x="1984" y="5"/>
                                    <a:pt x="1989" y="0"/>
                                    <a:pt x="1995" y="0"/>
                                  </a:cubicBezTo>
                                  <a:lnTo>
                                    <a:pt x="2016" y="0"/>
                                  </a:lnTo>
                                  <a:cubicBezTo>
                                    <a:pt x="2022" y="0"/>
                                    <a:pt x="2027" y="5"/>
                                    <a:pt x="2027" y="11"/>
                                  </a:cubicBezTo>
                                  <a:cubicBezTo>
                                    <a:pt x="2027" y="17"/>
                                    <a:pt x="2022" y="22"/>
                                    <a:pt x="2016" y="22"/>
                                  </a:cubicBezTo>
                                  <a:close/>
                                  <a:moveTo>
                                    <a:pt x="1952" y="22"/>
                                  </a:moveTo>
                                  <a:lnTo>
                                    <a:pt x="1931" y="22"/>
                                  </a:lnTo>
                                  <a:cubicBezTo>
                                    <a:pt x="1925" y="22"/>
                                    <a:pt x="1920" y="17"/>
                                    <a:pt x="1920" y="11"/>
                                  </a:cubicBezTo>
                                  <a:cubicBezTo>
                                    <a:pt x="1920" y="5"/>
                                    <a:pt x="1925" y="0"/>
                                    <a:pt x="1931" y="0"/>
                                  </a:cubicBezTo>
                                  <a:lnTo>
                                    <a:pt x="1952" y="0"/>
                                  </a:lnTo>
                                  <a:cubicBezTo>
                                    <a:pt x="1958" y="0"/>
                                    <a:pt x="1963" y="5"/>
                                    <a:pt x="1963" y="11"/>
                                  </a:cubicBezTo>
                                  <a:cubicBezTo>
                                    <a:pt x="1963" y="17"/>
                                    <a:pt x="1958" y="22"/>
                                    <a:pt x="1952" y="22"/>
                                  </a:cubicBezTo>
                                  <a:close/>
                                  <a:moveTo>
                                    <a:pt x="1888" y="22"/>
                                  </a:moveTo>
                                  <a:lnTo>
                                    <a:pt x="1867" y="22"/>
                                  </a:lnTo>
                                  <a:cubicBezTo>
                                    <a:pt x="1861" y="22"/>
                                    <a:pt x="1856" y="17"/>
                                    <a:pt x="1856" y="11"/>
                                  </a:cubicBezTo>
                                  <a:cubicBezTo>
                                    <a:pt x="1856" y="5"/>
                                    <a:pt x="1861" y="0"/>
                                    <a:pt x="1867" y="0"/>
                                  </a:cubicBezTo>
                                  <a:lnTo>
                                    <a:pt x="1888" y="0"/>
                                  </a:lnTo>
                                  <a:cubicBezTo>
                                    <a:pt x="1894" y="0"/>
                                    <a:pt x="1899" y="5"/>
                                    <a:pt x="1899" y="11"/>
                                  </a:cubicBezTo>
                                  <a:cubicBezTo>
                                    <a:pt x="1899" y="17"/>
                                    <a:pt x="1894" y="22"/>
                                    <a:pt x="1888" y="22"/>
                                  </a:cubicBezTo>
                                  <a:close/>
                                  <a:moveTo>
                                    <a:pt x="1824" y="22"/>
                                  </a:moveTo>
                                  <a:lnTo>
                                    <a:pt x="1803" y="22"/>
                                  </a:lnTo>
                                  <a:cubicBezTo>
                                    <a:pt x="1797" y="22"/>
                                    <a:pt x="1792" y="17"/>
                                    <a:pt x="1792" y="11"/>
                                  </a:cubicBezTo>
                                  <a:cubicBezTo>
                                    <a:pt x="1792" y="5"/>
                                    <a:pt x="1797" y="0"/>
                                    <a:pt x="1803" y="0"/>
                                  </a:cubicBezTo>
                                  <a:lnTo>
                                    <a:pt x="1824" y="0"/>
                                  </a:lnTo>
                                  <a:cubicBezTo>
                                    <a:pt x="1830" y="0"/>
                                    <a:pt x="1835" y="5"/>
                                    <a:pt x="1835" y="11"/>
                                  </a:cubicBezTo>
                                  <a:cubicBezTo>
                                    <a:pt x="1835" y="17"/>
                                    <a:pt x="1830" y="22"/>
                                    <a:pt x="1824" y="22"/>
                                  </a:cubicBezTo>
                                  <a:close/>
                                  <a:moveTo>
                                    <a:pt x="1760" y="22"/>
                                  </a:moveTo>
                                  <a:lnTo>
                                    <a:pt x="1739" y="22"/>
                                  </a:lnTo>
                                  <a:cubicBezTo>
                                    <a:pt x="1733" y="22"/>
                                    <a:pt x="1728" y="17"/>
                                    <a:pt x="1728" y="11"/>
                                  </a:cubicBezTo>
                                  <a:cubicBezTo>
                                    <a:pt x="1728" y="5"/>
                                    <a:pt x="1733" y="0"/>
                                    <a:pt x="1739" y="0"/>
                                  </a:cubicBezTo>
                                  <a:lnTo>
                                    <a:pt x="1760" y="0"/>
                                  </a:lnTo>
                                  <a:cubicBezTo>
                                    <a:pt x="1766" y="0"/>
                                    <a:pt x="1771" y="5"/>
                                    <a:pt x="1771" y="11"/>
                                  </a:cubicBezTo>
                                  <a:cubicBezTo>
                                    <a:pt x="1771" y="17"/>
                                    <a:pt x="1766" y="22"/>
                                    <a:pt x="1760" y="22"/>
                                  </a:cubicBezTo>
                                  <a:close/>
                                  <a:moveTo>
                                    <a:pt x="1696" y="22"/>
                                  </a:moveTo>
                                  <a:lnTo>
                                    <a:pt x="1675" y="22"/>
                                  </a:lnTo>
                                  <a:cubicBezTo>
                                    <a:pt x="1669" y="22"/>
                                    <a:pt x="1664" y="17"/>
                                    <a:pt x="1664" y="11"/>
                                  </a:cubicBezTo>
                                  <a:cubicBezTo>
                                    <a:pt x="1664" y="5"/>
                                    <a:pt x="1669" y="0"/>
                                    <a:pt x="1675" y="0"/>
                                  </a:cubicBezTo>
                                  <a:lnTo>
                                    <a:pt x="1696" y="0"/>
                                  </a:lnTo>
                                  <a:cubicBezTo>
                                    <a:pt x="1702" y="0"/>
                                    <a:pt x="1707" y="5"/>
                                    <a:pt x="1707" y="11"/>
                                  </a:cubicBezTo>
                                  <a:cubicBezTo>
                                    <a:pt x="1707" y="17"/>
                                    <a:pt x="1702" y="22"/>
                                    <a:pt x="1696" y="22"/>
                                  </a:cubicBezTo>
                                  <a:close/>
                                  <a:moveTo>
                                    <a:pt x="1632" y="22"/>
                                  </a:moveTo>
                                  <a:lnTo>
                                    <a:pt x="1611" y="22"/>
                                  </a:lnTo>
                                  <a:cubicBezTo>
                                    <a:pt x="1605" y="22"/>
                                    <a:pt x="1600" y="17"/>
                                    <a:pt x="1600" y="11"/>
                                  </a:cubicBezTo>
                                  <a:cubicBezTo>
                                    <a:pt x="1600" y="5"/>
                                    <a:pt x="1605" y="0"/>
                                    <a:pt x="1611" y="0"/>
                                  </a:cubicBezTo>
                                  <a:lnTo>
                                    <a:pt x="1632" y="0"/>
                                  </a:lnTo>
                                  <a:cubicBezTo>
                                    <a:pt x="1638" y="0"/>
                                    <a:pt x="1643" y="5"/>
                                    <a:pt x="1643" y="11"/>
                                  </a:cubicBezTo>
                                  <a:cubicBezTo>
                                    <a:pt x="1643" y="17"/>
                                    <a:pt x="1638" y="22"/>
                                    <a:pt x="1632" y="22"/>
                                  </a:cubicBezTo>
                                  <a:close/>
                                  <a:moveTo>
                                    <a:pt x="1568" y="22"/>
                                  </a:moveTo>
                                  <a:lnTo>
                                    <a:pt x="1547" y="22"/>
                                  </a:lnTo>
                                  <a:cubicBezTo>
                                    <a:pt x="1541" y="22"/>
                                    <a:pt x="1536" y="17"/>
                                    <a:pt x="1536" y="11"/>
                                  </a:cubicBezTo>
                                  <a:cubicBezTo>
                                    <a:pt x="1536" y="5"/>
                                    <a:pt x="1541" y="0"/>
                                    <a:pt x="1547" y="0"/>
                                  </a:cubicBezTo>
                                  <a:lnTo>
                                    <a:pt x="1568" y="0"/>
                                  </a:lnTo>
                                  <a:cubicBezTo>
                                    <a:pt x="1574" y="0"/>
                                    <a:pt x="1579" y="5"/>
                                    <a:pt x="1579" y="11"/>
                                  </a:cubicBezTo>
                                  <a:cubicBezTo>
                                    <a:pt x="1579" y="17"/>
                                    <a:pt x="1574" y="22"/>
                                    <a:pt x="1568" y="22"/>
                                  </a:cubicBezTo>
                                  <a:close/>
                                  <a:moveTo>
                                    <a:pt x="1504" y="22"/>
                                  </a:moveTo>
                                  <a:lnTo>
                                    <a:pt x="1483" y="22"/>
                                  </a:lnTo>
                                  <a:cubicBezTo>
                                    <a:pt x="1477" y="22"/>
                                    <a:pt x="1472" y="17"/>
                                    <a:pt x="1472" y="11"/>
                                  </a:cubicBezTo>
                                  <a:cubicBezTo>
                                    <a:pt x="1472" y="5"/>
                                    <a:pt x="1477" y="0"/>
                                    <a:pt x="1483" y="0"/>
                                  </a:cubicBezTo>
                                  <a:lnTo>
                                    <a:pt x="1504" y="0"/>
                                  </a:lnTo>
                                  <a:cubicBezTo>
                                    <a:pt x="1510" y="0"/>
                                    <a:pt x="1515" y="5"/>
                                    <a:pt x="1515" y="11"/>
                                  </a:cubicBezTo>
                                  <a:cubicBezTo>
                                    <a:pt x="1515" y="17"/>
                                    <a:pt x="1510" y="22"/>
                                    <a:pt x="1504" y="22"/>
                                  </a:cubicBezTo>
                                  <a:close/>
                                  <a:moveTo>
                                    <a:pt x="1440" y="22"/>
                                  </a:moveTo>
                                  <a:lnTo>
                                    <a:pt x="1419" y="22"/>
                                  </a:lnTo>
                                  <a:cubicBezTo>
                                    <a:pt x="1413" y="22"/>
                                    <a:pt x="1408" y="17"/>
                                    <a:pt x="1408" y="11"/>
                                  </a:cubicBezTo>
                                  <a:cubicBezTo>
                                    <a:pt x="1408" y="5"/>
                                    <a:pt x="1413" y="0"/>
                                    <a:pt x="1419" y="0"/>
                                  </a:cubicBezTo>
                                  <a:lnTo>
                                    <a:pt x="1440" y="0"/>
                                  </a:lnTo>
                                  <a:cubicBezTo>
                                    <a:pt x="1446" y="0"/>
                                    <a:pt x="1451" y="5"/>
                                    <a:pt x="1451" y="11"/>
                                  </a:cubicBezTo>
                                  <a:cubicBezTo>
                                    <a:pt x="1451" y="17"/>
                                    <a:pt x="1446" y="22"/>
                                    <a:pt x="1440" y="22"/>
                                  </a:cubicBezTo>
                                  <a:close/>
                                  <a:moveTo>
                                    <a:pt x="1376" y="22"/>
                                  </a:moveTo>
                                  <a:lnTo>
                                    <a:pt x="1355" y="22"/>
                                  </a:lnTo>
                                  <a:cubicBezTo>
                                    <a:pt x="1349" y="22"/>
                                    <a:pt x="1344" y="17"/>
                                    <a:pt x="1344" y="11"/>
                                  </a:cubicBezTo>
                                  <a:cubicBezTo>
                                    <a:pt x="1344" y="5"/>
                                    <a:pt x="1349" y="0"/>
                                    <a:pt x="1355" y="0"/>
                                  </a:cubicBezTo>
                                  <a:lnTo>
                                    <a:pt x="1376" y="0"/>
                                  </a:lnTo>
                                  <a:cubicBezTo>
                                    <a:pt x="1382" y="0"/>
                                    <a:pt x="1387" y="5"/>
                                    <a:pt x="1387" y="11"/>
                                  </a:cubicBezTo>
                                  <a:cubicBezTo>
                                    <a:pt x="1387" y="17"/>
                                    <a:pt x="1382" y="22"/>
                                    <a:pt x="1376" y="22"/>
                                  </a:cubicBezTo>
                                  <a:close/>
                                  <a:moveTo>
                                    <a:pt x="1312" y="22"/>
                                  </a:moveTo>
                                  <a:lnTo>
                                    <a:pt x="1291" y="22"/>
                                  </a:lnTo>
                                  <a:cubicBezTo>
                                    <a:pt x="1285" y="22"/>
                                    <a:pt x="1280" y="17"/>
                                    <a:pt x="1280" y="11"/>
                                  </a:cubicBezTo>
                                  <a:cubicBezTo>
                                    <a:pt x="1280" y="5"/>
                                    <a:pt x="1285" y="0"/>
                                    <a:pt x="1291" y="0"/>
                                  </a:cubicBezTo>
                                  <a:lnTo>
                                    <a:pt x="1312" y="0"/>
                                  </a:lnTo>
                                  <a:cubicBezTo>
                                    <a:pt x="1318" y="0"/>
                                    <a:pt x="1323" y="5"/>
                                    <a:pt x="1323" y="11"/>
                                  </a:cubicBezTo>
                                  <a:cubicBezTo>
                                    <a:pt x="1323" y="17"/>
                                    <a:pt x="1318" y="22"/>
                                    <a:pt x="1312" y="22"/>
                                  </a:cubicBezTo>
                                  <a:close/>
                                  <a:moveTo>
                                    <a:pt x="1248" y="22"/>
                                  </a:moveTo>
                                  <a:lnTo>
                                    <a:pt x="1227" y="22"/>
                                  </a:lnTo>
                                  <a:cubicBezTo>
                                    <a:pt x="1221" y="22"/>
                                    <a:pt x="1216" y="17"/>
                                    <a:pt x="1216" y="11"/>
                                  </a:cubicBezTo>
                                  <a:cubicBezTo>
                                    <a:pt x="1216" y="5"/>
                                    <a:pt x="1221" y="0"/>
                                    <a:pt x="1227" y="0"/>
                                  </a:cubicBezTo>
                                  <a:lnTo>
                                    <a:pt x="1248" y="0"/>
                                  </a:lnTo>
                                  <a:cubicBezTo>
                                    <a:pt x="1254" y="0"/>
                                    <a:pt x="1259" y="5"/>
                                    <a:pt x="1259" y="11"/>
                                  </a:cubicBezTo>
                                  <a:cubicBezTo>
                                    <a:pt x="1259" y="17"/>
                                    <a:pt x="1254" y="22"/>
                                    <a:pt x="1248" y="22"/>
                                  </a:cubicBezTo>
                                  <a:close/>
                                  <a:moveTo>
                                    <a:pt x="1184" y="22"/>
                                  </a:moveTo>
                                  <a:lnTo>
                                    <a:pt x="1163" y="22"/>
                                  </a:lnTo>
                                  <a:cubicBezTo>
                                    <a:pt x="1157" y="22"/>
                                    <a:pt x="1152" y="17"/>
                                    <a:pt x="1152" y="11"/>
                                  </a:cubicBezTo>
                                  <a:cubicBezTo>
                                    <a:pt x="1152" y="5"/>
                                    <a:pt x="1157" y="0"/>
                                    <a:pt x="1163" y="0"/>
                                  </a:cubicBezTo>
                                  <a:lnTo>
                                    <a:pt x="1184" y="0"/>
                                  </a:lnTo>
                                  <a:cubicBezTo>
                                    <a:pt x="1190" y="0"/>
                                    <a:pt x="1195" y="5"/>
                                    <a:pt x="1195" y="11"/>
                                  </a:cubicBezTo>
                                  <a:cubicBezTo>
                                    <a:pt x="1195" y="17"/>
                                    <a:pt x="1190" y="22"/>
                                    <a:pt x="1184" y="22"/>
                                  </a:cubicBezTo>
                                  <a:close/>
                                  <a:moveTo>
                                    <a:pt x="1120" y="22"/>
                                  </a:moveTo>
                                  <a:lnTo>
                                    <a:pt x="1099" y="22"/>
                                  </a:lnTo>
                                  <a:cubicBezTo>
                                    <a:pt x="1093" y="22"/>
                                    <a:pt x="1088" y="17"/>
                                    <a:pt x="1088" y="11"/>
                                  </a:cubicBezTo>
                                  <a:cubicBezTo>
                                    <a:pt x="1088" y="5"/>
                                    <a:pt x="1093" y="0"/>
                                    <a:pt x="1099" y="0"/>
                                  </a:cubicBezTo>
                                  <a:lnTo>
                                    <a:pt x="1120" y="0"/>
                                  </a:lnTo>
                                  <a:cubicBezTo>
                                    <a:pt x="1126" y="0"/>
                                    <a:pt x="1131" y="5"/>
                                    <a:pt x="1131" y="11"/>
                                  </a:cubicBezTo>
                                  <a:cubicBezTo>
                                    <a:pt x="1131" y="17"/>
                                    <a:pt x="1126" y="22"/>
                                    <a:pt x="1120" y="22"/>
                                  </a:cubicBezTo>
                                  <a:close/>
                                  <a:moveTo>
                                    <a:pt x="1056" y="22"/>
                                  </a:moveTo>
                                  <a:lnTo>
                                    <a:pt x="1035" y="22"/>
                                  </a:lnTo>
                                  <a:cubicBezTo>
                                    <a:pt x="1029" y="22"/>
                                    <a:pt x="1024" y="17"/>
                                    <a:pt x="1024" y="11"/>
                                  </a:cubicBezTo>
                                  <a:cubicBezTo>
                                    <a:pt x="1024" y="5"/>
                                    <a:pt x="1029" y="0"/>
                                    <a:pt x="1035" y="0"/>
                                  </a:cubicBezTo>
                                  <a:lnTo>
                                    <a:pt x="1056" y="0"/>
                                  </a:lnTo>
                                  <a:cubicBezTo>
                                    <a:pt x="1062" y="0"/>
                                    <a:pt x="1067" y="5"/>
                                    <a:pt x="1067" y="11"/>
                                  </a:cubicBezTo>
                                  <a:cubicBezTo>
                                    <a:pt x="1067" y="17"/>
                                    <a:pt x="1062" y="22"/>
                                    <a:pt x="1056" y="22"/>
                                  </a:cubicBezTo>
                                  <a:close/>
                                  <a:moveTo>
                                    <a:pt x="992" y="22"/>
                                  </a:moveTo>
                                  <a:lnTo>
                                    <a:pt x="971" y="22"/>
                                  </a:lnTo>
                                  <a:cubicBezTo>
                                    <a:pt x="965" y="22"/>
                                    <a:pt x="960" y="17"/>
                                    <a:pt x="960" y="11"/>
                                  </a:cubicBezTo>
                                  <a:cubicBezTo>
                                    <a:pt x="960" y="5"/>
                                    <a:pt x="965" y="0"/>
                                    <a:pt x="971" y="0"/>
                                  </a:cubicBezTo>
                                  <a:lnTo>
                                    <a:pt x="992" y="0"/>
                                  </a:lnTo>
                                  <a:cubicBezTo>
                                    <a:pt x="998" y="0"/>
                                    <a:pt x="1003" y="5"/>
                                    <a:pt x="1003" y="11"/>
                                  </a:cubicBezTo>
                                  <a:cubicBezTo>
                                    <a:pt x="1003" y="17"/>
                                    <a:pt x="998" y="22"/>
                                    <a:pt x="992" y="22"/>
                                  </a:cubicBezTo>
                                  <a:close/>
                                  <a:moveTo>
                                    <a:pt x="928" y="22"/>
                                  </a:moveTo>
                                  <a:lnTo>
                                    <a:pt x="907" y="22"/>
                                  </a:lnTo>
                                  <a:cubicBezTo>
                                    <a:pt x="901" y="22"/>
                                    <a:pt x="896" y="17"/>
                                    <a:pt x="896" y="11"/>
                                  </a:cubicBezTo>
                                  <a:cubicBezTo>
                                    <a:pt x="896" y="5"/>
                                    <a:pt x="901" y="0"/>
                                    <a:pt x="907" y="0"/>
                                  </a:cubicBezTo>
                                  <a:lnTo>
                                    <a:pt x="928" y="0"/>
                                  </a:lnTo>
                                  <a:cubicBezTo>
                                    <a:pt x="934" y="0"/>
                                    <a:pt x="939" y="5"/>
                                    <a:pt x="939" y="11"/>
                                  </a:cubicBezTo>
                                  <a:cubicBezTo>
                                    <a:pt x="939" y="17"/>
                                    <a:pt x="934" y="22"/>
                                    <a:pt x="928" y="22"/>
                                  </a:cubicBezTo>
                                  <a:close/>
                                  <a:moveTo>
                                    <a:pt x="864" y="22"/>
                                  </a:moveTo>
                                  <a:lnTo>
                                    <a:pt x="843" y="22"/>
                                  </a:lnTo>
                                  <a:cubicBezTo>
                                    <a:pt x="837" y="22"/>
                                    <a:pt x="832" y="17"/>
                                    <a:pt x="832" y="11"/>
                                  </a:cubicBezTo>
                                  <a:cubicBezTo>
                                    <a:pt x="832" y="5"/>
                                    <a:pt x="837" y="0"/>
                                    <a:pt x="843" y="0"/>
                                  </a:cubicBezTo>
                                  <a:lnTo>
                                    <a:pt x="864" y="0"/>
                                  </a:lnTo>
                                  <a:cubicBezTo>
                                    <a:pt x="870" y="0"/>
                                    <a:pt x="875" y="5"/>
                                    <a:pt x="875" y="11"/>
                                  </a:cubicBezTo>
                                  <a:cubicBezTo>
                                    <a:pt x="875" y="17"/>
                                    <a:pt x="870" y="22"/>
                                    <a:pt x="864" y="22"/>
                                  </a:cubicBezTo>
                                  <a:close/>
                                  <a:moveTo>
                                    <a:pt x="800" y="22"/>
                                  </a:moveTo>
                                  <a:lnTo>
                                    <a:pt x="779" y="22"/>
                                  </a:lnTo>
                                  <a:cubicBezTo>
                                    <a:pt x="773" y="22"/>
                                    <a:pt x="768" y="17"/>
                                    <a:pt x="768" y="11"/>
                                  </a:cubicBezTo>
                                  <a:cubicBezTo>
                                    <a:pt x="768" y="5"/>
                                    <a:pt x="773" y="0"/>
                                    <a:pt x="779" y="0"/>
                                  </a:cubicBezTo>
                                  <a:lnTo>
                                    <a:pt x="800" y="0"/>
                                  </a:lnTo>
                                  <a:cubicBezTo>
                                    <a:pt x="806" y="0"/>
                                    <a:pt x="811" y="5"/>
                                    <a:pt x="811" y="11"/>
                                  </a:cubicBezTo>
                                  <a:cubicBezTo>
                                    <a:pt x="811" y="17"/>
                                    <a:pt x="806" y="22"/>
                                    <a:pt x="800" y="22"/>
                                  </a:cubicBezTo>
                                  <a:close/>
                                  <a:moveTo>
                                    <a:pt x="736" y="22"/>
                                  </a:moveTo>
                                  <a:lnTo>
                                    <a:pt x="715" y="22"/>
                                  </a:lnTo>
                                  <a:cubicBezTo>
                                    <a:pt x="709" y="22"/>
                                    <a:pt x="704" y="17"/>
                                    <a:pt x="704" y="11"/>
                                  </a:cubicBezTo>
                                  <a:cubicBezTo>
                                    <a:pt x="704" y="5"/>
                                    <a:pt x="709" y="0"/>
                                    <a:pt x="715" y="0"/>
                                  </a:cubicBezTo>
                                  <a:lnTo>
                                    <a:pt x="736" y="0"/>
                                  </a:lnTo>
                                  <a:cubicBezTo>
                                    <a:pt x="742" y="0"/>
                                    <a:pt x="747" y="5"/>
                                    <a:pt x="747" y="11"/>
                                  </a:cubicBezTo>
                                  <a:cubicBezTo>
                                    <a:pt x="747" y="17"/>
                                    <a:pt x="742" y="22"/>
                                    <a:pt x="736" y="22"/>
                                  </a:cubicBezTo>
                                  <a:close/>
                                  <a:moveTo>
                                    <a:pt x="672" y="22"/>
                                  </a:moveTo>
                                  <a:lnTo>
                                    <a:pt x="651" y="22"/>
                                  </a:lnTo>
                                  <a:cubicBezTo>
                                    <a:pt x="645" y="22"/>
                                    <a:pt x="640" y="17"/>
                                    <a:pt x="640" y="11"/>
                                  </a:cubicBezTo>
                                  <a:cubicBezTo>
                                    <a:pt x="640" y="5"/>
                                    <a:pt x="645" y="0"/>
                                    <a:pt x="651" y="0"/>
                                  </a:cubicBezTo>
                                  <a:lnTo>
                                    <a:pt x="672" y="0"/>
                                  </a:lnTo>
                                  <a:cubicBezTo>
                                    <a:pt x="678" y="0"/>
                                    <a:pt x="683" y="5"/>
                                    <a:pt x="683" y="11"/>
                                  </a:cubicBezTo>
                                  <a:cubicBezTo>
                                    <a:pt x="683" y="17"/>
                                    <a:pt x="678" y="22"/>
                                    <a:pt x="672" y="22"/>
                                  </a:cubicBezTo>
                                  <a:close/>
                                  <a:moveTo>
                                    <a:pt x="608" y="22"/>
                                  </a:moveTo>
                                  <a:lnTo>
                                    <a:pt x="587" y="22"/>
                                  </a:lnTo>
                                  <a:cubicBezTo>
                                    <a:pt x="581" y="22"/>
                                    <a:pt x="576" y="17"/>
                                    <a:pt x="576" y="11"/>
                                  </a:cubicBezTo>
                                  <a:cubicBezTo>
                                    <a:pt x="576" y="5"/>
                                    <a:pt x="581" y="0"/>
                                    <a:pt x="587" y="0"/>
                                  </a:cubicBezTo>
                                  <a:lnTo>
                                    <a:pt x="608" y="0"/>
                                  </a:lnTo>
                                  <a:cubicBezTo>
                                    <a:pt x="614" y="0"/>
                                    <a:pt x="619" y="5"/>
                                    <a:pt x="619" y="11"/>
                                  </a:cubicBezTo>
                                  <a:cubicBezTo>
                                    <a:pt x="619" y="17"/>
                                    <a:pt x="614" y="22"/>
                                    <a:pt x="608" y="22"/>
                                  </a:cubicBezTo>
                                  <a:close/>
                                  <a:moveTo>
                                    <a:pt x="544" y="22"/>
                                  </a:moveTo>
                                  <a:lnTo>
                                    <a:pt x="523" y="22"/>
                                  </a:lnTo>
                                  <a:cubicBezTo>
                                    <a:pt x="517" y="22"/>
                                    <a:pt x="512" y="17"/>
                                    <a:pt x="512" y="11"/>
                                  </a:cubicBezTo>
                                  <a:cubicBezTo>
                                    <a:pt x="512" y="5"/>
                                    <a:pt x="517" y="0"/>
                                    <a:pt x="523" y="0"/>
                                  </a:cubicBezTo>
                                  <a:lnTo>
                                    <a:pt x="544" y="0"/>
                                  </a:lnTo>
                                  <a:cubicBezTo>
                                    <a:pt x="550" y="0"/>
                                    <a:pt x="555" y="5"/>
                                    <a:pt x="555" y="11"/>
                                  </a:cubicBezTo>
                                  <a:cubicBezTo>
                                    <a:pt x="555" y="17"/>
                                    <a:pt x="550" y="22"/>
                                    <a:pt x="544" y="22"/>
                                  </a:cubicBezTo>
                                  <a:close/>
                                  <a:moveTo>
                                    <a:pt x="480" y="22"/>
                                  </a:moveTo>
                                  <a:lnTo>
                                    <a:pt x="459" y="22"/>
                                  </a:lnTo>
                                  <a:cubicBezTo>
                                    <a:pt x="453" y="22"/>
                                    <a:pt x="448" y="17"/>
                                    <a:pt x="448" y="11"/>
                                  </a:cubicBezTo>
                                  <a:cubicBezTo>
                                    <a:pt x="448" y="5"/>
                                    <a:pt x="453" y="0"/>
                                    <a:pt x="459" y="0"/>
                                  </a:cubicBezTo>
                                  <a:lnTo>
                                    <a:pt x="480" y="0"/>
                                  </a:lnTo>
                                  <a:cubicBezTo>
                                    <a:pt x="486" y="0"/>
                                    <a:pt x="491" y="5"/>
                                    <a:pt x="491" y="11"/>
                                  </a:cubicBezTo>
                                  <a:cubicBezTo>
                                    <a:pt x="491" y="17"/>
                                    <a:pt x="486" y="22"/>
                                    <a:pt x="480" y="22"/>
                                  </a:cubicBezTo>
                                  <a:close/>
                                  <a:moveTo>
                                    <a:pt x="416" y="22"/>
                                  </a:moveTo>
                                  <a:lnTo>
                                    <a:pt x="395" y="22"/>
                                  </a:lnTo>
                                  <a:cubicBezTo>
                                    <a:pt x="389" y="22"/>
                                    <a:pt x="384" y="17"/>
                                    <a:pt x="384" y="11"/>
                                  </a:cubicBezTo>
                                  <a:cubicBezTo>
                                    <a:pt x="384" y="5"/>
                                    <a:pt x="389" y="0"/>
                                    <a:pt x="395" y="0"/>
                                  </a:cubicBezTo>
                                  <a:lnTo>
                                    <a:pt x="416" y="0"/>
                                  </a:lnTo>
                                  <a:cubicBezTo>
                                    <a:pt x="422" y="0"/>
                                    <a:pt x="427" y="5"/>
                                    <a:pt x="427" y="11"/>
                                  </a:cubicBezTo>
                                  <a:cubicBezTo>
                                    <a:pt x="427" y="17"/>
                                    <a:pt x="422" y="22"/>
                                    <a:pt x="416" y="22"/>
                                  </a:cubicBezTo>
                                  <a:close/>
                                  <a:moveTo>
                                    <a:pt x="352" y="22"/>
                                  </a:moveTo>
                                  <a:lnTo>
                                    <a:pt x="331" y="22"/>
                                  </a:lnTo>
                                  <a:cubicBezTo>
                                    <a:pt x="325" y="22"/>
                                    <a:pt x="320" y="17"/>
                                    <a:pt x="320" y="11"/>
                                  </a:cubicBezTo>
                                  <a:cubicBezTo>
                                    <a:pt x="320" y="5"/>
                                    <a:pt x="325" y="0"/>
                                    <a:pt x="331" y="0"/>
                                  </a:cubicBezTo>
                                  <a:lnTo>
                                    <a:pt x="352" y="0"/>
                                  </a:lnTo>
                                  <a:cubicBezTo>
                                    <a:pt x="358" y="0"/>
                                    <a:pt x="363" y="5"/>
                                    <a:pt x="363" y="11"/>
                                  </a:cubicBezTo>
                                  <a:cubicBezTo>
                                    <a:pt x="363" y="17"/>
                                    <a:pt x="358" y="22"/>
                                    <a:pt x="352" y="22"/>
                                  </a:cubicBezTo>
                                  <a:close/>
                                  <a:moveTo>
                                    <a:pt x="288" y="22"/>
                                  </a:moveTo>
                                  <a:lnTo>
                                    <a:pt x="267" y="22"/>
                                  </a:lnTo>
                                  <a:cubicBezTo>
                                    <a:pt x="261" y="22"/>
                                    <a:pt x="256" y="17"/>
                                    <a:pt x="256" y="11"/>
                                  </a:cubicBezTo>
                                  <a:cubicBezTo>
                                    <a:pt x="256" y="5"/>
                                    <a:pt x="261" y="0"/>
                                    <a:pt x="267" y="0"/>
                                  </a:cubicBezTo>
                                  <a:lnTo>
                                    <a:pt x="288" y="0"/>
                                  </a:lnTo>
                                  <a:cubicBezTo>
                                    <a:pt x="294" y="0"/>
                                    <a:pt x="299" y="5"/>
                                    <a:pt x="299" y="11"/>
                                  </a:cubicBezTo>
                                  <a:cubicBezTo>
                                    <a:pt x="299" y="17"/>
                                    <a:pt x="294" y="22"/>
                                    <a:pt x="288" y="22"/>
                                  </a:cubicBezTo>
                                  <a:close/>
                                  <a:moveTo>
                                    <a:pt x="224" y="22"/>
                                  </a:moveTo>
                                  <a:lnTo>
                                    <a:pt x="203" y="22"/>
                                  </a:lnTo>
                                  <a:cubicBezTo>
                                    <a:pt x="197" y="22"/>
                                    <a:pt x="192" y="17"/>
                                    <a:pt x="192" y="11"/>
                                  </a:cubicBezTo>
                                  <a:cubicBezTo>
                                    <a:pt x="192" y="5"/>
                                    <a:pt x="197" y="0"/>
                                    <a:pt x="203" y="0"/>
                                  </a:cubicBezTo>
                                  <a:lnTo>
                                    <a:pt x="224" y="0"/>
                                  </a:lnTo>
                                  <a:cubicBezTo>
                                    <a:pt x="230" y="0"/>
                                    <a:pt x="235" y="5"/>
                                    <a:pt x="235" y="11"/>
                                  </a:cubicBezTo>
                                  <a:cubicBezTo>
                                    <a:pt x="235" y="17"/>
                                    <a:pt x="230" y="22"/>
                                    <a:pt x="224" y="22"/>
                                  </a:cubicBezTo>
                                  <a:close/>
                                  <a:moveTo>
                                    <a:pt x="160" y="22"/>
                                  </a:moveTo>
                                  <a:lnTo>
                                    <a:pt x="139" y="22"/>
                                  </a:lnTo>
                                  <a:cubicBezTo>
                                    <a:pt x="133" y="22"/>
                                    <a:pt x="128" y="17"/>
                                    <a:pt x="128" y="11"/>
                                  </a:cubicBezTo>
                                  <a:cubicBezTo>
                                    <a:pt x="128" y="5"/>
                                    <a:pt x="133" y="0"/>
                                    <a:pt x="139" y="0"/>
                                  </a:cubicBezTo>
                                  <a:lnTo>
                                    <a:pt x="160" y="0"/>
                                  </a:lnTo>
                                  <a:cubicBezTo>
                                    <a:pt x="166" y="0"/>
                                    <a:pt x="171" y="5"/>
                                    <a:pt x="171" y="11"/>
                                  </a:cubicBezTo>
                                  <a:cubicBezTo>
                                    <a:pt x="171" y="17"/>
                                    <a:pt x="166" y="22"/>
                                    <a:pt x="160" y="22"/>
                                  </a:cubicBezTo>
                                  <a:close/>
                                  <a:moveTo>
                                    <a:pt x="96" y="22"/>
                                  </a:moveTo>
                                  <a:lnTo>
                                    <a:pt x="75" y="22"/>
                                  </a:lnTo>
                                  <a:cubicBezTo>
                                    <a:pt x="69" y="22"/>
                                    <a:pt x="64" y="17"/>
                                    <a:pt x="64" y="11"/>
                                  </a:cubicBezTo>
                                  <a:cubicBezTo>
                                    <a:pt x="64" y="5"/>
                                    <a:pt x="69" y="0"/>
                                    <a:pt x="75" y="0"/>
                                  </a:cubicBezTo>
                                  <a:lnTo>
                                    <a:pt x="96" y="0"/>
                                  </a:lnTo>
                                  <a:cubicBezTo>
                                    <a:pt x="102" y="0"/>
                                    <a:pt x="107" y="5"/>
                                    <a:pt x="107" y="11"/>
                                  </a:cubicBezTo>
                                  <a:cubicBezTo>
                                    <a:pt x="107" y="17"/>
                                    <a:pt x="102" y="22"/>
                                    <a:pt x="96" y="22"/>
                                  </a:cubicBezTo>
                                  <a:close/>
                                  <a:moveTo>
                                    <a:pt x="32" y="22"/>
                                  </a:moveTo>
                                  <a:lnTo>
                                    <a:pt x="11" y="22"/>
                                  </a:lnTo>
                                  <a:cubicBezTo>
                                    <a:pt x="5" y="22"/>
                                    <a:pt x="0" y="17"/>
                                    <a:pt x="0" y="11"/>
                                  </a:cubicBezTo>
                                  <a:cubicBezTo>
                                    <a:pt x="0" y="5"/>
                                    <a:pt x="5" y="0"/>
                                    <a:pt x="11" y="0"/>
                                  </a:cubicBezTo>
                                  <a:lnTo>
                                    <a:pt x="32" y="0"/>
                                  </a:lnTo>
                                  <a:cubicBezTo>
                                    <a:pt x="38" y="0"/>
                                    <a:pt x="43" y="5"/>
                                    <a:pt x="43" y="11"/>
                                  </a:cubicBezTo>
                                  <a:cubicBezTo>
                                    <a:pt x="43"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58" name="Freeform 361"/>
                          <wps:cNvSpPr>
                            <a:spLocks noEditPoints="1"/>
                          </wps:cNvSpPr>
                          <wps:spPr bwMode="auto">
                            <a:xfrm>
                              <a:off x="2865100" y="1640804"/>
                              <a:ext cx="908700" cy="8200"/>
                            </a:xfrm>
                            <a:custGeom>
                              <a:avLst/>
                              <a:gdLst>
                                <a:gd name="T0" fmla="*/ 1424 w 2411"/>
                                <a:gd name="T1" fmla="*/ 0 h 21"/>
                                <a:gd name="T2" fmla="*/ 1367 w 2411"/>
                                <a:gd name="T3" fmla="*/ 6 h 21"/>
                                <a:gd name="T4" fmla="*/ 1348 w 2411"/>
                                <a:gd name="T5" fmla="*/ 13 h 21"/>
                                <a:gd name="T6" fmla="*/ 1355 w 2411"/>
                                <a:gd name="T7" fmla="*/ 6 h 21"/>
                                <a:gd name="T8" fmla="*/ 1298 w 2411"/>
                                <a:gd name="T9" fmla="*/ 0 h 21"/>
                                <a:gd name="T10" fmla="*/ 1260 w 2411"/>
                                <a:gd name="T11" fmla="*/ 13 h 21"/>
                                <a:gd name="T12" fmla="*/ 1273 w 2411"/>
                                <a:gd name="T13" fmla="*/ 13 h 21"/>
                                <a:gd name="T14" fmla="*/ 1235 w 2411"/>
                                <a:gd name="T15" fmla="*/ 0 h 21"/>
                                <a:gd name="T16" fmla="*/ 1178 w 2411"/>
                                <a:gd name="T17" fmla="*/ 6 h 21"/>
                                <a:gd name="T18" fmla="*/ 1159 w 2411"/>
                                <a:gd name="T19" fmla="*/ 13 h 21"/>
                                <a:gd name="T20" fmla="*/ 1165 w 2411"/>
                                <a:gd name="T21" fmla="*/ 6 h 21"/>
                                <a:gd name="T22" fmla="*/ 1108 w 2411"/>
                                <a:gd name="T23" fmla="*/ 0 h 21"/>
                                <a:gd name="T24" fmla="*/ 1070 w 2411"/>
                                <a:gd name="T25" fmla="*/ 13 h 21"/>
                                <a:gd name="T26" fmla="*/ 1083 w 2411"/>
                                <a:gd name="T27" fmla="*/ 13 h 21"/>
                                <a:gd name="T28" fmla="*/ 1045 w 2411"/>
                                <a:gd name="T29" fmla="*/ 0 h 21"/>
                                <a:gd name="T30" fmla="*/ 988 w 2411"/>
                                <a:gd name="T31" fmla="*/ 6 h 21"/>
                                <a:gd name="T32" fmla="*/ 969 w 2411"/>
                                <a:gd name="T33" fmla="*/ 13 h 21"/>
                                <a:gd name="T34" fmla="*/ 975 w 2411"/>
                                <a:gd name="T35" fmla="*/ 6 h 21"/>
                                <a:gd name="T36" fmla="*/ 918 w 2411"/>
                                <a:gd name="T37" fmla="*/ 0 h 21"/>
                                <a:gd name="T38" fmla="*/ 880 w 2411"/>
                                <a:gd name="T39" fmla="*/ 13 h 21"/>
                                <a:gd name="T40" fmla="*/ 893 w 2411"/>
                                <a:gd name="T41" fmla="*/ 13 h 21"/>
                                <a:gd name="T42" fmla="*/ 855 w 2411"/>
                                <a:gd name="T43" fmla="*/ 0 h 21"/>
                                <a:gd name="T44" fmla="*/ 798 w 2411"/>
                                <a:gd name="T45" fmla="*/ 6 h 21"/>
                                <a:gd name="T46" fmla="*/ 779 w 2411"/>
                                <a:gd name="T47" fmla="*/ 13 h 21"/>
                                <a:gd name="T48" fmla="*/ 785 w 2411"/>
                                <a:gd name="T49" fmla="*/ 6 h 21"/>
                                <a:gd name="T50" fmla="*/ 728 w 2411"/>
                                <a:gd name="T51" fmla="*/ 0 h 21"/>
                                <a:gd name="T52" fmla="*/ 690 w 2411"/>
                                <a:gd name="T53" fmla="*/ 13 h 21"/>
                                <a:gd name="T54" fmla="*/ 703 w 2411"/>
                                <a:gd name="T55" fmla="*/ 13 h 21"/>
                                <a:gd name="T56" fmla="*/ 665 w 2411"/>
                                <a:gd name="T57" fmla="*/ 0 h 21"/>
                                <a:gd name="T58" fmla="*/ 608 w 2411"/>
                                <a:gd name="T59" fmla="*/ 6 h 21"/>
                                <a:gd name="T60" fmla="*/ 589 w 2411"/>
                                <a:gd name="T61" fmla="*/ 13 h 21"/>
                                <a:gd name="T62" fmla="*/ 595 w 2411"/>
                                <a:gd name="T63" fmla="*/ 6 h 21"/>
                                <a:gd name="T64" fmla="*/ 538 w 2411"/>
                                <a:gd name="T65" fmla="*/ 0 h 21"/>
                                <a:gd name="T66" fmla="*/ 500 w 2411"/>
                                <a:gd name="T67" fmla="*/ 13 h 21"/>
                                <a:gd name="T68" fmla="*/ 513 w 2411"/>
                                <a:gd name="T69" fmla="*/ 13 h 21"/>
                                <a:gd name="T70" fmla="*/ 475 w 2411"/>
                                <a:gd name="T71" fmla="*/ 0 h 21"/>
                                <a:gd name="T72" fmla="*/ 418 w 2411"/>
                                <a:gd name="T73" fmla="*/ 6 h 21"/>
                                <a:gd name="T74" fmla="*/ 399 w 2411"/>
                                <a:gd name="T75" fmla="*/ 13 h 21"/>
                                <a:gd name="T76" fmla="*/ 405 w 2411"/>
                                <a:gd name="T77" fmla="*/ 6 h 21"/>
                                <a:gd name="T78" fmla="*/ 348 w 2411"/>
                                <a:gd name="T79" fmla="*/ 0 h 21"/>
                                <a:gd name="T80" fmla="*/ 310 w 2411"/>
                                <a:gd name="T81" fmla="*/ 13 h 21"/>
                                <a:gd name="T82" fmla="*/ 323 w 2411"/>
                                <a:gd name="T83" fmla="*/ 13 h 21"/>
                                <a:gd name="T84" fmla="*/ 285 w 2411"/>
                                <a:gd name="T85" fmla="*/ 0 h 21"/>
                                <a:gd name="T86" fmla="*/ 228 w 2411"/>
                                <a:gd name="T87" fmla="*/ 6 h 21"/>
                                <a:gd name="T88" fmla="*/ 209 w 2411"/>
                                <a:gd name="T89" fmla="*/ 13 h 21"/>
                                <a:gd name="T90" fmla="*/ 215 w 2411"/>
                                <a:gd name="T91" fmla="*/ 6 h 21"/>
                                <a:gd name="T92" fmla="*/ 158 w 2411"/>
                                <a:gd name="T93" fmla="*/ 0 h 21"/>
                                <a:gd name="T94" fmla="*/ 120 w 2411"/>
                                <a:gd name="T95" fmla="*/ 13 h 21"/>
                                <a:gd name="T96" fmla="*/ 133 w 2411"/>
                                <a:gd name="T97" fmla="*/ 13 h 21"/>
                                <a:gd name="T98" fmla="*/ 95 w 2411"/>
                                <a:gd name="T99" fmla="*/ 0 h 21"/>
                                <a:gd name="T100" fmla="*/ 38 w 2411"/>
                                <a:gd name="T101" fmla="*/ 6 h 21"/>
                                <a:gd name="T102" fmla="*/ 19 w 2411"/>
                                <a:gd name="T103" fmla="*/ 13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6"/>
                                    <a:pt x="2368" y="10"/>
                                  </a:cubicBezTo>
                                  <a:cubicBezTo>
                                    <a:pt x="2368" y="4"/>
                                    <a:pt x="2373" y="0"/>
                                    <a:pt x="2379" y="0"/>
                                  </a:cubicBezTo>
                                  <a:lnTo>
                                    <a:pt x="2400" y="0"/>
                                  </a:lnTo>
                                  <a:cubicBezTo>
                                    <a:pt x="2406" y="0"/>
                                    <a:pt x="2411" y="4"/>
                                    <a:pt x="2411" y="10"/>
                                  </a:cubicBezTo>
                                  <a:cubicBezTo>
                                    <a:pt x="2411" y="16"/>
                                    <a:pt x="2406" y="21"/>
                                    <a:pt x="2400" y="21"/>
                                  </a:cubicBezTo>
                                  <a:close/>
                                  <a:moveTo>
                                    <a:pt x="2336" y="21"/>
                                  </a:moveTo>
                                  <a:lnTo>
                                    <a:pt x="2315" y="21"/>
                                  </a:lnTo>
                                  <a:cubicBezTo>
                                    <a:pt x="2309" y="21"/>
                                    <a:pt x="2304" y="16"/>
                                    <a:pt x="2304" y="10"/>
                                  </a:cubicBezTo>
                                  <a:cubicBezTo>
                                    <a:pt x="2304" y="4"/>
                                    <a:pt x="2309" y="0"/>
                                    <a:pt x="2315" y="0"/>
                                  </a:cubicBezTo>
                                  <a:lnTo>
                                    <a:pt x="2336" y="0"/>
                                  </a:lnTo>
                                  <a:cubicBezTo>
                                    <a:pt x="2342" y="0"/>
                                    <a:pt x="2347" y="4"/>
                                    <a:pt x="2347" y="10"/>
                                  </a:cubicBezTo>
                                  <a:cubicBezTo>
                                    <a:pt x="2347" y="16"/>
                                    <a:pt x="2342" y="21"/>
                                    <a:pt x="2336" y="21"/>
                                  </a:cubicBezTo>
                                  <a:close/>
                                  <a:moveTo>
                                    <a:pt x="2272" y="21"/>
                                  </a:moveTo>
                                  <a:lnTo>
                                    <a:pt x="2251" y="21"/>
                                  </a:lnTo>
                                  <a:cubicBezTo>
                                    <a:pt x="2245" y="21"/>
                                    <a:pt x="2240" y="16"/>
                                    <a:pt x="2240" y="10"/>
                                  </a:cubicBezTo>
                                  <a:cubicBezTo>
                                    <a:pt x="2240" y="4"/>
                                    <a:pt x="2245" y="0"/>
                                    <a:pt x="2251" y="0"/>
                                  </a:cubicBezTo>
                                  <a:lnTo>
                                    <a:pt x="2272" y="0"/>
                                  </a:lnTo>
                                  <a:cubicBezTo>
                                    <a:pt x="2278" y="0"/>
                                    <a:pt x="2283" y="4"/>
                                    <a:pt x="2283" y="10"/>
                                  </a:cubicBezTo>
                                  <a:cubicBezTo>
                                    <a:pt x="2283" y="16"/>
                                    <a:pt x="2278" y="21"/>
                                    <a:pt x="2272" y="21"/>
                                  </a:cubicBezTo>
                                  <a:close/>
                                  <a:moveTo>
                                    <a:pt x="2208" y="21"/>
                                  </a:moveTo>
                                  <a:lnTo>
                                    <a:pt x="2187" y="21"/>
                                  </a:lnTo>
                                  <a:cubicBezTo>
                                    <a:pt x="2181" y="21"/>
                                    <a:pt x="2176" y="16"/>
                                    <a:pt x="2176" y="10"/>
                                  </a:cubicBezTo>
                                  <a:cubicBezTo>
                                    <a:pt x="2176" y="4"/>
                                    <a:pt x="2181" y="0"/>
                                    <a:pt x="2187" y="0"/>
                                  </a:cubicBezTo>
                                  <a:lnTo>
                                    <a:pt x="2208" y="0"/>
                                  </a:lnTo>
                                  <a:cubicBezTo>
                                    <a:pt x="2214" y="0"/>
                                    <a:pt x="2219" y="4"/>
                                    <a:pt x="2219" y="10"/>
                                  </a:cubicBezTo>
                                  <a:cubicBezTo>
                                    <a:pt x="2219" y="16"/>
                                    <a:pt x="2214" y="21"/>
                                    <a:pt x="2208" y="21"/>
                                  </a:cubicBezTo>
                                  <a:close/>
                                  <a:moveTo>
                                    <a:pt x="2144" y="21"/>
                                  </a:moveTo>
                                  <a:lnTo>
                                    <a:pt x="2123" y="21"/>
                                  </a:lnTo>
                                  <a:cubicBezTo>
                                    <a:pt x="2117" y="21"/>
                                    <a:pt x="2112" y="16"/>
                                    <a:pt x="2112" y="10"/>
                                  </a:cubicBezTo>
                                  <a:cubicBezTo>
                                    <a:pt x="2112" y="4"/>
                                    <a:pt x="2117" y="0"/>
                                    <a:pt x="2123" y="0"/>
                                  </a:cubicBezTo>
                                  <a:lnTo>
                                    <a:pt x="2144" y="0"/>
                                  </a:lnTo>
                                  <a:cubicBezTo>
                                    <a:pt x="2150" y="0"/>
                                    <a:pt x="2155" y="4"/>
                                    <a:pt x="2155" y="10"/>
                                  </a:cubicBezTo>
                                  <a:cubicBezTo>
                                    <a:pt x="2155" y="16"/>
                                    <a:pt x="2150" y="21"/>
                                    <a:pt x="2144" y="21"/>
                                  </a:cubicBezTo>
                                  <a:close/>
                                  <a:moveTo>
                                    <a:pt x="2080" y="21"/>
                                  </a:moveTo>
                                  <a:lnTo>
                                    <a:pt x="2059" y="21"/>
                                  </a:lnTo>
                                  <a:cubicBezTo>
                                    <a:pt x="2053" y="21"/>
                                    <a:pt x="2048" y="16"/>
                                    <a:pt x="2048" y="10"/>
                                  </a:cubicBezTo>
                                  <a:cubicBezTo>
                                    <a:pt x="2048" y="4"/>
                                    <a:pt x="2053" y="0"/>
                                    <a:pt x="2059" y="0"/>
                                  </a:cubicBezTo>
                                  <a:lnTo>
                                    <a:pt x="2080" y="0"/>
                                  </a:lnTo>
                                  <a:cubicBezTo>
                                    <a:pt x="2086" y="0"/>
                                    <a:pt x="2091" y="4"/>
                                    <a:pt x="2091" y="10"/>
                                  </a:cubicBezTo>
                                  <a:cubicBezTo>
                                    <a:pt x="2091" y="16"/>
                                    <a:pt x="2086" y="21"/>
                                    <a:pt x="2080" y="21"/>
                                  </a:cubicBezTo>
                                  <a:close/>
                                  <a:moveTo>
                                    <a:pt x="2016" y="21"/>
                                  </a:moveTo>
                                  <a:lnTo>
                                    <a:pt x="1995" y="21"/>
                                  </a:lnTo>
                                  <a:cubicBezTo>
                                    <a:pt x="1989" y="21"/>
                                    <a:pt x="1984" y="16"/>
                                    <a:pt x="1984" y="10"/>
                                  </a:cubicBezTo>
                                  <a:cubicBezTo>
                                    <a:pt x="1984" y="4"/>
                                    <a:pt x="1989" y="0"/>
                                    <a:pt x="1995" y="0"/>
                                  </a:cubicBezTo>
                                  <a:lnTo>
                                    <a:pt x="2016" y="0"/>
                                  </a:lnTo>
                                  <a:cubicBezTo>
                                    <a:pt x="2022" y="0"/>
                                    <a:pt x="2027" y="4"/>
                                    <a:pt x="2027" y="10"/>
                                  </a:cubicBezTo>
                                  <a:cubicBezTo>
                                    <a:pt x="2027" y="16"/>
                                    <a:pt x="2022" y="21"/>
                                    <a:pt x="2016" y="21"/>
                                  </a:cubicBezTo>
                                  <a:close/>
                                  <a:moveTo>
                                    <a:pt x="1952" y="21"/>
                                  </a:moveTo>
                                  <a:lnTo>
                                    <a:pt x="1931" y="21"/>
                                  </a:lnTo>
                                  <a:cubicBezTo>
                                    <a:pt x="1925" y="21"/>
                                    <a:pt x="1920" y="16"/>
                                    <a:pt x="1920" y="10"/>
                                  </a:cubicBezTo>
                                  <a:cubicBezTo>
                                    <a:pt x="1920" y="4"/>
                                    <a:pt x="1925" y="0"/>
                                    <a:pt x="1931" y="0"/>
                                  </a:cubicBezTo>
                                  <a:lnTo>
                                    <a:pt x="1952" y="0"/>
                                  </a:lnTo>
                                  <a:cubicBezTo>
                                    <a:pt x="1958" y="0"/>
                                    <a:pt x="1963" y="4"/>
                                    <a:pt x="1963" y="10"/>
                                  </a:cubicBezTo>
                                  <a:cubicBezTo>
                                    <a:pt x="1963" y="16"/>
                                    <a:pt x="1958" y="21"/>
                                    <a:pt x="1952" y="21"/>
                                  </a:cubicBezTo>
                                  <a:close/>
                                  <a:moveTo>
                                    <a:pt x="1888" y="21"/>
                                  </a:moveTo>
                                  <a:lnTo>
                                    <a:pt x="1867" y="21"/>
                                  </a:lnTo>
                                  <a:cubicBezTo>
                                    <a:pt x="1861" y="21"/>
                                    <a:pt x="1856" y="16"/>
                                    <a:pt x="1856" y="10"/>
                                  </a:cubicBezTo>
                                  <a:cubicBezTo>
                                    <a:pt x="1856" y="4"/>
                                    <a:pt x="1861" y="0"/>
                                    <a:pt x="1867" y="0"/>
                                  </a:cubicBezTo>
                                  <a:lnTo>
                                    <a:pt x="1888" y="0"/>
                                  </a:lnTo>
                                  <a:cubicBezTo>
                                    <a:pt x="1894" y="0"/>
                                    <a:pt x="1899" y="4"/>
                                    <a:pt x="1899" y="10"/>
                                  </a:cubicBezTo>
                                  <a:cubicBezTo>
                                    <a:pt x="1899" y="16"/>
                                    <a:pt x="1894" y="21"/>
                                    <a:pt x="1888" y="21"/>
                                  </a:cubicBezTo>
                                  <a:close/>
                                  <a:moveTo>
                                    <a:pt x="1824" y="21"/>
                                  </a:moveTo>
                                  <a:lnTo>
                                    <a:pt x="1803" y="21"/>
                                  </a:lnTo>
                                  <a:cubicBezTo>
                                    <a:pt x="1797" y="21"/>
                                    <a:pt x="1792" y="16"/>
                                    <a:pt x="1792" y="10"/>
                                  </a:cubicBezTo>
                                  <a:cubicBezTo>
                                    <a:pt x="1792" y="4"/>
                                    <a:pt x="1797" y="0"/>
                                    <a:pt x="1803" y="0"/>
                                  </a:cubicBezTo>
                                  <a:lnTo>
                                    <a:pt x="1824" y="0"/>
                                  </a:lnTo>
                                  <a:cubicBezTo>
                                    <a:pt x="1830" y="0"/>
                                    <a:pt x="1835" y="4"/>
                                    <a:pt x="1835" y="10"/>
                                  </a:cubicBezTo>
                                  <a:cubicBezTo>
                                    <a:pt x="1835" y="16"/>
                                    <a:pt x="1830" y="21"/>
                                    <a:pt x="1824" y="21"/>
                                  </a:cubicBezTo>
                                  <a:close/>
                                  <a:moveTo>
                                    <a:pt x="1760" y="21"/>
                                  </a:moveTo>
                                  <a:lnTo>
                                    <a:pt x="1739" y="21"/>
                                  </a:lnTo>
                                  <a:cubicBezTo>
                                    <a:pt x="1733" y="21"/>
                                    <a:pt x="1728" y="16"/>
                                    <a:pt x="1728" y="10"/>
                                  </a:cubicBezTo>
                                  <a:cubicBezTo>
                                    <a:pt x="1728" y="4"/>
                                    <a:pt x="1733" y="0"/>
                                    <a:pt x="1739" y="0"/>
                                  </a:cubicBezTo>
                                  <a:lnTo>
                                    <a:pt x="1760" y="0"/>
                                  </a:lnTo>
                                  <a:cubicBezTo>
                                    <a:pt x="1766" y="0"/>
                                    <a:pt x="1771" y="4"/>
                                    <a:pt x="1771" y="10"/>
                                  </a:cubicBezTo>
                                  <a:cubicBezTo>
                                    <a:pt x="1771" y="16"/>
                                    <a:pt x="1766" y="21"/>
                                    <a:pt x="1760" y="21"/>
                                  </a:cubicBezTo>
                                  <a:close/>
                                  <a:moveTo>
                                    <a:pt x="1696" y="21"/>
                                  </a:moveTo>
                                  <a:lnTo>
                                    <a:pt x="1675" y="21"/>
                                  </a:lnTo>
                                  <a:cubicBezTo>
                                    <a:pt x="1669" y="21"/>
                                    <a:pt x="1664" y="16"/>
                                    <a:pt x="1664" y="10"/>
                                  </a:cubicBezTo>
                                  <a:cubicBezTo>
                                    <a:pt x="1664" y="4"/>
                                    <a:pt x="1669" y="0"/>
                                    <a:pt x="1675" y="0"/>
                                  </a:cubicBezTo>
                                  <a:lnTo>
                                    <a:pt x="1696" y="0"/>
                                  </a:lnTo>
                                  <a:cubicBezTo>
                                    <a:pt x="1702" y="0"/>
                                    <a:pt x="1707" y="4"/>
                                    <a:pt x="1707" y="10"/>
                                  </a:cubicBezTo>
                                  <a:cubicBezTo>
                                    <a:pt x="1707" y="16"/>
                                    <a:pt x="1702" y="21"/>
                                    <a:pt x="1696" y="21"/>
                                  </a:cubicBezTo>
                                  <a:close/>
                                  <a:moveTo>
                                    <a:pt x="1632" y="21"/>
                                  </a:moveTo>
                                  <a:lnTo>
                                    <a:pt x="1611" y="21"/>
                                  </a:lnTo>
                                  <a:cubicBezTo>
                                    <a:pt x="1605" y="21"/>
                                    <a:pt x="1600" y="16"/>
                                    <a:pt x="1600" y="10"/>
                                  </a:cubicBezTo>
                                  <a:cubicBezTo>
                                    <a:pt x="1600" y="4"/>
                                    <a:pt x="1605" y="0"/>
                                    <a:pt x="1611" y="0"/>
                                  </a:cubicBezTo>
                                  <a:lnTo>
                                    <a:pt x="1632" y="0"/>
                                  </a:lnTo>
                                  <a:cubicBezTo>
                                    <a:pt x="1638" y="0"/>
                                    <a:pt x="1643" y="4"/>
                                    <a:pt x="1643" y="10"/>
                                  </a:cubicBezTo>
                                  <a:cubicBezTo>
                                    <a:pt x="1643" y="16"/>
                                    <a:pt x="1638" y="21"/>
                                    <a:pt x="1632" y="21"/>
                                  </a:cubicBezTo>
                                  <a:close/>
                                  <a:moveTo>
                                    <a:pt x="1568" y="21"/>
                                  </a:moveTo>
                                  <a:lnTo>
                                    <a:pt x="1547" y="21"/>
                                  </a:lnTo>
                                  <a:cubicBezTo>
                                    <a:pt x="1541" y="21"/>
                                    <a:pt x="1536" y="16"/>
                                    <a:pt x="1536" y="10"/>
                                  </a:cubicBezTo>
                                  <a:cubicBezTo>
                                    <a:pt x="1536" y="4"/>
                                    <a:pt x="1541" y="0"/>
                                    <a:pt x="1547" y="0"/>
                                  </a:cubicBezTo>
                                  <a:lnTo>
                                    <a:pt x="1568" y="0"/>
                                  </a:lnTo>
                                  <a:cubicBezTo>
                                    <a:pt x="1574" y="0"/>
                                    <a:pt x="1579" y="4"/>
                                    <a:pt x="1579" y="10"/>
                                  </a:cubicBezTo>
                                  <a:cubicBezTo>
                                    <a:pt x="1579" y="16"/>
                                    <a:pt x="1574" y="21"/>
                                    <a:pt x="1568" y="21"/>
                                  </a:cubicBezTo>
                                  <a:close/>
                                  <a:moveTo>
                                    <a:pt x="1504" y="21"/>
                                  </a:moveTo>
                                  <a:lnTo>
                                    <a:pt x="1483" y="21"/>
                                  </a:lnTo>
                                  <a:cubicBezTo>
                                    <a:pt x="1477" y="21"/>
                                    <a:pt x="1472" y="16"/>
                                    <a:pt x="1472" y="10"/>
                                  </a:cubicBezTo>
                                  <a:cubicBezTo>
                                    <a:pt x="1472" y="4"/>
                                    <a:pt x="1477" y="0"/>
                                    <a:pt x="1483" y="0"/>
                                  </a:cubicBezTo>
                                  <a:lnTo>
                                    <a:pt x="1504" y="0"/>
                                  </a:lnTo>
                                  <a:cubicBezTo>
                                    <a:pt x="1510" y="0"/>
                                    <a:pt x="1515" y="4"/>
                                    <a:pt x="1515" y="10"/>
                                  </a:cubicBezTo>
                                  <a:cubicBezTo>
                                    <a:pt x="1515" y="16"/>
                                    <a:pt x="1510" y="21"/>
                                    <a:pt x="1504" y="21"/>
                                  </a:cubicBezTo>
                                  <a:close/>
                                  <a:moveTo>
                                    <a:pt x="1440" y="21"/>
                                  </a:moveTo>
                                  <a:lnTo>
                                    <a:pt x="1419" y="21"/>
                                  </a:lnTo>
                                  <a:cubicBezTo>
                                    <a:pt x="1413" y="21"/>
                                    <a:pt x="1408" y="16"/>
                                    <a:pt x="1408" y="10"/>
                                  </a:cubicBezTo>
                                  <a:cubicBezTo>
                                    <a:pt x="1408" y="4"/>
                                    <a:pt x="1413" y="0"/>
                                    <a:pt x="1419" y="0"/>
                                  </a:cubicBezTo>
                                  <a:lnTo>
                                    <a:pt x="1440" y="0"/>
                                  </a:lnTo>
                                  <a:cubicBezTo>
                                    <a:pt x="1446" y="0"/>
                                    <a:pt x="1451" y="4"/>
                                    <a:pt x="1451" y="10"/>
                                  </a:cubicBezTo>
                                  <a:cubicBezTo>
                                    <a:pt x="1451" y="16"/>
                                    <a:pt x="1446" y="21"/>
                                    <a:pt x="1440" y="21"/>
                                  </a:cubicBezTo>
                                  <a:close/>
                                  <a:moveTo>
                                    <a:pt x="1376" y="21"/>
                                  </a:moveTo>
                                  <a:lnTo>
                                    <a:pt x="1355" y="21"/>
                                  </a:lnTo>
                                  <a:cubicBezTo>
                                    <a:pt x="1349" y="21"/>
                                    <a:pt x="1344" y="16"/>
                                    <a:pt x="1344" y="10"/>
                                  </a:cubicBezTo>
                                  <a:cubicBezTo>
                                    <a:pt x="1344" y="4"/>
                                    <a:pt x="1349" y="0"/>
                                    <a:pt x="1355" y="0"/>
                                  </a:cubicBezTo>
                                  <a:lnTo>
                                    <a:pt x="1376" y="0"/>
                                  </a:lnTo>
                                  <a:cubicBezTo>
                                    <a:pt x="1382" y="0"/>
                                    <a:pt x="1387" y="4"/>
                                    <a:pt x="1387" y="10"/>
                                  </a:cubicBezTo>
                                  <a:cubicBezTo>
                                    <a:pt x="1387" y="16"/>
                                    <a:pt x="1382" y="21"/>
                                    <a:pt x="1376" y="21"/>
                                  </a:cubicBezTo>
                                  <a:close/>
                                  <a:moveTo>
                                    <a:pt x="1312" y="21"/>
                                  </a:moveTo>
                                  <a:lnTo>
                                    <a:pt x="1291" y="21"/>
                                  </a:lnTo>
                                  <a:cubicBezTo>
                                    <a:pt x="1285" y="21"/>
                                    <a:pt x="1280" y="16"/>
                                    <a:pt x="1280" y="10"/>
                                  </a:cubicBezTo>
                                  <a:cubicBezTo>
                                    <a:pt x="1280" y="4"/>
                                    <a:pt x="1285" y="0"/>
                                    <a:pt x="1291" y="0"/>
                                  </a:cubicBezTo>
                                  <a:lnTo>
                                    <a:pt x="1312" y="0"/>
                                  </a:lnTo>
                                  <a:cubicBezTo>
                                    <a:pt x="1318" y="0"/>
                                    <a:pt x="1323" y="4"/>
                                    <a:pt x="1323" y="10"/>
                                  </a:cubicBezTo>
                                  <a:cubicBezTo>
                                    <a:pt x="1323" y="16"/>
                                    <a:pt x="1318" y="21"/>
                                    <a:pt x="1312" y="21"/>
                                  </a:cubicBezTo>
                                  <a:close/>
                                  <a:moveTo>
                                    <a:pt x="1248" y="21"/>
                                  </a:moveTo>
                                  <a:lnTo>
                                    <a:pt x="1227" y="21"/>
                                  </a:lnTo>
                                  <a:cubicBezTo>
                                    <a:pt x="1221" y="21"/>
                                    <a:pt x="1216" y="16"/>
                                    <a:pt x="1216" y="10"/>
                                  </a:cubicBezTo>
                                  <a:cubicBezTo>
                                    <a:pt x="1216" y="4"/>
                                    <a:pt x="1221" y="0"/>
                                    <a:pt x="1227" y="0"/>
                                  </a:cubicBezTo>
                                  <a:lnTo>
                                    <a:pt x="1248" y="0"/>
                                  </a:lnTo>
                                  <a:cubicBezTo>
                                    <a:pt x="1254" y="0"/>
                                    <a:pt x="1259" y="4"/>
                                    <a:pt x="1259" y="10"/>
                                  </a:cubicBezTo>
                                  <a:cubicBezTo>
                                    <a:pt x="1259" y="16"/>
                                    <a:pt x="1254" y="21"/>
                                    <a:pt x="1248" y="21"/>
                                  </a:cubicBezTo>
                                  <a:close/>
                                  <a:moveTo>
                                    <a:pt x="1184" y="21"/>
                                  </a:moveTo>
                                  <a:lnTo>
                                    <a:pt x="1163" y="21"/>
                                  </a:lnTo>
                                  <a:cubicBezTo>
                                    <a:pt x="1157" y="21"/>
                                    <a:pt x="1152" y="16"/>
                                    <a:pt x="1152" y="10"/>
                                  </a:cubicBezTo>
                                  <a:cubicBezTo>
                                    <a:pt x="1152" y="4"/>
                                    <a:pt x="1157" y="0"/>
                                    <a:pt x="1163" y="0"/>
                                  </a:cubicBezTo>
                                  <a:lnTo>
                                    <a:pt x="1184" y="0"/>
                                  </a:lnTo>
                                  <a:cubicBezTo>
                                    <a:pt x="1190" y="0"/>
                                    <a:pt x="1195" y="4"/>
                                    <a:pt x="1195" y="10"/>
                                  </a:cubicBezTo>
                                  <a:cubicBezTo>
                                    <a:pt x="1195" y="16"/>
                                    <a:pt x="1190" y="21"/>
                                    <a:pt x="1184" y="21"/>
                                  </a:cubicBezTo>
                                  <a:close/>
                                  <a:moveTo>
                                    <a:pt x="1120" y="21"/>
                                  </a:moveTo>
                                  <a:lnTo>
                                    <a:pt x="1099" y="21"/>
                                  </a:lnTo>
                                  <a:cubicBezTo>
                                    <a:pt x="1093" y="21"/>
                                    <a:pt x="1088" y="16"/>
                                    <a:pt x="1088" y="10"/>
                                  </a:cubicBezTo>
                                  <a:cubicBezTo>
                                    <a:pt x="1088" y="4"/>
                                    <a:pt x="1093" y="0"/>
                                    <a:pt x="1099" y="0"/>
                                  </a:cubicBezTo>
                                  <a:lnTo>
                                    <a:pt x="1120" y="0"/>
                                  </a:lnTo>
                                  <a:cubicBezTo>
                                    <a:pt x="1126" y="0"/>
                                    <a:pt x="1131" y="4"/>
                                    <a:pt x="1131" y="10"/>
                                  </a:cubicBezTo>
                                  <a:cubicBezTo>
                                    <a:pt x="1131" y="16"/>
                                    <a:pt x="1126" y="21"/>
                                    <a:pt x="1120" y="21"/>
                                  </a:cubicBezTo>
                                  <a:close/>
                                  <a:moveTo>
                                    <a:pt x="1056" y="21"/>
                                  </a:moveTo>
                                  <a:lnTo>
                                    <a:pt x="1035" y="21"/>
                                  </a:lnTo>
                                  <a:cubicBezTo>
                                    <a:pt x="1029" y="21"/>
                                    <a:pt x="1024" y="16"/>
                                    <a:pt x="1024" y="10"/>
                                  </a:cubicBezTo>
                                  <a:cubicBezTo>
                                    <a:pt x="1024" y="4"/>
                                    <a:pt x="1029" y="0"/>
                                    <a:pt x="1035" y="0"/>
                                  </a:cubicBezTo>
                                  <a:lnTo>
                                    <a:pt x="1056" y="0"/>
                                  </a:lnTo>
                                  <a:cubicBezTo>
                                    <a:pt x="1062" y="0"/>
                                    <a:pt x="1067" y="4"/>
                                    <a:pt x="1067" y="10"/>
                                  </a:cubicBezTo>
                                  <a:cubicBezTo>
                                    <a:pt x="1067" y="16"/>
                                    <a:pt x="1062" y="21"/>
                                    <a:pt x="1056" y="21"/>
                                  </a:cubicBezTo>
                                  <a:close/>
                                  <a:moveTo>
                                    <a:pt x="992" y="21"/>
                                  </a:moveTo>
                                  <a:lnTo>
                                    <a:pt x="971" y="21"/>
                                  </a:lnTo>
                                  <a:cubicBezTo>
                                    <a:pt x="965" y="21"/>
                                    <a:pt x="960" y="16"/>
                                    <a:pt x="960" y="10"/>
                                  </a:cubicBezTo>
                                  <a:cubicBezTo>
                                    <a:pt x="960" y="4"/>
                                    <a:pt x="965" y="0"/>
                                    <a:pt x="971" y="0"/>
                                  </a:cubicBezTo>
                                  <a:lnTo>
                                    <a:pt x="992" y="0"/>
                                  </a:lnTo>
                                  <a:cubicBezTo>
                                    <a:pt x="998" y="0"/>
                                    <a:pt x="1003" y="4"/>
                                    <a:pt x="1003" y="10"/>
                                  </a:cubicBezTo>
                                  <a:cubicBezTo>
                                    <a:pt x="1003" y="16"/>
                                    <a:pt x="998" y="21"/>
                                    <a:pt x="992" y="21"/>
                                  </a:cubicBezTo>
                                  <a:close/>
                                  <a:moveTo>
                                    <a:pt x="928" y="21"/>
                                  </a:moveTo>
                                  <a:lnTo>
                                    <a:pt x="907" y="21"/>
                                  </a:lnTo>
                                  <a:cubicBezTo>
                                    <a:pt x="901" y="21"/>
                                    <a:pt x="896" y="16"/>
                                    <a:pt x="896" y="10"/>
                                  </a:cubicBezTo>
                                  <a:cubicBezTo>
                                    <a:pt x="896" y="4"/>
                                    <a:pt x="901" y="0"/>
                                    <a:pt x="907" y="0"/>
                                  </a:cubicBezTo>
                                  <a:lnTo>
                                    <a:pt x="928" y="0"/>
                                  </a:lnTo>
                                  <a:cubicBezTo>
                                    <a:pt x="934" y="0"/>
                                    <a:pt x="939" y="4"/>
                                    <a:pt x="939" y="10"/>
                                  </a:cubicBezTo>
                                  <a:cubicBezTo>
                                    <a:pt x="939" y="16"/>
                                    <a:pt x="934" y="21"/>
                                    <a:pt x="928" y="21"/>
                                  </a:cubicBezTo>
                                  <a:close/>
                                  <a:moveTo>
                                    <a:pt x="864" y="21"/>
                                  </a:moveTo>
                                  <a:lnTo>
                                    <a:pt x="843" y="21"/>
                                  </a:lnTo>
                                  <a:cubicBezTo>
                                    <a:pt x="837" y="21"/>
                                    <a:pt x="832" y="16"/>
                                    <a:pt x="832" y="10"/>
                                  </a:cubicBezTo>
                                  <a:cubicBezTo>
                                    <a:pt x="832" y="4"/>
                                    <a:pt x="837" y="0"/>
                                    <a:pt x="843" y="0"/>
                                  </a:cubicBezTo>
                                  <a:lnTo>
                                    <a:pt x="864" y="0"/>
                                  </a:lnTo>
                                  <a:cubicBezTo>
                                    <a:pt x="870" y="0"/>
                                    <a:pt x="875" y="4"/>
                                    <a:pt x="875" y="10"/>
                                  </a:cubicBezTo>
                                  <a:cubicBezTo>
                                    <a:pt x="875" y="16"/>
                                    <a:pt x="870" y="21"/>
                                    <a:pt x="864" y="21"/>
                                  </a:cubicBezTo>
                                  <a:close/>
                                  <a:moveTo>
                                    <a:pt x="800" y="21"/>
                                  </a:moveTo>
                                  <a:lnTo>
                                    <a:pt x="779" y="21"/>
                                  </a:lnTo>
                                  <a:cubicBezTo>
                                    <a:pt x="773" y="21"/>
                                    <a:pt x="768" y="16"/>
                                    <a:pt x="768" y="10"/>
                                  </a:cubicBezTo>
                                  <a:cubicBezTo>
                                    <a:pt x="768" y="4"/>
                                    <a:pt x="773" y="0"/>
                                    <a:pt x="779" y="0"/>
                                  </a:cubicBezTo>
                                  <a:lnTo>
                                    <a:pt x="800" y="0"/>
                                  </a:lnTo>
                                  <a:cubicBezTo>
                                    <a:pt x="806" y="0"/>
                                    <a:pt x="811" y="4"/>
                                    <a:pt x="811" y="10"/>
                                  </a:cubicBezTo>
                                  <a:cubicBezTo>
                                    <a:pt x="811" y="16"/>
                                    <a:pt x="806" y="21"/>
                                    <a:pt x="800" y="21"/>
                                  </a:cubicBezTo>
                                  <a:close/>
                                  <a:moveTo>
                                    <a:pt x="736" y="21"/>
                                  </a:moveTo>
                                  <a:lnTo>
                                    <a:pt x="715" y="21"/>
                                  </a:lnTo>
                                  <a:cubicBezTo>
                                    <a:pt x="709" y="21"/>
                                    <a:pt x="704" y="16"/>
                                    <a:pt x="704" y="10"/>
                                  </a:cubicBezTo>
                                  <a:cubicBezTo>
                                    <a:pt x="704" y="4"/>
                                    <a:pt x="709" y="0"/>
                                    <a:pt x="715" y="0"/>
                                  </a:cubicBezTo>
                                  <a:lnTo>
                                    <a:pt x="736" y="0"/>
                                  </a:lnTo>
                                  <a:cubicBezTo>
                                    <a:pt x="742" y="0"/>
                                    <a:pt x="747" y="4"/>
                                    <a:pt x="747" y="10"/>
                                  </a:cubicBezTo>
                                  <a:cubicBezTo>
                                    <a:pt x="747" y="16"/>
                                    <a:pt x="742" y="21"/>
                                    <a:pt x="736" y="21"/>
                                  </a:cubicBezTo>
                                  <a:close/>
                                  <a:moveTo>
                                    <a:pt x="672" y="21"/>
                                  </a:moveTo>
                                  <a:lnTo>
                                    <a:pt x="651" y="21"/>
                                  </a:lnTo>
                                  <a:cubicBezTo>
                                    <a:pt x="645" y="21"/>
                                    <a:pt x="640" y="16"/>
                                    <a:pt x="640" y="10"/>
                                  </a:cubicBezTo>
                                  <a:cubicBezTo>
                                    <a:pt x="640" y="4"/>
                                    <a:pt x="645" y="0"/>
                                    <a:pt x="651" y="0"/>
                                  </a:cubicBezTo>
                                  <a:lnTo>
                                    <a:pt x="672" y="0"/>
                                  </a:lnTo>
                                  <a:cubicBezTo>
                                    <a:pt x="678" y="0"/>
                                    <a:pt x="683" y="4"/>
                                    <a:pt x="683" y="10"/>
                                  </a:cubicBezTo>
                                  <a:cubicBezTo>
                                    <a:pt x="683" y="16"/>
                                    <a:pt x="678" y="21"/>
                                    <a:pt x="672" y="21"/>
                                  </a:cubicBezTo>
                                  <a:close/>
                                  <a:moveTo>
                                    <a:pt x="608" y="21"/>
                                  </a:moveTo>
                                  <a:lnTo>
                                    <a:pt x="587" y="21"/>
                                  </a:lnTo>
                                  <a:cubicBezTo>
                                    <a:pt x="581" y="21"/>
                                    <a:pt x="576" y="16"/>
                                    <a:pt x="576" y="10"/>
                                  </a:cubicBezTo>
                                  <a:cubicBezTo>
                                    <a:pt x="576" y="4"/>
                                    <a:pt x="581" y="0"/>
                                    <a:pt x="587" y="0"/>
                                  </a:cubicBezTo>
                                  <a:lnTo>
                                    <a:pt x="608" y="0"/>
                                  </a:lnTo>
                                  <a:cubicBezTo>
                                    <a:pt x="614" y="0"/>
                                    <a:pt x="619" y="4"/>
                                    <a:pt x="619" y="10"/>
                                  </a:cubicBezTo>
                                  <a:cubicBezTo>
                                    <a:pt x="619" y="16"/>
                                    <a:pt x="614" y="21"/>
                                    <a:pt x="608" y="21"/>
                                  </a:cubicBezTo>
                                  <a:close/>
                                  <a:moveTo>
                                    <a:pt x="544" y="21"/>
                                  </a:moveTo>
                                  <a:lnTo>
                                    <a:pt x="523" y="21"/>
                                  </a:lnTo>
                                  <a:cubicBezTo>
                                    <a:pt x="517" y="21"/>
                                    <a:pt x="512" y="16"/>
                                    <a:pt x="512" y="10"/>
                                  </a:cubicBezTo>
                                  <a:cubicBezTo>
                                    <a:pt x="512" y="4"/>
                                    <a:pt x="517" y="0"/>
                                    <a:pt x="523" y="0"/>
                                  </a:cubicBezTo>
                                  <a:lnTo>
                                    <a:pt x="544" y="0"/>
                                  </a:lnTo>
                                  <a:cubicBezTo>
                                    <a:pt x="550" y="0"/>
                                    <a:pt x="555" y="4"/>
                                    <a:pt x="555" y="10"/>
                                  </a:cubicBezTo>
                                  <a:cubicBezTo>
                                    <a:pt x="555" y="16"/>
                                    <a:pt x="550" y="21"/>
                                    <a:pt x="544" y="21"/>
                                  </a:cubicBezTo>
                                  <a:close/>
                                  <a:moveTo>
                                    <a:pt x="480" y="21"/>
                                  </a:moveTo>
                                  <a:lnTo>
                                    <a:pt x="459" y="21"/>
                                  </a:lnTo>
                                  <a:cubicBezTo>
                                    <a:pt x="453" y="21"/>
                                    <a:pt x="448" y="16"/>
                                    <a:pt x="448" y="10"/>
                                  </a:cubicBezTo>
                                  <a:cubicBezTo>
                                    <a:pt x="448" y="4"/>
                                    <a:pt x="453" y="0"/>
                                    <a:pt x="459" y="0"/>
                                  </a:cubicBezTo>
                                  <a:lnTo>
                                    <a:pt x="480" y="0"/>
                                  </a:lnTo>
                                  <a:cubicBezTo>
                                    <a:pt x="486" y="0"/>
                                    <a:pt x="491" y="4"/>
                                    <a:pt x="491" y="10"/>
                                  </a:cubicBezTo>
                                  <a:cubicBezTo>
                                    <a:pt x="491" y="16"/>
                                    <a:pt x="486" y="21"/>
                                    <a:pt x="480" y="21"/>
                                  </a:cubicBezTo>
                                  <a:close/>
                                  <a:moveTo>
                                    <a:pt x="416" y="21"/>
                                  </a:moveTo>
                                  <a:lnTo>
                                    <a:pt x="395" y="21"/>
                                  </a:lnTo>
                                  <a:cubicBezTo>
                                    <a:pt x="389" y="21"/>
                                    <a:pt x="384" y="16"/>
                                    <a:pt x="384" y="10"/>
                                  </a:cubicBezTo>
                                  <a:cubicBezTo>
                                    <a:pt x="384" y="4"/>
                                    <a:pt x="389" y="0"/>
                                    <a:pt x="395" y="0"/>
                                  </a:cubicBezTo>
                                  <a:lnTo>
                                    <a:pt x="416" y="0"/>
                                  </a:lnTo>
                                  <a:cubicBezTo>
                                    <a:pt x="422" y="0"/>
                                    <a:pt x="427" y="4"/>
                                    <a:pt x="427" y="10"/>
                                  </a:cubicBezTo>
                                  <a:cubicBezTo>
                                    <a:pt x="427" y="16"/>
                                    <a:pt x="422" y="21"/>
                                    <a:pt x="416" y="21"/>
                                  </a:cubicBezTo>
                                  <a:close/>
                                  <a:moveTo>
                                    <a:pt x="352" y="21"/>
                                  </a:moveTo>
                                  <a:lnTo>
                                    <a:pt x="331" y="21"/>
                                  </a:lnTo>
                                  <a:cubicBezTo>
                                    <a:pt x="325" y="21"/>
                                    <a:pt x="320" y="16"/>
                                    <a:pt x="320" y="10"/>
                                  </a:cubicBezTo>
                                  <a:cubicBezTo>
                                    <a:pt x="320" y="4"/>
                                    <a:pt x="325" y="0"/>
                                    <a:pt x="331" y="0"/>
                                  </a:cubicBezTo>
                                  <a:lnTo>
                                    <a:pt x="352" y="0"/>
                                  </a:lnTo>
                                  <a:cubicBezTo>
                                    <a:pt x="358" y="0"/>
                                    <a:pt x="363" y="4"/>
                                    <a:pt x="363" y="10"/>
                                  </a:cubicBezTo>
                                  <a:cubicBezTo>
                                    <a:pt x="363" y="16"/>
                                    <a:pt x="358" y="21"/>
                                    <a:pt x="352" y="21"/>
                                  </a:cubicBezTo>
                                  <a:close/>
                                  <a:moveTo>
                                    <a:pt x="288" y="21"/>
                                  </a:moveTo>
                                  <a:lnTo>
                                    <a:pt x="267" y="21"/>
                                  </a:lnTo>
                                  <a:cubicBezTo>
                                    <a:pt x="261" y="21"/>
                                    <a:pt x="256" y="16"/>
                                    <a:pt x="256" y="10"/>
                                  </a:cubicBezTo>
                                  <a:cubicBezTo>
                                    <a:pt x="256" y="4"/>
                                    <a:pt x="261" y="0"/>
                                    <a:pt x="267" y="0"/>
                                  </a:cubicBezTo>
                                  <a:lnTo>
                                    <a:pt x="288" y="0"/>
                                  </a:lnTo>
                                  <a:cubicBezTo>
                                    <a:pt x="294" y="0"/>
                                    <a:pt x="299" y="4"/>
                                    <a:pt x="299" y="10"/>
                                  </a:cubicBezTo>
                                  <a:cubicBezTo>
                                    <a:pt x="299" y="16"/>
                                    <a:pt x="294" y="21"/>
                                    <a:pt x="288" y="21"/>
                                  </a:cubicBezTo>
                                  <a:close/>
                                  <a:moveTo>
                                    <a:pt x="224" y="21"/>
                                  </a:moveTo>
                                  <a:lnTo>
                                    <a:pt x="203" y="21"/>
                                  </a:lnTo>
                                  <a:cubicBezTo>
                                    <a:pt x="197" y="21"/>
                                    <a:pt x="192" y="16"/>
                                    <a:pt x="192" y="10"/>
                                  </a:cubicBezTo>
                                  <a:cubicBezTo>
                                    <a:pt x="192" y="4"/>
                                    <a:pt x="197" y="0"/>
                                    <a:pt x="203" y="0"/>
                                  </a:cubicBezTo>
                                  <a:lnTo>
                                    <a:pt x="224" y="0"/>
                                  </a:lnTo>
                                  <a:cubicBezTo>
                                    <a:pt x="230" y="0"/>
                                    <a:pt x="235" y="4"/>
                                    <a:pt x="235" y="10"/>
                                  </a:cubicBezTo>
                                  <a:cubicBezTo>
                                    <a:pt x="235" y="16"/>
                                    <a:pt x="230" y="21"/>
                                    <a:pt x="224" y="21"/>
                                  </a:cubicBezTo>
                                  <a:close/>
                                  <a:moveTo>
                                    <a:pt x="160" y="21"/>
                                  </a:moveTo>
                                  <a:lnTo>
                                    <a:pt x="139" y="21"/>
                                  </a:lnTo>
                                  <a:cubicBezTo>
                                    <a:pt x="133" y="21"/>
                                    <a:pt x="128" y="16"/>
                                    <a:pt x="128" y="10"/>
                                  </a:cubicBezTo>
                                  <a:cubicBezTo>
                                    <a:pt x="128" y="4"/>
                                    <a:pt x="133" y="0"/>
                                    <a:pt x="139" y="0"/>
                                  </a:cubicBezTo>
                                  <a:lnTo>
                                    <a:pt x="160" y="0"/>
                                  </a:lnTo>
                                  <a:cubicBezTo>
                                    <a:pt x="166" y="0"/>
                                    <a:pt x="171" y="4"/>
                                    <a:pt x="171" y="10"/>
                                  </a:cubicBezTo>
                                  <a:cubicBezTo>
                                    <a:pt x="171" y="16"/>
                                    <a:pt x="166" y="21"/>
                                    <a:pt x="160" y="21"/>
                                  </a:cubicBezTo>
                                  <a:close/>
                                  <a:moveTo>
                                    <a:pt x="96" y="21"/>
                                  </a:moveTo>
                                  <a:lnTo>
                                    <a:pt x="75" y="21"/>
                                  </a:lnTo>
                                  <a:cubicBezTo>
                                    <a:pt x="69" y="21"/>
                                    <a:pt x="64" y="16"/>
                                    <a:pt x="64" y="10"/>
                                  </a:cubicBezTo>
                                  <a:cubicBezTo>
                                    <a:pt x="64" y="4"/>
                                    <a:pt x="69" y="0"/>
                                    <a:pt x="75" y="0"/>
                                  </a:cubicBezTo>
                                  <a:lnTo>
                                    <a:pt x="96" y="0"/>
                                  </a:lnTo>
                                  <a:cubicBezTo>
                                    <a:pt x="102" y="0"/>
                                    <a:pt x="107" y="4"/>
                                    <a:pt x="107" y="10"/>
                                  </a:cubicBezTo>
                                  <a:cubicBezTo>
                                    <a:pt x="107" y="16"/>
                                    <a:pt x="102" y="21"/>
                                    <a:pt x="96" y="21"/>
                                  </a:cubicBezTo>
                                  <a:close/>
                                  <a:moveTo>
                                    <a:pt x="32" y="21"/>
                                  </a:moveTo>
                                  <a:lnTo>
                                    <a:pt x="11" y="21"/>
                                  </a:lnTo>
                                  <a:cubicBezTo>
                                    <a:pt x="5" y="21"/>
                                    <a:pt x="0" y="16"/>
                                    <a:pt x="0" y="10"/>
                                  </a:cubicBezTo>
                                  <a:cubicBezTo>
                                    <a:pt x="0" y="4"/>
                                    <a:pt x="5" y="0"/>
                                    <a:pt x="11" y="0"/>
                                  </a:cubicBezTo>
                                  <a:lnTo>
                                    <a:pt x="32" y="0"/>
                                  </a:lnTo>
                                  <a:cubicBezTo>
                                    <a:pt x="38" y="0"/>
                                    <a:pt x="43" y="4"/>
                                    <a:pt x="43" y="10"/>
                                  </a:cubicBezTo>
                                  <a:cubicBezTo>
                                    <a:pt x="43"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59" name="Freeform 362"/>
                          <wps:cNvSpPr>
                            <a:spLocks noEditPoints="1"/>
                          </wps:cNvSpPr>
                          <wps:spPr bwMode="auto">
                            <a:xfrm>
                              <a:off x="2865100" y="1868705"/>
                              <a:ext cx="908700" cy="8300"/>
                            </a:xfrm>
                            <a:custGeom>
                              <a:avLst/>
                              <a:gdLst>
                                <a:gd name="T0" fmla="*/ 1424 w 2411"/>
                                <a:gd name="T1" fmla="*/ 0 h 22"/>
                                <a:gd name="T2" fmla="*/ 1367 w 2411"/>
                                <a:gd name="T3" fmla="*/ 7 h 22"/>
                                <a:gd name="T4" fmla="*/ 1348 w 2411"/>
                                <a:gd name="T5" fmla="*/ 13 h 22"/>
                                <a:gd name="T6" fmla="*/ 1355 w 2411"/>
                                <a:gd name="T7" fmla="*/ 7 h 22"/>
                                <a:gd name="T8" fmla="*/ 1298 w 2411"/>
                                <a:gd name="T9" fmla="*/ 0 h 22"/>
                                <a:gd name="T10" fmla="*/ 1260 w 2411"/>
                                <a:gd name="T11" fmla="*/ 13 h 22"/>
                                <a:gd name="T12" fmla="*/ 1273 w 2411"/>
                                <a:gd name="T13" fmla="*/ 13 h 22"/>
                                <a:gd name="T14" fmla="*/ 1235 w 2411"/>
                                <a:gd name="T15" fmla="*/ 0 h 22"/>
                                <a:gd name="T16" fmla="*/ 1178 w 2411"/>
                                <a:gd name="T17" fmla="*/ 7 h 22"/>
                                <a:gd name="T18" fmla="*/ 1159 w 2411"/>
                                <a:gd name="T19" fmla="*/ 13 h 22"/>
                                <a:gd name="T20" fmla="*/ 1165 w 2411"/>
                                <a:gd name="T21" fmla="*/ 7 h 22"/>
                                <a:gd name="T22" fmla="*/ 1108 w 2411"/>
                                <a:gd name="T23" fmla="*/ 0 h 22"/>
                                <a:gd name="T24" fmla="*/ 1070 w 2411"/>
                                <a:gd name="T25" fmla="*/ 13 h 22"/>
                                <a:gd name="T26" fmla="*/ 1083 w 2411"/>
                                <a:gd name="T27" fmla="*/ 13 h 22"/>
                                <a:gd name="T28" fmla="*/ 1045 w 2411"/>
                                <a:gd name="T29" fmla="*/ 0 h 22"/>
                                <a:gd name="T30" fmla="*/ 988 w 2411"/>
                                <a:gd name="T31" fmla="*/ 7 h 22"/>
                                <a:gd name="T32" fmla="*/ 969 w 2411"/>
                                <a:gd name="T33" fmla="*/ 13 h 22"/>
                                <a:gd name="T34" fmla="*/ 975 w 2411"/>
                                <a:gd name="T35" fmla="*/ 7 h 22"/>
                                <a:gd name="T36" fmla="*/ 918 w 2411"/>
                                <a:gd name="T37" fmla="*/ 0 h 22"/>
                                <a:gd name="T38" fmla="*/ 880 w 2411"/>
                                <a:gd name="T39" fmla="*/ 13 h 22"/>
                                <a:gd name="T40" fmla="*/ 893 w 2411"/>
                                <a:gd name="T41" fmla="*/ 13 h 22"/>
                                <a:gd name="T42" fmla="*/ 855 w 2411"/>
                                <a:gd name="T43" fmla="*/ 0 h 22"/>
                                <a:gd name="T44" fmla="*/ 798 w 2411"/>
                                <a:gd name="T45" fmla="*/ 7 h 22"/>
                                <a:gd name="T46" fmla="*/ 779 w 2411"/>
                                <a:gd name="T47" fmla="*/ 13 h 22"/>
                                <a:gd name="T48" fmla="*/ 785 w 2411"/>
                                <a:gd name="T49" fmla="*/ 7 h 22"/>
                                <a:gd name="T50" fmla="*/ 728 w 2411"/>
                                <a:gd name="T51" fmla="*/ 0 h 22"/>
                                <a:gd name="T52" fmla="*/ 690 w 2411"/>
                                <a:gd name="T53" fmla="*/ 13 h 22"/>
                                <a:gd name="T54" fmla="*/ 703 w 2411"/>
                                <a:gd name="T55" fmla="*/ 13 h 22"/>
                                <a:gd name="T56" fmla="*/ 665 w 2411"/>
                                <a:gd name="T57" fmla="*/ 0 h 22"/>
                                <a:gd name="T58" fmla="*/ 608 w 2411"/>
                                <a:gd name="T59" fmla="*/ 7 h 22"/>
                                <a:gd name="T60" fmla="*/ 589 w 2411"/>
                                <a:gd name="T61" fmla="*/ 13 h 22"/>
                                <a:gd name="T62" fmla="*/ 595 w 2411"/>
                                <a:gd name="T63" fmla="*/ 7 h 22"/>
                                <a:gd name="T64" fmla="*/ 538 w 2411"/>
                                <a:gd name="T65" fmla="*/ 0 h 22"/>
                                <a:gd name="T66" fmla="*/ 500 w 2411"/>
                                <a:gd name="T67" fmla="*/ 13 h 22"/>
                                <a:gd name="T68" fmla="*/ 513 w 2411"/>
                                <a:gd name="T69" fmla="*/ 13 h 22"/>
                                <a:gd name="T70" fmla="*/ 475 w 2411"/>
                                <a:gd name="T71" fmla="*/ 0 h 22"/>
                                <a:gd name="T72" fmla="*/ 418 w 2411"/>
                                <a:gd name="T73" fmla="*/ 7 h 22"/>
                                <a:gd name="T74" fmla="*/ 399 w 2411"/>
                                <a:gd name="T75" fmla="*/ 13 h 22"/>
                                <a:gd name="T76" fmla="*/ 405 w 2411"/>
                                <a:gd name="T77" fmla="*/ 7 h 22"/>
                                <a:gd name="T78" fmla="*/ 348 w 2411"/>
                                <a:gd name="T79" fmla="*/ 0 h 22"/>
                                <a:gd name="T80" fmla="*/ 310 w 2411"/>
                                <a:gd name="T81" fmla="*/ 13 h 22"/>
                                <a:gd name="T82" fmla="*/ 323 w 2411"/>
                                <a:gd name="T83" fmla="*/ 13 h 22"/>
                                <a:gd name="T84" fmla="*/ 285 w 2411"/>
                                <a:gd name="T85" fmla="*/ 0 h 22"/>
                                <a:gd name="T86" fmla="*/ 228 w 2411"/>
                                <a:gd name="T87" fmla="*/ 7 h 22"/>
                                <a:gd name="T88" fmla="*/ 209 w 2411"/>
                                <a:gd name="T89" fmla="*/ 13 h 22"/>
                                <a:gd name="T90" fmla="*/ 215 w 2411"/>
                                <a:gd name="T91" fmla="*/ 7 h 22"/>
                                <a:gd name="T92" fmla="*/ 158 w 2411"/>
                                <a:gd name="T93" fmla="*/ 0 h 22"/>
                                <a:gd name="T94" fmla="*/ 120 w 2411"/>
                                <a:gd name="T95" fmla="*/ 13 h 22"/>
                                <a:gd name="T96" fmla="*/ 133 w 2411"/>
                                <a:gd name="T97" fmla="*/ 13 h 22"/>
                                <a:gd name="T98" fmla="*/ 95 w 2411"/>
                                <a:gd name="T99" fmla="*/ 0 h 22"/>
                                <a:gd name="T100" fmla="*/ 38 w 2411"/>
                                <a:gd name="T101" fmla="*/ 7 h 22"/>
                                <a:gd name="T102" fmla="*/ 19 w 2411"/>
                                <a:gd name="T103" fmla="*/ 13 h 22"/>
                                <a:gd name="T104" fmla="*/ 26 w 2411"/>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2">
                                  <a:moveTo>
                                    <a:pt x="2400" y="22"/>
                                  </a:moveTo>
                                  <a:lnTo>
                                    <a:pt x="2379" y="22"/>
                                  </a:lnTo>
                                  <a:cubicBezTo>
                                    <a:pt x="2373" y="22"/>
                                    <a:pt x="2368" y="17"/>
                                    <a:pt x="2368" y="11"/>
                                  </a:cubicBezTo>
                                  <a:cubicBezTo>
                                    <a:pt x="2368" y="5"/>
                                    <a:pt x="2373" y="0"/>
                                    <a:pt x="2379" y="0"/>
                                  </a:cubicBezTo>
                                  <a:lnTo>
                                    <a:pt x="2400" y="0"/>
                                  </a:lnTo>
                                  <a:cubicBezTo>
                                    <a:pt x="2406" y="0"/>
                                    <a:pt x="2411" y="5"/>
                                    <a:pt x="2411" y="11"/>
                                  </a:cubicBezTo>
                                  <a:cubicBezTo>
                                    <a:pt x="2411" y="17"/>
                                    <a:pt x="2406" y="22"/>
                                    <a:pt x="2400" y="22"/>
                                  </a:cubicBezTo>
                                  <a:close/>
                                  <a:moveTo>
                                    <a:pt x="2336" y="22"/>
                                  </a:moveTo>
                                  <a:lnTo>
                                    <a:pt x="2315" y="22"/>
                                  </a:lnTo>
                                  <a:cubicBezTo>
                                    <a:pt x="2309" y="22"/>
                                    <a:pt x="2304" y="17"/>
                                    <a:pt x="2304" y="11"/>
                                  </a:cubicBezTo>
                                  <a:cubicBezTo>
                                    <a:pt x="2304" y="5"/>
                                    <a:pt x="2309" y="0"/>
                                    <a:pt x="2315" y="0"/>
                                  </a:cubicBezTo>
                                  <a:lnTo>
                                    <a:pt x="2336" y="0"/>
                                  </a:lnTo>
                                  <a:cubicBezTo>
                                    <a:pt x="2342" y="0"/>
                                    <a:pt x="2347" y="5"/>
                                    <a:pt x="2347" y="11"/>
                                  </a:cubicBezTo>
                                  <a:cubicBezTo>
                                    <a:pt x="2347" y="17"/>
                                    <a:pt x="2342" y="22"/>
                                    <a:pt x="2336" y="22"/>
                                  </a:cubicBezTo>
                                  <a:close/>
                                  <a:moveTo>
                                    <a:pt x="2272" y="22"/>
                                  </a:moveTo>
                                  <a:lnTo>
                                    <a:pt x="2251" y="22"/>
                                  </a:lnTo>
                                  <a:cubicBezTo>
                                    <a:pt x="2245" y="22"/>
                                    <a:pt x="2240" y="17"/>
                                    <a:pt x="2240" y="11"/>
                                  </a:cubicBezTo>
                                  <a:cubicBezTo>
                                    <a:pt x="2240" y="5"/>
                                    <a:pt x="2245" y="0"/>
                                    <a:pt x="2251" y="0"/>
                                  </a:cubicBezTo>
                                  <a:lnTo>
                                    <a:pt x="2272" y="0"/>
                                  </a:lnTo>
                                  <a:cubicBezTo>
                                    <a:pt x="2278" y="0"/>
                                    <a:pt x="2283" y="5"/>
                                    <a:pt x="2283" y="11"/>
                                  </a:cubicBezTo>
                                  <a:cubicBezTo>
                                    <a:pt x="2283" y="17"/>
                                    <a:pt x="2278" y="22"/>
                                    <a:pt x="2272" y="22"/>
                                  </a:cubicBezTo>
                                  <a:close/>
                                  <a:moveTo>
                                    <a:pt x="2208" y="22"/>
                                  </a:moveTo>
                                  <a:lnTo>
                                    <a:pt x="2187" y="22"/>
                                  </a:lnTo>
                                  <a:cubicBezTo>
                                    <a:pt x="2181" y="22"/>
                                    <a:pt x="2176" y="17"/>
                                    <a:pt x="2176" y="11"/>
                                  </a:cubicBezTo>
                                  <a:cubicBezTo>
                                    <a:pt x="2176" y="5"/>
                                    <a:pt x="2181" y="0"/>
                                    <a:pt x="2187" y="0"/>
                                  </a:cubicBezTo>
                                  <a:lnTo>
                                    <a:pt x="2208" y="0"/>
                                  </a:lnTo>
                                  <a:cubicBezTo>
                                    <a:pt x="2214" y="0"/>
                                    <a:pt x="2219" y="5"/>
                                    <a:pt x="2219" y="11"/>
                                  </a:cubicBezTo>
                                  <a:cubicBezTo>
                                    <a:pt x="2219" y="17"/>
                                    <a:pt x="2214" y="22"/>
                                    <a:pt x="2208" y="22"/>
                                  </a:cubicBezTo>
                                  <a:close/>
                                  <a:moveTo>
                                    <a:pt x="2144" y="22"/>
                                  </a:moveTo>
                                  <a:lnTo>
                                    <a:pt x="2123" y="22"/>
                                  </a:lnTo>
                                  <a:cubicBezTo>
                                    <a:pt x="2117" y="22"/>
                                    <a:pt x="2112" y="17"/>
                                    <a:pt x="2112" y="11"/>
                                  </a:cubicBezTo>
                                  <a:cubicBezTo>
                                    <a:pt x="2112" y="5"/>
                                    <a:pt x="2117" y="0"/>
                                    <a:pt x="2123" y="0"/>
                                  </a:cubicBezTo>
                                  <a:lnTo>
                                    <a:pt x="2144" y="0"/>
                                  </a:lnTo>
                                  <a:cubicBezTo>
                                    <a:pt x="2150" y="0"/>
                                    <a:pt x="2155" y="5"/>
                                    <a:pt x="2155" y="11"/>
                                  </a:cubicBezTo>
                                  <a:cubicBezTo>
                                    <a:pt x="2155" y="17"/>
                                    <a:pt x="2150" y="22"/>
                                    <a:pt x="2144" y="22"/>
                                  </a:cubicBezTo>
                                  <a:close/>
                                  <a:moveTo>
                                    <a:pt x="2080" y="22"/>
                                  </a:moveTo>
                                  <a:lnTo>
                                    <a:pt x="2059" y="22"/>
                                  </a:lnTo>
                                  <a:cubicBezTo>
                                    <a:pt x="2053" y="22"/>
                                    <a:pt x="2048" y="17"/>
                                    <a:pt x="2048" y="11"/>
                                  </a:cubicBezTo>
                                  <a:cubicBezTo>
                                    <a:pt x="2048" y="5"/>
                                    <a:pt x="2053" y="0"/>
                                    <a:pt x="2059" y="0"/>
                                  </a:cubicBezTo>
                                  <a:lnTo>
                                    <a:pt x="2080" y="0"/>
                                  </a:lnTo>
                                  <a:cubicBezTo>
                                    <a:pt x="2086" y="0"/>
                                    <a:pt x="2091" y="5"/>
                                    <a:pt x="2091" y="11"/>
                                  </a:cubicBezTo>
                                  <a:cubicBezTo>
                                    <a:pt x="2091" y="17"/>
                                    <a:pt x="2086" y="22"/>
                                    <a:pt x="2080" y="22"/>
                                  </a:cubicBezTo>
                                  <a:close/>
                                  <a:moveTo>
                                    <a:pt x="2016" y="22"/>
                                  </a:moveTo>
                                  <a:lnTo>
                                    <a:pt x="1995" y="22"/>
                                  </a:lnTo>
                                  <a:cubicBezTo>
                                    <a:pt x="1989" y="22"/>
                                    <a:pt x="1984" y="17"/>
                                    <a:pt x="1984" y="11"/>
                                  </a:cubicBezTo>
                                  <a:cubicBezTo>
                                    <a:pt x="1984" y="5"/>
                                    <a:pt x="1989" y="0"/>
                                    <a:pt x="1995" y="0"/>
                                  </a:cubicBezTo>
                                  <a:lnTo>
                                    <a:pt x="2016" y="0"/>
                                  </a:lnTo>
                                  <a:cubicBezTo>
                                    <a:pt x="2022" y="0"/>
                                    <a:pt x="2027" y="5"/>
                                    <a:pt x="2027" y="11"/>
                                  </a:cubicBezTo>
                                  <a:cubicBezTo>
                                    <a:pt x="2027" y="17"/>
                                    <a:pt x="2022" y="22"/>
                                    <a:pt x="2016" y="22"/>
                                  </a:cubicBezTo>
                                  <a:close/>
                                  <a:moveTo>
                                    <a:pt x="1952" y="22"/>
                                  </a:moveTo>
                                  <a:lnTo>
                                    <a:pt x="1931" y="22"/>
                                  </a:lnTo>
                                  <a:cubicBezTo>
                                    <a:pt x="1925" y="22"/>
                                    <a:pt x="1920" y="17"/>
                                    <a:pt x="1920" y="11"/>
                                  </a:cubicBezTo>
                                  <a:cubicBezTo>
                                    <a:pt x="1920" y="5"/>
                                    <a:pt x="1925" y="0"/>
                                    <a:pt x="1931" y="0"/>
                                  </a:cubicBezTo>
                                  <a:lnTo>
                                    <a:pt x="1952" y="0"/>
                                  </a:lnTo>
                                  <a:cubicBezTo>
                                    <a:pt x="1958" y="0"/>
                                    <a:pt x="1963" y="5"/>
                                    <a:pt x="1963" y="11"/>
                                  </a:cubicBezTo>
                                  <a:cubicBezTo>
                                    <a:pt x="1963" y="17"/>
                                    <a:pt x="1958" y="22"/>
                                    <a:pt x="1952" y="22"/>
                                  </a:cubicBezTo>
                                  <a:close/>
                                  <a:moveTo>
                                    <a:pt x="1888" y="22"/>
                                  </a:moveTo>
                                  <a:lnTo>
                                    <a:pt x="1867" y="22"/>
                                  </a:lnTo>
                                  <a:cubicBezTo>
                                    <a:pt x="1861" y="22"/>
                                    <a:pt x="1856" y="17"/>
                                    <a:pt x="1856" y="11"/>
                                  </a:cubicBezTo>
                                  <a:cubicBezTo>
                                    <a:pt x="1856" y="5"/>
                                    <a:pt x="1861" y="0"/>
                                    <a:pt x="1867" y="0"/>
                                  </a:cubicBezTo>
                                  <a:lnTo>
                                    <a:pt x="1888" y="0"/>
                                  </a:lnTo>
                                  <a:cubicBezTo>
                                    <a:pt x="1894" y="0"/>
                                    <a:pt x="1899" y="5"/>
                                    <a:pt x="1899" y="11"/>
                                  </a:cubicBezTo>
                                  <a:cubicBezTo>
                                    <a:pt x="1899" y="17"/>
                                    <a:pt x="1894" y="22"/>
                                    <a:pt x="1888" y="22"/>
                                  </a:cubicBezTo>
                                  <a:close/>
                                  <a:moveTo>
                                    <a:pt x="1824" y="22"/>
                                  </a:moveTo>
                                  <a:lnTo>
                                    <a:pt x="1803" y="22"/>
                                  </a:lnTo>
                                  <a:cubicBezTo>
                                    <a:pt x="1797" y="22"/>
                                    <a:pt x="1792" y="17"/>
                                    <a:pt x="1792" y="11"/>
                                  </a:cubicBezTo>
                                  <a:cubicBezTo>
                                    <a:pt x="1792" y="5"/>
                                    <a:pt x="1797" y="0"/>
                                    <a:pt x="1803" y="0"/>
                                  </a:cubicBezTo>
                                  <a:lnTo>
                                    <a:pt x="1824" y="0"/>
                                  </a:lnTo>
                                  <a:cubicBezTo>
                                    <a:pt x="1830" y="0"/>
                                    <a:pt x="1835" y="5"/>
                                    <a:pt x="1835" y="11"/>
                                  </a:cubicBezTo>
                                  <a:cubicBezTo>
                                    <a:pt x="1835" y="17"/>
                                    <a:pt x="1830" y="22"/>
                                    <a:pt x="1824" y="22"/>
                                  </a:cubicBezTo>
                                  <a:close/>
                                  <a:moveTo>
                                    <a:pt x="1760" y="22"/>
                                  </a:moveTo>
                                  <a:lnTo>
                                    <a:pt x="1739" y="22"/>
                                  </a:lnTo>
                                  <a:cubicBezTo>
                                    <a:pt x="1733" y="22"/>
                                    <a:pt x="1728" y="17"/>
                                    <a:pt x="1728" y="11"/>
                                  </a:cubicBezTo>
                                  <a:cubicBezTo>
                                    <a:pt x="1728" y="5"/>
                                    <a:pt x="1733" y="0"/>
                                    <a:pt x="1739" y="0"/>
                                  </a:cubicBezTo>
                                  <a:lnTo>
                                    <a:pt x="1760" y="0"/>
                                  </a:lnTo>
                                  <a:cubicBezTo>
                                    <a:pt x="1766" y="0"/>
                                    <a:pt x="1771" y="5"/>
                                    <a:pt x="1771" y="11"/>
                                  </a:cubicBezTo>
                                  <a:cubicBezTo>
                                    <a:pt x="1771" y="17"/>
                                    <a:pt x="1766" y="22"/>
                                    <a:pt x="1760" y="22"/>
                                  </a:cubicBezTo>
                                  <a:close/>
                                  <a:moveTo>
                                    <a:pt x="1696" y="22"/>
                                  </a:moveTo>
                                  <a:lnTo>
                                    <a:pt x="1675" y="22"/>
                                  </a:lnTo>
                                  <a:cubicBezTo>
                                    <a:pt x="1669" y="22"/>
                                    <a:pt x="1664" y="17"/>
                                    <a:pt x="1664" y="11"/>
                                  </a:cubicBezTo>
                                  <a:cubicBezTo>
                                    <a:pt x="1664" y="5"/>
                                    <a:pt x="1669" y="0"/>
                                    <a:pt x="1675" y="0"/>
                                  </a:cubicBezTo>
                                  <a:lnTo>
                                    <a:pt x="1696" y="0"/>
                                  </a:lnTo>
                                  <a:cubicBezTo>
                                    <a:pt x="1702" y="0"/>
                                    <a:pt x="1707" y="5"/>
                                    <a:pt x="1707" y="11"/>
                                  </a:cubicBezTo>
                                  <a:cubicBezTo>
                                    <a:pt x="1707" y="17"/>
                                    <a:pt x="1702" y="22"/>
                                    <a:pt x="1696" y="22"/>
                                  </a:cubicBezTo>
                                  <a:close/>
                                  <a:moveTo>
                                    <a:pt x="1632" y="22"/>
                                  </a:moveTo>
                                  <a:lnTo>
                                    <a:pt x="1611" y="22"/>
                                  </a:lnTo>
                                  <a:cubicBezTo>
                                    <a:pt x="1605" y="22"/>
                                    <a:pt x="1600" y="17"/>
                                    <a:pt x="1600" y="11"/>
                                  </a:cubicBezTo>
                                  <a:cubicBezTo>
                                    <a:pt x="1600" y="5"/>
                                    <a:pt x="1605" y="0"/>
                                    <a:pt x="1611" y="0"/>
                                  </a:cubicBezTo>
                                  <a:lnTo>
                                    <a:pt x="1632" y="0"/>
                                  </a:lnTo>
                                  <a:cubicBezTo>
                                    <a:pt x="1638" y="0"/>
                                    <a:pt x="1643" y="5"/>
                                    <a:pt x="1643" y="11"/>
                                  </a:cubicBezTo>
                                  <a:cubicBezTo>
                                    <a:pt x="1643" y="17"/>
                                    <a:pt x="1638" y="22"/>
                                    <a:pt x="1632" y="22"/>
                                  </a:cubicBezTo>
                                  <a:close/>
                                  <a:moveTo>
                                    <a:pt x="1568" y="22"/>
                                  </a:moveTo>
                                  <a:lnTo>
                                    <a:pt x="1547" y="22"/>
                                  </a:lnTo>
                                  <a:cubicBezTo>
                                    <a:pt x="1541" y="22"/>
                                    <a:pt x="1536" y="17"/>
                                    <a:pt x="1536" y="11"/>
                                  </a:cubicBezTo>
                                  <a:cubicBezTo>
                                    <a:pt x="1536" y="5"/>
                                    <a:pt x="1541" y="0"/>
                                    <a:pt x="1547" y="0"/>
                                  </a:cubicBezTo>
                                  <a:lnTo>
                                    <a:pt x="1568" y="0"/>
                                  </a:lnTo>
                                  <a:cubicBezTo>
                                    <a:pt x="1574" y="0"/>
                                    <a:pt x="1579" y="5"/>
                                    <a:pt x="1579" y="11"/>
                                  </a:cubicBezTo>
                                  <a:cubicBezTo>
                                    <a:pt x="1579" y="17"/>
                                    <a:pt x="1574" y="22"/>
                                    <a:pt x="1568" y="22"/>
                                  </a:cubicBezTo>
                                  <a:close/>
                                  <a:moveTo>
                                    <a:pt x="1504" y="22"/>
                                  </a:moveTo>
                                  <a:lnTo>
                                    <a:pt x="1483" y="22"/>
                                  </a:lnTo>
                                  <a:cubicBezTo>
                                    <a:pt x="1477" y="22"/>
                                    <a:pt x="1472" y="17"/>
                                    <a:pt x="1472" y="11"/>
                                  </a:cubicBezTo>
                                  <a:cubicBezTo>
                                    <a:pt x="1472" y="5"/>
                                    <a:pt x="1477" y="0"/>
                                    <a:pt x="1483" y="0"/>
                                  </a:cubicBezTo>
                                  <a:lnTo>
                                    <a:pt x="1504" y="0"/>
                                  </a:lnTo>
                                  <a:cubicBezTo>
                                    <a:pt x="1510" y="0"/>
                                    <a:pt x="1515" y="5"/>
                                    <a:pt x="1515" y="11"/>
                                  </a:cubicBezTo>
                                  <a:cubicBezTo>
                                    <a:pt x="1515" y="17"/>
                                    <a:pt x="1510" y="22"/>
                                    <a:pt x="1504" y="22"/>
                                  </a:cubicBezTo>
                                  <a:close/>
                                  <a:moveTo>
                                    <a:pt x="1440" y="22"/>
                                  </a:moveTo>
                                  <a:lnTo>
                                    <a:pt x="1419" y="22"/>
                                  </a:lnTo>
                                  <a:cubicBezTo>
                                    <a:pt x="1413" y="22"/>
                                    <a:pt x="1408" y="17"/>
                                    <a:pt x="1408" y="11"/>
                                  </a:cubicBezTo>
                                  <a:cubicBezTo>
                                    <a:pt x="1408" y="5"/>
                                    <a:pt x="1413" y="0"/>
                                    <a:pt x="1419" y="0"/>
                                  </a:cubicBezTo>
                                  <a:lnTo>
                                    <a:pt x="1440" y="0"/>
                                  </a:lnTo>
                                  <a:cubicBezTo>
                                    <a:pt x="1446" y="0"/>
                                    <a:pt x="1451" y="5"/>
                                    <a:pt x="1451" y="11"/>
                                  </a:cubicBezTo>
                                  <a:cubicBezTo>
                                    <a:pt x="1451" y="17"/>
                                    <a:pt x="1446" y="22"/>
                                    <a:pt x="1440" y="22"/>
                                  </a:cubicBezTo>
                                  <a:close/>
                                  <a:moveTo>
                                    <a:pt x="1376" y="22"/>
                                  </a:moveTo>
                                  <a:lnTo>
                                    <a:pt x="1355" y="22"/>
                                  </a:lnTo>
                                  <a:cubicBezTo>
                                    <a:pt x="1349" y="22"/>
                                    <a:pt x="1344" y="17"/>
                                    <a:pt x="1344" y="11"/>
                                  </a:cubicBezTo>
                                  <a:cubicBezTo>
                                    <a:pt x="1344" y="5"/>
                                    <a:pt x="1349" y="0"/>
                                    <a:pt x="1355" y="0"/>
                                  </a:cubicBezTo>
                                  <a:lnTo>
                                    <a:pt x="1376" y="0"/>
                                  </a:lnTo>
                                  <a:cubicBezTo>
                                    <a:pt x="1382" y="0"/>
                                    <a:pt x="1387" y="5"/>
                                    <a:pt x="1387" y="11"/>
                                  </a:cubicBezTo>
                                  <a:cubicBezTo>
                                    <a:pt x="1387" y="17"/>
                                    <a:pt x="1382" y="22"/>
                                    <a:pt x="1376" y="22"/>
                                  </a:cubicBezTo>
                                  <a:close/>
                                  <a:moveTo>
                                    <a:pt x="1312" y="22"/>
                                  </a:moveTo>
                                  <a:lnTo>
                                    <a:pt x="1291" y="22"/>
                                  </a:lnTo>
                                  <a:cubicBezTo>
                                    <a:pt x="1285" y="22"/>
                                    <a:pt x="1280" y="17"/>
                                    <a:pt x="1280" y="11"/>
                                  </a:cubicBezTo>
                                  <a:cubicBezTo>
                                    <a:pt x="1280" y="5"/>
                                    <a:pt x="1285" y="0"/>
                                    <a:pt x="1291" y="0"/>
                                  </a:cubicBezTo>
                                  <a:lnTo>
                                    <a:pt x="1312" y="0"/>
                                  </a:lnTo>
                                  <a:cubicBezTo>
                                    <a:pt x="1318" y="0"/>
                                    <a:pt x="1323" y="5"/>
                                    <a:pt x="1323" y="11"/>
                                  </a:cubicBezTo>
                                  <a:cubicBezTo>
                                    <a:pt x="1323" y="17"/>
                                    <a:pt x="1318" y="22"/>
                                    <a:pt x="1312" y="22"/>
                                  </a:cubicBezTo>
                                  <a:close/>
                                  <a:moveTo>
                                    <a:pt x="1248" y="22"/>
                                  </a:moveTo>
                                  <a:lnTo>
                                    <a:pt x="1227" y="22"/>
                                  </a:lnTo>
                                  <a:cubicBezTo>
                                    <a:pt x="1221" y="22"/>
                                    <a:pt x="1216" y="17"/>
                                    <a:pt x="1216" y="11"/>
                                  </a:cubicBezTo>
                                  <a:cubicBezTo>
                                    <a:pt x="1216" y="5"/>
                                    <a:pt x="1221" y="0"/>
                                    <a:pt x="1227" y="0"/>
                                  </a:cubicBezTo>
                                  <a:lnTo>
                                    <a:pt x="1248" y="0"/>
                                  </a:lnTo>
                                  <a:cubicBezTo>
                                    <a:pt x="1254" y="0"/>
                                    <a:pt x="1259" y="5"/>
                                    <a:pt x="1259" y="11"/>
                                  </a:cubicBezTo>
                                  <a:cubicBezTo>
                                    <a:pt x="1259" y="17"/>
                                    <a:pt x="1254" y="22"/>
                                    <a:pt x="1248" y="22"/>
                                  </a:cubicBezTo>
                                  <a:close/>
                                  <a:moveTo>
                                    <a:pt x="1184" y="22"/>
                                  </a:moveTo>
                                  <a:lnTo>
                                    <a:pt x="1163" y="22"/>
                                  </a:lnTo>
                                  <a:cubicBezTo>
                                    <a:pt x="1157" y="22"/>
                                    <a:pt x="1152" y="17"/>
                                    <a:pt x="1152" y="11"/>
                                  </a:cubicBezTo>
                                  <a:cubicBezTo>
                                    <a:pt x="1152" y="5"/>
                                    <a:pt x="1157" y="0"/>
                                    <a:pt x="1163" y="0"/>
                                  </a:cubicBezTo>
                                  <a:lnTo>
                                    <a:pt x="1184" y="0"/>
                                  </a:lnTo>
                                  <a:cubicBezTo>
                                    <a:pt x="1190" y="0"/>
                                    <a:pt x="1195" y="5"/>
                                    <a:pt x="1195" y="11"/>
                                  </a:cubicBezTo>
                                  <a:cubicBezTo>
                                    <a:pt x="1195" y="17"/>
                                    <a:pt x="1190" y="22"/>
                                    <a:pt x="1184" y="22"/>
                                  </a:cubicBezTo>
                                  <a:close/>
                                  <a:moveTo>
                                    <a:pt x="1120" y="22"/>
                                  </a:moveTo>
                                  <a:lnTo>
                                    <a:pt x="1099" y="22"/>
                                  </a:lnTo>
                                  <a:cubicBezTo>
                                    <a:pt x="1093" y="22"/>
                                    <a:pt x="1088" y="17"/>
                                    <a:pt x="1088" y="11"/>
                                  </a:cubicBezTo>
                                  <a:cubicBezTo>
                                    <a:pt x="1088" y="5"/>
                                    <a:pt x="1093" y="0"/>
                                    <a:pt x="1099" y="0"/>
                                  </a:cubicBezTo>
                                  <a:lnTo>
                                    <a:pt x="1120" y="0"/>
                                  </a:lnTo>
                                  <a:cubicBezTo>
                                    <a:pt x="1126" y="0"/>
                                    <a:pt x="1131" y="5"/>
                                    <a:pt x="1131" y="11"/>
                                  </a:cubicBezTo>
                                  <a:cubicBezTo>
                                    <a:pt x="1131" y="17"/>
                                    <a:pt x="1126" y="22"/>
                                    <a:pt x="1120" y="22"/>
                                  </a:cubicBezTo>
                                  <a:close/>
                                  <a:moveTo>
                                    <a:pt x="1056" y="22"/>
                                  </a:moveTo>
                                  <a:lnTo>
                                    <a:pt x="1035" y="22"/>
                                  </a:lnTo>
                                  <a:cubicBezTo>
                                    <a:pt x="1029" y="22"/>
                                    <a:pt x="1024" y="17"/>
                                    <a:pt x="1024" y="11"/>
                                  </a:cubicBezTo>
                                  <a:cubicBezTo>
                                    <a:pt x="1024" y="5"/>
                                    <a:pt x="1029" y="0"/>
                                    <a:pt x="1035" y="0"/>
                                  </a:cubicBezTo>
                                  <a:lnTo>
                                    <a:pt x="1056" y="0"/>
                                  </a:lnTo>
                                  <a:cubicBezTo>
                                    <a:pt x="1062" y="0"/>
                                    <a:pt x="1067" y="5"/>
                                    <a:pt x="1067" y="11"/>
                                  </a:cubicBezTo>
                                  <a:cubicBezTo>
                                    <a:pt x="1067" y="17"/>
                                    <a:pt x="1062" y="22"/>
                                    <a:pt x="1056" y="22"/>
                                  </a:cubicBezTo>
                                  <a:close/>
                                  <a:moveTo>
                                    <a:pt x="992" y="22"/>
                                  </a:moveTo>
                                  <a:lnTo>
                                    <a:pt x="971" y="22"/>
                                  </a:lnTo>
                                  <a:cubicBezTo>
                                    <a:pt x="965" y="22"/>
                                    <a:pt x="960" y="17"/>
                                    <a:pt x="960" y="11"/>
                                  </a:cubicBezTo>
                                  <a:cubicBezTo>
                                    <a:pt x="960" y="5"/>
                                    <a:pt x="965" y="0"/>
                                    <a:pt x="971" y="0"/>
                                  </a:cubicBezTo>
                                  <a:lnTo>
                                    <a:pt x="992" y="0"/>
                                  </a:lnTo>
                                  <a:cubicBezTo>
                                    <a:pt x="998" y="0"/>
                                    <a:pt x="1003" y="5"/>
                                    <a:pt x="1003" y="11"/>
                                  </a:cubicBezTo>
                                  <a:cubicBezTo>
                                    <a:pt x="1003" y="17"/>
                                    <a:pt x="998" y="22"/>
                                    <a:pt x="992" y="22"/>
                                  </a:cubicBezTo>
                                  <a:close/>
                                  <a:moveTo>
                                    <a:pt x="928" y="22"/>
                                  </a:moveTo>
                                  <a:lnTo>
                                    <a:pt x="907" y="22"/>
                                  </a:lnTo>
                                  <a:cubicBezTo>
                                    <a:pt x="901" y="22"/>
                                    <a:pt x="896" y="17"/>
                                    <a:pt x="896" y="11"/>
                                  </a:cubicBezTo>
                                  <a:cubicBezTo>
                                    <a:pt x="896" y="5"/>
                                    <a:pt x="901" y="0"/>
                                    <a:pt x="907" y="0"/>
                                  </a:cubicBezTo>
                                  <a:lnTo>
                                    <a:pt x="928" y="0"/>
                                  </a:lnTo>
                                  <a:cubicBezTo>
                                    <a:pt x="934" y="0"/>
                                    <a:pt x="939" y="5"/>
                                    <a:pt x="939" y="11"/>
                                  </a:cubicBezTo>
                                  <a:cubicBezTo>
                                    <a:pt x="939" y="17"/>
                                    <a:pt x="934" y="22"/>
                                    <a:pt x="928" y="22"/>
                                  </a:cubicBezTo>
                                  <a:close/>
                                  <a:moveTo>
                                    <a:pt x="864" y="22"/>
                                  </a:moveTo>
                                  <a:lnTo>
                                    <a:pt x="843" y="22"/>
                                  </a:lnTo>
                                  <a:cubicBezTo>
                                    <a:pt x="837" y="22"/>
                                    <a:pt x="832" y="17"/>
                                    <a:pt x="832" y="11"/>
                                  </a:cubicBezTo>
                                  <a:cubicBezTo>
                                    <a:pt x="832" y="5"/>
                                    <a:pt x="837" y="0"/>
                                    <a:pt x="843" y="0"/>
                                  </a:cubicBezTo>
                                  <a:lnTo>
                                    <a:pt x="864" y="0"/>
                                  </a:lnTo>
                                  <a:cubicBezTo>
                                    <a:pt x="870" y="0"/>
                                    <a:pt x="875" y="5"/>
                                    <a:pt x="875" y="11"/>
                                  </a:cubicBezTo>
                                  <a:cubicBezTo>
                                    <a:pt x="875" y="17"/>
                                    <a:pt x="870" y="22"/>
                                    <a:pt x="864" y="22"/>
                                  </a:cubicBezTo>
                                  <a:close/>
                                  <a:moveTo>
                                    <a:pt x="800" y="22"/>
                                  </a:moveTo>
                                  <a:lnTo>
                                    <a:pt x="779" y="22"/>
                                  </a:lnTo>
                                  <a:cubicBezTo>
                                    <a:pt x="773" y="22"/>
                                    <a:pt x="768" y="17"/>
                                    <a:pt x="768" y="11"/>
                                  </a:cubicBezTo>
                                  <a:cubicBezTo>
                                    <a:pt x="768" y="5"/>
                                    <a:pt x="773" y="0"/>
                                    <a:pt x="779" y="0"/>
                                  </a:cubicBezTo>
                                  <a:lnTo>
                                    <a:pt x="800" y="0"/>
                                  </a:lnTo>
                                  <a:cubicBezTo>
                                    <a:pt x="806" y="0"/>
                                    <a:pt x="811" y="5"/>
                                    <a:pt x="811" y="11"/>
                                  </a:cubicBezTo>
                                  <a:cubicBezTo>
                                    <a:pt x="811" y="17"/>
                                    <a:pt x="806" y="22"/>
                                    <a:pt x="800" y="22"/>
                                  </a:cubicBezTo>
                                  <a:close/>
                                  <a:moveTo>
                                    <a:pt x="736" y="22"/>
                                  </a:moveTo>
                                  <a:lnTo>
                                    <a:pt x="715" y="22"/>
                                  </a:lnTo>
                                  <a:cubicBezTo>
                                    <a:pt x="709" y="22"/>
                                    <a:pt x="704" y="17"/>
                                    <a:pt x="704" y="11"/>
                                  </a:cubicBezTo>
                                  <a:cubicBezTo>
                                    <a:pt x="704" y="5"/>
                                    <a:pt x="709" y="0"/>
                                    <a:pt x="715" y="0"/>
                                  </a:cubicBezTo>
                                  <a:lnTo>
                                    <a:pt x="736" y="0"/>
                                  </a:lnTo>
                                  <a:cubicBezTo>
                                    <a:pt x="742" y="0"/>
                                    <a:pt x="747" y="5"/>
                                    <a:pt x="747" y="11"/>
                                  </a:cubicBezTo>
                                  <a:cubicBezTo>
                                    <a:pt x="747" y="17"/>
                                    <a:pt x="742" y="22"/>
                                    <a:pt x="736" y="22"/>
                                  </a:cubicBezTo>
                                  <a:close/>
                                  <a:moveTo>
                                    <a:pt x="672" y="22"/>
                                  </a:moveTo>
                                  <a:lnTo>
                                    <a:pt x="651" y="22"/>
                                  </a:lnTo>
                                  <a:cubicBezTo>
                                    <a:pt x="645" y="22"/>
                                    <a:pt x="640" y="17"/>
                                    <a:pt x="640" y="11"/>
                                  </a:cubicBezTo>
                                  <a:cubicBezTo>
                                    <a:pt x="640" y="5"/>
                                    <a:pt x="645" y="0"/>
                                    <a:pt x="651" y="0"/>
                                  </a:cubicBezTo>
                                  <a:lnTo>
                                    <a:pt x="672" y="0"/>
                                  </a:lnTo>
                                  <a:cubicBezTo>
                                    <a:pt x="678" y="0"/>
                                    <a:pt x="683" y="5"/>
                                    <a:pt x="683" y="11"/>
                                  </a:cubicBezTo>
                                  <a:cubicBezTo>
                                    <a:pt x="683" y="17"/>
                                    <a:pt x="678" y="22"/>
                                    <a:pt x="672" y="22"/>
                                  </a:cubicBezTo>
                                  <a:close/>
                                  <a:moveTo>
                                    <a:pt x="608" y="22"/>
                                  </a:moveTo>
                                  <a:lnTo>
                                    <a:pt x="587" y="22"/>
                                  </a:lnTo>
                                  <a:cubicBezTo>
                                    <a:pt x="581" y="22"/>
                                    <a:pt x="576" y="17"/>
                                    <a:pt x="576" y="11"/>
                                  </a:cubicBezTo>
                                  <a:cubicBezTo>
                                    <a:pt x="576" y="5"/>
                                    <a:pt x="581" y="0"/>
                                    <a:pt x="587" y="0"/>
                                  </a:cubicBezTo>
                                  <a:lnTo>
                                    <a:pt x="608" y="0"/>
                                  </a:lnTo>
                                  <a:cubicBezTo>
                                    <a:pt x="614" y="0"/>
                                    <a:pt x="619" y="5"/>
                                    <a:pt x="619" y="11"/>
                                  </a:cubicBezTo>
                                  <a:cubicBezTo>
                                    <a:pt x="619" y="17"/>
                                    <a:pt x="614" y="22"/>
                                    <a:pt x="608" y="22"/>
                                  </a:cubicBezTo>
                                  <a:close/>
                                  <a:moveTo>
                                    <a:pt x="544" y="22"/>
                                  </a:moveTo>
                                  <a:lnTo>
                                    <a:pt x="523" y="22"/>
                                  </a:lnTo>
                                  <a:cubicBezTo>
                                    <a:pt x="517" y="22"/>
                                    <a:pt x="512" y="17"/>
                                    <a:pt x="512" y="11"/>
                                  </a:cubicBezTo>
                                  <a:cubicBezTo>
                                    <a:pt x="512" y="5"/>
                                    <a:pt x="517" y="0"/>
                                    <a:pt x="523" y="0"/>
                                  </a:cubicBezTo>
                                  <a:lnTo>
                                    <a:pt x="544" y="0"/>
                                  </a:lnTo>
                                  <a:cubicBezTo>
                                    <a:pt x="550" y="0"/>
                                    <a:pt x="555" y="5"/>
                                    <a:pt x="555" y="11"/>
                                  </a:cubicBezTo>
                                  <a:cubicBezTo>
                                    <a:pt x="555" y="17"/>
                                    <a:pt x="550" y="22"/>
                                    <a:pt x="544" y="22"/>
                                  </a:cubicBezTo>
                                  <a:close/>
                                  <a:moveTo>
                                    <a:pt x="480" y="22"/>
                                  </a:moveTo>
                                  <a:lnTo>
                                    <a:pt x="459" y="22"/>
                                  </a:lnTo>
                                  <a:cubicBezTo>
                                    <a:pt x="453" y="22"/>
                                    <a:pt x="448" y="17"/>
                                    <a:pt x="448" y="11"/>
                                  </a:cubicBezTo>
                                  <a:cubicBezTo>
                                    <a:pt x="448" y="5"/>
                                    <a:pt x="453" y="0"/>
                                    <a:pt x="459" y="0"/>
                                  </a:cubicBezTo>
                                  <a:lnTo>
                                    <a:pt x="480" y="0"/>
                                  </a:lnTo>
                                  <a:cubicBezTo>
                                    <a:pt x="486" y="0"/>
                                    <a:pt x="491" y="5"/>
                                    <a:pt x="491" y="11"/>
                                  </a:cubicBezTo>
                                  <a:cubicBezTo>
                                    <a:pt x="491" y="17"/>
                                    <a:pt x="486" y="22"/>
                                    <a:pt x="480" y="22"/>
                                  </a:cubicBezTo>
                                  <a:close/>
                                  <a:moveTo>
                                    <a:pt x="416" y="22"/>
                                  </a:moveTo>
                                  <a:lnTo>
                                    <a:pt x="395" y="22"/>
                                  </a:lnTo>
                                  <a:cubicBezTo>
                                    <a:pt x="389" y="22"/>
                                    <a:pt x="384" y="17"/>
                                    <a:pt x="384" y="11"/>
                                  </a:cubicBezTo>
                                  <a:cubicBezTo>
                                    <a:pt x="384" y="5"/>
                                    <a:pt x="389" y="0"/>
                                    <a:pt x="395" y="0"/>
                                  </a:cubicBezTo>
                                  <a:lnTo>
                                    <a:pt x="416" y="0"/>
                                  </a:lnTo>
                                  <a:cubicBezTo>
                                    <a:pt x="422" y="0"/>
                                    <a:pt x="427" y="5"/>
                                    <a:pt x="427" y="11"/>
                                  </a:cubicBezTo>
                                  <a:cubicBezTo>
                                    <a:pt x="427" y="17"/>
                                    <a:pt x="422" y="22"/>
                                    <a:pt x="416" y="22"/>
                                  </a:cubicBezTo>
                                  <a:close/>
                                  <a:moveTo>
                                    <a:pt x="352" y="22"/>
                                  </a:moveTo>
                                  <a:lnTo>
                                    <a:pt x="331" y="22"/>
                                  </a:lnTo>
                                  <a:cubicBezTo>
                                    <a:pt x="325" y="22"/>
                                    <a:pt x="320" y="17"/>
                                    <a:pt x="320" y="11"/>
                                  </a:cubicBezTo>
                                  <a:cubicBezTo>
                                    <a:pt x="320" y="5"/>
                                    <a:pt x="325" y="0"/>
                                    <a:pt x="331" y="0"/>
                                  </a:cubicBezTo>
                                  <a:lnTo>
                                    <a:pt x="352" y="0"/>
                                  </a:lnTo>
                                  <a:cubicBezTo>
                                    <a:pt x="358" y="0"/>
                                    <a:pt x="363" y="5"/>
                                    <a:pt x="363" y="11"/>
                                  </a:cubicBezTo>
                                  <a:cubicBezTo>
                                    <a:pt x="363" y="17"/>
                                    <a:pt x="358" y="22"/>
                                    <a:pt x="352" y="22"/>
                                  </a:cubicBezTo>
                                  <a:close/>
                                  <a:moveTo>
                                    <a:pt x="288" y="22"/>
                                  </a:moveTo>
                                  <a:lnTo>
                                    <a:pt x="267" y="22"/>
                                  </a:lnTo>
                                  <a:cubicBezTo>
                                    <a:pt x="261" y="22"/>
                                    <a:pt x="256" y="17"/>
                                    <a:pt x="256" y="11"/>
                                  </a:cubicBezTo>
                                  <a:cubicBezTo>
                                    <a:pt x="256" y="5"/>
                                    <a:pt x="261" y="0"/>
                                    <a:pt x="267" y="0"/>
                                  </a:cubicBezTo>
                                  <a:lnTo>
                                    <a:pt x="288" y="0"/>
                                  </a:lnTo>
                                  <a:cubicBezTo>
                                    <a:pt x="294" y="0"/>
                                    <a:pt x="299" y="5"/>
                                    <a:pt x="299" y="11"/>
                                  </a:cubicBezTo>
                                  <a:cubicBezTo>
                                    <a:pt x="299" y="17"/>
                                    <a:pt x="294" y="22"/>
                                    <a:pt x="288" y="22"/>
                                  </a:cubicBezTo>
                                  <a:close/>
                                  <a:moveTo>
                                    <a:pt x="224" y="22"/>
                                  </a:moveTo>
                                  <a:lnTo>
                                    <a:pt x="203" y="22"/>
                                  </a:lnTo>
                                  <a:cubicBezTo>
                                    <a:pt x="197" y="22"/>
                                    <a:pt x="192" y="17"/>
                                    <a:pt x="192" y="11"/>
                                  </a:cubicBezTo>
                                  <a:cubicBezTo>
                                    <a:pt x="192" y="5"/>
                                    <a:pt x="197" y="0"/>
                                    <a:pt x="203" y="0"/>
                                  </a:cubicBezTo>
                                  <a:lnTo>
                                    <a:pt x="224" y="0"/>
                                  </a:lnTo>
                                  <a:cubicBezTo>
                                    <a:pt x="230" y="0"/>
                                    <a:pt x="235" y="5"/>
                                    <a:pt x="235" y="11"/>
                                  </a:cubicBezTo>
                                  <a:cubicBezTo>
                                    <a:pt x="235" y="17"/>
                                    <a:pt x="230" y="22"/>
                                    <a:pt x="224" y="22"/>
                                  </a:cubicBezTo>
                                  <a:close/>
                                  <a:moveTo>
                                    <a:pt x="160" y="22"/>
                                  </a:moveTo>
                                  <a:lnTo>
                                    <a:pt x="139" y="22"/>
                                  </a:lnTo>
                                  <a:cubicBezTo>
                                    <a:pt x="133" y="22"/>
                                    <a:pt x="128" y="17"/>
                                    <a:pt x="128" y="11"/>
                                  </a:cubicBezTo>
                                  <a:cubicBezTo>
                                    <a:pt x="128" y="5"/>
                                    <a:pt x="133" y="0"/>
                                    <a:pt x="139" y="0"/>
                                  </a:cubicBezTo>
                                  <a:lnTo>
                                    <a:pt x="160" y="0"/>
                                  </a:lnTo>
                                  <a:cubicBezTo>
                                    <a:pt x="166" y="0"/>
                                    <a:pt x="171" y="5"/>
                                    <a:pt x="171" y="11"/>
                                  </a:cubicBezTo>
                                  <a:cubicBezTo>
                                    <a:pt x="171" y="17"/>
                                    <a:pt x="166" y="22"/>
                                    <a:pt x="160" y="22"/>
                                  </a:cubicBezTo>
                                  <a:close/>
                                  <a:moveTo>
                                    <a:pt x="96" y="22"/>
                                  </a:moveTo>
                                  <a:lnTo>
                                    <a:pt x="75" y="22"/>
                                  </a:lnTo>
                                  <a:cubicBezTo>
                                    <a:pt x="69" y="22"/>
                                    <a:pt x="64" y="17"/>
                                    <a:pt x="64" y="11"/>
                                  </a:cubicBezTo>
                                  <a:cubicBezTo>
                                    <a:pt x="64" y="5"/>
                                    <a:pt x="69" y="0"/>
                                    <a:pt x="75" y="0"/>
                                  </a:cubicBezTo>
                                  <a:lnTo>
                                    <a:pt x="96" y="0"/>
                                  </a:lnTo>
                                  <a:cubicBezTo>
                                    <a:pt x="102" y="0"/>
                                    <a:pt x="107" y="5"/>
                                    <a:pt x="107" y="11"/>
                                  </a:cubicBezTo>
                                  <a:cubicBezTo>
                                    <a:pt x="107" y="17"/>
                                    <a:pt x="102" y="22"/>
                                    <a:pt x="96" y="22"/>
                                  </a:cubicBezTo>
                                  <a:close/>
                                  <a:moveTo>
                                    <a:pt x="32" y="22"/>
                                  </a:moveTo>
                                  <a:lnTo>
                                    <a:pt x="11" y="22"/>
                                  </a:lnTo>
                                  <a:cubicBezTo>
                                    <a:pt x="5" y="22"/>
                                    <a:pt x="0" y="17"/>
                                    <a:pt x="0" y="11"/>
                                  </a:cubicBezTo>
                                  <a:cubicBezTo>
                                    <a:pt x="0" y="5"/>
                                    <a:pt x="5" y="0"/>
                                    <a:pt x="11" y="0"/>
                                  </a:cubicBezTo>
                                  <a:lnTo>
                                    <a:pt x="32" y="0"/>
                                  </a:lnTo>
                                  <a:cubicBezTo>
                                    <a:pt x="38" y="0"/>
                                    <a:pt x="43" y="5"/>
                                    <a:pt x="43" y="11"/>
                                  </a:cubicBezTo>
                                  <a:cubicBezTo>
                                    <a:pt x="43"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60" name="Freeform 363"/>
                          <wps:cNvSpPr>
                            <a:spLocks noEditPoints="1"/>
                          </wps:cNvSpPr>
                          <wps:spPr bwMode="auto">
                            <a:xfrm>
                              <a:off x="2865100" y="956302"/>
                              <a:ext cx="908700" cy="8200"/>
                            </a:xfrm>
                            <a:custGeom>
                              <a:avLst/>
                              <a:gdLst>
                                <a:gd name="T0" fmla="*/ 1424 w 2411"/>
                                <a:gd name="T1" fmla="*/ 0 h 21"/>
                                <a:gd name="T2" fmla="*/ 1367 w 2411"/>
                                <a:gd name="T3" fmla="*/ 6 h 21"/>
                                <a:gd name="T4" fmla="*/ 1348 w 2411"/>
                                <a:gd name="T5" fmla="*/ 13 h 21"/>
                                <a:gd name="T6" fmla="*/ 1355 w 2411"/>
                                <a:gd name="T7" fmla="*/ 6 h 21"/>
                                <a:gd name="T8" fmla="*/ 1298 w 2411"/>
                                <a:gd name="T9" fmla="*/ 0 h 21"/>
                                <a:gd name="T10" fmla="*/ 1260 w 2411"/>
                                <a:gd name="T11" fmla="*/ 13 h 21"/>
                                <a:gd name="T12" fmla="*/ 1273 w 2411"/>
                                <a:gd name="T13" fmla="*/ 13 h 21"/>
                                <a:gd name="T14" fmla="*/ 1235 w 2411"/>
                                <a:gd name="T15" fmla="*/ 0 h 21"/>
                                <a:gd name="T16" fmla="*/ 1178 w 2411"/>
                                <a:gd name="T17" fmla="*/ 6 h 21"/>
                                <a:gd name="T18" fmla="*/ 1159 w 2411"/>
                                <a:gd name="T19" fmla="*/ 13 h 21"/>
                                <a:gd name="T20" fmla="*/ 1165 w 2411"/>
                                <a:gd name="T21" fmla="*/ 6 h 21"/>
                                <a:gd name="T22" fmla="*/ 1108 w 2411"/>
                                <a:gd name="T23" fmla="*/ 0 h 21"/>
                                <a:gd name="T24" fmla="*/ 1070 w 2411"/>
                                <a:gd name="T25" fmla="*/ 13 h 21"/>
                                <a:gd name="T26" fmla="*/ 1083 w 2411"/>
                                <a:gd name="T27" fmla="*/ 13 h 21"/>
                                <a:gd name="T28" fmla="*/ 1045 w 2411"/>
                                <a:gd name="T29" fmla="*/ 0 h 21"/>
                                <a:gd name="T30" fmla="*/ 988 w 2411"/>
                                <a:gd name="T31" fmla="*/ 6 h 21"/>
                                <a:gd name="T32" fmla="*/ 969 w 2411"/>
                                <a:gd name="T33" fmla="*/ 13 h 21"/>
                                <a:gd name="T34" fmla="*/ 975 w 2411"/>
                                <a:gd name="T35" fmla="*/ 6 h 21"/>
                                <a:gd name="T36" fmla="*/ 918 w 2411"/>
                                <a:gd name="T37" fmla="*/ 0 h 21"/>
                                <a:gd name="T38" fmla="*/ 880 w 2411"/>
                                <a:gd name="T39" fmla="*/ 13 h 21"/>
                                <a:gd name="T40" fmla="*/ 893 w 2411"/>
                                <a:gd name="T41" fmla="*/ 13 h 21"/>
                                <a:gd name="T42" fmla="*/ 855 w 2411"/>
                                <a:gd name="T43" fmla="*/ 0 h 21"/>
                                <a:gd name="T44" fmla="*/ 798 w 2411"/>
                                <a:gd name="T45" fmla="*/ 6 h 21"/>
                                <a:gd name="T46" fmla="*/ 779 w 2411"/>
                                <a:gd name="T47" fmla="*/ 13 h 21"/>
                                <a:gd name="T48" fmla="*/ 785 w 2411"/>
                                <a:gd name="T49" fmla="*/ 6 h 21"/>
                                <a:gd name="T50" fmla="*/ 728 w 2411"/>
                                <a:gd name="T51" fmla="*/ 0 h 21"/>
                                <a:gd name="T52" fmla="*/ 690 w 2411"/>
                                <a:gd name="T53" fmla="*/ 13 h 21"/>
                                <a:gd name="T54" fmla="*/ 703 w 2411"/>
                                <a:gd name="T55" fmla="*/ 13 h 21"/>
                                <a:gd name="T56" fmla="*/ 665 w 2411"/>
                                <a:gd name="T57" fmla="*/ 0 h 21"/>
                                <a:gd name="T58" fmla="*/ 608 w 2411"/>
                                <a:gd name="T59" fmla="*/ 6 h 21"/>
                                <a:gd name="T60" fmla="*/ 589 w 2411"/>
                                <a:gd name="T61" fmla="*/ 13 h 21"/>
                                <a:gd name="T62" fmla="*/ 595 w 2411"/>
                                <a:gd name="T63" fmla="*/ 6 h 21"/>
                                <a:gd name="T64" fmla="*/ 538 w 2411"/>
                                <a:gd name="T65" fmla="*/ 0 h 21"/>
                                <a:gd name="T66" fmla="*/ 500 w 2411"/>
                                <a:gd name="T67" fmla="*/ 13 h 21"/>
                                <a:gd name="T68" fmla="*/ 513 w 2411"/>
                                <a:gd name="T69" fmla="*/ 13 h 21"/>
                                <a:gd name="T70" fmla="*/ 475 w 2411"/>
                                <a:gd name="T71" fmla="*/ 0 h 21"/>
                                <a:gd name="T72" fmla="*/ 418 w 2411"/>
                                <a:gd name="T73" fmla="*/ 6 h 21"/>
                                <a:gd name="T74" fmla="*/ 399 w 2411"/>
                                <a:gd name="T75" fmla="*/ 13 h 21"/>
                                <a:gd name="T76" fmla="*/ 405 w 2411"/>
                                <a:gd name="T77" fmla="*/ 6 h 21"/>
                                <a:gd name="T78" fmla="*/ 348 w 2411"/>
                                <a:gd name="T79" fmla="*/ 0 h 21"/>
                                <a:gd name="T80" fmla="*/ 310 w 2411"/>
                                <a:gd name="T81" fmla="*/ 13 h 21"/>
                                <a:gd name="T82" fmla="*/ 323 w 2411"/>
                                <a:gd name="T83" fmla="*/ 13 h 21"/>
                                <a:gd name="T84" fmla="*/ 285 w 2411"/>
                                <a:gd name="T85" fmla="*/ 0 h 21"/>
                                <a:gd name="T86" fmla="*/ 228 w 2411"/>
                                <a:gd name="T87" fmla="*/ 6 h 21"/>
                                <a:gd name="T88" fmla="*/ 209 w 2411"/>
                                <a:gd name="T89" fmla="*/ 13 h 21"/>
                                <a:gd name="T90" fmla="*/ 215 w 2411"/>
                                <a:gd name="T91" fmla="*/ 6 h 21"/>
                                <a:gd name="T92" fmla="*/ 158 w 2411"/>
                                <a:gd name="T93" fmla="*/ 0 h 21"/>
                                <a:gd name="T94" fmla="*/ 120 w 2411"/>
                                <a:gd name="T95" fmla="*/ 13 h 21"/>
                                <a:gd name="T96" fmla="*/ 133 w 2411"/>
                                <a:gd name="T97" fmla="*/ 13 h 21"/>
                                <a:gd name="T98" fmla="*/ 95 w 2411"/>
                                <a:gd name="T99" fmla="*/ 0 h 21"/>
                                <a:gd name="T100" fmla="*/ 38 w 2411"/>
                                <a:gd name="T101" fmla="*/ 6 h 21"/>
                                <a:gd name="T102" fmla="*/ 19 w 2411"/>
                                <a:gd name="T103" fmla="*/ 13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6"/>
                                    <a:pt x="2368" y="10"/>
                                  </a:cubicBezTo>
                                  <a:cubicBezTo>
                                    <a:pt x="2368" y="4"/>
                                    <a:pt x="2373" y="0"/>
                                    <a:pt x="2379" y="0"/>
                                  </a:cubicBezTo>
                                  <a:lnTo>
                                    <a:pt x="2400" y="0"/>
                                  </a:lnTo>
                                  <a:cubicBezTo>
                                    <a:pt x="2406" y="0"/>
                                    <a:pt x="2411" y="4"/>
                                    <a:pt x="2411" y="10"/>
                                  </a:cubicBezTo>
                                  <a:cubicBezTo>
                                    <a:pt x="2411" y="16"/>
                                    <a:pt x="2406" y="21"/>
                                    <a:pt x="2400" y="21"/>
                                  </a:cubicBezTo>
                                  <a:close/>
                                  <a:moveTo>
                                    <a:pt x="2336" y="21"/>
                                  </a:moveTo>
                                  <a:lnTo>
                                    <a:pt x="2315" y="21"/>
                                  </a:lnTo>
                                  <a:cubicBezTo>
                                    <a:pt x="2309" y="21"/>
                                    <a:pt x="2304" y="16"/>
                                    <a:pt x="2304" y="10"/>
                                  </a:cubicBezTo>
                                  <a:cubicBezTo>
                                    <a:pt x="2304" y="4"/>
                                    <a:pt x="2309" y="0"/>
                                    <a:pt x="2315" y="0"/>
                                  </a:cubicBezTo>
                                  <a:lnTo>
                                    <a:pt x="2336" y="0"/>
                                  </a:lnTo>
                                  <a:cubicBezTo>
                                    <a:pt x="2342" y="0"/>
                                    <a:pt x="2347" y="4"/>
                                    <a:pt x="2347" y="10"/>
                                  </a:cubicBezTo>
                                  <a:cubicBezTo>
                                    <a:pt x="2347" y="16"/>
                                    <a:pt x="2342" y="21"/>
                                    <a:pt x="2336" y="21"/>
                                  </a:cubicBezTo>
                                  <a:close/>
                                  <a:moveTo>
                                    <a:pt x="2272" y="21"/>
                                  </a:moveTo>
                                  <a:lnTo>
                                    <a:pt x="2251" y="21"/>
                                  </a:lnTo>
                                  <a:cubicBezTo>
                                    <a:pt x="2245" y="21"/>
                                    <a:pt x="2240" y="16"/>
                                    <a:pt x="2240" y="10"/>
                                  </a:cubicBezTo>
                                  <a:cubicBezTo>
                                    <a:pt x="2240" y="4"/>
                                    <a:pt x="2245" y="0"/>
                                    <a:pt x="2251" y="0"/>
                                  </a:cubicBezTo>
                                  <a:lnTo>
                                    <a:pt x="2272" y="0"/>
                                  </a:lnTo>
                                  <a:cubicBezTo>
                                    <a:pt x="2278" y="0"/>
                                    <a:pt x="2283" y="4"/>
                                    <a:pt x="2283" y="10"/>
                                  </a:cubicBezTo>
                                  <a:cubicBezTo>
                                    <a:pt x="2283" y="16"/>
                                    <a:pt x="2278" y="21"/>
                                    <a:pt x="2272" y="21"/>
                                  </a:cubicBezTo>
                                  <a:close/>
                                  <a:moveTo>
                                    <a:pt x="2208" y="21"/>
                                  </a:moveTo>
                                  <a:lnTo>
                                    <a:pt x="2187" y="21"/>
                                  </a:lnTo>
                                  <a:cubicBezTo>
                                    <a:pt x="2181" y="21"/>
                                    <a:pt x="2176" y="16"/>
                                    <a:pt x="2176" y="10"/>
                                  </a:cubicBezTo>
                                  <a:cubicBezTo>
                                    <a:pt x="2176" y="4"/>
                                    <a:pt x="2181" y="0"/>
                                    <a:pt x="2187" y="0"/>
                                  </a:cubicBezTo>
                                  <a:lnTo>
                                    <a:pt x="2208" y="0"/>
                                  </a:lnTo>
                                  <a:cubicBezTo>
                                    <a:pt x="2214" y="0"/>
                                    <a:pt x="2219" y="4"/>
                                    <a:pt x="2219" y="10"/>
                                  </a:cubicBezTo>
                                  <a:cubicBezTo>
                                    <a:pt x="2219" y="16"/>
                                    <a:pt x="2214" y="21"/>
                                    <a:pt x="2208" y="21"/>
                                  </a:cubicBezTo>
                                  <a:close/>
                                  <a:moveTo>
                                    <a:pt x="2144" y="21"/>
                                  </a:moveTo>
                                  <a:lnTo>
                                    <a:pt x="2123" y="21"/>
                                  </a:lnTo>
                                  <a:cubicBezTo>
                                    <a:pt x="2117" y="21"/>
                                    <a:pt x="2112" y="16"/>
                                    <a:pt x="2112" y="10"/>
                                  </a:cubicBezTo>
                                  <a:cubicBezTo>
                                    <a:pt x="2112" y="4"/>
                                    <a:pt x="2117" y="0"/>
                                    <a:pt x="2123" y="0"/>
                                  </a:cubicBezTo>
                                  <a:lnTo>
                                    <a:pt x="2144" y="0"/>
                                  </a:lnTo>
                                  <a:cubicBezTo>
                                    <a:pt x="2150" y="0"/>
                                    <a:pt x="2155" y="4"/>
                                    <a:pt x="2155" y="10"/>
                                  </a:cubicBezTo>
                                  <a:cubicBezTo>
                                    <a:pt x="2155" y="16"/>
                                    <a:pt x="2150" y="21"/>
                                    <a:pt x="2144" y="21"/>
                                  </a:cubicBezTo>
                                  <a:close/>
                                  <a:moveTo>
                                    <a:pt x="2080" y="21"/>
                                  </a:moveTo>
                                  <a:lnTo>
                                    <a:pt x="2059" y="21"/>
                                  </a:lnTo>
                                  <a:cubicBezTo>
                                    <a:pt x="2053" y="21"/>
                                    <a:pt x="2048" y="16"/>
                                    <a:pt x="2048" y="10"/>
                                  </a:cubicBezTo>
                                  <a:cubicBezTo>
                                    <a:pt x="2048" y="4"/>
                                    <a:pt x="2053" y="0"/>
                                    <a:pt x="2059" y="0"/>
                                  </a:cubicBezTo>
                                  <a:lnTo>
                                    <a:pt x="2080" y="0"/>
                                  </a:lnTo>
                                  <a:cubicBezTo>
                                    <a:pt x="2086" y="0"/>
                                    <a:pt x="2091" y="4"/>
                                    <a:pt x="2091" y="10"/>
                                  </a:cubicBezTo>
                                  <a:cubicBezTo>
                                    <a:pt x="2091" y="16"/>
                                    <a:pt x="2086" y="21"/>
                                    <a:pt x="2080" y="21"/>
                                  </a:cubicBezTo>
                                  <a:close/>
                                  <a:moveTo>
                                    <a:pt x="2016" y="21"/>
                                  </a:moveTo>
                                  <a:lnTo>
                                    <a:pt x="1995" y="21"/>
                                  </a:lnTo>
                                  <a:cubicBezTo>
                                    <a:pt x="1989" y="21"/>
                                    <a:pt x="1984" y="16"/>
                                    <a:pt x="1984" y="10"/>
                                  </a:cubicBezTo>
                                  <a:cubicBezTo>
                                    <a:pt x="1984" y="4"/>
                                    <a:pt x="1989" y="0"/>
                                    <a:pt x="1995" y="0"/>
                                  </a:cubicBezTo>
                                  <a:lnTo>
                                    <a:pt x="2016" y="0"/>
                                  </a:lnTo>
                                  <a:cubicBezTo>
                                    <a:pt x="2022" y="0"/>
                                    <a:pt x="2027" y="4"/>
                                    <a:pt x="2027" y="10"/>
                                  </a:cubicBezTo>
                                  <a:cubicBezTo>
                                    <a:pt x="2027" y="16"/>
                                    <a:pt x="2022" y="21"/>
                                    <a:pt x="2016" y="21"/>
                                  </a:cubicBezTo>
                                  <a:close/>
                                  <a:moveTo>
                                    <a:pt x="1952" y="21"/>
                                  </a:moveTo>
                                  <a:lnTo>
                                    <a:pt x="1931" y="21"/>
                                  </a:lnTo>
                                  <a:cubicBezTo>
                                    <a:pt x="1925" y="21"/>
                                    <a:pt x="1920" y="16"/>
                                    <a:pt x="1920" y="10"/>
                                  </a:cubicBezTo>
                                  <a:cubicBezTo>
                                    <a:pt x="1920" y="4"/>
                                    <a:pt x="1925" y="0"/>
                                    <a:pt x="1931" y="0"/>
                                  </a:cubicBezTo>
                                  <a:lnTo>
                                    <a:pt x="1952" y="0"/>
                                  </a:lnTo>
                                  <a:cubicBezTo>
                                    <a:pt x="1958" y="0"/>
                                    <a:pt x="1963" y="4"/>
                                    <a:pt x="1963" y="10"/>
                                  </a:cubicBezTo>
                                  <a:cubicBezTo>
                                    <a:pt x="1963" y="16"/>
                                    <a:pt x="1958" y="21"/>
                                    <a:pt x="1952" y="21"/>
                                  </a:cubicBezTo>
                                  <a:close/>
                                  <a:moveTo>
                                    <a:pt x="1888" y="21"/>
                                  </a:moveTo>
                                  <a:lnTo>
                                    <a:pt x="1867" y="21"/>
                                  </a:lnTo>
                                  <a:cubicBezTo>
                                    <a:pt x="1861" y="21"/>
                                    <a:pt x="1856" y="16"/>
                                    <a:pt x="1856" y="10"/>
                                  </a:cubicBezTo>
                                  <a:cubicBezTo>
                                    <a:pt x="1856" y="4"/>
                                    <a:pt x="1861" y="0"/>
                                    <a:pt x="1867" y="0"/>
                                  </a:cubicBezTo>
                                  <a:lnTo>
                                    <a:pt x="1888" y="0"/>
                                  </a:lnTo>
                                  <a:cubicBezTo>
                                    <a:pt x="1894" y="0"/>
                                    <a:pt x="1899" y="4"/>
                                    <a:pt x="1899" y="10"/>
                                  </a:cubicBezTo>
                                  <a:cubicBezTo>
                                    <a:pt x="1899" y="16"/>
                                    <a:pt x="1894" y="21"/>
                                    <a:pt x="1888" y="21"/>
                                  </a:cubicBezTo>
                                  <a:close/>
                                  <a:moveTo>
                                    <a:pt x="1824" y="21"/>
                                  </a:moveTo>
                                  <a:lnTo>
                                    <a:pt x="1803" y="21"/>
                                  </a:lnTo>
                                  <a:cubicBezTo>
                                    <a:pt x="1797" y="21"/>
                                    <a:pt x="1792" y="16"/>
                                    <a:pt x="1792" y="10"/>
                                  </a:cubicBezTo>
                                  <a:cubicBezTo>
                                    <a:pt x="1792" y="4"/>
                                    <a:pt x="1797" y="0"/>
                                    <a:pt x="1803" y="0"/>
                                  </a:cubicBezTo>
                                  <a:lnTo>
                                    <a:pt x="1824" y="0"/>
                                  </a:lnTo>
                                  <a:cubicBezTo>
                                    <a:pt x="1830" y="0"/>
                                    <a:pt x="1835" y="4"/>
                                    <a:pt x="1835" y="10"/>
                                  </a:cubicBezTo>
                                  <a:cubicBezTo>
                                    <a:pt x="1835" y="16"/>
                                    <a:pt x="1830" y="21"/>
                                    <a:pt x="1824" y="21"/>
                                  </a:cubicBezTo>
                                  <a:close/>
                                  <a:moveTo>
                                    <a:pt x="1760" y="21"/>
                                  </a:moveTo>
                                  <a:lnTo>
                                    <a:pt x="1739" y="21"/>
                                  </a:lnTo>
                                  <a:cubicBezTo>
                                    <a:pt x="1733" y="21"/>
                                    <a:pt x="1728" y="16"/>
                                    <a:pt x="1728" y="10"/>
                                  </a:cubicBezTo>
                                  <a:cubicBezTo>
                                    <a:pt x="1728" y="4"/>
                                    <a:pt x="1733" y="0"/>
                                    <a:pt x="1739" y="0"/>
                                  </a:cubicBezTo>
                                  <a:lnTo>
                                    <a:pt x="1760" y="0"/>
                                  </a:lnTo>
                                  <a:cubicBezTo>
                                    <a:pt x="1766" y="0"/>
                                    <a:pt x="1771" y="4"/>
                                    <a:pt x="1771" y="10"/>
                                  </a:cubicBezTo>
                                  <a:cubicBezTo>
                                    <a:pt x="1771" y="16"/>
                                    <a:pt x="1766" y="21"/>
                                    <a:pt x="1760" y="21"/>
                                  </a:cubicBezTo>
                                  <a:close/>
                                  <a:moveTo>
                                    <a:pt x="1696" y="21"/>
                                  </a:moveTo>
                                  <a:lnTo>
                                    <a:pt x="1675" y="21"/>
                                  </a:lnTo>
                                  <a:cubicBezTo>
                                    <a:pt x="1669" y="21"/>
                                    <a:pt x="1664" y="16"/>
                                    <a:pt x="1664" y="10"/>
                                  </a:cubicBezTo>
                                  <a:cubicBezTo>
                                    <a:pt x="1664" y="4"/>
                                    <a:pt x="1669" y="0"/>
                                    <a:pt x="1675" y="0"/>
                                  </a:cubicBezTo>
                                  <a:lnTo>
                                    <a:pt x="1696" y="0"/>
                                  </a:lnTo>
                                  <a:cubicBezTo>
                                    <a:pt x="1702" y="0"/>
                                    <a:pt x="1707" y="4"/>
                                    <a:pt x="1707" y="10"/>
                                  </a:cubicBezTo>
                                  <a:cubicBezTo>
                                    <a:pt x="1707" y="16"/>
                                    <a:pt x="1702" y="21"/>
                                    <a:pt x="1696" y="21"/>
                                  </a:cubicBezTo>
                                  <a:close/>
                                  <a:moveTo>
                                    <a:pt x="1632" y="21"/>
                                  </a:moveTo>
                                  <a:lnTo>
                                    <a:pt x="1611" y="21"/>
                                  </a:lnTo>
                                  <a:cubicBezTo>
                                    <a:pt x="1605" y="21"/>
                                    <a:pt x="1600" y="16"/>
                                    <a:pt x="1600" y="10"/>
                                  </a:cubicBezTo>
                                  <a:cubicBezTo>
                                    <a:pt x="1600" y="4"/>
                                    <a:pt x="1605" y="0"/>
                                    <a:pt x="1611" y="0"/>
                                  </a:cubicBezTo>
                                  <a:lnTo>
                                    <a:pt x="1632" y="0"/>
                                  </a:lnTo>
                                  <a:cubicBezTo>
                                    <a:pt x="1638" y="0"/>
                                    <a:pt x="1643" y="4"/>
                                    <a:pt x="1643" y="10"/>
                                  </a:cubicBezTo>
                                  <a:cubicBezTo>
                                    <a:pt x="1643" y="16"/>
                                    <a:pt x="1638" y="21"/>
                                    <a:pt x="1632" y="21"/>
                                  </a:cubicBezTo>
                                  <a:close/>
                                  <a:moveTo>
                                    <a:pt x="1568" y="21"/>
                                  </a:moveTo>
                                  <a:lnTo>
                                    <a:pt x="1547" y="21"/>
                                  </a:lnTo>
                                  <a:cubicBezTo>
                                    <a:pt x="1541" y="21"/>
                                    <a:pt x="1536" y="16"/>
                                    <a:pt x="1536" y="10"/>
                                  </a:cubicBezTo>
                                  <a:cubicBezTo>
                                    <a:pt x="1536" y="4"/>
                                    <a:pt x="1541" y="0"/>
                                    <a:pt x="1547" y="0"/>
                                  </a:cubicBezTo>
                                  <a:lnTo>
                                    <a:pt x="1568" y="0"/>
                                  </a:lnTo>
                                  <a:cubicBezTo>
                                    <a:pt x="1574" y="0"/>
                                    <a:pt x="1579" y="4"/>
                                    <a:pt x="1579" y="10"/>
                                  </a:cubicBezTo>
                                  <a:cubicBezTo>
                                    <a:pt x="1579" y="16"/>
                                    <a:pt x="1574" y="21"/>
                                    <a:pt x="1568" y="21"/>
                                  </a:cubicBezTo>
                                  <a:close/>
                                  <a:moveTo>
                                    <a:pt x="1504" y="21"/>
                                  </a:moveTo>
                                  <a:lnTo>
                                    <a:pt x="1483" y="21"/>
                                  </a:lnTo>
                                  <a:cubicBezTo>
                                    <a:pt x="1477" y="21"/>
                                    <a:pt x="1472" y="16"/>
                                    <a:pt x="1472" y="10"/>
                                  </a:cubicBezTo>
                                  <a:cubicBezTo>
                                    <a:pt x="1472" y="4"/>
                                    <a:pt x="1477" y="0"/>
                                    <a:pt x="1483" y="0"/>
                                  </a:cubicBezTo>
                                  <a:lnTo>
                                    <a:pt x="1504" y="0"/>
                                  </a:lnTo>
                                  <a:cubicBezTo>
                                    <a:pt x="1510" y="0"/>
                                    <a:pt x="1515" y="4"/>
                                    <a:pt x="1515" y="10"/>
                                  </a:cubicBezTo>
                                  <a:cubicBezTo>
                                    <a:pt x="1515" y="16"/>
                                    <a:pt x="1510" y="21"/>
                                    <a:pt x="1504" y="21"/>
                                  </a:cubicBezTo>
                                  <a:close/>
                                  <a:moveTo>
                                    <a:pt x="1440" y="21"/>
                                  </a:moveTo>
                                  <a:lnTo>
                                    <a:pt x="1419" y="21"/>
                                  </a:lnTo>
                                  <a:cubicBezTo>
                                    <a:pt x="1413" y="21"/>
                                    <a:pt x="1408" y="16"/>
                                    <a:pt x="1408" y="10"/>
                                  </a:cubicBezTo>
                                  <a:cubicBezTo>
                                    <a:pt x="1408" y="4"/>
                                    <a:pt x="1413" y="0"/>
                                    <a:pt x="1419" y="0"/>
                                  </a:cubicBezTo>
                                  <a:lnTo>
                                    <a:pt x="1440" y="0"/>
                                  </a:lnTo>
                                  <a:cubicBezTo>
                                    <a:pt x="1446" y="0"/>
                                    <a:pt x="1451" y="4"/>
                                    <a:pt x="1451" y="10"/>
                                  </a:cubicBezTo>
                                  <a:cubicBezTo>
                                    <a:pt x="1451" y="16"/>
                                    <a:pt x="1446" y="21"/>
                                    <a:pt x="1440" y="21"/>
                                  </a:cubicBezTo>
                                  <a:close/>
                                  <a:moveTo>
                                    <a:pt x="1376" y="21"/>
                                  </a:moveTo>
                                  <a:lnTo>
                                    <a:pt x="1355" y="21"/>
                                  </a:lnTo>
                                  <a:cubicBezTo>
                                    <a:pt x="1349" y="21"/>
                                    <a:pt x="1344" y="16"/>
                                    <a:pt x="1344" y="10"/>
                                  </a:cubicBezTo>
                                  <a:cubicBezTo>
                                    <a:pt x="1344" y="4"/>
                                    <a:pt x="1349" y="0"/>
                                    <a:pt x="1355" y="0"/>
                                  </a:cubicBezTo>
                                  <a:lnTo>
                                    <a:pt x="1376" y="0"/>
                                  </a:lnTo>
                                  <a:cubicBezTo>
                                    <a:pt x="1382" y="0"/>
                                    <a:pt x="1387" y="4"/>
                                    <a:pt x="1387" y="10"/>
                                  </a:cubicBezTo>
                                  <a:cubicBezTo>
                                    <a:pt x="1387" y="16"/>
                                    <a:pt x="1382" y="21"/>
                                    <a:pt x="1376" y="21"/>
                                  </a:cubicBezTo>
                                  <a:close/>
                                  <a:moveTo>
                                    <a:pt x="1312" y="21"/>
                                  </a:moveTo>
                                  <a:lnTo>
                                    <a:pt x="1291" y="21"/>
                                  </a:lnTo>
                                  <a:cubicBezTo>
                                    <a:pt x="1285" y="21"/>
                                    <a:pt x="1280" y="16"/>
                                    <a:pt x="1280" y="10"/>
                                  </a:cubicBezTo>
                                  <a:cubicBezTo>
                                    <a:pt x="1280" y="4"/>
                                    <a:pt x="1285" y="0"/>
                                    <a:pt x="1291" y="0"/>
                                  </a:cubicBezTo>
                                  <a:lnTo>
                                    <a:pt x="1312" y="0"/>
                                  </a:lnTo>
                                  <a:cubicBezTo>
                                    <a:pt x="1318" y="0"/>
                                    <a:pt x="1323" y="4"/>
                                    <a:pt x="1323" y="10"/>
                                  </a:cubicBezTo>
                                  <a:cubicBezTo>
                                    <a:pt x="1323" y="16"/>
                                    <a:pt x="1318" y="21"/>
                                    <a:pt x="1312" y="21"/>
                                  </a:cubicBezTo>
                                  <a:close/>
                                  <a:moveTo>
                                    <a:pt x="1248" y="21"/>
                                  </a:moveTo>
                                  <a:lnTo>
                                    <a:pt x="1227" y="21"/>
                                  </a:lnTo>
                                  <a:cubicBezTo>
                                    <a:pt x="1221" y="21"/>
                                    <a:pt x="1216" y="16"/>
                                    <a:pt x="1216" y="10"/>
                                  </a:cubicBezTo>
                                  <a:cubicBezTo>
                                    <a:pt x="1216" y="4"/>
                                    <a:pt x="1221" y="0"/>
                                    <a:pt x="1227" y="0"/>
                                  </a:cubicBezTo>
                                  <a:lnTo>
                                    <a:pt x="1248" y="0"/>
                                  </a:lnTo>
                                  <a:cubicBezTo>
                                    <a:pt x="1254" y="0"/>
                                    <a:pt x="1259" y="4"/>
                                    <a:pt x="1259" y="10"/>
                                  </a:cubicBezTo>
                                  <a:cubicBezTo>
                                    <a:pt x="1259" y="16"/>
                                    <a:pt x="1254" y="21"/>
                                    <a:pt x="1248" y="21"/>
                                  </a:cubicBezTo>
                                  <a:close/>
                                  <a:moveTo>
                                    <a:pt x="1184" y="21"/>
                                  </a:moveTo>
                                  <a:lnTo>
                                    <a:pt x="1163" y="21"/>
                                  </a:lnTo>
                                  <a:cubicBezTo>
                                    <a:pt x="1157" y="21"/>
                                    <a:pt x="1152" y="16"/>
                                    <a:pt x="1152" y="10"/>
                                  </a:cubicBezTo>
                                  <a:cubicBezTo>
                                    <a:pt x="1152" y="4"/>
                                    <a:pt x="1157" y="0"/>
                                    <a:pt x="1163" y="0"/>
                                  </a:cubicBezTo>
                                  <a:lnTo>
                                    <a:pt x="1184" y="0"/>
                                  </a:lnTo>
                                  <a:cubicBezTo>
                                    <a:pt x="1190" y="0"/>
                                    <a:pt x="1195" y="4"/>
                                    <a:pt x="1195" y="10"/>
                                  </a:cubicBezTo>
                                  <a:cubicBezTo>
                                    <a:pt x="1195" y="16"/>
                                    <a:pt x="1190" y="21"/>
                                    <a:pt x="1184" y="21"/>
                                  </a:cubicBezTo>
                                  <a:close/>
                                  <a:moveTo>
                                    <a:pt x="1120" y="21"/>
                                  </a:moveTo>
                                  <a:lnTo>
                                    <a:pt x="1099" y="21"/>
                                  </a:lnTo>
                                  <a:cubicBezTo>
                                    <a:pt x="1093" y="21"/>
                                    <a:pt x="1088" y="16"/>
                                    <a:pt x="1088" y="10"/>
                                  </a:cubicBezTo>
                                  <a:cubicBezTo>
                                    <a:pt x="1088" y="4"/>
                                    <a:pt x="1093" y="0"/>
                                    <a:pt x="1099" y="0"/>
                                  </a:cubicBezTo>
                                  <a:lnTo>
                                    <a:pt x="1120" y="0"/>
                                  </a:lnTo>
                                  <a:cubicBezTo>
                                    <a:pt x="1126" y="0"/>
                                    <a:pt x="1131" y="4"/>
                                    <a:pt x="1131" y="10"/>
                                  </a:cubicBezTo>
                                  <a:cubicBezTo>
                                    <a:pt x="1131" y="16"/>
                                    <a:pt x="1126" y="21"/>
                                    <a:pt x="1120" y="21"/>
                                  </a:cubicBezTo>
                                  <a:close/>
                                  <a:moveTo>
                                    <a:pt x="1056" y="21"/>
                                  </a:moveTo>
                                  <a:lnTo>
                                    <a:pt x="1035" y="21"/>
                                  </a:lnTo>
                                  <a:cubicBezTo>
                                    <a:pt x="1029" y="21"/>
                                    <a:pt x="1024" y="16"/>
                                    <a:pt x="1024" y="10"/>
                                  </a:cubicBezTo>
                                  <a:cubicBezTo>
                                    <a:pt x="1024" y="4"/>
                                    <a:pt x="1029" y="0"/>
                                    <a:pt x="1035" y="0"/>
                                  </a:cubicBezTo>
                                  <a:lnTo>
                                    <a:pt x="1056" y="0"/>
                                  </a:lnTo>
                                  <a:cubicBezTo>
                                    <a:pt x="1062" y="0"/>
                                    <a:pt x="1067" y="4"/>
                                    <a:pt x="1067" y="10"/>
                                  </a:cubicBezTo>
                                  <a:cubicBezTo>
                                    <a:pt x="1067" y="16"/>
                                    <a:pt x="1062" y="21"/>
                                    <a:pt x="1056" y="21"/>
                                  </a:cubicBezTo>
                                  <a:close/>
                                  <a:moveTo>
                                    <a:pt x="992" y="21"/>
                                  </a:moveTo>
                                  <a:lnTo>
                                    <a:pt x="971" y="21"/>
                                  </a:lnTo>
                                  <a:cubicBezTo>
                                    <a:pt x="965" y="21"/>
                                    <a:pt x="960" y="16"/>
                                    <a:pt x="960" y="10"/>
                                  </a:cubicBezTo>
                                  <a:cubicBezTo>
                                    <a:pt x="960" y="4"/>
                                    <a:pt x="965" y="0"/>
                                    <a:pt x="971" y="0"/>
                                  </a:cubicBezTo>
                                  <a:lnTo>
                                    <a:pt x="992" y="0"/>
                                  </a:lnTo>
                                  <a:cubicBezTo>
                                    <a:pt x="998" y="0"/>
                                    <a:pt x="1003" y="4"/>
                                    <a:pt x="1003" y="10"/>
                                  </a:cubicBezTo>
                                  <a:cubicBezTo>
                                    <a:pt x="1003" y="16"/>
                                    <a:pt x="998" y="21"/>
                                    <a:pt x="992" y="21"/>
                                  </a:cubicBezTo>
                                  <a:close/>
                                  <a:moveTo>
                                    <a:pt x="928" y="21"/>
                                  </a:moveTo>
                                  <a:lnTo>
                                    <a:pt x="907" y="21"/>
                                  </a:lnTo>
                                  <a:cubicBezTo>
                                    <a:pt x="901" y="21"/>
                                    <a:pt x="896" y="16"/>
                                    <a:pt x="896" y="10"/>
                                  </a:cubicBezTo>
                                  <a:cubicBezTo>
                                    <a:pt x="896" y="4"/>
                                    <a:pt x="901" y="0"/>
                                    <a:pt x="907" y="0"/>
                                  </a:cubicBezTo>
                                  <a:lnTo>
                                    <a:pt x="928" y="0"/>
                                  </a:lnTo>
                                  <a:cubicBezTo>
                                    <a:pt x="934" y="0"/>
                                    <a:pt x="939" y="4"/>
                                    <a:pt x="939" y="10"/>
                                  </a:cubicBezTo>
                                  <a:cubicBezTo>
                                    <a:pt x="939" y="16"/>
                                    <a:pt x="934" y="21"/>
                                    <a:pt x="928" y="21"/>
                                  </a:cubicBezTo>
                                  <a:close/>
                                  <a:moveTo>
                                    <a:pt x="864" y="21"/>
                                  </a:moveTo>
                                  <a:lnTo>
                                    <a:pt x="843" y="21"/>
                                  </a:lnTo>
                                  <a:cubicBezTo>
                                    <a:pt x="837" y="21"/>
                                    <a:pt x="832" y="16"/>
                                    <a:pt x="832" y="10"/>
                                  </a:cubicBezTo>
                                  <a:cubicBezTo>
                                    <a:pt x="832" y="4"/>
                                    <a:pt x="837" y="0"/>
                                    <a:pt x="843" y="0"/>
                                  </a:cubicBezTo>
                                  <a:lnTo>
                                    <a:pt x="864" y="0"/>
                                  </a:lnTo>
                                  <a:cubicBezTo>
                                    <a:pt x="870" y="0"/>
                                    <a:pt x="875" y="4"/>
                                    <a:pt x="875" y="10"/>
                                  </a:cubicBezTo>
                                  <a:cubicBezTo>
                                    <a:pt x="875" y="16"/>
                                    <a:pt x="870" y="21"/>
                                    <a:pt x="864" y="21"/>
                                  </a:cubicBezTo>
                                  <a:close/>
                                  <a:moveTo>
                                    <a:pt x="800" y="21"/>
                                  </a:moveTo>
                                  <a:lnTo>
                                    <a:pt x="779" y="21"/>
                                  </a:lnTo>
                                  <a:cubicBezTo>
                                    <a:pt x="773" y="21"/>
                                    <a:pt x="768" y="16"/>
                                    <a:pt x="768" y="10"/>
                                  </a:cubicBezTo>
                                  <a:cubicBezTo>
                                    <a:pt x="768" y="4"/>
                                    <a:pt x="773" y="0"/>
                                    <a:pt x="779" y="0"/>
                                  </a:cubicBezTo>
                                  <a:lnTo>
                                    <a:pt x="800" y="0"/>
                                  </a:lnTo>
                                  <a:cubicBezTo>
                                    <a:pt x="806" y="0"/>
                                    <a:pt x="811" y="4"/>
                                    <a:pt x="811" y="10"/>
                                  </a:cubicBezTo>
                                  <a:cubicBezTo>
                                    <a:pt x="811" y="16"/>
                                    <a:pt x="806" y="21"/>
                                    <a:pt x="800" y="21"/>
                                  </a:cubicBezTo>
                                  <a:close/>
                                  <a:moveTo>
                                    <a:pt x="736" y="21"/>
                                  </a:moveTo>
                                  <a:lnTo>
                                    <a:pt x="715" y="21"/>
                                  </a:lnTo>
                                  <a:cubicBezTo>
                                    <a:pt x="709" y="21"/>
                                    <a:pt x="704" y="16"/>
                                    <a:pt x="704" y="10"/>
                                  </a:cubicBezTo>
                                  <a:cubicBezTo>
                                    <a:pt x="704" y="4"/>
                                    <a:pt x="709" y="0"/>
                                    <a:pt x="715" y="0"/>
                                  </a:cubicBezTo>
                                  <a:lnTo>
                                    <a:pt x="736" y="0"/>
                                  </a:lnTo>
                                  <a:cubicBezTo>
                                    <a:pt x="742" y="0"/>
                                    <a:pt x="747" y="4"/>
                                    <a:pt x="747" y="10"/>
                                  </a:cubicBezTo>
                                  <a:cubicBezTo>
                                    <a:pt x="747" y="16"/>
                                    <a:pt x="742" y="21"/>
                                    <a:pt x="736" y="21"/>
                                  </a:cubicBezTo>
                                  <a:close/>
                                  <a:moveTo>
                                    <a:pt x="672" y="21"/>
                                  </a:moveTo>
                                  <a:lnTo>
                                    <a:pt x="651" y="21"/>
                                  </a:lnTo>
                                  <a:cubicBezTo>
                                    <a:pt x="645" y="21"/>
                                    <a:pt x="640" y="16"/>
                                    <a:pt x="640" y="10"/>
                                  </a:cubicBezTo>
                                  <a:cubicBezTo>
                                    <a:pt x="640" y="4"/>
                                    <a:pt x="645" y="0"/>
                                    <a:pt x="651" y="0"/>
                                  </a:cubicBezTo>
                                  <a:lnTo>
                                    <a:pt x="672" y="0"/>
                                  </a:lnTo>
                                  <a:cubicBezTo>
                                    <a:pt x="678" y="0"/>
                                    <a:pt x="683" y="4"/>
                                    <a:pt x="683" y="10"/>
                                  </a:cubicBezTo>
                                  <a:cubicBezTo>
                                    <a:pt x="683" y="16"/>
                                    <a:pt x="678" y="21"/>
                                    <a:pt x="672" y="21"/>
                                  </a:cubicBezTo>
                                  <a:close/>
                                  <a:moveTo>
                                    <a:pt x="608" y="21"/>
                                  </a:moveTo>
                                  <a:lnTo>
                                    <a:pt x="587" y="21"/>
                                  </a:lnTo>
                                  <a:cubicBezTo>
                                    <a:pt x="581" y="21"/>
                                    <a:pt x="576" y="16"/>
                                    <a:pt x="576" y="10"/>
                                  </a:cubicBezTo>
                                  <a:cubicBezTo>
                                    <a:pt x="576" y="4"/>
                                    <a:pt x="581" y="0"/>
                                    <a:pt x="587" y="0"/>
                                  </a:cubicBezTo>
                                  <a:lnTo>
                                    <a:pt x="608" y="0"/>
                                  </a:lnTo>
                                  <a:cubicBezTo>
                                    <a:pt x="614" y="0"/>
                                    <a:pt x="619" y="4"/>
                                    <a:pt x="619" y="10"/>
                                  </a:cubicBezTo>
                                  <a:cubicBezTo>
                                    <a:pt x="619" y="16"/>
                                    <a:pt x="614" y="21"/>
                                    <a:pt x="608" y="21"/>
                                  </a:cubicBezTo>
                                  <a:close/>
                                  <a:moveTo>
                                    <a:pt x="544" y="21"/>
                                  </a:moveTo>
                                  <a:lnTo>
                                    <a:pt x="523" y="21"/>
                                  </a:lnTo>
                                  <a:cubicBezTo>
                                    <a:pt x="517" y="21"/>
                                    <a:pt x="512" y="16"/>
                                    <a:pt x="512" y="10"/>
                                  </a:cubicBezTo>
                                  <a:cubicBezTo>
                                    <a:pt x="512" y="4"/>
                                    <a:pt x="517" y="0"/>
                                    <a:pt x="523" y="0"/>
                                  </a:cubicBezTo>
                                  <a:lnTo>
                                    <a:pt x="544" y="0"/>
                                  </a:lnTo>
                                  <a:cubicBezTo>
                                    <a:pt x="550" y="0"/>
                                    <a:pt x="555" y="4"/>
                                    <a:pt x="555" y="10"/>
                                  </a:cubicBezTo>
                                  <a:cubicBezTo>
                                    <a:pt x="555" y="16"/>
                                    <a:pt x="550" y="21"/>
                                    <a:pt x="544" y="21"/>
                                  </a:cubicBezTo>
                                  <a:close/>
                                  <a:moveTo>
                                    <a:pt x="480" y="21"/>
                                  </a:moveTo>
                                  <a:lnTo>
                                    <a:pt x="459" y="21"/>
                                  </a:lnTo>
                                  <a:cubicBezTo>
                                    <a:pt x="453" y="21"/>
                                    <a:pt x="448" y="16"/>
                                    <a:pt x="448" y="10"/>
                                  </a:cubicBezTo>
                                  <a:cubicBezTo>
                                    <a:pt x="448" y="4"/>
                                    <a:pt x="453" y="0"/>
                                    <a:pt x="459" y="0"/>
                                  </a:cubicBezTo>
                                  <a:lnTo>
                                    <a:pt x="480" y="0"/>
                                  </a:lnTo>
                                  <a:cubicBezTo>
                                    <a:pt x="486" y="0"/>
                                    <a:pt x="491" y="4"/>
                                    <a:pt x="491" y="10"/>
                                  </a:cubicBezTo>
                                  <a:cubicBezTo>
                                    <a:pt x="491" y="16"/>
                                    <a:pt x="486" y="21"/>
                                    <a:pt x="480" y="21"/>
                                  </a:cubicBezTo>
                                  <a:close/>
                                  <a:moveTo>
                                    <a:pt x="416" y="21"/>
                                  </a:moveTo>
                                  <a:lnTo>
                                    <a:pt x="395" y="21"/>
                                  </a:lnTo>
                                  <a:cubicBezTo>
                                    <a:pt x="389" y="21"/>
                                    <a:pt x="384" y="16"/>
                                    <a:pt x="384" y="10"/>
                                  </a:cubicBezTo>
                                  <a:cubicBezTo>
                                    <a:pt x="384" y="4"/>
                                    <a:pt x="389" y="0"/>
                                    <a:pt x="395" y="0"/>
                                  </a:cubicBezTo>
                                  <a:lnTo>
                                    <a:pt x="416" y="0"/>
                                  </a:lnTo>
                                  <a:cubicBezTo>
                                    <a:pt x="422" y="0"/>
                                    <a:pt x="427" y="4"/>
                                    <a:pt x="427" y="10"/>
                                  </a:cubicBezTo>
                                  <a:cubicBezTo>
                                    <a:pt x="427" y="16"/>
                                    <a:pt x="422" y="21"/>
                                    <a:pt x="416" y="21"/>
                                  </a:cubicBezTo>
                                  <a:close/>
                                  <a:moveTo>
                                    <a:pt x="352" y="21"/>
                                  </a:moveTo>
                                  <a:lnTo>
                                    <a:pt x="331" y="21"/>
                                  </a:lnTo>
                                  <a:cubicBezTo>
                                    <a:pt x="325" y="21"/>
                                    <a:pt x="320" y="16"/>
                                    <a:pt x="320" y="10"/>
                                  </a:cubicBezTo>
                                  <a:cubicBezTo>
                                    <a:pt x="320" y="4"/>
                                    <a:pt x="325" y="0"/>
                                    <a:pt x="331" y="0"/>
                                  </a:cubicBezTo>
                                  <a:lnTo>
                                    <a:pt x="352" y="0"/>
                                  </a:lnTo>
                                  <a:cubicBezTo>
                                    <a:pt x="358" y="0"/>
                                    <a:pt x="363" y="4"/>
                                    <a:pt x="363" y="10"/>
                                  </a:cubicBezTo>
                                  <a:cubicBezTo>
                                    <a:pt x="363" y="16"/>
                                    <a:pt x="358" y="21"/>
                                    <a:pt x="352" y="21"/>
                                  </a:cubicBezTo>
                                  <a:close/>
                                  <a:moveTo>
                                    <a:pt x="288" y="21"/>
                                  </a:moveTo>
                                  <a:lnTo>
                                    <a:pt x="267" y="21"/>
                                  </a:lnTo>
                                  <a:cubicBezTo>
                                    <a:pt x="261" y="21"/>
                                    <a:pt x="256" y="16"/>
                                    <a:pt x="256" y="10"/>
                                  </a:cubicBezTo>
                                  <a:cubicBezTo>
                                    <a:pt x="256" y="4"/>
                                    <a:pt x="261" y="0"/>
                                    <a:pt x="267" y="0"/>
                                  </a:cubicBezTo>
                                  <a:lnTo>
                                    <a:pt x="288" y="0"/>
                                  </a:lnTo>
                                  <a:cubicBezTo>
                                    <a:pt x="294" y="0"/>
                                    <a:pt x="299" y="4"/>
                                    <a:pt x="299" y="10"/>
                                  </a:cubicBezTo>
                                  <a:cubicBezTo>
                                    <a:pt x="299" y="16"/>
                                    <a:pt x="294" y="21"/>
                                    <a:pt x="288" y="21"/>
                                  </a:cubicBezTo>
                                  <a:close/>
                                  <a:moveTo>
                                    <a:pt x="224" y="21"/>
                                  </a:moveTo>
                                  <a:lnTo>
                                    <a:pt x="203" y="21"/>
                                  </a:lnTo>
                                  <a:cubicBezTo>
                                    <a:pt x="197" y="21"/>
                                    <a:pt x="192" y="16"/>
                                    <a:pt x="192" y="10"/>
                                  </a:cubicBezTo>
                                  <a:cubicBezTo>
                                    <a:pt x="192" y="4"/>
                                    <a:pt x="197" y="0"/>
                                    <a:pt x="203" y="0"/>
                                  </a:cubicBezTo>
                                  <a:lnTo>
                                    <a:pt x="224" y="0"/>
                                  </a:lnTo>
                                  <a:cubicBezTo>
                                    <a:pt x="230" y="0"/>
                                    <a:pt x="235" y="4"/>
                                    <a:pt x="235" y="10"/>
                                  </a:cubicBezTo>
                                  <a:cubicBezTo>
                                    <a:pt x="235" y="16"/>
                                    <a:pt x="230" y="21"/>
                                    <a:pt x="224" y="21"/>
                                  </a:cubicBezTo>
                                  <a:close/>
                                  <a:moveTo>
                                    <a:pt x="160" y="21"/>
                                  </a:moveTo>
                                  <a:lnTo>
                                    <a:pt x="139" y="21"/>
                                  </a:lnTo>
                                  <a:cubicBezTo>
                                    <a:pt x="133" y="21"/>
                                    <a:pt x="128" y="16"/>
                                    <a:pt x="128" y="10"/>
                                  </a:cubicBezTo>
                                  <a:cubicBezTo>
                                    <a:pt x="128" y="4"/>
                                    <a:pt x="133" y="0"/>
                                    <a:pt x="139" y="0"/>
                                  </a:cubicBezTo>
                                  <a:lnTo>
                                    <a:pt x="160" y="0"/>
                                  </a:lnTo>
                                  <a:cubicBezTo>
                                    <a:pt x="166" y="0"/>
                                    <a:pt x="171" y="4"/>
                                    <a:pt x="171" y="10"/>
                                  </a:cubicBezTo>
                                  <a:cubicBezTo>
                                    <a:pt x="171" y="16"/>
                                    <a:pt x="166" y="21"/>
                                    <a:pt x="160" y="21"/>
                                  </a:cubicBezTo>
                                  <a:close/>
                                  <a:moveTo>
                                    <a:pt x="96" y="21"/>
                                  </a:moveTo>
                                  <a:lnTo>
                                    <a:pt x="75" y="21"/>
                                  </a:lnTo>
                                  <a:cubicBezTo>
                                    <a:pt x="69" y="21"/>
                                    <a:pt x="64" y="16"/>
                                    <a:pt x="64" y="10"/>
                                  </a:cubicBezTo>
                                  <a:cubicBezTo>
                                    <a:pt x="64" y="4"/>
                                    <a:pt x="69" y="0"/>
                                    <a:pt x="75" y="0"/>
                                  </a:cubicBezTo>
                                  <a:lnTo>
                                    <a:pt x="96" y="0"/>
                                  </a:lnTo>
                                  <a:cubicBezTo>
                                    <a:pt x="102" y="0"/>
                                    <a:pt x="107" y="4"/>
                                    <a:pt x="107" y="10"/>
                                  </a:cubicBezTo>
                                  <a:cubicBezTo>
                                    <a:pt x="107" y="16"/>
                                    <a:pt x="102" y="21"/>
                                    <a:pt x="96" y="21"/>
                                  </a:cubicBezTo>
                                  <a:close/>
                                  <a:moveTo>
                                    <a:pt x="32" y="21"/>
                                  </a:moveTo>
                                  <a:lnTo>
                                    <a:pt x="11" y="21"/>
                                  </a:lnTo>
                                  <a:cubicBezTo>
                                    <a:pt x="5" y="21"/>
                                    <a:pt x="0" y="16"/>
                                    <a:pt x="0" y="10"/>
                                  </a:cubicBezTo>
                                  <a:cubicBezTo>
                                    <a:pt x="0" y="4"/>
                                    <a:pt x="5" y="0"/>
                                    <a:pt x="11" y="0"/>
                                  </a:cubicBezTo>
                                  <a:lnTo>
                                    <a:pt x="32" y="0"/>
                                  </a:lnTo>
                                  <a:cubicBezTo>
                                    <a:pt x="38" y="0"/>
                                    <a:pt x="43" y="4"/>
                                    <a:pt x="43" y="10"/>
                                  </a:cubicBezTo>
                                  <a:cubicBezTo>
                                    <a:pt x="43"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61" name="Rectangle 364"/>
                          <wps:cNvSpPr>
                            <a:spLocks noChangeArrowheads="1"/>
                          </wps:cNvSpPr>
                          <wps:spPr bwMode="auto">
                            <a:xfrm>
                              <a:off x="2846100" y="392401"/>
                              <a:ext cx="260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Down</w:t>
                                </w:r>
                              </w:p>
                            </w:txbxContent>
                          </wps:txbx>
                          <wps:bodyPr rot="0" vert="horz" wrap="none" lIns="0" tIns="0" rIns="0" bIns="0" anchor="t" anchorCtr="0" upright="1">
                            <a:spAutoFit/>
                          </wps:bodyPr>
                        </wps:wsp>
                        <wps:wsp>
                          <wps:cNvPr id="362" name="Rectangle 365"/>
                          <wps:cNvSpPr>
                            <a:spLocks noChangeArrowheads="1"/>
                          </wps:cNvSpPr>
                          <wps:spPr bwMode="auto">
                            <a:xfrm>
                              <a:off x="3479200" y="392401"/>
                              <a:ext cx="1301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Up</w:t>
                                </w:r>
                              </w:p>
                            </w:txbxContent>
                          </wps:txbx>
                          <wps:bodyPr rot="0" vert="horz" wrap="none" lIns="0" tIns="0" rIns="0" bIns="0" anchor="t" anchorCtr="0" upright="1">
                            <a:spAutoFit/>
                          </wps:bodyPr>
                        </wps:wsp>
                        <wps:wsp>
                          <wps:cNvPr id="363" name="Rectangle 366"/>
                          <wps:cNvSpPr>
                            <a:spLocks noChangeArrowheads="1"/>
                          </wps:cNvSpPr>
                          <wps:spPr bwMode="auto">
                            <a:xfrm>
                              <a:off x="3389000" y="488901"/>
                              <a:ext cx="768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E</w:t>
                                </w:r>
                              </w:p>
                            </w:txbxContent>
                          </wps:txbx>
                          <wps:bodyPr rot="0" vert="horz" wrap="none" lIns="0" tIns="0" rIns="0" bIns="0" anchor="t" anchorCtr="0" upright="1">
                            <a:spAutoFit/>
                          </wps:bodyPr>
                        </wps:wsp>
                        <wps:wsp>
                          <wps:cNvPr id="364" name="Rectangle 367"/>
                          <wps:cNvSpPr>
                            <a:spLocks noChangeArrowheads="1"/>
                          </wps:cNvSpPr>
                          <wps:spPr bwMode="auto">
                            <a:xfrm>
                              <a:off x="3618200" y="488901"/>
                              <a:ext cx="896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hint="eastAsia"/>
                                    <w:color w:val="000000"/>
                                    <w:sz w:val="18"/>
                                    <w:szCs w:val="18"/>
                                    <w:lang w:eastAsia="ja-JP"/>
                                  </w:rPr>
                                  <w:t>O</w:t>
                                </w:r>
                              </w:p>
                            </w:txbxContent>
                          </wps:txbx>
                          <wps:bodyPr rot="0" vert="horz" wrap="none" lIns="0" tIns="0" rIns="0" bIns="0" anchor="t" anchorCtr="0" upright="1">
                            <a:spAutoFit/>
                          </wps:bodyPr>
                        </wps:wsp>
                        <wps:wsp>
                          <wps:cNvPr id="365" name="Line 368"/>
                          <wps:cNvCnPr/>
                          <wps:spPr bwMode="auto">
                            <a:xfrm flipV="1">
                              <a:off x="3661400" y="960102"/>
                              <a:ext cx="600" cy="4565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66" name="Freeform 369"/>
                          <wps:cNvSpPr>
                            <a:spLocks/>
                          </wps:cNvSpPr>
                          <wps:spPr bwMode="auto">
                            <a:xfrm>
                              <a:off x="3641700" y="1396904"/>
                              <a:ext cx="39400" cy="39400"/>
                            </a:xfrm>
                            <a:custGeom>
                              <a:avLst/>
                              <a:gdLst>
                                <a:gd name="T0" fmla="*/ 31 w 104"/>
                                <a:gd name="T1" fmla="*/ 0 h 105"/>
                                <a:gd name="T2" fmla="*/ 0 w 104"/>
                                <a:gd name="T3" fmla="*/ 31 h 105"/>
                                <a:gd name="T4" fmla="*/ 31 w 104"/>
                                <a:gd name="T5" fmla="*/ 62 h 105"/>
                                <a:gd name="T6" fmla="*/ 31 w 104"/>
                                <a:gd name="T7" fmla="*/ 62 h 105"/>
                                <a:gd name="T8" fmla="*/ 62 w 104"/>
                                <a:gd name="T9" fmla="*/ 31 h 105"/>
                                <a:gd name="T10" fmla="*/ 31 w 104"/>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0"/>
                                  </a:moveTo>
                                  <a:cubicBezTo>
                                    <a:pt x="23" y="0"/>
                                    <a:pt x="0" y="24"/>
                                    <a:pt x="0" y="53"/>
                                  </a:cubicBezTo>
                                  <a:cubicBezTo>
                                    <a:pt x="0" y="82"/>
                                    <a:pt x="23" y="105"/>
                                    <a:pt x="52" y="105"/>
                                  </a:cubicBezTo>
                                  <a:cubicBezTo>
                                    <a:pt x="52" y="105"/>
                                    <a:pt x="52" y="105"/>
                                    <a:pt x="52" y="105"/>
                                  </a:cubicBezTo>
                                  <a:cubicBezTo>
                                    <a:pt x="81" y="105"/>
                                    <a:pt x="104" y="82"/>
                                    <a:pt x="104" y="53"/>
                                  </a:cubicBezTo>
                                  <a:cubicBezTo>
                                    <a:pt x="104" y="24"/>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67" name="Freeform 370"/>
                          <wps:cNvSpPr>
                            <a:spLocks/>
                          </wps:cNvSpPr>
                          <wps:spPr bwMode="auto">
                            <a:xfrm>
                              <a:off x="3641700" y="940402"/>
                              <a:ext cx="39400" cy="40000"/>
                            </a:xfrm>
                            <a:custGeom>
                              <a:avLst/>
                              <a:gdLst>
                                <a:gd name="T0" fmla="*/ 31 w 104"/>
                                <a:gd name="T1" fmla="*/ 63 h 105"/>
                                <a:gd name="T2" fmla="*/ 62 w 104"/>
                                <a:gd name="T3" fmla="*/ 31 h 105"/>
                                <a:gd name="T4" fmla="*/ 31 w 104"/>
                                <a:gd name="T5" fmla="*/ 0 h 105"/>
                                <a:gd name="T6" fmla="*/ 31 w 104"/>
                                <a:gd name="T7" fmla="*/ 0 h 105"/>
                                <a:gd name="T8" fmla="*/ 0 w 104"/>
                                <a:gd name="T9" fmla="*/ 31 h 105"/>
                                <a:gd name="T10" fmla="*/ 31 w 104"/>
                                <a:gd name="T11" fmla="*/ 6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105"/>
                                  </a:moveTo>
                                  <a:cubicBezTo>
                                    <a:pt x="81" y="105"/>
                                    <a:pt x="104" y="81"/>
                                    <a:pt x="104" y="52"/>
                                  </a:cubicBezTo>
                                  <a:cubicBezTo>
                                    <a:pt x="104" y="23"/>
                                    <a:pt x="81" y="0"/>
                                    <a:pt x="52" y="0"/>
                                  </a:cubicBezTo>
                                  <a:cubicBezTo>
                                    <a:pt x="52" y="0"/>
                                    <a:pt x="52" y="0"/>
                                    <a:pt x="52" y="0"/>
                                  </a:cubicBezTo>
                                  <a:cubicBezTo>
                                    <a:pt x="23" y="0"/>
                                    <a:pt x="0" y="23"/>
                                    <a:pt x="0" y="52"/>
                                  </a:cubicBezTo>
                                  <a:cubicBezTo>
                                    <a:pt x="0" y="81"/>
                                    <a:pt x="23" y="105"/>
                                    <a:pt x="52"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68" name="Rectangle 372"/>
                          <wps:cNvSpPr>
                            <a:spLocks noChangeArrowheads="1"/>
                          </wps:cNvSpPr>
                          <wps:spPr bwMode="auto">
                            <a:xfrm>
                              <a:off x="3696300" y="1103603"/>
                              <a:ext cx="56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369" name="Line 373"/>
                          <wps:cNvCnPr/>
                          <wps:spPr bwMode="auto">
                            <a:xfrm flipV="1">
                              <a:off x="3661400" y="1416604"/>
                              <a:ext cx="600" cy="4566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70" name="Freeform 374"/>
                          <wps:cNvSpPr>
                            <a:spLocks/>
                          </wps:cNvSpPr>
                          <wps:spPr bwMode="auto">
                            <a:xfrm>
                              <a:off x="3641700" y="1853505"/>
                              <a:ext cx="39400" cy="39400"/>
                            </a:xfrm>
                            <a:custGeom>
                              <a:avLst/>
                              <a:gdLst>
                                <a:gd name="T0" fmla="*/ 31 w 104"/>
                                <a:gd name="T1" fmla="*/ 0 h 104"/>
                                <a:gd name="T2" fmla="*/ 0 w 104"/>
                                <a:gd name="T3" fmla="*/ 31 h 104"/>
                                <a:gd name="T4" fmla="*/ 31 w 104"/>
                                <a:gd name="T5" fmla="*/ 62 h 104"/>
                                <a:gd name="T6" fmla="*/ 31 w 104"/>
                                <a:gd name="T7" fmla="*/ 62 h 104"/>
                                <a:gd name="T8" fmla="*/ 62 w 104"/>
                                <a:gd name="T9" fmla="*/ 31 h 104"/>
                                <a:gd name="T10" fmla="*/ 31 w 104"/>
                                <a:gd name="T11" fmla="*/ 0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4">
                                  <a:moveTo>
                                    <a:pt x="52" y="0"/>
                                  </a:moveTo>
                                  <a:cubicBezTo>
                                    <a:pt x="23" y="0"/>
                                    <a:pt x="0" y="23"/>
                                    <a:pt x="0" y="52"/>
                                  </a:cubicBezTo>
                                  <a:cubicBezTo>
                                    <a:pt x="0" y="81"/>
                                    <a:pt x="23" y="104"/>
                                    <a:pt x="52" y="104"/>
                                  </a:cubicBezTo>
                                  <a:cubicBezTo>
                                    <a:pt x="52" y="104"/>
                                    <a:pt x="52" y="104"/>
                                    <a:pt x="52" y="104"/>
                                  </a:cubicBezTo>
                                  <a:cubicBezTo>
                                    <a:pt x="81" y="104"/>
                                    <a:pt x="104" y="81"/>
                                    <a:pt x="104" y="52"/>
                                  </a:cubicBezTo>
                                  <a:cubicBezTo>
                                    <a:pt x="104" y="23"/>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71" name="Freeform 375"/>
                          <wps:cNvSpPr>
                            <a:spLocks/>
                          </wps:cNvSpPr>
                          <wps:spPr bwMode="auto">
                            <a:xfrm>
                              <a:off x="3641700" y="1396904"/>
                              <a:ext cx="39400" cy="39400"/>
                            </a:xfrm>
                            <a:custGeom>
                              <a:avLst/>
                              <a:gdLst>
                                <a:gd name="T0" fmla="*/ 31 w 104"/>
                                <a:gd name="T1" fmla="*/ 62 h 105"/>
                                <a:gd name="T2" fmla="*/ 62 w 104"/>
                                <a:gd name="T3" fmla="*/ 31 h 105"/>
                                <a:gd name="T4" fmla="*/ 31 w 104"/>
                                <a:gd name="T5" fmla="*/ 0 h 105"/>
                                <a:gd name="T6" fmla="*/ 31 w 104"/>
                                <a:gd name="T7" fmla="*/ 0 h 105"/>
                                <a:gd name="T8" fmla="*/ 0 w 104"/>
                                <a:gd name="T9" fmla="*/ 31 h 105"/>
                                <a:gd name="T10" fmla="*/ 31 w 104"/>
                                <a:gd name="T11" fmla="*/ 6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105"/>
                                  </a:moveTo>
                                  <a:cubicBezTo>
                                    <a:pt x="81" y="105"/>
                                    <a:pt x="104" y="82"/>
                                    <a:pt x="104" y="53"/>
                                  </a:cubicBezTo>
                                  <a:cubicBezTo>
                                    <a:pt x="104" y="24"/>
                                    <a:pt x="81" y="0"/>
                                    <a:pt x="52" y="0"/>
                                  </a:cubicBezTo>
                                  <a:cubicBezTo>
                                    <a:pt x="52" y="0"/>
                                    <a:pt x="52" y="0"/>
                                    <a:pt x="52" y="0"/>
                                  </a:cubicBezTo>
                                  <a:cubicBezTo>
                                    <a:pt x="23" y="0"/>
                                    <a:pt x="0" y="24"/>
                                    <a:pt x="0" y="53"/>
                                  </a:cubicBezTo>
                                  <a:cubicBezTo>
                                    <a:pt x="0" y="82"/>
                                    <a:pt x="23" y="105"/>
                                    <a:pt x="52"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72" name="Rectangle 377"/>
                          <wps:cNvSpPr>
                            <a:spLocks noChangeArrowheads="1"/>
                          </wps:cNvSpPr>
                          <wps:spPr bwMode="auto">
                            <a:xfrm>
                              <a:off x="3696300" y="1559604"/>
                              <a:ext cx="56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1</w:t>
                                </w:r>
                              </w:p>
                            </w:txbxContent>
                          </wps:txbx>
                          <wps:bodyPr rot="0" vert="horz" wrap="none" lIns="0" tIns="0" rIns="0" bIns="0" anchor="t" anchorCtr="0" upright="1">
                            <a:spAutoFit/>
                          </wps:bodyPr>
                        </wps:wsp>
                        <wps:wsp>
                          <wps:cNvPr id="374" name="Rectangle 379"/>
                          <wps:cNvSpPr>
                            <a:spLocks noChangeArrowheads="1"/>
                          </wps:cNvSpPr>
                          <wps:spPr bwMode="auto">
                            <a:xfrm>
                              <a:off x="1369100" y="24100"/>
                              <a:ext cx="10547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 xml:space="preserve">Chroma sample type </w:t>
                                </w:r>
                              </w:p>
                            </w:txbxContent>
                          </wps:txbx>
                          <wps:bodyPr rot="0" vert="horz" wrap="none" lIns="0" tIns="0" rIns="0" bIns="0" anchor="t" anchorCtr="0" upright="1">
                            <a:spAutoFit/>
                          </wps:bodyPr>
                        </wps:wsp>
                        <wps:wsp>
                          <wps:cNvPr id="375" name="Rectangle 380"/>
                          <wps:cNvSpPr>
                            <a:spLocks noChangeArrowheads="1"/>
                          </wps:cNvSpPr>
                          <wps:spPr bwMode="auto">
                            <a:xfrm>
                              <a:off x="1694200" y="156800"/>
                              <a:ext cx="673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 xml:space="preserve">= </w:t>
                                </w:r>
                              </w:p>
                            </w:txbxContent>
                          </wps:txbx>
                          <wps:bodyPr rot="0" vert="horz" wrap="none" lIns="0" tIns="0" rIns="0" bIns="0" anchor="t" anchorCtr="0" upright="1">
                            <a:spAutoFit/>
                          </wps:bodyPr>
                        </wps:wsp>
                        <wps:wsp>
                          <wps:cNvPr id="376" name="Rectangle 381"/>
                          <wps:cNvSpPr>
                            <a:spLocks noChangeArrowheads="1"/>
                          </wps:cNvSpPr>
                          <wps:spPr bwMode="auto">
                            <a:xfrm>
                              <a:off x="1790700" y="156800"/>
                              <a:ext cx="641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 xml:space="preserve">2 </w:t>
                                </w:r>
                              </w:p>
                            </w:txbxContent>
                          </wps:txbx>
                          <wps:bodyPr rot="0" vert="horz" wrap="none" lIns="0" tIns="0" rIns="0" bIns="0" anchor="t" anchorCtr="0" upright="1">
                            <a:spAutoFit/>
                          </wps:bodyPr>
                        </wps:wsp>
                        <wps:wsp>
                          <wps:cNvPr id="377" name="Rectangle 382"/>
                          <wps:cNvSpPr>
                            <a:spLocks noChangeArrowheads="1"/>
                          </wps:cNvSpPr>
                          <wps:spPr bwMode="auto">
                            <a:xfrm>
                              <a:off x="1887200" y="156800"/>
                              <a:ext cx="1023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wps:txbx>
                          <wps:bodyPr rot="0" vert="horz" wrap="none" lIns="0" tIns="0" rIns="0" bIns="0" anchor="t" anchorCtr="0" upright="1">
                            <a:spAutoFit/>
                          </wps:bodyPr>
                        </wps:wsp>
                        <wps:wsp>
                          <wps:cNvPr id="378" name="Rectangle 383"/>
                          <wps:cNvSpPr>
                            <a:spLocks noChangeArrowheads="1"/>
                          </wps:cNvSpPr>
                          <wps:spPr bwMode="auto">
                            <a:xfrm>
                              <a:off x="2019900" y="156800"/>
                              <a:ext cx="642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3</w:t>
                                </w:r>
                              </w:p>
                            </w:txbxContent>
                          </wps:txbx>
                          <wps:bodyPr rot="0" vert="horz" wrap="none" lIns="0" tIns="0" rIns="0" bIns="0" anchor="t" anchorCtr="0" upright="1">
                            <a:spAutoFit/>
                          </wps:bodyPr>
                        </wps:wsp>
                        <wps:wsp>
                          <wps:cNvPr id="380" name="Rectangle 385"/>
                          <wps:cNvSpPr>
                            <a:spLocks noChangeArrowheads="1"/>
                          </wps:cNvSpPr>
                          <wps:spPr bwMode="auto">
                            <a:xfrm>
                              <a:off x="2737500" y="24100"/>
                              <a:ext cx="10547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 xml:space="preserve">Chroma sample type </w:t>
                                </w:r>
                              </w:p>
                            </w:txbxContent>
                          </wps:txbx>
                          <wps:bodyPr rot="0" vert="horz" wrap="none" lIns="0" tIns="0" rIns="0" bIns="0" anchor="t" anchorCtr="0" upright="1">
                            <a:spAutoFit/>
                          </wps:bodyPr>
                        </wps:wsp>
                        <wps:wsp>
                          <wps:cNvPr id="381" name="Rectangle 386"/>
                          <wps:cNvSpPr>
                            <a:spLocks noChangeArrowheads="1"/>
                          </wps:cNvSpPr>
                          <wps:spPr bwMode="auto">
                            <a:xfrm>
                              <a:off x="3063200" y="156800"/>
                              <a:ext cx="673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 xml:space="preserve">= </w:t>
                                </w:r>
                              </w:p>
                            </w:txbxContent>
                          </wps:txbx>
                          <wps:bodyPr rot="0" vert="horz" wrap="none" lIns="0" tIns="0" rIns="0" bIns="0" anchor="t" anchorCtr="0" upright="1">
                            <a:spAutoFit/>
                          </wps:bodyPr>
                        </wps:wsp>
                        <wps:wsp>
                          <wps:cNvPr id="382" name="Rectangle 387"/>
                          <wps:cNvSpPr>
                            <a:spLocks noChangeArrowheads="1"/>
                          </wps:cNvSpPr>
                          <wps:spPr bwMode="auto">
                            <a:xfrm>
                              <a:off x="3159800" y="156800"/>
                              <a:ext cx="641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 xml:space="preserve">4 </w:t>
                                </w:r>
                              </w:p>
                            </w:txbxContent>
                          </wps:txbx>
                          <wps:bodyPr rot="0" vert="horz" wrap="none" lIns="0" tIns="0" rIns="0" bIns="0" anchor="t" anchorCtr="0" upright="1">
                            <a:spAutoFit/>
                          </wps:bodyPr>
                        </wps:wsp>
                        <wps:wsp>
                          <wps:cNvPr id="383" name="Rectangle 388"/>
                          <wps:cNvSpPr>
                            <a:spLocks noChangeArrowheads="1"/>
                          </wps:cNvSpPr>
                          <wps:spPr bwMode="auto">
                            <a:xfrm>
                              <a:off x="3256300" y="156800"/>
                              <a:ext cx="1022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wps:txbx>
                          <wps:bodyPr rot="0" vert="horz" wrap="none" lIns="0" tIns="0" rIns="0" bIns="0" anchor="t" anchorCtr="0" upright="1">
                            <a:spAutoFit/>
                          </wps:bodyPr>
                        </wps:wsp>
                        <wps:wsp>
                          <wps:cNvPr id="384" name="Rectangle 389"/>
                          <wps:cNvSpPr>
                            <a:spLocks noChangeArrowheads="1"/>
                          </wps:cNvSpPr>
                          <wps:spPr bwMode="auto">
                            <a:xfrm>
                              <a:off x="3389000" y="156800"/>
                              <a:ext cx="641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5</w:t>
                                </w:r>
                              </w:p>
                            </w:txbxContent>
                          </wps:txbx>
                          <wps:bodyPr rot="0" vert="horz" wrap="none" lIns="0" tIns="0" rIns="0" bIns="0" anchor="t" anchorCtr="0" upright="1">
                            <a:spAutoFit/>
                          </wps:bodyPr>
                        </wps:wsp>
                        <wps:wsp>
                          <wps:cNvPr id="386" name="Line 391"/>
                          <wps:cNvCnPr/>
                          <wps:spPr bwMode="auto">
                            <a:xfrm>
                              <a:off x="4168800" y="593998"/>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87" name="Line 392"/>
                          <wps:cNvCnPr/>
                          <wps:spPr bwMode="auto">
                            <a:xfrm flipH="1">
                              <a:off x="4168800" y="593998"/>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88" name="Rectangle 393"/>
                          <wps:cNvSpPr>
                            <a:spLocks noChangeArrowheads="1"/>
                          </wps:cNvSpPr>
                          <wps:spPr bwMode="auto">
                            <a:xfrm>
                              <a:off x="4860300" y="102800"/>
                              <a:ext cx="3391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Legend</w:t>
                                </w:r>
                              </w:p>
                            </w:txbxContent>
                          </wps:txbx>
                          <wps:bodyPr rot="0" vert="horz" wrap="none" lIns="0" tIns="0" rIns="0" bIns="0" anchor="t" anchorCtr="0" upright="1">
                            <a:spAutoFit/>
                          </wps:bodyPr>
                        </wps:wsp>
                        <wps:wsp>
                          <wps:cNvPr id="389" name="Rectangle 394"/>
                          <wps:cNvSpPr>
                            <a:spLocks noChangeArrowheads="1"/>
                          </wps:cNvSpPr>
                          <wps:spPr bwMode="auto">
                            <a:xfrm>
                              <a:off x="4372000" y="507301"/>
                              <a:ext cx="1301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Up</w:t>
                                </w:r>
                              </w:p>
                            </w:txbxContent>
                          </wps:txbx>
                          <wps:bodyPr rot="0" vert="horz" wrap="none" lIns="0" tIns="0" rIns="0" bIns="0" anchor="t" anchorCtr="0" upright="1">
                            <a:spAutoFit/>
                          </wps:bodyPr>
                        </wps:wsp>
                        <wps:wsp>
                          <wps:cNvPr id="390" name="Rectangle 395"/>
                          <wps:cNvSpPr>
                            <a:spLocks noChangeArrowheads="1"/>
                          </wps:cNvSpPr>
                          <wps:spPr bwMode="auto">
                            <a:xfrm>
                              <a:off x="4492600" y="507301"/>
                              <a:ext cx="34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w:t>
                                </w:r>
                              </w:p>
                            </w:txbxContent>
                          </wps:txbx>
                          <wps:bodyPr rot="0" vert="horz" wrap="none" lIns="0" tIns="0" rIns="0" bIns="0" anchor="t" anchorCtr="0" upright="1">
                            <a:spAutoFit/>
                          </wps:bodyPr>
                        </wps:wsp>
                        <wps:wsp>
                          <wps:cNvPr id="391" name="Rectangle 396"/>
                          <wps:cNvSpPr>
                            <a:spLocks noChangeArrowheads="1"/>
                          </wps:cNvSpPr>
                          <wps:spPr bwMode="auto">
                            <a:xfrm>
                              <a:off x="4528800" y="507301"/>
                              <a:ext cx="11297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wps:txbx>
                          <wps:bodyPr rot="0" vert="horz" wrap="none" lIns="0" tIns="0" rIns="0" bIns="0" anchor="t" anchorCtr="0" upright="1">
                            <a:spAutoFit/>
                          </wps:bodyPr>
                        </wps:wsp>
                        <wps:wsp>
                          <wps:cNvPr id="392" name="Oval 397"/>
                          <wps:cNvSpPr>
                            <a:spLocks noChangeArrowheads="1"/>
                          </wps:cNvSpPr>
                          <wps:spPr bwMode="auto">
                            <a:xfrm>
                              <a:off x="4168800" y="765499"/>
                              <a:ext cx="1136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3" name="Rectangle 398"/>
                          <wps:cNvSpPr>
                            <a:spLocks noChangeArrowheads="1"/>
                          </wps:cNvSpPr>
                          <wps:spPr bwMode="auto">
                            <a:xfrm>
                              <a:off x="4372000" y="676202"/>
                              <a:ext cx="260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Down</w:t>
                                </w:r>
                              </w:p>
                            </w:txbxContent>
                          </wps:txbx>
                          <wps:bodyPr rot="0" vert="horz" wrap="none" lIns="0" tIns="0" rIns="0" bIns="0" anchor="t" anchorCtr="0" upright="1">
                            <a:spAutoFit/>
                          </wps:bodyPr>
                        </wps:wsp>
                        <wps:wsp>
                          <wps:cNvPr id="394" name="Rectangle 399"/>
                          <wps:cNvSpPr>
                            <a:spLocks noChangeArrowheads="1"/>
                          </wps:cNvSpPr>
                          <wps:spPr bwMode="auto">
                            <a:xfrm>
                              <a:off x="4619000" y="676202"/>
                              <a:ext cx="34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w:t>
                                </w:r>
                              </w:p>
                            </w:txbxContent>
                          </wps:txbx>
                          <wps:bodyPr rot="0" vert="horz" wrap="none" lIns="0" tIns="0" rIns="0" bIns="0" anchor="t" anchorCtr="0" upright="1">
                            <a:spAutoFit/>
                          </wps:bodyPr>
                        </wps:wsp>
                        <wps:wsp>
                          <wps:cNvPr id="395" name="Rectangle 400"/>
                          <wps:cNvSpPr>
                            <a:spLocks noChangeArrowheads="1"/>
                          </wps:cNvSpPr>
                          <wps:spPr bwMode="auto">
                            <a:xfrm>
                              <a:off x="4649500" y="676202"/>
                              <a:ext cx="1129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wps:txbx>
                          <wps:bodyPr rot="0" vert="horz" wrap="none" lIns="0" tIns="0" rIns="0" bIns="0" anchor="t" anchorCtr="0" upright="1">
                            <a:spAutoFit/>
                          </wps:bodyPr>
                        </wps:wsp>
                        <wps:wsp>
                          <wps:cNvPr id="396" name="Line 401"/>
                          <wps:cNvCnPr/>
                          <wps:spPr bwMode="auto">
                            <a:xfrm flipV="1">
                              <a:off x="4225300" y="969299"/>
                              <a:ext cx="600" cy="603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97" name="Freeform 402"/>
                          <wps:cNvSpPr>
                            <a:spLocks/>
                          </wps:cNvSpPr>
                          <wps:spPr bwMode="auto">
                            <a:xfrm>
                              <a:off x="4199200" y="1023899"/>
                              <a:ext cx="52800" cy="26700"/>
                            </a:xfrm>
                            <a:custGeom>
                              <a:avLst/>
                              <a:gdLst>
                                <a:gd name="T0" fmla="*/ 83 w 83"/>
                                <a:gd name="T1" fmla="*/ 0 h 42"/>
                                <a:gd name="T2" fmla="*/ 41 w 83"/>
                                <a:gd name="T3" fmla="*/ 42 h 42"/>
                                <a:gd name="T4" fmla="*/ 0 w 83"/>
                                <a:gd name="T5" fmla="*/ 0 h 42"/>
                                <a:gd name="T6" fmla="*/ 83 w 83"/>
                                <a:gd name="T7" fmla="*/ 0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2">
                                  <a:moveTo>
                                    <a:pt x="83" y="0"/>
                                  </a:moveTo>
                                  <a:lnTo>
                                    <a:pt x="41" y="42"/>
                                  </a:lnTo>
                                  <a:lnTo>
                                    <a:pt x="0"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8" name="Freeform 403"/>
                          <wps:cNvSpPr>
                            <a:spLocks/>
                          </wps:cNvSpPr>
                          <wps:spPr bwMode="auto">
                            <a:xfrm>
                              <a:off x="4199200" y="947699"/>
                              <a:ext cx="52800" cy="26700"/>
                            </a:xfrm>
                            <a:custGeom>
                              <a:avLst/>
                              <a:gdLst>
                                <a:gd name="T0" fmla="*/ 0 w 83"/>
                                <a:gd name="T1" fmla="*/ 42 h 42"/>
                                <a:gd name="T2" fmla="*/ 41 w 83"/>
                                <a:gd name="T3" fmla="*/ 0 h 42"/>
                                <a:gd name="T4" fmla="*/ 83 w 83"/>
                                <a:gd name="T5" fmla="*/ 42 h 42"/>
                                <a:gd name="T6" fmla="*/ 0 w 83"/>
                                <a:gd name="T7" fmla="*/ 42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2">
                                  <a:moveTo>
                                    <a:pt x="0" y="42"/>
                                  </a:moveTo>
                                  <a:lnTo>
                                    <a:pt x="41" y="0"/>
                                  </a:lnTo>
                                  <a:lnTo>
                                    <a:pt x="83" y="42"/>
                                  </a:lnTo>
                                  <a:lnTo>
                                    <a:pt x="0"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9" name="Rectangle 404"/>
                          <wps:cNvSpPr>
                            <a:spLocks noChangeArrowheads="1"/>
                          </wps:cNvSpPr>
                          <wps:spPr bwMode="auto">
                            <a:xfrm>
                              <a:off x="4257000" y="849865"/>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a</w:t>
                                </w:r>
                                <w:proofErr w:type="gramEnd"/>
                              </w:p>
                            </w:txbxContent>
                          </wps:txbx>
                          <wps:bodyPr rot="0" vert="horz" wrap="none" lIns="0" tIns="0" rIns="0" bIns="0" anchor="t" anchorCtr="0" upright="1">
                            <a:spAutoFit/>
                          </wps:bodyPr>
                        </wps:wsp>
                        <wps:wsp>
                          <wps:cNvPr id="400" name="Rectangle 405"/>
                          <wps:cNvSpPr>
                            <a:spLocks noChangeArrowheads="1"/>
                          </wps:cNvSpPr>
                          <wps:spPr bwMode="auto">
                            <a:xfrm>
                              <a:off x="4372000" y="845102"/>
                              <a:ext cx="2317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Even</w:t>
                                </w:r>
                              </w:p>
                            </w:txbxContent>
                          </wps:txbx>
                          <wps:bodyPr rot="0" vert="horz" wrap="none" lIns="0" tIns="0" rIns="0" bIns="0" anchor="t" anchorCtr="0" upright="1">
                            <a:spAutoFit/>
                          </wps:bodyPr>
                        </wps:wsp>
                        <wps:wsp>
                          <wps:cNvPr id="401" name="Rectangle 406"/>
                          <wps:cNvSpPr>
                            <a:spLocks noChangeArrowheads="1"/>
                          </wps:cNvSpPr>
                          <wps:spPr bwMode="auto">
                            <a:xfrm>
                              <a:off x="4589100" y="845102"/>
                              <a:ext cx="34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w:t>
                                </w:r>
                              </w:p>
                            </w:txbxContent>
                          </wps:txbx>
                          <wps:bodyPr rot="0" vert="horz" wrap="none" lIns="0" tIns="0" rIns="0" bIns="0" anchor="t" anchorCtr="0" upright="1">
                            <a:spAutoFit/>
                          </wps:bodyPr>
                        </wps:wsp>
                        <wps:wsp>
                          <wps:cNvPr id="402" name="Rectangle 407"/>
                          <wps:cNvSpPr>
                            <a:spLocks noChangeArrowheads="1"/>
                          </wps:cNvSpPr>
                          <wps:spPr bwMode="auto">
                            <a:xfrm>
                              <a:off x="4625300" y="845102"/>
                              <a:ext cx="3620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wps:txbx>
                          <wps:bodyPr rot="0" vert="horz" wrap="none" lIns="0" tIns="0" rIns="0" bIns="0" anchor="t" anchorCtr="0" upright="1">
                            <a:spAutoFit/>
                          </wps:bodyPr>
                        </wps:wsp>
                        <wps:wsp>
                          <wps:cNvPr id="403" name="Rectangle 408"/>
                          <wps:cNvSpPr>
                            <a:spLocks noChangeArrowheads="1"/>
                          </wps:cNvSpPr>
                          <wps:spPr bwMode="auto">
                            <a:xfrm>
                              <a:off x="4372000" y="960102"/>
                              <a:ext cx="830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with</w:t>
                                </w:r>
                                <w:proofErr w:type="gramEnd"/>
                                <w:r>
                                  <w:rPr>
                                    <w:rFonts w:ascii="Arial" w:hAnsi="Arial" w:cs="Arial"/>
                                    <w:color w:val="000000"/>
                                    <w:sz w:val="16"/>
                                    <w:szCs w:val="16"/>
                                  </w:rPr>
                                  <w:t xml:space="preserve"> vertical shift a</w:t>
                                </w:r>
                              </w:p>
                            </w:txbxContent>
                          </wps:txbx>
                          <wps:bodyPr rot="0" vert="horz" wrap="none" lIns="0" tIns="0" rIns="0" bIns="0" anchor="t" anchorCtr="0" upright="1">
                            <a:spAutoFit/>
                          </wps:bodyPr>
                        </wps:wsp>
                        <wps:wsp>
                          <wps:cNvPr id="404" name="Rectangle 409"/>
                          <wps:cNvSpPr>
                            <a:spLocks noChangeArrowheads="1"/>
                          </wps:cNvSpPr>
                          <wps:spPr bwMode="auto">
                            <a:xfrm>
                              <a:off x="5161900" y="960102"/>
                              <a:ext cx="622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w:t>
                                </w:r>
                              </w:p>
                            </w:txbxContent>
                          </wps:txbx>
                          <wps:bodyPr rot="0" vert="horz" wrap="none" lIns="0" tIns="0" rIns="0" bIns="0" anchor="t" anchorCtr="0" upright="1">
                            <a:spAutoFit/>
                          </wps:bodyPr>
                        </wps:wsp>
                        <wps:wsp>
                          <wps:cNvPr id="405" name="Rectangle 410"/>
                          <wps:cNvSpPr>
                            <a:spLocks noChangeArrowheads="1"/>
                          </wps:cNvSpPr>
                          <wps:spPr bwMode="auto">
                            <a:xfrm>
                              <a:off x="5215900" y="9601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a</w:t>
                                </w:r>
                                <w:proofErr w:type="gramEnd"/>
                              </w:p>
                            </w:txbxContent>
                          </wps:txbx>
                          <wps:bodyPr rot="0" vert="horz" wrap="none" lIns="0" tIns="0" rIns="0" bIns="0" anchor="t" anchorCtr="0" upright="1">
                            <a:spAutoFit/>
                          </wps:bodyPr>
                        </wps:wsp>
                        <wps:wsp>
                          <wps:cNvPr id="406" name="Rectangle 411"/>
                          <wps:cNvSpPr>
                            <a:spLocks noChangeArrowheads="1"/>
                          </wps:cNvSpPr>
                          <wps:spPr bwMode="auto">
                            <a:xfrm>
                              <a:off x="5270500" y="960102"/>
                              <a:ext cx="597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w:t>
                                </w:r>
                              </w:p>
                            </w:txbxContent>
                          </wps:txbx>
                          <wps:bodyPr rot="0" vert="horz" wrap="none" lIns="0" tIns="0" rIns="0" bIns="0" anchor="t" anchorCtr="0" upright="1">
                            <a:spAutoFit/>
                          </wps:bodyPr>
                        </wps:wsp>
                        <wps:wsp>
                          <wps:cNvPr id="407" name="Rectangle 412"/>
                          <wps:cNvSpPr>
                            <a:spLocks noChangeArrowheads="1"/>
                          </wps:cNvSpPr>
                          <wps:spPr bwMode="auto">
                            <a:xfrm>
                              <a:off x="5330800" y="9601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b</w:t>
                                </w:r>
                                <w:proofErr w:type="gramEnd"/>
                              </w:p>
                            </w:txbxContent>
                          </wps:txbx>
                          <wps:bodyPr rot="0" vert="horz" wrap="none" lIns="0" tIns="0" rIns="0" bIns="0" anchor="t" anchorCtr="0" upright="1">
                            <a:spAutoFit/>
                          </wps:bodyPr>
                        </wps:wsp>
                        <wps:wsp>
                          <wps:cNvPr id="408" name="Rectangle 413"/>
                          <wps:cNvSpPr>
                            <a:spLocks noChangeArrowheads="1"/>
                          </wps:cNvSpPr>
                          <wps:spPr bwMode="auto">
                            <a:xfrm>
                              <a:off x="5384800" y="960102"/>
                              <a:ext cx="34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w:t>
                                </w:r>
                              </w:p>
                            </w:txbxContent>
                          </wps:txbx>
                          <wps:bodyPr rot="0" vert="horz" wrap="none" lIns="0" tIns="0" rIns="0" bIns="0" anchor="t" anchorCtr="0" upright="1">
                            <a:spAutoFit/>
                          </wps:bodyPr>
                        </wps:wsp>
                        <wps:wsp>
                          <wps:cNvPr id="409" name="Line 414"/>
                          <wps:cNvCnPr/>
                          <wps:spPr bwMode="auto">
                            <a:xfrm flipV="1">
                              <a:off x="4225300" y="1279200"/>
                              <a:ext cx="600" cy="1136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410" name="Freeform 415"/>
                          <wps:cNvSpPr>
                            <a:spLocks/>
                          </wps:cNvSpPr>
                          <wps:spPr bwMode="auto">
                            <a:xfrm>
                              <a:off x="4206200" y="1373100"/>
                              <a:ext cx="38800" cy="40100"/>
                            </a:xfrm>
                            <a:custGeom>
                              <a:avLst/>
                              <a:gdLst>
                                <a:gd name="T0" fmla="*/ 31 w 104"/>
                                <a:gd name="T1" fmla="*/ 0 h 105"/>
                                <a:gd name="T2" fmla="*/ 0 w 104"/>
                                <a:gd name="T3" fmla="*/ 31 h 105"/>
                                <a:gd name="T4" fmla="*/ 31 w 104"/>
                                <a:gd name="T5" fmla="*/ 63 h 105"/>
                                <a:gd name="T6" fmla="*/ 31 w 104"/>
                                <a:gd name="T7" fmla="*/ 63 h 105"/>
                                <a:gd name="T8" fmla="*/ 61 w 104"/>
                                <a:gd name="T9" fmla="*/ 31 h 105"/>
                                <a:gd name="T10" fmla="*/ 31 w 104"/>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0"/>
                                  </a:moveTo>
                                  <a:cubicBezTo>
                                    <a:pt x="23" y="0"/>
                                    <a:pt x="0" y="23"/>
                                    <a:pt x="0" y="52"/>
                                  </a:cubicBezTo>
                                  <a:cubicBezTo>
                                    <a:pt x="0" y="81"/>
                                    <a:pt x="23" y="105"/>
                                    <a:pt x="52" y="105"/>
                                  </a:cubicBezTo>
                                  <a:cubicBezTo>
                                    <a:pt x="52" y="105"/>
                                    <a:pt x="52" y="105"/>
                                    <a:pt x="52" y="105"/>
                                  </a:cubicBezTo>
                                  <a:cubicBezTo>
                                    <a:pt x="81" y="105"/>
                                    <a:pt x="104" y="81"/>
                                    <a:pt x="104" y="52"/>
                                  </a:cubicBezTo>
                                  <a:cubicBezTo>
                                    <a:pt x="104" y="23"/>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11" name="Freeform 417"/>
                          <wps:cNvSpPr>
                            <a:spLocks/>
                          </wps:cNvSpPr>
                          <wps:spPr bwMode="auto">
                            <a:xfrm>
                              <a:off x="4206200" y="1259500"/>
                              <a:ext cx="38700" cy="39400"/>
                            </a:xfrm>
                            <a:custGeom>
                              <a:avLst/>
                              <a:gdLst>
                                <a:gd name="T0" fmla="*/ 19368 w 104"/>
                                <a:gd name="T1" fmla="*/ 39370 h 104"/>
                                <a:gd name="T2" fmla="*/ 38735 w 104"/>
                                <a:gd name="T3" fmla="*/ 19685 h 104"/>
                                <a:gd name="T4" fmla="*/ 19368 w 104"/>
                                <a:gd name="T5" fmla="*/ 0 h 104"/>
                                <a:gd name="T6" fmla="*/ 19368 w 104"/>
                                <a:gd name="T7" fmla="*/ 0 h 104"/>
                                <a:gd name="T8" fmla="*/ 0 w 104"/>
                                <a:gd name="T9" fmla="*/ 19685 h 104"/>
                                <a:gd name="T10" fmla="*/ 19368 w 104"/>
                                <a:gd name="T11" fmla="*/ 39370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4">
                                  <a:moveTo>
                                    <a:pt x="52" y="104"/>
                                  </a:moveTo>
                                  <a:cubicBezTo>
                                    <a:pt x="81" y="104"/>
                                    <a:pt x="104" y="81"/>
                                    <a:pt x="104" y="52"/>
                                  </a:cubicBezTo>
                                  <a:cubicBezTo>
                                    <a:pt x="104" y="23"/>
                                    <a:pt x="81" y="0"/>
                                    <a:pt x="52" y="0"/>
                                  </a:cubicBezTo>
                                  <a:cubicBezTo>
                                    <a:pt x="52" y="0"/>
                                    <a:pt x="52" y="0"/>
                                    <a:pt x="52" y="0"/>
                                  </a:cubicBezTo>
                                  <a:cubicBezTo>
                                    <a:pt x="23" y="0"/>
                                    <a:pt x="0" y="23"/>
                                    <a:pt x="0" y="52"/>
                                  </a:cubicBezTo>
                                  <a:cubicBezTo>
                                    <a:pt x="0" y="81"/>
                                    <a:pt x="23" y="104"/>
                                    <a:pt x="52" y="104"/>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12" name="Rectangle 418"/>
                          <wps:cNvSpPr>
                            <a:spLocks noChangeArrowheads="1"/>
                          </wps:cNvSpPr>
                          <wps:spPr bwMode="auto">
                            <a:xfrm>
                              <a:off x="4257000" y="1155944"/>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a</w:t>
                                </w:r>
                                <w:proofErr w:type="gramEnd"/>
                              </w:p>
                            </w:txbxContent>
                          </wps:txbx>
                          <wps:bodyPr rot="0" vert="horz" wrap="none" lIns="0" tIns="0" rIns="0" bIns="0" anchor="t" anchorCtr="0" upright="1">
                            <a:spAutoFit/>
                          </wps:bodyPr>
                        </wps:wsp>
                        <wps:wsp>
                          <wps:cNvPr id="413" name="Rectangle 419"/>
                          <wps:cNvSpPr>
                            <a:spLocks noChangeArrowheads="1"/>
                          </wps:cNvSpPr>
                          <wps:spPr bwMode="auto">
                            <a:xfrm>
                              <a:off x="4371900" y="1243903"/>
                              <a:ext cx="1924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Odd</w:t>
                                </w:r>
                              </w:p>
                            </w:txbxContent>
                          </wps:txbx>
                          <wps:bodyPr rot="0" vert="horz" wrap="none" lIns="0" tIns="0" rIns="0" bIns="0" anchor="t" anchorCtr="0" upright="1">
                            <a:spAutoFit/>
                          </wps:bodyPr>
                        </wps:wsp>
                        <wps:wsp>
                          <wps:cNvPr id="414" name="Rectangle 420"/>
                          <wps:cNvSpPr>
                            <a:spLocks noChangeArrowheads="1"/>
                          </wps:cNvSpPr>
                          <wps:spPr bwMode="auto">
                            <a:xfrm>
                              <a:off x="4552900" y="1243903"/>
                              <a:ext cx="34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w:t>
                                </w:r>
                              </w:p>
                            </w:txbxContent>
                          </wps:txbx>
                          <wps:bodyPr rot="0" vert="horz" wrap="none" lIns="0" tIns="0" rIns="0" bIns="0" anchor="t" anchorCtr="0" upright="1">
                            <a:spAutoFit/>
                          </wps:bodyPr>
                        </wps:wsp>
                        <wps:wsp>
                          <wps:cNvPr id="415" name="Rectangle 421"/>
                          <wps:cNvSpPr>
                            <a:spLocks noChangeArrowheads="1"/>
                          </wps:cNvSpPr>
                          <wps:spPr bwMode="auto">
                            <a:xfrm>
                              <a:off x="4589100" y="1243903"/>
                              <a:ext cx="3619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wps:txbx>
                          <wps:bodyPr rot="0" vert="horz" wrap="none" lIns="0" tIns="0" rIns="0" bIns="0" anchor="t" anchorCtr="0" upright="1">
                            <a:spAutoFit/>
                          </wps:bodyPr>
                        </wps:wsp>
                        <wps:wsp>
                          <wps:cNvPr id="416" name="Line 422"/>
                          <wps:cNvCnPr/>
                          <wps:spPr bwMode="auto">
                            <a:xfrm flipV="1">
                              <a:off x="4225200" y="1392800"/>
                              <a:ext cx="700" cy="1143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423"/>
                          <wps:cNvSpPr>
                            <a:spLocks/>
                          </wps:cNvSpPr>
                          <wps:spPr bwMode="auto">
                            <a:xfrm>
                              <a:off x="4206200" y="1487501"/>
                              <a:ext cx="38700" cy="39300"/>
                            </a:xfrm>
                            <a:custGeom>
                              <a:avLst/>
                              <a:gdLst>
                                <a:gd name="T0" fmla="*/ 19368 w 104"/>
                                <a:gd name="T1" fmla="*/ 0 h 105"/>
                                <a:gd name="T2" fmla="*/ 0 w 104"/>
                                <a:gd name="T3" fmla="*/ 19872 h 105"/>
                                <a:gd name="T4" fmla="*/ 19368 w 104"/>
                                <a:gd name="T5" fmla="*/ 39370 h 105"/>
                                <a:gd name="T6" fmla="*/ 19368 w 104"/>
                                <a:gd name="T7" fmla="*/ 39370 h 105"/>
                                <a:gd name="T8" fmla="*/ 38735 w 104"/>
                                <a:gd name="T9" fmla="*/ 19872 h 105"/>
                                <a:gd name="T10" fmla="*/ 19368 w 104"/>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0"/>
                                  </a:moveTo>
                                  <a:cubicBezTo>
                                    <a:pt x="23" y="0"/>
                                    <a:pt x="0" y="24"/>
                                    <a:pt x="0" y="53"/>
                                  </a:cubicBezTo>
                                  <a:cubicBezTo>
                                    <a:pt x="0" y="82"/>
                                    <a:pt x="23" y="105"/>
                                    <a:pt x="52" y="105"/>
                                  </a:cubicBezTo>
                                  <a:cubicBezTo>
                                    <a:pt x="52" y="105"/>
                                    <a:pt x="52" y="105"/>
                                    <a:pt x="52" y="105"/>
                                  </a:cubicBezTo>
                                  <a:cubicBezTo>
                                    <a:pt x="81" y="105"/>
                                    <a:pt x="104" y="82"/>
                                    <a:pt x="104" y="53"/>
                                  </a:cubicBezTo>
                                  <a:cubicBezTo>
                                    <a:pt x="104" y="24"/>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18" name="Freeform 424"/>
                          <wps:cNvSpPr>
                            <a:spLocks/>
                          </wps:cNvSpPr>
                          <wps:spPr bwMode="auto">
                            <a:xfrm>
                              <a:off x="4206200" y="1373200"/>
                              <a:ext cx="38700" cy="40000"/>
                            </a:xfrm>
                            <a:custGeom>
                              <a:avLst/>
                              <a:gdLst>
                                <a:gd name="T0" fmla="*/ 19368 w 104"/>
                                <a:gd name="T1" fmla="*/ 40005 h 105"/>
                                <a:gd name="T2" fmla="*/ 38735 w 104"/>
                                <a:gd name="T3" fmla="*/ 19812 h 105"/>
                                <a:gd name="T4" fmla="*/ 19368 w 104"/>
                                <a:gd name="T5" fmla="*/ 0 h 105"/>
                                <a:gd name="T6" fmla="*/ 19368 w 104"/>
                                <a:gd name="T7" fmla="*/ 0 h 105"/>
                                <a:gd name="T8" fmla="*/ 0 w 104"/>
                                <a:gd name="T9" fmla="*/ 19812 h 105"/>
                                <a:gd name="T10" fmla="*/ 19368 w 104"/>
                                <a:gd name="T11" fmla="*/ 40005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105"/>
                                  </a:moveTo>
                                  <a:cubicBezTo>
                                    <a:pt x="81" y="105"/>
                                    <a:pt x="104" y="81"/>
                                    <a:pt x="104" y="52"/>
                                  </a:cubicBezTo>
                                  <a:cubicBezTo>
                                    <a:pt x="104" y="23"/>
                                    <a:pt x="81" y="0"/>
                                    <a:pt x="52" y="0"/>
                                  </a:cubicBezTo>
                                  <a:cubicBezTo>
                                    <a:pt x="52" y="0"/>
                                    <a:pt x="52" y="0"/>
                                    <a:pt x="52" y="0"/>
                                  </a:cubicBezTo>
                                  <a:cubicBezTo>
                                    <a:pt x="23" y="0"/>
                                    <a:pt x="0" y="23"/>
                                    <a:pt x="0" y="52"/>
                                  </a:cubicBezTo>
                                  <a:cubicBezTo>
                                    <a:pt x="0" y="81"/>
                                    <a:pt x="23" y="105"/>
                                    <a:pt x="52"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19" name="Rectangle 425"/>
                          <wps:cNvSpPr>
                            <a:spLocks noChangeArrowheads="1"/>
                          </wps:cNvSpPr>
                          <wps:spPr bwMode="auto">
                            <a:xfrm>
                              <a:off x="4257000" y="126930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b</w:t>
                                </w:r>
                                <w:proofErr w:type="gramEnd"/>
                              </w:p>
                            </w:txbxContent>
                          </wps:txbx>
                          <wps:bodyPr rot="0" vert="horz" wrap="none" lIns="0" tIns="0" rIns="0" bIns="0" anchor="t" anchorCtr="0" upright="1">
                            <a:spAutoFit/>
                          </wps:bodyPr>
                        </wps:wsp>
                        <wps:wsp>
                          <wps:cNvPr id="420" name="Line 426"/>
                          <wps:cNvCnPr/>
                          <wps:spPr bwMode="auto">
                            <a:xfrm flipV="1">
                              <a:off x="4225200" y="1083000"/>
                              <a:ext cx="700" cy="609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421" name="Freeform 427"/>
                          <wps:cNvSpPr>
                            <a:spLocks/>
                          </wps:cNvSpPr>
                          <wps:spPr bwMode="auto">
                            <a:xfrm>
                              <a:off x="4199200" y="1138200"/>
                              <a:ext cx="52700" cy="26700"/>
                            </a:xfrm>
                            <a:custGeom>
                              <a:avLst/>
                              <a:gdLst>
                                <a:gd name="T0" fmla="*/ 52705 w 83"/>
                                <a:gd name="T1" fmla="*/ 0 h 42"/>
                                <a:gd name="T2" fmla="*/ 26035 w 83"/>
                                <a:gd name="T3" fmla="*/ 26670 h 42"/>
                                <a:gd name="T4" fmla="*/ 0 w 83"/>
                                <a:gd name="T5" fmla="*/ 0 h 42"/>
                                <a:gd name="T6" fmla="*/ 52705 w 83"/>
                                <a:gd name="T7" fmla="*/ 0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2">
                                  <a:moveTo>
                                    <a:pt x="83" y="0"/>
                                  </a:moveTo>
                                  <a:lnTo>
                                    <a:pt x="41" y="42"/>
                                  </a:lnTo>
                                  <a:lnTo>
                                    <a:pt x="0"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2" name="Freeform 428"/>
                          <wps:cNvSpPr>
                            <a:spLocks/>
                          </wps:cNvSpPr>
                          <wps:spPr bwMode="auto">
                            <a:xfrm>
                              <a:off x="4199200" y="1061999"/>
                              <a:ext cx="52700" cy="26000"/>
                            </a:xfrm>
                            <a:custGeom>
                              <a:avLst/>
                              <a:gdLst>
                                <a:gd name="T0" fmla="*/ 0 w 83"/>
                                <a:gd name="T1" fmla="*/ 26035 h 41"/>
                                <a:gd name="T2" fmla="*/ 26035 w 83"/>
                                <a:gd name="T3" fmla="*/ 0 h 41"/>
                                <a:gd name="T4" fmla="*/ 52705 w 83"/>
                                <a:gd name="T5" fmla="*/ 26035 h 41"/>
                                <a:gd name="T6" fmla="*/ 0 w 83"/>
                                <a:gd name="T7" fmla="*/ 26035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0" y="41"/>
                                  </a:moveTo>
                                  <a:lnTo>
                                    <a:pt x="41" y="0"/>
                                  </a:lnTo>
                                  <a:lnTo>
                                    <a:pt x="83"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3" name="Rectangle 429"/>
                          <wps:cNvSpPr>
                            <a:spLocks noChangeArrowheads="1"/>
                          </wps:cNvSpPr>
                          <wps:spPr bwMode="auto">
                            <a:xfrm>
                              <a:off x="4260437" y="95274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b</w:t>
                                </w:r>
                                <w:proofErr w:type="gramEnd"/>
                              </w:p>
                            </w:txbxContent>
                          </wps:txbx>
                          <wps:bodyPr rot="0" vert="horz" wrap="none" lIns="0" tIns="0" rIns="0" bIns="0" anchor="t" anchorCtr="0" upright="1">
                            <a:spAutoFit/>
                          </wps:bodyPr>
                        </wps:wsp>
                        <wps:wsp>
                          <wps:cNvPr id="425" name="Rectangle 431"/>
                          <wps:cNvSpPr>
                            <a:spLocks noChangeArrowheads="1"/>
                          </wps:cNvSpPr>
                          <wps:spPr bwMode="auto">
                            <a:xfrm>
                              <a:off x="60300" y="24100"/>
                              <a:ext cx="10547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 xml:space="preserve">Chroma sample type </w:t>
                                </w:r>
                              </w:p>
                            </w:txbxContent>
                          </wps:txbx>
                          <wps:bodyPr rot="0" vert="horz" wrap="none" lIns="0" tIns="0" rIns="0" bIns="0" anchor="t" anchorCtr="0" upright="1">
                            <a:noAutofit/>
                          </wps:bodyPr>
                        </wps:wsp>
                        <wps:wsp>
                          <wps:cNvPr id="426" name="Rectangle 432"/>
                          <wps:cNvSpPr>
                            <a:spLocks noChangeArrowheads="1"/>
                          </wps:cNvSpPr>
                          <wps:spPr bwMode="auto">
                            <a:xfrm>
                              <a:off x="386000" y="156800"/>
                              <a:ext cx="673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 xml:space="preserve">= </w:t>
                                </w:r>
                              </w:p>
                            </w:txbxContent>
                          </wps:txbx>
                          <wps:bodyPr rot="0" vert="horz" wrap="none" lIns="0" tIns="0" rIns="0" bIns="0" anchor="t" anchorCtr="0" upright="1">
                            <a:spAutoFit/>
                          </wps:bodyPr>
                        </wps:wsp>
                        <wps:wsp>
                          <wps:cNvPr id="427" name="Rectangle 433"/>
                          <wps:cNvSpPr>
                            <a:spLocks noChangeArrowheads="1"/>
                          </wps:cNvSpPr>
                          <wps:spPr bwMode="auto">
                            <a:xfrm>
                              <a:off x="482600" y="156800"/>
                              <a:ext cx="641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 xml:space="preserve">0 </w:t>
                                </w:r>
                              </w:p>
                            </w:txbxContent>
                          </wps:txbx>
                          <wps:bodyPr rot="0" vert="horz" wrap="none" lIns="0" tIns="0" rIns="0" bIns="0" anchor="t" anchorCtr="0" upright="1">
                            <a:spAutoFit/>
                          </wps:bodyPr>
                        </wps:wsp>
                        <wps:wsp>
                          <wps:cNvPr id="428" name="Rectangle 434"/>
                          <wps:cNvSpPr>
                            <a:spLocks noChangeArrowheads="1"/>
                          </wps:cNvSpPr>
                          <wps:spPr bwMode="auto">
                            <a:xfrm>
                              <a:off x="579100" y="156800"/>
                              <a:ext cx="1022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wps:txbx>
                          <wps:bodyPr rot="0" vert="horz" wrap="none" lIns="0" tIns="0" rIns="0" bIns="0" anchor="t" anchorCtr="0" upright="1">
                            <a:spAutoFit/>
                          </wps:bodyPr>
                        </wps:wsp>
                        <wps:wsp>
                          <wps:cNvPr id="429" name="Rectangle 435"/>
                          <wps:cNvSpPr>
                            <a:spLocks noChangeArrowheads="1"/>
                          </wps:cNvSpPr>
                          <wps:spPr bwMode="auto">
                            <a:xfrm>
                              <a:off x="711800" y="156800"/>
                              <a:ext cx="641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8"/>
                                    <w:szCs w:val="18"/>
                                  </w:rPr>
                                  <w:t>1</w:t>
                                </w:r>
                              </w:p>
                            </w:txbxContent>
                          </wps:txbx>
                          <wps:bodyPr rot="0" vert="horz" wrap="none" lIns="0" tIns="0" rIns="0" bIns="0" anchor="t" anchorCtr="0" upright="1">
                            <a:spAutoFit/>
                          </wps:bodyPr>
                        </wps:wsp>
                        <wps:wsp>
                          <wps:cNvPr id="430" name="Rectangle 436"/>
                          <wps:cNvSpPr>
                            <a:spLocks noChangeArrowheads="1"/>
                          </wps:cNvSpPr>
                          <wps:spPr bwMode="auto">
                            <a:xfrm>
                              <a:off x="4371900" y="1527804"/>
                              <a:ext cx="51500" cy="218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ＭＳ Ｐゴシック" w:eastAsia="ＭＳ Ｐゴシック" w:cs="ＭＳ Ｐゴシック" w:hint="eastAsia"/>
                                    <w:color w:val="000000"/>
                                    <w:sz w:val="16"/>
                                    <w:szCs w:val="16"/>
                                  </w:rPr>
                                  <w:t>‘</w:t>
                                </w:r>
                              </w:p>
                            </w:txbxContent>
                          </wps:txbx>
                          <wps:bodyPr rot="0" vert="horz" wrap="none" lIns="0" tIns="0" rIns="0" bIns="0" anchor="t" anchorCtr="0" upright="1">
                            <a:spAutoFit/>
                          </wps:bodyPr>
                        </wps:wsp>
                        <wps:wsp>
                          <wps:cNvPr id="431" name="Rectangle 437"/>
                          <wps:cNvSpPr>
                            <a:spLocks noChangeArrowheads="1"/>
                          </wps:cNvSpPr>
                          <wps:spPr bwMode="auto">
                            <a:xfrm>
                              <a:off x="4420200" y="1527804"/>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a</w:t>
                                </w:r>
                                <w:proofErr w:type="gramEnd"/>
                              </w:p>
                            </w:txbxContent>
                          </wps:txbx>
                          <wps:bodyPr rot="0" vert="horz" wrap="none" lIns="0" tIns="0" rIns="0" bIns="0" anchor="t" anchorCtr="0" upright="1">
                            <a:spAutoFit/>
                          </wps:bodyPr>
                        </wps:wsp>
                        <wps:wsp>
                          <wps:cNvPr id="432" name="Rectangle 438"/>
                          <wps:cNvSpPr>
                            <a:spLocks noChangeArrowheads="1"/>
                          </wps:cNvSpPr>
                          <wps:spPr bwMode="auto">
                            <a:xfrm>
                              <a:off x="4474200" y="1527804"/>
                              <a:ext cx="51400" cy="218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ＭＳ Ｐゴシック" w:eastAsia="ＭＳ Ｐゴシック" w:cs="ＭＳ Ｐゴシック" w:hint="eastAsia"/>
                                    <w:color w:val="000000"/>
                                    <w:sz w:val="16"/>
                                    <w:szCs w:val="16"/>
                                  </w:rPr>
                                  <w:t>’</w:t>
                                </w:r>
                              </w:p>
                            </w:txbxContent>
                          </wps:txbx>
                          <wps:bodyPr rot="0" vert="horz" wrap="none" lIns="0" tIns="0" rIns="0" bIns="0" anchor="t" anchorCtr="0" upright="1">
                            <a:spAutoFit/>
                          </wps:bodyPr>
                        </wps:wsp>
                        <wps:wsp>
                          <wps:cNvPr id="433" name="Rectangle 439"/>
                          <wps:cNvSpPr>
                            <a:spLocks noChangeArrowheads="1"/>
                          </wps:cNvSpPr>
                          <wps:spPr bwMode="auto">
                            <a:xfrm>
                              <a:off x="4546600" y="1527804"/>
                              <a:ext cx="169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and</w:t>
                                </w:r>
                                <w:proofErr w:type="gramEnd"/>
                                <w:r>
                                  <w:rPr>
                                    <w:rFonts w:ascii="Arial" w:hAnsi="Arial" w:cs="Arial"/>
                                    <w:color w:val="000000"/>
                                    <w:sz w:val="16"/>
                                    <w:szCs w:val="16"/>
                                  </w:rPr>
                                  <w:t xml:space="preserve"> </w:t>
                                </w:r>
                              </w:p>
                            </w:txbxContent>
                          </wps:txbx>
                          <wps:bodyPr rot="0" vert="horz" wrap="none" lIns="0" tIns="0" rIns="0" bIns="0" anchor="t" anchorCtr="0" upright="1">
                            <a:spAutoFit/>
                          </wps:bodyPr>
                        </wps:wsp>
                        <wps:wsp>
                          <wps:cNvPr id="434" name="Rectangle 440"/>
                          <wps:cNvSpPr>
                            <a:spLocks noChangeArrowheads="1"/>
                          </wps:cNvSpPr>
                          <wps:spPr bwMode="auto">
                            <a:xfrm>
                              <a:off x="4733200" y="1527804"/>
                              <a:ext cx="51500" cy="218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ＭＳ Ｐゴシック" w:eastAsia="ＭＳ Ｐゴシック" w:cs="ＭＳ Ｐゴシック" w:hint="eastAsia"/>
                                    <w:color w:val="000000"/>
                                    <w:sz w:val="16"/>
                                    <w:szCs w:val="16"/>
                                  </w:rPr>
                                  <w:t>‘</w:t>
                                </w:r>
                              </w:p>
                            </w:txbxContent>
                          </wps:txbx>
                          <wps:bodyPr rot="0" vert="horz" wrap="none" lIns="0" tIns="0" rIns="0" bIns="0" anchor="t" anchorCtr="0" upright="1">
                            <a:spAutoFit/>
                          </wps:bodyPr>
                        </wps:wsp>
                        <wps:wsp>
                          <wps:cNvPr id="435" name="Rectangle 441"/>
                          <wps:cNvSpPr>
                            <a:spLocks noChangeArrowheads="1"/>
                          </wps:cNvSpPr>
                          <wps:spPr bwMode="auto">
                            <a:xfrm>
                              <a:off x="4781500" y="1527804"/>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b</w:t>
                                </w:r>
                                <w:proofErr w:type="gramEnd"/>
                              </w:p>
                            </w:txbxContent>
                          </wps:txbx>
                          <wps:bodyPr rot="0" vert="horz" wrap="none" lIns="0" tIns="0" rIns="0" bIns="0" anchor="t" anchorCtr="0" upright="1">
                            <a:spAutoFit/>
                          </wps:bodyPr>
                        </wps:wsp>
                        <wps:wsp>
                          <wps:cNvPr id="436" name="Rectangle 442"/>
                          <wps:cNvSpPr>
                            <a:spLocks noChangeArrowheads="1"/>
                          </wps:cNvSpPr>
                          <wps:spPr bwMode="auto">
                            <a:xfrm>
                              <a:off x="4836100" y="1527804"/>
                              <a:ext cx="51400" cy="218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ＭＳ Ｐゴシック" w:eastAsia="ＭＳ Ｐゴシック" w:cs="ＭＳ Ｐゴシック" w:hint="eastAsia"/>
                                    <w:color w:val="000000"/>
                                    <w:sz w:val="16"/>
                                    <w:szCs w:val="16"/>
                                  </w:rPr>
                                  <w:t>’</w:t>
                                </w:r>
                              </w:p>
                            </w:txbxContent>
                          </wps:txbx>
                          <wps:bodyPr rot="0" vert="horz" wrap="none" lIns="0" tIns="0" rIns="0" bIns="0" anchor="t" anchorCtr="0" upright="1">
                            <a:spAutoFit/>
                          </wps:bodyPr>
                        </wps:wsp>
                        <wps:wsp>
                          <wps:cNvPr id="437" name="Rectangle 443"/>
                          <wps:cNvSpPr>
                            <a:spLocks noChangeArrowheads="1"/>
                          </wps:cNvSpPr>
                          <wps:spPr bwMode="auto">
                            <a:xfrm>
                              <a:off x="4914200" y="1527804"/>
                              <a:ext cx="8528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are</w:t>
                                </w:r>
                                <w:proofErr w:type="gramEnd"/>
                                <w:r>
                                  <w:rPr>
                                    <w:rFonts w:ascii="Arial" w:hAnsi="Arial" w:cs="Arial"/>
                                    <w:color w:val="000000"/>
                                    <w:sz w:val="16"/>
                                    <w:szCs w:val="16"/>
                                  </w:rPr>
                                  <w:t xml:space="preserve"> relative vertical </w:t>
                                </w:r>
                              </w:p>
                            </w:txbxContent>
                          </wps:txbx>
                          <wps:bodyPr rot="0" vert="horz" wrap="none" lIns="0" tIns="0" rIns="0" bIns="0" anchor="t" anchorCtr="0" upright="1">
                            <a:spAutoFit/>
                          </wps:bodyPr>
                        </wps:wsp>
                        <wps:wsp>
                          <wps:cNvPr id="438" name="Rectangle 444"/>
                          <wps:cNvSpPr>
                            <a:spLocks noChangeArrowheads="1"/>
                          </wps:cNvSpPr>
                          <wps:spPr bwMode="auto">
                            <a:xfrm>
                              <a:off x="4371900" y="1648404"/>
                              <a:ext cx="11862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proofErr w:type="gramStart"/>
                                <w:r>
                                  <w:rPr>
                                    <w:rFonts w:ascii="Arial" w:hAnsi="Arial" w:cs="Arial"/>
                                    <w:color w:val="000000"/>
                                    <w:sz w:val="16"/>
                                    <w:szCs w:val="16"/>
                                  </w:rPr>
                                  <w:t>distances</w:t>
                                </w:r>
                                <w:proofErr w:type="gramEnd"/>
                                <w:r>
                                  <w:rPr>
                                    <w:rFonts w:ascii="Arial" w:hAnsi="Arial" w:cs="Arial"/>
                                    <w:color w:val="000000"/>
                                    <w:sz w:val="16"/>
                                    <w:szCs w:val="16"/>
                                  </w:rPr>
                                  <w:t xml:space="preserve"> from target pixel</w:t>
                                </w:r>
                              </w:p>
                            </w:txbxContent>
                          </wps:txbx>
                          <wps:bodyPr rot="0" vert="horz" wrap="none" lIns="0" tIns="0" rIns="0" bIns="0" anchor="t" anchorCtr="0" upright="1">
                            <a:spAutoFit/>
                          </wps:bodyPr>
                        </wps:wsp>
                        <wps:wsp>
                          <wps:cNvPr id="439" name="Rectangle 445"/>
                          <wps:cNvSpPr>
                            <a:spLocks noChangeArrowheads="1"/>
                          </wps:cNvSpPr>
                          <wps:spPr bwMode="auto">
                            <a:xfrm>
                              <a:off x="4371900" y="332101"/>
                              <a:ext cx="680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E</w:t>
                                </w:r>
                              </w:p>
                            </w:txbxContent>
                          </wps:txbx>
                          <wps:bodyPr rot="0" vert="horz" wrap="none" lIns="0" tIns="0" rIns="0" bIns="0" anchor="t" anchorCtr="0" upright="1">
                            <a:spAutoFit/>
                          </wps:bodyPr>
                        </wps:wsp>
                        <wps:wsp>
                          <wps:cNvPr id="440" name="Rectangle 446"/>
                          <wps:cNvSpPr>
                            <a:spLocks noChangeArrowheads="1"/>
                          </wps:cNvSpPr>
                          <wps:spPr bwMode="auto">
                            <a:xfrm>
                              <a:off x="4438000" y="332101"/>
                              <a:ext cx="28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 xml:space="preserve">: </w:t>
                                </w:r>
                              </w:p>
                            </w:txbxContent>
                          </wps:txbx>
                          <wps:bodyPr rot="0" vert="horz" wrap="none" lIns="0" tIns="0" rIns="0" bIns="0" anchor="t" anchorCtr="0" upright="1">
                            <a:spAutoFit/>
                          </wps:bodyPr>
                        </wps:wsp>
                        <wps:wsp>
                          <wps:cNvPr id="441" name="Rectangle 447"/>
                          <wps:cNvSpPr>
                            <a:spLocks noChangeArrowheads="1"/>
                          </wps:cNvSpPr>
                          <wps:spPr bwMode="auto">
                            <a:xfrm>
                              <a:off x="4492600" y="332101"/>
                              <a:ext cx="4184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Even line</w:t>
                                </w:r>
                              </w:p>
                            </w:txbxContent>
                          </wps:txbx>
                          <wps:bodyPr rot="0" vert="horz" wrap="none" lIns="0" tIns="0" rIns="0" bIns="0" anchor="t" anchorCtr="0" upright="1">
                            <a:spAutoFit/>
                          </wps:bodyPr>
                        </wps:wsp>
                        <wps:wsp>
                          <wps:cNvPr id="442" name="Rectangle 448"/>
                          <wps:cNvSpPr>
                            <a:spLocks noChangeArrowheads="1"/>
                          </wps:cNvSpPr>
                          <wps:spPr bwMode="auto">
                            <a:xfrm>
                              <a:off x="4884400" y="332101"/>
                              <a:ext cx="28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 xml:space="preserve">, </w:t>
                                </w:r>
                              </w:p>
                            </w:txbxContent>
                          </wps:txbx>
                          <wps:bodyPr rot="0" vert="horz" wrap="none" lIns="0" tIns="0" rIns="0" bIns="0" anchor="t" anchorCtr="0" upright="1">
                            <a:spAutoFit/>
                          </wps:bodyPr>
                        </wps:wsp>
                        <wps:wsp>
                          <wps:cNvPr id="443" name="Rectangle 449"/>
                          <wps:cNvSpPr>
                            <a:spLocks noChangeArrowheads="1"/>
                          </wps:cNvSpPr>
                          <wps:spPr bwMode="auto">
                            <a:xfrm>
                              <a:off x="4938300" y="332101"/>
                              <a:ext cx="794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O</w:t>
                                </w:r>
                              </w:p>
                            </w:txbxContent>
                          </wps:txbx>
                          <wps:bodyPr rot="0" vert="horz" wrap="none" lIns="0" tIns="0" rIns="0" bIns="0" anchor="t" anchorCtr="0" upright="1">
                            <a:spAutoFit/>
                          </wps:bodyPr>
                        </wps:wsp>
                        <wps:wsp>
                          <wps:cNvPr id="444" name="Rectangle 450"/>
                          <wps:cNvSpPr>
                            <a:spLocks noChangeArrowheads="1"/>
                          </wps:cNvSpPr>
                          <wps:spPr bwMode="auto">
                            <a:xfrm>
                              <a:off x="5017100" y="332101"/>
                              <a:ext cx="28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 xml:space="preserve">: </w:t>
                                </w:r>
                              </w:p>
                            </w:txbxContent>
                          </wps:txbx>
                          <wps:bodyPr rot="0" vert="horz" wrap="none" lIns="0" tIns="0" rIns="0" bIns="0" anchor="t" anchorCtr="0" upright="1">
                            <a:spAutoFit/>
                          </wps:bodyPr>
                        </wps:wsp>
                        <wps:wsp>
                          <wps:cNvPr id="445" name="Rectangle 451"/>
                          <wps:cNvSpPr>
                            <a:spLocks noChangeArrowheads="1"/>
                          </wps:cNvSpPr>
                          <wps:spPr bwMode="auto">
                            <a:xfrm>
                              <a:off x="5071100" y="332101"/>
                              <a:ext cx="3784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sidP="007E4663">
                                <w:r>
                                  <w:rPr>
                                    <w:rFonts w:ascii="Arial" w:hAnsi="Arial" w:cs="Arial"/>
                                    <w:color w:val="000000"/>
                                    <w:sz w:val="16"/>
                                    <w:szCs w:val="16"/>
                                  </w:rPr>
                                  <w:t>Odd line</w:t>
                                </w:r>
                              </w:p>
                            </w:txbxContent>
                          </wps:txbx>
                          <wps:bodyPr rot="0" vert="horz" wrap="none" lIns="0" tIns="0" rIns="0" bIns="0" anchor="t" anchorCtr="0" upright="1">
                            <a:spAutoFit/>
                          </wps:bodyPr>
                        </wps:wsp>
                      </wpc:wpc>
                    </a:graphicData>
                  </a:graphic>
                </wp:inline>
              </w:drawing>
            </mc:Choice>
            <mc:Fallback>
              <w:pict>
                <v:group id="キャンバス 215" o:spid="_x0000_s1026" editas="canvas" style="width:468pt;height:153.15pt;mso-position-horizontal-relative:char;mso-position-vertical-relative:line" coordsize="59436,19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19450;visibility:visible;mso-wrap-style:square">
                    <v:fill o:detectmouseclick="t"/>
                    <v:path o:connecttype="none"/>
                  </v:shape>
                  <v:line id="Line 216" o:spid="_x0000_s1028" style="position:absolute;flip:y;visibility:visible;mso-wrap-style:square" from="16046,9601" to="16053,11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hWd8MAAADcAAAADwAAAGRycy9kb3ducmV2LnhtbERPTWvCQBC9F/oflil4kbqpB5XUVYpV&#10;kQpCtYjHITsmodnZkB1j/PduQehtHu9zpvPOVaqlJpSeDbwNElDEmbcl5wZ+DqvXCaggyBYrz2Tg&#10;RgHms+enKabWX/mb2r3kKoZwSNFAIVKnWoesIIdh4GviyJ1941AibHJtG7zGcFfpYZKMtMOSY0OB&#10;NS0Kyn73F2fg8yi7/mJLh9Pyq63G66MtN7UY03vpPt5BCXXyL364NzbOnwzh75l4gZ7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YVnfDAAAA3AAAAA8AAAAAAAAAAAAA&#10;AAAAoQIAAGRycy9kb3ducmV2LnhtbFBLBQYAAAAABAAEAPkAAACRAwAAAAA=&#10;" strokeweight=".45pt">
                    <v:stroke endcap="round"/>
                  </v:line>
                  <v:shape id="Freeform 217" o:spid="_x0000_s1029" style="position:absolute;left:15850;top:11690;width:393;height:394;visibility:visible;mso-wrap-style:square;v-text-anchor:top" coordsize="105,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p3YL8A&#10;AADcAAAADwAAAGRycy9kb3ducmV2LnhtbERPy6rCMBDdX/AfwgjurqkKXq1GEUFwa32Au6EZ22oz&#10;KUnU+vdGEO5uDuc582VravEg5yvLCgb9BARxbnXFhYLDfvM7AeEDssbaMil4kYflovMzx1TbJ+/o&#10;kYVCxBD2KSooQ2hSKX1ekkHftw1x5C7WGQwRukJqh88Ybmo5TJKxNFhxbCixoXVJ+S27GwWXqTut&#10;i+OoOlzP2a4da2eT/E+pXrddzUAEasO/+Ove6jh/MoLPM/ECuX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OndgvwAAANwAAAAPAAAAAAAAAAAAAAAAAJgCAABkcnMvZG93bnJl&#10;di54bWxQSwUGAAAAAAQABAD1AAAAhAMAAAAA&#10;" path="m53,c24,,,23,,52v,29,24,52,53,52c53,104,53,104,53,104v28,,52,-23,52,-52c105,23,81,,53,e" fillcolor="black" strokeweight="0">
                    <v:path arrowok="t" o:connecttype="custom" o:connectlocs="11603,0;0,11744;11603,23488;11603,23488;23206,11744;11603,0" o:connectangles="0,0,0,0,0,0"/>
                  </v:shape>
                  <v:shape id="Freeform 218" o:spid="_x0000_s1030" style="position:absolute;left:15850;top:9404;width:393;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ti0MQA&#10;AADcAAAADwAAAGRycy9kb3ducmV2LnhtbERPTWvCQBC9C/6HZYReSt2kSJDUVYJY6KFQjAo9TrPT&#10;JDQ7G3a3mvTXu0LB2zze56w2g+nEmZxvLStI5wkI4srqlmsFx8Pr0xKED8gaO8ukYCQPm/V0ssJc&#10;2wvv6VyGWsQQ9jkqaELocyl91ZBBP7c9ceS+rTMYInS11A4vMdx08jlJMmmw5djQYE/bhqqf8tco&#10;+LDZX/o5mvfHbnc6udbUX8lYKPUwG4oXEIGGcBf/u990nL9cwO2ZeIF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LYtDEAAAA3AAAAA8AAAAAAAAAAAAAAAAAmAIAAGRycy9k&#10;b3ducmV2LnhtbFBLBQYAAAAABAAEAPUAAACJAwAAAAA=&#10;" path="m53,105v28,,52,-24,52,-53c105,23,81,,53,v,,,,,c24,,,23,,52v,29,24,53,53,53e" fillcolor="black" strokeweight="0">
                    <v:path arrowok="t" o:connecttype="custom" o:connectlocs="11603,24000;23206,11810;11603,0;11603,0;0,11810;11603,24000" o:connectangles="0,0,0,0,0,0"/>
                  </v:shape>
                  <v:rect id="Rectangle 219" o:spid="_x0000_s1031" style="position:absolute;left:16370;top:10166;width:534;height:1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wA8sEA&#10;AADcAAAADwAAAGRycy9kb3ducmV2LnhtbERPS4vCMBC+C/sfwix402TdtWg1iiwIgnrwAV6HZmyL&#10;zaTbRK3/fiMI3ubje8503tpK3KjxpWMNX30FgjhzpuRcw/Gw7I1A+IBssHJMGh7kYT776EwxNe7O&#10;O7rtQy5iCPsUNRQh1KmUPivIou+7mjhyZ9dYDBE2uTQN3mO4reRAqURaLDk2FFjTb0HZZX+1GjD5&#10;MX/b8/fmsL4mOM5btRyelNbdz3YxARGoDW/xy70ycf5oCM9n4gVy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6sAPLBAAAA3AAAAA8AAAAAAAAAAAAAAAAAmAIAAGRycy9kb3du&#10;cmV2LnhtbFBLBQYAAAAABAAEAPUAAACGAwAAAAA=&#10;" stroked="f"/>
                  <v:rect id="Rectangle 220" o:spid="_x0000_s1032" style="position:absolute;left:16339;top:9392;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2BW74A&#10;AADcAAAADwAAAGRycy9kb3ducmV2LnhtbERPzYrCMBC+L/gOYYS9rakepHSNIoKgsherDzA00x82&#10;mZQk2vr2RhC8zcf3O6vNaI24kw+dYwXzWQaCuHK640bB9bL/yUGEiKzROCYFDwqwWU++VlhoN/CZ&#10;7mVsRArhUKCCNsa+kDJULVkMM9cTJ6523mJM0DdSexxSuDVykWVLabHj1NBiT7uWqv/yZhXIS7kf&#10;8tL4zJ0W9Z85Hs41OaW+p+P2F0SkMX7Eb/dBp/n5El7PpAvk+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VtgVu+AAAA3AAAAA8AAAAAAAAAAAAAAAAAmAIAAGRycy9kb3ducmV2&#10;LnhtbFBLBQYAAAAABAAEAPUAAACDAwAAAAA=&#10;" filled="f" stroked="f">
                    <v:textbox style="mso-fit-shape-to-text:t" inset="0,0,0,0">
                      <w:txbxContent>
                        <w:p w:rsidR="00C36421" w:rsidRDefault="00C36421" w:rsidP="007E4663">
                          <w:r>
                            <w:rPr>
                              <w:rFonts w:ascii="Arial" w:hAnsi="Arial" w:cs="Arial"/>
                              <w:color w:val="000000"/>
                              <w:sz w:val="16"/>
                              <w:szCs w:val="16"/>
                            </w:rPr>
                            <w:t>1</w:t>
                          </w:r>
                        </w:p>
                      </w:txbxContent>
                    </v:textbox>
                  </v:rect>
                  <v:line id="Line 221" o:spid="_x0000_s1033" style="position:absolute;flip:y;visibility:visible;mso-wrap-style:square" from="16046,11887" to="16053,14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178MAAADcAAAADwAAAGRycy9kb3ducmV2LnhtbERPS2vCQBC+F/wPywheim70UCV1leIL&#10;aUFQi3gcsmMSmp0N2TGm/75bKPQ2H99z5svOVaqlJpSeDYxHCSjizNuScwOf5+1wBioIssXKMxn4&#10;pgDLRe9pjqn1Dz5Se5JcxRAOKRooROpU65AV5DCMfE0cuZtvHEqETa5tg48Y7io9SZIX7bDk2FBg&#10;TauCsq/T3RlYX+TwvPqg83Xz3lbT3cWW+1qMGfS7t1dQQp38i//cexvnz6bw+0y8QC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v9e/DAAAA3AAAAA8AAAAAAAAAAAAA&#10;AAAAoQIAAGRycy9kb3ducmV2LnhtbFBLBQYAAAAABAAEAPkAAACRAwAAAAA=&#10;" strokeweight=".45pt">
                    <v:stroke endcap="round"/>
                  </v:line>
                  <v:shape id="Freeform 222" o:spid="_x0000_s1034" style="position:absolute;left:15850;top:13969;width:393;height:394;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Zo1cYA&#10;AADcAAAADwAAAGRycy9kb3ducmV2LnhtbESPT2vCQBDF7wW/wzJCL6Vu7EEkdRUpCh4KxX/gccyO&#10;SWh2NuyumvTTdw6Ctxnem/d+M1t0rlE3CrH2bGA8ykARF97WXBo47NfvU1AxIVtsPJOBniIs5oOX&#10;GebW33lLt10qlYRwzNFAlVKbax2LihzGkW+JRbv44DDJGkptA94l3DX6I8sm2mHN0lBhS18VFb+7&#10;qzPw4yd/41Pvvt+a1fEYalees35pzOuwW36CStSlp/lxvbGCPxVaeUYm0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QZo1cYAAADcAAAADwAAAAAAAAAAAAAAAACYAgAAZHJz&#10;L2Rvd25yZXYueG1sUEsFBgAAAAAEAAQA9QAAAIsDAAAAAA==&#10;" path="m53,c24,,,24,,53v,29,24,52,53,52c53,105,53,105,53,105v28,,52,-23,52,-52c105,24,81,,53,e" fillcolor="black" strokeweight="0">
                    <v:path arrowok="t" o:connecttype="custom" o:connectlocs="11603,0;0,11632;11603,23265;11603,23265;23206,11632;11603,0" o:connectangles="0,0,0,0,0,0"/>
                  </v:shape>
                  <v:shape id="Freeform 223" o:spid="_x0000_s1035" style="position:absolute;left:15850;top:11690;width:393;height:394;visibility:visible;mso-wrap-style:square;v-text-anchor:top" coordsize="105,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JAisAA&#10;AADcAAAADwAAAGRycy9kb3ducmV2LnhtbERPS4vCMBC+C/6HMII3TXXBR20qIgh7tasLexuasa02&#10;k5JErf9+s7DgbT6+52Tb3rTiQc43lhXMpgkI4tLqhisFp6/DZAXCB2SNrWVS8CIP23w4yDDV9slH&#10;ehShEjGEfYoK6hC6VEpf1mTQT21HHLmLdQZDhK6S2uEzhptWzpNkIQ02HBtq7GhfU3kr7kbBZe2+&#10;99X5ozldf4pjv9DOJuVSqfGo321ABOrDW/zv/tRx/moNf8/EC2T+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9JAisAAAADcAAAADwAAAAAAAAAAAAAAAACYAgAAZHJzL2Rvd25y&#10;ZXYueG1sUEsFBgAAAAAEAAQA9QAAAIUDAAAAAA==&#10;" path="m53,104v28,,52,-23,52,-52c105,23,81,,53,v,,,,,c24,,,23,,52v,29,24,52,53,52e" fillcolor="black" strokeweight="0">
                    <v:path arrowok="t" o:connecttype="custom" o:connectlocs="11603,23488;23206,11744;11603,0;11603,0;0,11744;11603,23488" o:connectangles="0,0,0,0,0,0"/>
                  </v:shape>
                  <v:rect id="Rectangle 224" o:spid="_x0000_s1036" style="position:absolute;left:16370;top:12445;width:53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I1t8UA&#10;AADcAAAADwAAAGRycy9kb3ducmV2LnhtbESPT2vCQBDF74V+h2UKvdVdWxs0ukopCAXtwT/gdciO&#10;STA7m2ZXTb+9cxC8zfDevPeb2aL3jbpQF+vAFoYDA4q4CK7m0sJ+t3wbg4oJ2WETmCz8U4TF/Plp&#10;hrkLV97QZZtKJSEcc7RQpdTmWseiIo9xEFpi0Y6h85hk7UrtOrxKuG/0uzGZ9lizNFTY0ndFxWl7&#10;9hYwG7m/3+PHerc6Zzgpe7P8PBhrX1/6rymoRH16mO/XP07wJ4Ivz8gEe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AjW3xQAAANwAAAAPAAAAAAAAAAAAAAAAAJgCAABkcnMv&#10;ZG93bnJldi54bWxQSwUGAAAAAAQABAD1AAAAigMAAAAA&#10;" stroked="f"/>
                  <v:rect id="Rectangle 225" o:spid="_x0000_s1037" style="position:absolute;left:16377;top:11690;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2P8r8A&#10;AADcAAAADwAAAGRycy9kb3ducmV2LnhtbERPzYrCMBC+L/gOYQRva6qHxa1GEUHQxYvVBxia6Q8m&#10;k5JEW9/eCMLe5uP7ndVmsEY8yIfWsYLZNANBXDrdcq3getl/L0CEiKzROCYFTwqwWY++Vphr1/OZ&#10;HkWsRQrhkKOCJsYulzKUDVkMU9cRJ65y3mJM0NdSe+xTuDVynmU/0mLLqaHBjnYNlbfibhXIS7Hv&#10;F4XxmfubVydzPJwrckpNxsN2CSLSEP/FH/dBp/m/M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XY/yvwAAANwAAAAPAAAAAAAAAAAAAAAAAJgCAABkcnMvZG93bnJl&#10;di54bWxQSwUGAAAAAAQABAD1AAAAhAMAAAAA&#10;" filled="f" stroked="f">
                    <v:textbox style="mso-fit-shape-to-text:t" inset="0,0,0,0">
                      <w:txbxContent>
                        <w:p w:rsidR="00C36421" w:rsidRDefault="00C36421" w:rsidP="007E4663">
                          <w:r>
                            <w:rPr>
                              <w:rFonts w:ascii="Arial" w:hAnsi="Arial" w:cs="Arial"/>
                              <w:color w:val="000000"/>
                              <w:sz w:val="16"/>
                              <w:szCs w:val="16"/>
                            </w:rPr>
                            <w:t>1</w:t>
                          </w:r>
                        </w:p>
                      </w:txbxContent>
                    </v:textbox>
                  </v:rect>
                  <v:line id="Line 226" o:spid="_x0000_s1038" style="position:absolute;flip:y;visibility:visible;mso-wrap-style:square" from="22885,14376" to="22892,16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3sYAAADcAAAADwAAAGRycy9kb3ducmV2LnhtbESPX2vCQBDE3wt+h2MLfSl6MUgt0VPE&#10;/kEqCFURH5fcNgnm9kJuG+O37xUKfRxm5jfMfNm7WnXUhsqzgfEoAUWce1txYeB4eBs+gwqCbLH2&#10;TAZuFGC5GNzNMbP+yp/U7aVQEcIhQwOlSJNpHfKSHIaRb4ij9+VbhxJlW2jb4jXCXa3TJHnSDiuO&#10;CyU2tC4pv+y/nYGXk+we11s6nF8/unr6frLVphFjHu771QyUUC//4b/2xhpI0wn8nolHQC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Vd7GAAAA3AAAAA8AAAAAAAAA&#10;AAAAAAAAoQIAAGRycy9kb3ducmV2LnhtbFBLBQYAAAAABAAEAPkAAACUAwAAAAA=&#10;" strokeweight=".45pt">
                    <v:stroke endcap="round"/>
                  </v:line>
                  <v:shape id="Freeform 227" o:spid="_x0000_s1039" style="position:absolute;left:22619;top:16186;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TGBMMA&#10;AADcAAAADwAAAGRycy9kb3ducmV2LnhtbESPUUsDMRCE34X+h7BC32zSgxY5mxZtkYqC4Knvy2W9&#10;BC+b47K25783guDjMDPfMJvdFHt1ojGHxBaWCwOKuE0ucGfh7fX+6hpUFmSHfWKy8E0ZdtvZxQZr&#10;l878QqdGOlUgnGu04EWGWuvceoqYF2kgLt5HGiNKkWOn3YjnAo+9roxZ64iBy4LHgfae2s/mK1rY&#10;P1V30ku39sdjeAymWZrD87u188vp9gaU0CT/4b/2g7NQVSv4PVOOgN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TGBMMAAADcAAAADwAAAAAAAAAAAAAAAACYAgAAZHJzL2Rv&#10;d25yZXYueG1sUEsFBgAAAAAEAAQA9QAAAIgDAAAAAA==&#10;" path="m83,l42,41,,,83,xe" fillcolor="black" stroked="f">
                    <v:path arrowok="t" o:connecttype="custom" o:connectlocs="52700,0;26667,26000;0,0;52700,0" o:connectangles="0,0,0,0"/>
                  </v:shape>
                  <v:shape id="Freeform 228" o:spid="_x0000_s1040" style="position:absolute;left:22619;top:14166;width:527;height:261;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ZYc8MA&#10;AADcAAAADwAAAGRycy9kb3ducmV2LnhtbESPQUsDMRSE74L/ITzBm026h0XWpqVWpKIguNX7Y/Pc&#10;hG5els2zXf+9EQSPw8x8w6w2cxzUiaYcEltYLgwo4i65wL2F98PjzS2oLMgOh8Rk4ZsybNaXFyts&#10;XDrzG51a6VWBcG7QghcZG61z5yliXqSRuHifaYooRU69dhOeCzwOujKm1hEDlwWPI+08dcf2K1rY&#10;vVT3Mkhf+/0+PAfTLs3D64e111fz9g6U0Cz/4b/2k7NQVTX8nilH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ZYc8MAAADcAAAADwAAAAAAAAAAAAAAAACYAgAAZHJzL2Rv&#10;d25yZXYueG1sUEsFBgAAAAAEAAQA9QAAAIgDAAAAAA==&#10;" path="m,41l42,,83,41,,41xe" fillcolor="black" stroked="f">
                    <v:path arrowok="t" o:connecttype="custom" o:connectlocs="0,26100;26667,0;52700,26100;0,26100" o:connectangles="0,0,0,0"/>
                  </v:shape>
                  <v:rect id="Rectangle 229" o:spid="_x0000_s1041" style="position:absolute;left:23203;top:14725;width:540;height:11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EFWMQA&#10;AADcAAAADwAAAGRycy9kb3ducmV2LnhtbESPQWvCQBSE74X+h+UJ3nTXaFNNXaUUBMF6qApeH9ln&#10;Epp9m2ZXjf/eFYQeh5n5hpkvO1uLC7W+cqxhNFQgiHNnKi40HParwRSED8gGa8ek4UYelovXlzlm&#10;xl35hy67UIgIYZ+hhjKEJpPS5yVZ9EPXEEfv5FqLIcq2kKbFa4TbWiZKpdJixXGhxIa+Ssp/d2er&#10;AdOJ+duext/7zTnFWdGp1dtRad3vdZ8fIAJ14T/8bK+NhiR5h8eZe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xBVjEAAAA3AAAAA8AAAAAAAAAAAAAAAAAmAIAAGRycy9k&#10;b3ducmV2LnhtbFBLBQYAAAAABAAEAPUAAACJAwAAAAA=&#10;" stroked="f"/>
                  <v:rect id="Rectangle 230" o:spid="_x0000_s1042" style="position:absolute;left:23216;top:13970;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O9L8A&#10;AADcAAAADwAAAGRycy9kb3ducmV2LnhtbERPS2rDMBDdB3oHMYHuEjlelOBENiEQSEs3tnuAwRp/&#10;iDQykhq7t68WhS4f73+uVmvEk3yYHCs47DMQxJ3TEw8Kvtrb7ggiRGSNxjEp+KEAVfmyOWOh3cI1&#10;PZs4iBTCoUAFY4xzIWXoRrIY9m4mTlzvvMWYoB+k9rikcGtknmVv0uLEqWHEma4jdY/m2yqQbXNb&#10;jo3xmfvI+0/zfq97ckq9btfLCUSkNf6L/9x3rSDP09p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70vwAAANwAAAAPAAAAAAAAAAAAAAAAAJgCAABkcnMvZG93bnJl&#10;di54bWxQSwUGAAAAAAQABAD1AAAAhAMAAAAA&#10;" filled="f" stroked="f">
                    <v:textbox style="mso-fit-shape-to-text:t" inset="0,0,0,0">
                      <w:txbxContent>
                        <w:p w:rsidR="00C36421" w:rsidRDefault="00C36421" w:rsidP="007E4663">
                          <w:r>
                            <w:rPr>
                              <w:rFonts w:ascii="Arial" w:hAnsi="Arial" w:cs="Arial"/>
                              <w:color w:val="000000"/>
                              <w:sz w:val="16"/>
                              <w:szCs w:val="16"/>
                            </w:rPr>
                            <w:t>1</w:t>
                          </w:r>
                        </w:p>
                      </w:txbxContent>
                    </v:textbox>
                  </v:rect>
                  <v:line id="Line 231" o:spid="_x0000_s1043" style="position:absolute;flip:y;visibility:visible;mso-wrap-style:square" from="22885,12096" to="22892,13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6QMYAAADcAAAADwAAAGRycy9kb3ducmV2LnhtbESPX2vCQBDE3wt+h2MLfSl6MQ/WRk8R&#10;+wepIFRFfFxy2ySY2wu5bYzfvlco9HGYmd8w82XvatVRGyrPBsajBBRx7m3FhYHj4W04BRUE2WLt&#10;mQzcKMByMbibY2b9lT+p20uhIoRDhgZKkSbTOuQlOQwj3xBH78u3DiXKttC2xWuEu1qnSTLRDiuO&#10;CyU2tC4pv+y/nYGXk+we11s6nF8/uvrp/WSrTSPGPNz3qxkooV7+w3/tjTWQps/weyYeAb3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kDGAAAA3AAAAA8AAAAAAAAA&#10;AAAAAAAAoQIAAGRycy9kb3ducmV2LnhtbFBLBQYAAAAABAAEAPkAAACUAwAAAAA=&#10;" strokeweight=".45pt">
                    <v:stroke endcap="round"/>
                  </v:line>
                  <v:shape id="Freeform 232" o:spid="_x0000_s1044" style="position:absolute;left:22619;top:13906;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rzQcEA&#10;AADcAAAADwAAAGRycy9kb3ducmV2LnhtbERPTUsDMRC9C/0PYQq92aQrFFmbFq1Ii4LQVe/DZtwE&#10;N5NlM7brvzcHwePjfW92U+zVmcYcEltYLQ0o4ja5wJ2F97en61tQWZAd9onJwg9l2G1nVxusXbrw&#10;ic6NdKqEcK7RghcZaq1z6yliXqaBuHCfaYwoBY6ddiNeSnjsdWXMWkcMXBo8DrT31H4139HC/qV6&#10;kF66tT8cwnMwzco8vn5Yu5hP93eghCb5F/+5j85CdVPmlzPlCOjt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680HBAAAA3AAAAA8AAAAAAAAAAAAAAAAAmAIAAGRycy9kb3du&#10;cmV2LnhtbFBLBQYAAAAABAAEAPUAAACGAwAAAAA=&#10;" path="m83,l42,41,,,83,xe" fillcolor="black" stroked="f">
                    <v:path arrowok="t" o:connecttype="custom" o:connectlocs="52700,0;26667,26000;0,0;52700,0" o:connectangles="0,0,0,0"/>
                  </v:shape>
                  <v:shape id="Freeform 233" o:spid="_x0000_s1045" style="position:absolute;left:22619;top:11887;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W2sMA&#10;AADcAAAADwAAAGRycy9kb3ducmV2LnhtbESPUUsDMRCE3wX/Q1jBN5vcCUXOpkUrUlEQPO37ctle&#10;gpfNcVnb898bQfBxmJlvmNVmjoM60pRDYgvVwoAi7pIL3Fv4eH+8ugGVBdnhkJgsfFOGzfr8bIWN&#10;Syd+o2MrvSoQzg1a8CJjo3XuPEXMizQSF++QpohS5NRrN+GpwOOga2OWOmLgsuBxpK2n7rP9iha2&#10;L/W9DNIv/W4XnoNpK/Pwurf28mK+uwUlNMt/+K/95CzU1xX8nilH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W2sMAAADcAAAADwAAAAAAAAAAAAAAAACYAgAAZHJzL2Rv&#10;d25yZXYueG1sUEsFBgAAAAAEAAQA9QAAAIgDAAAAAA==&#10;" path="m,41l42,,83,41,,41xe" fillcolor="black" stroked="f">
                    <v:path arrowok="t" o:connecttype="custom" o:connectlocs="0,26000;26667,0;52700,26000;0,26000" o:connectangles="0,0,0,0"/>
                  </v:shape>
                  <v:rect id="Rectangle 234" o:spid="_x0000_s1046" style="position:absolute;left:23203;top:12445;width:540;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wHcQA&#10;AADcAAAADwAAAGRycy9kb3ducmV2LnhtbESPQWvCQBSE70L/w/IK3nS3UUObukoRBEE9NBZ6fWSf&#10;SWj2bZpdNf57VxA8DjPzDTNf9rYRZ+p87VjD21iBIC6cqbnU8HNYj95B+IBssHFMGq7kYbl4Gcwx&#10;M+7C33TOQykihH2GGqoQ2kxKX1Rk0Y9dSxy9o+sshii7UpoOLxFuG5kolUqLNceFCltaVVT85Ser&#10;AdOp+d8fJ7vD9pTiR9mr9exXaT187b8+QQTqwzP8aG+MhmSSwP1MPA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fMB3EAAAA3AAAAA8AAAAAAAAAAAAAAAAAmAIAAGRycy9k&#10;b3ducmV2LnhtbFBLBQYAAAAABAAEAPUAAACJAwAAAAA=&#10;" stroked="f"/>
                  <v:rect id="Rectangle 235" o:spid="_x0000_s1047" style="position:absolute;left:23203;top:11836;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CKWMEA&#10;AADcAAAADwAAAGRycy9kb3ducmV2LnhtbESP3YrCMBSE74V9h3CEvdPUC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2AiljBAAAA3AAAAA8AAAAAAAAAAAAAAAAAmAIAAGRycy9kb3du&#10;cmV2LnhtbFBLBQYAAAAABAAEAPUAAACGAwAAAAA=&#10;" filled="f" stroked="f">
                    <v:textbox style="mso-fit-shape-to-text:t" inset="0,0,0,0">
                      <w:txbxContent>
                        <w:p w:rsidR="00C36421" w:rsidRDefault="00C36421" w:rsidP="007E4663">
                          <w:r>
                            <w:rPr>
                              <w:rFonts w:ascii="Arial" w:hAnsi="Arial" w:cs="Arial"/>
                              <w:color w:val="000000"/>
                              <w:sz w:val="16"/>
                              <w:szCs w:val="16"/>
                            </w:rPr>
                            <w:t>1</w:t>
                          </w:r>
                        </w:p>
                      </w:txbxContent>
                    </v:textbox>
                  </v:rect>
                  <v:oval id="Oval 236" o:spid="_x0000_s1048" style="position:absolute;left:4083;top:7893;width:1137;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vIGcUA&#10;AADcAAAADwAAAGRycy9kb3ducmV2LnhtbESPQWsCMRSE70L/Q3iCF6nZriJlaxQpLXgoVG0v3p6b&#10;1+zi5mVJ0nXrr28EweMwM98wi1VvG9GRD7VjBU+TDARx6XTNRsH31/vjM4gQkTU2jknBHwVYLR8G&#10;Cyy0O/OOun00IkE4FKigirEtpAxlRRbDxLXEyftx3mJM0hupPZ4T3DYyz7K5tFhzWqiwpdeKytP+&#10;1yowdnx05uJdfvjoP7dZt97qN6PUaNivX0BE6uM9fGtvtIJ8OoPrmXQ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m8gZxQAAANwAAAAPAAAAAAAAAAAAAAAAAJgCAABkcnMv&#10;ZG93bnJldi54bWxQSwUGAAAAAAQABAD1AAAAigMAAAAA&#10;" filled="f" strokeweight=".95pt">
                    <v:stroke endcap="round"/>
                  </v:oval>
                  <v:oval id="Oval 237" o:spid="_x0000_s1049" style="position:absolute;left:4083;top:12452;width:1137;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dtgsUA&#10;AADcAAAADwAAAGRycy9kb3ducmV2LnhtbESPQWsCMRSE70L/Q3iCF6nZrihlaxQpLXgoVG0v3p6b&#10;1+zi5mVJ0nXrr28EweMwM98wi1VvG9GRD7VjBU+TDARx6XTNRsH31/vjM4gQkTU2jknBHwVYLR8G&#10;Cyy0O/OOun00IkE4FKigirEtpAxlRRbDxLXEyftx3mJM0hupPZ4T3DYyz7K5tFhzWqiwpdeKytP+&#10;1yowdnx05uJdfvjoP7dZt97qN6PUaNivX0BE6uM9fGtvtIJ8OoPrmXQ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122CxQAAANwAAAAPAAAAAAAAAAAAAAAAAJgCAABkcnMv&#10;ZG93bnJldi54bWxQSwUGAAAAAAQABAD1AAAAigMAAAAA&#10;" filled="f" strokeweight=".95pt">
                    <v:stroke endcap="round"/>
                  </v:oval>
                  <v:line id="Line 238" o:spid="_x0000_s1050" style="position:absolute;flip:y;visibility:visible;mso-wrap-style:square" from="2369,13233" to="2375,13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n478YAAADcAAAADwAAAGRycy9kb3ducmV2LnhtbESPUWvCQBCE3wv9D8cWfCn1ogVbUk8R&#10;tUUUhKqIj0tumwRzeyG3jfHfe0Khj8PMfMOMp52rVEtNKD0bGPQTUMSZtyXnBg77z5d3UEGQLVae&#10;ycCVAkwnjw9jTK2/8De1O8lVhHBI0UAhUqdah6wgh6Hva+Lo/fjGoUTZ5No2eIlwV+lhkoy0w5Lj&#10;QoE1zQvKzrtfZ2BxlO3zfEP703LdVm9fR1uuajGm99TNPkAJdfIf/muvrIHh6wjuZ+IR0J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25+O/GAAAA3AAAAA8AAAAAAAAA&#10;AAAAAAAAoQIAAGRycy9kb3ducmV2LnhtbFBLBQYAAAAABAAEAPkAAACUAwAAAAA=&#10;" strokeweight=".45pt">
                    <v:stroke endcap="round"/>
                  </v:line>
                  <v:shape id="Freeform 239" o:spid="_x0000_s1051" style="position:absolute;left:2108;top:13906;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NrNcMA&#10;AADcAAAADwAAAGRycy9kb3ducmV2LnhtbESPUUsDMRCE3wX/Q1jBN5v0hCrXpkUrUlEoeNr35bJe&#10;gpfNcVnb898bQfBxmJlvmNVmir060phDYgvzmQFF3CYXuLPw/vZ4dQsqC7LDPjFZ+KYMm/X52Qpr&#10;l078SsdGOlUgnGu04EWGWuvceoqYZ2kgLt5HGiNKkWOn3YinAo+9roxZ6IiBy4LHgbae2s/mK1rY&#10;vlT30ku38LtdeA6mmZuH/cHay4vpbglKaJL/8F/7yVmorm/g90w5Anr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1NrNcMAAADcAAAADwAAAAAAAAAAAAAAAACYAgAAZHJzL2Rv&#10;d25yZXYueG1sUEsFBgAAAAAEAAQA9QAAAIgDAAAAAA==&#10;" path="m83,l41,41,,,83,xe" fillcolor="black" stroked="f">
                    <v:path arrowok="t" o:connecttype="custom" o:connectlocs="52700,0;26033,26000;0,0;52700,0" o:connectangles="0,0,0,0"/>
                  </v:shape>
                  <v:shape id="Freeform 240" o:spid="_x0000_s1052" style="position:absolute;left:2108;top:13023;width:527;height:267;visibility:visible;mso-wrap-style:square;v-text-anchor:top" coordsize="8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TYe8EA&#10;AADcAAAADwAAAGRycy9kb3ducmV2LnhtbERPS2sCMRC+C/0PYQq9aVYL0m6NIoWCpRcfRXocNuNm&#10;cTNZkuhu++udg9Djx/derAbfqivF1AQ2MJ0UoIirYBuuDXwfPsYvoFJGttgGJgO/lGC1fBgtsLSh&#10;5x1d97lWEsKpRAMu567UOlWOPKZJ6IiFO4XoMQuMtbYRewn3rZ4VxVx7bFgaHHb07qg67y9een8O&#10;Lp62x0Aurun49zXvP1/RmKfHYf0GKtOQ/8V398YamD3LWjkjR0Av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E2HvBAAAA3AAAAA8AAAAAAAAAAAAAAAAAmAIAAGRycy9kb3du&#10;cmV2LnhtbFBLBQYAAAAABAAEAPUAAACGAwAAAAA=&#10;" path="m,42l41,,83,42,,42xe" fillcolor="black" stroked="f">
                    <v:path arrowok="t" o:connecttype="custom" o:connectlocs="0,26700;26033,0;52700,26700;0,26700" o:connectangles="0,0,0,0"/>
                  </v:shape>
                  <v:rect id="Rectangle 241" o:spid="_x0000_s1053" style="position:absolute;left:2711;top:12179;width:56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i9ssIA&#10;AADcAAAADwAAAGRycy9kb3ducmV2LnhtbESP3WoCMRSE7wu+QziCdzXrC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aL2y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1</w:t>
                          </w:r>
                        </w:p>
                      </w:txbxContent>
                    </v:textbox>
                  </v:rect>
                  <v:line id="Line 242" o:spid="_x0000_s1054" style="position:absolute;flip:y;visibility:visible;mso-wrap-style:square" from="2369,12096" to="2375,12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YT5sYAAADcAAAADwAAAGRycy9kb3ducmV2LnhtbESPX2vCQBDE3wv9DscWfJF6UaQtqaeI&#10;/YMoCFURH5fcNgnm9kJujfHbewWhj8PM/IaZzDpXqZaaUHo2MBwkoIgzb0vODex3X89voIIgW6w8&#10;k4ErBZhNHx8mmFp/4R9qt5KrCOGQooFCpE61DllBDsPA18TR+/WNQ4myybVt8BLhrtKjJHnRDkuO&#10;CwXWtCgoO23PzsDHQTb9xZp2x89VW71+H2y5rMWY3lM3fwcl1Ml/+N5eWgOj8RD+zsQjoK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WE+bGAAAA3AAAAA8AAAAAAAAA&#10;AAAAAAAAoQIAAGRycy9kb3ducmV2LnhtbFBLBQYAAAAABAAEAPkAAACUAwAAAAA=&#10;" strokeweight=".45pt">
                    <v:stroke endcap="round"/>
                  </v:line>
                  <v:shape id="Freeform 243" o:spid="_x0000_s1055" style="position:absolute;left:2108;top:12763;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K70MMA&#10;AADcAAAADwAAAGRycy9kb3ducmV2LnhtbESPUUsDMRCE34X+h7BC32zSoxQ5mxZtkYqC4Knvy2W9&#10;BC+b47K25783guDjMDPfMJvdFHt1ojGHxBaWCwOKuE0ucGfh7fX+6hpUFmSHfWKy8E0ZdtvZxQZr&#10;l878QqdGOlUgnGu04EWGWuvceoqYF2kgLt5HGiNKkWOn3YjnAo+9roxZ64iBy4LHgfae2s/mK1rY&#10;P1V30ku39sdjeAymWZrD87u188vp9gaU0CT/4b/2g7NQrSr4PVOOgN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K70MMAAADcAAAADwAAAAAAAAAAAAAAAACYAgAAZHJzL2Rv&#10;d25yZXYueG1sUEsFBgAAAAAEAAQA9QAAAIgDAAAAAA==&#10;" path="m83,l41,41,,,83,xe" fillcolor="black" stroked="f">
                    <v:path arrowok="t" o:connecttype="custom" o:connectlocs="52700,0;26033,26000;0,0;52700,0" o:connectangles="0,0,0,0"/>
                  </v:shape>
                  <v:shape id="Freeform 244" o:spid="_x0000_s1056" style="position:absolute;left:2108;top:11887;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4eS8MA&#10;AADcAAAADwAAAGRycy9kb3ducmV2LnhtbESPUUsDMRCE3wX/Q1jBN5v0lCLXpkUrUlEoeNr35bJe&#10;gpfNcVnb898bQfBxmJlvmNVmir060phDYgvzmQFF3CYXuLPw/vZ4dQsqC7LDPjFZ+KYMm/X52Qpr&#10;l078SsdGOlUgnGu04EWGWuvceoqYZ2kgLt5HGiNKkWOn3YinAo+9roxZ6IiBy4LHgbae2s/mK1rY&#10;vlT30ku38LtdeA6mmZuH/cHay4vpbglKaJL/8F/7yVmobq7h90w5Anr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4eS8MAAADcAAAADwAAAAAAAAAAAAAAAACYAgAAZHJzL2Rv&#10;d25yZXYueG1sUEsFBgAAAAAEAAQA9QAAAIgDAAAAAA==&#10;" path="m,41l41,,83,41,,41xe" fillcolor="black" stroked="f">
                    <v:path arrowok="t" o:connecttype="custom" o:connectlocs="0,26000;26033,0;52700,26000;0,26000" o:connectangles="0,0,0,0"/>
                  </v:shape>
                  <v:rect id="Rectangle 245" o:spid="_x0000_s1057" style="position:absolute;left:2711;top:11036;width:56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hUcEA&#10;AADcAAAADwAAAGRycy9kb3ducmV2LnhtbESP3YrCMBSE74V9h3CEvdPUI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vYVHBAAAA3AAAAA8AAAAAAAAAAAAAAAAAmAIAAGRycy9kb3du&#10;cmV2LnhtbFBLBQYAAAAABAAEAPUAAACGAwAAAAA=&#10;" filled="f" stroked="f">
                    <v:textbox style="mso-fit-shape-to-text:t" inset="0,0,0,0">
                      <w:txbxContent>
                        <w:p w:rsidR="00C36421" w:rsidRDefault="00C36421" w:rsidP="007E4663">
                          <w:r>
                            <w:rPr>
                              <w:rFonts w:ascii="Arial" w:hAnsi="Arial" w:cs="Arial"/>
                              <w:color w:val="000000"/>
                              <w:sz w:val="16"/>
                              <w:szCs w:val="16"/>
                            </w:rPr>
                            <w:t>1</w:t>
                          </w:r>
                        </w:p>
                      </w:txbxContent>
                    </v:textbox>
                  </v:rect>
                  <v:shape id="Freeform 246" o:spid="_x0000_s1058" style="position:absolute;left:1302;top:7277;width:9087;height:82;visibility:visible;mso-wrap-style:square;v-text-anchor:top" coordsize="241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CmXsQA&#10;AADcAAAADwAAAGRycy9kb3ducmV2LnhtbESPT2vCQBTE70K/w/IK3nTT4J82dZWiBL02lrbHR/Y1&#10;ie6+DdlV47d3C4LHYWZ+wyxWvTXiTJ1vHCt4GScgiEunG64UfO3z0SsIH5A1Gsek4EoeVsunwQIz&#10;7S78SeciVCJC2GeooA6hzaT0ZU0W/di1xNH7c53FEGVXSd3hJcKtkWmSzKTFhuNCjS2tayqPxckq&#10;+F3n8/Qw3Rff/LYJ+U9ucNsbpYbP/cc7iEB9eITv7Z1WkE6m8H8mHgG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Qpl7EAAAA3AAAAA8AAAAAAAAAAAAAAAAAmAIAAGRycy9k&#10;b3ducmV2LnhtbFBLBQYAAAAABAAEAPUAAACJAwAAAAA=&#10;" path="m2400,21r-22,c2373,21,2368,16,2368,10v,-5,5,-10,10,-10l2400,v6,,10,5,10,10c2410,16,2406,21,2400,21xm2336,21r-22,c2309,21,2304,16,2304,10v,-5,5,-10,10,-10l2336,v6,,10,5,10,10c2346,16,2342,21,2336,21xm2272,21r-22,c2245,21,2240,16,2240,10v,-5,5,-10,10,-10l2272,v6,,10,5,10,10c2282,16,2278,21,2272,21xm2208,21r-22,c2181,21,2176,16,2176,10v,-5,5,-10,10,-10l2208,v6,,10,5,10,10c2218,16,2214,21,2208,21xm2144,21r-22,c2117,21,2112,16,2112,10v,-5,5,-10,10,-10l2144,v6,,10,5,10,10c2154,16,2150,21,2144,21xm2080,21r-22,c2053,21,2048,16,2048,10v,-5,5,-10,10,-10l2080,v6,,10,5,10,10c2090,16,2086,21,2080,21xm2016,21r-22,c1989,21,1984,16,1984,10v,-5,5,-10,10,-10l2016,v6,,10,5,10,10c2026,16,2022,21,2016,21xm1952,21r-22,c1925,21,1920,16,1920,10v,-5,5,-10,10,-10l1952,v6,,10,5,10,10c1962,16,1958,21,1952,21xm1888,21r-22,c1861,21,1856,16,1856,10v,-5,5,-10,10,-10l1888,v6,,10,5,10,10c1898,16,1894,21,1888,21xm1824,21r-22,c1797,21,1792,16,1792,10v,-5,5,-10,10,-10l1824,v6,,10,5,10,10c1834,16,1830,21,1824,21xm1760,21r-22,c1733,21,1728,16,1728,10v,-5,5,-10,10,-10l1760,v6,,10,5,10,10c1770,16,1766,21,1760,21xm1696,21r-22,c1669,21,1664,16,1664,10v,-5,5,-10,10,-10l1696,v6,,10,5,10,10c1706,16,1702,21,1696,21xm1632,21r-22,c1605,21,1600,16,1600,10v,-5,5,-10,10,-10l1632,v6,,10,5,10,10c1642,16,1638,21,1632,21xm1568,21r-22,c1541,21,1536,16,1536,10v,-5,5,-10,10,-10l1568,v6,,10,5,10,10c1578,16,1574,21,1568,21xm1504,21r-22,c1477,21,1472,16,1472,10v,-5,5,-10,10,-10l1504,v6,,10,5,10,10c1514,16,1510,21,1504,21xm1440,21r-22,c1413,21,1408,16,1408,10v,-5,5,-10,10,-10l1440,v6,,10,5,10,10c1450,16,1446,21,1440,21xm1376,21r-22,c1349,21,1344,16,1344,10v,-5,5,-10,10,-10l1376,v6,,10,5,10,10c1386,16,1382,21,1376,21xm1312,21r-22,c1285,21,1280,16,1280,10v,-5,5,-10,10,-10l1312,v6,,10,5,10,10c1322,16,1318,21,1312,21xm1248,21r-22,c1221,21,1216,16,1216,10v,-5,5,-10,10,-10l1248,v6,,10,5,10,10c1258,16,1254,21,1248,21xm1184,21r-22,c1157,21,1152,16,1152,10v,-5,5,-10,10,-10l1184,v6,,10,5,10,10c1194,16,1190,21,1184,21xm1120,21r-22,c1093,21,1088,16,1088,10v,-5,5,-10,10,-10l1120,v6,,10,5,10,10c1130,16,1126,21,1120,21xm1056,21r-22,c1029,21,1024,16,1024,10v,-5,5,-10,10,-10l1056,v6,,10,5,10,10c1066,16,1062,21,1056,21xm992,21r-22,c965,21,960,16,960,10,960,5,965,,970,r22,c998,,1002,5,1002,10v,6,-4,11,-10,11xm928,21r-22,c900,21,896,16,896,10,896,5,900,,906,r22,c934,,938,5,938,10v,6,-4,11,-10,11xm864,21r-22,c836,21,832,16,832,10,832,5,836,,842,r22,c870,,874,5,874,10v,6,-4,11,-10,11xm800,21r-22,c772,21,768,16,768,10,768,5,772,,778,r22,c806,,810,5,810,10v,6,-4,11,-10,11xm736,21r-22,c708,21,704,16,704,10,704,5,708,,714,r22,c742,,746,5,746,10v,6,-4,11,-10,11xm672,21r-22,c644,21,640,16,640,10,640,5,644,,650,r22,c678,,682,5,682,10v,6,-4,11,-10,11xm608,21r-22,c580,21,576,16,576,10,576,5,580,,586,r22,c614,,618,5,618,10v,6,-4,11,-10,11xm544,21r-22,c516,21,512,16,512,10,512,5,516,,522,r22,c550,,554,5,554,10v,6,-4,11,-10,11xm480,21r-22,c452,21,448,16,448,10,448,5,452,,458,r22,c486,,490,5,490,10v,6,-4,11,-10,11xm416,21r-22,c388,21,384,16,384,10,384,5,388,,394,r22,c422,,426,5,426,10v,6,-4,11,-10,11xm352,21r-22,c324,21,320,16,320,10,320,5,324,,330,r22,c358,,362,5,362,10v,6,-4,11,-10,11xm288,21r-22,c260,21,256,16,256,10,256,5,260,,266,r22,c294,,298,5,298,10v,6,-4,11,-10,11xm224,21r-22,c196,21,192,16,192,10,192,5,196,,202,r22,c230,,234,5,234,10v,6,-4,11,-10,11xm160,21r-22,c132,21,128,16,128,10,128,5,132,,138,r22,c166,,170,5,170,10v,6,-4,11,-10,11xm96,21r-22,c68,21,64,16,64,10,64,5,68,,74,l96,v6,,10,5,10,10c106,16,102,21,96,21xm32,21r-22,c5,21,,16,,10,,5,5,,10,l32,v6,,10,5,10,10c42,16,38,21,32,21xe" fillcolor="black" strokeweight=".45pt">
                    <v:stroke joinstyle="bevel"/>
                    <v:path arrowok="t" o:connecttype="custom" o:connectlocs="537302,0;515810,2343;508646,5076;510908,2343;489416,0;475088,5076;479990,5076;465662,0;444170,2343;437006,5076;439268,2343;417776,0;403448,5076;408349,5076;394021,0;372529,2343;365365,5076;367628,2343;346136,0;331807,5076;336709,5076;322381,0;300889,2343;293725,5076;295987,2343;274495,0;260167,5076;265069,5076;250741,0;229249,2343;222085,5076;224347,2343;202855,0;188527,5076;193429,5076;179101,0;157609,2343;150445,5076;152707,2343;131215,0;116887,5076;121788,5076;107460,0;85968,2343;78804,5076;81067,2343;59575,0;45246,5076;50148,5076;35820,0;14328,2343;7164,5076;9426,2343" o:connectangles="0,0,0,0,0,0,0,0,0,0,0,0,0,0,0,0,0,0,0,0,0,0,0,0,0,0,0,0,0,0,0,0,0,0,0,0,0,0,0,0,0,0,0,0,0,0,0,0,0,0,0,0,0"/>
                    <o:lock v:ext="edit" verticies="t"/>
                  </v:shape>
                  <v:line id="Line 247" o:spid="_x0000_s1059" style="position:absolute;visibility:visible;mso-wrap-style:square" from="4083,6750" to="5220,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XlDMUAAADcAAAADwAAAGRycy9kb3ducmV2LnhtbESP0WrCQBRE3wv+w3KFvpS6SSiiqavY&#10;YiA+VFD7AZfsNQnN3o27q8a/dwuFPg4zc4ZZrAbTiSs531pWkE4SEMSV1S3XCr6PxesMhA/IGjvL&#10;pOBOHlbL0dMCc21vvKfrIdQiQtjnqKAJoc+l9FVDBv3E9sTRO1lnMETpaqkd3iLcdDJLkqk02HJc&#10;aLCnz4aqn8PFKJi7r/TjtC1f+uy+wXOZFjsOhVLP42H9DiLQEP7Df+1SK8jepvB7Jh4BuX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XlDMUAAADcAAAADwAAAAAAAAAA&#10;AAAAAAChAgAAZHJzL2Rvd25yZXYueG1sUEsFBgAAAAAEAAQA+QAAAJMDAAAAAA==&#10;" strokeweight=".95pt">
                    <v:stroke endcap="round"/>
                  </v:line>
                  <v:line id="Line 248" o:spid="_x0000_s1060" style="position:absolute;flip:x;visibility:visible;mso-wrap-style:square" from="4083,6750" to="5220,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mR8sYAAADcAAAADwAAAGRycy9kb3ducmV2LnhtbESPQWvCQBSE74X+h+UVeil1Ewkq0U2Q&#10;QmkP9mCsnh/Z1yQ0+zZm1yT9925B8DjMzDfMJp9MKwbqXWNZQTyLQBCXVjdcKfg+vL+uQDiPrLG1&#10;TAr+yEGePT5sMNV25D0Nha9EgLBLUUHtfZdK6cqaDLqZ7YiD92N7gz7IvpK6xzHATSvnUbSQBhsO&#10;CzV29FZT+VtcjILdZO3JfcSrS7QYx/jr5XgukqNSz0/Tdg3C0+Tv4Vv7UyuYJ0v4PxOOgMy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JkfLGAAAA3AAAAA8AAAAAAAAA&#10;AAAAAAAAoQIAAGRycy9kb3ducmV2LnhtbFBLBQYAAAAABAAEAPkAAACUAwAAAAA=&#10;" strokeweight=".95pt">
                    <v:stroke endcap="round"/>
                  </v:line>
                  <v:line id="Line 249" o:spid="_x0000_s1061" style="position:absolute;visibility:visible;mso-wrap-style:square" from="4083,9029" to="5220,1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bU5cIAAADcAAAADwAAAGRycy9kb3ducmV2LnhtbERP3WrCMBS+F/YO4Qx2I5q2DHGdUaZY&#10;6C4UdD7AoTm2Zc1Jl0Stb79cCF5+fP+L1WA6cSXnW8sK0mkCgriyuuVawemnmMxB+ICssbNMCu7k&#10;YbV8GS0w1/bGB7oeQy1iCPscFTQh9LmUvmrIoJ/anjhyZ+sMhghdLbXDWww3ncySZCYNthwbGuxp&#10;01D1e7wYBR9ul67P3+W4z+5b/CvTYs+hUOrtdfj6BBFoCE/xw11qBdl7XBvPxCM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bU5cIAAADcAAAADwAAAAAAAAAAAAAA&#10;AAChAgAAZHJzL2Rvd25yZXYueG1sUEsFBgAAAAAEAAQA+QAAAJADAAAAAA==&#10;" strokeweight=".95pt">
                    <v:stroke endcap="round"/>
                  </v:line>
                  <v:line id="Line 250" o:spid="_x0000_s1062" style="position:absolute;flip:x;visibility:visible;mso-wrap-style:square" from="4083,9029" to="5220,1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qgG8YAAADcAAAADwAAAGRycy9kb3ducmV2LnhtbESPQWvCQBSE70L/w/IKvUizSRCxMauU&#10;QmkPejCtnh/Z1yQ0+zbNbkz6711B8DjMzDdMvp1MK87Uu8aygiSKQRCXVjdcKfj+en9egXAeWWNr&#10;mRT8k4Pt5mGWY6btyAc6F74SAcIuQwW1910mpStrMugi2xEH78f2Bn2QfSV1j2OAm1amcbyUBhsO&#10;CzV29FZT+VsMRsFusvbkPpLVEC/HMdnPj3/F4qjU0+P0ugbhafL38K39qRWkixe4nglHQG4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aoBvGAAAA3AAAAA8AAAAAAAAA&#10;AAAAAAAAoQIAAGRycy9kb3ducmV2LnhtbFBLBQYAAAAABAAEAPkAAACUAwAAAAA=&#10;" strokeweight=".95pt">
                    <v:stroke endcap="round"/>
                  </v:line>
                  <v:shape id="Freeform 251" o:spid="_x0000_s1063" style="position:absolute;left:1302;top:14128;width:9087;height:76;visibility:visible;mso-wrap-style:square;v-text-anchor:top" coordsize="241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6TG8EA&#10;AADcAAAADwAAAGRycy9kb3ducmV2LnhtbERPz2vCMBS+D/wfwhO8zdSCbnamRRxFr6tj8/ho3tpq&#10;8lKaTOt/bw6DHT++35titEZcafCdYwWLeQKCuHa640bB57F8fgXhA7JG45gU3MlDkU+eNphpd+MP&#10;ulahETGEfYYK2hD6TEpft2TRz11PHLkfN1gMEQ6N1APeYrg1Mk2SlbTYcWxosaddS/Wl+rUKTrvy&#10;JT0vj9UXr99D+V0a3I9Gqdl03L6BCDSGf/Gf+6AVpMs4P56JR0D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xvBAAAA3AAAAA8AAAAAAAAAAAAAAAAAmAIAAGRycy9kb3du&#10;cmV2LnhtbFBLBQYAAAAABAAEAPUAAACGAwAAAAA=&#10;" path="m2400,21r-22,c2373,21,2368,17,2368,11v,-6,5,-11,10,-11l2400,v6,,10,5,10,11c2410,17,2406,21,2400,21xm2336,21r-22,c2309,21,2304,17,2304,11v,-6,5,-11,10,-11l2336,v6,,10,5,10,11c2346,17,2342,21,2336,21xm2272,21r-22,c2245,21,2240,17,2240,11v,-6,5,-11,10,-11l2272,v6,,10,5,10,11c2282,17,2278,21,2272,21xm2208,21r-22,c2181,21,2176,17,2176,11v,-6,5,-11,10,-11l2208,v6,,10,5,10,11c2218,17,2214,21,2208,21xm2144,21r-22,c2117,21,2112,17,2112,11v,-6,5,-11,10,-11l2144,v6,,10,5,10,11c2154,17,2150,21,2144,21xm2080,21r-22,c2053,21,2048,17,2048,11v,-6,5,-11,10,-11l2080,v6,,10,5,10,11c2090,17,2086,21,2080,21xm2016,21r-22,c1989,21,1984,17,1984,11v,-6,5,-11,10,-11l2016,v6,,10,5,10,11c2026,17,2022,21,2016,21xm1952,21r-22,c1925,21,1920,17,1920,11v,-6,5,-11,10,-11l1952,v6,,10,5,10,11c1962,17,1958,21,1952,21xm1888,21r-22,c1861,21,1856,17,1856,11v,-6,5,-11,10,-11l1888,v6,,10,5,10,11c1898,17,1894,21,1888,21xm1824,21r-22,c1797,21,1792,17,1792,11v,-6,5,-11,10,-11l1824,v6,,10,5,10,11c1834,17,1830,21,1824,21xm1760,21r-22,c1733,21,1728,17,1728,11v,-6,5,-11,10,-11l1760,v6,,10,5,10,11c1770,17,1766,21,1760,21xm1696,21r-22,c1669,21,1664,17,1664,11v,-6,5,-11,10,-11l1696,v6,,10,5,10,11c1706,17,1702,21,1696,21xm1632,21r-22,c1605,21,1600,17,1600,11v,-6,5,-11,10,-11l1632,v6,,10,5,10,11c1642,17,1638,21,1632,21xm1568,21r-22,c1541,21,1536,17,1536,11v,-6,5,-11,10,-11l1568,v6,,10,5,10,11c1578,17,1574,21,1568,21xm1504,21r-22,c1477,21,1472,17,1472,11v,-6,5,-11,10,-11l1504,v6,,10,5,10,11c1514,17,1510,21,1504,21xm1440,21r-22,c1413,21,1408,17,1408,11v,-6,5,-11,10,-11l1440,v6,,10,5,10,11c1450,17,1446,21,1440,21xm1376,21r-22,c1349,21,1344,17,1344,11v,-6,5,-11,10,-11l1376,v6,,10,5,10,11c1386,17,1382,21,1376,21xm1312,21r-22,c1285,21,1280,17,1280,11v,-6,5,-11,10,-11l1312,v6,,10,5,10,11c1322,17,1318,21,1312,21xm1248,21r-22,c1221,21,1216,17,1216,11v,-6,5,-11,10,-11l1248,v6,,10,5,10,11c1258,17,1254,21,1248,21xm1184,21r-22,c1157,21,1152,17,1152,11v,-6,5,-11,10,-11l1184,v6,,10,5,10,11c1194,17,1190,21,1184,21xm1120,21r-22,c1093,21,1088,17,1088,11v,-6,5,-11,10,-11l1120,v6,,10,5,10,11c1130,17,1126,21,1120,21xm1056,21r-22,c1029,21,1024,17,1024,11v,-6,5,-11,10,-11l1056,v6,,10,5,10,11c1066,17,1062,21,1056,21xm992,21r-22,c965,21,960,17,960,11,960,5,965,,970,r22,c998,,1002,5,1002,11v,6,-4,10,-10,10xm928,21r-22,c900,21,896,17,896,11,896,5,900,,906,r22,c934,,938,5,938,11v,6,-4,10,-10,10xm864,21r-22,c836,21,832,17,832,11,832,5,836,,842,r22,c870,,874,5,874,11v,6,-4,10,-10,10xm800,21r-22,c772,21,768,17,768,11,768,5,772,,778,r22,c806,,810,5,810,11v,6,-4,10,-10,10xm736,21r-22,c708,21,704,17,704,11,704,5,708,,714,r22,c742,,746,5,746,11v,6,-4,10,-10,10xm672,21r-22,c644,21,640,17,640,11,640,5,644,,650,r22,c678,,682,5,682,11v,6,-4,10,-10,10xm608,21r-22,c580,21,576,17,576,11,576,5,580,,586,r22,c614,,618,5,618,11v,6,-4,10,-10,10xm544,21r-22,c516,21,512,17,512,11,512,5,516,,522,r22,c550,,554,5,554,11v,6,-4,10,-10,10xm480,21r-22,c452,21,448,17,448,11,448,5,452,,458,r22,c486,,490,5,490,11v,6,-4,10,-10,10xm416,21r-22,c388,21,384,17,384,11,384,5,388,,394,r22,c422,,426,5,426,11v,6,-4,10,-10,10xm352,21r-22,c324,21,320,17,320,11,320,5,324,,330,r22,c358,,362,5,362,11v,6,-4,10,-10,10xm288,21r-22,c260,21,256,17,256,11,256,5,260,,266,r22,c294,,298,5,298,11v,6,-4,10,-10,10xm224,21r-22,c196,21,192,17,192,11,192,5,196,,202,r22,c230,,234,5,234,11v,6,-4,10,-10,10xm160,21r-22,c132,21,128,17,128,11,128,5,132,,138,r22,c166,,170,5,170,11v,6,-4,10,-10,10xm96,21r-22,c68,21,64,17,64,11,64,5,68,,74,l96,v6,,10,5,10,11c106,17,102,21,96,21xm32,21r-22,c5,21,,17,,11,,5,5,,10,l32,v6,,10,5,10,11c42,17,38,21,32,21xe" fillcolor="black" strokeweight=".45pt">
                    <v:stroke joinstyle="bevel"/>
                    <v:path arrowok="t" o:connecttype="custom" o:connectlocs="537302,0;515810,2171;508646,4343;510908,2171;489416,0;475088,4343;479990,4343;465662,0;444170,2171;437006,4343;439268,2171;417776,0;403448,4343;408349,4343;394021,0;372529,2171;365365,4343;367628,2171;346136,0;331807,4343;336709,4343;322381,0;300889,2171;293725,4343;295987,2171;274495,0;260167,4343;265069,4343;250741,0;229249,2171;222085,4343;224347,2171;202855,0;188527,4343;193429,4343;179101,0;157609,2171;150445,4343;152707,2171;131215,0;116887,4343;121788,4343;107460,0;85968,2171;78804,4343;81067,2171;59575,0;45246,4343;50148,4343;35820,0;14328,2171;7164,4343;9426,2171" o:connectangles="0,0,0,0,0,0,0,0,0,0,0,0,0,0,0,0,0,0,0,0,0,0,0,0,0,0,0,0,0,0,0,0,0,0,0,0,0,0,0,0,0,0,0,0,0,0,0,0,0,0,0,0,0"/>
                    <o:lock v:ext="edit" verticies="t"/>
                  </v:shape>
                  <v:line id="Line 252" o:spid="_x0000_s1064" style="position:absolute;visibility:visible;mso-wrap-style:square" from="4083,11315" to="5220,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XrpcUAAADcAAAADwAAAGRycy9kb3ducmV2LnhtbESP0WrCQBRE3wv+w3IFX4puEmjR6Cq2&#10;GIgPLVT9gEv2mgSzd9Pdrca/7wqFPg4zc4ZZbQbTiSs531pWkM4SEMSV1S3XCk7HYjoH4QOyxs4y&#10;KbiTh8169LTCXNsbf9H1EGoRIexzVNCE0OdS+qohg35me+Lona0zGKJ0tdQObxFuOpklyas02HJc&#10;aLCn94aqy+HHKFi4j/TtvC+f++y+w+8yLT45FEpNxsN2CSLQEP7Df+1SK8heUnici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XrpcUAAADcAAAADwAAAAAAAAAA&#10;AAAAAAChAgAAZHJzL2Rvd25yZXYueG1sUEsFBgAAAAAEAAQA+QAAAJMDAAAAAA==&#10;" strokeweight=".95pt">
                    <v:stroke endcap="round"/>
                  </v:line>
                  <v:line id="Line 253" o:spid="_x0000_s1065" style="position:absolute;flip:x;visibility:visible;mso-wrap-style:square" from="4083,11315" to="5220,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ekt8YAAADcAAAADwAAAGRycy9kb3ducmV2LnhtbESPT2vCQBTE74V+h+UVeim6SVCR6CYU&#10;QdqDPRj/nB/ZZxLMvk2zq0m/fbdQ8DjMzG+YdT6aVtypd41lBfE0AkFcWt1wpeB42E6WIJxH1tha&#10;JgU/5CDPnp/WmGo78J7uha9EgLBLUUHtfZdK6cqaDLqp7YiDd7G9QR9kX0nd4xDgppVJFC2kwYbD&#10;Qo0dbWoqr8XNKNiN1p7dR7y8RYthiL/eTt/F7KTU68v4vgLhafSP8H/7UytI5gn8nQlHQGa/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npLfGAAAA3AAAAA8AAAAAAAAA&#10;AAAAAAAAoQIAAGRycy9kb3ducmV2LnhtbFBLBQYAAAAABAAEAPkAAACUAwAAAAA=&#10;" strokeweight=".95pt">
                    <v:stroke endcap="round"/>
                  </v:line>
                  <v:line id="Line 254" o:spid="_x0000_s1066" style="position:absolute;visibility:visible;mso-wrap-style:square" from="4083,13595" to="5220,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vQScYAAADcAAAADwAAAGRycy9kb3ducmV2LnhtbESP0WrCQBRE34X+w3ILvkjdJFJpU1ex&#10;xUD6oFDbD7hkr0lo9m7cXTX+fbcg+DjMzBlmsRpMJ87kfGtZQTpNQBBXVrdcK/j5Lp5eQPiArLGz&#10;TAqu5GG1fBgtMNf2wl903odaRAj7HBU0IfS5lL5qyKCf2p44egfrDIYoXS21w0uEm05mSTKXBluO&#10;Cw329NFQ9bs/GQWvbpu+Hz7LSZ9dN3gs02LHoVBq/Dis30AEGsI9fGuXWkH2PIP/M/EIyO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r0EnGAAAA3AAAAA8AAAAAAAAA&#10;AAAAAAAAoQIAAGRycy9kb3ducmV2LnhtbFBLBQYAAAAABAAEAPkAAACUAwAAAAA=&#10;" strokeweight=".95pt">
                    <v:stroke endcap="round"/>
                  </v:line>
                  <v:line id="Line 255" o:spid="_x0000_s1067" style="position:absolute;flip:x;visibility:visible;mso-wrap-style:square" from="4083,13595" to="5220,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KZWMYAAADcAAAADwAAAGRycy9kb3ducmV2LnhtbESPQWvCQBSE70L/w/IKvUiziWgI0VVK&#10;obQHezBten5kn0lo9m2aXU38911B8DjMzDfMZjeZTpxpcK1lBUkUgyCurG65VvD99facgXAeWWNn&#10;mRRcyMFu+zDbYK7tyAc6F74WAcIuRwWN930upasaMugi2xMH72gHgz7IoZZ6wDHATScXcZxKgy2H&#10;hQZ7em2o+i1ORsF+svbHvSfZKU7HMfmcl3/FslTq6XF6WYPwNPl7+Nb+0AoWqyVcz4QjIL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iCmVjGAAAA3AAAAA8AAAAAAAAA&#10;AAAAAAAAoQIAAGRycy9kb3ducmV2LnhtbFBLBQYAAAAABAAEAPkAAACUAwAAAAA=&#10;" strokeweight=".95pt">
                    <v:stroke endcap="round"/>
                  </v:line>
                  <v:oval id="Oval 256" o:spid="_x0000_s1068" style="position:absolute;left:4083;top:17017;width:1137;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iIIsYA&#10;AADcAAAADwAAAGRycy9kb3ducmV2LnhtbESPzWrDMBCE74W+g9hCLyWWa0goTpQQSgs9FPLXS24b&#10;ayubWisjqY6Tp48CgRyHmfmGmS0G24qefGgcK3jNchDEldMNGwU/u8/RG4gQkTW2jknBiQIs5o8P&#10;Myy1O/KG+m00IkE4lKigjrErpQxVTRZD5jri5P06bzEm6Y3UHo8JbltZ5PlEWmw4LdTY0XtN1d/2&#10;3yow9uXgzNm7Yv89rNZ5v1zrD6PU89OwnIKINMR7+Nb+0gqK8RiuZ9IRk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iIIsYAAADcAAAADwAAAAAAAAAAAAAAAACYAgAAZHJz&#10;L2Rvd25yZXYueG1sUEsFBgAAAAAEAAQA9QAAAIsDAAAAAA==&#10;" filled="f" strokeweight=".95pt">
                    <v:stroke endcap="round"/>
                  </v:oval>
                  <v:line id="Line 257" o:spid="_x0000_s1069" style="position:absolute;visibility:visible;mso-wrap-style:square" from="4083,15874" to="5220,1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xz0cUAAADcAAAADwAAAGRycy9kb3ducmV2LnhtbESP0WrCQBRE3wv+w3KFvpS6SaCiqavY&#10;YiA+VFD7AZfsNQnN3o27q8a/dwuFPg4zc4ZZrAbTiSs531pWkE4SEMSV1S3XCr6PxesMhA/IGjvL&#10;pOBOHlbL0dMCc21vvKfrIdQiQtjnqKAJoc+l9FVDBv3E9sTRO1lnMETpaqkd3iLcdDJLkqk02HJc&#10;aLCnz4aqn8PFKJi7r/TjtC1f+uy+wXOZFjsOhVLP42H9DiLQEP7Df+1SK8jepvB7Jh4BuX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xz0cUAAADcAAAADwAAAAAAAAAA&#10;AAAAAAChAgAAZHJzL2Rvd25yZXYueG1sUEsFBgAAAAAEAAQA+QAAAJMDAAAAAA==&#10;" strokeweight=".95pt">
                    <v:stroke endcap="round"/>
                  </v:line>
                  <v:line id="Line 258" o:spid="_x0000_s1070" style="position:absolute;flip:x;visibility:visible;mso-wrap-style:square" from="4083,15874" to="5220,1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AHL8YAAADcAAAADwAAAGRycy9kb3ducmV2LnhtbESPQWvCQBSE7wX/w/IKXopuEtRK6hqk&#10;IO2hPRgbz4/saxKafZtmVxP/fbcgeBxm5htmk42mFRfqXWNZQTyPQBCXVjdcKfg67mdrEM4ja2wt&#10;k4IrOci2k4cNptoOfKBL7isRIOxSVFB736VSurImg25uO+LgfdveoA+yr6TucQhw08okilbSYMNh&#10;ocaOXmsqf/KzUfAxWntyb/H6HK2GIf58Kn7zRaHU9HHcvYDwNPp7+NZ+1wqS5TP8nwlHQG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QBy/GAAAA3AAAAA8AAAAAAAAA&#10;AAAAAAAAoQIAAGRycy9kb3ducmV2LnhtbFBLBQYAAAAABAAEAPkAAACUAwAAAAA=&#10;" strokeweight=".95pt">
                    <v:stroke endcap="round"/>
                  </v:line>
                  <v:line id="Line 259" o:spid="_x0000_s1071" style="position:absolute;visibility:visible;mso-wrap-style:square" from="4083,18160" to="522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9COMIAAADcAAAADwAAAGRycy9kb3ducmV2LnhtbERP3WrCMBS+F/YO4Qx2I5q2MHGdUaZY&#10;6C4UdD7AoTm2Zc1Jl0Stb79cCF5+fP+L1WA6cSXnW8sK0mkCgriyuuVawemnmMxB+ICssbNMCu7k&#10;YbV8GS0w1/bGB7oeQy1iCPscFTQh9LmUvmrIoJ/anjhyZ+sMhghdLbXDWww3ncySZCYNthwbGuxp&#10;01D1e7wYBR9ul67P3+W4z+5b/CvTYs+hUOrtdfj6BBFoCE/xw11qBdl7XBvPxCM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c9COMIAAADcAAAADwAAAAAAAAAAAAAA&#10;AAChAgAAZHJzL2Rvd25yZXYueG1sUEsFBgAAAAAEAAQA+QAAAJADAAAAAA==&#10;" strokeweight=".95pt">
                    <v:stroke endcap="round"/>
                  </v:line>
                  <v:line id="Line 260" o:spid="_x0000_s1072" style="position:absolute;flip:x;visibility:visible;mso-wrap-style:square" from="4083,18160" to="522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M2xsYAAADcAAAADwAAAGRycy9kb3ducmV2LnhtbESPQWvCQBSE7wX/w/IKXkrdJKjE1DVI&#10;QdpDezBWz4/saxKafZtmVxP/fbcgeBxm5htmnY+mFRfqXWNZQTyLQBCXVjdcKfg67J5TEM4ja2wt&#10;k4IrOcg3k4c1ZtoOvKdL4SsRIOwyVFB732VSurImg25mO+LgfdveoA+yr6TucQhw08okipbSYMNh&#10;ocaOXmsqf4qzUfAxWntyb3F6jpbDEH8+HX+L+VGp6eO4fQHhafT38K39rhUkixX8nwlHQG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aDNsbGAAAA3AAAAA8AAAAAAAAA&#10;AAAAAAAAoQIAAGRycy9kb3ducmV2LnhtbFBLBQYAAAAABAAEAPkAAACUAwAAAAA=&#10;" strokeweight=".95pt">
                    <v:stroke endcap="round"/>
                  </v:line>
                  <v:shape id="Freeform 261" o:spid="_x0000_s1073" style="position:absolute;left:1302;top:8420;width:9087;height:82;visibility:visible;mso-wrap-style:square;v-text-anchor:top" coordsize="241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RbhcMA&#10;AADcAAAADwAAAGRycy9kb3ducmV2LnhtbERPy2rCQBTdF/yH4QrdlDqpiJbUSRBLi8WVD1xfM7dJ&#10;NHMnyUyTtF/fWQguD+e9TAdTiY5aV1pW8DKJQBBnVpecKzgePp5fQTiPrLGyTAp+yUGajB6WGGvb&#10;8466vc9FCGEXo4LC+zqW0mUFGXQTWxMH7tu2Bn2AbS51i30IN5WcRtFcGiw5NBRY07qg7Lr/MQq6&#10;p+1MLpqvz+xy9n9905h3xJNSj+Nh9QbC0+Dv4pt7oxVM52F+OBOOgE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yRbhcMAAADcAAAADwAAAAAAAAAAAAAAAACYAgAAZHJzL2Rv&#10;d25yZXYueG1sUEsFBgAAAAAEAAQA9QAAAIgDAAAAAA==&#10;" path="m2400,22r-22,c2373,22,2368,17,2368,11v,-6,5,-11,10,-11l2400,v6,,10,5,10,11c2410,17,2406,22,2400,22xm2336,22r-22,c2309,22,2304,17,2304,11v,-6,5,-11,10,-11l2336,v6,,10,5,10,11c2346,17,2342,22,2336,22xm2272,22r-22,c2245,22,2240,17,2240,11v,-6,5,-11,10,-11l2272,v6,,10,5,10,11c2282,17,2278,22,2272,22xm2208,22r-22,c2181,22,2176,17,2176,11v,-6,5,-11,10,-11l2208,v6,,10,5,10,11c2218,17,2214,22,2208,22xm2144,22r-22,c2117,22,2112,17,2112,11v,-6,5,-11,10,-11l2144,v6,,10,5,10,11c2154,17,2150,22,2144,22xm2080,22r-22,c2053,22,2048,17,2048,11v,-6,5,-11,10,-11l2080,v6,,10,5,10,11c2090,17,2086,22,2080,22xm2016,22r-22,c1989,22,1984,17,1984,11v,-6,5,-11,10,-11l2016,v6,,10,5,10,11c2026,17,2022,22,2016,22xm1952,22r-22,c1925,22,1920,17,1920,11v,-6,5,-11,10,-11l1952,v6,,10,5,10,11c1962,17,1958,22,1952,22xm1888,22r-22,c1861,22,1856,17,1856,11v,-6,5,-11,10,-11l1888,v6,,10,5,10,11c1898,17,1894,22,1888,22xm1824,22r-22,c1797,22,1792,17,1792,11v,-6,5,-11,10,-11l1824,v6,,10,5,10,11c1834,17,1830,22,1824,22xm1760,22r-22,c1733,22,1728,17,1728,11v,-6,5,-11,10,-11l1760,v6,,10,5,10,11c1770,17,1766,22,1760,22xm1696,22r-22,c1669,22,1664,17,1664,11v,-6,5,-11,10,-11l1696,v6,,10,5,10,11c1706,17,1702,22,1696,22xm1632,22r-22,c1605,22,1600,17,1600,11v,-6,5,-11,10,-11l1632,v6,,10,5,10,11c1642,17,1638,22,1632,22xm1568,22r-22,c1541,22,1536,17,1536,11v,-6,5,-11,10,-11l1568,v6,,10,5,10,11c1578,17,1574,22,1568,22xm1504,22r-22,c1477,22,1472,17,1472,11v,-6,5,-11,10,-11l1504,v6,,10,5,10,11c1514,17,1510,22,1504,22xm1440,22r-22,c1413,22,1408,17,1408,11v,-6,5,-11,10,-11l1440,v6,,10,5,10,11c1450,17,1446,22,1440,22xm1376,22r-22,c1349,22,1344,17,1344,11v,-6,5,-11,10,-11l1376,v6,,10,5,10,11c1386,17,1382,22,1376,22xm1312,22r-22,c1285,22,1280,17,1280,11v,-6,5,-11,10,-11l1312,v6,,10,5,10,11c1322,17,1318,22,1312,22xm1248,22r-22,c1221,22,1216,17,1216,11v,-6,5,-11,10,-11l1248,v6,,10,5,10,11c1258,17,1254,22,1248,22xm1184,22r-22,c1157,22,1152,17,1152,11v,-6,5,-11,10,-11l1184,v6,,10,5,10,11c1194,17,1190,22,1184,22xm1120,22r-22,c1093,22,1088,17,1088,11v,-6,5,-11,10,-11l1120,v6,,10,5,10,11c1130,17,1126,22,1120,22xm1056,22r-22,c1029,22,1024,17,1024,11v,-6,5,-11,10,-11l1056,v6,,10,5,10,11c1066,17,1062,22,1056,22xm992,22r-22,c965,22,960,17,960,11,960,5,965,,970,r22,c998,,1002,5,1002,11v,6,-4,11,-10,11xm928,22r-22,c900,22,896,17,896,11,896,5,900,,906,r22,c934,,938,5,938,11v,6,-4,11,-10,11xm864,22r-22,c836,22,832,17,832,11,832,5,836,,842,r22,c870,,874,5,874,11v,6,-4,11,-10,11xm800,22r-22,c772,22,768,17,768,11,768,5,772,,778,r22,c806,,810,5,810,11v,6,-4,11,-10,11xm736,22r-22,c708,22,704,17,704,11,704,5,708,,714,r22,c742,,746,5,746,11v,6,-4,11,-10,11xm672,22r-22,c644,22,640,17,640,11,640,5,644,,650,r22,c678,,682,5,682,11v,6,-4,11,-10,11xm608,22r-22,c580,22,576,17,576,11,576,5,580,,586,r22,c614,,618,5,618,11v,6,-4,11,-10,11xm544,22r-22,c516,22,512,17,512,11,512,5,516,,522,r22,c550,,554,5,554,11v,6,-4,11,-10,11xm480,22r-22,c452,22,448,17,448,11,448,5,452,,458,r22,c486,,490,5,490,11v,6,-4,11,-10,11xm416,22r-22,c388,22,384,17,384,11,384,5,388,,394,r22,c422,,426,5,426,11v,6,-4,11,-10,11xm352,22r-22,c324,22,320,17,320,11,320,5,324,,330,r22,c358,,362,5,362,11v,6,-4,11,-10,11xm288,22r-22,c260,22,256,17,256,11,256,5,260,,266,r22,c294,,298,5,298,11v,6,-4,11,-10,11xm224,22r-22,c196,22,192,17,192,11,192,5,196,,202,r22,c230,,234,5,234,11v,6,-4,11,-10,11xm160,22r-22,c132,22,128,17,128,11,128,5,132,,138,r22,c166,,170,5,170,11v,6,-4,11,-10,11xm96,22r-22,c68,22,64,17,64,11,64,5,68,,74,l96,v6,,10,5,10,11c106,17,102,22,96,22xm32,22r-22,c5,22,,17,,11,,5,5,,10,l32,v6,,10,5,10,11c42,17,38,22,32,22xe" fillcolor="black" strokeweight=".45pt">
                    <v:stroke joinstyle="bevel"/>
                    <v:path arrowok="t" o:connecttype="custom" o:connectlocs="537302,0;515810,2609;508646,4845;510908,2609;489416,0;475088,4845;479990,4845;465662,0;444170,2609;437006,4845;439268,2609;417776,0;403448,4845;408349,4845;394021,0;372529,2609;365365,4845;367628,2609;346136,0;331807,4845;336709,4845;322381,0;300889,2609;293725,4845;295987,2609;274495,0;260167,4845;265069,4845;250741,0;229249,2609;222085,4845;224347,2609;202855,0;188527,4845;193429,4845;179101,0;157609,2609;150445,4845;152707,2609;131215,0;116887,4845;121788,4845;107460,0;85968,2609;78804,4845;81067,2609;59575,0;45246,4845;50148,4845;35820,0;14328,2609;7164,4845;9426,2609" o:connectangles="0,0,0,0,0,0,0,0,0,0,0,0,0,0,0,0,0,0,0,0,0,0,0,0,0,0,0,0,0,0,0,0,0,0,0,0,0,0,0,0,0,0,0,0,0,0,0,0,0,0,0,0,0"/>
                    <o:lock v:ext="edit" verticies="t"/>
                  </v:shape>
                  <v:shape id="Freeform 262" o:spid="_x0000_s1074" style="position:absolute;left:1302;top:11842;width:9087;height:83;visibility:visible;mso-wrap-style:square;v-text-anchor:top" coordsize="241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j+HsUA&#10;AADcAAAADwAAAGRycy9kb3ducmV2LnhtbESPQWvCQBSE74X+h+UVvBTdKKISXUUsFUtP2uL5mX0m&#10;abNvk+yaxP56Vyh4HGbmG2ax6kwhGqpdblnBcBCBIE6szjlV8P313p+BcB5ZY2GZFFzJwWr5/LTA&#10;WNuW99QcfCoChF2MCjLvy1hKl2Rk0A1sSRy8s60N+iDrVOoa2wA3hRxF0UQazDksZFjSJqPk93Ax&#10;CprXz7GcVh/b5Ofk/9qqMm+IR6V6L916DsJT5x/h//ZOKxhNhnA/E46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aP4exQAAANwAAAAPAAAAAAAAAAAAAAAAAJgCAABkcnMv&#10;ZG93bnJldi54bWxQSwUGAAAAAAQABAD1AAAAigMAAAAA&#10;" path="m2400,22r-22,c2373,22,2368,17,2368,11v,-6,5,-11,10,-11l2400,v6,,10,5,10,11c2410,17,2406,22,2400,22xm2336,22r-22,c2309,22,2304,17,2304,11v,-6,5,-11,10,-11l2336,v6,,10,5,10,11c2346,17,2342,22,2336,22xm2272,22r-22,c2245,22,2240,17,2240,11v,-6,5,-11,10,-11l2272,v6,,10,5,10,11c2282,17,2278,22,2272,22xm2208,22r-22,c2181,22,2176,17,2176,11v,-6,5,-11,10,-11l2208,v6,,10,5,10,11c2218,17,2214,22,2208,22xm2144,22r-22,c2117,22,2112,17,2112,11v,-6,5,-11,10,-11l2144,v6,,10,5,10,11c2154,17,2150,22,2144,22xm2080,22r-22,c2053,22,2048,17,2048,11v,-6,5,-11,10,-11l2080,v6,,10,5,10,11c2090,17,2086,22,2080,22xm2016,22r-22,c1989,22,1984,17,1984,11v,-6,5,-11,10,-11l2016,v6,,10,5,10,11c2026,17,2022,22,2016,22xm1952,22r-22,c1925,22,1920,17,1920,11v,-6,5,-11,10,-11l1952,v6,,10,5,10,11c1962,17,1958,22,1952,22xm1888,22r-22,c1861,22,1856,17,1856,11v,-6,5,-11,10,-11l1888,v6,,10,5,10,11c1898,17,1894,22,1888,22xm1824,22r-22,c1797,22,1792,17,1792,11v,-6,5,-11,10,-11l1824,v6,,10,5,10,11c1834,17,1830,22,1824,22xm1760,22r-22,c1733,22,1728,17,1728,11v,-6,5,-11,10,-11l1760,v6,,10,5,10,11c1770,17,1766,22,1760,22xm1696,22r-22,c1669,22,1664,17,1664,11v,-6,5,-11,10,-11l1696,v6,,10,5,10,11c1706,17,1702,22,1696,22xm1632,22r-22,c1605,22,1600,17,1600,11v,-6,5,-11,10,-11l1632,v6,,10,5,10,11c1642,17,1638,22,1632,22xm1568,22r-22,c1541,22,1536,17,1536,11v,-6,5,-11,10,-11l1568,v6,,10,5,10,11c1578,17,1574,22,1568,22xm1504,22r-22,c1477,22,1472,17,1472,11v,-6,5,-11,10,-11l1504,v6,,10,5,10,11c1514,17,1510,22,1504,22xm1440,22r-22,c1413,22,1408,17,1408,11v,-6,5,-11,10,-11l1440,v6,,10,5,10,11c1450,17,1446,22,1440,22xm1376,22r-22,c1349,22,1344,17,1344,11v,-6,5,-11,10,-11l1376,v6,,10,5,10,11c1386,17,1382,22,1376,22xm1312,22r-22,c1285,22,1280,17,1280,11v,-6,5,-11,10,-11l1312,v6,,10,5,10,11c1322,17,1318,22,1312,22xm1248,22r-22,c1221,22,1216,17,1216,11v,-6,5,-11,10,-11l1248,v6,,10,5,10,11c1258,17,1254,22,1248,22xm1184,22r-22,c1157,22,1152,17,1152,11v,-6,5,-11,10,-11l1184,v6,,10,5,10,11c1194,17,1190,22,1184,22xm1120,22r-22,c1093,22,1088,17,1088,11v,-6,5,-11,10,-11l1120,v6,,10,5,10,11c1130,17,1126,22,1120,22xm1056,22r-22,c1029,22,1024,17,1024,11v,-6,5,-11,10,-11l1056,v6,,10,5,10,11c1066,17,1062,22,1056,22xm992,22r-22,c965,22,960,17,960,11,960,5,965,,970,r22,c998,,1002,5,1002,11v,6,-4,11,-10,11xm928,22r-22,c900,22,896,17,896,11,896,5,900,,906,r22,c934,,938,5,938,11v,6,-4,11,-10,11xm864,22r-22,c836,22,832,17,832,11,832,5,836,,842,r22,c870,,874,5,874,11v,6,-4,11,-10,11xm800,22r-22,c772,22,768,17,768,11,768,5,772,,778,r22,c806,,810,5,810,11v,6,-4,11,-10,11xm736,22r-22,c708,22,704,17,704,11,704,5,708,,714,r22,c742,,746,5,746,11v,6,-4,11,-10,11xm672,22r-22,c644,22,640,17,640,11,640,5,644,,650,r22,c678,,682,5,682,11v,6,-4,11,-10,11xm608,22r-22,c580,22,576,17,576,11,576,5,580,,586,r22,c614,,618,5,618,11v,6,-4,11,-10,11xm544,22r-22,c516,22,512,17,512,11,512,5,516,,522,r22,c550,,554,5,554,11v,6,-4,11,-10,11xm480,22r-22,c452,22,448,17,448,11,448,5,452,,458,r22,c486,,490,5,490,11v,6,-4,11,-10,11xm416,22r-22,c388,22,384,17,384,11,384,5,388,,394,r22,c422,,426,5,426,11v,6,-4,11,-10,11xm352,22r-22,c324,22,320,17,320,11,320,5,324,,330,r22,c358,,362,5,362,11v,6,-4,11,-10,11xm288,22r-22,c260,22,256,17,256,11,256,5,260,,266,r22,c294,,298,5,298,11v,6,-4,11,-10,11xm224,22r-22,c196,22,192,17,192,11,192,5,196,,202,r22,c230,,234,5,234,11v,6,-4,11,-10,11xm160,22r-22,c132,22,128,17,128,11,128,5,132,,138,r22,c166,,170,5,170,11v,6,-4,11,-10,11xm96,22r-22,c68,22,64,17,64,11,64,5,68,,74,l96,v6,,10,5,10,11c106,17,102,22,96,22xm32,22r-22,c5,22,,17,,11,,5,5,,10,l32,v6,,10,5,10,11c42,17,38,22,32,22xe" fillcolor="black" strokeweight=".45pt">
                    <v:stroke joinstyle="bevel"/>
                    <v:path arrowok="t" o:connecttype="custom" o:connectlocs="537302,0;515810,2641;508646,4905;510908,2641;489416,0;475088,4905;479990,4905;465662,0;444170,2641;437006,4905;439268,2641;417776,0;403448,4905;408349,4905;394021,0;372529,2641;365365,4905;367628,2641;346136,0;331807,4905;336709,4905;322381,0;300889,2641;293725,4905;295987,2641;274495,0;260167,4905;265069,4905;250741,0;229249,2641;222085,4905;224347,2641;202855,0;188527,4905;193429,4905;179101,0;157609,2641;150445,4905;152707,2641;131215,0;116887,4905;121788,4905;107460,0;85968,2641;78804,4905;81067,2641;59575,0;45246,4905;50148,4905;35820,0;14328,2641;7164,4905;9426,2641" o:connectangles="0,0,0,0,0,0,0,0,0,0,0,0,0,0,0,0,0,0,0,0,0,0,0,0,0,0,0,0,0,0,0,0,0,0,0,0,0,0,0,0,0,0,0,0,0,0,0,0,0,0,0,0,0"/>
                    <o:lock v:ext="edit" verticies="t"/>
                  </v:shape>
                  <v:shape id="Freeform 263" o:spid="_x0000_s1075" style="position:absolute;left:1302;top:16408;width:9087;height:82;visibility:visible;mso-wrap-style:square;v-text-anchor:top" coordsize="241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xiSsMA&#10;AADcAAAADwAAAGRycy9kb3ducmV2LnhtbESPT2vCQBTE74V+h+UVvNVNA/6LrlIsoV4bRT0+ss8k&#10;uvs2ZLeafnu3IHgcZuY3zGLVWyOu1PnGsYKPYQKCuHS64UrBbpu/T0H4gKzROCYFf+RhtXx9WWCm&#10;3Y1/6FqESkQI+wwV1CG0mZS+rMmiH7qWOHon11kMUXaV1B3eItwamSbJWFpsOC7U2NK6pvJS/FoF&#10;x3U+Sc+jbbHn2VfID7nB794oNXjrP+cgAvXhGX60N1pBOk7h/0w8An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xiSsMAAADcAAAADwAAAAAAAAAAAAAAAACYAgAAZHJzL2Rv&#10;d25yZXYueG1sUEsFBgAAAAAEAAQA9QAAAIgDAAAAAA==&#10;" path="m2400,21r-22,c2373,21,2368,16,2368,10v,-6,5,-10,10,-10l2400,v6,,10,4,10,10c2410,16,2406,21,2400,21xm2336,21r-22,c2309,21,2304,16,2304,10v,-6,5,-10,10,-10l2336,v6,,10,4,10,10c2346,16,2342,21,2336,21xm2272,21r-22,c2245,21,2240,16,2240,10v,-6,5,-10,10,-10l2272,v6,,10,4,10,10c2282,16,2278,21,2272,21xm2208,21r-22,c2181,21,2176,16,2176,10v,-6,5,-10,10,-10l2208,v6,,10,4,10,10c2218,16,2214,21,2208,21xm2144,21r-22,c2117,21,2112,16,2112,10v,-6,5,-10,10,-10l2144,v6,,10,4,10,10c2154,16,2150,21,2144,21xm2080,21r-22,c2053,21,2048,16,2048,10v,-6,5,-10,10,-10l2080,v6,,10,4,10,10c2090,16,2086,21,2080,21xm2016,21r-22,c1989,21,1984,16,1984,10v,-6,5,-10,10,-10l2016,v6,,10,4,10,10c2026,16,2022,21,2016,21xm1952,21r-22,c1925,21,1920,16,1920,10v,-6,5,-10,10,-10l1952,v6,,10,4,10,10c1962,16,1958,21,1952,21xm1888,21r-22,c1861,21,1856,16,1856,10v,-6,5,-10,10,-10l1888,v6,,10,4,10,10c1898,16,1894,21,1888,21xm1824,21r-22,c1797,21,1792,16,1792,10v,-6,5,-10,10,-10l1824,v6,,10,4,10,10c1834,16,1830,21,1824,21xm1760,21r-22,c1733,21,1728,16,1728,10v,-6,5,-10,10,-10l1760,v6,,10,4,10,10c1770,16,1766,21,1760,21xm1696,21r-22,c1669,21,1664,16,1664,10v,-6,5,-10,10,-10l1696,v6,,10,4,10,10c1706,16,1702,21,1696,21xm1632,21r-22,c1605,21,1600,16,1600,10v,-6,5,-10,10,-10l1632,v6,,10,4,10,10c1642,16,1638,21,1632,21xm1568,21r-22,c1541,21,1536,16,1536,10v,-6,5,-10,10,-10l1568,v6,,10,4,10,10c1578,16,1574,21,1568,21xm1504,21r-22,c1477,21,1472,16,1472,10v,-6,5,-10,10,-10l1504,v6,,10,4,10,10c1514,16,1510,21,1504,21xm1440,21r-22,c1413,21,1408,16,1408,10v,-6,5,-10,10,-10l1440,v6,,10,4,10,10c1450,16,1446,21,1440,21xm1376,21r-22,c1349,21,1344,16,1344,10v,-6,5,-10,10,-10l1376,v6,,10,4,10,10c1386,16,1382,21,1376,21xm1312,21r-22,c1285,21,1280,16,1280,10v,-6,5,-10,10,-10l1312,v6,,10,4,10,10c1322,16,1318,21,1312,21xm1248,21r-22,c1221,21,1216,16,1216,10v,-6,5,-10,10,-10l1248,v6,,10,4,10,10c1258,16,1254,21,1248,21xm1184,21r-22,c1157,21,1152,16,1152,10v,-6,5,-10,10,-10l1184,v6,,10,4,10,10c1194,16,1190,21,1184,21xm1120,21r-22,c1093,21,1088,16,1088,10v,-6,5,-10,10,-10l1120,v6,,10,4,10,10c1130,16,1126,21,1120,21xm1056,21r-22,c1029,21,1024,16,1024,10v,-6,5,-10,10,-10l1056,v6,,10,4,10,10c1066,16,1062,21,1056,21xm992,21r-22,c965,21,960,16,960,10,960,4,965,,970,r22,c998,,1002,4,1002,10v,6,-4,11,-10,11xm928,21r-22,c900,21,896,16,896,10,896,4,900,,906,r22,c934,,938,4,938,10v,6,-4,11,-10,11xm864,21r-22,c836,21,832,16,832,10,832,4,836,,842,r22,c870,,874,4,874,10v,6,-4,11,-10,11xm800,21r-22,c772,21,768,16,768,10,768,4,772,,778,r22,c806,,810,4,810,10v,6,-4,11,-10,11xm736,21r-22,c708,21,704,16,704,10,704,4,708,,714,r22,c742,,746,4,746,10v,6,-4,11,-10,11xm672,21r-22,c644,21,640,16,640,10,640,4,644,,650,r22,c678,,682,4,682,10v,6,-4,11,-10,11xm608,21r-22,c580,21,576,16,576,10,576,4,580,,586,r22,c614,,618,4,618,10v,6,-4,11,-10,11xm544,21r-22,c516,21,512,16,512,10,512,4,516,,522,r22,c550,,554,4,554,10v,6,-4,11,-10,11xm480,21r-22,c452,21,448,16,448,10,448,4,452,,458,r22,c486,,490,4,490,10v,6,-4,11,-10,11xm416,21r-22,c388,21,384,16,384,10,384,4,388,,394,r22,c422,,426,4,426,10v,6,-4,11,-10,11xm352,21r-22,c324,21,320,16,320,10,320,4,324,,330,r22,c358,,362,4,362,10v,6,-4,11,-10,11xm288,21r-22,c260,21,256,16,256,10,256,4,260,,266,r22,c294,,298,4,298,10v,6,-4,11,-10,11xm224,21r-22,c196,21,192,16,192,10,192,4,196,,202,r22,c230,,234,4,234,10v,6,-4,11,-10,11xm160,21r-22,c132,21,128,16,128,10,128,4,132,,138,r22,c166,,170,4,170,10v,6,-4,11,-10,11xm96,21r-22,c68,21,64,16,64,10,64,4,68,,74,l96,v6,,10,4,10,10c106,16,102,21,96,21xm32,21r-22,c5,21,,16,,10,,4,5,,10,l32,v6,,10,4,10,10c42,16,38,21,32,21xe" fillcolor="black" strokeweight=".45pt">
                    <v:stroke joinstyle="bevel"/>
                    <v:path arrowok="t" o:connecttype="custom" o:connectlocs="537302,0;515810,2343;508646,5076;510908,2343;489416,0;475088,5076;479990,5076;465662,0;444170,2343;437006,5076;439268,2343;417776,0;403448,5076;408349,5076;394021,0;372529,2343;365365,5076;367628,2343;346136,0;331807,5076;336709,5076;322381,0;300889,2343;293725,5076;295987,2343;274495,0;260167,5076;265069,5076;250741,0;229249,2343;222085,5076;224347,2343;202855,0;188527,5076;193429,5076;179101,0;157609,2343;150445,5076;152707,2343;131215,0;116887,5076;121788,5076;107460,0;85968,2343;78804,5076;81067,2343;59575,0;45246,5076;50148,5076;35820,0;14328,2343;7164,5076;9426,2343" o:connectangles="0,0,0,0,0,0,0,0,0,0,0,0,0,0,0,0,0,0,0,0,0,0,0,0,0,0,0,0,0,0,0,0,0,0,0,0,0,0,0,0,0,0,0,0,0,0,0,0,0,0,0,0,0"/>
                    <o:lock v:ext="edit" verticies="t"/>
                  </v:shape>
                  <v:shape id="Freeform 264" o:spid="_x0000_s1076" style="position:absolute;left:1302;top:17551;width:9087;height:76;visibility:visible;mso-wrap-style:square;v-text-anchor:top" coordsize="241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DH0cQA&#10;AADcAAAADwAAAGRycy9kb3ducmV2LnhtbESPQWvCQBSE70L/w/KE3nRjSrVGVymWUK8mpfX4yD6T&#10;tLtvQ3ar6b/vCoLHYWa+YdbbwRpxpt63jhXMpgkI4srplmsFH2U+eQHhA7JG45gU/JGH7eZhtMZM&#10;uwsf6FyEWkQI+wwVNCF0mZS+asiin7qOOHon11sMUfa11D1eItwamSbJXFpsOS402NGuoeqn+LUK&#10;jrt8kX4/l8UnL99C/pUbfB+MUo/j4XUFItAQ7uFbe68VpPMnuJ6JR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Ax9HEAAAA3AAAAA8AAAAAAAAAAAAAAAAAmAIAAGRycy9k&#10;b3ducmV2LnhtbFBLBQYAAAAABAAEAPUAAACJAwAAAAA=&#10;" path="m2400,21r-22,c2373,21,2368,17,2368,11v,-6,5,-11,10,-11l2400,v6,,10,5,10,11c2410,17,2406,21,2400,21xm2336,21r-22,c2309,21,2304,17,2304,11v,-6,5,-11,10,-11l2336,v6,,10,5,10,11c2346,17,2342,21,2336,21xm2272,21r-22,c2245,21,2240,17,2240,11v,-6,5,-11,10,-11l2272,v6,,10,5,10,11c2282,17,2278,21,2272,21xm2208,21r-22,c2181,21,2176,17,2176,11v,-6,5,-11,10,-11l2208,v6,,10,5,10,11c2218,17,2214,21,2208,21xm2144,21r-22,c2117,21,2112,17,2112,11v,-6,5,-11,10,-11l2144,v6,,10,5,10,11c2154,17,2150,21,2144,21xm2080,21r-22,c2053,21,2048,17,2048,11v,-6,5,-11,10,-11l2080,v6,,10,5,10,11c2090,17,2086,21,2080,21xm2016,21r-22,c1989,21,1984,17,1984,11v,-6,5,-11,10,-11l2016,v6,,10,5,10,11c2026,17,2022,21,2016,21xm1952,21r-22,c1925,21,1920,17,1920,11v,-6,5,-11,10,-11l1952,v6,,10,5,10,11c1962,17,1958,21,1952,21xm1888,21r-22,c1861,21,1856,17,1856,11v,-6,5,-11,10,-11l1888,v6,,10,5,10,11c1898,17,1894,21,1888,21xm1824,21r-22,c1797,21,1792,17,1792,11v,-6,5,-11,10,-11l1824,v6,,10,5,10,11c1834,17,1830,21,1824,21xm1760,21r-22,c1733,21,1728,17,1728,11v,-6,5,-11,10,-11l1760,v6,,10,5,10,11c1770,17,1766,21,1760,21xm1696,21r-22,c1669,21,1664,17,1664,11v,-6,5,-11,10,-11l1696,v6,,10,5,10,11c1706,17,1702,21,1696,21xm1632,21r-22,c1605,21,1600,17,1600,11v,-6,5,-11,10,-11l1632,v6,,10,5,10,11c1642,17,1638,21,1632,21xm1568,21r-22,c1541,21,1536,17,1536,11v,-6,5,-11,10,-11l1568,v6,,10,5,10,11c1578,17,1574,21,1568,21xm1504,21r-22,c1477,21,1472,17,1472,11v,-6,5,-11,10,-11l1504,v6,,10,5,10,11c1514,17,1510,21,1504,21xm1440,21r-22,c1413,21,1408,17,1408,11v,-6,5,-11,10,-11l1440,v6,,10,5,10,11c1450,17,1446,21,1440,21xm1376,21r-22,c1349,21,1344,17,1344,11v,-6,5,-11,10,-11l1376,v6,,10,5,10,11c1386,17,1382,21,1376,21xm1312,21r-22,c1285,21,1280,17,1280,11v,-6,5,-11,10,-11l1312,v6,,10,5,10,11c1322,17,1318,21,1312,21xm1248,21r-22,c1221,21,1216,17,1216,11v,-6,5,-11,10,-11l1248,v6,,10,5,10,11c1258,17,1254,21,1248,21xm1184,21r-22,c1157,21,1152,17,1152,11v,-6,5,-11,10,-11l1184,v6,,10,5,10,11c1194,17,1190,21,1184,21xm1120,21r-22,c1093,21,1088,17,1088,11v,-6,5,-11,10,-11l1120,v6,,10,5,10,11c1130,17,1126,21,1120,21xm1056,21r-22,c1029,21,1024,17,1024,11v,-6,5,-11,10,-11l1056,v6,,10,5,10,11c1066,17,1062,21,1056,21xm992,21r-22,c965,21,960,17,960,11,960,5,965,,970,r22,c998,,1002,5,1002,11v,6,-4,10,-10,10xm928,21r-22,c900,21,896,17,896,11,896,5,900,,906,r22,c934,,938,5,938,11v,6,-4,10,-10,10xm864,21r-22,c836,21,832,17,832,11,832,5,836,,842,r22,c870,,874,5,874,11v,6,-4,10,-10,10xm800,21r-22,c772,21,768,17,768,11,768,5,772,,778,r22,c806,,810,5,810,11v,6,-4,10,-10,10xm736,21r-22,c708,21,704,17,704,11,704,5,708,,714,r22,c742,,746,5,746,11v,6,-4,10,-10,10xm672,21r-22,c644,21,640,17,640,11,640,5,644,,650,r22,c678,,682,5,682,11v,6,-4,10,-10,10xm608,21r-22,c580,21,576,17,576,11,576,5,580,,586,r22,c614,,618,5,618,11v,6,-4,10,-10,10xm544,21r-22,c516,21,512,17,512,11,512,5,516,,522,r22,c550,,554,5,554,11v,6,-4,10,-10,10xm480,21r-22,c452,21,448,17,448,11,448,5,452,,458,r22,c486,,490,5,490,11v,6,-4,10,-10,10xm416,21r-22,c388,21,384,17,384,11,384,5,388,,394,r22,c422,,426,5,426,11v,6,-4,10,-10,10xm352,21r-22,c324,21,320,17,320,11,320,5,324,,330,r22,c358,,362,5,362,11v,6,-4,10,-10,10xm288,21r-22,c260,21,256,17,256,11,256,5,260,,266,r22,c294,,298,5,298,11v,6,-4,10,-10,10xm224,21r-22,c196,21,192,17,192,11,192,5,196,,202,r22,c230,,234,5,234,11v,6,-4,10,-10,10xm160,21r-22,c132,21,128,17,128,11,128,5,132,,138,r22,c166,,170,5,170,11v,6,-4,10,-10,10xm96,21r-22,c68,21,64,17,64,11,64,5,68,,74,l96,v6,,10,5,10,11c106,17,102,21,96,21xm32,21r-22,c5,21,,17,,11,,5,5,,10,l32,v6,,10,5,10,11c42,17,38,21,32,21xe" fillcolor="black" strokeweight=".45pt">
                    <v:stroke joinstyle="bevel"/>
                    <v:path arrowok="t" o:connecttype="custom" o:connectlocs="537302,0;515810,2171;508646,4343;510908,2171;489416,0;475088,4343;479990,4343;465662,0;444170,2171;437006,4343;439268,2171;417776,0;403448,4343;408349,4343;394021,0;372529,2171;365365,4343;367628,2171;346136,0;331807,4343;336709,4343;322381,0;300889,2171;293725,4343;295987,2171;274495,0;260167,4343;265069,4343;250741,0;229249,2171;222085,4343;224347,2171;202855,0;188527,4343;193429,4343;179101,0;157609,2171;150445,4343;152707,2171;131215,0;116887,4343;121788,4343;107460,0;85968,2171;78804,4343;81067,2171;59575,0;45246,4343;50148,4343;35820,0;14328,2171;7164,4343;9426,2171" o:connectangles="0,0,0,0,0,0,0,0,0,0,0,0,0,0,0,0,0,0,0,0,0,0,0,0,0,0,0,0,0,0,0,0,0,0,0,0,0,0,0,0,0,0,0,0,0,0,0,0,0,0,0,0,0"/>
                    <o:lock v:ext="edit" verticies="t"/>
                  </v:shape>
                  <v:shape id="Freeform 265" o:spid="_x0000_s1077" style="position:absolute;left:1302;top:12985;width:9087;height:83;visibility:visible;mso-wrap-style:square;v-text-anchor:top" coordsize="241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fpcQA&#10;AADcAAAADwAAAGRycy9kb3ducmV2LnhtbESPQWvCQBSE70L/w/KE3nRjaLVGVymWUK8mpfX4yD6T&#10;tLtvQ3ar6b/vCoLHYWa+YdbbwRpxpt63jhXMpgkI4srplmsFH2U+eQHhA7JG45gU/JGH7eZhtMZM&#10;uwsf6FyEWkQI+wwVNCF0mZS+asiin7qOOHon11sMUfa11D1eItwamSbJXFpsOS402NGuoeqn+LUK&#10;jrt8kX4/l8UnL99C/pUbfB+MUo/j4XUFItAQ7uFbe68VpPMnuJ6JR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pX6XEAAAA3AAAAA8AAAAAAAAAAAAAAAAAmAIAAGRycy9k&#10;b3ducmV2LnhtbFBLBQYAAAAABAAEAPUAAACJAwAAAAA=&#10;" path="m2400,21r-22,c2373,21,2368,16,2368,10v,-6,5,-10,10,-10l2400,v6,,10,4,10,10c2410,16,2406,21,2400,21xm2336,21r-22,c2309,21,2304,16,2304,10v,-6,5,-10,10,-10l2336,v6,,10,4,10,10c2346,16,2342,21,2336,21xm2272,21r-22,c2245,21,2240,16,2240,10v,-6,5,-10,10,-10l2272,v6,,10,4,10,10c2282,16,2278,21,2272,21xm2208,21r-22,c2181,21,2176,16,2176,10v,-6,5,-10,10,-10l2208,v6,,10,4,10,10c2218,16,2214,21,2208,21xm2144,21r-22,c2117,21,2112,16,2112,10v,-6,5,-10,10,-10l2144,v6,,10,4,10,10c2154,16,2150,21,2144,21xm2080,21r-22,c2053,21,2048,16,2048,10v,-6,5,-10,10,-10l2080,v6,,10,4,10,10c2090,16,2086,21,2080,21xm2016,21r-22,c1989,21,1984,16,1984,10v,-6,5,-10,10,-10l2016,v6,,10,4,10,10c2026,16,2022,21,2016,21xm1952,21r-22,c1925,21,1920,16,1920,10v,-6,5,-10,10,-10l1952,v6,,10,4,10,10c1962,16,1958,21,1952,21xm1888,21r-22,c1861,21,1856,16,1856,10v,-6,5,-10,10,-10l1888,v6,,10,4,10,10c1898,16,1894,21,1888,21xm1824,21r-22,c1797,21,1792,16,1792,10v,-6,5,-10,10,-10l1824,v6,,10,4,10,10c1834,16,1830,21,1824,21xm1760,21r-22,c1733,21,1728,16,1728,10v,-6,5,-10,10,-10l1760,v6,,10,4,10,10c1770,16,1766,21,1760,21xm1696,21r-22,c1669,21,1664,16,1664,10v,-6,5,-10,10,-10l1696,v6,,10,4,10,10c1706,16,1702,21,1696,21xm1632,21r-22,c1605,21,1600,16,1600,10v,-6,5,-10,10,-10l1632,v6,,10,4,10,10c1642,16,1638,21,1632,21xm1568,21r-22,c1541,21,1536,16,1536,10v,-6,5,-10,10,-10l1568,v6,,10,4,10,10c1578,16,1574,21,1568,21xm1504,21r-22,c1477,21,1472,16,1472,10v,-6,5,-10,10,-10l1504,v6,,10,4,10,10c1514,16,1510,21,1504,21xm1440,21r-22,c1413,21,1408,16,1408,10v,-6,5,-10,10,-10l1440,v6,,10,4,10,10c1450,16,1446,21,1440,21xm1376,21r-22,c1349,21,1344,16,1344,10v,-6,5,-10,10,-10l1376,v6,,10,4,10,10c1386,16,1382,21,1376,21xm1312,21r-22,c1285,21,1280,16,1280,10v,-6,5,-10,10,-10l1312,v6,,10,4,10,10c1322,16,1318,21,1312,21xm1248,21r-22,c1221,21,1216,16,1216,10v,-6,5,-10,10,-10l1248,v6,,10,4,10,10c1258,16,1254,21,1248,21xm1184,21r-22,c1157,21,1152,16,1152,10v,-6,5,-10,10,-10l1184,v6,,10,4,10,10c1194,16,1190,21,1184,21xm1120,21r-22,c1093,21,1088,16,1088,10v,-6,5,-10,10,-10l1120,v6,,10,4,10,10c1130,16,1126,21,1120,21xm1056,21r-22,c1029,21,1024,16,1024,10v,-6,5,-10,10,-10l1056,v6,,10,4,10,10c1066,16,1062,21,1056,21xm992,21r-22,c965,21,960,16,960,10,960,4,965,,970,r22,c998,,1002,4,1002,10v,6,-4,11,-10,11xm928,21r-22,c900,21,896,16,896,10,896,4,900,,906,r22,c934,,938,4,938,10v,6,-4,11,-10,11xm864,21r-22,c836,21,832,16,832,10,832,4,836,,842,r22,c870,,874,4,874,10v,6,-4,11,-10,11xm800,21r-22,c772,21,768,16,768,10,768,4,772,,778,r22,c806,,810,4,810,10v,6,-4,11,-10,11xm736,21r-22,c708,21,704,16,704,10,704,4,708,,714,r22,c742,,746,4,746,10v,6,-4,11,-10,11xm672,21r-22,c644,21,640,16,640,10,640,4,644,,650,r22,c678,,682,4,682,10v,6,-4,11,-10,11xm608,21r-22,c580,21,576,16,576,10,576,4,580,,586,r22,c614,,618,4,618,10v,6,-4,11,-10,11xm544,21r-22,c516,21,512,16,512,10,512,4,516,,522,r22,c550,,554,4,554,10v,6,-4,11,-10,11xm480,21r-22,c452,21,448,16,448,10,448,4,452,,458,r22,c486,,490,4,490,10v,6,-4,11,-10,11xm416,21r-22,c388,21,384,16,384,10,384,4,388,,394,r22,c422,,426,4,426,10v,6,-4,11,-10,11xm352,21r-22,c324,21,320,16,320,10,320,4,324,,330,r22,c358,,362,4,362,10v,6,-4,11,-10,11xm288,21r-22,c260,21,256,16,256,10,256,4,260,,266,r22,c294,,298,4,298,10v,6,-4,11,-10,11xm224,21r-22,c196,21,192,16,192,10,192,4,196,,202,r22,c230,,234,4,234,10v,6,-4,11,-10,11xm160,21r-22,c132,21,128,16,128,10,128,4,132,,138,r22,c166,,170,4,170,10v,6,-4,11,-10,11xm96,21r-22,c68,21,64,16,64,10,64,4,68,,74,l96,v6,,10,4,10,10c106,16,102,21,96,21xm32,21r-22,c5,21,,16,,10,,4,5,,10,l32,v6,,10,4,10,10c42,16,38,21,32,21xe" fillcolor="black" strokeweight=".45pt">
                    <v:stroke joinstyle="bevel"/>
                    <v:path arrowok="t" o:connecttype="custom" o:connectlocs="537302,0;515810,2371;508646,5138;510908,2371;489416,0;475088,5138;479990,5138;465662,0;444170,2371;437006,5138;439268,2371;417776,0;403448,5138;408349,5138;394021,0;372529,2371;365365,5138;367628,2371;346136,0;331807,5138;336709,5138;322381,0;300889,2371;293725,5138;295987,2371;274495,0;260167,5138;265069,5138;250741,0;229249,2371;222085,5138;224347,2371;202855,0;188527,5138;193429,5138;179101,0;157609,2371;150445,5138;152707,2371;131215,0;116887,5138;121788,5138;107460,0;85968,2371;78804,5138;81067,2371;59575,0;45246,5138;50148,5138;35820,0;14328,2371;7164,5138;9426,2371" o:connectangles="0,0,0,0,0,0,0,0,0,0,0,0,0,0,0,0,0,0,0,0,0,0,0,0,0,0,0,0,0,0,0,0,0,0,0,0,0,0,0,0,0,0,0,0,0,0,0,0,0,0,0,0,0"/>
                    <o:lock v:ext="edit" verticies="t"/>
                  </v:shape>
                  <v:shape id="Freeform 266" o:spid="_x0000_s1078" style="position:absolute;left:1302;top:18687;width:9087;height:83;visibility:visible;mso-wrap-style:square;v-text-anchor:top" coordsize="241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P4HcYA&#10;AADcAAAADwAAAGRycy9kb3ducmV2LnhtbESPT2vCQBTE7wW/w/KEXopuKq1KdJWitLR48g+en9ln&#10;Es2+TbLbJO2n7xYEj8PM/IaZLztTiIZql1tW8DyMQBAnVuecKjjs3wdTEM4jaywsk4IfcrBc9B7m&#10;GGvb8paanU9FgLCLUUHmfRlL6ZKMDLqhLYmDd7a1QR9knUpdYxvgppCjKBpLgzmHhQxLWmWUXHff&#10;RkHztHmRk+rrI7mc/G9bVWaNeFTqsd+9zUB46vw9fGt/agWj8Sv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1P4HcYAAADcAAAADwAAAAAAAAAAAAAAAACYAgAAZHJz&#10;L2Rvd25yZXYueG1sUEsFBgAAAAAEAAQA9QAAAIsDAAAAAA==&#10;" path="m2400,22r-22,c2373,22,2368,17,2368,11v,-6,5,-11,10,-11l2400,v6,,10,5,10,11c2410,17,2406,22,2400,22xm2336,22r-22,c2309,22,2304,17,2304,11v,-6,5,-11,10,-11l2336,v6,,10,5,10,11c2346,17,2342,22,2336,22xm2272,22r-22,c2245,22,2240,17,2240,11v,-6,5,-11,10,-11l2272,v6,,10,5,10,11c2282,17,2278,22,2272,22xm2208,22r-22,c2181,22,2176,17,2176,11v,-6,5,-11,10,-11l2208,v6,,10,5,10,11c2218,17,2214,22,2208,22xm2144,22r-22,c2117,22,2112,17,2112,11v,-6,5,-11,10,-11l2144,v6,,10,5,10,11c2154,17,2150,22,2144,22xm2080,22r-22,c2053,22,2048,17,2048,11v,-6,5,-11,10,-11l2080,v6,,10,5,10,11c2090,17,2086,22,2080,22xm2016,22r-22,c1989,22,1984,17,1984,11v,-6,5,-11,10,-11l2016,v6,,10,5,10,11c2026,17,2022,22,2016,22xm1952,22r-22,c1925,22,1920,17,1920,11v,-6,5,-11,10,-11l1952,v6,,10,5,10,11c1962,17,1958,22,1952,22xm1888,22r-22,c1861,22,1856,17,1856,11v,-6,5,-11,10,-11l1888,v6,,10,5,10,11c1898,17,1894,22,1888,22xm1824,22r-22,c1797,22,1792,17,1792,11v,-6,5,-11,10,-11l1824,v6,,10,5,10,11c1834,17,1830,22,1824,22xm1760,22r-22,c1733,22,1728,17,1728,11v,-6,5,-11,10,-11l1760,v6,,10,5,10,11c1770,17,1766,22,1760,22xm1696,22r-22,c1669,22,1664,17,1664,11v,-6,5,-11,10,-11l1696,v6,,10,5,10,11c1706,17,1702,22,1696,22xm1632,22r-22,c1605,22,1600,17,1600,11v,-6,5,-11,10,-11l1632,v6,,10,5,10,11c1642,17,1638,22,1632,22xm1568,22r-22,c1541,22,1536,17,1536,11v,-6,5,-11,10,-11l1568,v6,,10,5,10,11c1578,17,1574,22,1568,22xm1504,22r-22,c1477,22,1472,17,1472,11v,-6,5,-11,10,-11l1504,v6,,10,5,10,11c1514,17,1510,22,1504,22xm1440,22r-22,c1413,22,1408,17,1408,11v,-6,5,-11,10,-11l1440,v6,,10,5,10,11c1450,17,1446,22,1440,22xm1376,22r-22,c1349,22,1344,17,1344,11v,-6,5,-11,10,-11l1376,v6,,10,5,10,11c1386,17,1382,22,1376,22xm1312,22r-22,c1285,22,1280,17,1280,11v,-6,5,-11,10,-11l1312,v6,,10,5,10,11c1322,17,1318,22,1312,22xm1248,22r-22,c1221,22,1216,17,1216,11v,-6,5,-11,10,-11l1248,v6,,10,5,10,11c1258,17,1254,22,1248,22xm1184,22r-22,c1157,22,1152,17,1152,11v,-6,5,-11,10,-11l1184,v6,,10,5,10,11c1194,17,1190,22,1184,22xm1120,22r-22,c1093,22,1088,17,1088,11v,-6,5,-11,10,-11l1120,v6,,10,5,10,11c1130,17,1126,22,1120,22xm1056,22r-22,c1029,22,1024,17,1024,11v,-6,5,-11,10,-11l1056,v6,,10,5,10,11c1066,17,1062,22,1056,22xm992,22r-22,c965,22,960,17,960,11,960,5,965,,970,r22,c998,,1002,5,1002,11v,6,-4,11,-10,11xm928,22r-22,c900,22,896,17,896,11,896,5,900,,906,r22,c934,,938,5,938,11v,6,-4,11,-10,11xm864,22r-22,c836,22,832,17,832,11,832,5,836,,842,r22,c870,,874,5,874,11v,6,-4,11,-10,11xm800,22r-22,c772,22,768,17,768,11,768,5,772,,778,r22,c806,,810,5,810,11v,6,-4,11,-10,11xm736,22r-22,c708,22,704,17,704,11,704,5,708,,714,r22,c742,,746,5,746,11v,6,-4,11,-10,11xm672,22r-22,c644,22,640,17,640,11,640,5,644,,650,r22,c678,,682,5,682,11v,6,-4,11,-10,11xm608,22r-22,c580,22,576,17,576,11,576,5,580,,586,r22,c614,,618,5,618,11v,6,-4,11,-10,11xm544,22r-22,c516,22,512,17,512,11,512,5,516,,522,r22,c550,,554,5,554,11v,6,-4,11,-10,11xm480,22r-22,c452,22,448,17,448,11,448,5,452,,458,r22,c486,,490,5,490,11v,6,-4,11,-10,11xm416,22r-22,c388,22,384,17,384,11,384,5,388,,394,r22,c422,,426,5,426,11v,6,-4,11,-10,11xm352,22r-22,c324,22,320,17,320,11,320,5,324,,330,r22,c358,,362,5,362,11v,6,-4,11,-10,11xm288,22r-22,c260,22,256,17,256,11,256,5,260,,266,r22,c294,,298,5,298,11v,6,-4,11,-10,11xm224,22r-22,c196,22,192,17,192,11,192,5,196,,202,r22,c230,,234,5,234,11v,6,-4,11,-10,11xm160,22r-22,c132,22,128,17,128,11,128,5,132,,138,r22,c166,,170,5,170,11v,6,-4,11,-10,11xm96,22r-22,c68,22,64,17,64,11,64,5,68,,74,l96,v6,,10,5,10,11c106,17,102,22,96,22xm32,22r-22,c5,22,,17,,11,,5,5,,10,l32,v6,,10,5,10,11c42,17,38,22,32,22xe" fillcolor="black" strokeweight=".45pt">
                    <v:stroke joinstyle="bevel"/>
                    <v:path arrowok="t" o:connecttype="custom" o:connectlocs="537302,0;515810,2641;508646,4905;510908,2641;489416,0;475088,4905;479990,4905;465662,0;444170,2641;437006,4905;439268,2641;417776,0;403448,4905;408349,4905;394021,0;372529,2641;365365,4905;367628,2641;346136,0;331807,4905;336709,4905;322381,0;300889,2641;293725,4905;295987,2641;274495,0;260167,4905;265069,4905;250741,0;229249,2641;222085,4905;224347,2641;202855,0;188527,4905;193429,4905;179101,0;157609,2641;150445,4905;152707,2641;131215,0;116887,4905;121788,4905;107460,0;85968,2641;78804,4905;81067,2641;59575,0;45246,4905;50148,4905;35820,0;14328,2641;7164,4905;9426,2641" o:connectangles="0,0,0,0,0,0,0,0,0,0,0,0,0,0,0,0,0,0,0,0,0,0,0,0,0,0,0,0,0,0,0,0,0,0,0,0,0,0,0,0,0,0,0,0,0,0,0,0,0,0,0,0,0"/>
                    <o:lock v:ext="edit" verticies="t"/>
                  </v:shape>
                  <v:shape id="Freeform 267" o:spid="_x0000_s1079" style="position:absolute;left:1302;top:9563;width:9087;height:82;visibility:visible;mso-wrap-style:square;v-text-anchor:top" coordsize="241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kScMA&#10;AADcAAAADwAAAGRycy9kb3ducmV2LnhtbESPQWvCQBSE74L/YXkFb7ppwKipq4gltFejtB4f2dck&#10;7e7bkN1q+u+7guBxmJlvmPV2sEZcqPetYwXPswQEceV0y7WC07GYLkH4gKzROCYFf+RhuxmP1phr&#10;d+UDXcpQiwhhn6OCJoQul9JXDVn0M9cRR+/L9RZDlH0tdY/XCLdGpkmSSYstx4UGO9o3VP2Uv1bB&#10;eV8s0u/5sfzg1WsoPguDb4NRavI07F5ABBrCI3xvv2sFaZbB7Uw8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kScMAAADcAAAADwAAAAAAAAAAAAAAAACYAgAAZHJzL2Rv&#10;d25yZXYueG1sUEsFBgAAAAAEAAQA9QAAAIgDAAAAAA==&#10;" path="m2400,21r-22,c2373,21,2368,16,2368,10v,-6,5,-10,10,-10l2400,v6,,10,4,10,10c2410,16,2406,21,2400,21xm2336,21r-22,c2309,21,2304,16,2304,10v,-6,5,-10,10,-10l2336,v6,,10,4,10,10c2346,16,2342,21,2336,21xm2272,21r-22,c2245,21,2240,16,2240,10v,-6,5,-10,10,-10l2272,v6,,10,4,10,10c2282,16,2278,21,2272,21xm2208,21r-22,c2181,21,2176,16,2176,10v,-6,5,-10,10,-10l2208,v6,,10,4,10,10c2218,16,2214,21,2208,21xm2144,21r-22,c2117,21,2112,16,2112,10v,-6,5,-10,10,-10l2144,v6,,10,4,10,10c2154,16,2150,21,2144,21xm2080,21r-22,c2053,21,2048,16,2048,10v,-6,5,-10,10,-10l2080,v6,,10,4,10,10c2090,16,2086,21,2080,21xm2016,21r-22,c1989,21,1984,16,1984,10v,-6,5,-10,10,-10l2016,v6,,10,4,10,10c2026,16,2022,21,2016,21xm1952,21r-22,c1925,21,1920,16,1920,10v,-6,5,-10,10,-10l1952,v6,,10,4,10,10c1962,16,1958,21,1952,21xm1888,21r-22,c1861,21,1856,16,1856,10v,-6,5,-10,10,-10l1888,v6,,10,4,10,10c1898,16,1894,21,1888,21xm1824,21r-22,c1797,21,1792,16,1792,10v,-6,5,-10,10,-10l1824,v6,,10,4,10,10c1834,16,1830,21,1824,21xm1760,21r-22,c1733,21,1728,16,1728,10v,-6,5,-10,10,-10l1760,v6,,10,4,10,10c1770,16,1766,21,1760,21xm1696,21r-22,c1669,21,1664,16,1664,10v,-6,5,-10,10,-10l1696,v6,,10,4,10,10c1706,16,1702,21,1696,21xm1632,21r-22,c1605,21,1600,16,1600,10v,-6,5,-10,10,-10l1632,v6,,10,4,10,10c1642,16,1638,21,1632,21xm1568,21r-22,c1541,21,1536,16,1536,10v,-6,5,-10,10,-10l1568,v6,,10,4,10,10c1578,16,1574,21,1568,21xm1504,21r-22,c1477,21,1472,16,1472,10v,-6,5,-10,10,-10l1504,v6,,10,4,10,10c1514,16,1510,21,1504,21xm1440,21r-22,c1413,21,1408,16,1408,10v,-6,5,-10,10,-10l1440,v6,,10,4,10,10c1450,16,1446,21,1440,21xm1376,21r-22,c1349,21,1344,16,1344,10v,-6,5,-10,10,-10l1376,v6,,10,4,10,10c1386,16,1382,21,1376,21xm1312,21r-22,c1285,21,1280,16,1280,10v,-6,5,-10,10,-10l1312,v6,,10,4,10,10c1322,16,1318,21,1312,21xm1248,21r-22,c1221,21,1216,16,1216,10v,-6,5,-10,10,-10l1248,v6,,10,4,10,10c1258,16,1254,21,1248,21xm1184,21r-22,c1157,21,1152,16,1152,10v,-6,5,-10,10,-10l1184,v6,,10,4,10,10c1194,16,1190,21,1184,21xm1120,21r-22,c1093,21,1088,16,1088,10v,-6,5,-10,10,-10l1120,v6,,10,4,10,10c1130,16,1126,21,1120,21xm1056,21r-22,c1029,21,1024,16,1024,10v,-6,5,-10,10,-10l1056,v6,,10,4,10,10c1066,16,1062,21,1056,21xm992,21r-22,c965,21,960,16,960,10,960,4,965,,970,r22,c998,,1002,4,1002,10v,6,-4,11,-10,11xm928,21r-22,c900,21,896,16,896,10,896,4,900,,906,r22,c934,,938,4,938,10v,6,-4,11,-10,11xm864,21r-22,c836,21,832,16,832,10,832,4,836,,842,r22,c870,,874,4,874,10v,6,-4,11,-10,11xm800,21r-22,c772,21,768,16,768,10,768,4,772,,778,r22,c806,,810,4,810,10v,6,-4,11,-10,11xm736,21r-22,c708,21,704,16,704,10,704,4,708,,714,r22,c742,,746,4,746,10v,6,-4,11,-10,11xm672,21r-22,c644,21,640,16,640,10,640,4,644,,650,r22,c678,,682,4,682,10v,6,-4,11,-10,11xm608,21r-22,c580,21,576,16,576,10,576,4,580,,586,r22,c614,,618,4,618,10v,6,-4,11,-10,11xm544,21r-22,c516,21,512,16,512,10,512,4,516,,522,r22,c550,,554,4,554,10v,6,-4,11,-10,11xm480,21r-22,c452,21,448,16,448,10,448,4,452,,458,r22,c486,,490,4,490,10v,6,-4,11,-10,11xm416,21r-22,c388,21,384,16,384,10,384,4,388,,394,r22,c422,,426,4,426,10v,6,-4,11,-10,11xm352,21r-22,c324,21,320,16,320,10,320,4,324,,330,r22,c358,,362,4,362,10v,6,-4,11,-10,11xm288,21r-22,c260,21,256,16,256,10,256,4,260,,266,r22,c294,,298,4,298,10v,6,-4,11,-10,11xm224,21r-22,c196,21,192,16,192,10,192,4,196,,202,r22,c230,,234,4,234,10v,6,-4,11,-10,11xm160,21r-22,c132,21,128,16,128,10,128,4,132,,138,r22,c166,,170,4,170,10v,6,-4,11,-10,11xm96,21r-22,c68,21,64,16,64,10,64,4,68,,74,l96,v6,,10,4,10,10c106,16,102,21,96,21xm32,21r-22,c5,21,,16,,10,,4,5,,10,l32,v6,,10,4,10,10c42,16,38,21,32,21xe" fillcolor="black" strokeweight=".45pt">
                    <v:stroke joinstyle="bevel"/>
                    <v:path arrowok="t" o:connecttype="custom" o:connectlocs="537302,0;515810,2343;508646,5076;510908,2343;489416,0;475088,5076;479990,5076;465662,0;444170,2343;437006,5076;439268,2343;417776,0;403448,5076;408349,5076;394021,0;372529,2343;365365,5076;367628,2343;346136,0;331807,5076;336709,5076;322381,0;300889,2343;293725,5076;295987,2343;274495,0;260167,5076;265069,5076;250741,0;229249,2343;222085,5076;224347,2343;202855,0;188527,5076;193429,5076;179101,0;157609,2343;150445,5076;152707,2343;131215,0;116887,5076;121788,5076;107460,0;85968,2343;78804,5076;81067,2343;59575,0;45246,5076;50148,5076;35820,0;14328,2343;7164,5076;9426,2343" o:connectangles="0,0,0,0,0,0,0,0,0,0,0,0,0,0,0,0,0,0,0,0,0,0,0,0,0,0,0,0,0,0,0,0,0,0,0,0,0,0,0,0,0,0,0,0,0,0,0,0,0,0,0,0,0"/>
                    <o:lock v:ext="edit" verticies="t"/>
                  </v:shape>
                  <v:rect id="Rectangle 268" o:spid="_x0000_s1080" style="position:absolute;left:1143;top:3924;width:260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ijRsIA&#10;AADcAAAADwAAAGRycy9kb3ducmV2LnhtbESPzYoCMRCE78K+Q2hhb5pxDq6MRhFBcMWLow/QTHp+&#10;MOkMSdaZfXuzIOyxqKqvqM1utEY8yYfOsYLFPANBXDndcaPgfjvOViBCRNZoHJOCXwqw235MNlho&#10;N/CVnmVsRIJwKFBBG2NfSBmqliyGueuJk1c7bzEm6RupPQ4Jbo3Ms2wpLXacFlrs6dBS9Sh/rAJ5&#10;K4/DqjQ+c+e8vpjv07Ump9TndNyvQUQa43/43T5pBfnyC/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CKNG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Down</w:t>
                          </w:r>
                        </w:p>
                      </w:txbxContent>
                    </v:textbox>
                  </v:rect>
                  <v:rect id="Rectangle 269" o:spid="_x0000_s1081" style="position:absolute;left:7480;top:3924;width:1302;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c3NL8A&#10;AADcAAAADwAAAGRycy9kb3ducmV2LnhtbERPy4rCMBTdC/MP4Q6403S6EKlGGQYKHXFj9QMuze2D&#10;SW5KkrH1781CcHk47/1xtkbcyYfBsYKvdQaCuHF64E7B7VqutiBCRNZoHJOCBwU4Hj4Weyy0m/hC&#10;9zp2IoVwKFBBH+NYSBmaniyGtRuJE9c6bzEm6DupPU4p3BqZZ9lGWhw4NfQ40k9PzV/9bxXIa11O&#10;29r4zJ3y9mx+q0tLTqnl5/y9AxFpjm/xy11pBfkmrU1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lzc0vwAAANwAAAAPAAAAAAAAAAAAAAAAAJgCAABkcnMvZG93bnJl&#10;di54bWxQSwUGAAAAAAQABAD1AAAAhAMAAAAA&#10;" filled="f" stroked="f">
                    <v:textbox style="mso-fit-shape-to-text:t" inset="0,0,0,0">
                      <w:txbxContent>
                        <w:p w:rsidR="00C36421" w:rsidRDefault="00C36421" w:rsidP="007E4663">
                          <w:r>
                            <w:rPr>
                              <w:rFonts w:ascii="Arial" w:hAnsi="Arial" w:cs="Arial"/>
                              <w:color w:val="000000"/>
                              <w:sz w:val="16"/>
                              <w:szCs w:val="16"/>
                            </w:rPr>
                            <w:t>Up</w:t>
                          </w:r>
                        </w:p>
                      </w:txbxContent>
                    </v:textbox>
                  </v:rect>
                  <v:rect id="Rectangle 270" o:spid="_x0000_s1082" style="position:absolute;left:6572;top:4889;width:769;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r8IA&#10;AADcAAAADwAAAGRycy9kb3ducmV2LnhtbESPzYoCMRCE7wv7DqGFva0Z5yDuaBQRBBUvjj5AM+n5&#10;waQzJFlnfHuzIOyxqKqvqNVmtEY8yIfOsYLZNANBXDndcaPgdt1/L0CEiKzROCYFTwqwWX9+rLDQ&#10;buALPcrYiAThUKCCNsa+kDJULVkMU9cTJ6923mJM0jdSexwS3BqZZ9lcWuw4LbTY066l6l7+WgXy&#10;Wu6HRWl85k55fTbHw6Ump9TXZNwuQUQa43/43T5oBfn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5Kv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8"/>
                              <w:szCs w:val="18"/>
                            </w:rPr>
                            <w:t>E</w:t>
                          </w:r>
                        </w:p>
                      </w:txbxContent>
                    </v:textbox>
                  </v:rect>
                  <v:rect id="Rectangle 271" o:spid="_x0000_s1083" style="position:absolute;left:8801;top:4889;width:895;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it774A&#10;AADcAAAADwAAAGRycy9kb3ducmV2LnhtbERPy4rCMBTdC/5DuMLsNLWLUapRRBAcmY3VD7g0tw9M&#10;bkoSbefvzWLA5eG8t/vRGvEiHzrHCpaLDARx5XTHjYL77TRfgwgRWaNxTAr+KMB+N51ssdBu4Cu9&#10;ytiIFMKhQAVtjH0hZahashgWridOXO28xZigb6T2OKRwa2SeZd/SYsepocWeji1Vj/JpFchbeRrW&#10;pfGZu+T1r/k5X2tySn3NxsMGRKQxfsT/7rNWkK/S/H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s4re++AAAA3AAAAA8AAAAAAAAAAAAAAAAAmAIAAGRycy9kb3ducmV2&#10;LnhtbFBLBQYAAAAABAAEAPUAAACDAwAAAAA=&#10;" filled="f" stroked="f">
                    <v:textbox style="mso-fit-shape-to-text:t" inset="0,0,0,0">
                      <w:txbxContent>
                        <w:p w:rsidR="00C36421" w:rsidRDefault="00C36421" w:rsidP="007E4663">
                          <w:r>
                            <w:rPr>
                              <w:rFonts w:ascii="Arial" w:hAnsi="Arial" w:cs="Arial" w:hint="eastAsia"/>
                              <w:color w:val="000000"/>
                              <w:sz w:val="18"/>
                              <w:szCs w:val="18"/>
                              <w:lang w:eastAsia="ja-JP"/>
                            </w:rPr>
                            <w:t>O</w:t>
                          </w:r>
                        </w:p>
                      </w:txbxContent>
                    </v:textbox>
                  </v:rect>
                  <v:line id="Line 272" o:spid="_x0000_s1084" style="position:absolute;flip:y;visibility:visible;mso-wrap-style:square" from="9207,13233" to="9214,13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rZW8YAAADcAAAADwAAAGRycy9kb3ducmV2LnhtbESPX2vCQBDE3wt+h2OFvhS96INK6inF&#10;/kEsCMYiPi65NQnN7YXcNsZv7xUKfRxm5jfMct27WnXUhsqzgck4AUWce1txYeDr+D5agAqCbLH2&#10;TAZuFGC9GjwsMbX+ygfqMilUhHBI0UAp0qRah7wkh2HsG+LoXXzrUKJsC21bvEa4q/U0SWbaYcVx&#10;ocSGNiXl39mPM/B6kv3T5pOO57ddV88/TrbaNmLM47B/eQYl1Mt/+K+9tQam8wn8nolHQK/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62VvGAAAA3AAAAA8AAAAAAAAA&#10;AAAAAAAAoQIAAGRycy9kb3ducmV2LnhtbFBLBQYAAAAABAAEAPkAAACUAwAAAAA=&#10;" strokeweight=".45pt">
                    <v:stroke endcap="round"/>
                  </v:line>
                  <v:shape id="Freeform 273" o:spid="_x0000_s1085" style="position:absolute;left:8947;top:13906;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8/k8YA&#10;AADcAAAADwAAAGRycy9kb3ducmV2LnhtbESPQWvCQBSE7wX/w/KE3uqmOWhJXUVEbeulmFYkt0f2&#10;maRm34bdrUn/vVso9DjMzDfMfDmYVlzJ+caygsdJAoK4tLrhSsHnx/bhCYQPyBpby6TghzwsF6O7&#10;OWba9nygax4qESHsM1RQh9BlUvqyJoN+Yjvi6J2tMxiidJXUDvsIN61Mk2QqDTYcF2rsaF1Tecm/&#10;TaT0m4IKt3t/mxWnY5O/TL/Wfq/U/XhYPYMINIT/8F/7VStIZyn8no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8/k8YAAADcAAAADwAAAAAAAAAAAAAAAACYAgAAZHJz&#10;L2Rvd25yZXYueG1sUEsFBgAAAAAEAAQA9QAAAIsDAAAAAA==&#10;" path="m82,l41,41,,,82,xe" fillcolor="black" stroked="f">
                    <v:path arrowok="t" o:connecttype="custom" o:connectlocs="52100,0;26050,26000;0,0;52100,0" o:connectangles="0,0,0,0"/>
                  </v:shape>
                  <v:shape id="Freeform 274" o:spid="_x0000_s1086" style="position:absolute;left:8947;top:13023;width:521;height:267;visibility:visible;mso-wrap-style:square;v-text-anchor:top" coordsize="8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Ti3sMA&#10;AADcAAAADwAAAGRycy9kb3ducmV2LnhtbESPQWvCQBSE74L/YXmCN901CbakrhJbCoGeTMXzI/ua&#10;hGbfhuyq8d93C4Ueh5n5htkdJtuLG42+c6xhs1YgiGtnOm40nD/fV88gfEA22DsmDQ/ycNjPZzvM&#10;jbvziW5VaESEsM9RQxvCkEvp65Ys+rUbiKP35UaLIcqxkWbEe4TbXiZKbaXFjuNCiwO9tlR/V1er&#10;QR2HJjX+Eooi+Xir1NFlWZlpvVxMxQuIQFP4D/+1S6MheUrh90w8An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Ti3sMAAADcAAAADwAAAAAAAAAAAAAAAACYAgAAZHJzL2Rv&#10;d25yZXYueG1sUEsFBgAAAAAEAAQA9QAAAIgDAAAAAA==&#10;" path="m,42l41,,82,42,,42xe" fillcolor="black" stroked="f">
                    <v:path arrowok="t" o:connecttype="custom" o:connectlocs="0,26700;26050,0;52100,26700;0,26700" o:connectangles="0,0,0,0"/>
                  </v:shape>
                  <v:rect id="Rectangle 275" o:spid="_x0000_s1087" style="position:absolute;left:9468;top:12332;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Or7MIA&#10;AADcAAAADwAAAGRycy9kb3ducmV2LnhtbESP3WoCMRSE7wXfIRzBO826SC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A6vs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1</w:t>
                          </w:r>
                        </w:p>
                      </w:txbxContent>
                    </v:textbox>
                  </v:rect>
                  <v:line id="Line 276" o:spid="_x0000_s1088" style="position:absolute;flip:y;visibility:visible;mso-wrap-style:square" from="6928,8674" to="6934,116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HfWMYAAADcAAAADwAAAGRycy9kb3ducmV2LnhtbESPUWvCQBCE3wv9D8cWfCn1otBaUk8R&#10;tUUUClURH5fcNgnm9kJuG+O/94SCj8PMfMOMp52rVEtNKD0bGPQTUMSZtyXnBva7z5d3UEGQLVae&#10;ycCFAkwnjw9jTK0/8w+1W8lVhHBI0UAhUqdah6wgh6Hva+Lo/frGoUTZ5No2eI5wV+lhkrxphyXH&#10;hQJrmheUnbZ/zsDiIN/P8w3tjst1W42+DrZc1WJM76mbfYAS6uQe/m+vrIHh6BVuZ+IR0J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sB31jGAAAA3AAAAA8AAAAAAAAA&#10;AAAAAAAAoQIAAGRycy9kb3ducmV2LnhtbFBLBQYAAAAABAAEAPkAAACUAwAAAAA=&#10;" strokeweight=".45pt">
                    <v:stroke endcap="round"/>
                  </v:line>
                  <v:shape id="Freeform 277" o:spid="_x0000_s1089" style="position:absolute;left:6667;top:11620;width:521;height:267;visibility:visible;mso-wrap-style:square;v-text-anchor:top" coordsize="8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NBRsQA&#10;AADcAAAADwAAAGRycy9kb3ducmV2LnhtbESPwWrDMBBE74X+g9hCbrVUxyTFtRyclkIgpzil58Xa&#10;2qbWylhq4v59FAjkOMzMG6bYzHYQJ5p871jDS6JAEDfO9Nxq+Dp+Pr+C8AHZ4OCYNPyTh035+FBg&#10;btyZD3SqQysihH2OGroQxlxK33Rk0SduJI7ej5sshiinVpoJzxFuB5kqtZIWe44LHY703lHzW/9Z&#10;DWo7tkvjv0NVpfuPWm1dlu0yrRdPc/UGItAc7uFbe2c0pOsVXM/EIyD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DQUbEAAAA3AAAAA8AAAAAAAAAAAAAAAAAmAIAAGRycy9k&#10;b3ducmV2LnhtbFBLBQYAAAAABAAEAPUAAACJAwAAAAA=&#10;" path="m82,l41,42,,,82,xe" fillcolor="black" stroked="f">
                    <v:path arrowok="t" o:connecttype="custom" o:connectlocs="52100,0;26050,26700;0,0;52100,0" o:connectangles="0,0,0,0"/>
                  </v:shape>
                  <v:shape id="Freeform 278" o:spid="_x0000_s1090" style="position:absolute;left:6667;top:8464;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icC8YA&#10;AADcAAAADwAAAGRycy9kb3ducmV2LnhtbESPQWvCQBSE7wX/w/KE3uqmHoykrlJEbfVSTFtKbo/s&#10;a5KafRt2tyb+e7cg9DjMzDfMYjWYVpzJ+caygsdJAoK4tLrhSsHH+/ZhDsIHZI2tZVJwIQ+r5ehu&#10;gZm2PR/pnIdKRAj7DBXUIXSZlL6syaCf2I44et/WGQxRukpqh32Em1ZOk2QmDTYcF2rsaF1Tecp/&#10;TaT0m4IKt3vbp8XXZ5O/zH7W/qDU/Xh4fgIRaAj/4Vv7VSuYpin8nYlH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icC8YAAADcAAAADwAAAAAAAAAAAAAAAACYAgAAZHJz&#10;L2Rvd25yZXYueG1sUEsFBgAAAAAEAAQA9QAAAIsDAAAAAA==&#10;" path="m,41l41,,82,41,,41xe" fillcolor="black" stroked="f">
                    <v:path arrowok="t" o:connecttype="custom" o:connectlocs="0,26000;26050,0;52100,26000;0,26000" o:connectangles="0,0,0,0"/>
                  </v:shape>
                  <v:rect id="Rectangle 279" o:spid="_x0000_s1091" style="position:absolute;left:7239;top:8998;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6h6b4A&#10;AADcAAAADwAAAGRycy9kb3ducmV2LnhtbERPy4rCMBTdC/5DuMLsNLWLUapRRBAcmY3VD7g0tw9M&#10;bkoSbefvzWLA5eG8t/vRGvEiHzrHCpaLDARx5XTHjYL77TRfgwgRWaNxTAr+KMB+N51ssdBu4Cu9&#10;ytiIFMKhQAVtjH0hZahashgWridOXO28xZigb6T2OKRwa2SeZd/SYsepocWeji1Vj/JpFchbeRrW&#10;pfGZu+T1r/k5X2tySn3NxsMGRKQxfsT/7rNWkK/S2n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VOoem+AAAA3AAAAA8AAAAAAAAAAAAAAAAAmAIAAGRycy9kb3ducmV2&#10;LnhtbFBLBQYAAAAABAAEAPUAAACDAwAAAAA=&#10;" filled="f" stroked="f">
                    <v:textbox style="mso-fit-shape-to-text:t" inset="0,0,0,0">
                      <w:txbxContent>
                        <w:p w:rsidR="00C36421" w:rsidRDefault="00C36421" w:rsidP="007E4663">
                          <w:r>
                            <w:rPr>
                              <w:rFonts w:ascii="Arial" w:hAnsi="Arial" w:cs="Arial"/>
                              <w:color w:val="000000"/>
                              <w:sz w:val="16"/>
                              <w:szCs w:val="16"/>
                            </w:rPr>
                            <w:t>3</w:t>
                          </w:r>
                        </w:p>
                      </w:txbxContent>
                    </v:textbox>
                  </v:rect>
                  <v:line id="Line 280" o:spid="_x0000_s1092" style="position:absolute;flip:y;visibility:visible;mso-wrap-style:square" from="6928,12096" to="6934,12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zVXcYAAADcAAAADwAAAGRycy9kb3ducmV2LnhtbESPQWvCQBSE74X+h+UVvJS60UNtU1cR&#10;tUUUhKqIx0f2NQlm34bsa4z/3hUKPQ4z8w0znnauUi01ofRsYNBPQBFn3pacGzjsP1/eQAVBtlh5&#10;JgNXCjCdPD6MMbX+wt/U7iRXEcIhRQOFSJ1qHbKCHIa+r4mj9+MbhxJlk2vb4CXCXaWHSfKqHZYc&#10;FwqsaV5Qdt79OgOLo2yf5xvan5brthp9HW25qsWY3lM3+wAl1Ml/+K+9sgaGo3e4n4lHQE9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pM1V3GAAAA3AAAAA8AAAAAAAAA&#10;AAAAAAAAoQIAAGRycy9kb3ducmV2LnhtbFBLBQYAAAAABAAEAPkAAACUAwAAAAA=&#10;" strokeweight=".45pt">
                    <v:stroke endcap="round"/>
                  </v:line>
                  <v:shape id="Freeform 281" o:spid="_x0000_s1093" style="position:absolute;left:6667;top:12763;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0WMYA&#10;AADcAAAADwAAAGRycy9kb3ducmV2LnhtbESPTW/CMAyG75P4D5GRdhspHBjqCAihfV+mFaapN6vx&#10;2kLjVElGu38/HybtaL1+H/tZb0fXqQuF2Ho2MJ9loIgrb1uuDRwPDzcrUDEhW+w8k4EfirDdTK7W&#10;mFs/8DtdilQrgXDM0UCTUp9rHauGHMaZ74kl+/LBYZIx1NoGHATuOr3IsqV22LJcaLCnfUPVufh2&#10;QhnuSyrD49vLbfn50RZPy9M+vhpzPR13d6ASjel/+a/9bA0sVvK+yIgI6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0WMYAAADcAAAADwAAAAAAAAAAAAAAAACYAgAAZHJz&#10;L2Rvd25yZXYueG1sUEsFBgAAAAAEAAQA9QAAAIsDAAAAAA==&#10;" path="m82,l41,41,,,82,xe" fillcolor="black" stroked="f">
                    <v:path arrowok="t" o:connecttype="custom" o:connectlocs="52100,0;26050,26000;0,0;52100,0" o:connectangles="0,0,0,0"/>
                  </v:shape>
                  <v:shape id="Freeform 282" o:spid="_x0000_s1094" style="position:absolute;left:6667;top:11887;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jRw8YA&#10;AADcAAAADwAAAGRycy9kb3ducmV2LnhtbESPQWvCQBSE7wX/w/KE3upGD1aiqxSp1nopjUrJ7ZF9&#10;TdJm34bd1cR/7wqFHoeZ+YZZrHrTiAs5X1tWMB4lIIgLq2suFRwPm6cZCB+QNTaWScGVPKyWg4cF&#10;ptp2/EmXLJQiQtinqKAKoU2l9EVFBv3ItsTR+7bOYIjSlVI77CLcNHKSJFNpsOa4UGFL64qK3+xs&#10;IqV7zSl324/35/zrVGdv05+13yv1OOxf5iAC9eE//NfeaQWT2Rju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jRw8YAAADcAAAADwAAAAAAAAAAAAAAAACYAgAAZHJz&#10;L2Rvd25yZXYueG1sUEsFBgAAAAAEAAQA9QAAAIsDAAAAAA==&#10;" path="m,41l41,,82,41,,41xe" fillcolor="black" stroked="f">
                    <v:path arrowok="t" o:connecttype="custom" o:connectlocs="0,26000;26050,0;52100,26000;0,26000" o:connectangles="0,0,0,0"/>
                  </v:shape>
                  <v:rect id="Rectangle 283" o:spid="_x0000_s1095" style="position:absolute;left:7239;top:11036;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mJMEA&#10;AADcAAAADwAAAGRycy9kb3ducmV2LnhtbESP3YrCMBSE7xd8h3AE79Z0eyGlGkUWBF28se4DHJrT&#10;H0xOShJt9+2NIOzlMDPfMJvdZI14kA+9YwVfywwEce10z62C3+vhswARIrJG45gU/FGA3Xb2scFS&#10;u5Ev9KhiKxKEQ4kKuhiHUspQd2QxLN1AnLzGeYsxSd9K7XFMcGtknmUrabHntNDhQN8d1bfqbhXI&#10;a3UYi8r4zP3kzdmcjpeGnFKL+bRfg4g0xf/wu33UCvIih9eZdAT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z5iTBAAAA3AAAAA8AAAAAAAAAAAAAAAAAmAIAAGRycy9kb3du&#10;cmV2LnhtbFBLBQYAAAAABAAEAPUAAACGAwAAAAA=&#10;" filled="f" stroked="f">
                    <v:textbox style="mso-fit-shape-to-text:t" inset="0,0,0,0">
                      <w:txbxContent>
                        <w:p w:rsidR="00C36421" w:rsidRDefault="00C36421" w:rsidP="007E4663">
                          <w:r>
                            <w:rPr>
                              <w:rFonts w:ascii="Arial" w:hAnsi="Arial" w:cs="Arial"/>
                              <w:color w:val="000000"/>
                              <w:sz w:val="16"/>
                              <w:szCs w:val="16"/>
                            </w:rPr>
                            <w:t>1</w:t>
                          </w:r>
                        </w:p>
                      </w:txbxContent>
                    </v:textbox>
                  </v:rect>
                  <v:line id="Line 284" o:spid="_x0000_s1096" style="position:absolute;flip:y;visibility:visible;mso-wrap-style:square" from="9207,14376" to="9214,17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SkMYAAADcAAAADwAAAGRycy9kb3ducmV2LnhtbESPX2vCQBDE3wW/w7GFvki91IJK9JRi&#10;/yAVBLWIj0tumwRzeyG3jem37wmCj8PM/IaZLztXqZaaUHo28DxMQBFn3pacG/g+fDxNQQVBtlh5&#10;JgN/FGC56PfmmFp/4R21e8lVhHBI0UAhUqdah6wgh2Hoa+Lo/fjGoUTZ5No2eIlwV+lRkoy1w5Lj&#10;QoE1rQrKzvtfZ+DtKNvBakOH0/tXW00+j7Zc12LM40P3OgMl1Mk9fGuvrYHR9AWuZ+IR0I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5xkpDGAAAA3AAAAA8AAAAAAAAA&#10;AAAAAAAAoQIAAGRycy9kb3ducmV2LnhtbFBLBQYAAAAABAAEAPkAAACUAwAAAAA=&#10;" strokeweight=".45pt">
                    <v:stroke endcap="round"/>
                  </v:line>
                  <v:shape id="Freeform 285" o:spid="_x0000_s1097" style="position:absolute;left:8947;top:17329;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9yW8YA&#10;AADcAAAADwAAAGRycy9kb3ducmV2LnhtbESPQWvCQBSE74L/YXmF3nRTKVaiqxSp2vZSjC2S2yP7&#10;msRm34bd1cR/7xYKPQ4z8w2zWPWmERdyvras4GGcgCAurK65VPB52IxmIHxA1thYJgVX8rBaDgcL&#10;TLXteE+XLJQiQtinqKAKoU2l9EVFBv3YtsTR+7bOYIjSlVI77CLcNHKSJFNpsOa4UGFL64qKn+xs&#10;IqV7ySl324+3p/z4VWe76Wnt35W6v+uf5yAC9eE//Nd+1Qoms0f4PR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N9yW8YAAADcAAAADwAAAAAAAAAAAAAAAACYAgAAZHJz&#10;L2Rvd25yZXYueG1sUEsFBgAAAAAEAAQA9QAAAIsDAAAAAA==&#10;" path="m82,l41,41,,,82,xe" fillcolor="black" stroked="f">
                    <v:path arrowok="t" o:connecttype="custom" o:connectlocs="52100,0;26050,26000;0,0;52100,0" o:connectangles="0,0,0,0"/>
                  </v:shape>
                  <v:shape id="Freeform 286" o:spid="_x0000_s1098" style="position:absolute;left:8947;top:14166;width:521;height:261;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PXwMYA&#10;AADcAAAADwAAAGRycy9kb3ducmV2LnhtbESPQWvCQBSE74L/YXmF3nRToVaiqxSp2vZSjC2S2yP7&#10;msRm34bd1cR/7xYKPQ4z8w2zWPWmERdyvras4GGcgCAurK65VPB52IxmIHxA1thYJgVX8rBaDgcL&#10;TLXteE+XLJQiQtinqKAKoU2l9EVFBv3YtsTR+7bOYIjSlVI77CLcNHKSJFNpsOa4UGFL64qKn+xs&#10;IqV7ySl324+3p/z4VWe76Wnt35W6v+uf5yAC9eE//Nd+1Qoms0f4PR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5PXwMYAAADcAAAADwAAAAAAAAAAAAAAAACYAgAAZHJz&#10;L2Rvd25yZXYueG1sUEsFBgAAAAAEAAQA9QAAAIsDAAAAAA==&#10;" path="m,41l41,,82,41,,41xe" fillcolor="black" stroked="f">
                    <v:path arrowok="t" o:connecttype="custom" o:connectlocs="0,26100;26050,0;52100,26100;0,26100" o:connectangles="0,0,0,0"/>
                  </v:shape>
                  <v:rect id="Rectangle 287" o:spid="_x0000_s1099" style="position:absolute;left:9468;top:14427;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jgJ8EA&#10;AADcAAAADwAAAGRycy9kb3ducmV2LnhtbESP3YrCMBSE7wXfIZwF7zTdXkjpGmVZEFS8se4DHJrT&#10;HzY5KUm09e2NIOzlMDPfMJvdZI24kw+9YwWfqwwEce10z62C3+t+WYAIEVmjcUwKHhRgt53PNlhq&#10;N/KF7lVsRYJwKFFBF+NQShnqjiyGlRuIk9c4bzEm6VupPY4Jbo3Ms2wtLfacFjoc6Kej+q+6WQXy&#10;Wu3HojI+c6e8OZvj4dKQU2rxMX1/gYg0xf/wu33QCvJiD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I4CfBAAAA3AAAAA8AAAAAAAAAAAAAAAAAmAIAAGRycy9kb3du&#10;cmV2LnhtbFBLBQYAAAAABAAEAPUAAACGAwAAAAA=&#10;" filled="f" stroked="f">
                    <v:textbox style="mso-fit-shape-to-text:t" inset="0,0,0,0">
                      <w:txbxContent>
                        <w:p w:rsidR="00C36421" w:rsidRDefault="00C36421" w:rsidP="007E4663">
                          <w:r>
                            <w:rPr>
                              <w:rFonts w:ascii="Arial" w:hAnsi="Arial" w:cs="Arial"/>
                              <w:color w:val="000000"/>
                              <w:sz w:val="16"/>
                              <w:szCs w:val="16"/>
                            </w:rPr>
                            <w:t>3</w:t>
                          </w:r>
                        </w:p>
                      </w:txbxContent>
                    </v:textbox>
                  </v:rect>
                  <v:oval id="Oval 288" o:spid="_x0000_s1100" style="position:absolute;left:17755;top:6750;width:113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ficYA&#10;AADcAAAADwAAAGRycy9kb3ducmV2LnhtbESPQWsCMRSE7wX/Q3iCl1Kz7qFdtkYRUfAg1Fov3l43&#10;r9nFzcuSxHXtr28KhR6HmfmGmS8H24qefGgcK5hNMxDEldMNGwWnj+1TASJEZI2tY1JwpwDLxehh&#10;jqV2N36n/hiNSBAOJSqoY+xKKUNVk8UwdR1x8r6ctxiT9EZqj7cEt63Ms+xZWmw4LdTY0bqm6nK8&#10;WgXGPn468+1dft4Pb4esXx30xig1GQ+rVxCRhvgf/mvvtIK8eIHfM+kIy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ficYAAADcAAAADwAAAAAAAAAAAAAAAACYAgAAZHJz&#10;L2Rvd25yZXYueG1sUEsFBgAAAAAEAAQA9QAAAIsDAAAAAA==&#10;" filled="f" strokeweight=".95pt">
                    <v:stroke endcap="round"/>
                  </v:oval>
                  <v:oval id="Oval 289" o:spid="_x0000_s1101" style="position:absolute;left:17755;top:11315;width:1136;height:1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kL+8IA&#10;AADcAAAADwAAAGRycy9kb3ducmV2LnhtbERPz2vCMBS+C/4P4QleRNP1MKQzliIOPAhzbpfdns1b&#10;Wta8lCTWzr/eHAY7fny/N+VoOzGQD61jBU+rDARx7XTLRsHnx+tyDSJEZI2dY1LwSwHK7XSywUK7&#10;G7/TcI5GpBAOBSpoYuwLKUPdkMWwcj1x4r6dtxgT9EZqj7cUbjuZZ9mztNhyamiwp11D9c/5ahUY&#10;u7g4c/cu/zqOb6dsqE56b5Saz8bqBUSkMf6L/9wHrSBfp7XpTDoCcv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aQv7wgAAANwAAAAPAAAAAAAAAAAAAAAAAJgCAABkcnMvZG93&#10;bnJldi54bWxQSwUGAAAAAAQABAD1AAAAhwMAAAAA&#10;" filled="f" strokeweight=".95pt">
                    <v:stroke endcap="round"/>
                  </v:oval>
                  <v:shape id="Freeform 290" o:spid="_x0000_s1102" style="position:absolute;left:14980;top:7277;width:9086;height:82;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7Is8QA&#10;AADcAAAADwAAAGRycy9kb3ducmV2LnhtbESPQWsCMRSE7wX/Q3iCt5qtSNHVKItQqHppV0uvj+SZ&#10;Xbp5WTdR13/fFAoeh5n5hlmue9eIK3Wh9qzgZZyBINbe1GwVHA9vzzMQISIbbDyTgjsFWK8GT0vM&#10;jb/xJ13LaEWCcMhRQRVjm0sZdEUOw9i3xMk7+c5hTLKz0nR4S3DXyEmWvUqHNaeFClvaVKR/yotT&#10;sP12xdnanf2Y2m3pwpcu9get1GjYFwsQkfr4CP+3342CyWwOf2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OyLPEAAAA3AAAAA8AAAAAAAAAAAAAAAAAmAIAAGRycy9k&#10;b3ducmV2LnhtbFBLBQYAAAAABAAEAPUAAACJAwAAAAA=&#10;" path="m2400,21r-21,c2373,21,2368,16,2368,10v,-5,5,-10,11,-10l2400,v6,,11,5,11,10c2411,16,2406,21,2400,21xm2336,21r-21,c2309,21,2304,16,2304,10v,-5,5,-10,11,-10l2336,v6,,11,5,11,10c2347,16,2342,21,2336,21xm2272,21r-21,c2245,21,2240,16,2240,10v,-5,5,-10,11,-10l2272,v6,,11,5,11,10c2283,16,2278,21,2272,21xm2208,21r-21,c2181,21,2176,16,2176,10v,-5,5,-10,11,-10l2208,v6,,11,5,11,10c2219,16,2214,21,2208,21xm2144,21r-21,c2117,21,2112,16,2112,10v,-5,5,-10,11,-10l2144,v6,,11,5,11,10c2155,16,2150,21,2144,21xm2080,21r-21,c2053,21,2048,16,2048,10v,-5,5,-10,11,-10l2080,v6,,11,5,11,10c2091,16,2086,21,2080,21xm2016,21r-21,c1989,21,1984,16,1984,10v,-5,5,-10,11,-10l2016,v6,,11,5,11,10c2027,16,2022,21,2016,21xm1952,21r-21,c1925,21,1920,16,1920,10v,-5,5,-10,11,-10l1952,v6,,11,5,11,10c1963,16,1958,21,1952,21xm1888,21r-21,c1861,21,1856,16,1856,10v,-5,5,-10,11,-10l1888,v6,,11,5,11,10c1899,16,1894,21,1888,21xm1824,21r-21,c1797,21,1792,16,1792,10v,-5,5,-10,11,-10l1824,v6,,11,5,11,10c1835,16,1830,21,1824,21xm1760,21r-21,c1733,21,1728,16,1728,10v,-5,5,-10,11,-10l1760,v6,,11,5,11,10c1771,16,1766,21,1760,21xm1696,21r-21,c1669,21,1664,16,1664,10v,-5,5,-10,11,-10l1696,v6,,11,5,11,10c1707,16,1702,21,1696,21xm1632,21r-21,c1605,21,1600,16,1600,10v,-5,5,-10,11,-10l1632,v6,,11,5,11,10c1643,16,1638,21,1632,21xm1568,21r-21,c1541,21,1536,16,1536,10v,-5,5,-10,11,-10l1568,v6,,11,5,11,10c1579,16,1574,21,1568,21xm1504,21r-21,c1477,21,1472,16,1472,10v,-5,5,-10,11,-10l1504,v6,,11,5,11,10c1515,16,1510,21,1504,21xm1440,21r-21,c1413,21,1408,16,1408,10v,-5,5,-10,11,-10l1440,v6,,11,5,11,10c1451,16,1446,21,1440,21xm1376,21r-21,c1349,21,1344,16,1344,10v,-5,5,-10,11,-10l1376,v6,,11,5,11,10c1387,16,1382,21,1376,21xm1312,21r-21,c1285,21,1280,16,1280,10v,-5,5,-10,11,-10l1312,v6,,11,5,11,10c1323,16,1318,21,1312,21xm1248,21r-21,c1221,21,1216,16,1216,10v,-5,5,-10,11,-10l1248,v6,,11,5,11,10c1259,16,1254,21,1248,21xm1184,21r-21,c1157,21,1152,16,1152,10v,-5,5,-10,11,-10l1184,v6,,11,5,11,10c1195,16,1190,21,1184,21xm1120,21r-21,c1093,21,1088,16,1088,10v,-5,5,-10,11,-10l1120,v6,,11,5,11,10c1131,16,1126,21,1120,21xm1056,21r-21,c1029,21,1024,16,1024,10v,-5,5,-10,11,-10l1056,v6,,11,5,11,10c1067,16,1062,21,1056,21xm992,21r-21,c965,21,960,16,960,10,960,5,965,,971,r21,c998,,1003,5,1003,10v,6,-5,11,-11,11xm928,21r-21,c901,21,896,16,896,10,896,5,901,,907,r21,c934,,939,5,939,10v,6,-5,11,-11,11xm864,21r-21,c837,21,832,16,832,10,832,5,837,,843,r21,c870,,875,5,875,10v,6,-5,11,-11,11xm800,21r-21,c773,21,768,16,768,10,768,5,773,,779,r21,c806,,811,5,811,10v,6,-5,11,-11,11xm736,21r-21,c709,21,704,16,704,10,704,5,709,,715,r21,c742,,747,5,747,10v,6,-5,11,-11,11xm672,21r-21,c645,21,640,16,640,10,640,5,645,,651,r21,c678,,683,5,683,10v,6,-5,11,-11,11xm608,21r-21,c581,21,576,16,576,10,576,5,581,,587,r21,c614,,619,5,619,10v,6,-5,11,-11,11xm544,21r-21,c517,21,512,16,512,10,512,5,517,,523,r21,c550,,555,5,555,10v,6,-5,11,-11,11xm480,21r-21,c453,21,448,16,448,10,448,5,453,,459,r21,c486,,491,5,491,10v,6,-5,11,-11,11xm416,21r-21,c389,21,384,16,384,10,384,5,389,,395,r21,c422,,427,5,427,10v,6,-5,11,-11,11xm352,21r-21,c325,21,320,16,320,10,320,5,325,,331,r21,c358,,363,5,363,10v,6,-5,11,-11,11xm288,21r-21,c261,21,256,16,256,10,256,5,261,,267,r21,c294,,299,5,299,10v,6,-5,11,-11,11xm224,21r-21,c197,21,192,16,192,10,192,5,197,,203,r21,c230,,235,5,235,10v,6,-5,11,-11,11xm160,21r-21,c133,21,128,16,128,10,128,5,133,,139,r21,c166,,171,5,171,10v,6,-5,11,-11,11xm96,21r-21,c69,21,64,16,64,10,64,5,69,,75,l96,v6,,11,5,11,10c107,16,102,21,96,21xm32,21r-21,c5,21,,16,,10,,5,5,,11,l32,v6,,11,5,11,10c43,16,38,21,32,21xe" fillcolor="black" strokeweight=".45pt">
                    <v:stroke joinstyle="bevel"/>
                    <v:path arrowok="t" o:connecttype="custom" o:connectlocs="536643,0;515162,2343;508002,5076;510640,2343;489159,0;474839,5076;479738,5076;465417,0;443936,2343;436776,5076;439037,2343;417557,0;403236,5076;408135,5076;393815,0;372334,2343;365174,5076;367435,2343;345954,0;331633,5076;336532,5076;322212,0;300731,2343;293571,5076;295832,2343;274351,0;260031,5076;264930,5076;250609,0;229128,2343;221968,5076;224229,2343;202749,0;188428,5076;193327,5076;179007,0;157526,2343;150366,5076;152627,2343;131146,0;116825,5076;121725,5076;107404,0;85923,2343;78763,5076;81024,2343;59543,0;45223,5076;50122,5076;35801,0;14321,2343;7160,5076;9798,2343" o:connectangles="0,0,0,0,0,0,0,0,0,0,0,0,0,0,0,0,0,0,0,0,0,0,0,0,0,0,0,0,0,0,0,0,0,0,0,0,0,0,0,0,0,0,0,0,0,0,0,0,0,0,0,0,0"/>
                    <o:lock v:ext="edit" verticies="t"/>
                  </v:shape>
                  <v:line id="Line 291" o:spid="_x0000_s1103" style="position:absolute;visibility:visible;mso-wrap-style:square" from="17755,6750" to="18891,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D0pMIAAADcAAAADwAAAGRycy9kb3ducmV2LnhtbERPy4rCMBTdD/gP4QpuBk3bxTBWo+gw&#10;hbqYAR8fcGmubbG5qUnU+vdmMTDLw3kv14PpxJ2cby0rSGcJCOLK6pZrBadjMf0E4QOyxs4yKXiS&#10;h/Vq9LbEXNsH7+l+CLWIIexzVNCE0OdS+qohg35me+LIna0zGCJ0tdQOHzHcdDJLkg9psOXY0GBP&#10;Xw1Vl8PNKJi7n3R73pXvffb8xmuZFr8cCqUm42GzABFoCP/iP3epFWTzOD+eiUdAr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D0pMIAAADcAAAADwAAAAAAAAAAAAAA&#10;AAChAgAAZHJzL2Rvd25yZXYueG1sUEsFBgAAAAAEAAQA+QAAAJADAAAAAA==&#10;" strokeweight=".95pt">
                    <v:stroke endcap="round"/>
                  </v:line>
                  <v:line id="Line 292" o:spid="_x0000_s1104" style="position:absolute;flip:x;visibility:visible;mso-wrap-style:square" from="17755,6750" to="18891,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yAWsQAAADcAAAADwAAAGRycy9kb3ducmV2LnhtbESPQYvCMBSE74L/ITzBi6xpRUS7RhFB&#10;9KCH7eqeH83btti81Cba+u+NsLDHYWa+YZbrzlTiQY0rLSuIxxEI4szqknMF5+/dxxyE88gaK8uk&#10;4EkO1qt+b4mJti1/0SP1uQgQdgkqKLyvEyldVpBBN7Y1cfB+bWPQB9nkUjfYBrip5CSKZtJgyWGh&#10;wJq2BWXX9G4UHDtrf9w+nt+jWdvGp9Hllk4vSg0H3eYThKfO/4f/2getYLKI4X0mHAG5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TIBaxAAAANwAAAAPAAAAAAAAAAAA&#10;AAAAAKECAABkcnMvZG93bnJldi54bWxQSwUGAAAAAAQABAD5AAAAkgMAAAAA&#10;" strokeweight=".95pt">
                    <v:stroke endcap="round"/>
                  </v:line>
                  <v:line id="Line 293" o:spid="_x0000_s1105" style="position:absolute;visibility:visible;mso-wrap-style:square" from="17755,9029" to="18891,1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7PSMUAAADcAAAADwAAAGRycy9kb3ducmV2LnhtbESPQWvCQBSE7wX/w/IEL0U3yaHU6Cpa&#10;GkgPFmr9AY/sMwlm36a7W43/3hUEj8PMfMMs14PpxJmcby0rSGcJCOLK6pZrBYffYvoOwgdkjZ1l&#10;UnAlD+vV6GWJubYX/qHzPtQiQtjnqKAJoc+l9FVDBv3M9sTRO1pnMETpaqkdXiLcdDJLkjdpsOW4&#10;0GBPHw1Vp/2/UTB3u3R7/Cpf++z6iX9lWnxzKJSajIfNAkSgITzDj3apFWTzDO5n4hGQq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57PSMUAAADcAAAADwAAAAAAAAAA&#10;AAAAAAChAgAAZHJzL2Rvd25yZXYueG1sUEsFBgAAAAAEAAQA+QAAAJMDAAAAAA==&#10;" strokeweight=".95pt">
                    <v:stroke endcap="round"/>
                  </v:line>
                  <v:line id="Line 294" o:spid="_x0000_s1106" style="position:absolute;flip:x;visibility:visible;mso-wrap-style:square" from="17755,9029" to="18891,1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K7tsYAAADcAAAADwAAAGRycy9kb3ducmV2LnhtbESPQWvCQBSE7wX/w/IKXkrdJIrE1DVI&#10;QdpDezBWz4/saxKafZtmVxP/fbcgeBxm5htmnY+mFRfqXWNZQTyLQBCXVjdcKfg67J5TEM4ja2wt&#10;k4IrOcg3k4c1ZtoOvKdL4SsRIOwyVFB732VSurImg25mO+LgfdveoA+yr6TucQhw08okipbSYMNh&#10;ocaOXmsqf4qzUfAxWntyb3F6jpbDEH8+HX+LxVGp6eO4fQHhafT38K39rhUkqzn8nwlHQG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Su7bGAAAA3AAAAA8AAAAAAAAA&#10;AAAAAAAAoQIAAGRycy9kb3ducmV2LnhtbFBLBQYAAAAABAAEAPkAAACUAwAAAAA=&#10;" strokeweight=".95pt">
                    <v:stroke endcap="round"/>
                  </v:line>
                  <v:shape id="Freeform 295" o:spid="_x0000_s1107" style="position:absolute;left:14980;top:14128;width:9086;height:76;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bx8MQA&#10;AADcAAAADwAAAGRycy9kb3ducmV2LnhtbESPQWsCMRSE74L/ITyhN81WROpqlKUgaL20u5ZeH8kz&#10;u3Tzst2kuv33TaHgcZiZb5jNbnCtuFIfGs8KHmcZCGLtTcNWwbnaT59AhIhssPVMCn4owG47Hm0w&#10;N/7Gb3QtoxUJwiFHBXWMXS5l0DU5DDPfESfv4nuHMcneStPjLcFdK+dZtpQOG04LNXb0XJP+LL+d&#10;guOHK76sfbGvC3ssXXjXxanSSj1MhmINItIQ7+H/9sEomK8W8HcmHQ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W8fDEAAAA3AAAAA8AAAAAAAAAAAAAAAAAmAIAAGRycy9k&#10;b3ducmV2LnhtbFBLBQYAAAAABAAEAPUAAACJAwAAAAA=&#10;" path="m2400,21r-21,c2373,21,2368,17,2368,11v,-6,5,-11,11,-11l2400,v6,,11,5,11,11c2411,17,2406,21,2400,21xm2336,21r-21,c2309,21,2304,17,2304,11v,-6,5,-11,11,-11l2336,v6,,11,5,11,11c2347,17,2342,21,2336,21xm2272,21r-21,c2245,21,2240,17,2240,11v,-6,5,-11,11,-11l2272,v6,,11,5,11,11c2283,17,2278,21,2272,21xm2208,21r-21,c2181,21,2176,17,2176,11v,-6,5,-11,11,-11l2208,v6,,11,5,11,11c2219,17,2214,21,2208,21xm2144,21r-21,c2117,21,2112,17,2112,11v,-6,5,-11,11,-11l2144,v6,,11,5,11,11c2155,17,2150,21,2144,21xm2080,21r-21,c2053,21,2048,17,2048,11v,-6,5,-11,11,-11l2080,v6,,11,5,11,11c2091,17,2086,21,2080,21xm2016,21r-21,c1989,21,1984,17,1984,11v,-6,5,-11,11,-11l2016,v6,,11,5,11,11c2027,17,2022,21,2016,21xm1952,21r-21,c1925,21,1920,17,1920,11v,-6,5,-11,11,-11l1952,v6,,11,5,11,11c1963,17,1958,21,1952,21xm1888,21r-21,c1861,21,1856,17,1856,11v,-6,5,-11,11,-11l1888,v6,,11,5,11,11c1899,17,1894,21,1888,21xm1824,21r-21,c1797,21,1792,17,1792,11v,-6,5,-11,11,-11l1824,v6,,11,5,11,11c1835,17,1830,21,1824,21xm1760,21r-21,c1733,21,1728,17,1728,11v,-6,5,-11,11,-11l1760,v6,,11,5,11,11c1771,17,1766,21,1760,21xm1696,21r-21,c1669,21,1664,17,1664,11v,-6,5,-11,11,-11l1696,v6,,11,5,11,11c1707,17,1702,21,1696,21xm1632,21r-21,c1605,21,1600,17,1600,11v,-6,5,-11,11,-11l1632,v6,,11,5,11,11c1643,17,1638,21,1632,21xm1568,21r-21,c1541,21,1536,17,1536,11v,-6,5,-11,11,-11l1568,v6,,11,5,11,11c1579,17,1574,21,1568,21xm1504,21r-21,c1477,21,1472,17,1472,11v,-6,5,-11,11,-11l1504,v6,,11,5,11,11c1515,17,1510,21,1504,21xm1440,21r-21,c1413,21,1408,17,1408,11v,-6,5,-11,11,-11l1440,v6,,11,5,11,11c1451,17,1446,21,1440,21xm1376,21r-21,c1349,21,1344,17,1344,11v,-6,5,-11,11,-11l1376,v6,,11,5,11,11c1387,17,1382,21,1376,21xm1312,21r-21,c1285,21,1280,17,1280,11v,-6,5,-11,11,-11l1312,v6,,11,5,11,11c1323,17,1318,21,1312,21xm1248,21r-21,c1221,21,1216,17,1216,11v,-6,5,-11,11,-11l1248,v6,,11,5,11,11c1259,17,1254,21,1248,21xm1184,21r-21,c1157,21,1152,17,1152,11v,-6,5,-11,11,-11l1184,v6,,11,5,11,11c1195,17,1190,21,1184,21xm1120,21r-21,c1093,21,1088,17,1088,11v,-6,5,-11,11,-11l1120,v6,,11,5,11,11c1131,17,1126,21,1120,21xm1056,21r-21,c1029,21,1024,17,1024,11v,-6,5,-11,11,-11l1056,v6,,11,5,11,11c1067,17,1062,21,1056,21xm992,21r-21,c965,21,960,17,960,11,960,5,965,,971,r21,c998,,1003,5,1003,11v,6,-5,10,-11,10xm928,21r-21,c901,21,896,17,896,11,896,5,901,,907,r21,c934,,939,5,939,11v,6,-5,10,-11,10xm864,21r-21,c837,21,832,17,832,11,832,5,837,,843,r21,c870,,875,5,875,11v,6,-5,10,-11,10xm800,21r-21,c773,21,768,17,768,11,768,5,773,,779,r21,c806,,811,5,811,11v,6,-5,10,-11,10xm736,21r-21,c709,21,704,17,704,11,704,5,709,,715,r21,c742,,747,5,747,11v,6,-5,10,-11,10xm672,21r-21,c645,21,640,17,640,11,640,5,645,,651,r21,c678,,683,5,683,11v,6,-5,10,-11,10xm608,21r-21,c581,21,576,17,576,11,576,5,581,,587,r21,c614,,619,5,619,11v,6,-5,10,-11,10xm544,21r-21,c517,21,512,17,512,11,512,5,517,,523,r21,c550,,555,5,555,11v,6,-5,10,-11,10xm480,21r-21,c453,21,448,17,448,11,448,5,453,,459,r21,c486,,491,5,491,11v,6,-5,10,-11,10xm416,21r-21,c389,21,384,17,384,11,384,5,389,,395,r21,c422,,427,5,427,11v,6,-5,10,-11,10xm352,21r-21,c325,21,320,17,320,11,320,5,325,,331,r21,c358,,363,5,363,11v,6,-5,10,-11,10xm288,21r-21,c261,21,256,17,256,11,256,5,261,,267,r21,c294,,299,5,299,11v,6,-5,10,-11,10xm224,21r-21,c197,21,192,17,192,11,192,5,197,,203,r21,c230,,235,5,235,11v,6,-5,10,-11,10xm160,21r-21,c133,21,128,17,128,11,128,5,133,,139,r21,c166,,171,5,171,11v,6,-5,10,-11,10xm96,21r-21,c69,21,64,17,64,11,64,5,69,,75,l96,v6,,11,5,11,11c107,17,102,21,96,21xm32,21r-21,c5,21,,17,,11,,5,5,,11,l32,v6,,11,5,11,11c43,17,38,21,32,21xe" fillcolor="black" strokeweight=".45pt">
                    <v:stroke joinstyle="bevel"/>
                    <v:path arrowok="t" o:connecttype="custom" o:connectlocs="536643,0;515162,2171;508002,4343;510640,2171;489159,0;474839,4343;479738,4343;465417,0;443936,2171;436776,4343;439037,2171;417557,0;403236,4343;408135,4343;393815,0;372334,2171;365174,4343;367435,2171;345954,0;331633,4343;336532,4343;322212,0;300731,2171;293571,4343;295832,2171;274351,0;260031,4343;264930,4343;250609,0;229128,2171;221968,4343;224229,2171;202749,0;188428,4343;193327,4343;179007,0;157526,2171;150366,4343;152627,2171;131146,0;116825,4343;121725,4343;107404,0;85923,2171;78763,4343;81024,2171;59543,0;45223,4343;50122,4343;35801,0;14321,2171;7160,4343;9798,2171" o:connectangles="0,0,0,0,0,0,0,0,0,0,0,0,0,0,0,0,0,0,0,0,0,0,0,0,0,0,0,0,0,0,0,0,0,0,0,0,0,0,0,0,0,0,0,0,0,0,0,0,0,0,0,0,0"/>
                    <o:lock v:ext="edit" verticies="t"/>
                  </v:shape>
                  <v:line id="Line 296" o:spid="_x0000_s1108" style="position:absolute;visibility:visible;mso-wrap-style:square" from="17755,11315" to="18891,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dXPMUAAADcAAAADwAAAGRycy9kb3ducmV2LnhtbESP0WrCQBRE3wv+w3IFX0rdJNCiqatY&#10;MRAfKmj7AZfsNQlm76a7q8a/7wqFPg4zc4ZZrAbTiSs531pWkE4TEMSV1S3XCr6/ipcZCB+QNXaW&#10;ScGdPKyWo6cF5tre+EDXY6hFhLDPUUETQp9L6auGDPqp7Ymjd7LOYIjS1VI7vEW46WSWJG/SYMtx&#10;ocGeNg1V5+PFKJi7z/TjtCuf++y+xZ8yLfYcCqUm42H9DiLQEP7Df+1SK8jmr/A4E4+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HdXPMUAAADcAAAADwAAAAAAAAAA&#10;AAAAAAChAgAAZHJzL2Rvd25yZXYueG1sUEsFBgAAAAAEAAQA+QAAAJMDAAAAAA==&#10;" strokeweight=".95pt">
                    <v:stroke endcap="round"/>
                  </v:line>
                  <v:line id="Line 297" o:spid="_x0000_s1109" style="position:absolute;flip:x;visibility:visible;mso-wrap-style:square" from="17755,11315" to="18891,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UYLsUAAADcAAAADwAAAGRycy9kb3ducmV2LnhtbESPQWvCQBSE70L/w/KEXkQ3EQk2ZiOl&#10;UNpDPZhWz4/sMwlm36bZ1aT/3hWEHoeZ+YbJtqNpxZV611hWEC8iEMSl1Q1XCn6+3+drEM4ja2wt&#10;k4I/crDNnyYZptoOvKdr4SsRIOxSVFB736VSurImg25hO+LgnWxv0AfZV1L3OAS4aeUyihJpsOGw&#10;UGNHbzWV5+JiFHyN1h7dR7y+RMkwxLvZ4bdYHZR6no6vGxCeRv8ffrQ/tYLlSwL3M+EIy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KUYLsUAAADcAAAADwAAAAAAAAAA&#10;AAAAAAChAgAAZHJzL2Rvd25yZXYueG1sUEsFBgAAAAAEAAQA+QAAAJMDAAAAAA==&#10;" strokeweight=".95pt">
                    <v:stroke endcap="round"/>
                  </v:line>
                  <v:line id="Line 298" o:spid="_x0000_s1110" style="position:absolute;visibility:visible;mso-wrap-style:square" from="17755,13595" to="18891,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s0MUAAADcAAAADwAAAGRycy9kb3ducmV2LnhtbESPQWvCQBSE7wX/w/IEL6VukkOrqatY&#10;MRAPFbT9AY/sMwlm36a7q8Z/3xUKPQ4z8w2zWA2mE1dyvrWsIJ0mIIgrq1uuFXx/FS8zED4ga+ws&#10;k4I7eVgtR08LzLW98YGux1CLCGGfo4ImhD6X0lcNGfRT2xNH72SdwRClq6V2eItw08ksSV6lwZbj&#10;QoM9bRqqzseLUTB3n+nHaVc+99l9iz9lWuw5FEpNxsP6HUSgIfyH/9qlVpDN3+BxJh4B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ls0MUAAADcAAAADwAAAAAAAAAA&#10;AAAAAAChAgAAZHJzL2Rvd25yZXYueG1sUEsFBgAAAAAEAAQA+QAAAJMDAAAAAA==&#10;" strokeweight=".95pt">
                    <v:stroke endcap="round"/>
                  </v:line>
                  <v:line id="Line 299" o:spid="_x0000_s1111" style="position:absolute;flip:x;visibility:visible;mso-wrap-style:square" from="17755,13595" to="18891,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Ypx8EAAADcAAAADwAAAGRycy9kb3ducmV2LnhtbERPTYvCMBC9C/6HMIIXWdOKiHaNIoLo&#10;QQ9bdc9DM9sWm0ltoq3/3hyEPT7e93LdmUo8qXGlZQXxOAJBnFldcq7gct59zUE4j6yxskwKXuRg&#10;ver3lpho2/IPPVOfixDCLkEFhfd1IqXLCjLoxrYmDtyfbQz6AJtc6gbbEG4qOYmimTRYcmgosKZt&#10;QdktfRgFx87aX7eP549o1rbxaXS9p9OrUsNBt/kG4anz/+KP+6AVTBZhbTgTjoBcv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dinHwQAAANwAAAAPAAAAAAAAAAAAAAAA&#10;AKECAABkcnMvZG93bnJldi54bWxQSwUGAAAAAAQABAD5AAAAjwMAAAAA&#10;" strokeweight=".95pt">
                    <v:stroke endcap="round"/>
                  </v:line>
                  <v:oval id="Oval 300" o:spid="_x0000_s1112" style="position:absolute;left:17755;top:15874;width:113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w4vcYA&#10;AADcAAAADwAAAGRycy9kb3ducmV2LnhtbESPQWsCMRSE7wX/Q3iCl1Kz7qF0t0YRUfAg1Fov3l43&#10;r9nFzcuSxHXtr28KhR6HmfmGmS8H24qefGgcK5hNMxDEldMNGwWnj+3TC4gQkTW2jknBnQIsF6OH&#10;OZba3fid+mM0IkE4lKigjrErpQxVTRbD1HXEyfty3mJM0hupPd4S3LYyz7JnabHhtFBjR+uaqsvx&#10;ahUY+/jpzLd3+Xk/vB2yfnXQG6PUZDysXkFEGuJ/+K+90wryooDfM+kIy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w4vcYAAADcAAAADwAAAAAAAAAAAAAAAACYAgAAZHJz&#10;L2Rvd25yZXYueG1sUEsFBgAAAAAEAAQA9QAAAIsDAAAAAA==&#10;" filled="f" strokeweight=".95pt">
                    <v:stroke endcap="round"/>
                  </v:oval>
                  <v:line id="Line 301" o:spid="_x0000_s1113" style="position:absolute;visibility:visible;mso-wrap-style:square" from="17755,15874" to="18891,1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tuvsMAAADcAAAADwAAAGRycy9kb3ducmV2LnhtbERP3WrCMBS+F/YO4Qy8kZlWYbiuqUyx&#10;0F1MsNsDHJpjW9acdEnU+vbLxWCXH99/vp3MIK7kfG9ZQbpMQBA3VvfcKvj6LJ82IHxA1jhYJgV3&#10;8rAtHmY5Ztre+ETXOrQihrDPUEEXwphJ6ZuODPqlHYkjd7bOYIjQtVI7vMVwM8hVkjxLgz3Hhg5H&#10;2nfUfNcXo+DFfaS783u1GFf3A/5UaXnkUCo1f5zeXkEEmsK/+M9daQXrJM6PZ+IR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brbr7DAAAA3AAAAA8AAAAAAAAAAAAA&#10;AAAAoQIAAGRycy9kb3ducmV2LnhtbFBLBQYAAAAABAAEAPkAAACRAwAAAAA=&#10;" strokeweight=".95pt">
                    <v:stroke endcap="round"/>
                  </v:line>
                  <v:line id="Line 302" o:spid="_x0000_s1114" style="position:absolute;flip:x;visibility:visible;mso-wrap-style:square" from="17755,15874" to="18891,1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caQMUAAADcAAAADwAAAGRycy9kb3ducmV2LnhtbESPQWvCQBSE70L/w/IKvYjupopIdJUi&#10;lPagB9Pq+ZF9JqHZtzG7mvTfu4LgcZiZb5jlure1uFLrK8cakrECQZw7U3Gh4ffnczQH4QOywdox&#10;afgnD+vVy2CJqXEd7+mahUJECPsUNZQhNKmUPi/Joh+7hjh6J9daDFG2hTQtdhFua/mu1ExarDgu&#10;lNjQpqT8L7tYDdveuaP/SuYXNeu6ZDc8nLPpQeu31/5jASJQH57hR/vbaJioBO5n4hGQq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acaQMUAAADcAAAADwAAAAAAAAAA&#10;AAAAAAChAgAAZHJzL2Rvd25yZXYueG1sUEsFBgAAAAAEAAQA+QAAAJMDAAAAAA==&#10;" strokeweight=".95pt">
                    <v:stroke endcap="round"/>
                  </v:line>
                  <v:line id="Line 303" o:spid="_x0000_s1115" style="position:absolute;visibility:visible;mso-wrap-style:square" from="17755,18160" to="18891,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VVUsUAAADcAAAADwAAAGRycy9kb3ducmV2LnhtbESP0WrCQBRE3wv+w3IFX4pukkLR6Cq2&#10;GIgPLVT9gEv2mgSzd9Pdrca/7wqFPg4zc4ZZbQbTiSs531pWkM4SEMSV1S3XCk7HYjoH4QOyxs4y&#10;KbiTh8169LTCXNsbf9H1EGoRIexzVNCE0OdS+qohg35me+Lona0zGKJ0tdQObxFuOpklyas02HJc&#10;aLCn94aqy+HHKFi4j/TtvC+f++y+w+8yLT45FEpNxsN2CSLQEP7Df+1SK3hJMnici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XVVUsUAAADcAAAADwAAAAAAAAAA&#10;AAAAAAChAgAAZHJzL2Rvd25yZXYueG1sUEsFBgAAAAAEAAQA+QAAAJMDAAAAAA==&#10;" strokeweight=".95pt">
                    <v:stroke endcap="round"/>
                  </v:line>
                  <v:line id="Line 304" o:spid="_x0000_s1116" style="position:absolute;flip:x;visibility:visible;mso-wrap-style:square" from="17755,18160" to="18891,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khrMUAAADcAAAADwAAAGRycy9kb3ducmV2LnhtbESPQWvCQBSE74L/YXlCL6K7qUUkzUak&#10;UNqDPTRqz4/saxKafRuzq4n/vlsoeBxm5hsm2462FVfqfeNYQ7JUIIhLZxquNBwPr4sNCB+QDbaO&#10;ScONPGzz6STD1LiBP+lahEpECPsUNdQhdKmUvqzJol+6jjh63663GKLsK2l6HCLctvJRqbW02HBc&#10;qLGjl5rKn+JiNexH5778W7K5qPUwJB/z07l4Omn9MBt3zyACjeEe/m+/Gw0rtYK/M/EIy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khrMUAAADcAAAADwAAAAAAAAAA&#10;AAAAAAChAgAAZHJzL2Rvd25yZXYueG1sUEsFBgAAAAAEAAQA+QAAAJMDAAAAAA==&#10;" strokeweight=".95pt">
                    <v:stroke endcap="round"/>
                  </v:line>
                  <v:shape id="Freeform 305" o:spid="_x0000_s1117" style="position:absolute;left:14980;top:11842;width:9086;height:83;visibility:visible;mso-wrap-style:square;v-text-anchor:top" coordsize="241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Qum8MA&#10;AADcAAAADwAAAGRycy9kb3ducmV2LnhtbESPwWrDMBBE74X+g9hCbo3cJtSJazmUQiG3ksQfsEhb&#10;24m1MpLqOPn6KhDocZiZN0y5mWwvRvKhc6zgZZ6BINbOdNwoqA9fzysQISIb7B2TggsF2FSPDyUW&#10;xp15R+M+NiJBOBSooI1xKKQMuiWLYe4G4uT9OG8xJukbaTyeE9z28jXL3qTFjtNCiwN9tqRP+1+r&#10;YK2PYy7r9beuTWe8nPKru3qlZk/TxzuISFP8D9/bW6NgkS3hdiYdAV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Qum8MAAADcAAAADwAAAAAAAAAAAAAAAACYAgAAZHJzL2Rv&#10;d25yZXYueG1sUEsFBgAAAAAEAAQA9QAAAIgDAAAAAA==&#10;" path="m2400,22r-21,c2373,22,2368,17,2368,11v,-6,5,-11,11,-11l2400,v6,,11,5,11,11c2411,17,2406,22,2400,22xm2336,22r-21,c2309,22,2304,17,2304,11v,-6,5,-11,11,-11l2336,v6,,11,5,11,11c2347,17,2342,22,2336,22xm2272,22r-21,c2245,22,2240,17,2240,11v,-6,5,-11,11,-11l2272,v6,,11,5,11,11c2283,17,2278,22,2272,22xm2208,22r-21,c2181,22,2176,17,2176,11v,-6,5,-11,11,-11l2208,v6,,11,5,11,11c2219,17,2214,22,2208,22xm2144,22r-21,c2117,22,2112,17,2112,11v,-6,5,-11,11,-11l2144,v6,,11,5,11,11c2155,17,2150,22,2144,22xm2080,22r-21,c2053,22,2048,17,2048,11v,-6,5,-11,11,-11l2080,v6,,11,5,11,11c2091,17,2086,22,2080,22xm2016,22r-21,c1989,22,1984,17,1984,11v,-6,5,-11,11,-11l2016,v6,,11,5,11,11c2027,17,2022,22,2016,22xm1952,22r-21,c1925,22,1920,17,1920,11v,-6,5,-11,11,-11l1952,v6,,11,5,11,11c1963,17,1958,22,1952,22xm1888,22r-21,c1861,22,1856,17,1856,11v,-6,5,-11,11,-11l1888,v6,,11,5,11,11c1899,17,1894,22,1888,22xm1824,22r-21,c1797,22,1792,17,1792,11v,-6,5,-11,11,-11l1824,v6,,11,5,11,11c1835,17,1830,22,1824,22xm1760,22r-21,c1733,22,1728,17,1728,11v,-6,5,-11,11,-11l1760,v6,,11,5,11,11c1771,17,1766,22,1760,22xm1696,22r-21,c1669,22,1664,17,1664,11v,-6,5,-11,11,-11l1696,v6,,11,5,11,11c1707,17,1702,22,1696,22xm1632,22r-21,c1605,22,1600,17,1600,11v,-6,5,-11,11,-11l1632,v6,,11,5,11,11c1643,17,1638,22,1632,22xm1568,22r-21,c1541,22,1536,17,1536,11v,-6,5,-11,11,-11l1568,v6,,11,5,11,11c1579,17,1574,22,1568,22xm1504,22r-21,c1477,22,1472,17,1472,11v,-6,5,-11,11,-11l1504,v6,,11,5,11,11c1515,17,1510,22,1504,22xm1440,22r-21,c1413,22,1408,17,1408,11v,-6,5,-11,11,-11l1440,v6,,11,5,11,11c1451,17,1446,22,1440,22xm1376,22r-21,c1349,22,1344,17,1344,11v,-6,5,-11,11,-11l1376,v6,,11,5,11,11c1387,17,1382,22,1376,22xm1312,22r-21,c1285,22,1280,17,1280,11v,-6,5,-11,11,-11l1312,v6,,11,5,11,11c1323,17,1318,22,1312,22xm1248,22r-21,c1221,22,1216,17,1216,11v,-6,5,-11,11,-11l1248,v6,,11,5,11,11c1259,17,1254,22,1248,22xm1184,22r-21,c1157,22,1152,17,1152,11v,-6,5,-11,11,-11l1184,v6,,11,5,11,11c1195,17,1190,22,1184,22xm1120,22r-21,c1093,22,1088,17,1088,11v,-6,5,-11,11,-11l1120,v6,,11,5,11,11c1131,17,1126,22,1120,22xm1056,22r-21,c1029,22,1024,17,1024,11v,-6,5,-11,11,-11l1056,v6,,11,5,11,11c1067,17,1062,22,1056,22xm992,22r-21,c965,22,960,17,960,11,960,5,965,,971,r21,c998,,1003,5,1003,11v,6,-5,11,-11,11xm928,22r-21,c901,22,896,17,896,11,896,5,901,,907,r21,c934,,939,5,939,11v,6,-5,11,-11,11xm864,22r-21,c837,22,832,17,832,11,832,5,837,,843,r21,c870,,875,5,875,11v,6,-5,11,-11,11xm800,22r-21,c773,22,768,17,768,11,768,5,773,,779,r21,c806,,811,5,811,11v,6,-5,11,-11,11xm736,22r-21,c709,22,704,17,704,11,704,5,709,,715,r21,c742,,747,5,747,11v,6,-5,11,-11,11xm672,22r-21,c645,22,640,17,640,11,640,5,645,,651,r21,c678,,683,5,683,11v,6,-5,11,-11,11xm608,22r-21,c581,22,576,17,576,11,576,5,581,,587,r21,c614,,619,5,619,11v,6,-5,11,-11,11xm544,22r-21,c517,22,512,17,512,11,512,5,517,,523,r21,c550,,555,5,555,11v,6,-5,11,-11,11xm480,22r-21,c453,22,448,17,448,11,448,5,453,,459,r21,c486,,491,5,491,11v,6,-5,11,-11,11xm416,22r-21,c389,22,384,17,384,11,384,5,389,,395,r21,c422,,427,5,427,11v,6,-5,11,-11,11xm352,22r-21,c325,22,320,17,320,11,320,5,325,,331,r21,c358,,363,5,363,11v,6,-5,11,-11,11xm288,22r-21,c261,22,256,17,256,11,256,5,261,,267,r21,c294,,299,5,299,11v,6,-5,11,-11,11xm224,22r-21,c197,22,192,17,192,11,192,5,197,,203,r21,c230,,235,5,235,11v,6,-5,11,-11,11xm160,22r-21,c133,22,128,17,128,11,128,5,133,,139,r21,c166,,171,5,171,11v,6,-5,11,-11,11xm96,22r-21,c69,22,64,17,64,11,64,5,69,,75,l96,v6,,11,5,11,11c107,17,102,22,96,22xm32,22r-21,c5,22,,17,,11,,5,5,,11,l32,v6,,11,5,11,11c43,17,38,22,32,22xe" fillcolor="black" strokeweight=".45pt">
                    <v:stroke joinstyle="bevel"/>
                    <v:path arrowok="t" o:connecttype="custom" o:connectlocs="536643,0;515162,2641;508002,4905;510640,2641;489159,0;474839,4905;479738,4905;465417,0;443936,2641;436776,4905;439037,2641;417557,0;403236,4905;408135,4905;393815,0;372334,2641;365174,4905;367435,2641;345954,0;331633,4905;336532,4905;322212,0;300731,2641;293571,4905;295832,2641;274351,0;260031,4905;264930,4905;250609,0;229128,2641;221968,4905;224229,2641;202749,0;188428,4905;193327,4905;179007,0;157526,2641;150366,4905;152627,2641;131146,0;116825,4905;121725,4905;107404,0;85923,2641;78763,4905;81024,2641;59543,0;45223,4905;50122,4905;35801,0;14321,2641;7160,4905;9798,2641" o:connectangles="0,0,0,0,0,0,0,0,0,0,0,0,0,0,0,0,0,0,0,0,0,0,0,0,0,0,0,0,0,0,0,0,0,0,0,0,0,0,0,0,0,0,0,0,0,0,0,0,0,0,0,0,0"/>
                    <o:lock v:ext="edit" verticies="t"/>
                  </v:shape>
                  <v:shape id="Freeform 306" o:spid="_x0000_s1118" style="position:absolute;left:14980;top:16408;width:9086;height:82;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HOccQA&#10;AADcAAAADwAAAGRycy9kb3ducmV2LnhtbESPQWsCMRSE7wX/Q3iCt5rVWpGtURahUO2lrpZeH8lr&#10;dnHzst1EXf+9KRR6HGbmG2a57l0jLtSF2rOCyTgDQay9qdkqOB5eHxcgQkQ22HgmBTcKsF4NHpaY&#10;G3/lPV3KaEWCcMhRQRVjm0sZdEUOw9i3xMn79p3DmGRnpenwmuCukdMsm0uHNaeFClvaVKRP5dkp&#10;2H654sfanf2Y2W3pwqcu3g9aqdGwL15AROrjf/iv/WYUPGXP8HsmHQG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xznHEAAAA3AAAAA8AAAAAAAAAAAAAAAAAmAIAAGRycy9k&#10;b3ducmV2LnhtbFBLBQYAAAAABAAEAPUAAACJAwAAAAA=&#10;" path="m2400,21r-21,c2373,21,2368,16,2368,10v,-6,5,-10,11,-10l2400,v6,,11,4,11,10c2411,16,2406,21,2400,21xm2336,21r-21,c2309,21,2304,16,2304,10v,-6,5,-10,11,-10l2336,v6,,11,4,11,10c2347,16,2342,21,2336,21xm2272,21r-21,c2245,21,2240,16,2240,10v,-6,5,-10,11,-10l2272,v6,,11,4,11,10c2283,16,2278,21,2272,21xm2208,21r-21,c2181,21,2176,16,2176,10v,-6,5,-10,11,-10l2208,v6,,11,4,11,10c2219,16,2214,21,2208,21xm2144,21r-21,c2117,21,2112,16,2112,10v,-6,5,-10,11,-10l2144,v6,,11,4,11,10c2155,16,2150,21,2144,21xm2080,21r-21,c2053,21,2048,16,2048,10v,-6,5,-10,11,-10l2080,v6,,11,4,11,10c2091,16,2086,21,2080,21xm2016,21r-21,c1989,21,1984,16,1984,10v,-6,5,-10,11,-10l2016,v6,,11,4,11,10c2027,16,2022,21,2016,21xm1952,21r-21,c1925,21,1920,16,1920,10v,-6,5,-10,11,-10l1952,v6,,11,4,11,10c1963,16,1958,21,1952,21xm1888,21r-21,c1861,21,1856,16,1856,10v,-6,5,-10,11,-10l1888,v6,,11,4,11,10c1899,16,1894,21,1888,21xm1824,21r-21,c1797,21,1792,16,1792,10v,-6,5,-10,11,-10l1824,v6,,11,4,11,10c1835,16,1830,21,1824,21xm1760,21r-21,c1733,21,1728,16,1728,10v,-6,5,-10,11,-10l1760,v6,,11,4,11,10c1771,16,1766,21,1760,21xm1696,21r-21,c1669,21,1664,16,1664,10v,-6,5,-10,11,-10l1696,v6,,11,4,11,10c1707,16,1702,21,1696,21xm1632,21r-21,c1605,21,1600,16,1600,10v,-6,5,-10,11,-10l1632,v6,,11,4,11,10c1643,16,1638,21,1632,21xm1568,21r-21,c1541,21,1536,16,1536,10v,-6,5,-10,11,-10l1568,v6,,11,4,11,10c1579,16,1574,21,1568,21xm1504,21r-21,c1477,21,1472,16,1472,10v,-6,5,-10,11,-10l1504,v6,,11,4,11,10c1515,16,1510,21,1504,21xm1440,21r-21,c1413,21,1408,16,1408,10v,-6,5,-10,11,-10l1440,v6,,11,4,11,10c1451,16,1446,21,1440,21xm1376,21r-21,c1349,21,1344,16,1344,10v,-6,5,-10,11,-10l1376,v6,,11,4,11,10c1387,16,1382,21,1376,21xm1312,21r-21,c1285,21,1280,16,1280,10v,-6,5,-10,11,-10l1312,v6,,11,4,11,10c1323,16,1318,21,1312,21xm1248,21r-21,c1221,21,1216,16,1216,10v,-6,5,-10,11,-10l1248,v6,,11,4,11,10c1259,16,1254,21,1248,21xm1184,21r-21,c1157,21,1152,16,1152,10v,-6,5,-10,11,-10l1184,v6,,11,4,11,10c1195,16,1190,21,1184,21xm1120,21r-21,c1093,21,1088,16,1088,10v,-6,5,-10,11,-10l1120,v6,,11,4,11,10c1131,16,1126,21,1120,21xm1056,21r-21,c1029,21,1024,16,1024,10v,-6,5,-10,11,-10l1056,v6,,11,4,11,10c1067,16,1062,21,1056,21xm992,21r-21,c965,21,960,16,960,10,960,4,965,,971,r21,c998,,1003,4,1003,10v,6,-5,11,-11,11xm928,21r-21,c901,21,896,16,896,10,896,4,901,,907,r21,c934,,939,4,939,10v,6,-5,11,-11,11xm864,21r-21,c837,21,832,16,832,10,832,4,837,,843,r21,c870,,875,4,875,10v,6,-5,11,-11,11xm800,21r-21,c773,21,768,16,768,10,768,4,773,,779,r21,c806,,811,4,811,10v,6,-5,11,-11,11xm736,21r-21,c709,21,704,16,704,10,704,4,709,,715,r21,c742,,747,4,747,10v,6,-5,11,-11,11xm672,21r-21,c645,21,640,16,640,10,640,4,645,,651,r21,c678,,683,4,683,10v,6,-5,11,-11,11xm608,21r-21,c581,21,576,16,576,10,576,4,581,,587,r21,c614,,619,4,619,10v,6,-5,11,-11,11xm544,21r-21,c517,21,512,16,512,10,512,4,517,,523,r21,c550,,555,4,555,10v,6,-5,11,-11,11xm480,21r-21,c453,21,448,16,448,10,448,4,453,,459,r21,c486,,491,4,491,10v,6,-5,11,-11,11xm416,21r-21,c389,21,384,16,384,10,384,4,389,,395,r21,c422,,427,4,427,10v,6,-5,11,-11,11xm352,21r-21,c325,21,320,16,320,10,320,4,325,,331,r21,c358,,363,4,363,10v,6,-5,11,-11,11xm288,21r-21,c261,21,256,16,256,10,256,4,261,,267,r21,c294,,299,4,299,10v,6,-5,11,-11,11xm224,21r-21,c197,21,192,16,192,10,192,4,197,,203,r21,c230,,235,4,235,10v,6,-5,11,-11,11xm160,21r-21,c133,21,128,16,128,10,128,4,133,,139,r21,c166,,171,4,171,10v,6,-5,11,-11,11xm96,21r-21,c69,21,64,16,64,10,64,4,69,,75,l96,v6,,11,4,11,10c107,16,102,21,96,21xm32,21r-21,c5,21,,16,,10,,4,5,,11,l32,v6,,11,4,11,10c43,16,38,21,32,21xe" fillcolor="black" strokeweight=".45pt">
                    <v:stroke joinstyle="bevel"/>
                    <v:path arrowok="t" o:connecttype="custom" o:connectlocs="536643,0;515162,2343;508002,5076;510640,2343;489159,0;474839,5076;479738,5076;465417,0;443936,2343;436776,5076;439037,2343;417557,0;403236,5076;408135,5076;393815,0;372334,2343;365174,5076;367435,2343;345954,0;331633,5076;336532,5076;322212,0;300731,2343;293571,5076;295832,2343;274351,0;260031,5076;264930,5076;250609,0;229128,2343;221968,5076;224229,2343;202749,0;188428,5076;193327,5076;179007,0;157526,2343;150366,5076;152627,2343;131146,0;116825,5076;121725,5076;107404,0;85923,2343;78763,5076;81024,2343;59543,0;45223,5076;50122,5076;35801,0;14321,2343;7160,5076;9798,2343" o:connectangles="0,0,0,0,0,0,0,0,0,0,0,0,0,0,0,0,0,0,0,0,0,0,0,0,0,0,0,0,0,0,0,0,0,0,0,0,0,0,0,0,0,0,0,0,0,0,0,0,0,0,0,0,0"/>
                    <o:lock v:ext="edit" verticies="t"/>
                  </v:shape>
                  <v:shape id="Freeform 307" o:spid="_x0000_s1119" style="position:absolute;left:14980;top:18687;width:9086;height:83;visibility:visible;mso-wrap-style:square;v-text-anchor:top" coordsize="241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oVd8IA&#10;AADcAAAADwAAAGRycy9kb3ducmV2LnhtbESP3YrCMBSE74V9h3AWvNN0FfypRlmEBe9E7QMckmNb&#10;tzkpSbZ2fXojCF4OM/MNs972thEd+VA7VvA1zkAQa2dqLhUU55/RAkSIyAYbx6TgnwJsNx+DNebG&#10;3fhI3SmWIkE45KigirHNpQy6Ioth7Fri5F2ctxiT9KU0Hm8Jbhs5ybKZtFhzWqiwpV1F+vf0ZxUs&#10;9bWby2J50IWpjZf9/O7uXqnhZ/+9AhGpj+/wq703CqbZDJ5n0h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KhV3wgAAANwAAAAPAAAAAAAAAAAAAAAAAJgCAABkcnMvZG93&#10;bnJldi54bWxQSwUGAAAAAAQABAD1AAAAhwMAAAAA&#10;" path="m2400,22r-21,c2373,22,2368,17,2368,11v,-6,5,-11,11,-11l2400,v6,,11,5,11,11c2411,17,2406,22,2400,22xm2336,22r-21,c2309,22,2304,17,2304,11v,-6,5,-11,11,-11l2336,v6,,11,5,11,11c2347,17,2342,22,2336,22xm2272,22r-21,c2245,22,2240,17,2240,11v,-6,5,-11,11,-11l2272,v6,,11,5,11,11c2283,17,2278,22,2272,22xm2208,22r-21,c2181,22,2176,17,2176,11v,-6,5,-11,11,-11l2208,v6,,11,5,11,11c2219,17,2214,22,2208,22xm2144,22r-21,c2117,22,2112,17,2112,11v,-6,5,-11,11,-11l2144,v6,,11,5,11,11c2155,17,2150,22,2144,22xm2080,22r-21,c2053,22,2048,17,2048,11v,-6,5,-11,11,-11l2080,v6,,11,5,11,11c2091,17,2086,22,2080,22xm2016,22r-21,c1989,22,1984,17,1984,11v,-6,5,-11,11,-11l2016,v6,,11,5,11,11c2027,17,2022,22,2016,22xm1952,22r-21,c1925,22,1920,17,1920,11v,-6,5,-11,11,-11l1952,v6,,11,5,11,11c1963,17,1958,22,1952,22xm1888,22r-21,c1861,22,1856,17,1856,11v,-6,5,-11,11,-11l1888,v6,,11,5,11,11c1899,17,1894,22,1888,22xm1824,22r-21,c1797,22,1792,17,1792,11v,-6,5,-11,11,-11l1824,v6,,11,5,11,11c1835,17,1830,22,1824,22xm1760,22r-21,c1733,22,1728,17,1728,11v,-6,5,-11,11,-11l1760,v6,,11,5,11,11c1771,17,1766,22,1760,22xm1696,22r-21,c1669,22,1664,17,1664,11v,-6,5,-11,11,-11l1696,v6,,11,5,11,11c1707,17,1702,22,1696,22xm1632,22r-21,c1605,22,1600,17,1600,11v,-6,5,-11,11,-11l1632,v6,,11,5,11,11c1643,17,1638,22,1632,22xm1568,22r-21,c1541,22,1536,17,1536,11v,-6,5,-11,11,-11l1568,v6,,11,5,11,11c1579,17,1574,22,1568,22xm1504,22r-21,c1477,22,1472,17,1472,11v,-6,5,-11,11,-11l1504,v6,,11,5,11,11c1515,17,1510,22,1504,22xm1440,22r-21,c1413,22,1408,17,1408,11v,-6,5,-11,11,-11l1440,v6,,11,5,11,11c1451,17,1446,22,1440,22xm1376,22r-21,c1349,22,1344,17,1344,11v,-6,5,-11,11,-11l1376,v6,,11,5,11,11c1387,17,1382,22,1376,22xm1312,22r-21,c1285,22,1280,17,1280,11v,-6,5,-11,11,-11l1312,v6,,11,5,11,11c1323,17,1318,22,1312,22xm1248,22r-21,c1221,22,1216,17,1216,11v,-6,5,-11,11,-11l1248,v6,,11,5,11,11c1259,17,1254,22,1248,22xm1184,22r-21,c1157,22,1152,17,1152,11v,-6,5,-11,11,-11l1184,v6,,11,5,11,11c1195,17,1190,22,1184,22xm1120,22r-21,c1093,22,1088,17,1088,11v,-6,5,-11,11,-11l1120,v6,,11,5,11,11c1131,17,1126,22,1120,22xm1056,22r-21,c1029,22,1024,17,1024,11v,-6,5,-11,11,-11l1056,v6,,11,5,11,11c1067,17,1062,22,1056,22xm992,22r-21,c965,22,960,17,960,11,960,5,965,,971,r21,c998,,1003,5,1003,11v,6,-5,11,-11,11xm928,22r-21,c901,22,896,17,896,11,896,5,901,,907,r21,c934,,939,5,939,11v,6,-5,11,-11,11xm864,22r-21,c837,22,832,17,832,11,832,5,837,,843,r21,c870,,875,5,875,11v,6,-5,11,-11,11xm800,22r-21,c773,22,768,17,768,11,768,5,773,,779,r21,c806,,811,5,811,11v,6,-5,11,-11,11xm736,22r-21,c709,22,704,17,704,11,704,5,709,,715,r21,c742,,747,5,747,11v,6,-5,11,-11,11xm672,22r-21,c645,22,640,17,640,11,640,5,645,,651,r21,c678,,683,5,683,11v,6,-5,11,-11,11xm608,22r-21,c581,22,576,17,576,11,576,5,581,,587,r21,c614,,619,5,619,11v,6,-5,11,-11,11xm544,22r-21,c517,22,512,17,512,11,512,5,517,,523,r21,c550,,555,5,555,11v,6,-5,11,-11,11xm480,22r-21,c453,22,448,17,448,11,448,5,453,,459,r21,c486,,491,5,491,11v,6,-5,11,-11,11xm416,22r-21,c389,22,384,17,384,11,384,5,389,,395,r21,c422,,427,5,427,11v,6,-5,11,-11,11xm352,22r-21,c325,22,320,17,320,11,320,5,325,,331,r21,c358,,363,5,363,11v,6,-5,11,-11,11xm288,22r-21,c261,22,256,17,256,11,256,5,261,,267,r21,c294,,299,5,299,11v,6,-5,11,-11,11xm224,22r-21,c197,22,192,17,192,11,192,5,197,,203,r21,c230,,235,5,235,11v,6,-5,11,-11,11xm160,22r-21,c133,22,128,17,128,11,128,5,133,,139,r21,c166,,171,5,171,11v,6,-5,11,-11,11xm96,22r-21,c69,22,64,17,64,11,64,5,69,,75,l96,v6,,11,5,11,11c107,17,102,22,96,22xm32,22r-21,c5,22,,17,,11,,5,5,,11,l32,v6,,11,5,11,11c43,17,38,22,32,22xe" fillcolor="black" strokeweight=".45pt">
                    <v:stroke joinstyle="bevel"/>
                    <v:path arrowok="t" o:connecttype="custom" o:connectlocs="536643,0;515162,2641;508002,4905;510640,2641;489159,0;474839,4905;479738,4905;465417,0;443936,2641;436776,4905;439037,2641;417557,0;403236,4905;408135,4905;393815,0;372334,2641;365174,4905;367435,2641;345954,0;331633,4905;336532,4905;322212,0;300731,2641;293571,4905;295832,2641;274351,0;260031,4905;264930,4905;250609,0;229128,2641;221968,4905;224229,2641;202749,0;188428,4905;193327,4905;179007,0;157526,2641;150366,4905;152627,2641;131146,0;116825,4905;121725,4905;107404,0;85923,2641;78763,4905;81024,2641;59543,0;45223,4905;50122,4905;35801,0;14321,2641;7160,4905;9798,2641" o:connectangles="0,0,0,0,0,0,0,0,0,0,0,0,0,0,0,0,0,0,0,0,0,0,0,0,0,0,0,0,0,0,0,0,0,0,0,0,0,0,0,0,0,0,0,0,0,0,0,0,0,0,0,0,0"/>
                    <o:lock v:ext="edit" verticies="t"/>
                  </v:shape>
                  <v:shape id="Freeform 308" o:spid="_x0000_s1120" style="position:absolute;left:14980;top:9563;width:9086;height:82;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1ncQA&#10;AADcAAAADwAAAGRycy9kb3ducmV2LnhtbESPQWsCMRSE7wX/Q3iCt5rVSpWtURahUO2lrpZeH8lr&#10;dnHzst1EXf+9KRR6HGbmG2a57l0jLtSF2rOCyTgDQay9qdkqOB5eHxcgQkQ22HgmBTcKsF4NHpaY&#10;G3/lPV3KaEWCcMhRQRVjm0sZdEUOw9i3xMn79p3DmGRnpenwmuCukdMse5YOa04LFba0qUifyrNT&#10;sP1yxY+1O/sxs9vShU9dvB+0UqNhX7yAiNTH//Bf+80oeMrm8HsmHQG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v9Z3EAAAA3AAAAA8AAAAAAAAAAAAAAAAAmAIAAGRycy9k&#10;b3ducmV2LnhtbFBLBQYAAAAABAAEAPUAAACJAwAAAAA=&#10;" path="m2400,21r-21,c2373,21,2368,16,2368,10v,-6,5,-10,11,-10l2400,v6,,11,4,11,10c2411,16,2406,21,2400,21xm2336,21r-21,c2309,21,2304,16,2304,10v,-6,5,-10,11,-10l2336,v6,,11,4,11,10c2347,16,2342,21,2336,21xm2272,21r-21,c2245,21,2240,16,2240,10v,-6,5,-10,11,-10l2272,v6,,11,4,11,10c2283,16,2278,21,2272,21xm2208,21r-21,c2181,21,2176,16,2176,10v,-6,5,-10,11,-10l2208,v6,,11,4,11,10c2219,16,2214,21,2208,21xm2144,21r-21,c2117,21,2112,16,2112,10v,-6,5,-10,11,-10l2144,v6,,11,4,11,10c2155,16,2150,21,2144,21xm2080,21r-21,c2053,21,2048,16,2048,10v,-6,5,-10,11,-10l2080,v6,,11,4,11,10c2091,16,2086,21,2080,21xm2016,21r-21,c1989,21,1984,16,1984,10v,-6,5,-10,11,-10l2016,v6,,11,4,11,10c2027,16,2022,21,2016,21xm1952,21r-21,c1925,21,1920,16,1920,10v,-6,5,-10,11,-10l1952,v6,,11,4,11,10c1963,16,1958,21,1952,21xm1888,21r-21,c1861,21,1856,16,1856,10v,-6,5,-10,11,-10l1888,v6,,11,4,11,10c1899,16,1894,21,1888,21xm1824,21r-21,c1797,21,1792,16,1792,10v,-6,5,-10,11,-10l1824,v6,,11,4,11,10c1835,16,1830,21,1824,21xm1760,21r-21,c1733,21,1728,16,1728,10v,-6,5,-10,11,-10l1760,v6,,11,4,11,10c1771,16,1766,21,1760,21xm1696,21r-21,c1669,21,1664,16,1664,10v,-6,5,-10,11,-10l1696,v6,,11,4,11,10c1707,16,1702,21,1696,21xm1632,21r-21,c1605,21,1600,16,1600,10v,-6,5,-10,11,-10l1632,v6,,11,4,11,10c1643,16,1638,21,1632,21xm1568,21r-21,c1541,21,1536,16,1536,10v,-6,5,-10,11,-10l1568,v6,,11,4,11,10c1579,16,1574,21,1568,21xm1504,21r-21,c1477,21,1472,16,1472,10v,-6,5,-10,11,-10l1504,v6,,11,4,11,10c1515,16,1510,21,1504,21xm1440,21r-21,c1413,21,1408,16,1408,10v,-6,5,-10,11,-10l1440,v6,,11,4,11,10c1451,16,1446,21,1440,21xm1376,21r-21,c1349,21,1344,16,1344,10v,-6,5,-10,11,-10l1376,v6,,11,4,11,10c1387,16,1382,21,1376,21xm1312,21r-21,c1285,21,1280,16,1280,10v,-6,5,-10,11,-10l1312,v6,,11,4,11,10c1323,16,1318,21,1312,21xm1248,21r-21,c1221,21,1216,16,1216,10v,-6,5,-10,11,-10l1248,v6,,11,4,11,10c1259,16,1254,21,1248,21xm1184,21r-21,c1157,21,1152,16,1152,10v,-6,5,-10,11,-10l1184,v6,,11,4,11,10c1195,16,1190,21,1184,21xm1120,21r-21,c1093,21,1088,16,1088,10v,-6,5,-10,11,-10l1120,v6,,11,4,11,10c1131,16,1126,21,1120,21xm1056,21r-21,c1029,21,1024,16,1024,10v,-6,5,-10,11,-10l1056,v6,,11,4,11,10c1067,16,1062,21,1056,21xm992,21r-21,c965,21,960,16,960,10,960,4,965,,971,r21,c998,,1003,4,1003,10v,6,-5,11,-11,11xm928,21r-21,c901,21,896,16,896,10,896,4,901,,907,r21,c934,,939,4,939,10v,6,-5,11,-11,11xm864,21r-21,c837,21,832,16,832,10,832,4,837,,843,r21,c870,,875,4,875,10v,6,-5,11,-11,11xm800,21r-21,c773,21,768,16,768,10,768,4,773,,779,r21,c806,,811,4,811,10v,6,-5,11,-11,11xm736,21r-21,c709,21,704,16,704,10,704,4,709,,715,r21,c742,,747,4,747,10v,6,-5,11,-11,11xm672,21r-21,c645,21,640,16,640,10,640,4,645,,651,r21,c678,,683,4,683,10v,6,-5,11,-11,11xm608,21r-21,c581,21,576,16,576,10,576,4,581,,587,r21,c614,,619,4,619,10v,6,-5,11,-11,11xm544,21r-21,c517,21,512,16,512,10,512,4,517,,523,r21,c550,,555,4,555,10v,6,-5,11,-11,11xm480,21r-21,c453,21,448,16,448,10,448,4,453,,459,r21,c486,,491,4,491,10v,6,-5,11,-11,11xm416,21r-21,c389,21,384,16,384,10,384,4,389,,395,r21,c422,,427,4,427,10v,6,-5,11,-11,11xm352,21r-21,c325,21,320,16,320,10,320,4,325,,331,r21,c358,,363,4,363,10v,6,-5,11,-11,11xm288,21r-21,c261,21,256,16,256,10,256,4,261,,267,r21,c294,,299,4,299,10v,6,-5,11,-11,11xm224,21r-21,c197,21,192,16,192,10,192,4,197,,203,r21,c230,,235,4,235,10v,6,-5,11,-11,11xm160,21r-21,c133,21,128,16,128,10,128,4,133,,139,r21,c166,,171,4,171,10v,6,-5,11,-11,11xm96,21r-21,c69,21,64,16,64,10,64,4,69,,75,l96,v6,,11,4,11,10c107,16,102,21,96,21xm32,21r-21,c5,21,,16,,10,,4,5,,11,l32,v6,,11,4,11,10c43,16,38,21,32,21xe" fillcolor="black" strokeweight=".45pt">
                    <v:stroke joinstyle="bevel"/>
                    <v:path arrowok="t" o:connecttype="custom" o:connectlocs="536643,0;515162,2343;508002,5076;510640,2343;489159,0;474839,5076;479738,5076;465417,0;443936,2343;436776,5076;439037,2343;417557,0;403236,5076;408135,5076;393815,0;372334,2343;365174,5076;367435,2343;345954,0;331633,5076;336532,5076;322212,0;300731,2343;293571,5076;295832,2343;274351,0;260031,5076;264930,5076;250609,0;229128,2343;221968,5076;224229,2343;202749,0;188428,5076;193327,5076;179007,0;157526,2343;150366,5076;152627,2343;131146,0;116825,5076;121725,5076;107404,0;85923,2343;78763,5076;81024,2343;59543,0;45223,5076;50122,5076;35801,0;14321,2343;7160,5076;9798,2343" o:connectangles="0,0,0,0,0,0,0,0,0,0,0,0,0,0,0,0,0,0,0,0,0,0,0,0,0,0,0,0,0,0,0,0,0,0,0,0,0,0,0,0,0,0,0,0,0,0,0,0,0,0,0,0,0"/>
                    <o:lock v:ext="edit" verticies="t"/>
                  </v:shape>
                  <v:rect id="Rectangle 309" o:spid="_x0000_s1121" style="position:absolute;left:14834;top:3924;width:260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ndCb4A&#10;AADcAAAADwAAAGRycy9kb3ducmV2LnhtbERPy2oCMRTdC/5DuEJ3mmih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up3Qm+AAAA3AAAAA8AAAAAAAAAAAAAAAAAmAIAAGRycy9kb3ducmV2&#10;LnhtbFBLBQYAAAAABAAEAPUAAACDAwAAAAA=&#10;" filled="f" stroked="f">
                    <v:textbox style="mso-fit-shape-to-text:t" inset="0,0,0,0">
                      <w:txbxContent>
                        <w:p w:rsidR="00C36421" w:rsidRDefault="00C36421" w:rsidP="007E4663">
                          <w:r>
                            <w:rPr>
                              <w:rFonts w:ascii="Arial" w:hAnsi="Arial" w:cs="Arial"/>
                              <w:color w:val="000000"/>
                              <w:sz w:val="16"/>
                              <w:szCs w:val="16"/>
                            </w:rPr>
                            <w:t>Down</w:t>
                          </w:r>
                        </w:p>
                      </w:txbxContent>
                    </v:textbox>
                  </v:rect>
                  <v:rect id="Rectangle 310" o:spid="_x0000_s1122" style="position:absolute;left:21107;top:3924;width:1302;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V4ksIA&#10;AADcAAAADwAAAGRycy9kb3ducmV2LnhtbESP3WoCMRSE74W+QzgF7zSpBb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5XiS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Up</w:t>
                          </w:r>
                        </w:p>
                      </w:txbxContent>
                    </v:textbox>
                  </v:rect>
                  <v:rect id="Rectangle 311" o:spid="_x0000_s1123" style="position:absolute;left:20199;top:4889;width:769;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ZH0sAA&#10;AADcAAAADwAAAGRycy9kb3ducmV2LnhtbERPS2rDMBDdF3IHMYHsGjkJ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AZH0sAAAADcAAAADwAAAAAAAAAAAAAAAACYAgAAZHJzL2Rvd25y&#10;ZXYueG1sUEsFBgAAAAAEAAQA9QAAAIUDAAAAAA==&#10;" filled="f" stroked="f">
                    <v:textbox style="mso-fit-shape-to-text:t" inset="0,0,0,0">
                      <w:txbxContent>
                        <w:p w:rsidR="00C36421" w:rsidRDefault="00C36421" w:rsidP="007E4663">
                          <w:r>
                            <w:rPr>
                              <w:rFonts w:ascii="Arial" w:hAnsi="Arial" w:cs="Arial"/>
                              <w:color w:val="000000"/>
                              <w:sz w:val="18"/>
                              <w:szCs w:val="18"/>
                            </w:rPr>
                            <w:t>E</w:t>
                          </w:r>
                        </w:p>
                      </w:txbxContent>
                    </v:textbox>
                  </v:rect>
                  <v:rect id="Rectangle 312" o:spid="_x0000_s1124" style="position:absolute;left:22492;top:4889;width:895;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riScEA&#10;AADcAAAADwAAAGRycy9kb3ducmV2LnhtbESP3YrCMBSE7xd8h3AE79a0C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K4knBAAAA3AAAAA8AAAAAAAAAAAAAAAAAmAIAAGRycy9kb3du&#10;cmV2LnhtbFBLBQYAAAAABAAEAPUAAACGAwAAAAA=&#10;" filled="f" stroked="f">
                    <v:textbox style="mso-fit-shape-to-text:t" inset="0,0,0,0">
                      <w:txbxContent>
                        <w:p w:rsidR="00C36421" w:rsidRPr="00C6153C" w:rsidRDefault="00C36421" w:rsidP="007E4663">
                          <w:pPr>
                            <w:rPr>
                              <w:rFonts w:ascii="Arial" w:hAnsi="Arial" w:cs="Arial"/>
                              <w:sz w:val="18"/>
                              <w:szCs w:val="18"/>
                              <w:lang w:eastAsia="ja-JP"/>
                            </w:rPr>
                          </w:pPr>
                          <w:r w:rsidRPr="00C6153C">
                            <w:rPr>
                              <w:rFonts w:ascii="Arial" w:hAnsi="Arial" w:cs="Arial"/>
                              <w:sz w:val="18"/>
                              <w:szCs w:val="18"/>
                              <w:lang w:eastAsia="ja-JP"/>
                            </w:rPr>
                            <w:t>O</w:t>
                          </w:r>
                        </w:p>
                      </w:txbxContent>
                    </v:textbox>
                  </v:rect>
                  <v:line id="Line 313" o:spid="_x0000_s1125" style="position:absolute;flip:y;visibility:visible;mso-wrap-style:square" from="20606,7315" to="20612,11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atEcYAAADcAAAADwAAAGRycy9kb3ducmV2LnhtbESPX2vCQBDE3wv9DscWfJF6UaEtqaeI&#10;/YMoCFURH5fcNgnm9kJujfHbewWhj8PM/IaZzDpXqZaaUHo2MBwkoIgzb0vODex3X89voIIgW6w8&#10;k4ErBZhNHx8mmFp/4R9qt5KrCOGQooFCpE61DllBDsPA18TR+/WNQ4myybVt8BLhrtKjJHnRDkuO&#10;CwXWtCgoO23PzsDHQTb9xZp2x89VW71+H2y5rMWY3lM3fwcl1Ml/+N5eWgPj4Qj+zsQjoK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rRHGAAAA3AAAAA8AAAAAAAAA&#10;AAAAAAAAoQIAAGRycy9kb3ducmV2LnhtbFBLBQYAAAAABAAEAPkAAACUAwAAAAA=&#10;" strokeweight=".45pt">
                    <v:stroke endcap="round"/>
                  </v:line>
                  <v:shape id="Freeform 314" o:spid="_x0000_s1126" style="position:absolute;left:20409;top:11690;width:394;height:394;visibility:visible;mso-wrap-style:square;v-text-anchor:top" coordsize="104,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x7k8YA&#10;AADcAAAADwAAAGRycy9kb3ducmV2LnhtbESPQWvCQBSE74X+h+UVvNWNBmpIXYNKC1pEqC30+sg+&#10;k2j2bcxuTPrv3YLQ4zAz3zDzbDC1uFLrKssKJuMIBHFudcWFgu+v9+cEhPPIGmvLpOCXHGSLx4c5&#10;ptr2/EnXgy9EgLBLUUHpfZNK6fKSDLqxbYiDd7StQR9kW0jdYh/gppbTKHqRBisOCyU2tC4pPx86&#10;o6CK99tkttu8rbphltC+/2h+ThelRk/D8hWEp8H/h+/tjVYQT2L4OxOO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Hx7k8YAAADcAAAADwAAAAAAAAAAAAAAAACYAgAAZHJz&#10;L2Rvd25yZXYueG1sUEsFBgAAAAAEAAQA9QAAAIsDAAAAAA==&#10;" path="m52,c23,,,23,,52v,29,23,52,52,52c52,104,52,104,52,104v29,,52,-23,52,-52c104,23,81,,52,e" fillcolor="black" strokeweight="0">
                    <v:path arrowok="t" o:connecttype="custom" o:connectlocs="11744,0;0,11744;11744,23488;11744,23488;23488,11744;11744,0" o:connectangles="0,0,0,0,0,0"/>
                  </v:shape>
                  <v:shape id="Freeform 315" o:spid="_x0000_s1127" style="position:absolute;left:20409;top:7124;width:394;height:394;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jeVMUA&#10;AADcAAAADwAAAGRycy9kb3ducmV2LnhtbESPzWrDMBCE74W8g9hAL6WW0yaldSybEFrIqZCfQ4+L&#10;tbVNrJWxNonz9lUg0OMwM98weTm6Tp1pCK1nA7MkBUVcedtybeCw/3p+BxUE2WLnmQxcKUBZTB5y&#10;zKy/8JbOO6lVhHDI0EAj0mdah6ohhyHxPXH0fv3gUKIcam0HvES46/RLmr5phy3HhQZ7WjdUHXcn&#10;Z2Cxtf28+lgtZF9fO/lON5/09GPM43RcLUEJjfIfvrc31sDrbA63M/EI6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SN5UxQAAANwAAAAPAAAAAAAAAAAAAAAAAJgCAABkcnMv&#10;ZG93bnJldi54bWxQSwUGAAAAAAQABAD1AAAAigMAAAAA&#10;" path="m52,105v29,,52,-24,52,-53c104,24,81,,52,v,,,,,c23,,,24,,52v,29,23,53,52,53e" fillcolor="black" strokeweight="0">
                    <v:path arrowok="t" o:connecttype="custom" o:connectlocs="11744,23265;23488,11632;11744,0;11744,0;0,11632;11744,23265" o:connectangles="0,0,0,0,0,0"/>
                  </v:shape>
                  <v:rect id="Rectangle 317" o:spid="_x0000_s1128" style="position:absolute;left:21107;top:8795;width:56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HkSsIA&#10;AADcAAAADwAAAGRycy9kb3ducmV2LnhtbESPzYoCMRCE74LvEFrwphkVFxmNIoLgLl4cfYBm0vOD&#10;SWdIojP79puFhT0WVfUVtTsM1og3+dA6VrCYZyCIS6dbrhU87ufZBkSIyBqNY1LwTQEO+/Foh7l2&#10;Pd/oXcRaJAiHHBU0MXa5lKFsyGKYu444eZXzFmOSvpbaY5/g1shlln1Iiy2nhQY7OjVUPouXVSDv&#10;xbnfFMZn7mtZXc3n5VaRU2o6GY5bEJGG+B/+a1+0gtVi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ceRK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1</w:t>
                          </w:r>
                        </w:p>
                      </w:txbxContent>
                    </v:textbox>
                  </v:rect>
                  <v:line id="Line 318" o:spid="_x0000_s1129" style="position:absolute;flip:y;visibility:visible;mso-wrap-style:square" from="20606,11887" to="20612,16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2rEsYAAADcAAAADwAAAGRycy9kb3ducmV2LnhtbESPX2vCQBDE34V+h2MLvpR60YItqaeI&#10;/YMoCFURH5fcNgnm9kJuG+O394SCj8PM/IaZzDpXqZaaUHo2MBwkoIgzb0vODex3X89voIIgW6w8&#10;k4ELBZhNH3oTTK0/8w+1W8lVhHBI0UAhUqdah6wgh2Hga+Lo/frGoUTZ5No2eI5wV+lRkoy1w5Lj&#10;QoE1LQrKTts/Z+DjIJunxZp2x89VW71+H2y5rMWY/mM3fwcl1Mk9/N9eWgMvwzHczsQjo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DtqxLGAAAA3AAAAA8AAAAAAAAA&#10;AAAAAAAAoQIAAGRycy9kb3ducmV2LnhtbFBLBQYAAAAABAAEAPkAAACUAwAAAAA=&#10;" strokeweight=".45pt">
                    <v:stroke endcap="round"/>
                  </v:line>
                  <v:shape id="Freeform 319" o:spid="_x0000_s1130" style="position:absolute;left:20409;top:16249;width:394;height:400;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pAI8QA&#10;AADcAAAADwAAAGRycy9kb3ducmV2LnhtbESPT2vCQBTE70K/w/IKXqRu/Ns2uoqIBU9CtIceH9ln&#10;Epp9G7KvGr+9WxA8DjPzG2a57lytLtSGyrOB0TABRZx7W3Fh4Pv09fYBKgiyxdozGbhRgPXqpbfE&#10;1PorZ3Q5SqEihEOKBkqRJtU65CU5DEPfEEfv7FuHEmVbaNviNcJdrcdJMtcOK44LJTa0LSn/Pf45&#10;A7PMNtP8czOTU3Gr5ZDsdzT4Mab/2m0WoIQ6eYYf7b01MBm9w/+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aQCPEAAAA3AAAAA8AAAAAAAAAAAAAAAAAmAIAAGRycy9k&#10;b3ducmV2LnhtbFBLBQYAAAAABAAEAPUAAACJAwAAAAA=&#10;" path="m52,c23,,,23,,52v,29,23,53,52,53c52,105,52,105,52,105v29,,52,-24,52,-53c104,23,81,,52,e" fillcolor="black" strokeweight="0">
                    <v:path arrowok="t" o:connecttype="custom" o:connectlocs="11744,0;0,11810;11744,24000;11744,24000;23488,11810;11744,0" o:connectangles="0,0,0,0,0,0"/>
                  </v:shape>
                  <v:shape id="Freeform 320" o:spid="_x0000_s1131" style="position:absolute;left:20409;top:11690;width:394;height:394;visibility:visible;mso-wrap-style:square;v-text-anchor:top" coordsize="104,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jp4sIA&#10;AADcAAAADwAAAGRycy9kb3ducmV2LnhtbERPy4rCMBTdD/gP4QruxlQFLR2jqCioDIIPmO2ludN2&#10;bG5qE239e7MYcHk47+m8NaV4UO0KywoG/QgEcWp1wZmCy3nzGYNwHlljaZkUPMnBfNb5mGKibcNH&#10;epx8JkIIuwQV5N5XiZQuzcmg69uKOHC/tjboA6wzqWtsQrgp5TCKxtJgwaEhx4pWOaXX090oKEaH&#10;XTz53q6X93YS06HZVz9/N6V63XbxBcJT69/if/dWKxgNwtpwJhwBO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2OniwgAAANwAAAAPAAAAAAAAAAAAAAAAAJgCAABkcnMvZG93&#10;bnJldi54bWxQSwUGAAAAAAQABAD1AAAAhwMAAAAA&#10;" path="m52,104v29,,52,-23,52,-52c104,23,81,,52,v,,,,,c23,,,23,,52v,29,23,52,52,52e" fillcolor="black" strokeweight="0">
                    <v:path arrowok="t" o:connecttype="custom" o:connectlocs="11744,23488;23488,11744;11744,0;11744,0;0,11744;11744,23488" o:connectangles="0,0,0,0,0,0"/>
                  </v:shape>
                  <v:rect id="Rectangle 322" o:spid="_x0000_s1132" style="position:absolute;left:21107;top:13291;width:56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zuT8IA&#10;AADcAAAADwAAAGRycy9kb3ducmV2LnhtbESPzYoCMRCE74LvEFrwphkVFnc0igiCLl4c9wGaSc8P&#10;Jp0hyTqzb28WhD0WVfUVtd0P1ogn+dA6VrCYZyCIS6dbrhV830+zNYgQkTUax6TglwLsd+PRFnPt&#10;er7Rs4i1SBAOOSpoYuxyKUPZkMUwdx1x8irnLcYkfS21xz7BrZHLLPuQFltOCw12dGyofBQ/VoG8&#10;F6d+XRifua9ldTWX860ip9R0Mhw2ICIN8T/8bp+1gtXiE/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PO5P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1</w:t>
                          </w:r>
                        </w:p>
                      </w:txbxContent>
                    </v:textbox>
                  </v:rect>
                  <v:line id="Line 323" o:spid="_x0000_s1133" style="position:absolute;flip:y;visibility:visible;mso-wrap-style:square" from="29718,7315" to="29724,9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RcQMMAAADcAAAADwAAAGRycy9kb3ducmV2LnhtbERPS2vCQBC+F/wPywi9iG5qQSW6itgH&#10;YqHgA/E4ZMckmJ0N2WlM/333IPT48b0Xq85VqqUmlJ4NvIwSUMSZtyXnBk7Hj+EMVBBki5VnMvBL&#10;AVbL3tMCU+vvvKf2ILmKIRxSNFCI1KnWISvIYRj5mjhyV984lAibXNsG7zHcVXqcJBPtsOTYUGBN&#10;m4Ky2+HHGXg7y/dg80XHy/uuraafZ1tuazHmud+t56CEOvkXP9xba+B1HOfHM/EI6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4kXEDDAAAA3AAAAA8AAAAAAAAAAAAA&#10;AAAAoQIAAGRycy9kb3ducmV2LnhtbFBLBQYAAAAABAAEAPkAAACRAwAAAAA=&#10;" strokeweight=".45pt">
                    <v:stroke endcap="round"/>
                  </v:line>
                  <v:shape id="Freeform 324" o:spid="_x0000_s1134" style="position:absolute;left:29527;top:9404;width:388;height:400;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3ccUA&#10;AADcAAAADwAAAGRycy9kb3ducmV2LnhtbESPzWrDMBCE74W8g9hAL6WRnTaldaIEE1rIqZCfQ4+L&#10;tbVNrJWxNrH99lUhkOMwM98wq83gGnWlLtSeDaSzBBRx4W3NpYHT8ev5HVQQZIuNZzIwUoDNevKw&#10;wsz6nvd0PUipIoRDhgYqkTbTOhQVOQwz3xJH79d3DiXKrtS2wz7CXaPnSfKmHdYcFypsaVtRcT5c&#10;nIHF3ravxUe+kGM5NvKd7D7p6ceYx+mQL0EJDXIP39o7a+BlnsL/mXgE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U7dxxQAAANwAAAAPAAAAAAAAAAAAAAAAAJgCAABkcnMv&#10;ZG93bnJldi54bWxQSwUGAAAAAAQABAD1AAAAigMAAAAA&#10;" path="m52,c23,,,23,,52v,29,23,53,52,53c52,105,52,105,52,105v29,,52,-24,52,-53c104,23,81,,52,e" fillcolor="black" strokeweight="0">
                    <v:path arrowok="t" o:connecttype="custom" o:connectlocs="11565,0;0,11810;11565,24000;11565,24000;22758,11810;11565,0" o:connectangles="0,0,0,0,0,0"/>
                  </v:shape>
                  <v:shape id="Freeform 325" o:spid="_x0000_s1135" style="position:absolute;left:29527;top:7124;width:388;height:394;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EpBsQA&#10;AADcAAAADwAAAGRycy9kb3ducmV2LnhtbESPQWvCQBSE7wX/w/IKvRTdGGvRmI2ItOCpoPbg8ZF9&#10;JqHZtyH71Pjvu0Khx2FmvmHy9eBadaU+NJ4NTCcJKOLS24YrA9/Hz/ECVBBki61nMnCnAOti9JRj&#10;Zv2N93Q9SKUihEOGBmqRLtM6lDU5DBPfEUfv7HuHEmVfadvjLcJdq9MkedcOG44LNXa0ran8OVyc&#10;gfnedm/lcjOXY3Vv5SvZfdDryZiX52GzAiU0yH/4r72zBmZpCo8z8Qjo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BKQbEAAAA3AAAAA8AAAAAAAAAAAAAAAAAmAIAAGRycy9k&#10;b3ducmV2LnhtbFBLBQYAAAAABAAEAPUAAACJAwAAAAA=&#10;" path="m52,105v29,,52,-24,52,-53c104,24,81,,52,v,,,,,c23,,,24,,52v,29,23,53,52,53e" fillcolor="black" strokeweight="0">
                    <v:path arrowok="t" o:connecttype="custom" o:connectlocs="11565,23265;22758,11632;11565,0;11565,0;0,11632;11565,23265" o:connectangles="0,0,0,0,0,0"/>
                  </v:shape>
                  <v:rect id="Rectangle 326" o:spid="_x0000_s1136" style="position:absolute;left:30042;top:7880;width:540;height:1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sMxsUA&#10;AADcAAAADwAAAGRycy9kb3ducmV2LnhtbESPW2sCMRSE3wv+h3CEvtVEty7tdqNIQShUH7xAXw+b&#10;sxfcnKybqNt/bwoFH4eZ+YbJl4NtxZV63zjWMJ0oEMSFMw1XGo6H9csbCB+QDbaOScMveVguRk85&#10;ZsbdeEfXfahEhLDPUEMdQpdJ6YuaLPqJ64ijV7reYoiyr6Tp8RbhtpUzpVJpseG4UGNHnzUVp/3F&#10;asD01Zy3ZbI5fF9SfK8GtZ7/KK2fx8PqA0SgITzC/+0voyGZJfB3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wzGxQAAANwAAAAPAAAAAAAAAAAAAAAAAJgCAABkcnMv&#10;ZG93bnJldi54bWxQSwUGAAAAAAQABAD1AAAAigMAAAAA&#10;" stroked="f"/>
                  <v:rect id="Rectangle 327" o:spid="_x0000_s1137" style="position:absolute;left:30067;top:7277;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GLbMIA&#10;AADcAAAADwAAAGRycy9kb3ducmV2LnhtbESP3WoCMRSE7wXfIRzBO826liKrUUQQbOmNqw9w2Jz9&#10;weRkSaK7ffumUOjlMDPfMLvDaI14kQ+dYwWrZQaCuHK640bB/XZebECEiKzROCYF3xTgsJ9Odlho&#10;N/CVXmVsRIJwKFBBG2NfSBmqliyGpeuJk1c7bzEm6RupPQ4Jbo3Ms+xdWuw4LbTY06ml6lE+rQJ5&#10;K8/DpjQ+c595/WU+LteanFLz2Xjcgog0xv/wX/uiFazz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UYts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1</w:t>
                          </w:r>
                        </w:p>
                      </w:txbxContent>
                    </v:textbox>
                  </v:rect>
                  <v:line id="Line 328" o:spid="_x0000_s1138" style="position:absolute;flip:y;visibility:visible;mso-wrap-style:square" from="29718,9601" to="29724,11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P/2McAAADcAAAADwAAAGRycy9kb3ducmV2LnhtbESPX2vCQBDE3wW/w7FCX4peammV1FPE&#10;1iItFPyD+Ljktkkwtxdya0y/fa9Q8HGYmd8ws0XnKtVSE0rPBh5GCSjizNuScwOH/Xo4BRUE2WLl&#10;mQz8UIDFvN+bYWr9lbfU7iRXEcIhRQOFSJ1qHbKCHIaRr4mj9+0bhxJlk2vb4DXCXaXHSfKsHZYc&#10;FwqsaVVQdt5dnIHXo3zdrz5pf3r7aKvJ+9GWm1qMuRt0yxdQQp3cwv/tjTXwOH6CvzPxCOj5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U//YxwAAANwAAAAPAAAAAAAA&#10;AAAAAAAAAKECAABkcnMvZG93bnJldi54bWxQSwUGAAAAAAQABAD5AAAAlQMAAAAA&#10;" strokeweight=".45pt">
                    <v:stroke endcap="round"/>
                  </v:line>
                  <v:shape id="Freeform 329" o:spid="_x0000_s1139" style="position:absolute;left:29527;top:11690;width:388;height:394;visibility:visible;mso-wrap-style:square;v-text-anchor:top" coordsize="104,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cStsYA&#10;AADcAAAADwAAAGRycy9kb3ducmV2LnhtbESPQWvCQBSE7wX/w/IEb3VTBQ3RTWhLBStFaCp4fWSf&#10;STT7Ns2uJv33XaHQ4zAz3zDrbDCNuFHnassKnqYRCOLC6ppLBYevzWMMwnlkjY1lUvBDDrJ09LDG&#10;RNueP+mW+1IECLsEFVTet4mUrqjIoJvaljh4J9sZ9EF2pdQd9gFuGjmLooU0WHNYqLCl14qKS341&#10;Cur5/j1efmzfXq7DMqZ9v2uP52+lJuPheQXC0+D/w3/trVYwny3gfiYc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cStsYAAADcAAAADwAAAAAAAAAAAAAAAACYAgAAZHJz&#10;L2Rvd25yZXYueG1sUEsFBgAAAAAEAAQA9QAAAIsDAAAAAA==&#10;" path="m52,c23,,,23,,52v,29,23,52,52,52c52,104,52,104,52,104v29,,52,-23,52,-52c104,23,81,,52,e" fillcolor="black" strokeweight="0">
                    <v:path arrowok="t" o:connecttype="custom" o:connectlocs="11565,0;0,11744;11565,23488;11565,23488;22758,11744;11565,0" o:connectangles="0,0,0,0,0,0"/>
                  </v:shape>
                  <v:shape id="Freeform 330" o:spid="_x0000_s1140" style="position:absolute;left:29527;top:9404;width:388;height:400;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aKnsQA&#10;AADcAAAADwAAAGRycy9kb3ducmV2LnhtbESPT2vCQBTE74LfYXkFL1I3/m2buoqIBU9CtIceH9nX&#10;JDT7NmSfGr+9WxA8DjPzG2a57lytLtSGyrOB8SgBRZx7W3Fh4Pv09foOKgiyxdozGbhRgPWq31ti&#10;av2VM7ocpVARwiFFA6VIk2od8pIchpFviKP361uHEmVbaNviNcJdrSdJstAOK44LJTa0LSn/O56d&#10;gXlmm1n+sZnLqbjVckj2Oxr+GDN46TafoIQ6eYYf7b01MJ28wf+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2ip7EAAAA3AAAAA8AAAAAAAAAAAAAAAAAmAIAAGRycy9k&#10;b3ducmV2LnhtbFBLBQYAAAAABAAEAPUAAACJAwAAAAA=&#10;" path="m52,105v29,,52,-24,52,-53c104,23,81,,52,v,,,,,c23,,,23,,52v,29,23,53,52,53e" fillcolor="black" strokeweight="0">
                    <v:path arrowok="t" o:connecttype="custom" o:connectlocs="11565,24000;22758,11810;11565,0;11565,0;0,11810;11565,24000" o:connectangles="0,0,0,0,0,0"/>
                  </v:shape>
                  <v:rect id="Rectangle 331" o:spid="_x0000_s1141" style="position:absolute;left:30042;top:10166;width:540;height:1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et8EA&#10;AADcAAAADwAAAGRycy9kb3ducmV2LnhtbERPy4rCMBTdC/5DuMLsNBkfRatRZEAYcFxYBbeX5tqW&#10;aW5qE7Xz95OF4PJw3qtNZ2vxoNZXjjV8jhQI4tyZigsN59NuOAfhA7LB2jFp+CMPm3W/t8LUuCcf&#10;6ZGFQsQQ9ilqKENoUil9XpJFP3INceSurrUYImwLaVp8xnBby7FSibRYcWwosaGvkvLf7G41YDI1&#10;t8N18nPa3xNcFJ3azS5K649Bt12CCNSFt/jl/jYaJuO4Np6JR0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PnrfBAAAA3AAAAA8AAAAAAAAAAAAAAAAAmAIAAGRycy9kb3du&#10;cmV2LnhtbFBLBQYAAAAABAAEAPUAAACGAwAAAAA=&#10;" stroked="f"/>
                  <v:rect id="Rectangle 332" o:spid="_x0000_s1142" style="position:absolute;left:30067;top:9404;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Ak8sIA&#10;AADcAAAADwAAAGRycy9kb3ducmV2LnhtbESP3WoCMRSE7wu+QziCdzXrCkVXo4ggaOmNqw9w2Jz9&#10;weRkSVJ3+/amUOjlMDPfMNv9aI14kg+dYwWLeQaCuHK640bB/XZ6X4EIEVmjcUwKfijAfjd522Kh&#10;3cBXepaxEQnCoUAFbYx9IWWoWrIY5q4nTl7tvMWYpG+k9jgkuDUyz7IPabHjtNBiT8eWqkf5bRXI&#10;W3kaVqXxmfvM6y9zOV9rckrNpuNhAyLSGP/Df+2zVrDM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UCTy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1</w:t>
                          </w:r>
                        </w:p>
                      </w:txbxContent>
                    </v:textbox>
                  </v:rect>
                  <v:line id="Line 333" o:spid="_x0000_s1143" style="position:absolute;flip:y;visibility:visible;mso-wrap-style:square" from="34334,12096" to="34341,13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3KncMAAADcAAAADwAAAGRycy9kb3ducmV2LnhtbERPS2vCQBC+C/0PyxS8lLpRwZbUVYov&#10;xEKhsUiPQ3aahGZnQ3aM8d+7h4LHj+89X/auVh21ofJsYDxKQBHn3lZcGPg+bp9fQQVBtlh7JgNX&#10;CrBcPAzmmFp/4S/qMilUDOGQooFSpEm1DnlJDsPIN8SR+/WtQ4mwLbRt8RLDXa0nSTLTDiuODSU2&#10;tCop/8vOzsD6JJ9Pqw86/mwOXf2yO9lq34gxw8f+/Q2UUC938b97bw1Mp3F+PBOPgF7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9yp3DAAAA3AAAAA8AAAAAAAAAAAAA&#10;AAAAoQIAAGRycy9kb3ducmV2LnhtbFBLBQYAAAAABAAEAPkAAACRAwAAAAA=&#10;" strokeweight=".45pt">
                    <v:stroke endcap="round"/>
                  </v:line>
                  <v:shape id="Freeform 334" o:spid="_x0000_s1144" style="position:absolute;left:34074;top:13906;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YXucYA&#10;AADcAAAADwAAAGRycy9kb3ducmV2LnhtbESPQWvCQBSE74X+h+UVvNWNClaiqxSx1XopjS2S2yP7&#10;mkSzb8PuatJ/7xYKPQ4z8w2zWPWmEVdyvrasYDRMQBAXVtdcKvg8vDzOQPiArLGxTAp+yMNqeX+3&#10;wFTbjj/omoVSRAj7FBVUIbSplL6oyKAf2pY4et/WGQxRulJqh12Em0aOk2QqDdYcFypsaV1Rcc4u&#10;JlK6TU65e31/e8qPX3W2nZ7Wfq/U4KF/noMI1If/8F97pxVMJiP4PR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fYXucYAAADcAAAADwAAAAAAAAAAAAAAAACYAgAAZHJz&#10;L2Rvd25yZXYueG1sUEsFBgAAAAAEAAQA9QAAAIsDAAAAAA==&#10;" path="m82,l41,41,,,82,xe" fillcolor="black" stroked="f">
                    <v:path arrowok="t" o:connecttype="custom" o:connectlocs="52100,0;26050,26000;0,0;52100,0" o:connectangles="0,0,0,0"/>
                  </v:shape>
                  <v:shape id="Freeform 335" o:spid="_x0000_s1145" style="position:absolute;left:34074;top:11887;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SJzsUA&#10;AADcAAAADwAAAGRycy9kb3ducmV2LnhtbESPT2vCQBTE7wW/w/IKvdVNFVSiq4jYv5fSqEhuj+wz&#10;iWbfht2tSb99Vyj0OMzMb5jFqjeNuJLztWUFT8MEBHFhdc2lgv3u+XEGwgdkjY1lUvBDHlbLwd0C&#10;U207/qJrFkoRIexTVFCF0KZS+qIig35oW+LonawzGKJ0pdQOuwg3jRwlyUQarDkuVNjSpqLikn2b&#10;SOm2OeXu5fN9mh8PdfY6OW/8h1IP9/16DiJQH/7Df+03rWA8HsHtTDw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JInOxQAAANwAAAAPAAAAAAAAAAAAAAAAAJgCAABkcnMv&#10;ZG93bnJldi54bWxQSwUGAAAAAAQABAD1AAAAigMAAAAA&#10;" path="m,41l41,,82,41,,41xe" fillcolor="black" stroked="f">
                    <v:path arrowok="t" o:connecttype="custom" o:connectlocs="0,26000;26050,0;52100,26000;0,26000" o:connectangles="0,0,0,0"/>
                  </v:shape>
                  <v:rect id="Rectangle 336" o:spid="_x0000_s1146" style="position:absolute;left:34658;top:12445;width:53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KaG8QA&#10;AADcAAAADwAAAGRycy9kb3ducmV2LnhtbESPQWvCQBSE7wX/w/IEb3XXpg0a3YQiCELbQ1Xw+sg+&#10;k2D2bcyuGv99t1DocZiZb5hVMdhW3Kj3jWMNs6kCQVw603Cl4bDfPM9B+IBssHVMGh7kochHTyvM&#10;jLvzN912oRIRwj5DDXUIXSalL2uy6KeuI47eyfUWQ5R9JU2P9wi3rXxRKpUWG44LNXa0rqk8765W&#10;A6av5vJ1Sj73H9cUF9WgNm9HpfVkPLwvQQQawn/4r701GpIkgd8z8QjI/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ymhvEAAAA3AAAAA8AAAAAAAAAAAAAAAAAmAIAAGRycy9k&#10;b3ducmV2LnhtbFBLBQYAAAAABAAEAPUAAACJAwAAAAA=&#10;" stroked="f"/>
                  <v:rect id="Rectangle 337" o:spid="_x0000_s1147" style="position:absolute;left:34627;top:11563;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dscIA&#10;AADcAAAADwAAAGRycy9kb3ducmV2LnhtbESPzYoCMRCE74LvEFrwphl/EJk1igiCLl4c9wGaSc8P&#10;Jp0hyTqzb79ZWPBYVNVX1O4wWCNe5EPrWMFinoEgLp1uuVbw9TjPtiBCRNZoHJOCHwpw2I9HO8y1&#10;6/lOryLWIkE45KigibHLpQxlQxbD3HXEyauctxiT9LXUHvsEt0Yus2wjLbacFhrs6NRQ+Sy+rQL5&#10;KM79tjA+c5/L6maul3tFTqnpZDh+gIg0xHf4v33RClarN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iB2x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1</w:t>
                          </w:r>
                        </w:p>
                      </w:txbxContent>
                    </v:textbox>
                  </v:rect>
                  <v:line id="Line 338" o:spid="_x0000_s1148" style="position:absolute;flip:y;visibility:visible;mso-wrap-style:square" from="34334,9810" to="34341,116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ppBccAAADcAAAADwAAAGRycy9kb3ducmV2LnhtbESPW2vCQBSE3wX/w3KEvhTdtNIqqauI&#10;vSAtFLwgPh6yp0kwezZkT2P8926h4OMwM98ws0XnKtVSE0rPBh5GCSjizNuScwP73ftwCioIssXK&#10;Mxm4UIDFvN+bYWr9mTfUbiVXEcIhRQOFSJ1qHbKCHIaRr4mj9+MbhxJlk2vb4DnCXaUfk+RZOyw5&#10;LhRY06qg7LT9dQZeD/J9v/qi3fHts60mHwdbrmsx5m7QLV9ACXVyC/+319bAePwEf2fiEd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imkFxwAAANwAAAAPAAAAAAAA&#10;AAAAAAAAAKECAABkcnMvZG93bnJldi54bWxQSwUGAAAAAAQABAD5AAAAlQMAAAAA&#10;" strokeweight=".45pt">
                    <v:stroke endcap="round"/>
                  </v:line>
                  <v:shape id="Freeform 339" o:spid="_x0000_s1149" style="position:absolute;left:34074;top:11620;width:521;height:267;visibility:visible;mso-wrap-style:square;v-text-anchor:top" coordsize="8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j3G8IA&#10;AADcAAAADwAAAGRycy9kb3ducmV2LnhtbESPQYvCMBSE78L+h/AWvGmiLbJ0jVJXBMGTVfb8aN62&#10;xealNFmt/94IgsdhZr5hluvBtuJKvW8ca5hNFQji0pmGKw3n027yBcIHZIOtY9JwJw/r1cdoiZlx&#10;Nz7StQiViBD2GWqoQ+gyKX1Zk0U/dR1x9P5cbzFE2VfS9HiLcNvKuVILabHhuFBjRz81lZfi32pQ&#10;m65KjP8NeT4/bAu1cWm6T7Uefw75N4hAQ3iHX+290ZAkC3ieiU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iPcbwgAAANwAAAAPAAAAAAAAAAAAAAAAAJgCAABkcnMvZG93&#10;bnJldi54bWxQSwUGAAAAAAQABAD1AAAAhwMAAAAA&#10;" path="m82,l41,42,,,82,xe" fillcolor="black" stroked="f">
                    <v:path arrowok="t" o:connecttype="custom" o:connectlocs="52100,0;26050,26700;0,0;52100,0" o:connectangles="0,0,0,0"/>
                  </v:shape>
                  <v:shape id="Freeform 340" o:spid="_x0000_s1150" style="position:absolute;left:34074;top:9601;width:521;height:266;visibility:visible;mso-wrap-style:square;v-text-anchor:top" coordsize="8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RSgMMA&#10;AADcAAAADwAAAGRycy9kb3ducmV2LnhtbESPQWvCQBSE70L/w/IKvZndmmAlukpUCoIn09LzI/tM&#10;gtm3IbvV9N93BcHjMDPfMKvNaDtxpcG3jjW8JwoEceVMy7WG76/P6QKED8gGO8ek4Y88bNYvkxXm&#10;xt34RNcy1CJC2OeooQmhz6X0VUMWfeJ64uid3WAxRDnU0gx4i3DbyZlSc2mx5bjQYE+7hqpL+Ws1&#10;qG1fp8b/hKKYHfel2rosO2Rav72OxRJEoDE8w4/2wWhI0w+4n4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8RSgMMAAADcAAAADwAAAAAAAAAAAAAAAACYAgAAZHJzL2Rv&#10;d25yZXYueG1sUEsFBgAAAAAEAAQA9QAAAIgDAAAAAA==&#10;" path="m,42l41,,82,42,,42xe" fillcolor="black" stroked="f">
                    <v:path arrowok="t" o:connecttype="custom" o:connectlocs="0,26600;26050,0;52100,26600;0,26600" o:connectangles="0,0,0,0"/>
                  </v:shape>
                  <v:rect id="Rectangle 341" o:spid="_x0000_s1151" style="position:absolute;left:34658;top:10166;width:534;height:1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YIasIA&#10;AADcAAAADwAAAGRycy9kb3ducmV2LnhtbERPz2vCMBS+C/sfwhvspslWLbMzljEoDNSDOvD6aJ5t&#10;WfPSNWnt/ntzGOz48f3e5JNtxUi9bxxreF4oEMSlMw1XGr7OxfwVhA/IBlvHpOGXPOTbh9kGM+Nu&#10;fKTxFCoRQ9hnqKEOocuk9GVNFv3CdcSRu7reYoiwr6Tp8RbDbStflEqlxYZjQ40dfdRUfp8GqwHT&#10;pfk5XJP9eTekuK4mVawuSuunx+n9DUSgKfyL/9yfRkOSxLXxTDwCc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1ghqwgAAANwAAAAPAAAAAAAAAAAAAAAAAJgCAABkcnMvZG93&#10;bnJldi54bWxQSwUGAAAAAAQABAD1AAAAhwMAAAAA&#10;" stroked="f"/>
                  <v:rect id="Rectangle 342" o:spid="_x0000_s1152" style="position:absolute;left:34671;top:9563;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myL8IA&#10;AADcAAAADwAAAGRycy9kb3ducmV2LnhtbESPzYoCMRCE7wu+Q2jB25pRYXFHo4ggqOzFcR+gmfT8&#10;YNIZkuiMb2+EhT0WVfUVtd4O1ogH+dA6VjCbZiCIS6dbrhX8Xg+fSxAhIms0jknBkwJsN6OPNeba&#10;9XyhRxFrkSAcclTQxNjlUoayIYth6jri5FXOW4xJ+lpqj32CWyPnWfYlLbacFhrsaN9QeSvuVoG8&#10;Fod+WRifufO8+jGn46Uip9RkPOxWICIN8T/81z5qBYvFN7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ibIv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1</w:t>
                          </w:r>
                        </w:p>
                      </w:txbxContent>
                    </v:textbox>
                  </v:rect>
                  <v:oval id="Oval 343" o:spid="_x0000_s1153" style="position:absolute;left:31426;top:9029;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ey+sIA&#10;AADcAAAADwAAAGRycy9kb3ducmV2LnhtbERPy2oCMRTdC/2HcAtuimZqS5HRKFIUXBR81I276+Q2&#10;M3RyMyRxHP16sxBcHs57Ou9sLVryoXKs4H2YgSAunK7YKDj8rgZjECEia6wdk4IrBZjPXnpTzLW7&#10;8I7afTQihXDIUUEZY5NLGYqSLIaha4gT9+e8xZigN1J7vKRwW8tRln1JixWnhhIb+i6p+N+frQJj&#10;307O3LwbHX+6zTZrF1u9NEr1X7vFBESkLj7FD/daK/j4TPPTmXQE5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R7L6wgAAANwAAAAPAAAAAAAAAAAAAAAAAJgCAABkcnMvZG93&#10;bnJldi54bWxQSwUGAAAAAAQABAD1AAAAhwMAAAAA&#10;" filled="f" strokeweight=".95pt">
                    <v:stroke endcap="round"/>
                  </v:oval>
                  <v:oval id="Oval 344" o:spid="_x0000_s1154" style="position:absolute;left:31426;top:13595;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sXYcYA&#10;AADcAAAADwAAAGRycy9kb3ducmV2LnhtbESPT2sCMRTE74V+h/AKXopm1VJkNYqUCh4E/9SLt+fm&#10;Nbt087IkcV399KZQ6HGYmd8ws0Vna9GSD5VjBcNBBoK4cLpio+D4tepPQISIrLF2TApuFGAxf36a&#10;Ya7dlffUHqIRCcIhRwVljE0uZShKshgGriFO3rfzFmOS3kjt8ZrgtpajLHuXFitOCyU29FFS8XO4&#10;WAXGvp6duXs3Om267S5rlzv9aZTqvXTLKYhIXfwP/7XXWsH4bQi/Z9IR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sXYcYAAADcAAAADwAAAAAAAAAAAAAAAACYAgAAZHJz&#10;L2Rvd25yZXYueG1sUEsFBgAAAAAEAAQA9QAAAIsDAAAAAA==&#10;" filled="f" strokeweight=".95pt">
                    <v:stroke endcap="round"/>
                  </v:oval>
                  <v:shape id="Freeform 345" o:spid="_x0000_s1155" style="position:absolute;left:28651;top:7277;width:9087;height:82;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LvxcQA&#10;AADcAAAADwAAAGRycy9kb3ducmV2LnhtbESPQWsCMRSE7wX/Q3iCt5rVSpHVKEtBUHtpV8XrI3lm&#10;Fzcv202q23/fFAoeh5n5hlmue9eIG3Wh9qxgMs5AEGtvarYKjofN8xxEiMgGG8+k4IcCrFeDpyXm&#10;xt/5k25ltCJBOOSooIqxzaUMuiKHYexb4uRdfOcwJtlZaTq8J7hr5DTLXqXDmtNChS29VaSv5bdT&#10;sDu74svavf2Y2V3pwkkX7wet1GjYFwsQkfr4CP+3t0bBy2wKf2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y78XEAAAA3AAAAA8AAAAAAAAAAAAAAAAAmAIAAGRycy9k&#10;b3ducmV2LnhtbFBLBQYAAAAABAAEAPUAAACJAwAAAAA=&#10;" path="m2400,21r-21,c2373,21,2368,16,2368,10v,-5,5,-10,11,-10l2400,v6,,11,5,11,10c2411,16,2406,21,2400,21xm2336,21r-21,c2309,21,2304,16,2304,10v,-5,5,-10,11,-10l2336,v6,,11,5,11,10c2347,16,2342,21,2336,21xm2272,21r-21,c2245,21,2240,16,2240,10v,-5,5,-10,11,-10l2272,v6,,11,5,11,10c2283,16,2278,21,2272,21xm2208,21r-21,c2181,21,2176,16,2176,10v,-5,5,-10,11,-10l2208,v6,,11,5,11,10c2219,16,2214,21,2208,21xm2144,21r-21,c2117,21,2112,16,2112,10v,-5,5,-10,11,-10l2144,v6,,11,5,11,10c2155,16,2150,21,2144,21xm2080,21r-21,c2053,21,2048,16,2048,10v,-5,5,-10,11,-10l2080,v6,,11,5,11,10c2091,16,2086,21,2080,21xm2016,21r-21,c1989,21,1984,16,1984,10v,-5,5,-10,11,-10l2016,v6,,11,5,11,10c2027,16,2022,21,2016,21xm1952,21r-21,c1925,21,1920,16,1920,10v,-5,5,-10,11,-10l1952,v6,,11,5,11,10c1963,16,1958,21,1952,21xm1888,21r-21,c1861,21,1856,16,1856,10v,-5,5,-10,11,-10l1888,v6,,11,5,11,10c1899,16,1894,21,1888,21xm1824,21r-21,c1797,21,1792,16,1792,10v,-5,5,-10,11,-10l1824,v6,,11,5,11,10c1835,16,1830,21,1824,21xm1760,21r-21,c1733,21,1728,16,1728,10v,-5,5,-10,11,-10l1760,v6,,11,5,11,10c1771,16,1766,21,1760,21xm1696,21r-21,c1669,21,1664,16,1664,10v,-5,5,-10,11,-10l1696,v6,,11,5,11,10c1707,16,1702,21,1696,21xm1632,21r-21,c1605,21,1600,16,1600,10v,-5,5,-10,11,-10l1632,v6,,11,5,11,10c1643,16,1638,21,1632,21xm1568,21r-21,c1541,21,1536,16,1536,10v,-5,5,-10,11,-10l1568,v6,,11,5,11,10c1579,16,1574,21,1568,21xm1504,21r-21,c1477,21,1472,16,1472,10v,-5,5,-10,11,-10l1504,v6,,11,5,11,10c1515,16,1510,21,1504,21xm1440,21r-21,c1413,21,1408,16,1408,10v,-5,5,-10,11,-10l1440,v6,,11,5,11,10c1451,16,1446,21,1440,21xm1376,21r-21,c1349,21,1344,16,1344,10v,-5,5,-10,11,-10l1376,v6,,11,5,11,10c1387,16,1382,21,1376,21xm1312,21r-21,c1285,21,1280,16,1280,10v,-5,5,-10,11,-10l1312,v6,,11,5,11,10c1323,16,1318,21,1312,21xm1248,21r-21,c1221,21,1216,16,1216,10v,-5,5,-10,11,-10l1248,v6,,11,5,11,10c1259,16,1254,21,1248,21xm1184,21r-21,c1157,21,1152,16,1152,10v,-5,5,-10,11,-10l1184,v6,,11,5,11,10c1195,16,1190,21,1184,21xm1120,21r-21,c1093,21,1088,16,1088,10v,-5,5,-10,11,-10l1120,v6,,11,5,11,10c1131,16,1126,21,1120,21xm1056,21r-21,c1029,21,1024,16,1024,10v,-5,5,-10,11,-10l1056,v6,,11,5,11,10c1067,16,1062,21,1056,21xm992,21r-21,c965,21,960,16,960,10,960,5,965,,971,r21,c998,,1003,5,1003,10v,6,-5,11,-11,11xm928,21r-21,c901,21,896,16,896,10,896,5,901,,907,r21,c934,,939,5,939,10v,6,-5,11,-11,11xm864,21r-21,c837,21,832,16,832,10,832,5,837,,843,r21,c870,,875,5,875,10v,6,-5,11,-11,11xm800,21r-21,c773,21,768,16,768,10,768,5,773,,779,r21,c806,,811,5,811,10v,6,-5,11,-11,11xm736,21r-21,c709,21,704,16,704,10,704,5,709,,715,r21,c742,,747,5,747,10v,6,-5,11,-11,11xm672,21r-21,c645,21,640,16,640,10,640,5,645,,651,r21,c678,,683,5,683,10v,6,-5,11,-11,11xm608,21r-21,c581,21,576,16,576,10,576,5,581,,587,r21,c614,,619,5,619,10v,6,-5,11,-11,11xm544,21r-21,c517,21,512,16,512,10,512,5,517,,523,r21,c550,,555,5,555,10v,6,-5,11,-11,11xm480,21r-21,c453,21,448,16,448,10,448,5,453,,459,r21,c486,,491,5,491,10v,6,-5,11,-11,11xm416,21r-21,c389,21,384,16,384,10,384,5,389,,395,r21,c422,,427,5,427,10v,6,-5,11,-11,11xm352,21r-21,c325,21,320,16,320,10,320,5,325,,331,r21,c358,,363,5,363,10v,6,-5,11,-11,11xm288,21r-21,c261,21,256,16,256,10,256,5,261,,267,r21,c294,,299,5,299,10v,6,-5,11,-11,11xm224,21r-21,c197,21,192,16,192,10,192,5,197,,203,r21,c230,,235,5,235,10v,6,-5,11,-11,11xm160,21r-21,c133,21,128,16,128,10,128,5,133,,139,r21,c166,,171,5,171,10v,6,-5,11,-11,11xm96,21r-21,c69,21,64,16,64,10,64,5,69,,75,l96,v6,,11,5,11,10c107,16,102,21,96,21xm32,21r-21,c5,21,,16,,10,,5,5,,11,l32,v6,,11,5,11,10c43,16,38,21,32,21xe" fillcolor="black" strokeweight=".45pt">
                    <v:stroke joinstyle="bevel"/>
                    <v:path arrowok="t" o:connecttype="custom" o:connectlocs="536702,0;515219,2343;508058,5076;510696,2343;489213,0;474891,5076;479791,5076;465468,0;443985,2343;436824,5076;439086,2343;417602,0;403280,5076;408180,5076;393858,0;372375,2343;365214,5076;367475,2343;345992,0;331670,5076;336570,5076;322247,0;300764,2343;293603,5076;295865,2343;274381,0;260059,5076;264959,5076;250637,0;229154,2343;221993,5076;224254,2343;202771,0;188449,5076;193348,5076;179026,0;157543,2343;150382,5076;152644,2343;131160,0;116838,5076;121738,5076;107416,0;85933,2343;78772,5076;81033,2343;59550,0;45228,5076;50127,5076;35805,0;14322,2343;7161,5076;9799,2343" o:connectangles="0,0,0,0,0,0,0,0,0,0,0,0,0,0,0,0,0,0,0,0,0,0,0,0,0,0,0,0,0,0,0,0,0,0,0,0,0,0,0,0,0,0,0,0,0,0,0,0,0,0,0,0,0"/>
                    <o:lock v:ext="edit" verticies="t"/>
                  </v:shape>
                  <v:line id="Line 346" o:spid="_x0000_s1156" style="position:absolute;visibility:visible;mso-wrap-style:square" from="31426,9029" to="32569,1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NJCcYAAADcAAAADwAAAGRycy9kb3ducmV2LnhtbESP3WrCQBSE7wXfYTmF3ohuokU0uoot&#10;DaQXLfjzAIfsMQnNnk13txrfvlsQvBxm5htmve1NKy7kfGNZQTpJQBCXVjdcKTgd8/EChA/IGlvL&#10;pOBGHrab4WCNmbZX3tPlECoRIewzVFCH0GVS+rImg35iO+Lona0zGKJ0ldQOrxFuWjlNkrk02HBc&#10;qLGjt5rK78OvUbB0n+nr+aMYddPbO/4Uaf7FIVfq+anfrUAE6sMjfG8XWsHsZQb/Z+IRkJ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BTSQnGAAAA3AAAAA8AAAAAAAAA&#10;AAAAAAAAoQIAAGRycy9kb3ducmV2LnhtbFBLBQYAAAAABAAEAPkAAACUAwAAAAA=&#10;" strokeweight=".95pt">
                    <v:stroke endcap="round"/>
                  </v:line>
                  <v:line id="Line 347" o:spid="_x0000_s1157" style="position:absolute;flip:x;visibility:visible;mso-wrap-style:square" from="31426,9029" to="32569,1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oAGMUAAADcAAAADwAAAGRycy9kb3ducmV2LnhtbESPT2vCQBTE70K/w/IKvYhuUkOQ6Cql&#10;UNpDPRj/nB/ZZxLMvk2zq0m/vSsIHoeZ+Q2zXA+mEVfqXG1ZQTyNQBAXVtdcKtjvviZzEM4ja2ws&#10;k4J/crBevYyWmGnb85auuS9FgLDLUEHlfZtJ6YqKDLqpbYmDd7KdQR9kV0rdYR/gppHvUZRKgzWH&#10;hQpb+qyoOOcXo+B3sPbovuP5JUr7Pt6MD395clDq7XX4WIDwNPhn+NH+0QpmSQL3M+EI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7oAGMUAAADcAAAADwAAAAAAAAAA&#10;AAAAAAChAgAAZHJzL2Rvd25yZXYueG1sUEsFBgAAAAAEAAQA+QAAAJMDAAAAAA==&#10;" strokeweight=".95pt">
                    <v:stroke endcap="round"/>
                  </v:line>
                  <v:line id="Line 348" o:spid="_x0000_s1158" style="position:absolute;visibility:visible;mso-wrap-style:square" from="31426,11315" to="32569,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Z05sYAAADcAAAADwAAAGRycy9kb3ducmV2LnhtbESP0WrCQBRE3wv+w3IFX4puYmup0VVa&#10;MZA+VKj2Ay7ZaxLM3o27q8a/7xYKfRxm5gyzXPemFVdyvrGsIJ0kIIhLqxuuFHwf8vErCB+QNbaW&#10;ScGdPKxXg4clZtre+Iuu+1CJCGGfoYI6hC6T0pc1GfQT2xFH72idwRClq6R2eItw08ppkrxIgw3H&#10;hRo72tRUnvYXo2DuPtP340fx2E3vWzwXab7jkCs1GvZvCxCB+vAf/msXWsHT8wx+z8Qj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D2dObGAAAA3AAAAA8AAAAAAAAA&#10;AAAAAAAAoQIAAGRycy9kb3ducmV2LnhtbFBLBQYAAAAABAAEAPkAAACUAwAAAAA=&#10;" strokeweight=".95pt">
                    <v:stroke endcap="round"/>
                  </v:line>
                  <v:line id="Line 349" o:spid="_x0000_s1159" style="position:absolute;flip:x;visibility:visible;mso-wrap-style:square" from="31426,11315" to="32569,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Q79MUAAADcAAAADwAAAGRycy9kb3ducmV2LnhtbESPQWvCQBSE7wX/w/IEL6VuYiWE6Coi&#10;iB7sobF6fmRfk9Ds25hdTfz33ULB4zAz3zDL9WAacafO1ZYVxNMIBHFhdc2lgq/T7i0F4TyyxsYy&#10;KXiQg/Vq9LLETNueP+me+1IECLsMFVTet5mUrqjIoJvaljh437Yz6IPsSqk77APcNHIWRYk0WHNY&#10;qLClbUXFT34zCo6DtRe3j9NblPR9/PF6vubzs1KT8bBZgPA0+Gf4v33QCt7nCfydC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CQ79MUAAADcAAAADwAAAAAAAAAA&#10;AAAAAAChAgAAZHJzL2Rvd25yZXYueG1sUEsFBgAAAAAEAAQA+QAAAJMDAAAAAA==&#10;" strokeweight=".95pt">
                    <v:stroke endcap="round"/>
                  </v:line>
                  <v:shape id="Freeform 350" o:spid="_x0000_s1160" style="position:absolute;left:28651;top:14128;width:9087;height:76;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VMXcQA&#10;AADcAAAADwAAAGRycy9kb3ducmV2LnhtbESPQWsCMRSE74X+h/CE3mpWK62sRlkKhVovda14fSTP&#10;7OLmZd2kuv57IxR6HGbmG2a+7F0jztSF2rOC0TADQay9qdkq+Nl+PE9BhIhssPFMCq4UYLl4fJhj&#10;bvyFN3QuoxUJwiFHBVWMbS5l0BU5DEPfEifv4DuHMcnOStPhJcFdI8dZ9iod1pwWKmzpvSJ9LH+d&#10;gtXeFSdrv+z3xK5KF3a6WG+1Uk+DvpiBiNTH//Bf+9MoeJm8wf1MOg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FTF3EAAAA3AAAAA8AAAAAAAAAAAAAAAAAmAIAAGRycy9k&#10;b3ducmV2LnhtbFBLBQYAAAAABAAEAPUAAACJAwAAAAA=&#10;" path="m2400,21r-21,c2373,21,2368,17,2368,11v,-6,5,-11,11,-11l2400,v6,,11,5,11,11c2411,17,2406,21,2400,21xm2336,21r-21,c2309,21,2304,17,2304,11v,-6,5,-11,11,-11l2336,v6,,11,5,11,11c2347,17,2342,21,2336,21xm2272,21r-21,c2245,21,2240,17,2240,11v,-6,5,-11,11,-11l2272,v6,,11,5,11,11c2283,17,2278,21,2272,21xm2208,21r-21,c2181,21,2176,17,2176,11v,-6,5,-11,11,-11l2208,v6,,11,5,11,11c2219,17,2214,21,2208,21xm2144,21r-21,c2117,21,2112,17,2112,11v,-6,5,-11,11,-11l2144,v6,,11,5,11,11c2155,17,2150,21,2144,21xm2080,21r-21,c2053,21,2048,17,2048,11v,-6,5,-11,11,-11l2080,v6,,11,5,11,11c2091,17,2086,21,2080,21xm2016,21r-21,c1989,21,1984,17,1984,11v,-6,5,-11,11,-11l2016,v6,,11,5,11,11c2027,17,2022,21,2016,21xm1952,21r-21,c1925,21,1920,17,1920,11v,-6,5,-11,11,-11l1952,v6,,11,5,11,11c1963,17,1958,21,1952,21xm1888,21r-21,c1861,21,1856,17,1856,11v,-6,5,-11,11,-11l1888,v6,,11,5,11,11c1899,17,1894,21,1888,21xm1824,21r-21,c1797,21,1792,17,1792,11v,-6,5,-11,11,-11l1824,v6,,11,5,11,11c1835,17,1830,21,1824,21xm1760,21r-21,c1733,21,1728,17,1728,11v,-6,5,-11,11,-11l1760,v6,,11,5,11,11c1771,17,1766,21,1760,21xm1696,21r-21,c1669,21,1664,17,1664,11v,-6,5,-11,11,-11l1696,v6,,11,5,11,11c1707,17,1702,21,1696,21xm1632,21r-21,c1605,21,1600,17,1600,11v,-6,5,-11,11,-11l1632,v6,,11,5,11,11c1643,17,1638,21,1632,21xm1568,21r-21,c1541,21,1536,17,1536,11v,-6,5,-11,11,-11l1568,v6,,11,5,11,11c1579,17,1574,21,1568,21xm1504,21r-21,c1477,21,1472,17,1472,11v,-6,5,-11,11,-11l1504,v6,,11,5,11,11c1515,17,1510,21,1504,21xm1440,21r-21,c1413,21,1408,17,1408,11v,-6,5,-11,11,-11l1440,v6,,11,5,11,11c1451,17,1446,21,1440,21xm1376,21r-21,c1349,21,1344,17,1344,11v,-6,5,-11,11,-11l1376,v6,,11,5,11,11c1387,17,1382,21,1376,21xm1312,21r-21,c1285,21,1280,17,1280,11v,-6,5,-11,11,-11l1312,v6,,11,5,11,11c1323,17,1318,21,1312,21xm1248,21r-21,c1221,21,1216,17,1216,11v,-6,5,-11,11,-11l1248,v6,,11,5,11,11c1259,17,1254,21,1248,21xm1184,21r-21,c1157,21,1152,17,1152,11v,-6,5,-11,11,-11l1184,v6,,11,5,11,11c1195,17,1190,21,1184,21xm1120,21r-21,c1093,21,1088,17,1088,11v,-6,5,-11,11,-11l1120,v6,,11,5,11,11c1131,17,1126,21,1120,21xm1056,21r-21,c1029,21,1024,17,1024,11v,-6,5,-11,11,-11l1056,v6,,11,5,11,11c1067,17,1062,21,1056,21xm992,21r-21,c965,21,960,17,960,11,960,5,965,,971,r21,c998,,1003,5,1003,11v,6,-5,10,-11,10xm928,21r-21,c901,21,896,17,896,11,896,5,901,,907,r21,c934,,939,5,939,11v,6,-5,10,-11,10xm864,21r-21,c837,21,832,17,832,11,832,5,837,,843,r21,c870,,875,5,875,11v,6,-5,10,-11,10xm800,21r-21,c773,21,768,17,768,11,768,5,773,,779,r21,c806,,811,5,811,11v,6,-5,10,-11,10xm736,21r-21,c709,21,704,17,704,11,704,5,709,,715,r21,c742,,747,5,747,11v,6,-5,10,-11,10xm672,21r-21,c645,21,640,17,640,11,640,5,645,,651,r21,c678,,683,5,683,11v,6,-5,10,-11,10xm608,21r-21,c581,21,576,17,576,11,576,5,581,,587,r21,c614,,619,5,619,11v,6,-5,10,-11,10xm544,21r-21,c517,21,512,17,512,11,512,5,517,,523,r21,c550,,555,5,555,11v,6,-5,10,-11,10xm480,21r-21,c453,21,448,17,448,11,448,5,453,,459,r21,c486,,491,5,491,11v,6,-5,10,-11,10xm416,21r-21,c389,21,384,17,384,11,384,5,389,,395,r21,c422,,427,5,427,11v,6,-5,10,-11,10xm352,21r-21,c325,21,320,17,320,11,320,5,325,,331,r21,c358,,363,5,363,11v,6,-5,10,-11,10xm288,21r-21,c261,21,256,17,256,11,256,5,261,,267,r21,c294,,299,5,299,11v,6,-5,10,-11,10xm224,21r-21,c197,21,192,17,192,11,192,5,197,,203,r21,c230,,235,5,235,11v,6,-5,10,-11,10xm160,21r-21,c133,21,128,17,128,11,128,5,133,,139,r21,c166,,171,5,171,11v,6,-5,10,-11,10xm96,21r-21,c69,21,64,17,64,11,64,5,69,,75,l96,v6,,11,5,11,11c107,17,102,21,96,21xm32,21r-21,c5,21,,17,,11,,5,5,,11,l32,v6,,11,5,11,11c43,17,38,21,32,21xe" fillcolor="black" strokeweight=".45pt">
                    <v:stroke joinstyle="bevel"/>
                    <v:path arrowok="t" o:connecttype="custom" o:connectlocs="536702,0;515219,2171;508058,4343;510696,2171;489213,0;474891,4343;479791,4343;465468,0;443985,2171;436824,4343;439086,2171;417602,0;403280,4343;408180,4343;393858,0;372375,2171;365214,4343;367475,2171;345992,0;331670,4343;336570,4343;322247,0;300764,2171;293603,4343;295865,2171;274381,0;260059,4343;264959,4343;250637,0;229154,2171;221993,4343;224254,2171;202771,0;188449,4343;193348,4343;179026,0;157543,2171;150382,4343;152644,2171;131160,0;116838,4343;121738,4343;107416,0;85933,2171;78772,4343;81033,2171;59550,0;45228,4343;50127,4343;35805,0;14322,2171;7161,4343;9799,2171" o:connectangles="0,0,0,0,0,0,0,0,0,0,0,0,0,0,0,0,0,0,0,0,0,0,0,0,0,0,0,0,0,0,0,0,0,0,0,0,0,0,0,0,0,0,0,0,0,0,0,0,0,0,0,0,0"/>
                    <o:lock v:ext="edit" verticies="t"/>
                  </v:shape>
                  <v:line id="Line 351" o:spid="_x0000_s1161" style="position:absolute;visibility:visible;mso-wrap-style:square" from="31426,13595" to="32569,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beMMAAADcAAAADwAAAGRycy9kb3ducmV2LnhtbERP3WrCMBS+F/YO4Qx2MzStjuG6RpnD&#10;QnexwdQHODSnP6w5qUnU+vbmYuDlx/efr0fTizM531lWkM4SEMSV1R03Cg77YroE4QOyxt4yKbiS&#10;h/XqYZJjpu2Ff+m8C42IIewzVNCGMGRS+qolg35mB+LI1dYZDBG6RmqHlxhuejlPkldpsOPY0OJA&#10;ny1Vf7uTUfDmvtNN/VU+D/PrFo9lWvxwKJR6ehw/3kEEGsNd/O8utYLFS1wbz8QjIF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7323jDAAAA3AAAAA8AAAAAAAAAAAAA&#10;AAAAoQIAAGRycy9kb3ducmV2LnhtbFBLBQYAAAAABAAEAPkAAACRAwAAAAA=&#10;" strokeweight=".95pt">
                    <v:stroke endcap="round"/>
                  </v:line>
                  <v:line id="Line 352" o:spid="_x0000_s1162" style="position:absolute;flip:x;visibility:visible;mso-wrap-style:square" from="31426,13595" to="32569,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uvhsUAAADcAAAADwAAAGRycy9kb3ducmV2LnhtbESPQWvCQBSE74X+h+UJXopuoiIaXaUU&#10;RA96aKqeH9lnEsy+TbOrSf99VxA8DjPzDbNcd6YSd2pcaVlBPIxAEGdWl5wrOP5sBjMQziNrrCyT&#10;gj9ysF69vy0x0bblb7qnPhcBwi5BBYX3dSKlywoy6Ia2Jg7exTYGfZBNLnWDbYCbSo6iaCoNlhwW&#10;Cqzpq6Dsmt6Mgn1n7dlt49ktmrZtfPg4/aaTk1L9Xve5AOGp86/ws73TCsaTOTzOhCMg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uvhsUAAADcAAAADwAAAAAAAAAA&#10;AAAAAAChAgAAZHJzL2Rvd25yZXYueG1sUEsFBgAAAAAEAAQA+QAAAJMDAAAAAA==&#10;" strokeweight=".95pt">
                    <v:stroke endcap="round"/>
                  </v:line>
                  <v:line id="Line 353" o:spid="_x0000_s1163" style="position:absolute;visibility:visible;mso-wrap-style:square" from="31426,15874" to="32569,1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hBo8MAAADcAAAADwAAAGRycy9kb3ducmV2LnhtbERP3WrCMBS+F/YO4Qx2MzStsuG6RpnD&#10;QnexwdQHODSnP6w5qUnU+vbmYuDlx/efr0fTizM531lWkM4SEMSV1R03Cg77YroE4QOyxt4yKbiS&#10;h/XqYZJjpu2Ff+m8C42IIewzVNCGMGRS+qolg35mB+LI1dYZDBG6RmqHlxhuejlPkldpsOPY0OJA&#10;ny1Vf7uTUfDmvtNN/VU+D/PrFo9lWvxwKJR6ehw/3kEEGsNd/O8utYLFS5wfz8QjIF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YQaPDAAAA3AAAAA8AAAAAAAAAAAAA&#10;AAAAoQIAAGRycy9kb3ducmV2LnhtbFBLBQYAAAAABAAEAPkAAACRAwAAAAA=&#10;" strokeweight=".95pt">
                    <v:stroke endcap="round"/>
                  </v:line>
                  <v:line id="Line 354" o:spid="_x0000_s1164" style="position:absolute;flip:x;visibility:visible;mso-wrap-style:square" from="31426,15874" to="32569,1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Q1XcUAAADcAAAADwAAAGRycy9kb3ducmV2LnhtbESPQWvCQBSE7wX/w/IEL1I30VYkdRUR&#10;RA/20Kg9P7KvSTD7NmZXE/+9Kwg9DjPzDTNfdqYSN2pcaVlBPIpAEGdWl5wrOB427zMQziNrrCyT&#10;gjs5WC56b3NMtG35h26pz0WAsEtQQeF9nUjpsoIMupGtiYP3ZxuDPsgml7rBNsBNJcdRNJUGSw4L&#10;Bda0Lig7p1ejYN9Z++u28ewaTds2/h6eLunHSalBv1t9gfDU+f/wq73TCiafMTzPhCM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hQ1XcUAAADcAAAADwAAAAAAAAAA&#10;AAAAAAChAgAAZHJzL2Rvd25yZXYueG1sUEsFBgAAAAAEAAQA+QAAAJMDAAAAAA==&#10;" strokeweight=".95pt">
                    <v:stroke endcap="round"/>
                  </v:line>
                  <v:oval id="Oval 355" o:spid="_x0000_s1165" style="position:absolute;left:31426;top:18160;width:1143;height:1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Afy8UA&#10;AADcAAAADwAAAGRycy9kb3ducmV2LnhtbESPQWsCMRSE70L/Q3iCF6nZrihlaxQpLXgoVG0v3p6b&#10;1+zi5mVJ0nXrr28EweMwM98wi1VvG9GRD7VjBU+TDARx6XTNRsH31/vjM4gQkTU2jknBHwVYLR8G&#10;Cyy0O/OOun00IkE4FKigirEtpAxlRRbDxLXEyftx3mJM0hupPZ4T3DYyz7K5tFhzWqiwpdeKytP+&#10;1yowdnx05uJdfvjoP7dZt97qN6PUaNivX0BE6uM9fGtvtILpLIfrmXQ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AB/LxQAAANwAAAAPAAAAAAAAAAAAAAAAAJgCAABkcnMv&#10;ZG93bnJldi54bWxQSwUGAAAAAAQABAD1AAAAigMAAAAA&#10;" filled="f" strokeweight=".95pt">
                    <v:stroke endcap="round"/>
                  </v:oval>
                  <v:line id="Line 356" o:spid="_x0000_s1166" style="position:absolute;visibility:visible;mso-wrap-style:square" from="31426,18160" to="32569,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rf1MYAAADcAAAADwAAAGRycy9kb3ducmV2LnhtbESP3WrCQBSE7wXfYTmF3ohuolQ0uoot&#10;DaQXLfjzAIfsMQnNnk13txrfvlsQvBxm5htmve1NKy7kfGNZQTpJQBCXVjdcKTgd8/EChA/IGlvL&#10;pOBGHrab4WCNmbZX3tPlECoRIewzVFCH0GVS+rImg35iO+Lona0zGKJ0ldQOrxFuWjlNkrk02HBc&#10;qLGjt5rK78OvUbB0n+nr+aMYddPbO/4Uaf7FIVfq+anfrUAE6sMjfG8XWsHsZQb/Z+IRkJ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K39TGAAAA3AAAAA8AAAAAAAAA&#10;AAAAAAAAoQIAAGRycy9kb3ducmV2LnhtbFBLBQYAAAAABAAEAPkAAACUAwAAAAA=&#10;" strokeweight=".95pt">
                    <v:stroke endcap="round"/>
                  </v:line>
                  <v:line id="Line 357" o:spid="_x0000_s1167" style="position:absolute;flip:x;visibility:visible;mso-wrap-style:square" from="31426,18160" to="32569,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OWxcYAAADcAAAADwAAAGRycy9kb3ducmV2LnhtbESPQWvCQBSE70L/w/IKvUizSbVBYlYp&#10;haKHejCtnh/Z1yQ0+zbNrib++64geBxm5hsmX4+mFWfqXWNZQRLFIIhLqxuuFHx/fTwvQDiPrLG1&#10;TAou5GC9epjkmGk78J7Oha9EgLDLUEHtfZdJ6cqaDLrIdsTB+7G9QR9kX0nd4xDgppUvcZxKgw2H&#10;hRo7eq+p/C1ORsHnaO3RbZLFKU6HIdlND3/F/KDU0+P4tgThafT38K291Qpmr3O4nglHQK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5jlsXGAAAA3AAAAA8AAAAAAAAA&#10;AAAAAAAAoQIAAGRycy9kb3ducmV2LnhtbFBLBQYAAAAABAAEAPkAAACUAwAAAAA=&#10;" strokeweight=".95pt">
                    <v:stroke endcap="round"/>
                  </v:line>
                  <v:line id="Line 358" o:spid="_x0000_s1168" style="position:absolute;visibility:visible;mso-wrap-style:square" from="31490,6750" to="32626,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iO8UAAADcAAAADwAAAGRycy9kb3ducmV2LnhtbESP0WrCQBRE3wX/YbkFX0rdxGJpU1ex&#10;YiA+KFT9gEv2moRm76a7q8a/7woFH4eZOcPMFr1pxYWcbywrSMcJCOLS6oYrBcdD/vIOwgdkja1l&#10;UnAjD4v5cDDDTNsrf9NlHyoRIewzVFCH0GVS+rImg35sO+LonawzGKJ0ldQOrxFuWjlJkjdpsOG4&#10;UGNHq5rKn/3ZKPhw2/TrtCmeu8ltjb9Fmu845EqNnvrlJ4hAfXiE/9uFVvA6ncL9TDwCcv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iO8UAAADcAAAADwAAAAAAAAAA&#10;AAAAAAChAgAAZHJzL2Rvd25yZXYueG1sUEsFBgAAAAAEAAQA+QAAAJMDAAAAAA==&#10;" strokeweight=".95pt">
                    <v:stroke endcap="round"/>
                  </v:line>
                  <v:line id="Line 359" o:spid="_x0000_s1169" style="position:absolute;flip:x;visibility:visible;mso-wrap-style:square" from="31490,6750" to="32626,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2tKcUAAADcAAAADwAAAGRycy9kb3ducmV2LnhtbESPQWvCQBSE74L/YXmCl6KbaA2SuooU&#10;RA/twbR6fmRfk2D2bZpdTfz3bqHgcZiZb5jVpje1uFHrKssK4mkEgji3uuJCwffXbrIE4Tyyxtoy&#10;KbiTg816OFhhqm3HR7plvhABwi5FBaX3TSqly0sy6Ka2IQ7ej20N+iDbQuoWuwA3tZxFUSINVhwW&#10;SmzovaT8kl2Ngo/e2rPbx8trlHRd/Ply+s1eT0qNR/32DYSn3j/D/+2DVjBfJPB3JhwBuX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f2tKcUAAADcAAAADwAAAAAAAAAA&#10;AAAAAAChAgAAZHJzL2Rvd25yZXYueG1sUEsFBgAAAAAEAAQA+QAAAJMDAAAAAA==&#10;" strokeweight=".95pt">
                    <v:stroke endcap="round"/>
                  </v:line>
                  <v:shape id="Freeform 360" o:spid="_x0000_s1170" style="position:absolute;left:28651;top:11842;width:9087;height:83;visibility:visible;mso-wrap-style:square;v-text-anchor:top" coordsize="241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Wf8cIA&#10;AADcAAAADwAAAGRycy9kb3ducmV2LnhtbESPUWvCMBSF3wf7D+EOfJvpFFetRhmDwd5E7Q+4JNe2&#10;2tyUJNbOX28EYY+Hc853OKvNYFvRkw+NYwUf4wwEsXam4UpBefh5n4MIEdlg65gU/FGAzfr1ZYWF&#10;cVfeUb+PlUgQDgUqqGPsCimDrsliGLuOOHlH5y3GJH0ljcdrgttWTrLsU1psOC3U2NF3Tfq8v1gF&#10;C33qc1kutro0jfFyyG/u5pUavQ1fSxCRhvgffrZ/jYLpLIfHmXQE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1Z/xwgAAANwAAAAPAAAAAAAAAAAAAAAAAJgCAABkcnMvZG93&#10;bnJldi54bWxQSwUGAAAAAAQABAD1AAAAhwMAAAAA&#10;" path="m2400,22r-21,c2373,22,2368,17,2368,11v,-6,5,-11,11,-11l2400,v6,,11,5,11,11c2411,17,2406,22,2400,22xm2336,22r-21,c2309,22,2304,17,2304,11v,-6,5,-11,11,-11l2336,v6,,11,5,11,11c2347,17,2342,22,2336,22xm2272,22r-21,c2245,22,2240,17,2240,11v,-6,5,-11,11,-11l2272,v6,,11,5,11,11c2283,17,2278,22,2272,22xm2208,22r-21,c2181,22,2176,17,2176,11v,-6,5,-11,11,-11l2208,v6,,11,5,11,11c2219,17,2214,22,2208,22xm2144,22r-21,c2117,22,2112,17,2112,11v,-6,5,-11,11,-11l2144,v6,,11,5,11,11c2155,17,2150,22,2144,22xm2080,22r-21,c2053,22,2048,17,2048,11v,-6,5,-11,11,-11l2080,v6,,11,5,11,11c2091,17,2086,22,2080,22xm2016,22r-21,c1989,22,1984,17,1984,11v,-6,5,-11,11,-11l2016,v6,,11,5,11,11c2027,17,2022,22,2016,22xm1952,22r-21,c1925,22,1920,17,1920,11v,-6,5,-11,11,-11l1952,v6,,11,5,11,11c1963,17,1958,22,1952,22xm1888,22r-21,c1861,22,1856,17,1856,11v,-6,5,-11,11,-11l1888,v6,,11,5,11,11c1899,17,1894,22,1888,22xm1824,22r-21,c1797,22,1792,17,1792,11v,-6,5,-11,11,-11l1824,v6,,11,5,11,11c1835,17,1830,22,1824,22xm1760,22r-21,c1733,22,1728,17,1728,11v,-6,5,-11,11,-11l1760,v6,,11,5,11,11c1771,17,1766,22,1760,22xm1696,22r-21,c1669,22,1664,17,1664,11v,-6,5,-11,11,-11l1696,v6,,11,5,11,11c1707,17,1702,22,1696,22xm1632,22r-21,c1605,22,1600,17,1600,11v,-6,5,-11,11,-11l1632,v6,,11,5,11,11c1643,17,1638,22,1632,22xm1568,22r-21,c1541,22,1536,17,1536,11v,-6,5,-11,11,-11l1568,v6,,11,5,11,11c1579,17,1574,22,1568,22xm1504,22r-21,c1477,22,1472,17,1472,11v,-6,5,-11,11,-11l1504,v6,,11,5,11,11c1515,17,1510,22,1504,22xm1440,22r-21,c1413,22,1408,17,1408,11v,-6,5,-11,11,-11l1440,v6,,11,5,11,11c1451,17,1446,22,1440,22xm1376,22r-21,c1349,22,1344,17,1344,11v,-6,5,-11,11,-11l1376,v6,,11,5,11,11c1387,17,1382,22,1376,22xm1312,22r-21,c1285,22,1280,17,1280,11v,-6,5,-11,11,-11l1312,v6,,11,5,11,11c1323,17,1318,22,1312,22xm1248,22r-21,c1221,22,1216,17,1216,11v,-6,5,-11,11,-11l1248,v6,,11,5,11,11c1259,17,1254,22,1248,22xm1184,22r-21,c1157,22,1152,17,1152,11v,-6,5,-11,11,-11l1184,v6,,11,5,11,11c1195,17,1190,22,1184,22xm1120,22r-21,c1093,22,1088,17,1088,11v,-6,5,-11,11,-11l1120,v6,,11,5,11,11c1131,17,1126,22,1120,22xm1056,22r-21,c1029,22,1024,17,1024,11v,-6,5,-11,11,-11l1056,v6,,11,5,11,11c1067,17,1062,22,1056,22xm992,22r-21,c965,22,960,17,960,11,960,5,965,,971,r21,c998,,1003,5,1003,11v,6,-5,11,-11,11xm928,22r-21,c901,22,896,17,896,11,896,5,901,,907,r21,c934,,939,5,939,11v,6,-5,11,-11,11xm864,22r-21,c837,22,832,17,832,11,832,5,837,,843,r21,c870,,875,5,875,11v,6,-5,11,-11,11xm800,22r-21,c773,22,768,17,768,11,768,5,773,,779,r21,c806,,811,5,811,11v,6,-5,11,-11,11xm736,22r-21,c709,22,704,17,704,11,704,5,709,,715,r21,c742,,747,5,747,11v,6,-5,11,-11,11xm672,22r-21,c645,22,640,17,640,11,640,5,645,,651,r21,c678,,683,5,683,11v,6,-5,11,-11,11xm608,22r-21,c581,22,576,17,576,11,576,5,581,,587,r21,c614,,619,5,619,11v,6,-5,11,-11,11xm544,22r-21,c517,22,512,17,512,11,512,5,517,,523,r21,c550,,555,5,555,11v,6,-5,11,-11,11xm480,22r-21,c453,22,448,17,448,11,448,5,453,,459,r21,c486,,491,5,491,11v,6,-5,11,-11,11xm416,22r-21,c389,22,384,17,384,11,384,5,389,,395,r21,c422,,427,5,427,11v,6,-5,11,-11,11xm352,22r-21,c325,22,320,17,320,11,320,5,325,,331,r21,c358,,363,5,363,11v,6,-5,11,-11,11xm288,22r-21,c261,22,256,17,256,11,256,5,261,,267,r21,c294,,299,5,299,11v,6,-5,11,-11,11xm224,22r-21,c197,22,192,17,192,11,192,5,197,,203,r21,c230,,235,5,235,11v,6,-5,11,-11,11xm160,22r-21,c133,22,128,17,128,11,128,5,133,,139,r21,c166,,171,5,171,11v,6,-5,11,-11,11xm96,22r-21,c69,22,64,17,64,11,64,5,69,,75,l96,v6,,11,5,11,11c107,17,102,22,96,22xm32,22r-21,c5,22,,17,,11,,5,5,,11,l32,v6,,11,5,11,11c43,17,38,22,32,22xe" fillcolor="black" strokeweight=".45pt">
                    <v:stroke joinstyle="bevel"/>
                    <v:path arrowok="t" o:connecttype="custom" o:connectlocs="536702,0;515219,2641;508058,4905;510696,2641;489213,0;474891,4905;479791,4905;465468,0;443985,2641;436824,4905;439086,2641;417602,0;403280,4905;408180,4905;393858,0;372375,2641;365214,4905;367475,2641;345992,0;331670,4905;336570,4905;322247,0;300764,2641;293603,4905;295865,2641;274381,0;260059,4905;264959,4905;250637,0;229154,2641;221993,4905;224254,2641;202771,0;188449,4905;193348,4905;179026,0;157543,2641;150382,4905;152644,2641;131160,0;116838,4905;121738,4905;107416,0;85933,2641;78772,4905;81033,2641;59550,0;45228,4905;50127,4905;35805,0;14322,2641;7161,4905;9799,2641" o:connectangles="0,0,0,0,0,0,0,0,0,0,0,0,0,0,0,0,0,0,0,0,0,0,0,0,0,0,0,0,0,0,0,0,0,0,0,0,0,0,0,0,0,0,0,0,0,0,0,0,0,0,0,0,0"/>
                    <o:lock v:ext="edit" verticies="t"/>
                  </v:shape>
                  <v:shape id="Freeform 361" o:spid="_x0000_s1171" style="position:absolute;left:28651;top:16408;width:9087;height:82;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NO8sEA&#10;AADcAAAADwAAAGRycy9kb3ducmV2LnhtbERPz2vCMBS+C/sfwht403RzDqlGKYPBdBdtJ14fyVta&#10;1rx0TdTuv18OgseP7/dqM7hWXKgPjWcFT9MMBLH2pmGr4Kt6nyxAhIhssPVMCv4owGb9MFphbvyV&#10;D3QpoxUphEOOCuoYu1zKoGtyGKa+I07ct+8dxgR7K02P1xTuWvmcZa/SYcOpocaO3mrSP+XZKdie&#10;XPFr7c7uX+y2dOGoi89KKzV+HIoliEhDvItv7g+jYDZPa9OZdAT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DTvLBAAAA3AAAAA8AAAAAAAAAAAAAAAAAmAIAAGRycy9kb3du&#10;cmV2LnhtbFBLBQYAAAAABAAEAPUAAACGAwAAAAA=&#10;" path="m2400,21r-21,c2373,21,2368,16,2368,10v,-6,5,-10,11,-10l2400,v6,,11,4,11,10c2411,16,2406,21,2400,21xm2336,21r-21,c2309,21,2304,16,2304,10v,-6,5,-10,11,-10l2336,v6,,11,4,11,10c2347,16,2342,21,2336,21xm2272,21r-21,c2245,21,2240,16,2240,10v,-6,5,-10,11,-10l2272,v6,,11,4,11,10c2283,16,2278,21,2272,21xm2208,21r-21,c2181,21,2176,16,2176,10v,-6,5,-10,11,-10l2208,v6,,11,4,11,10c2219,16,2214,21,2208,21xm2144,21r-21,c2117,21,2112,16,2112,10v,-6,5,-10,11,-10l2144,v6,,11,4,11,10c2155,16,2150,21,2144,21xm2080,21r-21,c2053,21,2048,16,2048,10v,-6,5,-10,11,-10l2080,v6,,11,4,11,10c2091,16,2086,21,2080,21xm2016,21r-21,c1989,21,1984,16,1984,10v,-6,5,-10,11,-10l2016,v6,,11,4,11,10c2027,16,2022,21,2016,21xm1952,21r-21,c1925,21,1920,16,1920,10v,-6,5,-10,11,-10l1952,v6,,11,4,11,10c1963,16,1958,21,1952,21xm1888,21r-21,c1861,21,1856,16,1856,10v,-6,5,-10,11,-10l1888,v6,,11,4,11,10c1899,16,1894,21,1888,21xm1824,21r-21,c1797,21,1792,16,1792,10v,-6,5,-10,11,-10l1824,v6,,11,4,11,10c1835,16,1830,21,1824,21xm1760,21r-21,c1733,21,1728,16,1728,10v,-6,5,-10,11,-10l1760,v6,,11,4,11,10c1771,16,1766,21,1760,21xm1696,21r-21,c1669,21,1664,16,1664,10v,-6,5,-10,11,-10l1696,v6,,11,4,11,10c1707,16,1702,21,1696,21xm1632,21r-21,c1605,21,1600,16,1600,10v,-6,5,-10,11,-10l1632,v6,,11,4,11,10c1643,16,1638,21,1632,21xm1568,21r-21,c1541,21,1536,16,1536,10v,-6,5,-10,11,-10l1568,v6,,11,4,11,10c1579,16,1574,21,1568,21xm1504,21r-21,c1477,21,1472,16,1472,10v,-6,5,-10,11,-10l1504,v6,,11,4,11,10c1515,16,1510,21,1504,21xm1440,21r-21,c1413,21,1408,16,1408,10v,-6,5,-10,11,-10l1440,v6,,11,4,11,10c1451,16,1446,21,1440,21xm1376,21r-21,c1349,21,1344,16,1344,10v,-6,5,-10,11,-10l1376,v6,,11,4,11,10c1387,16,1382,21,1376,21xm1312,21r-21,c1285,21,1280,16,1280,10v,-6,5,-10,11,-10l1312,v6,,11,4,11,10c1323,16,1318,21,1312,21xm1248,21r-21,c1221,21,1216,16,1216,10v,-6,5,-10,11,-10l1248,v6,,11,4,11,10c1259,16,1254,21,1248,21xm1184,21r-21,c1157,21,1152,16,1152,10v,-6,5,-10,11,-10l1184,v6,,11,4,11,10c1195,16,1190,21,1184,21xm1120,21r-21,c1093,21,1088,16,1088,10v,-6,5,-10,11,-10l1120,v6,,11,4,11,10c1131,16,1126,21,1120,21xm1056,21r-21,c1029,21,1024,16,1024,10v,-6,5,-10,11,-10l1056,v6,,11,4,11,10c1067,16,1062,21,1056,21xm992,21r-21,c965,21,960,16,960,10,960,4,965,,971,r21,c998,,1003,4,1003,10v,6,-5,11,-11,11xm928,21r-21,c901,21,896,16,896,10,896,4,901,,907,r21,c934,,939,4,939,10v,6,-5,11,-11,11xm864,21r-21,c837,21,832,16,832,10,832,4,837,,843,r21,c870,,875,4,875,10v,6,-5,11,-11,11xm800,21r-21,c773,21,768,16,768,10,768,4,773,,779,r21,c806,,811,4,811,10v,6,-5,11,-11,11xm736,21r-21,c709,21,704,16,704,10,704,4,709,,715,r21,c742,,747,4,747,10v,6,-5,11,-11,11xm672,21r-21,c645,21,640,16,640,10,640,4,645,,651,r21,c678,,683,4,683,10v,6,-5,11,-11,11xm608,21r-21,c581,21,576,16,576,10,576,4,581,,587,r21,c614,,619,4,619,10v,6,-5,11,-11,11xm544,21r-21,c517,21,512,16,512,10,512,4,517,,523,r21,c550,,555,4,555,10v,6,-5,11,-11,11xm480,21r-21,c453,21,448,16,448,10,448,4,453,,459,r21,c486,,491,4,491,10v,6,-5,11,-11,11xm416,21r-21,c389,21,384,16,384,10,384,4,389,,395,r21,c422,,427,4,427,10v,6,-5,11,-11,11xm352,21r-21,c325,21,320,16,320,10,320,4,325,,331,r21,c358,,363,4,363,10v,6,-5,11,-11,11xm288,21r-21,c261,21,256,16,256,10,256,4,261,,267,r21,c294,,299,4,299,10v,6,-5,11,-11,11xm224,21r-21,c197,21,192,16,192,10,192,4,197,,203,r21,c230,,235,4,235,10v,6,-5,11,-11,11xm160,21r-21,c133,21,128,16,128,10,128,4,133,,139,r21,c166,,171,4,171,10v,6,-5,11,-11,11xm96,21r-21,c69,21,64,16,64,10,64,4,69,,75,l96,v6,,11,4,11,10c107,16,102,21,96,21xm32,21r-21,c5,21,,16,,10,,4,5,,11,l32,v6,,11,4,11,10c43,16,38,21,32,21xe" fillcolor="black" strokeweight=".45pt">
                    <v:stroke joinstyle="bevel"/>
                    <v:path arrowok="t" o:connecttype="custom" o:connectlocs="536702,0;515219,2343;508058,5076;510696,2343;489213,0;474891,5076;479791,5076;465468,0;443985,2343;436824,5076;439086,2343;417602,0;403280,5076;408180,5076;393858,0;372375,2343;365214,5076;367475,2343;345992,0;331670,5076;336570,5076;322247,0;300764,2343;293603,5076;295865,2343;274381,0;260059,5076;264959,5076;250637,0;229154,2343;221993,5076;224254,2343;202771,0;188449,5076;193348,5076;179026,0;157543,2343;150382,5076;152644,2343;131160,0;116838,5076;121738,5076;107416,0;85933,2343;78772,5076;81033,2343;59550,0;45228,5076;50127,5076;35805,0;14322,2343;7161,5076;9799,2343" o:connectangles="0,0,0,0,0,0,0,0,0,0,0,0,0,0,0,0,0,0,0,0,0,0,0,0,0,0,0,0,0,0,0,0,0,0,0,0,0,0,0,0,0,0,0,0,0,0,0,0,0,0,0,0,0"/>
                    <o:lock v:ext="edit" verticies="t"/>
                  </v:shape>
                  <v:shape id="Freeform 362" o:spid="_x0000_s1172" style="position:absolute;left:28651;top:18687;width:9087;height:83;visibility:visible;mso-wrap-style:square;v-text-anchor:top" coordsize="241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auGMIA&#10;AADcAAAADwAAAGRycy9kb3ducmV2LnhtbESPUWvCMBSF3wf7D+EOfJvpFKetRhmDwd5E7Q+4JNe2&#10;2tyUJNbOX28EYY+Hc853OKvNYFvRkw+NYwUf4wwEsXam4UpBefh5X4AIEdlg65gU/FGAzfr1ZYWF&#10;cVfeUb+PlUgQDgUqqGPsCimDrsliGLuOOHlH5y3GJH0ljcdrgttWTrLsU1psOC3U2NF3Tfq8v1gF&#10;uT71c1nmW12axng5zG/u5pUavQ1fSxCRhvgffrZ/jYLpLIfHmXQE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Bq4YwgAAANwAAAAPAAAAAAAAAAAAAAAAAJgCAABkcnMvZG93&#10;bnJldi54bWxQSwUGAAAAAAQABAD1AAAAhwMAAAAA&#10;" path="m2400,22r-21,c2373,22,2368,17,2368,11v,-6,5,-11,11,-11l2400,v6,,11,5,11,11c2411,17,2406,22,2400,22xm2336,22r-21,c2309,22,2304,17,2304,11v,-6,5,-11,11,-11l2336,v6,,11,5,11,11c2347,17,2342,22,2336,22xm2272,22r-21,c2245,22,2240,17,2240,11v,-6,5,-11,11,-11l2272,v6,,11,5,11,11c2283,17,2278,22,2272,22xm2208,22r-21,c2181,22,2176,17,2176,11v,-6,5,-11,11,-11l2208,v6,,11,5,11,11c2219,17,2214,22,2208,22xm2144,22r-21,c2117,22,2112,17,2112,11v,-6,5,-11,11,-11l2144,v6,,11,5,11,11c2155,17,2150,22,2144,22xm2080,22r-21,c2053,22,2048,17,2048,11v,-6,5,-11,11,-11l2080,v6,,11,5,11,11c2091,17,2086,22,2080,22xm2016,22r-21,c1989,22,1984,17,1984,11v,-6,5,-11,11,-11l2016,v6,,11,5,11,11c2027,17,2022,22,2016,22xm1952,22r-21,c1925,22,1920,17,1920,11v,-6,5,-11,11,-11l1952,v6,,11,5,11,11c1963,17,1958,22,1952,22xm1888,22r-21,c1861,22,1856,17,1856,11v,-6,5,-11,11,-11l1888,v6,,11,5,11,11c1899,17,1894,22,1888,22xm1824,22r-21,c1797,22,1792,17,1792,11v,-6,5,-11,11,-11l1824,v6,,11,5,11,11c1835,17,1830,22,1824,22xm1760,22r-21,c1733,22,1728,17,1728,11v,-6,5,-11,11,-11l1760,v6,,11,5,11,11c1771,17,1766,22,1760,22xm1696,22r-21,c1669,22,1664,17,1664,11v,-6,5,-11,11,-11l1696,v6,,11,5,11,11c1707,17,1702,22,1696,22xm1632,22r-21,c1605,22,1600,17,1600,11v,-6,5,-11,11,-11l1632,v6,,11,5,11,11c1643,17,1638,22,1632,22xm1568,22r-21,c1541,22,1536,17,1536,11v,-6,5,-11,11,-11l1568,v6,,11,5,11,11c1579,17,1574,22,1568,22xm1504,22r-21,c1477,22,1472,17,1472,11v,-6,5,-11,11,-11l1504,v6,,11,5,11,11c1515,17,1510,22,1504,22xm1440,22r-21,c1413,22,1408,17,1408,11v,-6,5,-11,11,-11l1440,v6,,11,5,11,11c1451,17,1446,22,1440,22xm1376,22r-21,c1349,22,1344,17,1344,11v,-6,5,-11,11,-11l1376,v6,,11,5,11,11c1387,17,1382,22,1376,22xm1312,22r-21,c1285,22,1280,17,1280,11v,-6,5,-11,11,-11l1312,v6,,11,5,11,11c1323,17,1318,22,1312,22xm1248,22r-21,c1221,22,1216,17,1216,11v,-6,5,-11,11,-11l1248,v6,,11,5,11,11c1259,17,1254,22,1248,22xm1184,22r-21,c1157,22,1152,17,1152,11v,-6,5,-11,11,-11l1184,v6,,11,5,11,11c1195,17,1190,22,1184,22xm1120,22r-21,c1093,22,1088,17,1088,11v,-6,5,-11,11,-11l1120,v6,,11,5,11,11c1131,17,1126,22,1120,22xm1056,22r-21,c1029,22,1024,17,1024,11v,-6,5,-11,11,-11l1056,v6,,11,5,11,11c1067,17,1062,22,1056,22xm992,22r-21,c965,22,960,17,960,11,960,5,965,,971,r21,c998,,1003,5,1003,11v,6,-5,11,-11,11xm928,22r-21,c901,22,896,17,896,11,896,5,901,,907,r21,c934,,939,5,939,11v,6,-5,11,-11,11xm864,22r-21,c837,22,832,17,832,11,832,5,837,,843,r21,c870,,875,5,875,11v,6,-5,11,-11,11xm800,22r-21,c773,22,768,17,768,11,768,5,773,,779,r21,c806,,811,5,811,11v,6,-5,11,-11,11xm736,22r-21,c709,22,704,17,704,11,704,5,709,,715,r21,c742,,747,5,747,11v,6,-5,11,-11,11xm672,22r-21,c645,22,640,17,640,11,640,5,645,,651,r21,c678,,683,5,683,11v,6,-5,11,-11,11xm608,22r-21,c581,22,576,17,576,11,576,5,581,,587,r21,c614,,619,5,619,11v,6,-5,11,-11,11xm544,22r-21,c517,22,512,17,512,11,512,5,517,,523,r21,c550,,555,5,555,11v,6,-5,11,-11,11xm480,22r-21,c453,22,448,17,448,11,448,5,453,,459,r21,c486,,491,5,491,11v,6,-5,11,-11,11xm416,22r-21,c389,22,384,17,384,11,384,5,389,,395,r21,c422,,427,5,427,11v,6,-5,11,-11,11xm352,22r-21,c325,22,320,17,320,11,320,5,325,,331,r21,c358,,363,5,363,11v,6,-5,11,-11,11xm288,22r-21,c261,22,256,17,256,11,256,5,261,,267,r21,c294,,299,5,299,11v,6,-5,11,-11,11xm224,22r-21,c197,22,192,17,192,11,192,5,197,,203,r21,c230,,235,5,235,11v,6,-5,11,-11,11xm160,22r-21,c133,22,128,17,128,11,128,5,133,,139,r21,c166,,171,5,171,11v,6,-5,11,-11,11xm96,22r-21,c69,22,64,17,64,11,64,5,69,,75,l96,v6,,11,5,11,11c107,17,102,22,96,22xm32,22r-21,c5,22,,17,,11,,5,5,,11,l32,v6,,11,5,11,11c43,17,38,22,32,22xe" fillcolor="black" strokeweight=".45pt">
                    <v:stroke joinstyle="bevel"/>
                    <v:path arrowok="t" o:connecttype="custom" o:connectlocs="536702,0;515219,2641;508058,4905;510696,2641;489213,0;474891,4905;479791,4905;465468,0;443985,2641;436824,4905;439086,2641;417602,0;403280,4905;408180,4905;393858,0;372375,2641;365214,4905;367475,2641;345992,0;331670,4905;336570,4905;322247,0;300764,2641;293603,4905;295865,2641;274381,0;260059,4905;264959,4905;250637,0;229154,2641;221993,4905;224254,2641;202771,0;188449,4905;193348,4905;179026,0;157543,2641;150382,4905;152644,2641;131160,0;116838,4905;121738,4905;107416,0;85933,2641;78772,4905;81033,2641;59550,0;45228,4905;50127,4905;35805,0;14322,2641;7161,4905;9799,2641" o:connectangles="0,0,0,0,0,0,0,0,0,0,0,0,0,0,0,0,0,0,0,0,0,0,0,0,0,0,0,0,0,0,0,0,0,0,0,0,0,0,0,0,0,0,0,0,0,0,0,0,0,0,0,0,0"/>
                    <o:lock v:ext="edit" verticies="t"/>
                  </v:shape>
                  <v:shape id="Freeform 363" o:spid="_x0000_s1173" style="position:absolute;left:28651;top:9563;width:9087;height:82;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mIScEA&#10;AADcAAAADwAAAGRycy9kb3ducmV2LnhtbERPz2vCMBS+D/wfwhO8zdRNRDqjFEGYenFV2fWRvKVl&#10;zUttMq3/vTkIO358vxer3jXiSl2oPSuYjDMQxNqbmq2C03HzOgcRIrLBxjMpuFOA1XLwssDc+Bt/&#10;0bWMVqQQDjkqqGJscymDrshhGPuWOHE/vnMYE+ysNB3eUrhr5FuWzaTDmlNDhS2tK9K/5Z9TsP12&#10;xcXanT1M7bZ04ayL/VErNRr2xQeISH38Fz/dn0bB+yzNT2fSEZ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ZiEnBAAAA3AAAAA8AAAAAAAAAAAAAAAAAmAIAAGRycy9kb3du&#10;cmV2LnhtbFBLBQYAAAAABAAEAPUAAACGAwAAAAA=&#10;" path="m2400,21r-21,c2373,21,2368,16,2368,10v,-6,5,-10,11,-10l2400,v6,,11,4,11,10c2411,16,2406,21,2400,21xm2336,21r-21,c2309,21,2304,16,2304,10v,-6,5,-10,11,-10l2336,v6,,11,4,11,10c2347,16,2342,21,2336,21xm2272,21r-21,c2245,21,2240,16,2240,10v,-6,5,-10,11,-10l2272,v6,,11,4,11,10c2283,16,2278,21,2272,21xm2208,21r-21,c2181,21,2176,16,2176,10v,-6,5,-10,11,-10l2208,v6,,11,4,11,10c2219,16,2214,21,2208,21xm2144,21r-21,c2117,21,2112,16,2112,10v,-6,5,-10,11,-10l2144,v6,,11,4,11,10c2155,16,2150,21,2144,21xm2080,21r-21,c2053,21,2048,16,2048,10v,-6,5,-10,11,-10l2080,v6,,11,4,11,10c2091,16,2086,21,2080,21xm2016,21r-21,c1989,21,1984,16,1984,10v,-6,5,-10,11,-10l2016,v6,,11,4,11,10c2027,16,2022,21,2016,21xm1952,21r-21,c1925,21,1920,16,1920,10v,-6,5,-10,11,-10l1952,v6,,11,4,11,10c1963,16,1958,21,1952,21xm1888,21r-21,c1861,21,1856,16,1856,10v,-6,5,-10,11,-10l1888,v6,,11,4,11,10c1899,16,1894,21,1888,21xm1824,21r-21,c1797,21,1792,16,1792,10v,-6,5,-10,11,-10l1824,v6,,11,4,11,10c1835,16,1830,21,1824,21xm1760,21r-21,c1733,21,1728,16,1728,10v,-6,5,-10,11,-10l1760,v6,,11,4,11,10c1771,16,1766,21,1760,21xm1696,21r-21,c1669,21,1664,16,1664,10v,-6,5,-10,11,-10l1696,v6,,11,4,11,10c1707,16,1702,21,1696,21xm1632,21r-21,c1605,21,1600,16,1600,10v,-6,5,-10,11,-10l1632,v6,,11,4,11,10c1643,16,1638,21,1632,21xm1568,21r-21,c1541,21,1536,16,1536,10v,-6,5,-10,11,-10l1568,v6,,11,4,11,10c1579,16,1574,21,1568,21xm1504,21r-21,c1477,21,1472,16,1472,10v,-6,5,-10,11,-10l1504,v6,,11,4,11,10c1515,16,1510,21,1504,21xm1440,21r-21,c1413,21,1408,16,1408,10v,-6,5,-10,11,-10l1440,v6,,11,4,11,10c1451,16,1446,21,1440,21xm1376,21r-21,c1349,21,1344,16,1344,10v,-6,5,-10,11,-10l1376,v6,,11,4,11,10c1387,16,1382,21,1376,21xm1312,21r-21,c1285,21,1280,16,1280,10v,-6,5,-10,11,-10l1312,v6,,11,4,11,10c1323,16,1318,21,1312,21xm1248,21r-21,c1221,21,1216,16,1216,10v,-6,5,-10,11,-10l1248,v6,,11,4,11,10c1259,16,1254,21,1248,21xm1184,21r-21,c1157,21,1152,16,1152,10v,-6,5,-10,11,-10l1184,v6,,11,4,11,10c1195,16,1190,21,1184,21xm1120,21r-21,c1093,21,1088,16,1088,10v,-6,5,-10,11,-10l1120,v6,,11,4,11,10c1131,16,1126,21,1120,21xm1056,21r-21,c1029,21,1024,16,1024,10v,-6,5,-10,11,-10l1056,v6,,11,4,11,10c1067,16,1062,21,1056,21xm992,21r-21,c965,21,960,16,960,10,960,4,965,,971,r21,c998,,1003,4,1003,10v,6,-5,11,-11,11xm928,21r-21,c901,21,896,16,896,10,896,4,901,,907,r21,c934,,939,4,939,10v,6,-5,11,-11,11xm864,21r-21,c837,21,832,16,832,10,832,4,837,,843,r21,c870,,875,4,875,10v,6,-5,11,-11,11xm800,21r-21,c773,21,768,16,768,10,768,4,773,,779,r21,c806,,811,4,811,10v,6,-5,11,-11,11xm736,21r-21,c709,21,704,16,704,10,704,4,709,,715,r21,c742,,747,4,747,10v,6,-5,11,-11,11xm672,21r-21,c645,21,640,16,640,10,640,4,645,,651,r21,c678,,683,4,683,10v,6,-5,11,-11,11xm608,21r-21,c581,21,576,16,576,10,576,4,581,,587,r21,c614,,619,4,619,10v,6,-5,11,-11,11xm544,21r-21,c517,21,512,16,512,10,512,4,517,,523,r21,c550,,555,4,555,10v,6,-5,11,-11,11xm480,21r-21,c453,21,448,16,448,10,448,4,453,,459,r21,c486,,491,4,491,10v,6,-5,11,-11,11xm416,21r-21,c389,21,384,16,384,10,384,4,389,,395,r21,c422,,427,4,427,10v,6,-5,11,-11,11xm352,21r-21,c325,21,320,16,320,10,320,4,325,,331,r21,c358,,363,4,363,10v,6,-5,11,-11,11xm288,21r-21,c261,21,256,16,256,10,256,4,261,,267,r21,c294,,299,4,299,10v,6,-5,11,-11,11xm224,21r-21,c197,21,192,16,192,10,192,4,197,,203,r21,c230,,235,4,235,10v,6,-5,11,-11,11xm160,21r-21,c133,21,128,16,128,10,128,4,133,,139,r21,c166,,171,4,171,10v,6,-5,11,-11,11xm96,21r-21,c69,21,64,16,64,10,64,4,69,,75,l96,v6,,11,4,11,10c107,16,102,21,96,21xm32,21r-21,c5,21,,16,,10,,4,5,,11,l32,v6,,11,4,11,10c43,16,38,21,32,21xe" fillcolor="black" strokeweight=".45pt">
                    <v:stroke joinstyle="bevel"/>
                    <v:path arrowok="t" o:connecttype="custom" o:connectlocs="536702,0;515219,2343;508058,5076;510696,2343;489213,0;474891,5076;479791,5076;465468,0;443985,2343;436824,5076;439086,2343;417602,0;403280,5076;408180,5076;393858,0;372375,2343;365214,5076;367475,2343;345992,0;331670,5076;336570,5076;322247,0;300764,2343;293603,5076;295865,2343;274381,0;260059,5076;264959,5076;250637,0;229154,2343;221993,5076;224254,2343;202771,0;188449,5076;193348,5076;179026,0;157543,2343;150382,5076;152644,2343;131160,0;116838,5076;121738,5076;107416,0;85933,2343;78772,5076;81033,2343;59550,0;45228,5076;50127,5076;35805,0;14322,2343;7161,5076;9799,2343" o:connectangles="0,0,0,0,0,0,0,0,0,0,0,0,0,0,0,0,0,0,0,0,0,0,0,0,0,0,0,0,0,0,0,0,0,0,0,0,0,0,0,0,0,0,0,0,0,0,0,0,0,0,0,0,0"/>
                    <o:lock v:ext="edit" verticies="t"/>
                  </v:shape>
                  <v:rect id="Rectangle 364" o:spid="_x0000_s1174" style="position:absolute;left:28461;top:3924;width:260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yRNMEA&#10;AADcAAAADwAAAGRycy9kb3ducmV2LnhtbESPzYoCMRCE7wu+Q2jB25pRQWQ0igiCK3tx9AGaSc8P&#10;Jp0hic7s25sFwWNRVV9Rm91gjXiSD61jBbNpBoK4dLrlWsHtevxegQgRWaNxTAr+KMBuO/raYK5d&#10;zxd6FrEWCcIhRwVNjF0uZSgbshimriNOXuW8xZikr6X22Ce4NXKeZUtpseW00GBHh4bKe/GwCuS1&#10;OParwvjMnefVr/k5XSpySk3Gw34NItIQP+F3+6QVLJY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MkTTBAAAA3AAAAA8AAAAAAAAAAAAAAAAAmAIAAGRycy9kb3du&#10;cmV2LnhtbFBLBQYAAAAABAAEAPUAAACGAwAAAAA=&#10;" filled="f" stroked="f">
                    <v:textbox style="mso-fit-shape-to-text:t" inset="0,0,0,0">
                      <w:txbxContent>
                        <w:p w:rsidR="00C36421" w:rsidRDefault="00C36421" w:rsidP="007E4663">
                          <w:r>
                            <w:rPr>
                              <w:rFonts w:ascii="Arial" w:hAnsi="Arial" w:cs="Arial"/>
                              <w:color w:val="000000"/>
                              <w:sz w:val="16"/>
                              <w:szCs w:val="16"/>
                            </w:rPr>
                            <w:t>Down</w:t>
                          </w:r>
                        </w:p>
                      </w:txbxContent>
                    </v:textbox>
                  </v:rect>
                  <v:rect id="Rectangle 365" o:spid="_x0000_s1175" style="position:absolute;left:34792;top:3924;width:1301;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4PQ8EA&#10;AADcAAAADwAAAGRycy9kb3ducmV2LnhtbESP3YrCMBSE7xd8h3AWvFvTrSBSjbIsCCp7Y/UBDs3p&#10;DyYnJYm2vr1ZELwcZuYbZr0drRF38qFzrOB7loEgrpzuuFFwOe++liBCRNZoHJOCBwXYbiYfayy0&#10;G/hE9zI2IkE4FKigjbEvpAxVSxbDzPXEyaudtxiT9I3UHocEt0bmWbaQFjtOCy329NtSdS1vVoE8&#10;l7thWRqfuWNe/5nD/lSTU2r6Of6sQEQa4zv8au+1gvki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eD0PBAAAA3AAAAA8AAAAAAAAAAAAAAAAAmAIAAGRycy9kb3du&#10;cmV2LnhtbFBLBQYAAAAABAAEAPUAAACGAwAAAAA=&#10;" filled="f" stroked="f">
                    <v:textbox style="mso-fit-shape-to-text:t" inset="0,0,0,0">
                      <w:txbxContent>
                        <w:p w:rsidR="00C36421" w:rsidRDefault="00C36421" w:rsidP="007E4663">
                          <w:r>
                            <w:rPr>
                              <w:rFonts w:ascii="Arial" w:hAnsi="Arial" w:cs="Arial"/>
                              <w:color w:val="000000"/>
                              <w:sz w:val="16"/>
                              <w:szCs w:val="16"/>
                            </w:rPr>
                            <w:t>Up</w:t>
                          </w:r>
                        </w:p>
                      </w:txbxContent>
                    </v:textbox>
                  </v:rect>
                  <v:rect id="Rectangle 366" o:spid="_x0000_s1176" style="position:absolute;left:33890;top:4889;width:768;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Kq2MEA&#10;AADcAAAADwAAAGRycy9kb3ducmV2LnhtbESPzYoCMRCE7wu+Q2jB25pRQWTWKCIIKl4c9wGaSc8P&#10;Jp0hic749kZY2GNRVV9R6+1gjXiSD61jBbNpBoK4dLrlWsHv7fC9AhEiskbjmBS8KMB2M/paY65d&#10;z1d6FrEWCcIhRwVNjF0uZSgbshimriNOXuW8xZikr6X22Ce4NXKeZUtpseW00GBH+4bKe/GwCuSt&#10;OPSrwvjMnefVxZyO14qcUpPxsPsBEWmI/+G/9lErWCwX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SqtjBAAAA3AAAAA8AAAAAAAAAAAAAAAAAmAIAAGRycy9kb3du&#10;cmV2LnhtbFBLBQYAAAAABAAEAPUAAACGAwAAAAA=&#10;" filled="f" stroked="f">
                    <v:textbox style="mso-fit-shape-to-text:t" inset="0,0,0,0">
                      <w:txbxContent>
                        <w:p w:rsidR="00C36421" w:rsidRDefault="00C36421" w:rsidP="007E4663">
                          <w:r>
                            <w:rPr>
                              <w:rFonts w:ascii="Arial" w:hAnsi="Arial" w:cs="Arial"/>
                              <w:color w:val="000000"/>
                              <w:sz w:val="18"/>
                              <w:szCs w:val="18"/>
                            </w:rPr>
                            <w:t>E</w:t>
                          </w:r>
                        </w:p>
                      </w:txbxContent>
                    </v:textbox>
                  </v:rect>
                  <v:rect id="Rectangle 367" o:spid="_x0000_s1177" style="position:absolute;left:36182;top:4889;width:896;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syrMIA&#10;AADcAAAADwAAAGRycy9kb3ducmV2LnhtbESPzYoCMRCE74LvEFrwphl1EZk1igiCLl4c9wGaSc8P&#10;Jp0hyTqzb28WhD0WVfUVtd0P1ogn+dA6VrCYZyCIS6dbrhV830+zDYgQkTUax6TglwLsd+PRFnPt&#10;er7Rs4i1SBAOOSpoYuxyKUPZkMUwdx1x8irnLcYkfS21xz7BrZHLLFtLiy2nhQY7OjZUPoofq0De&#10;i1O/KYzP3NeyuprL+VaRU2o6GQ6fICIN8T/8bp+1gtX6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OzKswgAAANwAAAAPAAAAAAAAAAAAAAAAAJgCAABkcnMvZG93&#10;bnJldi54bWxQSwUGAAAAAAQABAD1AAAAhwMAAAAA&#10;" filled="f" stroked="f">
                    <v:textbox style="mso-fit-shape-to-text:t" inset="0,0,0,0">
                      <w:txbxContent>
                        <w:p w:rsidR="00C36421" w:rsidRDefault="00C36421" w:rsidP="007E4663">
                          <w:r>
                            <w:rPr>
                              <w:rFonts w:ascii="Arial" w:hAnsi="Arial" w:cs="Arial" w:hint="eastAsia"/>
                              <w:color w:val="000000"/>
                              <w:sz w:val="18"/>
                              <w:szCs w:val="18"/>
                              <w:lang w:eastAsia="ja-JP"/>
                            </w:rPr>
                            <w:t>O</w:t>
                          </w:r>
                        </w:p>
                      </w:txbxContent>
                    </v:textbox>
                  </v:rect>
                  <v:line id="Line 368" o:spid="_x0000_s1178" style="position:absolute;flip:y;visibility:visible;mso-wrap-style:square" from="36614,9601" to="36620,14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lGGMcAAADcAAAADwAAAGRycy9kb3ducmV2LnhtbESPX2vCQBDE3wt+h2OFvhS9tKUqqaeI&#10;bUVaKPgH8XHJbZNgbi/ktjF+e08o9HGYmd8w03nnKtVSE0rPBh6HCSjizNuScwP73cdgAioIssXK&#10;Mxm4UID5rHc3xdT6M2+o3UquIoRDigYKkTrVOmQFOQxDXxNH78c3DiXKJte2wXOEu0o/JclIOyw5&#10;LhRY07Kg7LT9dQbeDvL9sPyi3fH9s63Gq4Mt17UYc9/vFq+ghDr5D/+119bA8+gFbmfiEdC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OUYYxwAAANwAAAAPAAAAAAAA&#10;AAAAAAAAAKECAABkcnMvZG93bnJldi54bWxQSwUGAAAAAAQABAD5AAAAlQMAAAAA&#10;" strokeweight=".45pt">
                    <v:stroke endcap="round"/>
                  </v:line>
                  <v:shape id="Freeform 369" o:spid="_x0000_s1179" style="position:absolute;left:36417;top:13969;width:394;height:394;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CWxcQA&#10;AADcAAAADwAAAGRycy9kb3ducmV2LnhtbESPQWvCQBSE74L/YXlCL6IbWw02dRUpLXgSoh48PrKv&#10;SWj2bcg+Nf77bkHwOMzMN8xq07tGXakLtWcDs2kCirjwtubSwOn4PVmCCoJssfFMBu4UYLMeDlaY&#10;WX/jnK4HKVWEcMjQQCXSZlqHoiKHYepb4uj9+M6hRNmV2nZ4i3DX6NckSbXDmuNChS19VlT8Hi7O&#10;wCK37bx43y7kWN4b2Se7LxqfjXkZ9dsPUEK9PMOP9s4aeEtT+D8Tj4B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QlsXEAAAA3AAAAA8AAAAAAAAAAAAAAAAAmAIAAGRycy9k&#10;b3ducmV2LnhtbFBLBQYAAAAABAAEAPUAAACJAwAAAAA=&#10;" path="m52,c23,,,24,,53v,29,23,52,52,52c52,105,52,105,52,105v29,,52,-23,52,-52c104,24,81,,52,e" fillcolor="black" strokeweight="0">
                    <v:path arrowok="t" o:connecttype="custom" o:connectlocs="11744,0;0,11632;11744,23265;11744,23265;23488,11632;11744,0" o:connectangles="0,0,0,0,0,0"/>
                  </v:shape>
                  <v:shape id="Freeform 370" o:spid="_x0000_s1180" style="position:absolute;left:36417;top:9404;width:394;height:400;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wzXsUA&#10;AADcAAAADwAAAGRycy9kb3ducmV2LnhtbESPzWvCQBTE74L/w/KEXsRs+mHU1FWktOBJ8OPg8ZF9&#10;JqHZtyH7qvG/7xYKHoeZ+Q2zXPeuUVfqQu3ZwHOSgiIuvK25NHA6fk3moIIgW2w8k4E7BVivhoMl&#10;5tbfeE/Xg5QqQjjkaKASaXOtQ1GRw5D4ljh6F985lCi7UtsObxHuGv2Sppl2WHNcqLClj4qK78OP&#10;MzDd2/atWGymcizvjezS7SeNz8Y8jfrNOyihXh7h//bWGnjNZvB3Jh4B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nDNexQAAANwAAAAPAAAAAAAAAAAAAAAAAJgCAABkcnMv&#10;ZG93bnJldi54bWxQSwUGAAAAAAQABAD1AAAAigMAAAAA&#10;" path="m52,105v29,,52,-24,52,-53c104,23,81,,52,v,,,,,c23,,,23,,52v,29,23,53,52,53e" fillcolor="black" strokeweight="0">
                    <v:path arrowok="t" o:connecttype="custom" o:connectlocs="11744,24000;23488,11810;11744,0;11744,0;0,11810;11744,24000" o:connectangles="0,0,0,0,0,0"/>
                  </v:shape>
                  <v:rect id="Rectangle 372" o:spid="_x0000_s1181" style="position:absolute;left:36963;top:11036;width:56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Y4qcAA&#10;AADcAAAADwAAAGRycy9kb3ducmV2LnhtbERPS2rDMBDdF3IHMYHuGjkuBONGCSUQSEo2sXuAwRp/&#10;qDQykmK7t68WhSwf778/LtaIiXwYHCvYbjIQxI3TA3cKvuvzWwEiRGSNxjEp+KUAx8PqZY+ldjPf&#10;aapiJ1IIhxIV9DGOpZSh6cli2LiROHGt8xZjgr6T2uOcwq2ReZbtpMWBU0OPI516an6qh1Ug6+o8&#10;F5XxmfvK25u5Xu4tOaVe18vnB4hIS3yK/90XreB9l9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nY4qcAAAADcAAAADwAAAAAAAAAAAAAAAACYAgAAZHJzL2Rvd25y&#10;ZXYueG1sUEsFBgAAAAAEAAQA9QAAAIUDAAAAAA==&#10;" filled="f" stroked="f">
                    <v:textbox style="mso-fit-shape-to-text:t" inset="0,0,0,0">
                      <w:txbxContent>
                        <w:p w:rsidR="00C36421" w:rsidRDefault="00C36421" w:rsidP="007E4663">
                          <w:r>
                            <w:rPr>
                              <w:rFonts w:ascii="Arial" w:hAnsi="Arial" w:cs="Arial"/>
                              <w:color w:val="000000"/>
                              <w:sz w:val="16"/>
                              <w:szCs w:val="16"/>
                            </w:rPr>
                            <w:t>1</w:t>
                          </w:r>
                        </w:p>
                      </w:txbxContent>
                    </v:textbox>
                  </v:rect>
                  <v:line id="Line 373" o:spid="_x0000_s1182" style="position:absolute;flip:y;visibility:visible;mso-wrap-style:square" from="36614,14166" to="36620,187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RMHccAAADcAAAADwAAAGRycy9kb3ducmV2LnhtbESPX2vCQBDE3wt+h2OFvhS92ILV1FNE&#10;W5EWCv5BfFxy2ySY2wu5bYzfvlco9HGYmd8ws0XnKtVSE0rPBkbDBBRx5m3JuYHj4W0wARUE2WLl&#10;mQzcKMBi3rubYWr9lXfU7iVXEcIhRQOFSJ1qHbKCHIahr4mj9+UbhxJlk2vb4DXCXaUfk2SsHZYc&#10;FwqsaVVQdtl/OwPrk3w+rD7ocH59b6vnzcmW21qMue93yxdQQp38h//aW2vgaTyF3zPxCOj5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dEwdxwAAANwAAAAPAAAAAAAA&#10;AAAAAAAAAKECAABkcnMvZG93bnJldi54bWxQSwUGAAAAAAQABAD5AAAAlQMAAAAA&#10;" strokeweight=".45pt">
                    <v:stroke endcap="round"/>
                  </v:line>
                  <v:shape id="Freeform 374" o:spid="_x0000_s1183" style="position:absolute;left:36417;top:18535;width:394;height:394;visibility:visible;mso-wrap-style:square;v-text-anchor:top" coordsize="104,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EARMIA&#10;AADcAAAADwAAAGRycy9kb3ducmV2LnhtbERPy2rCQBTdF/yH4Qrd1YkVTIiOoqJgSxF8gNtL5ppE&#10;M3fSzGji33cWBZeH857OO1OJBzWutKxgOIhAEGdWl5wrOB03HwkI55E1VpZJwZMczGe9tymm2ra8&#10;p8fB5yKEsEtRQeF9nUrpsoIMuoGtiQN3sY1BH2CTS91gG8JNJT+jaCwNlhwaCqxpVVB2O9yNgnK0&#10;+0rin+16ee/ihHbtd32+/ir13u8WExCeOv8S/7u3WsEoDvPDmXAE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cQBEwgAAANwAAAAPAAAAAAAAAAAAAAAAAJgCAABkcnMvZG93&#10;bnJldi54bWxQSwUGAAAAAAQABAD1AAAAhwMAAAAA&#10;" path="m52,c23,,,23,,52v,29,23,52,52,52c52,104,52,104,52,104v29,,52,-23,52,-52c104,23,81,,52,e" fillcolor="black" strokeweight="0">
                    <v:path arrowok="t" o:connecttype="custom" o:connectlocs="11744,0;0,11744;11744,23488;11744,23488;23488,11744;11744,0" o:connectangles="0,0,0,0,0,0"/>
                  </v:shape>
                  <v:shape id="Freeform 375" o:spid="_x0000_s1184" style="position:absolute;left:36417;top:13969;width:394;height:394;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CYbMQA&#10;AADcAAAADwAAAGRycy9kb3ducmV2LnhtbESPT2vCQBTE70K/w/IKXqRu/Ns2uoqIBU9CtIceH9ln&#10;Epp9G7KvGr+9WxA8DjPzG2a57lytLtSGyrOB0TABRZx7W3Fh4Pv09fYBKgiyxdozGbhRgPXqpbfE&#10;1PorZ3Q5SqEihEOKBkqRJtU65CU5DEPfEEfv7FuHEmVbaNviNcJdrcdJMtcOK44LJTa0LSn/Pf45&#10;A7PMNtP8czOTU3Gr5ZDsdzT4Mab/2m0WoIQ6eYYf7b01MHkfwf+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gmGzEAAAA3AAAAA8AAAAAAAAAAAAAAAAAmAIAAGRycy9k&#10;b3ducmV2LnhtbFBLBQYAAAAABAAEAPUAAACJAwAAAAA=&#10;" path="m52,105v29,,52,-23,52,-52c104,24,81,,52,v,,,,,c23,,,24,,53v,29,23,52,52,52e" fillcolor="black" strokeweight="0">
                    <v:path arrowok="t" o:connecttype="custom" o:connectlocs="11744,23265;23488,11632;11744,0;11744,0;0,11632;11744,23265" o:connectangles="0,0,0,0,0,0"/>
                  </v:shape>
                  <v:rect id="Rectangle 377" o:spid="_x0000_s1185" style="position:absolute;left:36963;top:15596;width:56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eZnsIA&#10;AADcAAAADwAAAGRycy9kb3ducmV2LnhtbESP3WoCMRSE7wXfIRzBO826QiurUUQQbOmNqw9w2Jz9&#10;weRkSaK7ffumUOjlMDPfMLvDaI14kQ+dYwWrZQaCuHK640bB/XZebECEiKzROCYF3xTgsJ9Odlho&#10;N/CVXmVsRIJwKFBBG2NfSBmqliyGpeuJk1c7bzEm6RupPQ4Jbo3Ms+xNWuw4LbTY06ml6lE+rQJ5&#10;K8/DpjQ+c595/WU+LteanFLz2Xjcgog0xv/wX/uiFazf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R5me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1</w:t>
                          </w:r>
                        </w:p>
                      </w:txbxContent>
                    </v:textbox>
                  </v:rect>
                  <v:rect id="Rectangle 379" o:spid="_x0000_s1186" style="position:absolute;left:13691;top:241;width:10547;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KkccIA&#10;AADcAAAADwAAAGRycy9kb3ducmV2LnhtbESP3WoCMRSE7wu+QziCdzWrFpXVKFIQbPHG1Qc4bM7+&#10;YHKyJKm7ffumIHg5zMw3zHY/WCMe5EPrWMFsmoEgLp1uuVZwux7f1yBCRNZoHJOCXwqw343etphr&#10;1/OFHkWsRYJwyFFBE2OXSxnKhiyGqeuIk1c5bzEm6WupPfYJbo2cZ9lSWmw5LTTY0WdD5b34sQrk&#10;tTj268L4zH3Pq7P5Ol0qckpNxsNhAyLSEF/hZ/ukFSx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4qRx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8"/>
                              <w:szCs w:val="18"/>
                            </w:rPr>
                            <w:t xml:space="preserve">Chroma sample type </w:t>
                          </w:r>
                        </w:p>
                      </w:txbxContent>
                    </v:textbox>
                  </v:rect>
                  <v:rect id="Rectangle 380" o:spid="_x0000_s1187" style="position:absolute;left:16942;top:1568;width:673;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B6sIA&#10;AADcAAAADwAAAGRycy9kb3ducmV2LnhtbESP3WoCMRSE7wu+QziCdzWrUpXVKFIQbPHG1Qc4bM7+&#10;YHKyJKm7ffumIHg5zMw3zHY/WCMe5EPrWMFsmoEgLp1uuVZwux7f1yBCRNZoHJOCXwqw343etphr&#10;1/OFHkWsRYJwyFFBE2OXSxnKhiyGqeuIk1c5bzEm6WupPfYJbo2cZ9lSWmw5LTTY0WdD5b34sQrk&#10;tTj268L4zH3Pq7P5Ol0qckpNxsNhAyLSEF/hZ/ukFSx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rgHq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8"/>
                              <w:szCs w:val="18"/>
                            </w:rPr>
                            <w:t xml:space="preserve">= </w:t>
                          </w:r>
                        </w:p>
                      </w:txbxContent>
                    </v:textbox>
                  </v:rect>
                  <v:rect id="Rectangle 381" o:spid="_x0000_s1188" style="position:absolute;left:17907;top:1568;width:641;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yfncIA&#10;AADcAAAADwAAAGRycy9kb3ducmV2LnhtbESPzYoCMRCE74LvEFrYm2ZUcGXWKCIIKl4c9wGaSc8P&#10;Jp0hyTqzb78RhD0WVfUVtdkN1ogn+dA6VjCfZSCIS6dbrhV834/TNYgQkTUax6TglwLstuPRBnPt&#10;er7Rs4i1SBAOOSpoYuxyKUPZkMUwcx1x8irnLcYkfS21xz7BrZGLLFtJiy2nhQY7OjRUPoofq0De&#10;i2O/LozP3GVRXc35dKvIKfUxGfZfICIN8T/8bp+0guXn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fJ+d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8"/>
                              <w:szCs w:val="18"/>
                            </w:rPr>
                            <w:t xml:space="preserve">2 </w:t>
                          </w:r>
                        </w:p>
                      </w:txbxContent>
                    </v:textbox>
                  </v:rect>
                  <v:rect id="Rectangle 382" o:spid="_x0000_s1189" style="position:absolute;left:18872;top:1568;width:1023;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6BsIA&#10;AADcAAAADwAAAGRycy9kb3ducmV2LnhtbESPzYoCMRCE74LvEFrwphkVVpk1igiCLl4c9wGaSc8P&#10;Jp0hyTqzb28WhD0WVfUVtd0P1ogn+dA6VrCYZyCIS6dbrhV830+zDYgQkTUax6TglwLsd+PRFnPt&#10;er7Rs4i1SBAOOSpoYuxyKUPZkMUwdx1x8irnLcYkfS21xz7BrZHLLPuQFltOCw12dGyofBQ/VoG8&#10;F6d+Uxifua9ldTWX860ip9R0Mhw+QUQa4n/43T5rBav1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MDoG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v:textbox>
                  </v:rect>
                  <v:rect id="Rectangle 383" o:spid="_x0000_s1190" style="position:absolute;left:20199;top:1568;width:642;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udL8A&#10;AADcAAAADwAAAGRycy9kb3ducmV2LnhtbERPy4rCMBTdC/MP4Q7MTtNRUKlGkQFBBze2fsCluX1g&#10;clOSaOvfTxYDLg/nvd2P1ogn+dA5VvA9y0AQV0533Ci4lcfpGkSIyBqNY1LwogD73cdki7l2A1/p&#10;WcRGpBAOOSpoY+xzKUPVksUwcz1x4mrnLcYEfSO1xyGFWyPnWbaUFjtODS329NNSdS8eVoEsi+Ow&#10;LozP3O+8vpjz6VqTU+rrczxsQEQa41v87z5pBYtV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r650vwAAANwAAAAPAAAAAAAAAAAAAAAAAJgCAABkcnMvZG93bnJl&#10;di54bWxQSwUGAAAAAAQABAD1AAAAhAMAAAAA&#10;" filled="f" stroked="f">
                    <v:textbox style="mso-fit-shape-to-text:t" inset="0,0,0,0">
                      <w:txbxContent>
                        <w:p w:rsidR="00C36421" w:rsidRDefault="00C36421" w:rsidP="007E4663">
                          <w:r>
                            <w:rPr>
                              <w:rFonts w:ascii="Arial" w:hAnsi="Arial" w:cs="Arial"/>
                              <w:color w:val="000000"/>
                              <w:sz w:val="18"/>
                              <w:szCs w:val="18"/>
                            </w:rPr>
                            <w:t>3</w:t>
                          </w:r>
                        </w:p>
                      </w:txbxContent>
                    </v:textbox>
                  </v:rect>
                  <v:rect id="Rectangle 385" o:spid="_x0000_s1191" style="position:absolute;left:27375;top:241;width:10547;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zSVb4A&#10;AADcAAAADwAAAGRycy9kb3ducmV2LnhtbERPy4rCMBTdD/gP4QruxlSFoVSjiCA44sbqB1ya2wcm&#10;NyWJtvP3ZiHM8nDem91ojXiRD51jBYt5BoK4crrjRsH9dvzOQYSIrNE4JgV/FGC3nXxtsNBu4Cu9&#10;ytiIFMKhQAVtjH0hZahashjmridOXO28xZigb6T2OKRwa+Qyy36kxY5TQ4s9HVqqHuXTKpC38jjk&#10;pfGZOy/ri/k9XWtySs2m434NItIY/8Uf90krWOVpfj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gM0lW+AAAA3AAAAA8AAAAAAAAAAAAAAAAAmAIAAGRycy9kb3ducmV2&#10;LnhtbFBLBQYAAAAABAAEAPUAAACDAwAAAAA=&#10;" filled="f" stroked="f">
                    <v:textbox style="mso-fit-shape-to-text:t" inset="0,0,0,0">
                      <w:txbxContent>
                        <w:p w:rsidR="00C36421" w:rsidRDefault="00C36421" w:rsidP="007E4663">
                          <w:r>
                            <w:rPr>
                              <w:rFonts w:ascii="Arial" w:hAnsi="Arial" w:cs="Arial"/>
                              <w:color w:val="000000"/>
                              <w:sz w:val="18"/>
                              <w:szCs w:val="18"/>
                            </w:rPr>
                            <w:t xml:space="preserve">Chroma sample type </w:t>
                          </w:r>
                        </w:p>
                      </w:txbxContent>
                    </v:textbox>
                  </v:rect>
                  <v:rect id="Rectangle 386" o:spid="_x0000_s1192" style="position:absolute;left:30632;top:1568;width:673;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B3zsEA&#10;AADcAAAADwAAAGRycy9kb3ducmV2LnhtbESP3YrCMBSE7xd8h3AE79ZUhaVUo4gguLI3Vh/g0Jz+&#10;YHJSkqytb2+Ehb0cZuYbZrMbrREP8qFzrGAxz0AQV0533Ci4XY+fOYgQkTUax6TgSQF228nHBgvt&#10;Br7Qo4yNSBAOBSpoY+wLKUPVksUwdz1x8mrnLcYkfSO1xyHBrZHLLPuSFjtOCy32dGipupe/VoG8&#10;lschL43P3HlZ/5jv06Ump9RsOu7XICKN8T/81z5pBat8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Ad87BAAAA3AAAAA8AAAAAAAAAAAAAAAAAmAIAAGRycy9kb3du&#10;cmV2LnhtbFBLBQYAAAAABAAEAPUAAACGAwAAAAA=&#10;" filled="f" stroked="f">
                    <v:textbox style="mso-fit-shape-to-text:t" inset="0,0,0,0">
                      <w:txbxContent>
                        <w:p w:rsidR="00C36421" w:rsidRDefault="00C36421" w:rsidP="007E4663">
                          <w:r>
                            <w:rPr>
                              <w:rFonts w:ascii="Arial" w:hAnsi="Arial" w:cs="Arial"/>
                              <w:color w:val="000000"/>
                              <w:sz w:val="18"/>
                              <w:szCs w:val="18"/>
                            </w:rPr>
                            <w:t xml:space="preserve">= </w:t>
                          </w:r>
                        </w:p>
                      </w:txbxContent>
                    </v:textbox>
                  </v:rect>
                  <v:rect id="Rectangle 387" o:spid="_x0000_s1193" style="position:absolute;left:31598;top:1568;width:641;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LpucIA&#10;AADcAAAADwAAAGRycy9kb3ducmV2LnhtbESP3WoCMRSE7wu+QziCdzXbFcqyNUopCCreuPYBDpuz&#10;PzQ5WZLorm9vBKGXw8x8w6y3kzXiRj70jhV8LDMQxLXTPbcKfi+79wJEiMgajWNScKcA283sbY2l&#10;diOf6VbFViQIhxIVdDEOpZSh7shiWLqBOHmN8xZjkr6V2uOY4NbIPMs+pcWe00KHA/10VP9VV6tA&#10;XqrdWFTGZ+6YNydz2J8bckot5tP3F4hIU/wPv9p7rWBV5P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kum5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8"/>
                              <w:szCs w:val="18"/>
                            </w:rPr>
                            <w:t xml:space="preserve">4 </w:t>
                          </w:r>
                        </w:p>
                      </w:txbxContent>
                    </v:textbox>
                  </v:rect>
                  <v:rect id="Rectangle 388" o:spid="_x0000_s1194" style="position:absolute;left:32563;top:1568;width:1022;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5MIsEA&#10;AADcAAAADwAAAGRycy9kb3ducmV2LnhtbESP3YrCMBSE7xd8h3AE79ZUhaVUo4gguLI3Vh/g0Jz+&#10;YHJSkmi7b2+Ehb0cZuYbZrMbrRFP8qFzrGAxz0AQV0533Ci4XY+fOYgQkTUax6TglwLstpOPDRba&#10;DXyhZxkbkSAcClTQxtgXUoaqJYth7nri5NXOW4xJ+kZqj0OCWyOXWfYlLXacFlrs6dBSdS8fVoG8&#10;lschL43P3HlZ/5jv06Ump9RsOu7XICKN8T/81z5pBat8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eTCLBAAAA3AAAAA8AAAAAAAAAAAAAAAAAmAIAAGRycy9kb3du&#10;cmV2LnhtbFBLBQYAAAAABAAEAPUAAACGAwAAAAA=&#10;" filled="f" stroked="f">
                    <v:textbox style="mso-fit-shape-to-text:t" inset="0,0,0,0">
                      <w:txbxContent>
                        <w:p w:rsidR="00C36421" w:rsidRDefault="00C36421" w:rsidP="007E4663">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v:textbox>
                  </v:rect>
                  <v:rect id="Rectangle 389" o:spid="_x0000_s1195" style="position:absolute;left:33890;top:1568;width:641;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fUVsIA&#10;AADcAAAADwAAAGRycy9kb3ducmV2LnhtbESP3WoCMRSE74W+QzgF7zRbF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N9RW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8"/>
                              <w:szCs w:val="18"/>
                            </w:rPr>
                            <w:t>5</w:t>
                          </w:r>
                        </w:p>
                      </w:txbxContent>
                    </v:textbox>
                  </v:rect>
                  <v:line id="Line 391" o:spid="_x0000_s1196" style="position:absolute;visibility:visible;mso-wrap-style:square" from="41688,5939" to="42824,7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1QC8UAAADcAAAADwAAAGRycy9kb3ducmV2LnhtbESP3WrCQBSE7wXfYTlCb0Q3sSCaukpb&#10;GkgvFPx5gEP2mIRmz6a7W41v3xUEL4eZ+YZZbXrTigs531hWkE4TEMSl1Q1XCk7HfLIA4QOyxtYy&#10;KbiRh816OFhhpu2V93Q5hEpECPsMFdQhdJmUvqzJoJ/ajjh6Z+sMhihdJbXDa4SbVs6SZC4NNhwX&#10;auzos6by5/BnFCzdNv04fxfjbnb7wt8izXcccqVeRv37G4hAfXiGH+1CK3hdzOF+Jh4Buf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51QC8UAAADcAAAADwAAAAAAAAAA&#10;AAAAAAChAgAAZHJzL2Rvd25yZXYueG1sUEsFBgAAAAAEAAQA+QAAAJMDAAAAAA==&#10;" strokeweight=".95pt">
                    <v:stroke endcap="round"/>
                  </v:line>
                  <v:line id="Line 392" o:spid="_x0000_s1197" style="position:absolute;flip:x;visibility:visible;mso-wrap-style:square" from="41688,5939" to="42824,7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Ek9cYAAADcAAAADwAAAGRycy9kb3ducmV2LnhtbESPQWvCQBSE74X+h+UVvBTdRIuGmI2U&#10;QmkPemhaPT+yzySYfZtmVxP/vSsUehxm5hsm24ymFRfqXWNZQTyLQBCXVjdcKfj5fp8mIJxH1tha&#10;JgVXcrDJHx8yTLUd+Isuha9EgLBLUUHtfZdK6cqaDLqZ7YiDd7S9QR9kX0nd4xDgppXzKFpKgw2H&#10;hRo7equpPBVno2A7WntwH3FyjpbDEO+e97/Fy16pydP4ugbhafT/4b/2p1awSFZwPxOOgMx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DRJPXGAAAA3AAAAA8AAAAAAAAA&#10;AAAAAAAAoQIAAGRycy9kb3ducmV2LnhtbFBLBQYAAAAABAAEAPkAAACUAwAAAAA=&#10;" strokeweight=".95pt">
                    <v:stroke endcap="round"/>
                  </v:line>
                  <v:rect id="Rectangle 393" o:spid="_x0000_s1198" style="position:absolute;left:48603;top:1028;width:3391;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reU74A&#10;AADcAAAADwAAAGRycy9kb3ducmV2LnhtbERPy4rCMBTdD/gP4QruxlSFoVSjiCA44sbqB1ya2wcm&#10;NyWJtvP3ZiHM8nDem91ojXiRD51jBYt5BoK4crrjRsH9dvzOQYSIrNE4JgV/FGC3nXxtsNBu4Cu9&#10;ytiIFMKhQAVtjH0hZahashjmridOXO28xZigb6T2OKRwa+Qyy36kxY5TQ4s9HVqqHuXTKpC38jjk&#10;pfGZOy/ri/k9XWtySs2m434NItIY/8Uf90krWOV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Z63lO+AAAA3AAAAA8AAAAAAAAAAAAAAAAAmAIAAGRycy9kb3ducmV2&#10;LnhtbFBLBQYAAAAABAAEAPUAAACDAwAAAAA=&#10;" filled="f" stroked="f">
                    <v:textbox style="mso-fit-shape-to-text:t" inset="0,0,0,0">
                      <w:txbxContent>
                        <w:p w:rsidR="00C36421" w:rsidRDefault="00C36421" w:rsidP="007E4663">
                          <w:r>
                            <w:rPr>
                              <w:rFonts w:ascii="Arial" w:hAnsi="Arial" w:cs="Arial"/>
                              <w:color w:val="000000"/>
                              <w:sz w:val="16"/>
                              <w:szCs w:val="16"/>
                            </w:rPr>
                            <w:t>Legend</w:t>
                          </w:r>
                        </w:p>
                      </w:txbxContent>
                    </v:textbox>
                  </v:rect>
                  <v:rect id="Rectangle 394" o:spid="_x0000_s1199" style="position:absolute;left:43720;top:5073;width:1301;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Z7yMIA&#10;AADcAAAADwAAAGRycy9kb3ducmV2LnhtbESP3WoCMRSE7wXfIRzBO81qoayrUYog2OKNqw9w2Jz9&#10;ocnJkqTu9u1NQejlMDPfMLvDaI14kA+dYwWrZQaCuHK640bB/XZa5CBCRNZoHJOCXwpw2E8nOyy0&#10;G/hKjzI2IkE4FKigjbEvpAxVSxbD0vXEyaudtxiT9I3UHocEt0aus+xdWuw4LbTY07Gl6rv8sQrk&#10;rTwNeWl85r7W9cV8nq81OaXms/FjCyLSGP/Dr/ZZK3jLN/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NnvI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Up</w:t>
                          </w:r>
                        </w:p>
                      </w:txbxContent>
                    </v:textbox>
                  </v:rect>
                  <v:rect id="Rectangle 395" o:spid="_x0000_s1200" style="position:absolute;left:44926;top:5073;width:34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EiL4A&#10;AADcAAAADwAAAGRycy9kb3ducmV2LnhtbERPy4rCMBTdC/5DuII7TUdB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3VRIi+AAAA3AAAAA8AAAAAAAAAAAAAAAAAmAIAAGRycy9kb3ducmV2&#10;LnhtbFBLBQYAAAAABAAEAPUAAACDAwAAAAA=&#10;" filled="f" stroked="f">
                    <v:textbox style="mso-fit-shape-to-text:t" inset="0,0,0,0">
                      <w:txbxContent>
                        <w:p w:rsidR="00C36421" w:rsidRDefault="00C36421" w:rsidP="007E4663">
                          <w:r>
                            <w:rPr>
                              <w:rFonts w:ascii="Arial" w:hAnsi="Arial" w:cs="Arial"/>
                              <w:color w:val="000000"/>
                              <w:sz w:val="16"/>
                              <w:szCs w:val="16"/>
                            </w:rPr>
                            <w:t>-</w:t>
                          </w:r>
                        </w:p>
                      </w:txbxContent>
                    </v:textbox>
                  </v:rect>
                  <v:rect id="Rectangle 396" o:spid="_x0000_s1201" style="position:absolute;left:45288;top:5073;width:11297;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hE8IA&#10;AADcAAAADwAAAGRycy9kb3ducmV2LnhtbESPzYoCMRCE74LvEFrwphkVFnc0igiCLl4c9wGaSc8P&#10;Jp0hyTqzb28WhD0WVfUVtd0P1ogn+dA6VrCYZyCIS6dbrhV830+zNYgQkTUax6TglwLsd+PRFnPt&#10;er7Rs4i1SBAOOSpoYuxyKUPZkMUwdx1x8irnLcYkfS21xz7BrZHLLPuQFltOCw12dGyofBQ/VoG8&#10;F6d+XRifua9ldTWX860ip9R0Mhw2ICIN8T/8bp+1gtXnA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meET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v:textbox>
                  </v:rect>
                  <v:oval id="Oval 397" o:spid="_x0000_s1202" style="position:absolute;left:41688;top:7654;width:113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mlUcUA&#10;AADcAAAADwAAAGRycy9kb3ducmV2LnhtbESPQWsCMRSE70L/Q3iCF6nZriB2axQpLXgoVG0v3p6b&#10;1+zi5mVJ0nXrr28EweMwM98wi1VvG9GRD7VjBU+TDARx6XTNRsH31/vjHESIyBobx6TgjwKslg+D&#10;BRbanXlH3T4akSAcClRQxdgWUoayIoth4lri5P04bzEm6Y3UHs8JbhuZZ9lMWqw5LVTY0mtF5Wn/&#10;axUYOz46c/EuP3z0n9usW2/1m1FqNOzXLyAi9fEevrU3WsH0OYfrmXQ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uaVRxQAAANwAAAAPAAAAAAAAAAAAAAAAAJgCAABkcnMv&#10;ZG93bnJldi54bWxQSwUGAAAAAAQABAD1AAAAigMAAAAA&#10;" filled="f" strokeweight=".95pt">
                    <v:stroke endcap="round"/>
                  </v:oval>
                  <v:rect id="Rectangle 398" o:spid="_x0000_s1203" style="position:absolute;left:43720;top:6762;width:260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fa/8IA&#10;AADcAAAADwAAAGRycy9kb3ducmV2LnhtbESPzYoCMRCE7wu+Q2jB25pRYXFHo4ggqOzFcR+gmfT8&#10;YNIZkuiMb2+EhT0WVfUVtd4O1ogH+dA6VjCbZiCIS6dbrhX8Xg+fSxAhIms0jknBkwJsN6OPNeba&#10;9XyhRxFrkSAcclTQxNjlUoayIYth6jri5FXOW4xJ+lpqj32CWyPnWfYlLbacFhrsaN9QeSvuVoG8&#10;Fod+WRifufO8+jGn46Uip9RkPOxWICIN8T/81z5qBYvvBb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9r/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Down</w:t>
                          </w:r>
                        </w:p>
                      </w:txbxContent>
                    </v:textbox>
                  </v:rect>
                  <v:rect id="Rectangle 399" o:spid="_x0000_s1204" style="position:absolute;left:46190;top:6762;width:34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5Ci8IA&#10;AADcAAAADwAAAGRycy9kb3ducmV2LnhtbESP3WoCMRSE7wu+QziCdzWrFtHVKFIQbPHG1Qc4bM7+&#10;YHKyJKm7ffumIHg5zMw3zHY/WCMe5EPrWMFsmoEgLp1uuVZwux7fVyBCRNZoHJOCXwqw343etphr&#10;1/OFHkWsRYJwyFFBE2OXSxnKhiyGqeuIk1c5bzEm6WupPfYJbo2cZ9lSWmw5LTTY0WdD5b34sQrk&#10;tTj2q8L4zH3Pq7P5Ol0qckpNxsNhAyLSEF/hZ/ukFSz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7kKL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w:t>
                          </w:r>
                        </w:p>
                      </w:txbxContent>
                    </v:textbox>
                  </v:rect>
                  <v:rect id="Rectangle 400" o:spid="_x0000_s1205" style="position:absolute;left:46495;top:6762;width:1129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LnEMIA&#10;AADcAAAADwAAAGRycy9kb3ducmV2LnhtbESP3WoCMRSE7wu+QziCdzWrUtHVKFIQbPHG1Qc4bM7+&#10;YHKyJKm7ffumIHg5zMw3zHY/WCMe5EPrWMFsmoEgLp1uuVZwux7fVyBCRNZoHJOCXwqw343etphr&#10;1/OFHkWsRYJwyFFBE2OXSxnKhiyGqeuIk1c5bzEm6WupPfYJbo2cZ9lSWmw5LTTY0WdD5b34sQrk&#10;tTj2q8L4zH3Pq7P5Ol0qckpNxsNhAyLSEF/hZ/ukFSz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oucQ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v:textbox>
                  </v:rect>
                  <v:line id="Line 401" o:spid="_x0000_s1206" style="position:absolute;flip:y;visibility:visible;mso-wrap-style:square" from="42253,9692" to="42259,10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6oSMcAAADcAAAADwAAAGRycy9kb3ducmV2LnhtbESPX2vCQBDE3wt+h2OFvhS92ILV1FNE&#10;W5EWCv5BfFxy2ySY2wu5bYzfvlco9HGYmd8ws0XnKtVSE0rPBkbDBBRx5m3JuYHj4W0wARUE2WLl&#10;mQzcKMBi3rubYWr9lXfU7iVXEcIhRQOFSJ1qHbKCHIahr4mj9+UbhxJlk2vb4DXCXaUfk2SsHZYc&#10;FwqsaVVQdtl/OwPrk3w+rD7ocH59b6vnzcmW21qMue93yxdQQp38h//aW2vgaTqG3zPxCOj5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PqhIxwAAANwAAAAPAAAAAAAA&#10;AAAAAAAAAKECAABkcnMvZG93bnJldi54bWxQSwUGAAAAAAQABAD5AAAAlQMAAAAA&#10;" strokeweight=".45pt">
                    <v:stroke endcap="round"/>
                  </v:line>
                  <v:shape id="Freeform 402" o:spid="_x0000_s1207" style="position:absolute;left:41992;top:10238;width:528;height:267;visibility:visible;mso-wrap-style:square;v-text-anchor:top" coordsize="8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wcrsMA&#10;AADcAAAADwAAAGRycy9kb3ducmV2LnhtbESPX2vCMBTF3wW/Q7jC3jR1A51do4gwUPYydcgeL81t&#10;U9bclCTauk+/DAZ7PJw/P06xGWwrbuRD41jBfJaBIC6dbrhW8HF+nT6DCBFZY+uYFNwpwGY9HhWY&#10;a9fzkW6nWIs0wiFHBSbGLpcylIYshpnriJNXOW8xJulrqT32ady28jHLFtJiw4lgsKOdofLrdLWJ&#10;+3k2vnq/ODJ+S5fvt0V/WKFSD5Nh+wIi0hD/w3/tvVbwtFrC75l0BO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wcrsMAAADcAAAADwAAAAAAAAAAAAAAAACYAgAAZHJzL2Rv&#10;d25yZXYueG1sUEsFBgAAAAAEAAQA9QAAAIgDAAAAAA==&#10;" path="m83,l41,42,,,83,xe" fillcolor="black" stroked="f">
                    <v:path arrowok="t" o:connecttype="custom" o:connectlocs="52800,0;26082,26700;0,0;52800,0" o:connectangles="0,0,0,0"/>
                  </v:shape>
                  <v:shape id="Freeform 403" o:spid="_x0000_s1208" style="position:absolute;left:41992;top:9476;width:528;height:267;visibility:visible;mso-wrap-style:square;v-text-anchor:top" coordsize="8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OI3MEA&#10;AADcAAAADwAAAGRycy9kb3ducmV2LnhtbERPTWsCMRC9C/0PYYTeNKsF0a1RpCC09NKqiMdhM26W&#10;biZLkrrb/vrOoeDx8b7X28G36kYxNYENzKYFKOIq2IZrA6fjfrIElTKyxTYwGfihBNvNw2iNpQ09&#10;f9LtkGslIZxKNOBy7kqtU+XIY5qGjli4a4ges8BYaxuxl3Df6nlRLLTHhqXBYUcvjqqvw7eX3svR&#10;xevHOZCLOzr/vi/6txUa8zgeds+gMg35Lv53v1oDTytZK2fkCOjN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DiNzBAAAA3AAAAA8AAAAAAAAAAAAAAAAAmAIAAGRycy9kb3du&#10;cmV2LnhtbFBLBQYAAAAABAAEAPUAAACGAwAAAAA=&#10;" path="m,42l41,,83,42,,42xe" fillcolor="black" stroked="f">
                    <v:path arrowok="t" o:connecttype="custom" o:connectlocs="0,26700;26082,0;52800,26700;0,26700" o:connectangles="0,0,0,0"/>
                  </v:shape>
                  <v:rect id="Rectangle 404" o:spid="_x0000_s1209" style="position:absolute;left:42570;top:8498;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tFcIA&#10;AADcAAAADwAAAGRycy9kb3ducmV2LnhtbESPzYoCMRCE74LvEFrwphkVFp01igiCLl4c9wGaSc8P&#10;Jp0hyTqzb28WhD0WVfUVtd0P1ogn+dA6VrCYZyCIS6dbrhV830+zNYgQkTUax6TglwLsd+PRFnPt&#10;er7Rs4i1SBAOOSpoYuxyKUPZkMUwdx1x8irnLcYkfS21xz7BrZHLLPuQFltOCw12dGyofBQ/VoG8&#10;F6d+XRifua9ldTWX860ip9R0Mhw+QUQa4n/43T5rBavNB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7+0V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a</w:t>
                          </w:r>
                          <w:proofErr w:type="gramEnd"/>
                        </w:p>
                      </w:txbxContent>
                    </v:textbox>
                  </v:rect>
                  <v:rect id="Rectangle 405" o:spid="_x0000_s1210" style="position:absolute;left:43720;top:8451;width:2317;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Ucar4A&#10;AADcAAAADwAAAGRycy9kb3ducmV2LnhtbERPy2oCMRTdC/5DuEJ3miilyGgUEQRb3Dj6AZfJnQcm&#10;N0MSnenfNwuhy8N5b/ejs+JFIXaeNSwXCgRx5U3HjYb77TRfg4gJ2aD1TBp+KcJ+N51ssTB+4Cu9&#10;ytSIHMKxQA1tSn0hZaxachgXvifOXO2Dw5RhaKQJOORwZ+VKqS/psOPc0GJPx5aqR/l0GuStPA3r&#10;0gblf1b1xX6frzV5rT9m42EDItGY/sVv99lo+FR5fj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V1HGq+AAAA3AAAAA8AAAAAAAAAAAAAAAAAmAIAAGRycy9kb3ducmV2&#10;LnhtbFBLBQYAAAAABAAEAPUAAACDAwAAAAA=&#10;" filled="f" stroked="f">
                    <v:textbox style="mso-fit-shape-to-text:t" inset="0,0,0,0">
                      <w:txbxContent>
                        <w:p w:rsidR="00C36421" w:rsidRDefault="00C36421" w:rsidP="007E4663">
                          <w:r>
                            <w:rPr>
                              <w:rFonts w:ascii="Arial" w:hAnsi="Arial" w:cs="Arial"/>
                              <w:color w:val="000000"/>
                              <w:sz w:val="16"/>
                              <w:szCs w:val="16"/>
                            </w:rPr>
                            <w:t>Even</w:t>
                          </w:r>
                        </w:p>
                      </w:txbxContent>
                    </v:textbox>
                  </v:rect>
                  <v:rect id="Rectangle 406" o:spid="_x0000_s1211" style="position:absolute;left:45891;top:8451;width:34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m58cIA&#10;AADcAAAADwAAAGRycy9kb3ducmV2LnhtbESPzWrDMBCE74G+g9hCb4nkEEpwo5gQCKShlzh5gMVa&#10;/1BpZSQ1dt++KhR6HGbmG2ZXzc6KB4U4eNZQrBQI4sabgTsN99tpuQURE7JB65k0fFOEav+02GFp&#10;/MRXetSpExnCsUQNfUpjKWVsenIYV34kzl7rg8OUZeikCThluLNyrdSrdDhwXuhxpGNPzWf95TTI&#10;W32atrUNyl/W7Yd9P19b8lq/PM+HNxCJ5vQf/mufjYaNKuD3TD4C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Obnx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w:t>
                          </w:r>
                        </w:p>
                      </w:txbxContent>
                    </v:textbox>
                  </v:rect>
                  <v:rect id="Rectangle 407" o:spid="_x0000_s1212" style="position:absolute;left:46253;top:8451;width:3620;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snhsIA&#10;AADcAAAADwAAAGRycy9kb3ducmV2LnhtbESP3WoCMRSE74W+QziF3mnSRURWo0hBsNIbVx/gsDn7&#10;g8nJkqTu9u2bQsHLYWa+Ybb7yVnxoBB7zxreFwoEce1Nz62G2/U4X4OICdmg9UwafijCfvcy22Jp&#10;/MgXelSpFRnCsUQNXUpDKWWsO3IYF34gzl7jg8OUZWilCThmuLOyUGolHfacFzoc6KOj+l59Ow3y&#10;Wh3HdWWD8uei+bKfp0tDXuu31+mwAZFoSs/wf/tkNCxVA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6yeG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v:textbox>
                  </v:rect>
                  <v:rect id="Rectangle 408" o:spid="_x0000_s1213" style="position:absolute;left:43720;top:9601;width:830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eCHcIA&#10;AADcAAAADwAAAGRycy9kb3ducmV2LnhtbESP3WoCMRSE74W+QziF3mmilSJbo4ggWPHG1Qc4bM7+&#10;0ORkSaK7fXtTKPRymJlvmPV2dFY8KMTOs4b5TIEgrrzpuNFwux6mKxAxIRu0nknDD0XYbl4mayyM&#10;H/hCjzI1IkM4FqihTakvpIxVSw7jzPfE2at9cJiyDI00AYcMd1YulPqQDjvOCy32tG+p+i7vToO8&#10;lodhVdqg/GlRn+3X8VKT1/rtddx9gkg0pv/wX/toNCzV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p4Id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with</w:t>
                          </w:r>
                          <w:proofErr w:type="gramEnd"/>
                          <w:r>
                            <w:rPr>
                              <w:rFonts w:ascii="Arial" w:hAnsi="Arial" w:cs="Arial"/>
                              <w:color w:val="000000"/>
                              <w:sz w:val="16"/>
                              <w:szCs w:val="16"/>
                            </w:rPr>
                            <w:t xml:space="preserve"> vertical shift a</w:t>
                          </w:r>
                        </w:p>
                      </w:txbxContent>
                    </v:textbox>
                  </v:rect>
                  <v:rect id="Rectangle 409" o:spid="_x0000_s1214" style="position:absolute;left:51619;top:9601;width:622;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4aacEA&#10;AADcAAAADwAAAGRycy9kb3ducmV2LnhtbESP3WoCMRSE74W+QzhC7zRRRGRrFBEEK71x9QEOm7M/&#10;NDlZktTdvr0pFLwcZuYbZrsfnRUPCrHzrGExVyCIK286bjTcb6fZBkRMyAatZ9LwSxH2u7fJFgvj&#10;B77So0yNyBCOBWpoU+oLKWPVksM49z1x9mofHKYsQyNNwCHDnZVLpdbSYcd5ocWeji1V3+WP0yBv&#10;5WnYlDYof1nWX/bzfK3Ja/0+HQ8fIBKN6RX+b5+NhpVawd+ZfATk7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OGmnBAAAA3AAAAA8AAAAAAAAAAAAAAAAAmAIAAGRycy9kb3du&#10;cmV2LnhtbFBLBQYAAAAABAAEAPUAAACGAwAAAAA=&#10;" filled="f" stroked="f">
                    <v:textbox style="mso-fit-shape-to-text:t" inset="0,0,0,0">
                      <w:txbxContent>
                        <w:p w:rsidR="00C36421" w:rsidRDefault="00C36421" w:rsidP="007E4663">
                          <w:r>
                            <w:rPr>
                              <w:rFonts w:ascii="Arial" w:hAnsi="Arial" w:cs="Arial"/>
                              <w:color w:val="000000"/>
                              <w:sz w:val="16"/>
                              <w:szCs w:val="16"/>
                            </w:rPr>
                            <w:t>/(</w:t>
                          </w:r>
                        </w:p>
                      </w:txbxContent>
                    </v:textbox>
                  </v:rect>
                  <v:rect id="Rectangle 410" o:spid="_x0000_s1215" style="position:absolute;left:52159;top:9601;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K/8sIA&#10;AADcAAAADwAAAGRycy9kb3ducmV2LnhtbESP3WoCMRSE74W+QziF3mmi1CJbo4ggWPHG1Qc4bM7+&#10;0ORkSaK7fXtTKPRymJlvmPV2dFY8KMTOs4b5TIEgrrzpuNFwux6mKxAxIRu0nknDD0XYbl4mayyM&#10;H/hCjzI1IkM4FqihTakvpIxVSw7jzPfE2at9cJiyDI00AYcMd1YulPqQDjvOCy32tG+p+i7vToO8&#10;lodhVdqg/GlRn+3X8VKT1/rtddx9gkg0pv/wX/toNLyrJf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Ar/y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a</w:t>
                          </w:r>
                          <w:proofErr w:type="gramEnd"/>
                        </w:p>
                      </w:txbxContent>
                    </v:textbox>
                  </v:rect>
                  <v:rect id="Rectangle 411" o:spid="_x0000_s1216" style="position:absolute;left:52705;top:9601;width:597;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C36421" w:rsidRDefault="00C36421" w:rsidP="007E4663">
                          <w:r>
                            <w:rPr>
                              <w:rFonts w:ascii="Arial" w:hAnsi="Arial" w:cs="Arial"/>
                              <w:color w:val="000000"/>
                              <w:sz w:val="16"/>
                              <w:szCs w:val="16"/>
                            </w:rPr>
                            <w:t>+</w:t>
                          </w:r>
                        </w:p>
                      </w:txbxContent>
                    </v:textbox>
                  </v:rect>
                  <v:rect id="Rectangle 412" o:spid="_x0000_s1217" style="position:absolute;left:53308;top:9601;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b</w:t>
                          </w:r>
                          <w:proofErr w:type="gramEnd"/>
                        </w:p>
                      </w:txbxContent>
                    </v:textbox>
                  </v:rect>
                  <v:rect id="Rectangle 413" o:spid="_x0000_s1218" style="position:absolute;left:53848;top:9601;width:34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C36421" w:rsidRDefault="00C36421" w:rsidP="007E4663">
                          <w:r>
                            <w:rPr>
                              <w:rFonts w:ascii="Arial" w:hAnsi="Arial" w:cs="Arial"/>
                              <w:color w:val="000000"/>
                              <w:sz w:val="16"/>
                              <w:szCs w:val="16"/>
                            </w:rPr>
                            <w:t>)</w:t>
                          </w:r>
                        </w:p>
                      </w:txbxContent>
                    </v:textbox>
                  </v:rect>
                  <v:line id="Line 414" o:spid="_x0000_s1219" style="position:absolute;flip:y;visibility:visible;mso-wrap-style:square" from="42253,12792" to="42259,13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Fk2MYAAADcAAAADwAAAGRycy9kb3ducmV2LnhtbESPUWvCQBCE3wv9D8cKvhS9VKTa1FOK&#10;WhGFQrVIH5fcmoTm9kJuG+O/9wqFPg4z8w0zW3SuUi01ofRs4HGYgCLOvC05N/B5fBtMQQVBtlh5&#10;JgNXCrCY39/NMLX+wh/UHiRXEcIhRQOFSJ1qHbKCHIahr4mjd/aNQ4myybVt8BLhrtKjJHnSDkuO&#10;CwXWtCwo+z78OAOrk7w/LPd0/Frv2mqyOdlyW4sx/V73+gJKqJP/8F97aw2Mk2f4PROPgJ7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QBZNjGAAAA3AAAAA8AAAAAAAAA&#10;AAAAAAAAoQIAAGRycy9kb3ducmV2LnhtbFBLBQYAAAAABAAEAPkAAACUAwAAAAA=&#10;" strokeweight=".45pt">
                    <v:stroke endcap="round"/>
                  </v:line>
                  <v:shape id="Freeform 415" o:spid="_x0000_s1220" style="position:absolute;left:42062;top:13731;width:388;height:401;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kVMsIA&#10;AADcAAAADwAAAGRycy9kb3ducmV2LnhtbERPTWvCQBC9F/wPywi9FN1YVGzqJkhpwVPBxIPHITtN&#10;QrOzITtN4r/vHgo9Pt73MZ9dp0YaQuvZwGadgCKuvG25NnAtP1YHUEGQLXaeycCdAuTZ4uGIqfUT&#10;X2gspFYxhEOKBhqRPtU6VA05DGvfE0fuyw8OJcKh1nbAKYa7Tj8nyV47bDk2NNjTW0PVd/HjDOwu&#10;tt9WL6edlPW9k8/k/E5PN2Mel/PpFZTQLP/iP/fZGthu4vx4Jh4Bn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2RUywgAAANwAAAAPAAAAAAAAAAAAAAAAAJgCAABkcnMvZG93&#10;bnJldi54bWxQSwUGAAAAAAQABAD1AAAAhwMAAAAA&#10;" path="m52,c23,,,23,,52v,29,23,53,52,53c52,105,52,105,52,105v29,,52,-24,52,-53c104,23,81,,52,e" fillcolor="black" strokeweight="0">
                    <v:path arrowok="t" o:connecttype="custom" o:connectlocs="11565,0;0,11839;11565,24060;11565,24060;22758,11839;11565,0" o:connectangles="0,0,0,0,0,0"/>
                  </v:shape>
                  <v:shape id="Freeform 417" o:spid="_x0000_s1221" style="position:absolute;left:42062;top:12595;width:387;height:394;visibility:visible;mso-wrap-style:square;v-text-anchor:top" coordsize="104,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iNGsYA&#10;AADcAAAADwAAAGRycy9kb3ducmV2LnhtbESP3WrCQBSE7wu+w3KE3tVNbKkhukorFmwRwR/w9pA9&#10;JtHs2ZhdTfr23YLg5TAz3zCTWWcqcaPGlZYVxIMIBHFmdcm5gv3u6yUB4TyyxsoyKfglB7Np72mC&#10;qbYtb+i29bkIEHYpKii8r1MpXVaQQTewNXHwjrYx6INscqkbbAPcVHIYRe/SYMlhocCa5gVl5+3V&#10;KChf19/JaLVcfF67UULr9qc+nC5KPfe7jzEIT51/hO/tpVbwFsfwfyYcAT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0iNGsYAAADcAAAADwAAAAAAAAAAAAAAAACYAgAAZHJz&#10;L2Rvd25yZXYueG1sUEsFBgAAAAAEAAQA9QAAAIsDAAAAAA==&#10;" path="m52,104v29,,52,-23,52,-52c104,23,81,,52,v,,,,,c23,,,23,,52v,29,23,52,52,52e" fillcolor="black" strokeweight="0">
                    <v:path arrowok="t" o:connecttype="custom" o:connectlocs="7207131,14915173;14413889,7457587;7207131,0;7207131,0;0,7457587;7207131,14915173" o:connectangles="0,0,0,0,0,0"/>
                  </v:shape>
                  <v:rect id="Rectangle 418" o:spid="_x0000_s1222" style="position:absolute;left:42570;top:11559;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C36421" w:rsidRDefault="00C36421" w:rsidP="007E4663">
                          <w:proofErr w:type="gramStart"/>
                          <w:r>
                            <w:rPr>
                              <w:rFonts w:ascii="Arial" w:hAnsi="Arial" w:cs="Arial"/>
                              <w:color w:val="000000"/>
                              <w:sz w:val="16"/>
                              <w:szCs w:val="16"/>
                            </w:rPr>
                            <w:t>a</w:t>
                          </w:r>
                          <w:proofErr w:type="gramEnd"/>
                        </w:p>
                      </w:txbxContent>
                    </v:textbox>
                  </v:rect>
                  <v:rect id="Rectangle 419" o:spid="_x0000_s1223" style="position:absolute;left:43719;top:12439;width:1924;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Odd</w:t>
                          </w:r>
                        </w:p>
                      </w:txbxContent>
                    </v:textbox>
                  </v:rect>
                  <v:rect id="Rectangle 420" o:spid="_x0000_s1224" style="position:absolute;left:45529;top:12439;width:34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MtMIA&#10;AADcAAAADwAAAGRycy9kb3ducmV2LnhtbESP3YrCMBSE74V9h3AE72yqyCJdoyyCoOKNdR/g0Jz+&#10;sMlJSbK2vr0RhL0cZuYbZrMbrRF38qFzrGCR5SCIK6c7bhT83A7zNYgQkTUax6TgQQF224/JBgvt&#10;Br7SvYyNSBAOBSpoY+wLKUPVksWQuZ44ebXzFmOSvpHa45Dg1shlnn9Kix2nhRZ72rdU/ZZ/VoG8&#10;lYdhXRqfu/OyvpjT8VqTU2o2Hb+/QEQa43/43T5qBavFCl5n0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4y0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w:t>
                          </w:r>
                        </w:p>
                      </w:txbxContent>
                    </v:textbox>
                  </v:rect>
                  <v:rect id="Rectangle 421" o:spid="_x0000_s1225" style="position:absolute;left:45891;top:12439;width:3619;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spL8IA&#10;AADcAAAADwAAAGRycy9kb3ducmV2LnhtbESPzYoCMRCE74LvEFrwphlFFxmNIoLgLl4cfYBm0vOD&#10;SWdIojP79puFhT0WVfUVtTsM1og3+dA6VrCYZyCIS6dbrhU87ufZBkSIyBqNY1LwTQEO+/Foh7l2&#10;Pd/oXcRaJAiHHBU0MXa5lKFsyGKYu444eZXzFmOSvpbaY5/g1shlln1Iiy2nhQY7OjVUPouXVSDv&#10;xbnfFMZn7mtZXc3n5VaRU2o6GY5bEJGG+B/+a1+0gtVi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2ykv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v:textbox>
                  </v:rect>
                  <v:line id="Line 422" o:spid="_x0000_s1226" style="position:absolute;flip:y;visibility:visible;mso-wrap-style:square" from="42252,13928" to="42259,15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md8YAAADcAAAADwAAAGRycy9kb3ducmV2LnhtbESPX2vCQBDE34V+h2MLvpR6UYotqaeI&#10;/YMoCFURH5fcNgnm9kJuG+O394SCj8PM/IaZzDpXqZaaUHo2MBwkoIgzb0vODex3X89voIIgW6w8&#10;k4ELBZhNH3oTTK0/8w+1W8lVhHBI0UAhUqdah6wgh2Hga+Lo/frGoUTZ5No2eI5wV+lRkoy1w5Lj&#10;QoE1LQrKTts/Z+DjIJunxZp2x89VW71+H2y5rMWY/mM3fwcl1Mk9/N9eWgMvwzHczsQjo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HZnfGAAAA3AAAAA8AAAAAAAAA&#10;AAAAAAAAoQIAAGRycy9kb3ducmV2LnhtbFBLBQYAAAAABAAEAPkAAACUAwAAAAA=&#10;" strokeweight=".45pt">
                    <v:stroke endcap="round"/>
                  </v:line>
                  <v:shape id="Freeform 423" o:spid="_x0000_s1227" style="position:absolute;left:42062;top:14875;width:387;height:393;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CNRsQA&#10;AADcAAAADwAAAGRycy9kb3ducmV2LnhtbESPS4vCQBCE78L+h6EFL7JOFJ9ZRxFR8LTg47DHJtOb&#10;BDM9IdOr8d87grDHoqq+opbr1lXqRk0oPRsYDhJQxJm3JecGLuf95xxUEGSLlWcy8KAA69VHZ4mp&#10;9Xc+0u0kuYoQDikaKETqVOuQFeQwDHxNHL1f3ziUKJtc2wbvEe4qPUqSqXZYclwosKZtQdn19OcM&#10;TI62HmeLzUTO+aOS7+Swo/6PMb1uu/kCJdTKf/jdPlgD4+EMXmfiEdC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wjUbEAAAA3AAAAA8AAAAAAAAAAAAAAAAAmAIAAGRycy9k&#10;b3ducmV2LnhtbFBLBQYAAAAABAAEAPUAAACJAwAAAAA=&#10;" path="m52,c23,,,24,,53v,29,23,52,52,52c52,105,52,105,52,105v29,,52,-23,52,-52c104,24,81,,52,e" fillcolor="black" strokeweight="0">
                    <v:path arrowok="t" o:connecttype="custom" o:connectlocs="7207131,0;0,7437806;7207131,14735629;7207131,14735629;14413889,7437806;7207131,0" o:connectangles="0,0,0,0,0,0"/>
                  </v:shape>
                  <v:shape id="Freeform 424" o:spid="_x0000_s1228" style="position:absolute;left:42062;top:13732;width:387;height:400;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8ZNMIA&#10;AADcAAAADwAAAGRycy9kb3ducmV2LnhtbERPTWvCQBC9F/wPywi9FN1YVGzqJkhpwVPBxIPHITtN&#10;QrOzITtN4r/vHgo9Pt73MZ9dp0YaQuvZwGadgCKuvG25NnAtP1YHUEGQLXaeycCdAuTZ4uGIqfUT&#10;X2gspFYxhEOKBhqRPtU6VA05DGvfE0fuyw8OJcKh1nbAKYa7Tj8nyV47bDk2NNjTW0PVd/HjDOwu&#10;tt9WL6edlPW9k8/k/E5PN2Mel/PpFZTQLP/iP/fZGthu4tp4Jh4Bn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rxk0wgAAANwAAAAPAAAAAAAAAAAAAAAAAJgCAABkcnMvZG93&#10;bnJldi54bWxQSwUGAAAAAAQABAD1AAAAhwMAAAAA&#10;" path="m52,105v29,,52,-24,52,-53c104,23,81,,52,v,,,,,c23,,,23,,52v,29,23,53,52,53e" fillcolor="black" strokeweight="0">
                    <v:path arrowok="t" o:connecttype="custom" o:connectlocs="7207131,15240000;14413889,7547429;7207131,0;7207131,0;0,7547429;7207131,15240000" o:connectangles="0,0,0,0,0,0"/>
                  </v:shape>
                  <v:rect id="Rectangle 425" o:spid="_x0000_s1229" style="position:absolute;left:42570;top:12693;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YjKsIA&#10;AADcAAAADwAAAGRycy9kb3ducmV2LnhtbESPzYoCMRCE74LvEFrwphlFFnc0igiCLl4c9wGaSc8P&#10;Jp0hyTqzb28WhD0WVfUVtd0P1ogn+dA6VrCYZyCIS6dbrhV830+zNYgQkTUax6TglwLsd+PRFnPt&#10;er7Rs4i1SBAOOSpoYuxyKUPZkMUwdx1x8irnLcYkfS21xz7BrZHLLPuQFltOCw12dGyofBQ/VoG8&#10;F6d+XRifua9ldTWX860ip9R0Mhw2ICIN8T/8bp+1gtXiE/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liMq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b</w:t>
                          </w:r>
                          <w:proofErr w:type="gramEnd"/>
                        </w:p>
                      </w:txbxContent>
                    </v:textbox>
                  </v:rect>
                  <v:line id="Line 426" o:spid="_x0000_s1230" style="position:absolute;flip:y;visibility:visible;mso-wrap-style:square" from="42252,10830" to="42259,11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6RJcMAAADcAAAADwAAAGRycy9kb3ducmV2LnhtbERPS2vCQBC+F/wPywi9iG4qRSW6itgH&#10;YqHgA/E4ZMckmJ0N2WlM/333IPT48b0Xq85VqqUmlJ4NvIwSUMSZtyXnBk7Hj+EMVBBki5VnMvBL&#10;AVbL3tMCU+vvvKf2ILmKIRxSNFCI1KnWISvIYRj5mjhyV984lAibXNsG7zHcVXqcJBPtsOTYUGBN&#10;m4Ky2+HHGXg7y/dg80XHy/uuraafZ1tuazHmud+t56CEOvkXP9xba+B1HOfHM/EI6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6OkSXDAAAA3AAAAA8AAAAAAAAAAAAA&#10;AAAAoQIAAGRycy9kb3ducmV2LnhtbFBLBQYAAAAABAAEAPkAAACRAwAAAAA=&#10;" strokeweight=".45pt">
                    <v:stroke endcap="round"/>
                  </v:line>
                  <v:shape id="Freeform 427" o:spid="_x0000_s1231" style="position:absolute;left:41992;top:11382;width:527;height:267;visibility:visible;mso-wrap-style:square;v-text-anchor:top" coordsize="8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wlw8MA&#10;AADcAAAADwAAAGRycy9kb3ducmV2LnhtbESPX2vCMBTF3wd+h3AHvs1UEZmdUUQYKL6oFdnjpbk2&#10;Zc1NSTJb9+kXQdjj4fz5cRar3jbiRj7UjhWMRxkI4tLpmisF5+Lz7R1EiMgaG8ek4E4BVsvBywJz&#10;7To+0u0UK5FGOOSowMTY5lKG0pDFMHItcfKuzluMSfpKao9dGreNnGTZTFqsOREMtrQxVH6ffmzi&#10;fhXGXw8XR8av6fK7n3W7OSo1fO3XHyAi9fE//GxvtYLpZAyPM+kI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wlw8MAAADcAAAADwAAAAAAAAAAAAAAAACYAgAAZHJzL2Rv&#10;d25yZXYueG1sUEsFBgAAAAAEAAQA9QAAAIgDAAAAAA==&#10;" path="m83,l41,42,,,83,xe" fillcolor="black" stroked="f">
                    <v:path arrowok="t" o:connecttype="custom" o:connectlocs="33464500,0;16530657,16954500;0,0;33464500,0" o:connectangles="0,0,0,0"/>
                  </v:shape>
                  <v:shape id="Freeform 428" o:spid="_x0000_s1232" style="position:absolute;left:41992;top:10619;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aciMMA&#10;AADcAAAADwAAAGRycy9kb3ducmV2LnhtbESPUUsDMRCE34X+h7BC32zSoxQ5mxZtkYqC4Knvy2W9&#10;BC+b47K25783guDjMDPfMJvdFHt1ojGHxBaWCwOKuE0ucGfh7fX+6hpUFmSHfWKy8E0ZdtvZxQZr&#10;l878QqdGOlUgnGu04EWGWuvceoqYF2kgLt5HGiNKkWOn3YjnAo+9roxZ64iBy4LHgfae2s/mK1rY&#10;P1V30ku39sdjeAymWZrD87u188vp9gaU0CT/4b/2g7Owqir4PVOOgN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aciMMAAADcAAAADwAAAAAAAAAAAAAAAACYAgAAZHJzL2Rv&#10;d25yZXYueG1sUEsFBgAAAAAEAAQA9QAAAIgDAAAAAA==&#10;" path="m,41l41,,83,41,,41xe" fillcolor="black" stroked="f">
                    <v:path arrowok="t" o:connecttype="custom" o:connectlocs="0,16510000;16530657,0;33464500,16510000;0,16510000" o:connectangles="0,0,0,0"/>
                  </v:shape>
                  <v:rect id="Rectangle 429" o:spid="_x0000_s1233" style="position:absolute;left:42604;top:9527;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LefcIA&#10;AADcAAAADwAAAGRycy9kb3ducmV2LnhtbESP3WoCMRSE7wXfIRzBO826liKrUUQQbOmNqw9w2Jz9&#10;weRkSaK7ffumUOjlMDPfMLvDaI14kQ+dYwWrZQaCuHK640bB/XZebECEiKzROCYF3xTgsJ9Odlho&#10;N/CVXmVsRIJwKFBBG2NfSBmqliyGpeuJk1c7bzEm6RupPQ4Jbo3Ms+xdWuw4LbTY06ml6lE+rQJ5&#10;K8/DpjQ+c595/WU+LteanFLz2Xjcgog0xv/wX/uiFbzl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t59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b</w:t>
                          </w:r>
                          <w:proofErr w:type="gramEnd"/>
                        </w:p>
                      </w:txbxContent>
                    </v:textbox>
                  </v:rect>
                  <v:rect id="Rectangle 431" o:spid="_x0000_s1234" style="position:absolute;left:603;top:241;width:10547;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NsssQA&#10;AADcAAAADwAAAGRycy9kb3ducmV2LnhtbESP0WoCMRRE3wX/IVyhb5pdsaJbo9iCWAQf1H7AZXO7&#10;2bq5WZOo2783hYKPw8ycYRarzjbiRj7UjhXkowwEcel0zZWCr9NmOAMRIrLGxjEp+KUAq2W/t8BC&#10;uzsf6HaMlUgQDgUqMDG2hZShNGQxjFxLnLxv5y3GJH0ltcd7gttGjrNsKi3WnBYMtvRhqDwfr1YB&#10;vW8P8591MHvp85Dvd9P5ZHtR6mXQrd9AROriM/zf/tQKJuNX+Du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TbLLEAAAA3AAAAA8AAAAAAAAAAAAAAAAAmAIAAGRycy9k&#10;b3ducmV2LnhtbFBLBQYAAAAABAAEAPUAAACJAwAAAAA=&#10;" filled="f" stroked="f">
                    <v:textbox inset="0,0,0,0">
                      <w:txbxContent>
                        <w:p w:rsidR="00C36421" w:rsidRDefault="00C36421" w:rsidP="007E4663">
                          <w:r>
                            <w:rPr>
                              <w:rFonts w:ascii="Arial" w:hAnsi="Arial" w:cs="Arial"/>
                              <w:color w:val="000000"/>
                              <w:sz w:val="18"/>
                              <w:szCs w:val="18"/>
                            </w:rPr>
                            <w:t xml:space="preserve">Chroma sample type </w:t>
                          </w:r>
                        </w:p>
                      </w:txbxContent>
                    </v:textbox>
                  </v:rect>
                  <v:rect id="Rectangle 432" o:spid="_x0000_s1235" style="position:absolute;left:3860;top:1568;width:673;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V95cEA&#10;AADcAAAADwAAAGRycy9kb3ducmV2LnhtbESP3YrCMBSE7xd8h3AWvFvTLSJSjbIsCCp7Y/UBDs3p&#10;DyYnJYm2vr1ZELwcZuYbZr0drRF38qFzrOB7loEgrpzuuFFwOe++liBCRNZoHJOCBwXYbiYfayy0&#10;G/hE9zI2IkE4FKigjbEvpAxVSxbDzPXEyaudtxiT9I3UHocEt0bmWbaQFjtOCy329NtSdS1vVoE8&#10;l7thWRqfuWNe/5nD/lSTU2r6Of6sQEQa4zv8au+1gnm+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lfeXBAAAA3AAAAA8AAAAAAAAAAAAAAAAAmAIAAGRycy9kb3du&#10;cmV2LnhtbFBLBQYAAAAABAAEAPUAAACGAwAAAAA=&#10;" filled="f" stroked="f">
                    <v:textbox style="mso-fit-shape-to-text:t" inset="0,0,0,0">
                      <w:txbxContent>
                        <w:p w:rsidR="00C36421" w:rsidRDefault="00C36421" w:rsidP="007E4663">
                          <w:r>
                            <w:rPr>
                              <w:rFonts w:ascii="Arial" w:hAnsi="Arial" w:cs="Arial"/>
                              <w:color w:val="000000"/>
                              <w:sz w:val="18"/>
                              <w:szCs w:val="18"/>
                            </w:rPr>
                            <w:t xml:space="preserve">= </w:t>
                          </w:r>
                        </w:p>
                      </w:txbxContent>
                    </v:textbox>
                  </v:rect>
                  <v:rect id="Rectangle 433" o:spid="_x0000_s1236" style="position:absolute;left:4826;top:1568;width:641;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YfsIA&#10;AADcAAAADwAAAGRycy9kb3ducmV2LnhtbESP3WoCMRSE7wXfIRzBO826SCurUUQQbOmNqw9w2Jz9&#10;weRkSaK7ffumUOjlMDPfMLvDaI14kQ+dYwWrZQaCuHK640bB/XZebECEiKzROCYF3xTgsJ9Odlho&#10;N/CVXmVsRIJwKFBBG2NfSBmqliyGpeuJk1c7bzEm6RupPQ4Jbo3Ms+xNWuw4LbTY06ml6lE+rQJ5&#10;K8/DpjQ+c595/WU+LteanFLz2Xjcgog0xv/wX/uiFazz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Kdh+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8"/>
                              <w:szCs w:val="18"/>
                            </w:rPr>
                            <w:t xml:space="preserve">0 </w:t>
                          </w:r>
                        </w:p>
                      </w:txbxContent>
                    </v:textbox>
                  </v:rect>
                  <v:rect id="Rectangle 434" o:spid="_x0000_s1237" style="position:absolute;left:5791;top:1568;width:1022;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MDL4A&#10;AADcAAAADwAAAGRycy9kb3ducmV2LnhtbERPy4rCMBTdC/5DuMLsNLUMItUoIgiOzMbqB1ya2wcm&#10;NyWJtvP3ZjHg8nDe2/1ojXiRD51jBctFBoK4crrjRsH9dpqvQYSIrNE4JgV/FGC/m062WGg38JVe&#10;ZWxECuFQoII2xr6QMlQtWQwL1xMnrnbeYkzQN1J7HFK4NTLPspW02HFqaLGnY0vVo3xaBfJWnoZ1&#10;aXzmLnn9a37O15qcUl+z8bABEWmMH/G/+6wVfOd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C2TAy+AAAA3AAAAA8AAAAAAAAAAAAAAAAAmAIAAGRycy9kb3ducmV2&#10;LnhtbFBLBQYAAAAABAAEAPUAAACDAwAAAAA=&#10;" filled="f" stroked="f">
                    <v:textbox style="mso-fit-shape-to-text:t" inset="0,0,0,0">
                      <w:txbxContent>
                        <w:p w:rsidR="00C36421" w:rsidRDefault="00C36421" w:rsidP="007E4663">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v:textbox>
                  </v:rect>
                  <v:rect id="Rectangle 435" o:spid="_x0000_s1238" style="position:absolute;left:7118;top:1568;width:641;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pl8IA&#10;AADcAAAADwAAAGRycy9kb3ducmV2LnhtbESP3WoCMRSE7wu+QziCdzXrIkVXo4ggaOmNqw9w2Jz9&#10;weRkSVJ3+/amUOjlMDPfMNv9aI14kg+dYwWLeQaCuHK640bB/XZ6X4EIEVmjcUwKfijAfjd522Kh&#10;3cBXepaxEQnCoUAFbYx9IWWoWrIY5q4nTl7tvMWYpG+k9jgkuDUyz7IPabHjtNBiT8eWqkf5bRXI&#10;W3kaVqXxmfvM6y9zOV9rckrNpuNhAyLSGP/Df+2zVrDM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umX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8"/>
                              <w:szCs w:val="18"/>
                            </w:rPr>
                            <w:t>1</w:t>
                          </w:r>
                        </w:p>
                      </w:txbxContent>
                    </v:textbox>
                  </v:rect>
                  <v:rect id="Rectangle 436" o:spid="_x0000_s1239" style="position:absolute;left:43719;top:15278;width:515;height:2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nW178A&#10;AADcAAAADwAAAGRycy9kb3ducmV2LnhtbERPy4rCMBTdC/MP4Q7MTtNREalGkQFBBze2fsCluX1g&#10;clOSaOvfTxYDLg/nvd2P1ogn+dA5VvA9y0AQV0533Ci4lcfpGkSIyBqNY1LwogD73cdki7l2A1/p&#10;WcRGpBAOOSpoY+xzKUPVksUwcz1x4mrnLcYEfSO1xyGFWyPnWbaSFjtODS329NNSdS8eVoEsi+Ow&#10;LozP3O+8vpjz6VqTU+rrczxsQEQa41v87z5pBctF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GdbXvwAAANwAAAAPAAAAAAAAAAAAAAAAAJgCAABkcnMvZG93bnJl&#10;di54bWxQSwUGAAAAAAQABAD1AAAAhAMAAAAA&#10;" filled="f" stroked="f">
                    <v:textbox style="mso-fit-shape-to-text:t" inset="0,0,0,0">
                      <w:txbxContent>
                        <w:p w:rsidR="00C36421" w:rsidRDefault="00C36421" w:rsidP="007E4663">
                          <w:r>
                            <w:rPr>
                              <w:rFonts w:ascii="ＭＳ Ｐゴシック" w:eastAsia="ＭＳ Ｐゴシック" w:cs="ＭＳ Ｐゴシック" w:hint="eastAsia"/>
                              <w:color w:val="000000"/>
                              <w:sz w:val="16"/>
                              <w:szCs w:val="16"/>
                            </w:rPr>
                            <w:t>‘</w:t>
                          </w:r>
                        </w:p>
                      </w:txbxContent>
                    </v:textbox>
                  </v:rect>
                  <v:rect id="Rectangle 437" o:spid="_x0000_s1240" style="position:absolute;left:44202;top:15278;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VzTMIA&#10;AADcAAAADwAAAGRycy9kb3ducmV2LnhtbESPzYoCMRCE74LvEFrwphl/WGQ0igiCu3hx9AGaSc8P&#10;Jp0hic7s228WFvZYVNVX1O4wWCPe5EPrWMFinoEgLp1uuVbwuJ9nGxAhIms0jknBNwU47MejHeba&#10;9XyjdxFrkSAcclTQxNjlUoayIYth7jri5FXOW4xJ+lpqj32CWyOXWfYhLbacFhrs6NRQ+SxeVoG8&#10;F+d+Uxifua9ldTWfl1tFTqnpZDhuQUQa4n/4r33RCtarB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VXNM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a</w:t>
                          </w:r>
                          <w:proofErr w:type="gramEnd"/>
                        </w:p>
                      </w:txbxContent>
                    </v:textbox>
                  </v:rect>
                  <v:rect id="Rectangle 438" o:spid="_x0000_s1241" style="position:absolute;left:44742;top:15278;width:514;height:2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ftO8IA&#10;AADcAAAADwAAAGRycy9kb3ducmV2LnhtbESP3WoCMRSE7wXfIRzBO826liKrUUQQbOmNqw9w2Jz9&#10;weRkSaK7ffumUOjlMDPfMLvDaI14kQ+dYwWrZQaCuHK640bB/XZebECEiKzROCYF3xTgsJ9Odlho&#10;N/CVXmVsRIJwKFBBG2NfSBmqliyGpeuJk1c7bzEm6RupPQ4Jbo3Ms+xdWuw4LbTY06ml6lE+rQJ5&#10;K8/DpjQ+c595/WU+LteanFLz2Xjcgog0xv/wX/uiFbyt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h+07wgAAANwAAAAPAAAAAAAAAAAAAAAAAJgCAABkcnMvZG93&#10;bnJldi54bWxQSwUGAAAAAAQABAD1AAAAhwMAAAAA&#10;" filled="f" stroked="f">
                    <v:textbox style="mso-fit-shape-to-text:t" inset="0,0,0,0">
                      <w:txbxContent>
                        <w:p w:rsidR="00C36421" w:rsidRDefault="00C36421" w:rsidP="007E4663">
                          <w:r>
                            <w:rPr>
                              <w:rFonts w:ascii="ＭＳ Ｐゴシック" w:eastAsia="ＭＳ Ｐゴシック" w:cs="ＭＳ Ｐゴシック" w:hint="eastAsia"/>
                              <w:color w:val="000000"/>
                              <w:sz w:val="16"/>
                              <w:szCs w:val="16"/>
                            </w:rPr>
                            <w:t>’</w:t>
                          </w:r>
                        </w:p>
                      </w:txbxContent>
                    </v:textbox>
                  </v:rect>
                  <v:rect id="Rectangle 439" o:spid="_x0000_s1242" style="position:absolute;left:45466;top:15278;width:169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tIoMIA&#10;AADcAAAADwAAAGRycy9kb3ducmV2LnhtbESPzYoCMRCE74LvEFrwphl/EJk1igiCLl4c9wGaSc8P&#10;Jp0hyTqzb79ZWPBYVNVX1O4wWCNe5EPrWMFinoEgLp1uuVbw9TjPtiBCRNZoHJOCHwpw2I9HO8y1&#10;6/lOryLWIkE45KigibHLpQxlQxbD3HXEyauctxiT9LXUHvsEt0Yus2wjLbacFhrs6NRQ+Sy+rQL5&#10;KM79tjA+c5/L6maul3tFTqnpZDh+gIg0xHf4v33RCtarF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y0ig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and</w:t>
                          </w:r>
                          <w:proofErr w:type="gramEnd"/>
                          <w:r>
                            <w:rPr>
                              <w:rFonts w:ascii="Arial" w:hAnsi="Arial" w:cs="Arial"/>
                              <w:color w:val="000000"/>
                              <w:sz w:val="16"/>
                              <w:szCs w:val="16"/>
                            </w:rPr>
                            <w:t xml:space="preserve"> </w:t>
                          </w:r>
                        </w:p>
                      </w:txbxContent>
                    </v:textbox>
                  </v:rect>
                  <v:rect id="Rectangle 440" o:spid="_x0000_s1243" style="position:absolute;left:47332;top:15278;width:515;height:2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LQ1MIA&#10;AADcAAAADwAAAGRycy9kb3ducmV2LnhtbESPzYoCMRCE74LvEFrYm2b8YZFZo4ggqHhx3AdoJj0/&#10;mHSGJOvMvv1GEPZYVNVX1GY3WCOe5EPrWMF8loEgLp1uuVbwfT9O1yBCRNZoHJOCXwqw245HG8y1&#10;6/lGzyLWIkE45KigibHLpQxlQxbDzHXEyauctxiT9LXUHvsEt0YusuxTWmw5LTTY0aGh8lH8WAXy&#10;Xhz7dWF85i6L6mrOp1tFTqmPybD/AhFpiP/hd/ukFayWK3idS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ItDUwgAAANwAAAAPAAAAAAAAAAAAAAAAAJgCAABkcnMvZG93&#10;bnJldi54bWxQSwUGAAAAAAQABAD1AAAAhwMAAAAA&#10;" filled="f" stroked="f">
                    <v:textbox style="mso-fit-shape-to-text:t" inset="0,0,0,0">
                      <w:txbxContent>
                        <w:p w:rsidR="00C36421" w:rsidRDefault="00C36421" w:rsidP="007E4663">
                          <w:r>
                            <w:rPr>
                              <w:rFonts w:ascii="ＭＳ Ｐゴシック" w:eastAsia="ＭＳ Ｐゴシック" w:cs="ＭＳ Ｐゴシック" w:hint="eastAsia"/>
                              <w:color w:val="000000"/>
                              <w:sz w:val="16"/>
                              <w:szCs w:val="16"/>
                            </w:rPr>
                            <w:t>‘</w:t>
                          </w:r>
                        </w:p>
                      </w:txbxContent>
                    </v:textbox>
                  </v:rect>
                  <v:rect id="Rectangle 441" o:spid="_x0000_s1244" style="position:absolute;left:47815;top:15278;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51T8IA&#10;AADcAAAADwAAAGRycy9kb3ducmV2LnhtbESP3WoCMRSE7wu+QziCdzWrVpHVKFIQbPHG1Qc4bM7+&#10;YHKyJKm7ffumIHg5zMw3zHY/WCMe5EPrWMFsmoEgLp1uuVZwux7f1yBCRNZoHJOCXwqw343etphr&#10;1/OFHkWsRYJwyFFBE2OXSxnKhiyGqeuIk1c5bzEm6WupPfYJbo2cZ9lKWmw5LTTY0WdD5b34sQrk&#10;tTj268L4zH3Pq7P5Ol0qckpNxsNhAyLSEF/hZ/ukFXwsl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nVP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b</w:t>
                          </w:r>
                          <w:proofErr w:type="gramEnd"/>
                        </w:p>
                      </w:txbxContent>
                    </v:textbox>
                  </v:rect>
                  <v:rect id="Rectangle 442" o:spid="_x0000_s1245" style="position:absolute;left:48361;top:15278;width:514;height:2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zrOMIA&#10;AADcAAAADwAAAGRycy9kb3ducmV2LnhtbESPzYoCMRCE74LvEFrwphl1EZk1igiCLl4c9wGaSc8P&#10;Jp0hyTqzb28WhD0WVfUVtd0P1ogn+dA6VrCYZyCIS6dbrhV830+zDYgQkTUax6TglwLsd+PRFnPt&#10;er7Rs4i1SBAOOSpoYuxyKUPZkMUwdx1x8irnLcYkfS21xz7BrZHLLFtLiy2nhQY7OjZUPoofq0De&#10;i1O/KYzP3NeyuprL+VaRU2o6GQ6fICIN8T/8bp+1go/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vOs4wgAAANwAAAAPAAAAAAAAAAAAAAAAAJgCAABkcnMvZG93&#10;bnJldi54bWxQSwUGAAAAAAQABAD1AAAAhwMAAAAA&#10;" filled="f" stroked="f">
                    <v:textbox style="mso-fit-shape-to-text:t" inset="0,0,0,0">
                      <w:txbxContent>
                        <w:p w:rsidR="00C36421" w:rsidRDefault="00C36421" w:rsidP="007E4663">
                          <w:r>
                            <w:rPr>
                              <w:rFonts w:ascii="ＭＳ Ｐゴシック" w:eastAsia="ＭＳ Ｐゴシック" w:cs="ＭＳ Ｐゴシック" w:hint="eastAsia"/>
                              <w:color w:val="000000"/>
                              <w:sz w:val="16"/>
                              <w:szCs w:val="16"/>
                            </w:rPr>
                            <w:t>’</w:t>
                          </w:r>
                        </w:p>
                      </w:txbxContent>
                    </v:textbox>
                  </v:rect>
                  <v:rect id="Rectangle 443" o:spid="_x0000_s1246" style="position:absolute;left:49142;top:15278;width:8528;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BOo8IA&#10;AADcAAAADwAAAGRycy9kb3ducmV2LnhtbESP3WoCMRSE7wu+QziCdzWrFpXVKFIQbPHG1Qc4bM7+&#10;YHKyJKm7ffumIHg5zMw3zHY/WCMe5EPrWMFsmoEgLp1uuVZwux7f1yBCRNZoHJOCXwqw343etphr&#10;1/OFHkWsRYJwyFFBE2OXSxnKhiyGqeuIk1c5bzEm6WupPfYJbo2cZ9lSWmw5LTTY0WdD5b34sQrk&#10;tTj268L4zH3Pq7P5Ol0qckpNxsNhAyLSEF/hZ/ukFXwsV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E6jwgAAANwAAAAPAAAAAAAAAAAAAAAAAJgCAABkcnMvZG93&#10;bnJldi54bWxQSwUGAAAAAAQABAD1AAAAhwMAAAAA&#10;" filled="f" stroked="f">
                    <v:textbox style="mso-fit-shape-to-text:t" inset="0,0,0,0">
                      <w:txbxContent>
                        <w:p w:rsidR="00C36421" w:rsidRDefault="00C36421" w:rsidP="007E4663">
                          <w:proofErr w:type="gramStart"/>
                          <w:r>
                            <w:rPr>
                              <w:rFonts w:ascii="Arial" w:hAnsi="Arial" w:cs="Arial"/>
                              <w:color w:val="000000"/>
                              <w:sz w:val="16"/>
                              <w:szCs w:val="16"/>
                            </w:rPr>
                            <w:t>are</w:t>
                          </w:r>
                          <w:proofErr w:type="gramEnd"/>
                          <w:r>
                            <w:rPr>
                              <w:rFonts w:ascii="Arial" w:hAnsi="Arial" w:cs="Arial"/>
                              <w:color w:val="000000"/>
                              <w:sz w:val="16"/>
                              <w:szCs w:val="16"/>
                            </w:rPr>
                            <w:t xml:space="preserve"> relative vertical </w:t>
                          </w:r>
                        </w:p>
                      </w:txbxContent>
                    </v:textbox>
                  </v:rect>
                  <v:rect id="Rectangle 444" o:spid="_x0000_s1247" style="position:absolute;left:43719;top:16484;width:11862;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a0b8A&#10;AADcAAAADwAAAGRycy9kb3ducmV2LnhtbERPy4rCMBTdC/MP4Q7MTtNREalGkQFBBze2fsCluX1g&#10;clOSaOvfTxYDLg/nvd2P1ogn+dA5VvA9y0AQV0533Ci4lcfpGkSIyBqNY1LwogD73cdki7l2A1/p&#10;WcRGpBAOOSpoY+xzKUPVksUwcz1x4mrnLcYEfSO1xyGFWyPnWbaSFjtODS329NNSdS8eVoEsi+Ow&#10;LozP3O+8vpjz6VqTU+rrczxsQEQa41v87z5pBc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b9rRvwAAANwAAAAPAAAAAAAAAAAAAAAAAJgCAABkcnMvZG93bnJl&#10;di54bWxQSwUGAAAAAAQABAD1AAAAhAMAAAAA&#10;" filled="f" stroked="f">
                    <v:textbox style="mso-fit-shape-to-text:t" inset="0,0,0,0">
                      <w:txbxContent>
                        <w:p w:rsidR="00C36421" w:rsidRDefault="00C36421" w:rsidP="007E4663">
                          <w:proofErr w:type="gramStart"/>
                          <w:r>
                            <w:rPr>
                              <w:rFonts w:ascii="Arial" w:hAnsi="Arial" w:cs="Arial"/>
                              <w:color w:val="000000"/>
                              <w:sz w:val="16"/>
                              <w:szCs w:val="16"/>
                            </w:rPr>
                            <w:t>distances</w:t>
                          </w:r>
                          <w:proofErr w:type="gramEnd"/>
                          <w:r>
                            <w:rPr>
                              <w:rFonts w:ascii="Arial" w:hAnsi="Arial" w:cs="Arial"/>
                              <w:color w:val="000000"/>
                              <w:sz w:val="16"/>
                              <w:szCs w:val="16"/>
                            </w:rPr>
                            <w:t xml:space="preserve"> from target pixel</w:t>
                          </w:r>
                        </w:p>
                      </w:txbxContent>
                    </v:textbox>
                  </v:rect>
                  <v:rect id="Rectangle 445" o:spid="_x0000_s1248" style="position:absolute;left:43719;top:3321;width:680;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N/SsIA&#10;AADcAAAADwAAAGRycy9kb3ducmV2LnhtbESP3WoCMRSE7wu+QziCdzWrFtHVKFIQbPHG1Qc4bM7+&#10;YHKyJKm7ffumIHg5zMw3zHY/WCMe5EPrWMFsmoEgLp1uuVZwux7fVyBCRNZoHJOCXwqw343etphr&#10;1/OFHkWsRYJwyFFBE2OXSxnKhiyGqeuIk1c5bzEm6WupPfYJbo2cZ9lSWmw5LTTY0WdD5b34sQrk&#10;tTj2q8L4zH3Pq7P5Ol0qckpNxsNhAyLSEF/hZ/ukFXws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I39K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E</w:t>
                          </w:r>
                        </w:p>
                      </w:txbxContent>
                    </v:textbox>
                  </v:rect>
                  <v:rect id="Rectangle 446" o:spid="_x0000_s1249" style="position:absolute;left:44380;top:3321;width:28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lqsAA&#10;AADcAAAADwAAAGRycy9kb3ducmV2LnhtbERPS2rDMBDdF3IHMYHsGrkhFONaDqUQSEI2sXuAwRp/&#10;qDQykhK7t68WgS4f718eFmvEg3wYHSt422YgiFunR+4VfDfH1xxEiMgajWNS8EsBDtXqpcRCu5lv&#10;9KhjL1IIhwIVDDFOhZShHchi2LqJOHGd8xZjgr6X2uOcwq2Ruyx7lxZHTg0DTvQ1UPtT360C2dTH&#10;Oa+Nz9xl113N+XTryCm1WS+fHyAiLfFf/HSftIL9Ps1P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x+lqsAAAADcAAAADwAAAAAAAAAAAAAAAACYAgAAZHJzL2Rvd25y&#10;ZXYueG1sUEsFBgAAAAAEAAQA9QAAAIUDAAAAAA==&#10;" filled="f" stroked="f">
                    <v:textbox style="mso-fit-shape-to-text:t" inset="0,0,0,0">
                      <w:txbxContent>
                        <w:p w:rsidR="00C36421" w:rsidRDefault="00C36421" w:rsidP="007E4663">
                          <w:r>
                            <w:rPr>
                              <w:rFonts w:ascii="Arial" w:hAnsi="Arial" w:cs="Arial"/>
                              <w:color w:val="000000"/>
                              <w:sz w:val="16"/>
                              <w:szCs w:val="16"/>
                            </w:rPr>
                            <w:t xml:space="preserve">: </w:t>
                          </w:r>
                        </w:p>
                      </w:txbxContent>
                    </v:textbox>
                  </v:rect>
                  <v:rect id="Rectangle 447" o:spid="_x0000_s1250" style="position:absolute;left:44926;top:3321;width:4184;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AMcIA&#10;AADcAAAADwAAAGRycy9kb3ducmV2LnhtbESP3YrCMBSE74V9h3AE72yqyCJdoyyCoOKNdR/g0Jz+&#10;sMlJSbK2vr0RhL0cZuYbZrMbrRF38qFzrGCR5SCIK6c7bhT83A7zNYgQkTUax6TgQQF224/JBgvt&#10;Br7SvYyNSBAOBSpoY+wLKUPVksWQuZ44ebXzFmOSvpHa45Dg1shlnn9Kix2nhRZ72rdU/ZZ/VoG8&#10;lYdhXRqfu/OyvpjT8VqTU2o2Hb+/QEQa43/43T5qBavVAl5n0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UwAx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Even line</w:t>
                          </w:r>
                        </w:p>
                      </w:txbxContent>
                    </v:textbox>
                  </v:rect>
                  <v:rect id="Rectangle 448" o:spid="_x0000_s1251" style="position:absolute;left:48844;top:3321;width:28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eRsEA&#10;AADcAAAADwAAAGRycy9kb3ducmV2LnhtbESP3YrCMBSE74V9h3CEvdPUIotUo4gguOKN1Qc4NKc/&#10;mJyUJGu7b28WhL0cZuYbZrMbrRFP8qFzrGAxz0AQV0533Ci4346zFYgQkTUax6TglwLsth+TDRba&#10;DXylZxkbkSAcClTQxtgXUoaqJYth7nri5NXOW4xJ+kZqj0OCWyPzLPuSFjtOCy32dGipepQ/VoG8&#10;lcdhVRqfuXNeX8z36VqTU+pzOu7XICKN8T/8bp+0guUy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BnkbBAAAA3AAAAA8AAAAAAAAAAAAAAAAAmAIAAGRycy9kb3du&#10;cmV2LnhtbFBLBQYAAAAABAAEAPUAAACGAwAAAAA=&#10;" filled="f" stroked="f">
                    <v:textbox style="mso-fit-shape-to-text:t" inset="0,0,0,0">
                      <w:txbxContent>
                        <w:p w:rsidR="00C36421" w:rsidRDefault="00C36421" w:rsidP="007E4663">
                          <w:r>
                            <w:rPr>
                              <w:rFonts w:ascii="Arial" w:hAnsi="Arial" w:cs="Arial"/>
                              <w:color w:val="000000"/>
                              <w:sz w:val="16"/>
                              <w:szCs w:val="16"/>
                            </w:rPr>
                            <w:t xml:space="preserve">, </w:t>
                          </w:r>
                        </w:p>
                      </w:txbxContent>
                    </v:textbox>
                  </v:rect>
                  <v:rect id="Rectangle 449" o:spid="_x0000_s1252" style="position:absolute;left:49383;top:3321;width:794;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073cIA&#10;AADcAAAADwAAAGRycy9kb3ducmV2LnhtbESPzYoCMRCE74LvEFrYm2b8YZFZo4ggqHhx3AdoJj0/&#10;mHSGJOvMvv1GEPZYVNVX1GY3WCOe5EPrWMF8loEgLp1uuVbwfT9O1yBCRNZoHJOCXwqw245HG8y1&#10;6/lGzyLWIkE45KigibHLpQxlQxbDzHXEyauctxiT9LXUHvsEt0YusuxTWmw5LTTY0aGh8lH8WAXy&#10;Xhz7dWF85i6L6mrOp1tFTqmPybD/AhFpiP/hd/ukFaxWS3idS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zTvd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O</w:t>
                          </w:r>
                        </w:p>
                      </w:txbxContent>
                    </v:textbox>
                  </v:rect>
                  <v:rect id="Rectangle 450" o:spid="_x0000_s1253" style="position:absolute;left:50171;top:3321;width:28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SjqcEA&#10;AADcAAAADwAAAGRycy9kb3ducmV2LnhtbESP3YrCMBSE74V9h3CEvdNUKYtUo4gguOKN1Qc4NKc/&#10;mJyUJGu7b28WhL0cZuYbZrMbrRFP8qFzrGAxz0AQV0533Ci4346zFYgQkTUax6TglwLsth+TDRba&#10;DXylZxkbkSAcClTQxtgXUoaqJYth7nri5NXOW4xJ+kZqj0OCWyOXWfYlLXacFlrs6dBS9Sh/rAJ5&#10;K4/DqjQ+c+dlfTHfp2tNTqnP6bhfg4g0xv/wu33SCvI8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ko6nBAAAA3AAAAA8AAAAAAAAAAAAAAAAAmAIAAGRycy9kb3du&#10;cmV2LnhtbFBLBQYAAAAABAAEAPUAAACGAwAAAAA=&#10;" filled="f" stroked="f">
                    <v:textbox style="mso-fit-shape-to-text:t" inset="0,0,0,0">
                      <w:txbxContent>
                        <w:p w:rsidR="00C36421" w:rsidRDefault="00C36421" w:rsidP="007E4663">
                          <w:r>
                            <w:rPr>
                              <w:rFonts w:ascii="Arial" w:hAnsi="Arial" w:cs="Arial"/>
                              <w:color w:val="000000"/>
                              <w:sz w:val="16"/>
                              <w:szCs w:val="16"/>
                            </w:rPr>
                            <w:t xml:space="preserve">: </w:t>
                          </w:r>
                        </w:p>
                      </w:txbxContent>
                    </v:textbox>
                  </v:rect>
                  <v:rect id="Rectangle 451" o:spid="_x0000_s1254" style="position:absolute;left:50711;top:3321;width:3784;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gGMsIA&#10;AADcAAAADwAAAGRycy9kb3ducmV2LnhtbESPzYoCMRCE74LvEFrwphlFRWaNIoKgixfHfYBm0vOD&#10;SWdIss7s228WFjwWVfUVtTsM1ogX+dA6VrCYZyCIS6dbrhV8Pc6zLYgQkTUax6TghwIc9uPRDnPt&#10;er7Tq4i1SBAOOSpoYuxyKUPZkMUwdx1x8irnLcYkfS21xz7BrZHLLNtIiy2nhQY7OjVUPotvq0A+&#10;inO/LYzP3Oeyupnr5V6RU2o6GY4fICIN8R3+b1+0gtVqD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aAYywgAAANwAAAAPAAAAAAAAAAAAAAAAAJgCAABkcnMvZG93&#10;bnJldi54bWxQSwUGAAAAAAQABAD1AAAAhwMAAAAA&#10;" filled="f" stroked="f">
                    <v:textbox style="mso-fit-shape-to-text:t" inset="0,0,0,0">
                      <w:txbxContent>
                        <w:p w:rsidR="00C36421" w:rsidRDefault="00C36421" w:rsidP="007E4663">
                          <w:r>
                            <w:rPr>
                              <w:rFonts w:ascii="Arial" w:hAnsi="Arial" w:cs="Arial"/>
                              <w:color w:val="000000"/>
                              <w:sz w:val="16"/>
                              <w:szCs w:val="16"/>
                            </w:rPr>
                            <w:t>Odd line</w:t>
                          </w:r>
                        </w:p>
                      </w:txbxContent>
                    </v:textbox>
                  </v:rect>
                  <w10:anchorlock/>
                </v:group>
              </w:pict>
            </mc:Fallback>
          </mc:AlternateContent>
        </w:r>
        <w:bookmarkStart w:id="179" w:name="_GoBack"/>
        <w:bookmarkEnd w:id="179"/>
      </w:ins>
    </w:p>
    <w:p w:rsidR="007E4663" w:rsidRDefault="007E4663" w:rsidP="007E4663">
      <w:pPr>
        <w:ind w:left="360"/>
        <w:rPr>
          <w:ins w:id="180" w:author="Takeshi Chujoh" w:date="2013-01-15T01:51:00Z"/>
          <w:lang w:eastAsia="ja-JP"/>
        </w:rPr>
      </w:pPr>
    </w:p>
    <w:p w:rsidR="007E4663" w:rsidRPr="007E4663" w:rsidRDefault="007E4663" w:rsidP="007E4663">
      <w:pPr>
        <w:rPr>
          <w:lang w:eastAsia="ja-JP"/>
        </w:rPr>
      </w:pPr>
      <w:ins w:id="181" w:author="Takeshi Chujoh" w:date="2013-01-15T01:51:00Z">
        <w:r w:rsidRPr="00553DBC">
          <w:rPr>
            <w:rFonts w:hint="eastAsia"/>
            <w:highlight w:val="yellow"/>
            <w:lang w:eastAsia="ja-JP"/>
          </w:rPr>
          <w:t xml:space="preserve"> </w:t>
        </w:r>
        <w:r w:rsidRPr="004A1948">
          <w:rPr>
            <w:rFonts w:hint="eastAsia"/>
            <w:highlight w:val="yellow"/>
            <w:lang w:eastAsia="ja-JP"/>
          </w:rPr>
          <w:t>Figure E</w:t>
        </w:r>
        <w:r>
          <w:rPr>
            <w:rFonts w:hint="eastAsia"/>
            <w:highlight w:val="yellow"/>
            <w:lang w:eastAsia="ja-JP"/>
          </w:rPr>
          <w:t>-X2_</w:t>
        </w:r>
        <w:r w:rsidRPr="004A1948">
          <w:rPr>
            <w:rFonts w:hint="eastAsia"/>
            <w:highlight w:val="yellow"/>
            <w:lang w:eastAsia="ja-JP"/>
          </w:rPr>
          <w:t>2</w:t>
        </w:r>
        <w:r w:rsidRPr="004A1948">
          <w:rPr>
            <w:rFonts w:hint="eastAsia"/>
            <w:highlight w:val="yellow"/>
            <w:lang w:eastAsia="ja-JP"/>
          </w:rPr>
          <w:tab/>
        </w:r>
        <w:r w:rsidRPr="003F728E">
          <w:rPr>
            <w:rFonts w:hint="eastAsia"/>
            <w:highlight w:val="yellow"/>
            <w:lang w:eastAsia="ja-JP"/>
          </w:rPr>
          <w:t>(Informative) Design principle of vertical up/down-sampling filter for progressive scan.</w:t>
        </w:r>
        <w:r>
          <w:rPr>
            <w:lang w:eastAsia="ja-JP"/>
          </w:rPr>
          <w:br/>
        </w:r>
      </w:ins>
    </w:p>
    <w:p w:rsidR="004A1948" w:rsidRPr="003B262C" w:rsidRDefault="00553DBC" w:rsidP="004A1948">
      <w:pPr>
        <w:rPr>
          <w:lang w:eastAsia="ja-JP"/>
        </w:rPr>
      </w:pPr>
      <w:del w:id="182" w:author="Takeshi Chujoh" w:date="2013-01-15T01:52:00Z">
        <w:r w:rsidRPr="00553DBC" w:rsidDel="007E4663">
          <w:delText xml:space="preserve"> </w:delText>
        </w:r>
      </w:del>
      <w:r w:rsidR="00C246F8">
        <w:rPr>
          <w:noProof/>
          <w:lang w:eastAsia="ja-JP"/>
        </w:rPr>
        <w:drawing>
          <wp:inline distT="0" distB="0" distL="0" distR="0" wp14:anchorId="0518B756" wp14:editId="203E15B1">
            <wp:extent cx="5943600" cy="4512262"/>
            <wp:effectExtent l="0" t="0" r="0" b="3175"/>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4512262"/>
                    </a:xfrm>
                    <a:prstGeom prst="rect">
                      <a:avLst/>
                    </a:prstGeom>
                    <a:noFill/>
                    <a:ln>
                      <a:noFill/>
                    </a:ln>
                  </pic:spPr>
                </pic:pic>
              </a:graphicData>
            </a:graphic>
          </wp:inline>
        </w:drawing>
      </w:r>
    </w:p>
    <w:p w:rsidR="009202C6" w:rsidDel="001E424D" w:rsidRDefault="004A1948" w:rsidP="00A85E6B">
      <w:pPr>
        <w:pStyle w:val="a9"/>
        <w:spacing w:afterLines="50" w:after="120"/>
        <w:jc w:val="center"/>
        <w:rPr>
          <w:del w:id="183" w:author="Takeshi Chujoh" w:date="2013-01-15T03:00:00Z"/>
          <w:lang w:eastAsia="ja-JP"/>
        </w:rPr>
      </w:pPr>
      <w:r w:rsidRPr="004A1948">
        <w:rPr>
          <w:rFonts w:hint="eastAsia"/>
          <w:highlight w:val="yellow"/>
          <w:lang w:eastAsia="ja-JP"/>
        </w:rPr>
        <w:t>Figure E</w:t>
      </w:r>
      <w:r w:rsidR="009F64B1">
        <w:rPr>
          <w:rFonts w:hint="eastAsia"/>
          <w:highlight w:val="yellow"/>
          <w:lang w:eastAsia="ja-JP"/>
        </w:rPr>
        <w:t>-X1_</w:t>
      </w:r>
      <w:del w:id="184" w:author="Takeshi Chujoh" w:date="2013-01-15T01:51:00Z">
        <w:r w:rsidRPr="004A1948" w:rsidDel="007E4663">
          <w:rPr>
            <w:rFonts w:hint="eastAsia"/>
            <w:highlight w:val="yellow"/>
            <w:lang w:eastAsia="ja-JP"/>
          </w:rPr>
          <w:delText>2</w:delText>
        </w:r>
      </w:del>
      <w:ins w:id="185" w:author="Takeshi Chujoh" w:date="2013-01-15T01:51:00Z">
        <w:r w:rsidR="007E4663">
          <w:rPr>
            <w:rFonts w:hint="eastAsia"/>
            <w:highlight w:val="yellow"/>
            <w:lang w:eastAsia="ja-JP"/>
          </w:rPr>
          <w:t>3</w:t>
        </w:r>
      </w:ins>
      <w:r w:rsidRPr="004A1948">
        <w:rPr>
          <w:rFonts w:hint="eastAsia"/>
          <w:highlight w:val="yellow"/>
          <w:lang w:eastAsia="ja-JP"/>
        </w:rPr>
        <w:tab/>
      </w:r>
      <w:r w:rsidR="009F64B1" w:rsidRPr="0045636E">
        <w:rPr>
          <w:rFonts w:hint="eastAsia"/>
          <w:highlight w:val="yellow"/>
          <w:lang w:eastAsia="ja-JP"/>
        </w:rPr>
        <w:t xml:space="preserve">(Informative) </w:t>
      </w:r>
      <w:r w:rsidR="00553DBC" w:rsidRPr="0045636E">
        <w:rPr>
          <w:rFonts w:hint="eastAsia"/>
          <w:highlight w:val="yellow"/>
          <w:lang w:eastAsia="ja-JP"/>
        </w:rPr>
        <w:t>Design principle of</w:t>
      </w:r>
      <w:r w:rsidR="004863DF" w:rsidRPr="0045636E">
        <w:rPr>
          <w:rFonts w:hint="eastAsia"/>
          <w:highlight w:val="yellow"/>
          <w:lang w:eastAsia="ja-JP"/>
        </w:rPr>
        <w:t xml:space="preserve"> </w:t>
      </w:r>
      <w:r w:rsidR="000A42E0" w:rsidRPr="0045636E">
        <w:rPr>
          <w:rFonts w:hint="eastAsia"/>
          <w:highlight w:val="yellow"/>
          <w:lang w:eastAsia="ja-JP"/>
        </w:rPr>
        <w:t xml:space="preserve">vertical </w:t>
      </w:r>
      <w:r w:rsidR="004863DF" w:rsidRPr="0045636E">
        <w:rPr>
          <w:rFonts w:hint="eastAsia"/>
          <w:highlight w:val="yellow"/>
          <w:lang w:eastAsia="ja-JP"/>
        </w:rPr>
        <w:t>up/down-sampling</w:t>
      </w:r>
      <w:r w:rsidR="008500FC" w:rsidRPr="0045636E">
        <w:rPr>
          <w:rFonts w:hint="eastAsia"/>
          <w:highlight w:val="yellow"/>
          <w:lang w:eastAsia="ja-JP"/>
        </w:rPr>
        <w:t xml:space="preserve"> </w:t>
      </w:r>
      <w:r w:rsidR="000A42E0" w:rsidRPr="0045636E">
        <w:rPr>
          <w:rFonts w:hint="eastAsia"/>
          <w:highlight w:val="yellow"/>
          <w:lang w:eastAsia="ja-JP"/>
        </w:rPr>
        <w:t xml:space="preserve">filter </w:t>
      </w:r>
      <w:r w:rsidR="008500FC" w:rsidRPr="0045636E">
        <w:rPr>
          <w:rFonts w:hint="eastAsia"/>
          <w:highlight w:val="yellow"/>
          <w:lang w:eastAsia="ja-JP"/>
        </w:rPr>
        <w:t>for interlaced scan.</w:t>
      </w:r>
      <w:r w:rsidR="009F64B1">
        <w:rPr>
          <w:lang w:eastAsia="ja-JP"/>
        </w:rPr>
        <w:br/>
      </w:r>
      <w:del w:id="186" w:author="Takeshi Chujoh" w:date="2013-01-15T02:59:00Z">
        <w:r w:rsidR="004863DF" w:rsidDel="001E424D">
          <w:rPr>
            <w:rFonts w:hint="eastAsia"/>
            <w:lang w:eastAsia="ja-JP"/>
          </w:rPr>
          <w:delText>The number of filters is according to the variation</w:delText>
        </w:r>
        <w:r w:rsidR="008500FC" w:rsidDel="001E424D">
          <w:rPr>
            <w:rFonts w:hint="eastAsia"/>
            <w:lang w:eastAsia="ja-JP"/>
          </w:rPr>
          <w:delText>s</w:delText>
        </w:r>
        <w:r w:rsidR="004863DF" w:rsidDel="001E424D">
          <w:rPr>
            <w:rFonts w:hint="eastAsia"/>
            <w:lang w:eastAsia="ja-JP"/>
          </w:rPr>
          <w:delText xml:space="preserve"> of </w:delText>
        </w:r>
        <w:r w:rsidR="00A023D7" w:rsidDel="001E424D">
          <w:rPr>
            <w:rFonts w:hint="eastAsia"/>
            <w:lang w:eastAsia="ja-JP"/>
          </w:rPr>
          <w:delText>positional relationship between sampled pixels and a generated pixel.</w:delText>
        </w:r>
      </w:del>
    </w:p>
    <w:p w:rsidR="004A1948" w:rsidRPr="007E4663" w:rsidRDefault="004A1948" w:rsidP="004B4BB0">
      <w:pPr>
        <w:pStyle w:val="a9"/>
        <w:spacing w:afterLines="50" w:after="120"/>
        <w:jc w:val="center"/>
        <w:rPr>
          <w:lang w:val="en-US" w:eastAsia="ja-JP"/>
        </w:rPr>
      </w:pPr>
    </w:p>
    <w:p w:rsidR="00960D5D" w:rsidRPr="004A1948" w:rsidRDefault="00960D5D" w:rsidP="00960D5D">
      <w:pPr>
        <w:rPr>
          <w:noProof/>
          <w:szCs w:val="22"/>
          <w:highlight w:val="yellow"/>
          <w:lang w:eastAsia="ja-JP"/>
        </w:rPr>
      </w:pPr>
      <w:r w:rsidRPr="004A1948">
        <w:rPr>
          <w:rFonts w:hint="eastAsia"/>
          <w:noProof/>
          <w:szCs w:val="22"/>
          <w:highlight w:val="yellow"/>
          <w:lang w:eastAsia="ja-JP"/>
        </w:rPr>
        <w:t xml:space="preserve">Table E-X2 speficies the coefficients of chroma sampling filter in horizontal direction. When hor_chroma_filter_idc is </w:t>
      </w:r>
      <w:r w:rsidR="0055582A" w:rsidRPr="004A1948">
        <w:rPr>
          <w:rFonts w:hint="eastAsia"/>
          <w:noProof/>
          <w:szCs w:val="22"/>
          <w:highlight w:val="yellow"/>
          <w:lang w:eastAsia="ja-JP"/>
        </w:rPr>
        <w:t xml:space="preserve">greater than </w:t>
      </w:r>
      <w:r w:rsidRPr="004A1948">
        <w:rPr>
          <w:rFonts w:hint="eastAsia"/>
          <w:noProof/>
          <w:szCs w:val="22"/>
          <w:highlight w:val="yellow"/>
          <w:lang w:eastAsia="ja-JP"/>
        </w:rPr>
        <w:t>1, the usage of filter coefficients F</w:t>
      </w:r>
      <w:r w:rsidRPr="004A1948">
        <w:rPr>
          <w:rFonts w:hint="eastAsia"/>
          <w:noProof/>
          <w:szCs w:val="22"/>
          <w:highlight w:val="yellow"/>
          <w:vertAlign w:val="subscript"/>
          <w:lang w:eastAsia="ja-JP"/>
        </w:rPr>
        <w:t>H</w:t>
      </w:r>
      <w:r w:rsidRPr="004A1948">
        <w:rPr>
          <w:rFonts w:hint="eastAsia"/>
          <w:noProof/>
          <w:szCs w:val="22"/>
          <w:highlight w:val="yellow"/>
          <w:lang w:eastAsia="ja-JP"/>
        </w:rPr>
        <w:t>[][]is specified in Table E-X2_1.</w:t>
      </w:r>
    </w:p>
    <w:p w:rsidR="007E4663" w:rsidRDefault="007E4663" w:rsidP="00A85E6B">
      <w:pPr>
        <w:pStyle w:val="a9"/>
        <w:spacing w:afterLines="50" w:after="120"/>
        <w:jc w:val="center"/>
        <w:rPr>
          <w:ins w:id="187" w:author="Takeshi Chujoh" w:date="2013-01-15T01:52:00Z"/>
          <w:highlight w:val="yellow"/>
          <w:lang w:eastAsia="ja-JP"/>
        </w:rPr>
      </w:pPr>
    </w:p>
    <w:p w:rsidR="009202C6" w:rsidRDefault="00960D5D" w:rsidP="00A85E6B">
      <w:pPr>
        <w:pStyle w:val="a9"/>
        <w:spacing w:afterLines="50" w:after="120"/>
        <w:jc w:val="center"/>
        <w:rPr>
          <w:highlight w:val="yellow"/>
          <w:lang w:eastAsia="ja-JP"/>
        </w:rPr>
      </w:pPr>
      <w:r w:rsidRPr="004A1948">
        <w:rPr>
          <w:highlight w:val="yellow"/>
        </w:rPr>
        <w:lastRenderedPageBreak/>
        <w:t>Table</w:t>
      </w:r>
      <w:r w:rsidRPr="004A1948">
        <w:rPr>
          <w:rFonts w:hint="eastAsia"/>
          <w:highlight w:val="yellow"/>
          <w:lang w:eastAsia="ja-JP"/>
        </w:rPr>
        <w:t xml:space="preserve"> E-X2</w:t>
      </w:r>
      <w:r w:rsidRPr="004A1948">
        <w:rPr>
          <w:rFonts w:hint="eastAsia"/>
          <w:highlight w:val="yellow"/>
          <w:lang w:eastAsia="ja-JP"/>
        </w:rPr>
        <w:tab/>
        <w:t>Chroma filter index in horizontal direction</w:t>
      </w:r>
    </w:p>
    <w:tbl>
      <w:tblPr>
        <w:tblW w:w="4821" w:type="pct"/>
        <w:jc w:val="center"/>
        <w:tblCellMar>
          <w:left w:w="80" w:type="dxa"/>
          <w:right w:w="80" w:type="dxa"/>
        </w:tblCellMar>
        <w:tblLook w:val="0000" w:firstRow="0" w:lastRow="0" w:firstColumn="0" w:lastColumn="0" w:noHBand="0" w:noVBand="0"/>
      </w:tblPr>
      <w:tblGrid>
        <w:gridCol w:w="970"/>
        <w:gridCol w:w="4580"/>
        <w:gridCol w:w="3629"/>
      </w:tblGrid>
      <w:tr w:rsidR="00960D5D" w:rsidRPr="004A1948" w:rsidTr="00F747F0">
        <w:trPr>
          <w:cantSplit/>
          <w:tblHeader/>
          <w:jc w:val="center"/>
        </w:trPr>
        <w:tc>
          <w:tcPr>
            <w:tcW w:w="528" w:type="pct"/>
            <w:tcBorders>
              <w:top w:val="single" w:sz="6" w:space="0" w:color="auto"/>
              <w:left w:val="single" w:sz="6" w:space="0" w:color="auto"/>
              <w:bottom w:val="single" w:sz="8" w:space="0" w:color="auto"/>
              <w:right w:val="single" w:sz="6" w:space="0" w:color="auto"/>
            </w:tcBorders>
          </w:tcPr>
          <w:p w:rsidR="00960D5D" w:rsidRPr="004A1948" w:rsidRDefault="00960D5D" w:rsidP="00960D5D">
            <w:pPr>
              <w:pStyle w:val="Tablehead"/>
              <w:keepNext/>
              <w:rPr>
                <w:highlight w:val="yellow"/>
              </w:rPr>
            </w:pPr>
            <w:r w:rsidRPr="004A1948">
              <w:rPr>
                <w:highlight w:val="yellow"/>
              </w:rPr>
              <w:t>Value</w:t>
            </w:r>
          </w:p>
        </w:tc>
        <w:tc>
          <w:tcPr>
            <w:tcW w:w="2495" w:type="pct"/>
            <w:tcBorders>
              <w:top w:val="single" w:sz="6" w:space="0" w:color="auto"/>
              <w:left w:val="single" w:sz="6" w:space="0" w:color="auto"/>
              <w:bottom w:val="single" w:sz="8" w:space="0" w:color="auto"/>
              <w:right w:val="single" w:sz="6" w:space="0" w:color="auto"/>
            </w:tcBorders>
          </w:tcPr>
          <w:p w:rsidR="00960D5D" w:rsidRPr="004A1948" w:rsidRDefault="003B4975" w:rsidP="00960D5D">
            <w:pPr>
              <w:pStyle w:val="Tablehead"/>
              <w:keepNext/>
              <w:jc w:val="left"/>
              <w:rPr>
                <w:rFonts w:eastAsiaTheme="minorEastAsia"/>
                <w:highlight w:val="yellow"/>
                <w:lang w:eastAsia="ja-JP"/>
              </w:rPr>
            </w:pPr>
            <w:ins w:id="188" w:author="Takeshi Chujoh　2" w:date="2013-01-10T16:46:00Z">
              <w:r>
                <w:rPr>
                  <w:rFonts w:eastAsiaTheme="minorEastAsia" w:hint="eastAsia"/>
                  <w:highlight w:val="yellow"/>
                  <w:lang w:eastAsia="ja-JP"/>
                </w:rPr>
                <w:t>Horizontal</w:t>
              </w:r>
            </w:ins>
            <w:del w:id="189" w:author="Takeshi Chujoh　2" w:date="2013-01-10T16:46:00Z">
              <w:r w:rsidR="00960D5D" w:rsidRPr="004A1948" w:rsidDel="003B4975">
                <w:rPr>
                  <w:rFonts w:eastAsiaTheme="minorEastAsia" w:hint="eastAsia"/>
                  <w:highlight w:val="yellow"/>
                  <w:lang w:eastAsia="ja-JP"/>
                </w:rPr>
                <w:delText>Vertical</w:delText>
              </w:r>
            </w:del>
            <w:r w:rsidR="00960D5D" w:rsidRPr="004A1948">
              <w:rPr>
                <w:rFonts w:eastAsiaTheme="minorEastAsia" w:hint="eastAsia"/>
                <w:highlight w:val="yellow"/>
                <w:lang w:eastAsia="ja-JP"/>
              </w:rPr>
              <w:t xml:space="preserve"> chroma sampling filter</w:t>
            </w:r>
          </w:p>
        </w:tc>
        <w:tc>
          <w:tcPr>
            <w:tcW w:w="1977" w:type="pct"/>
            <w:tcBorders>
              <w:top w:val="single" w:sz="6" w:space="0" w:color="auto"/>
              <w:left w:val="single" w:sz="6" w:space="0" w:color="auto"/>
              <w:bottom w:val="single" w:sz="8" w:space="0" w:color="auto"/>
              <w:right w:val="single" w:sz="6" w:space="0" w:color="auto"/>
            </w:tcBorders>
          </w:tcPr>
          <w:p w:rsidR="00960D5D" w:rsidRPr="004A1948" w:rsidRDefault="00960D5D" w:rsidP="00960D5D">
            <w:pPr>
              <w:pStyle w:val="Tablehead"/>
              <w:keepNext/>
              <w:jc w:val="left"/>
              <w:rPr>
                <w:highlight w:val="yellow"/>
              </w:rPr>
            </w:pPr>
            <w:r w:rsidRPr="004A1948">
              <w:rPr>
                <w:highlight w:val="yellow"/>
              </w:rPr>
              <w:t>Informative Remark</w:t>
            </w:r>
          </w:p>
        </w:tc>
      </w:tr>
      <w:tr w:rsidR="00960D5D" w:rsidRPr="004A1948" w:rsidTr="00F747F0">
        <w:trPr>
          <w:cantSplit/>
          <w:jc w:val="center"/>
        </w:trPr>
        <w:tc>
          <w:tcPr>
            <w:tcW w:w="528" w:type="pct"/>
            <w:tcBorders>
              <w:left w:val="single" w:sz="6" w:space="0" w:color="auto"/>
              <w:bottom w:val="single" w:sz="6" w:space="0" w:color="auto"/>
              <w:right w:val="single" w:sz="6" w:space="0" w:color="auto"/>
            </w:tcBorders>
          </w:tcPr>
          <w:p w:rsidR="00960D5D" w:rsidRPr="004A1948" w:rsidRDefault="00960D5D" w:rsidP="00960D5D">
            <w:pPr>
              <w:pStyle w:val="Tabletext"/>
              <w:keepNext/>
              <w:jc w:val="center"/>
              <w:rPr>
                <w:noProof/>
                <w:highlight w:val="yellow"/>
              </w:rPr>
            </w:pPr>
            <w:r w:rsidRPr="004A1948">
              <w:rPr>
                <w:noProof/>
                <w:highlight w:val="yellow"/>
              </w:rPr>
              <w:t>0</w:t>
            </w:r>
          </w:p>
        </w:tc>
        <w:tc>
          <w:tcPr>
            <w:tcW w:w="2495" w:type="pct"/>
            <w:tcBorders>
              <w:left w:val="single" w:sz="6" w:space="0" w:color="auto"/>
              <w:bottom w:val="single" w:sz="6" w:space="0" w:color="auto"/>
              <w:right w:val="single" w:sz="6" w:space="0" w:color="auto"/>
            </w:tcBorders>
          </w:tcPr>
          <w:p w:rsidR="00960D5D" w:rsidRPr="004A1948" w:rsidRDefault="00960D5D" w:rsidP="00960D5D">
            <w:pPr>
              <w:pStyle w:val="Tabletext"/>
              <w:keepNext/>
              <w:rPr>
                <w:rFonts w:eastAsiaTheme="minorEastAsia"/>
                <w:noProof/>
                <w:highlight w:val="yellow"/>
                <w:lang w:eastAsia="ja-JP"/>
              </w:rPr>
            </w:pPr>
            <w:r w:rsidRPr="004A1948">
              <w:rPr>
                <w:rFonts w:eastAsiaTheme="minorEastAsia" w:hint="eastAsia"/>
                <w:noProof/>
                <w:highlight w:val="yellow"/>
                <w:lang w:eastAsia="ja-JP"/>
              </w:rPr>
              <w:t>Unspecified</w:t>
            </w:r>
          </w:p>
        </w:tc>
        <w:tc>
          <w:tcPr>
            <w:tcW w:w="1977" w:type="pct"/>
            <w:tcBorders>
              <w:left w:val="single" w:sz="6" w:space="0" w:color="auto"/>
              <w:bottom w:val="single" w:sz="6" w:space="0" w:color="auto"/>
              <w:right w:val="single" w:sz="6" w:space="0" w:color="auto"/>
            </w:tcBorders>
          </w:tcPr>
          <w:p w:rsidR="00960D5D" w:rsidRPr="004A1948" w:rsidRDefault="00960D5D" w:rsidP="00960D5D">
            <w:pPr>
              <w:pStyle w:val="Tabletext"/>
              <w:keepNext/>
              <w:rPr>
                <w:noProof/>
                <w:highlight w:val="yellow"/>
              </w:rPr>
            </w:pPr>
            <w:r w:rsidRPr="004A1948">
              <w:rPr>
                <w:rFonts w:eastAsiaTheme="minorEastAsia" w:hint="eastAsia"/>
                <w:noProof/>
                <w:highlight w:val="yellow"/>
                <w:lang w:eastAsia="ja-JP"/>
              </w:rPr>
              <w:t>Chroma filter</w:t>
            </w:r>
            <w:r w:rsidRPr="004A1948">
              <w:rPr>
                <w:noProof/>
                <w:highlight w:val="yellow"/>
              </w:rPr>
              <w:t xml:space="preserve"> </w:t>
            </w:r>
            <w:r w:rsidRPr="004A1948">
              <w:rPr>
                <w:rFonts w:eastAsiaTheme="minorEastAsia" w:hint="eastAsia"/>
                <w:noProof/>
                <w:highlight w:val="yellow"/>
                <w:lang w:eastAsia="ja-JP"/>
              </w:rPr>
              <w:t>is</w:t>
            </w:r>
            <w:r w:rsidRPr="004A1948">
              <w:rPr>
                <w:noProof/>
                <w:highlight w:val="yellow"/>
              </w:rPr>
              <w:t xml:space="preserve"> unknown or </w:t>
            </w:r>
            <w:r w:rsidRPr="004A1948">
              <w:rPr>
                <w:rFonts w:eastAsiaTheme="minorEastAsia" w:hint="eastAsia"/>
                <w:noProof/>
                <w:highlight w:val="yellow"/>
                <w:lang w:eastAsia="ja-JP"/>
              </w:rPr>
              <w:t xml:space="preserve">is </w:t>
            </w:r>
            <w:r w:rsidRPr="004A1948">
              <w:rPr>
                <w:noProof/>
                <w:highlight w:val="yellow"/>
              </w:rPr>
              <w:t>determined by the application.</w:t>
            </w:r>
          </w:p>
        </w:tc>
      </w:tr>
      <w:tr w:rsidR="00960D5D" w:rsidRPr="004A1948"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960D5D" w:rsidRPr="004A1948" w:rsidRDefault="00960D5D" w:rsidP="00960D5D">
            <w:pPr>
              <w:pStyle w:val="Tabletext"/>
              <w:keepNext/>
              <w:jc w:val="center"/>
              <w:rPr>
                <w:noProof/>
                <w:highlight w:val="yellow"/>
              </w:rPr>
            </w:pPr>
            <w:r w:rsidRPr="004A1948">
              <w:rPr>
                <w:noProof/>
                <w:highlight w:val="yellow"/>
              </w:rPr>
              <w:t>1</w:t>
            </w:r>
          </w:p>
        </w:tc>
        <w:tc>
          <w:tcPr>
            <w:tcW w:w="2495" w:type="pct"/>
            <w:tcBorders>
              <w:top w:val="single" w:sz="6" w:space="0" w:color="auto"/>
              <w:left w:val="single" w:sz="6" w:space="0" w:color="auto"/>
              <w:bottom w:val="single" w:sz="6" w:space="0" w:color="auto"/>
              <w:right w:val="single" w:sz="6" w:space="0" w:color="auto"/>
            </w:tcBorders>
          </w:tcPr>
          <w:p w:rsidR="00960D5D" w:rsidRPr="004A1948" w:rsidRDefault="00960D5D" w:rsidP="00960D5D">
            <w:pPr>
              <w:pStyle w:val="Tabletext"/>
              <w:keepNext/>
              <w:tabs>
                <w:tab w:val="left" w:pos="3340"/>
              </w:tabs>
              <w:rPr>
                <w:rFonts w:eastAsiaTheme="minorEastAsia"/>
                <w:noProof/>
                <w:highlight w:val="yellow"/>
                <w:lang w:eastAsia="ja-JP"/>
              </w:rPr>
            </w:pPr>
            <w:r w:rsidRPr="004A1948">
              <w:rPr>
                <w:rFonts w:eastAsiaTheme="minorEastAsia" w:hint="eastAsia"/>
                <w:noProof/>
                <w:highlight w:val="yellow"/>
                <w:lang w:eastAsia="ja-JP"/>
              </w:rPr>
              <w:t>User-defined</w:t>
            </w:r>
          </w:p>
        </w:tc>
        <w:tc>
          <w:tcPr>
            <w:tcW w:w="1977" w:type="pct"/>
            <w:tcBorders>
              <w:top w:val="single" w:sz="6" w:space="0" w:color="auto"/>
              <w:left w:val="single" w:sz="6" w:space="0" w:color="auto"/>
              <w:bottom w:val="single" w:sz="6" w:space="0" w:color="auto"/>
              <w:right w:val="single" w:sz="6" w:space="0" w:color="auto"/>
            </w:tcBorders>
          </w:tcPr>
          <w:p w:rsidR="00960D5D" w:rsidRPr="004A1948" w:rsidRDefault="00960D5D" w:rsidP="00960D5D">
            <w:pPr>
              <w:pStyle w:val="Tabletext"/>
              <w:keepNext/>
              <w:rPr>
                <w:rFonts w:eastAsiaTheme="minorEastAsia"/>
                <w:noProof/>
                <w:highlight w:val="yellow"/>
                <w:lang w:eastAsia="ja-JP"/>
              </w:rPr>
            </w:pPr>
            <w:r w:rsidRPr="004A1948">
              <w:rPr>
                <w:rFonts w:eastAsiaTheme="minorEastAsia" w:hint="eastAsia"/>
                <w:noProof/>
                <w:highlight w:val="yellow"/>
                <w:lang w:eastAsia="ja-JP"/>
              </w:rPr>
              <w:t>Filter coefficients are specified in the chroma sampling filter hint SEI mes</w:t>
            </w:r>
            <w:ins w:id="190" w:author="Takeshi Chujoh　2" w:date="2013-01-10T16:47:00Z">
              <w:r w:rsidR="003B4975">
                <w:rPr>
                  <w:rFonts w:eastAsiaTheme="minorEastAsia" w:hint="eastAsia"/>
                  <w:noProof/>
                  <w:highlight w:val="yellow"/>
                  <w:lang w:eastAsia="ja-JP"/>
                </w:rPr>
                <w:t>s</w:t>
              </w:r>
            </w:ins>
            <w:r w:rsidRPr="004A1948">
              <w:rPr>
                <w:rFonts w:eastAsiaTheme="minorEastAsia" w:hint="eastAsia"/>
                <w:noProof/>
                <w:highlight w:val="yellow"/>
                <w:lang w:eastAsia="ja-JP"/>
              </w:rPr>
              <w:t>asge</w:t>
            </w:r>
          </w:p>
        </w:tc>
      </w:tr>
      <w:tr w:rsidR="00960D5D" w:rsidRPr="004A1948"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960D5D" w:rsidRPr="004A1948" w:rsidRDefault="00F07043" w:rsidP="00960D5D">
            <w:pPr>
              <w:pStyle w:val="Tabletext"/>
              <w:keepNext/>
              <w:jc w:val="center"/>
              <w:rPr>
                <w:rFonts w:eastAsiaTheme="minorEastAsia"/>
                <w:noProof/>
                <w:highlight w:val="yellow"/>
                <w:lang w:eastAsia="ja-JP"/>
              </w:rPr>
            </w:pPr>
            <w:r w:rsidRPr="004A1948">
              <w:rPr>
                <w:rFonts w:eastAsiaTheme="minorEastAsia" w:hint="eastAsia"/>
                <w:noProof/>
                <w:highlight w:val="yellow"/>
                <w:lang w:eastAsia="ja-JP"/>
              </w:rPr>
              <w:t>2</w:t>
            </w:r>
          </w:p>
        </w:tc>
        <w:tc>
          <w:tcPr>
            <w:tcW w:w="2495" w:type="pct"/>
            <w:tcBorders>
              <w:top w:val="single" w:sz="6" w:space="0" w:color="auto"/>
              <w:left w:val="single" w:sz="6" w:space="0" w:color="auto"/>
              <w:bottom w:val="single" w:sz="6" w:space="0" w:color="auto"/>
              <w:right w:val="single" w:sz="6" w:space="0" w:color="auto"/>
            </w:tcBorders>
          </w:tcPr>
          <w:p w:rsidR="00F07043" w:rsidRPr="004A1948" w:rsidRDefault="00F07043" w:rsidP="00F07043">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[0][0] = {-1, 2, 6, 2, -1}</w:t>
            </w:r>
          </w:p>
          <w:p w:rsidR="00F07043" w:rsidRPr="004A1948" w:rsidRDefault="00F07043" w:rsidP="00F07043">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[0][1] = {</w:t>
            </w:r>
            <w:r w:rsidR="00BB7887" w:rsidRPr="004A1948">
              <w:rPr>
                <w:rFonts w:eastAsiaTheme="minorEastAsia" w:hint="eastAsia"/>
                <w:noProof/>
                <w:highlight w:val="yellow"/>
                <w:lang w:eastAsia="ja-JP"/>
              </w:rPr>
              <w:t>1</w:t>
            </w:r>
            <w:r w:rsidRPr="004A1948">
              <w:rPr>
                <w:rFonts w:eastAsiaTheme="minorEastAsia" w:hint="eastAsia"/>
                <w:noProof/>
                <w:highlight w:val="yellow"/>
                <w:lang w:eastAsia="ja-JP"/>
              </w:rPr>
              <w:t>}</w:t>
            </w:r>
          </w:p>
          <w:p w:rsidR="00960D5D" w:rsidRPr="004A1948" w:rsidRDefault="00F07043" w:rsidP="00F07043">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[0][2] = {1, 1}</w:t>
            </w:r>
          </w:p>
        </w:tc>
        <w:tc>
          <w:tcPr>
            <w:tcW w:w="1977" w:type="pct"/>
            <w:tcBorders>
              <w:top w:val="single" w:sz="6" w:space="0" w:color="auto"/>
              <w:left w:val="single" w:sz="6" w:space="0" w:color="auto"/>
              <w:bottom w:val="single" w:sz="6" w:space="0" w:color="auto"/>
              <w:right w:val="single" w:sz="6" w:space="0" w:color="auto"/>
            </w:tcBorders>
          </w:tcPr>
          <w:p w:rsidR="00E05FC0" w:rsidRDefault="00F07043" w:rsidP="00960D5D">
            <w:pPr>
              <w:pStyle w:val="Tabletext"/>
              <w:keepNext/>
              <w:rPr>
                <w:ins w:id="191" w:author="Takeshi Chujoh" w:date="2013-01-15T17:04:00Z"/>
                <w:rFonts w:eastAsiaTheme="minorEastAsia"/>
                <w:noProof/>
                <w:highlight w:val="yellow"/>
                <w:lang w:eastAsia="ja-JP"/>
              </w:rPr>
            </w:pPr>
            <w:r w:rsidRPr="004A1948">
              <w:rPr>
                <w:rFonts w:eastAsiaTheme="minorEastAsia" w:hint="eastAsia"/>
                <w:noProof/>
                <w:highlight w:val="yellow"/>
                <w:lang w:eastAsia="ja-JP"/>
              </w:rPr>
              <w:t>ITU-T Rec. T.800</w:t>
            </w:r>
            <w:r w:rsidR="00BB7887" w:rsidRPr="004A1948">
              <w:rPr>
                <w:rFonts w:eastAsiaTheme="minorEastAsia" w:hint="eastAsia"/>
                <w:noProof/>
                <w:highlight w:val="yellow"/>
                <w:lang w:eastAsia="ja-JP"/>
              </w:rPr>
              <w:t xml:space="preserve"> | ISO/IEC</w:t>
            </w:r>
            <w:r w:rsidR="00BB7887" w:rsidRPr="004A1948">
              <w:rPr>
                <w:rFonts w:eastAsiaTheme="minorEastAsia"/>
                <w:noProof/>
                <w:highlight w:val="yellow"/>
                <w:lang w:eastAsia="ja-JP"/>
              </w:rPr>
              <w:t>15444-1</w:t>
            </w:r>
            <w:r w:rsidRPr="004A1948">
              <w:rPr>
                <w:rFonts w:eastAsiaTheme="minorEastAsia" w:hint="eastAsia"/>
                <w:noProof/>
                <w:highlight w:val="yellow"/>
                <w:lang w:eastAsia="ja-JP"/>
              </w:rPr>
              <w:t>, 5/3</w:t>
            </w:r>
            <w:r w:rsidR="00F747F0" w:rsidRPr="004A1948">
              <w:rPr>
                <w:rFonts w:eastAsiaTheme="minorEastAsia" w:hint="eastAsia"/>
                <w:noProof/>
                <w:highlight w:val="yellow"/>
                <w:lang w:eastAsia="ja-JP"/>
              </w:rPr>
              <w:t xml:space="preserve"> filter</w:t>
            </w:r>
          </w:p>
          <w:p w:rsidR="0045636E" w:rsidRPr="004A1948" w:rsidRDefault="0045636E" w:rsidP="00960D5D">
            <w:pPr>
              <w:pStyle w:val="Tabletext"/>
              <w:keepNext/>
              <w:rPr>
                <w:rFonts w:eastAsiaTheme="minorEastAsia"/>
                <w:noProof/>
                <w:highlight w:val="yellow"/>
                <w:lang w:eastAsia="ja-JP"/>
              </w:rPr>
            </w:pPr>
            <w:ins w:id="192" w:author="Takeshi Chujoh" w:date="2013-01-15T17:04:00Z">
              <w:r w:rsidRPr="004B4BB0">
                <w:rPr>
                  <w:highlight w:val="yellow"/>
                </w:rPr>
                <w:t>Chroma sample type should be 0, 2 or 4.</w:t>
              </w:r>
            </w:ins>
          </w:p>
        </w:tc>
      </w:tr>
      <w:tr w:rsidR="008A13AA" w:rsidRPr="004A1948"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8A13AA" w:rsidRPr="008A13AA" w:rsidDel="008A13AA" w:rsidRDefault="008A13AA" w:rsidP="00960D5D">
            <w:pPr>
              <w:pStyle w:val="Tabletext"/>
              <w:keepNext/>
              <w:jc w:val="center"/>
              <w:rPr>
                <w:rFonts w:eastAsiaTheme="minorEastAsia"/>
                <w:noProof/>
                <w:highlight w:val="yellow"/>
                <w:lang w:eastAsia="ja-JP"/>
              </w:rPr>
            </w:pPr>
            <w:r>
              <w:rPr>
                <w:rFonts w:eastAsiaTheme="minorEastAsia" w:hint="eastAsia"/>
                <w:noProof/>
                <w:highlight w:val="yellow"/>
                <w:lang w:eastAsia="ja-JP"/>
              </w:rPr>
              <w:t>3</w:t>
            </w:r>
          </w:p>
        </w:tc>
        <w:tc>
          <w:tcPr>
            <w:tcW w:w="2495" w:type="pct"/>
            <w:tcBorders>
              <w:top w:val="single" w:sz="6" w:space="0" w:color="auto"/>
              <w:left w:val="single" w:sz="6" w:space="0" w:color="auto"/>
              <w:bottom w:val="single" w:sz="6" w:space="0" w:color="auto"/>
              <w:right w:val="single" w:sz="6" w:space="0" w:color="auto"/>
            </w:tcBorders>
          </w:tcPr>
          <w:p w:rsidR="008A13AA" w:rsidRPr="004A1948" w:rsidRDefault="008A13AA" w:rsidP="008A13AA">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[0][0] = {</w:t>
            </w:r>
            <w:r>
              <w:rPr>
                <w:rFonts w:eastAsiaTheme="minorEastAsia" w:hint="eastAsia"/>
                <w:noProof/>
                <w:highlight w:val="yellow"/>
                <w:lang w:eastAsia="ja-JP"/>
              </w:rPr>
              <w:t>1, 0, -3, 0, 10, 16, 10,0, -3, 0, 1</w:t>
            </w:r>
            <w:r w:rsidRPr="004A1948">
              <w:rPr>
                <w:rFonts w:eastAsiaTheme="minorEastAsia" w:hint="eastAsia"/>
                <w:noProof/>
                <w:highlight w:val="yellow"/>
                <w:lang w:eastAsia="ja-JP"/>
              </w:rPr>
              <w:t>}</w:t>
            </w:r>
          </w:p>
          <w:p w:rsidR="008A13AA" w:rsidRPr="004A1948" w:rsidRDefault="008A13AA" w:rsidP="008A13AA">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[0][1] = {1}</w:t>
            </w:r>
          </w:p>
          <w:p w:rsidR="009202C6" w:rsidRDefault="008A13AA">
            <w:pPr>
              <w:pStyle w:val="Tabletext"/>
              <w:keepNext/>
              <w:rPr>
                <w:noProof/>
                <w:highlight w:val="yellow"/>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[0][2] = {</w:t>
            </w:r>
            <w:r>
              <w:rPr>
                <w:rFonts w:eastAsiaTheme="minorEastAsia" w:hint="eastAsia"/>
                <w:noProof/>
                <w:highlight w:val="yellow"/>
                <w:lang w:eastAsia="ja-JP"/>
              </w:rPr>
              <w:t>-1</w:t>
            </w:r>
            <w:r w:rsidRPr="004A1948">
              <w:rPr>
                <w:rFonts w:eastAsiaTheme="minorEastAsia" w:hint="eastAsia"/>
                <w:noProof/>
                <w:highlight w:val="yellow"/>
                <w:lang w:eastAsia="ja-JP"/>
              </w:rPr>
              <w:t xml:space="preserve">, </w:t>
            </w:r>
            <w:r>
              <w:rPr>
                <w:rFonts w:eastAsiaTheme="minorEastAsia" w:hint="eastAsia"/>
                <w:noProof/>
                <w:highlight w:val="yellow"/>
                <w:lang w:eastAsia="ja-JP"/>
              </w:rPr>
              <w:t>5, 5, -1</w:t>
            </w:r>
            <w:r w:rsidRPr="004A1948">
              <w:rPr>
                <w:rFonts w:eastAsiaTheme="minorEastAsia" w:hint="eastAsia"/>
                <w:noProof/>
                <w:highlight w:val="yellow"/>
                <w:lang w:eastAsia="ja-JP"/>
              </w:rPr>
              <w:t>}</w:t>
            </w:r>
          </w:p>
        </w:tc>
        <w:tc>
          <w:tcPr>
            <w:tcW w:w="1977" w:type="pct"/>
            <w:tcBorders>
              <w:top w:val="single" w:sz="6" w:space="0" w:color="auto"/>
              <w:left w:val="single" w:sz="6" w:space="0" w:color="auto"/>
              <w:bottom w:val="single" w:sz="6" w:space="0" w:color="auto"/>
              <w:right w:val="single" w:sz="6" w:space="0" w:color="auto"/>
            </w:tcBorders>
          </w:tcPr>
          <w:p w:rsidR="008A13AA" w:rsidRPr="004B4BB0" w:rsidRDefault="00E85E50" w:rsidP="004B4BB0">
            <w:pPr>
              <w:pStyle w:val="Tabletext"/>
              <w:keepNext/>
              <w:rPr>
                <w:noProof/>
                <w:highlight w:val="yellow"/>
              </w:rPr>
            </w:pPr>
            <w:ins w:id="193" w:author="Takeshi Chujoh　2" w:date="2013-01-08T10:58:00Z">
              <w:del w:id="194" w:author="Takeshi Chujoh" w:date="2013-01-15T03:02:00Z">
                <w:r w:rsidRPr="004B4BB0" w:rsidDel="001E424D">
                  <w:rPr>
                    <w:highlight w:val="yellow"/>
                  </w:rPr>
                  <w:delText xml:space="preserve">If filter index 3 is used, </w:delText>
                </w:r>
              </w:del>
              <w:r w:rsidRPr="004B4BB0">
                <w:rPr>
                  <w:highlight w:val="yellow"/>
                </w:rPr>
                <w:t>Chroma sample type should be 0, 2 or 4.</w:t>
              </w:r>
              <w:del w:id="195" w:author="Takeshi Chujoh" w:date="2013-01-15T03:02:00Z">
                <w:r w:rsidRPr="004B4BB0" w:rsidDel="004B4BB0">
                  <w:delText xml:space="preserve"> Only.</w:delText>
                </w:r>
              </w:del>
            </w:ins>
          </w:p>
        </w:tc>
      </w:tr>
      <w:tr w:rsidR="00960D5D" w:rsidRPr="004A1948"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960D5D" w:rsidRPr="004A1948" w:rsidRDefault="008A13AA" w:rsidP="00960D5D">
            <w:pPr>
              <w:pStyle w:val="Tabletext"/>
              <w:keepNext/>
              <w:jc w:val="center"/>
              <w:rPr>
                <w:rFonts w:eastAsiaTheme="minorEastAsia"/>
                <w:noProof/>
                <w:highlight w:val="yellow"/>
                <w:lang w:eastAsia="ja-JP"/>
              </w:rPr>
            </w:pPr>
            <w:r>
              <w:rPr>
                <w:rFonts w:eastAsiaTheme="minorEastAsia" w:hint="eastAsia"/>
                <w:noProof/>
                <w:highlight w:val="yellow"/>
                <w:lang w:eastAsia="ja-JP"/>
              </w:rPr>
              <w:t>4</w:t>
            </w:r>
            <w:r w:rsidR="00960D5D" w:rsidRPr="004A1948">
              <w:rPr>
                <w:rFonts w:eastAsiaTheme="minorEastAsia" w:hint="eastAsia"/>
                <w:noProof/>
                <w:highlight w:val="yellow"/>
                <w:lang w:eastAsia="ja-JP"/>
              </w:rPr>
              <w:t xml:space="preserve"> </w:t>
            </w:r>
            <w:r w:rsidR="00960D5D" w:rsidRPr="004A1948">
              <w:rPr>
                <w:rFonts w:eastAsiaTheme="minorEastAsia"/>
                <w:noProof/>
                <w:highlight w:val="yellow"/>
                <w:lang w:eastAsia="ja-JP"/>
              </w:rPr>
              <w:t>…</w:t>
            </w:r>
            <w:r w:rsidR="00960D5D" w:rsidRPr="004A1948">
              <w:rPr>
                <w:rFonts w:eastAsiaTheme="minorEastAsia" w:hint="eastAsia"/>
                <w:noProof/>
                <w:highlight w:val="yellow"/>
                <w:lang w:eastAsia="ja-JP"/>
              </w:rPr>
              <w:t xml:space="preserve"> 255</w:t>
            </w:r>
          </w:p>
        </w:tc>
        <w:tc>
          <w:tcPr>
            <w:tcW w:w="2495" w:type="pct"/>
            <w:tcBorders>
              <w:top w:val="single" w:sz="6" w:space="0" w:color="auto"/>
              <w:left w:val="single" w:sz="6" w:space="0" w:color="auto"/>
              <w:bottom w:val="single" w:sz="6" w:space="0" w:color="auto"/>
              <w:right w:val="single" w:sz="6" w:space="0" w:color="auto"/>
            </w:tcBorders>
          </w:tcPr>
          <w:p w:rsidR="00960D5D" w:rsidRPr="004A1948" w:rsidRDefault="00960D5D" w:rsidP="00960D5D">
            <w:pPr>
              <w:pStyle w:val="Tabletext"/>
              <w:keepNext/>
              <w:rPr>
                <w:noProof/>
                <w:highlight w:val="yellow"/>
              </w:rPr>
            </w:pPr>
            <w:r w:rsidRPr="004A1948">
              <w:rPr>
                <w:noProof/>
                <w:highlight w:val="yellow"/>
              </w:rPr>
              <w:t>Reserved</w:t>
            </w:r>
          </w:p>
        </w:tc>
        <w:tc>
          <w:tcPr>
            <w:tcW w:w="1977" w:type="pct"/>
            <w:tcBorders>
              <w:top w:val="single" w:sz="6" w:space="0" w:color="auto"/>
              <w:left w:val="single" w:sz="6" w:space="0" w:color="auto"/>
              <w:bottom w:val="single" w:sz="6" w:space="0" w:color="auto"/>
              <w:right w:val="single" w:sz="6" w:space="0" w:color="auto"/>
            </w:tcBorders>
          </w:tcPr>
          <w:p w:rsidR="00960D5D" w:rsidRPr="004A1948" w:rsidRDefault="00960D5D" w:rsidP="00960D5D">
            <w:pPr>
              <w:pStyle w:val="Tabletext"/>
              <w:keepNext/>
              <w:rPr>
                <w:noProof/>
                <w:highlight w:val="yellow"/>
              </w:rPr>
            </w:pPr>
            <w:r w:rsidRPr="004A1948">
              <w:rPr>
                <w:noProof/>
                <w:highlight w:val="yellow"/>
              </w:rPr>
              <w:t>For future use by ITU</w:t>
            </w:r>
            <w:r w:rsidRPr="004A1948">
              <w:rPr>
                <w:noProof/>
                <w:highlight w:val="yellow"/>
              </w:rPr>
              <w:noBreakHyphen/>
              <w:t>T | ISO/IEC</w:t>
            </w:r>
          </w:p>
        </w:tc>
      </w:tr>
    </w:tbl>
    <w:p w:rsidR="009202C6" w:rsidRDefault="00960D5D" w:rsidP="00A85E6B">
      <w:pPr>
        <w:pStyle w:val="a9"/>
        <w:spacing w:afterLines="50" w:after="120"/>
        <w:jc w:val="center"/>
        <w:rPr>
          <w:highlight w:val="yellow"/>
          <w:lang w:eastAsia="ja-JP"/>
        </w:rPr>
      </w:pPr>
      <w:r w:rsidRPr="004A1948">
        <w:rPr>
          <w:highlight w:val="yellow"/>
        </w:rPr>
        <w:t>Table</w:t>
      </w:r>
      <w:r w:rsidRPr="004A1948">
        <w:rPr>
          <w:rFonts w:hint="eastAsia"/>
          <w:highlight w:val="yellow"/>
          <w:lang w:eastAsia="ja-JP"/>
        </w:rPr>
        <w:t xml:space="preserve"> E-X2_1</w:t>
      </w:r>
      <w:r w:rsidRPr="004A1948">
        <w:rPr>
          <w:rFonts w:hint="eastAsia"/>
          <w:highlight w:val="yellow"/>
          <w:lang w:eastAsia="ja-JP"/>
        </w:rPr>
        <w:tab/>
        <w:t>Usage of filter coefficients in horizontal direction</w:t>
      </w:r>
    </w:p>
    <w:tbl>
      <w:tblPr>
        <w:tblW w:w="4401" w:type="pct"/>
        <w:jc w:val="center"/>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80" w:type="dxa"/>
          <w:right w:w="80" w:type="dxa"/>
        </w:tblCellMar>
        <w:tblLook w:val="0000" w:firstRow="0" w:lastRow="0" w:firstColumn="0" w:lastColumn="0" w:noHBand="0" w:noVBand="0"/>
      </w:tblPr>
      <w:tblGrid>
        <w:gridCol w:w="2031"/>
        <w:gridCol w:w="1529"/>
        <w:gridCol w:w="4820"/>
      </w:tblGrid>
      <w:tr w:rsidR="0082569B" w:rsidRPr="004A1948" w:rsidTr="0082569B">
        <w:trPr>
          <w:cantSplit/>
          <w:tblHeader/>
          <w:jc w:val="center"/>
        </w:trPr>
        <w:tc>
          <w:tcPr>
            <w:tcW w:w="1212" w:type="pct"/>
          </w:tcPr>
          <w:p w:rsidR="0082569B" w:rsidRPr="004A1948" w:rsidRDefault="0082569B" w:rsidP="00E4004E">
            <w:pPr>
              <w:pStyle w:val="Tablehead"/>
              <w:keepNext/>
              <w:rPr>
                <w:rFonts w:eastAsiaTheme="minorEastAsia"/>
                <w:highlight w:val="yellow"/>
                <w:lang w:eastAsia="ja-JP"/>
              </w:rPr>
            </w:pPr>
            <w:r w:rsidRPr="004A1948">
              <w:rPr>
                <w:rFonts w:eastAsiaTheme="minorEastAsia" w:hint="eastAsia"/>
                <w:highlight w:val="yellow"/>
                <w:lang w:eastAsia="ja-JP"/>
              </w:rPr>
              <w:t xml:space="preserve">Chroma sample type </w:t>
            </w:r>
          </w:p>
        </w:tc>
        <w:tc>
          <w:tcPr>
            <w:tcW w:w="912" w:type="pct"/>
            <w:vAlign w:val="center"/>
          </w:tcPr>
          <w:p w:rsidR="0082569B" w:rsidRPr="004A1948" w:rsidRDefault="0082569B" w:rsidP="0082569B">
            <w:pPr>
              <w:pStyle w:val="Tablehead"/>
              <w:keepNext/>
              <w:rPr>
                <w:rFonts w:eastAsiaTheme="minorEastAsia"/>
                <w:highlight w:val="yellow"/>
                <w:lang w:eastAsia="ja-JP"/>
              </w:rPr>
            </w:pPr>
            <w:r w:rsidRPr="004A1948">
              <w:rPr>
                <w:rFonts w:eastAsiaTheme="minorEastAsia" w:hint="eastAsia"/>
                <w:highlight w:val="yellow"/>
                <w:lang w:eastAsia="ja-JP"/>
              </w:rPr>
              <w:t>NumHorFilters</w:t>
            </w:r>
          </w:p>
        </w:tc>
        <w:tc>
          <w:tcPr>
            <w:tcW w:w="2876" w:type="pct"/>
          </w:tcPr>
          <w:p w:rsidR="0082569B" w:rsidRPr="004A1948" w:rsidRDefault="0082569B" w:rsidP="00960D5D">
            <w:pPr>
              <w:pStyle w:val="Tablehead"/>
              <w:keepNext/>
              <w:jc w:val="left"/>
              <w:rPr>
                <w:rFonts w:eastAsiaTheme="minorEastAsia"/>
                <w:highlight w:val="yellow"/>
                <w:lang w:eastAsia="ja-JP"/>
              </w:rPr>
            </w:pPr>
            <w:r w:rsidRPr="004A1948">
              <w:rPr>
                <w:rFonts w:eastAsiaTheme="minorEastAsia" w:hint="eastAsia"/>
                <w:highlight w:val="yellow"/>
                <w:lang w:eastAsia="ja-JP"/>
              </w:rPr>
              <w:t>Usage</w:t>
            </w:r>
          </w:p>
        </w:tc>
      </w:tr>
      <w:tr w:rsidR="0082569B" w:rsidRPr="004A1948" w:rsidTr="0082569B">
        <w:trPr>
          <w:cantSplit/>
          <w:jc w:val="center"/>
        </w:trPr>
        <w:tc>
          <w:tcPr>
            <w:tcW w:w="1212" w:type="pct"/>
            <w:vAlign w:val="center"/>
          </w:tcPr>
          <w:p w:rsidR="0082569B" w:rsidRPr="004A1948" w:rsidRDefault="0082569B" w:rsidP="00960D5D">
            <w:pPr>
              <w:pStyle w:val="Tabletext"/>
              <w:keepNext/>
              <w:jc w:val="center"/>
              <w:rPr>
                <w:rFonts w:eastAsiaTheme="minorEastAsia"/>
                <w:noProof/>
                <w:highlight w:val="yellow"/>
                <w:lang w:eastAsia="ja-JP"/>
              </w:rPr>
            </w:pPr>
            <w:r w:rsidRPr="004A1948">
              <w:rPr>
                <w:noProof/>
                <w:highlight w:val="yellow"/>
              </w:rPr>
              <w:t>0</w:t>
            </w:r>
            <w:r w:rsidRPr="004A1948">
              <w:rPr>
                <w:rFonts w:eastAsiaTheme="minorEastAsia" w:hint="eastAsia"/>
                <w:noProof/>
                <w:highlight w:val="yellow"/>
                <w:lang w:eastAsia="ja-JP"/>
              </w:rPr>
              <w:t xml:space="preserve"> or 2 or 4</w:t>
            </w:r>
          </w:p>
        </w:tc>
        <w:tc>
          <w:tcPr>
            <w:tcW w:w="912" w:type="pct"/>
            <w:vAlign w:val="center"/>
          </w:tcPr>
          <w:p w:rsidR="0082569B" w:rsidRPr="004A1948" w:rsidRDefault="0082569B" w:rsidP="0082569B">
            <w:pPr>
              <w:pStyle w:val="Tabletext"/>
              <w:keepNext/>
              <w:jc w:val="center"/>
              <w:rPr>
                <w:rFonts w:eastAsiaTheme="minorEastAsia"/>
                <w:noProof/>
                <w:highlight w:val="yellow"/>
                <w:lang w:eastAsia="ja-JP"/>
              </w:rPr>
            </w:pPr>
            <w:r w:rsidRPr="004A1948">
              <w:rPr>
                <w:rFonts w:eastAsiaTheme="minorEastAsia" w:hint="eastAsia"/>
                <w:noProof/>
                <w:highlight w:val="yellow"/>
                <w:lang w:eastAsia="ja-JP"/>
              </w:rPr>
              <w:t>3</w:t>
            </w:r>
          </w:p>
        </w:tc>
        <w:tc>
          <w:tcPr>
            <w:tcW w:w="2876" w:type="pct"/>
          </w:tcPr>
          <w:p w:rsidR="0082569B" w:rsidRPr="004A1948" w:rsidRDefault="0082569B" w:rsidP="00960D5D">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[0][0] is used for down-sampling of every column.</w:t>
            </w:r>
          </w:p>
          <w:p w:rsidR="0082569B" w:rsidRPr="004A1948" w:rsidRDefault="0082569B" w:rsidP="00960D5D">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[0][1] is used for up-sampling of every even column</w:t>
            </w:r>
          </w:p>
          <w:p w:rsidR="0082569B" w:rsidRPr="004A1948" w:rsidRDefault="0082569B" w:rsidP="0025118C">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[0][2] is used for up-sampling of every odd column</w:t>
            </w:r>
          </w:p>
        </w:tc>
      </w:tr>
      <w:tr w:rsidR="0082569B" w:rsidRPr="004A1948" w:rsidTr="0082569B">
        <w:trPr>
          <w:cantSplit/>
          <w:jc w:val="center"/>
        </w:trPr>
        <w:tc>
          <w:tcPr>
            <w:tcW w:w="1212" w:type="pct"/>
            <w:vAlign w:val="center"/>
          </w:tcPr>
          <w:p w:rsidR="0082569B" w:rsidRPr="004A1948" w:rsidRDefault="0082569B" w:rsidP="0082569B">
            <w:pPr>
              <w:pStyle w:val="Tabletext"/>
              <w:keepNext/>
              <w:jc w:val="center"/>
              <w:rPr>
                <w:rFonts w:eastAsiaTheme="minorEastAsia"/>
                <w:noProof/>
                <w:highlight w:val="yellow"/>
                <w:lang w:eastAsia="ja-JP"/>
              </w:rPr>
            </w:pPr>
            <w:r w:rsidRPr="004A1948">
              <w:rPr>
                <w:rFonts w:eastAsiaTheme="minorEastAsia" w:hint="eastAsia"/>
                <w:noProof/>
                <w:highlight w:val="yellow"/>
                <w:lang w:eastAsia="ja-JP"/>
              </w:rPr>
              <w:t>1 or 3 or 5</w:t>
            </w:r>
          </w:p>
        </w:tc>
        <w:tc>
          <w:tcPr>
            <w:tcW w:w="912" w:type="pct"/>
            <w:vAlign w:val="center"/>
          </w:tcPr>
          <w:p w:rsidR="0082569B" w:rsidRPr="004A1948" w:rsidRDefault="0082569B" w:rsidP="0082569B">
            <w:pPr>
              <w:pStyle w:val="Tabletext"/>
              <w:keepNext/>
              <w:jc w:val="center"/>
              <w:rPr>
                <w:rFonts w:eastAsiaTheme="minorEastAsia"/>
                <w:noProof/>
                <w:highlight w:val="yellow"/>
                <w:lang w:eastAsia="ja-JP"/>
              </w:rPr>
            </w:pPr>
            <w:r w:rsidRPr="004A1948">
              <w:rPr>
                <w:rFonts w:eastAsiaTheme="minorEastAsia" w:hint="eastAsia"/>
                <w:noProof/>
                <w:highlight w:val="yellow"/>
                <w:lang w:eastAsia="ja-JP"/>
              </w:rPr>
              <w:t>2</w:t>
            </w:r>
          </w:p>
        </w:tc>
        <w:tc>
          <w:tcPr>
            <w:tcW w:w="2876" w:type="pct"/>
          </w:tcPr>
          <w:p w:rsidR="0082569B" w:rsidRPr="004A1948" w:rsidRDefault="0082569B" w:rsidP="00960D5D">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[0][0] is used for down-sampling of every column.</w:t>
            </w:r>
          </w:p>
          <w:p w:rsidR="0082569B" w:rsidRPr="004A1948" w:rsidRDefault="0082569B" w:rsidP="00960D5D">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[0][1] is used for up-sampling of every even column</w:t>
            </w:r>
          </w:p>
          <w:p w:rsidR="0082569B" w:rsidRPr="004A1948" w:rsidRDefault="0082569B" w:rsidP="0025118C">
            <w:pPr>
              <w:pStyle w:val="Tabletext"/>
              <w:keepNext/>
              <w:tabs>
                <w:tab w:val="left" w:pos="3340"/>
              </w:tabs>
              <w:rPr>
                <w:rFonts w:eastAsiaTheme="minorEastAsia"/>
                <w:noProof/>
                <w:highlight w:val="yellow"/>
                <w:lang w:eastAsia="ja-JP"/>
              </w:rPr>
            </w:pPr>
            <w:r w:rsidRPr="004A1948">
              <w:rPr>
                <w:rFonts w:eastAsiaTheme="minorEastAsia" w:hint="eastAsia"/>
                <w:noProof/>
                <w:highlight w:val="yellow"/>
                <w:lang w:eastAsia="ja-JP"/>
              </w:rPr>
              <w:t>Flipped 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[0][1] is used for up-sampling of every odd column</w:t>
            </w:r>
          </w:p>
        </w:tc>
      </w:tr>
    </w:tbl>
    <w:p w:rsidR="0031063D" w:rsidRPr="004A1948" w:rsidDel="007E4663" w:rsidRDefault="0031063D" w:rsidP="0031063D">
      <w:pPr>
        <w:rPr>
          <w:del w:id="196" w:author="Takeshi Chujoh" w:date="2013-01-15T01:49:00Z"/>
          <w:highlight w:val="yellow"/>
          <w:lang w:eastAsia="ja-JP"/>
        </w:rPr>
      </w:pPr>
    </w:p>
    <w:p w:rsidR="009202C6" w:rsidRDefault="00553DBC" w:rsidP="00A85E6B">
      <w:pPr>
        <w:pStyle w:val="a9"/>
        <w:spacing w:afterLines="50" w:after="120"/>
        <w:jc w:val="center"/>
        <w:rPr>
          <w:lang w:eastAsia="ja-JP"/>
        </w:rPr>
      </w:pPr>
      <w:del w:id="197" w:author="Takeshi Chujoh" w:date="2013-01-15T01:49:00Z">
        <w:r w:rsidRPr="00553DBC" w:rsidDel="007E4663">
          <w:rPr>
            <w:rFonts w:hint="eastAsia"/>
            <w:highlight w:val="yellow"/>
            <w:lang w:eastAsia="ja-JP"/>
          </w:rPr>
          <w:delText xml:space="preserve"> </w:delText>
        </w:r>
        <w:r w:rsidRPr="004A1948" w:rsidDel="007E4663">
          <w:rPr>
            <w:rFonts w:hint="eastAsia"/>
            <w:highlight w:val="yellow"/>
            <w:lang w:eastAsia="ja-JP"/>
          </w:rPr>
          <w:delText>Figure E</w:delText>
        </w:r>
        <w:r w:rsidDel="007E4663">
          <w:rPr>
            <w:rFonts w:hint="eastAsia"/>
            <w:highlight w:val="yellow"/>
            <w:lang w:eastAsia="ja-JP"/>
          </w:rPr>
          <w:delText>-X2_</w:delText>
        </w:r>
        <w:r w:rsidRPr="004A1948" w:rsidDel="007E4663">
          <w:rPr>
            <w:rFonts w:hint="eastAsia"/>
            <w:highlight w:val="yellow"/>
            <w:lang w:eastAsia="ja-JP"/>
          </w:rPr>
          <w:delText>2</w:delText>
        </w:r>
        <w:r w:rsidRPr="004A1948" w:rsidDel="007E4663">
          <w:rPr>
            <w:rFonts w:hint="eastAsia"/>
            <w:highlight w:val="yellow"/>
            <w:lang w:eastAsia="ja-JP"/>
          </w:rPr>
          <w:tab/>
        </w:r>
        <w:r w:rsidDel="007E4663">
          <w:rPr>
            <w:rFonts w:hint="eastAsia"/>
            <w:lang w:eastAsia="ja-JP"/>
          </w:rPr>
          <w:delText xml:space="preserve">(Informative) </w:delText>
        </w:r>
        <w:r w:rsidR="000A42E0" w:rsidDel="007E4663">
          <w:rPr>
            <w:rFonts w:hint="eastAsia"/>
            <w:lang w:eastAsia="ja-JP"/>
          </w:rPr>
          <w:delText xml:space="preserve">Design principle of vertical up/down-sampling filter for </w:delText>
        </w:r>
      </w:del>
      <w:del w:id="198" w:author="Takeshi Chujoh" w:date="2013-01-15T01:48:00Z">
        <w:r w:rsidR="000A42E0" w:rsidDel="007E4663">
          <w:rPr>
            <w:rFonts w:hint="eastAsia"/>
            <w:lang w:eastAsia="ja-JP"/>
          </w:rPr>
          <w:delText xml:space="preserve">interlaced </w:delText>
        </w:r>
      </w:del>
      <w:del w:id="199" w:author="Takeshi Chujoh" w:date="2013-01-15T01:49:00Z">
        <w:r w:rsidR="000A42E0" w:rsidDel="007E4663">
          <w:rPr>
            <w:rFonts w:hint="eastAsia"/>
            <w:lang w:eastAsia="ja-JP"/>
          </w:rPr>
          <w:delText>scan.</w:delText>
        </w:r>
        <w:r w:rsidDel="007E4663">
          <w:rPr>
            <w:lang w:eastAsia="ja-JP"/>
          </w:rPr>
          <w:br/>
        </w:r>
      </w:del>
    </w:p>
    <w:p w:rsidR="00967772" w:rsidRDefault="00C049CC" w:rsidP="00C246F8">
      <w:pPr>
        <w:spacing w:after="120"/>
        <w:rPr>
          <w:lang w:eastAsia="ja-JP"/>
        </w:rPr>
      </w:pPr>
      <w:r>
        <w:rPr>
          <w:noProof/>
          <w:lang w:eastAsia="ja-JP"/>
        </w:rPr>
        <mc:AlternateContent>
          <mc:Choice Requires="wpc">
            <w:drawing>
              <wp:inline distT="0" distB="0" distL="0" distR="0">
                <wp:extent cx="5969000" cy="1861820"/>
                <wp:effectExtent l="0" t="0" r="0" b="5080"/>
                <wp:docPr id="240" name="キャンバス 2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Line 29"/>
                        <wps:cNvCnPr/>
                        <wps:spPr bwMode="auto">
                          <a:xfrm>
                            <a:off x="642620" y="412750"/>
                            <a:ext cx="23050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4" name="Freeform 30"/>
                        <wps:cNvSpPr>
                          <a:spLocks/>
                        </wps:cNvSpPr>
                        <wps:spPr bwMode="auto">
                          <a:xfrm>
                            <a:off x="622935" y="392430"/>
                            <a:ext cx="40005" cy="40005"/>
                          </a:xfrm>
                          <a:custGeom>
                            <a:avLst/>
                            <a:gdLst>
                              <a:gd name="T0" fmla="*/ 40005 w 105"/>
                              <a:gd name="T1" fmla="*/ 20193 h 105"/>
                              <a:gd name="T2" fmla="*/ 19812 w 105"/>
                              <a:gd name="T3" fmla="*/ 0 h 105"/>
                              <a:gd name="T4" fmla="*/ 0 w 105"/>
                              <a:gd name="T5" fmla="*/ 20193 h 105"/>
                              <a:gd name="T6" fmla="*/ 0 w 105"/>
                              <a:gd name="T7" fmla="*/ 20193 h 105"/>
                              <a:gd name="T8" fmla="*/ 19812 w 105"/>
                              <a:gd name="T9" fmla="*/ 40005 h 105"/>
                              <a:gd name="T10" fmla="*/ 40005 w 105"/>
                              <a:gd name="T11" fmla="*/ 2019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105" y="53"/>
                                </a:moveTo>
                                <a:cubicBezTo>
                                  <a:pt x="105" y="24"/>
                                  <a:pt x="81" y="0"/>
                                  <a:pt x="52" y="0"/>
                                </a:cubicBezTo>
                                <a:cubicBezTo>
                                  <a:pt x="24" y="0"/>
                                  <a:pt x="0" y="24"/>
                                  <a:pt x="0" y="53"/>
                                </a:cubicBezTo>
                                <a:cubicBezTo>
                                  <a:pt x="0" y="53"/>
                                  <a:pt x="0" y="53"/>
                                  <a:pt x="0" y="53"/>
                                </a:cubicBezTo>
                                <a:cubicBezTo>
                                  <a:pt x="0" y="82"/>
                                  <a:pt x="24" y="105"/>
                                  <a:pt x="52" y="105"/>
                                </a:cubicBezTo>
                                <a:cubicBezTo>
                                  <a:pt x="81" y="105"/>
                                  <a:pt x="105" y="82"/>
                                  <a:pt x="105" y="53"/>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5" name="Freeform 31"/>
                        <wps:cNvSpPr>
                          <a:spLocks/>
                        </wps:cNvSpPr>
                        <wps:spPr bwMode="auto">
                          <a:xfrm>
                            <a:off x="853440" y="392430"/>
                            <a:ext cx="40005" cy="40005"/>
                          </a:xfrm>
                          <a:custGeom>
                            <a:avLst/>
                            <a:gdLst>
                              <a:gd name="T0" fmla="*/ 0 w 105"/>
                              <a:gd name="T1" fmla="*/ 20193 h 105"/>
                              <a:gd name="T2" fmla="*/ 19812 w 105"/>
                              <a:gd name="T3" fmla="*/ 40005 h 105"/>
                              <a:gd name="T4" fmla="*/ 40005 w 105"/>
                              <a:gd name="T5" fmla="*/ 20193 h 105"/>
                              <a:gd name="T6" fmla="*/ 40005 w 105"/>
                              <a:gd name="T7" fmla="*/ 20193 h 105"/>
                              <a:gd name="T8" fmla="*/ 19812 w 105"/>
                              <a:gd name="T9" fmla="*/ 0 h 105"/>
                              <a:gd name="T10" fmla="*/ 0 w 105"/>
                              <a:gd name="T11" fmla="*/ 2019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0" y="53"/>
                                </a:moveTo>
                                <a:cubicBezTo>
                                  <a:pt x="0" y="82"/>
                                  <a:pt x="23" y="105"/>
                                  <a:pt x="52" y="105"/>
                                </a:cubicBezTo>
                                <a:cubicBezTo>
                                  <a:pt x="81" y="105"/>
                                  <a:pt x="105" y="82"/>
                                  <a:pt x="105" y="53"/>
                                </a:cubicBezTo>
                                <a:cubicBezTo>
                                  <a:pt x="105" y="53"/>
                                  <a:pt x="105" y="53"/>
                                  <a:pt x="105" y="53"/>
                                </a:cubicBezTo>
                                <a:cubicBezTo>
                                  <a:pt x="105" y="24"/>
                                  <a:pt x="81" y="0"/>
                                  <a:pt x="52" y="0"/>
                                </a:cubicBezTo>
                                <a:cubicBezTo>
                                  <a:pt x="23" y="0"/>
                                  <a:pt x="0" y="24"/>
                                  <a:pt x="0" y="53"/>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6" name="Line 34"/>
                        <wps:cNvCnPr/>
                        <wps:spPr bwMode="auto">
                          <a:xfrm>
                            <a:off x="873125" y="412750"/>
                            <a:ext cx="23050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7" name="Freeform 35"/>
                        <wps:cNvSpPr>
                          <a:spLocks/>
                        </wps:cNvSpPr>
                        <wps:spPr bwMode="auto">
                          <a:xfrm>
                            <a:off x="853440" y="392430"/>
                            <a:ext cx="40005" cy="40005"/>
                          </a:xfrm>
                          <a:custGeom>
                            <a:avLst/>
                            <a:gdLst>
                              <a:gd name="T0" fmla="*/ 40005 w 105"/>
                              <a:gd name="T1" fmla="*/ 20193 h 105"/>
                              <a:gd name="T2" fmla="*/ 19812 w 105"/>
                              <a:gd name="T3" fmla="*/ 0 h 105"/>
                              <a:gd name="T4" fmla="*/ 0 w 105"/>
                              <a:gd name="T5" fmla="*/ 20193 h 105"/>
                              <a:gd name="T6" fmla="*/ 0 w 105"/>
                              <a:gd name="T7" fmla="*/ 20193 h 105"/>
                              <a:gd name="T8" fmla="*/ 19812 w 105"/>
                              <a:gd name="T9" fmla="*/ 40005 h 105"/>
                              <a:gd name="T10" fmla="*/ 40005 w 105"/>
                              <a:gd name="T11" fmla="*/ 2019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105" y="53"/>
                                </a:moveTo>
                                <a:cubicBezTo>
                                  <a:pt x="105" y="24"/>
                                  <a:pt x="81" y="0"/>
                                  <a:pt x="52" y="0"/>
                                </a:cubicBezTo>
                                <a:cubicBezTo>
                                  <a:pt x="23" y="0"/>
                                  <a:pt x="0" y="24"/>
                                  <a:pt x="0" y="53"/>
                                </a:cubicBezTo>
                                <a:cubicBezTo>
                                  <a:pt x="0" y="53"/>
                                  <a:pt x="0" y="53"/>
                                  <a:pt x="0" y="53"/>
                                </a:cubicBezTo>
                                <a:cubicBezTo>
                                  <a:pt x="0" y="82"/>
                                  <a:pt x="23" y="105"/>
                                  <a:pt x="52" y="105"/>
                                </a:cubicBezTo>
                                <a:cubicBezTo>
                                  <a:pt x="81" y="105"/>
                                  <a:pt x="105" y="82"/>
                                  <a:pt x="105" y="53"/>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 name="Freeform 36"/>
                        <wps:cNvSpPr>
                          <a:spLocks/>
                        </wps:cNvSpPr>
                        <wps:spPr bwMode="auto">
                          <a:xfrm>
                            <a:off x="1083945" y="392430"/>
                            <a:ext cx="40005" cy="40005"/>
                          </a:xfrm>
                          <a:custGeom>
                            <a:avLst/>
                            <a:gdLst>
                              <a:gd name="T0" fmla="*/ 0 w 104"/>
                              <a:gd name="T1" fmla="*/ 20193 h 105"/>
                              <a:gd name="T2" fmla="*/ 20003 w 104"/>
                              <a:gd name="T3" fmla="*/ 40005 h 105"/>
                              <a:gd name="T4" fmla="*/ 40005 w 104"/>
                              <a:gd name="T5" fmla="*/ 20193 h 105"/>
                              <a:gd name="T6" fmla="*/ 40005 w 104"/>
                              <a:gd name="T7" fmla="*/ 20193 h 105"/>
                              <a:gd name="T8" fmla="*/ 20003 w 104"/>
                              <a:gd name="T9" fmla="*/ 0 h 105"/>
                              <a:gd name="T10" fmla="*/ 0 w 104"/>
                              <a:gd name="T11" fmla="*/ 2019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0" y="53"/>
                                </a:moveTo>
                                <a:cubicBezTo>
                                  <a:pt x="0" y="82"/>
                                  <a:pt x="23" y="105"/>
                                  <a:pt x="52" y="105"/>
                                </a:cubicBezTo>
                                <a:cubicBezTo>
                                  <a:pt x="81" y="105"/>
                                  <a:pt x="104" y="82"/>
                                  <a:pt x="104" y="53"/>
                                </a:cubicBezTo>
                                <a:cubicBezTo>
                                  <a:pt x="104" y="53"/>
                                  <a:pt x="104" y="53"/>
                                  <a:pt x="104" y="53"/>
                                </a:cubicBezTo>
                                <a:cubicBezTo>
                                  <a:pt x="104" y="24"/>
                                  <a:pt x="81" y="0"/>
                                  <a:pt x="52" y="0"/>
                                </a:cubicBezTo>
                                <a:cubicBezTo>
                                  <a:pt x="23" y="0"/>
                                  <a:pt x="0" y="24"/>
                                  <a:pt x="0" y="53"/>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 name="Line 39"/>
                        <wps:cNvCnPr/>
                        <wps:spPr bwMode="auto">
                          <a:xfrm>
                            <a:off x="412750" y="873125"/>
                            <a:ext cx="46037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40"/>
                        <wps:cNvSpPr>
                          <a:spLocks/>
                        </wps:cNvSpPr>
                        <wps:spPr bwMode="auto">
                          <a:xfrm>
                            <a:off x="392430" y="853440"/>
                            <a:ext cx="40005" cy="40005"/>
                          </a:xfrm>
                          <a:custGeom>
                            <a:avLst/>
                            <a:gdLst>
                              <a:gd name="T0" fmla="*/ 40005 w 105"/>
                              <a:gd name="T1" fmla="*/ 19812 h 105"/>
                              <a:gd name="T2" fmla="*/ 20193 w 105"/>
                              <a:gd name="T3" fmla="*/ 0 h 105"/>
                              <a:gd name="T4" fmla="*/ 0 w 105"/>
                              <a:gd name="T5" fmla="*/ 19812 h 105"/>
                              <a:gd name="T6" fmla="*/ 0 w 105"/>
                              <a:gd name="T7" fmla="*/ 19812 h 105"/>
                              <a:gd name="T8" fmla="*/ 20193 w 105"/>
                              <a:gd name="T9" fmla="*/ 40005 h 105"/>
                              <a:gd name="T10" fmla="*/ 40005 w 105"/>
                              <a:gd name="T11" fmla="*/ 1981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105" y="52"/>
                                </a:moveTo>
                                <a:cubicBezTo>
                                  <a:pt x="105" y="23"/>
                                  <a:pt x="82" y="0"/>
                                  <a:pt x="53" y="0"/>
                                </a:cubicBezTo>
                                <a:cubicBezTo>
                                  <a:pt x="24" y="0"/>
                                  <a:pt x="0" y="23"/>
                                  <a:pt x="0" y="52"/>
                                </a:cubicBezTo>
                                <a:cubicBezTo>
                                  <a:pt x="0" y="52"/>
                                  <a:pt x="0" y="52"/>
                                  <a:pt x="0" y="52"/>
                                </a:cubicBezTo>
                                <a:cubicBezTo>
                                  <a:pt x="0" y="81"/>
                                  <a:pt x="24" y="105"/>
                                  <a:pt x="53" y="105"/>
                                </a:cubicBezTo>
                                <a:cubicBezTo>
                                  <a:pt x="82" y="105"/>
                                  <a:pt x="105" y="81"/>
                                  <a:pt x="105" y="52"/>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Freeform 41"/>
                        <wps:cNvSpPr>
                          <a:spLocks/>
                        </wps:cNvSpPr>
                        <wps:spPr bwMode="auto">
                          <a:xfrm>
                            <a:off x="853440" y="853440"/>
                            <a:ext cx="40005" cy="40005"/>
                          </a:xfrm>
                          <a:custGeom>
                            <a:avLst/>
                            <a:gdLst>
                              <a:gd name="T0" fmla="*/ 0 w 105"/>
                              <a:gd name="T1" fmla="*/ 19812 h 105"/>
                              <a:gd name="T2" fmla="*/ 19812 w 105"/>
                              <a:gd name="T3" fmla="*/ 40005 h 105"/>
                              <a:gd name="T4" fmla="*/ 40005 w 105"/>
                              <a:gd name="T5" fmla="*/ 19812 h 105"/>
                              <a:gd name="T6" fmla="*/ 40005 w 105"/>
                              <a:gd name="T7" fmla="*/ 19812 h 105"/>
                              <a:gd name="T8" fmla="*/ 19812 w 105"/>
                              <a:gd name="T9" fmla="*/ 0 h 105"/>
                              <a:gd name="T10" fmla="*/ 0 w 105"/>
                              <a:gd name="T11" fmla="*/ 1981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0" y="52"/>
                                </a:moveTo>
                                <a:cubicBezTo>
                                  <a:pt x="0" y="81"/>
                                  <a:pt x="23" y="105"/>
                                  <a:pt x="52" y="105"/>
                                </a:cubicBezTo>
                                <a:cubicBezTo>
                                  <a:pt x="81" y="105"/>
                                  <a:pt x="105" y="81"/>
                                  <a:pt x="105" y="52"/>
                                </a:cubicBezTo>
                                <a:cubicBezTo>
                                  <a:pt x="105" y="52"/>
                                  <a:pt x="105" y="52"/>
                                  <a:pt x="105" y="52"/>
                                </a:cubicBezTo>
                                <a:cubicBezTo>
                                  <a:pt x="105" y="23"/>
                                  <a:pt x="81" y="0"/>
                                  <a:pt x="52" y="0"/>
                                </a:cubicBezTo>
                                <a:cubicBezTo>
                                  <a:pt x="23" y="0"/>
                                  <a:pt x="0" y="23"/>
                                  <a:pt x="0" y="52"/>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 name="Rectangle 43"/>
                        <wps:cNvSpPr>
                          <a:spLocks noChangeArrowheads="1"/>
                        </wps:cNvSpPr>
                        <wps:spPr bwMode="auto">
                          <a:xfrm>
                            <a:off x="670560" y="80518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1</w:t>
                              </w:r>
                            </w:p>
                          </w:txbxContent>
                        </wps:txbx>
                        <wps:bodyPr rot="0" vert="horz" wrap="square" lIns="0" tIns="0" rIns="0" bIns="0" anchor="t" anchorCtr="0" upright="1">
                          <a:noAutofit/>
                        </wps:bodyPr>
                      </wps:wsp>
                      <wps:wsp>
                        <wps:cNvPr id="13" name="Line 44"/>
                        <wps:cNvCnPr/>
                        <wps:spPr bwMode="auto">
                          <a:xfrm>
                            <a:off x="873125" y="873125"/>
                            <a:ext cx="461010"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4" name="Freeform 45"/>
                        <wps:cNvSpPr>
                          <a:spLocks/>
                        </wps:cNvSpPr>
                        <wps:spPr bwMode="auto">
                          <a:xfrm>
                            <a:off x="853440" y="853440"/>
                            <a:ext cx="40005" cy="40005"/>
                          </a:xfrm>
                          <a:custGeom>
                            <a:avLst/>
                            <a:gdLst>
                              <a:gd name="T0" fmla="*/ 40005 w 105"/>
                              <a:gd name="T1" fmla="*/ 19812 h 105"/>
                              <a:gd name="T2" fmla="*/ 19812 w 105"/>
                              <a:gd name="T3" fmla="*/ 0 h 105"/>
                              <a:gd name="T4" fmla="*/ 0 w 105"/>
                              <a:gd name="T5" fmla="*/ 19812 h 105"/>
                              <a:gd name="T6" fmla="*/ 0 w 105"/>
                              <a:gd name="T7" fmla="*/ 19812 h 105"/>
                              <a:gd name="T8" fmla="*/ 19812 w 105"/>
                              <a:gd name="T9" fmla="*/ 40005 h 105"/>
                              <a:gd name="T10" fmla="*/ 40005 w 105"/>
                              <a:gd name="T11" fmla="*/ 1981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105" y="52"/>
                                </a:moveTo>
                                <a:cubicBezTo>
                                  <a:pt x="105" y="23"/>
                                  <a:pt x="81" y="0"/>
                                  <a:pt x="52" y="0"/>
                                </a:cubicBezTo>
                                <a:cubicBezTo>
                                  <a:pt x="23" y="0"/>
                                  <a:pt x="0" y="23"/>
                                  <a:pt x="0" y="52"/>
                                </a:cubicBezTo>
                                <a:cubicBezTo>
                                  <a:pt x="0" y="52"/>
                                  <a:pt x="0" y="52"/>
                                  <a:pt x="0" y="52"/>
                                </a:cubicBezTo>
                                <a:cubicBezTo>
                                  <a:pt x="0" y="81"/>
                                  <a:pt x="23" y="105"/>
                                  <a:pt x="52" y="105"/>
                                </a:cubicBezTo>
                                <a:cubicBezTo>
                                  <a:pt x="81" y="105"/>
                                  <a:pt x="105" y="81"/>
                                  <a:pt x="105" y="52"/>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 name="Freeform 46"/>
                        <wps:cNvSpPr>
                          <a:spLocks/>
                        </wps:cNvSpPr>
                        <wps:spPr bwMode="auto">
                          <a:xfrm>
                            <a:off x="1314450" y="853440"/>
                            <a:ext cx="40005" cy="40005"/>
                          </a:xfrm>
                          <a:custGeom>
                            <a:avLst/>
                            <a:gdLst>
                              <a:gd name="T0" fmla="*/ 0 w 105"/>
                              <a:gd name="T1" fmla="*/ 19812 h 105"/>
                              <a:gd name="T2" fmla="*/ 20193 w 105"/>
                              <a:gd name="T3" fmla="*/ 40005 h 105"/>
                              <a:gd name="T4" fmla="*/ 40005 w 105"/>
                              <a:gd name="T5" fmla="*/ 19812 h 105"/>
                              <a:gd name="T6" fmla="*/ 40005 w 105"/>
                              <a:gd name="T7" fmla="*/ 19812 h 105"/>
                              <a:gd name="T8" fmla="*/ 20193 w 105"/>
                              <a:gd name="T9" fmla="*/ 0 h 105"/>
                              <a:gd name="T10" fmla="*/ 0 w 105"/>
                              <a:gd name="T11" fmla="*/ 1981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0" y="52"/>
                                </a:moveTo>
                                <a:cubicBezTo>
                                  <a:pt x="0" y="81"/>
                                  <a:pt x="24" y="105"/>
                                  <a:pt x="53" y="105"/>
                                </a:cubicBezTo>
                                <a:cubicBezTo>
                                  <a:pt x="82" y="105"/>
                                  <a:pt x="105" y="81"/>
                                  <a:pt x="105" y="52"/>
                                </a:cubicBezTo>
                                <a:cubicBezTo>
                                  <a:pt x="105" y="52"/>
                                  <a:pt x="105" y="52"/>
                                  <a:pt x="105" y="52"/>
                                </a:cubicBezTo>
                                <a:cubicBezTo>
                                  <a:pt x="105" y="23"/>
                                  <a:pt x="82" y="0"/>
                                  <a:pt x="53" y="0"/>
                                </a:cubicBezTo>
                                <a:cubicBezTo>
                                  <a:pt x="24" y="0"/>
                                  <a:pt x="0" y="23"/>
                                  <a:pt x="0" y="52"/>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6" name="Rectangle 48"/>
                        <wps:cNvSpPr>
                          <a:spLocks noChangeArrowheads="1"/>
                        </wps:cNvSpPr>
                        <wps:spPr bwMode="auto">
                          <a:xfrm>
                            <a:off x="1113790" y="80708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1</w:t>
                              </w:r>
                            </w:p>
                          </w:txbxContent>
                        </wps:txbx>
                        <wps:bodyPr rot="0" vert="horz" wrap="square" lIns="0" tIns="0" rIns="0" bIns="0" anchor="t" anchorCtr="0" upright="1">
                          <a:noAutofit/>
                        </wps:bodyPr>
                      </wps:wsp>
                      <wps:wsp>
                        <wps:cNvPr id="17" name="Line 49"/>
                        <wps:cNvCnPr/>
                        <wps:spPr bwMode="auto">
                          <a:xfrm>
                            <a:off x="894715" y="1104265"/>
                            <a:ext cx="187960"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8" name="Freeform 50"/>
                        <wps:cNvSpPr>
                          <a:spLocks/>
                        </wps:cNvSpPr>
                        <wps:spPr bwMode="auto">
                          <a:xfrm>
                            <a:off x="873125" y="107759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51"/>
                        <wps:cNvSpPr>
                          <a:spLocks/>
                        </wps:cNvSpPr>
                        <wps:spPr bwMode="auto">
                          <a:xfrm>
                            <a:off x="1076960" y="107759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Rectangle 53"/>
                        <wps:cNvSpPr>
                          <a:spLocks noChangeArrowheads="1"/>
                        </wps:cNvSpPr>
                        <wps:spPr bwMode="auto">
                          <a:xfrm>
                            <a:off x="962660" y="103695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1</w:t>
                              </w:r>
                            </w:p>
                          </w:txbxContent>
                        </wps:txbx>
                        <wps:bodyPr rot="0" vert="horz" wrap="square" lIns="0" tIns="0" rIns="0" bIns="0" anchor="t" anchorCtr="0" upright="1">
                          <a:noAutofit/>
                        </wps:bodyPr>
                      </wps:wsp>
                      <wps:wsp>
                        <wps:cNvPr id="21" name="Line 54"/>
                        <wps:cNvCnPr/>
                        <wps:spPr bwMode="auto">
                          <a:xfrm>
                            <a:off x="1125220" y="1104265"/>
                            <a:ext cx="187960"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22" name="Freeform 55"/>
                        <wps:cNvSpPr>
                          <a:spLocks/>
                        </wps:cNvSpPr>
                        <wps:spPr bwMode="auto">
                          <a:xfrm>
                            <a:off x="1103630" y="107759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56"/>
                        <wps:cNvSpPr>
                          <a:spLocks/>
                        </wps:cNvSpPr>
                        <wps:spPr bwMode="auto">
                          <a:xfrm>
                            <a:off x="1307465" y="107759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Rectangle 58"/>
                        <wps:cNvSpPr>
                          <a:spLocks noChangeArrowheads="1"/>
                        </wps:cNvSpPr>
                        <wps:spPr bwMode="auto">
                          <a:xfrm>
                            <a:off x="1175385" y="103695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1</w:t>
                              </w:r>
                            </w:p>
                          </w:txbxContent>
                        </wps:txbx>
                        <wps:bodyPr rot="0" vert="horz" wrap="square" lIns="0" tIns="0" rIns="0" bIns="0" anchor="t" anchorCtr="0" upright="1">
                          <a:noAutofit/>
                        </wps:bodyPr>
                      </wps:wsp>
                      <wps:wsp>
                        <wps:cNvPr id="25" name="Freeform 59"/>
                        <wps:cNvSpPr>
                          <a:spLocks/>
                        </wps:cNvSpPr>
                        <wps:spPr bwMode="auto">
                          <a:xfrm>
                            <a:off x="354965" y="585470"/>
                            <a:ext cx="115570" cy="115570"/>
                          </a:xfrm>
                          <a:custGeom>
                            <a:avLst/>
                            <a:gdLst>
                              <a:gd name="T0" fmla="*/ 115570 w 182"/>
                              <a:gd name="T1" fmla="*/ 57150 h 182"/>
                              <a:gd name="T2" fmla="*/ 57785 w 182"/>
                              <a:gd name="T3" fmla="*/ 0 h 182"/>
                              <a:gd name="T4" fmla="*/ 0 w 182"/>
                              <a:gd name="T5" fmla="*/ 57150 h 182"/>
                              <a:gd name="T6" fmla="*/ 57785 w 182"/>
                              <a:gd name="T7" fmla="*/ 115570 h 182"/>
                              <a:gd name="T8" fmla="*/ 115570 w 182"/>
                              <a:gd name="T9" fmla="*/ 5715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2" h="182">
                                <a:moveTo>
                                  <a:pt x="182" y="90"/>
                                </a:moveTo>
                                <a:cubicBezTo>
                                  <a:pt x="182" y="41"/>
                                  <a:pt x="141" y="0"/>
                                  <a:pt x="91" y="0"/>
                                </a:cubicBezTo>
                                <a:cubicBezTo>
                                  <a:pt x="40" y="0"/>
                                  <a:pt x="0" y="41"/>
                                  <a:pt x="0" y="90"/>
                                </a:cubicBezTo>
                                <a:cubicBezTo>
                                  <a:pt x="0" y="141"/>
                                  <a:pt x="40" y="182"/>
                                  <a:pt x="91" y="182"/>
                                </a:cubicBezTo>
                                <a:cubicBezTo>
                                  <a:pt x="141" y="182"/>
                                  <a:pt x="182" y="141"/>
                                  <a:pt x="182" y="90"/>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Line 60"/>
                        <wps:cNvCnPr/>
                        <wps:spPr bwMode="auto">
                          <a:xfrm>
                            <a:off x="354965"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 name="Line 61"/>
                        <wps:cNvCnPr/>
                        <wps:spPr bwMode="auto">
                          <a:xfrm flipH="1">
                            <a:off x="354965"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0" name="Line 62"/>
                        <wps:cNvCnPr/>
                        <wps:spPr bwMode="auto">
                          <a:xfrm>
                            <a:off x="585470"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1" name="Line 63"/>
                        <wps:cNvCnPr/>
                        <wps:spPr bwMode="auto">
                          <a:xfrm flipH="1">
                            <a:off x="585470"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2" name="Freeform 64"/>
                        <wps:cNvSpPr>
                          <a:spLocks noEditPoints="1"/>
                        </wps:cNvSpPr>
                        <wps:spPr bwMode="auto">
                          <a:xfrm>
                            <a:off x="408305" y="304165"/>
                            <a:ext cx="8255" cy="918845"/>
                          </a:xfrm>
                          <a:custGeom>
                            <a:avLst/>
                            <a:gdLst>
                              <a:gd name="T0" fmla="*/ 8255 w 21"/>
                              <a:gd name="T1" fmla="*/ 914653 h 2411"/>
                              <a:gd name="T2" fmla="*/ 4324 w 21"/>
                              <a:gd name="T3" fmla="*/ 878067 h 2411"/>
                              <a:gd name="T4" fmla="*/ 0 w 21"/>
                              <a:gd name="T5" fmla="*/ 865871 h 2411"/>
                              <a:gd name="T6" fmla="*/ 4324 w 21"/>
                              <a:gd name="T7" fmla="*/ 870064 h 2411"/>
                              <a:gd name="T8" fmla="*/ 8255 w 21"/>
                              <a:gd name="T9" fmla="*/ 833477 h 2411"/>
                              <a:gd name="T10" fmla="*/ 0 w 21"/>
                              <a:gd name="T11" fmla="*/ 809087 h 2411"/>
                              <a:gd name="T12" fmla="*/ 0 w 21"/>
                              <a:gd name="T13" fmla="*/ 817090 h 2411"/>
                              <a:gd name="T14" fmla="*/ 8255 w 21"/>
                              <a:gd name="T15" fmla="*/ 792699 h 2411"/>
                              <a:gd name="T16" fmla="*/ 4324 w 21"/>
                              <a:gd name="T17" fmla="*/ 756113 h 2411"/>
                              <a:gd name="T18" fmla="*/ 0 w 21"/>
                              <a:gd name="T19" fmla="*/ 743918 h 2411"/>
                              <a:gd name="T20" fmla="*/ 4324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4324 w 21"/>
                              <a:gd name="T31" fmla="*/ 634159 h 2411"/>
                              <a:gd name="T32" fmla="*/ 0 w 21"/>
                              <a:gd name="T33" fmla="*/ 621964 h 2411"/>
                              <a:gd name="T34" fmla="*/ 4324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4324 w 21"/>
                              <a:gd name="T45" fmla="*/ 512206 h 2411"/>
                              <a:gd name="T46" fmla="*/ 0 w 21"/>
                              <a:gd name="T47" fmla="*/ 500010 h 2411"/>
                              <a:gd name="T48" fmla="*/ 4324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4324 w 21"/>
                              <a:gd name="T59" fmla="*/ 390252 h 2411"/>
                              <a:gd name="T60" fmla="*/ 0 w 21"/>
                              <a:gd name="T61" fmla="*/ 378057 h 2411"/>
                              <a:gd name="T62" fmla="*/ 4324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4324 w 21"/>
                              <a:gd name="T73" fmla="*/ 268298 h 2411"/>
                              <a:gd name="T74" fmla="*/ 0 w 21"/>
                              <a:gd name="T75" fmla="*/ 256103 h 2411"/>
                              <a:gd name="T76" fmla="*/ 4324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4324 w 21"/>
                              <a:gd name="T87" fmla="*/ 146344 h 2411"/>
                              <a:gd name="T88" fmla="*/ 0 w 21"/>
                              <a:gd name="T89" fmla="*/ 134149 h 2411"/>
                              <a:gd name="T90" fmla="*/ 4324 w 21"/>
                              <a:gd name="T91" fmla="*/ 138341 h 2411"/>
                              <a:gd name="T92" fmla="*/ 8255 w 21"/>
                              <a:gd name="T93" fmla="*/ 101755 h 2411"/>
                              <a:gd name="T94" fmla="*/ 0 w 21"/>
                              <a:gd name="T95" fmla="*/ 77364 h 2411"/>
                              <a:gd name="T96" fmla="*/ 0 w 21"/>
                              <a:gd name="T97" fmla="*/ 85368 h 2411"/>
                              <a:gd name="T98" fmla="*/ 8255 w 21"/>
                              <a:gd name="T99" fmla="*/ 60977 h 2411"/>
                              <a:gd name="T100" fmla="*/ 4324 w 21"/>
                              <a:gd name="T101" fmla="*/ 24391 h 2411"/>
                              <a:gd name="T102" fmla="*/ 0 w 21"/>
                              <a:gd name="T103" fmla="*/ 12195 h 2411"/>
                              <a:gd name="T104" fmla="*/ 4324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1" y="2368"/>
                                </a:cubicBezTo>
                                <a:cubicBezTo>
                                  <a:pt x="17" y="2368"/>
                                  <a:pt x="21" y="2373"/>
                                  <a:pt x="21" y="2379"/>
                                </a:cubicBezTo>
                                <a:lnTo>
                                  <a:pt x="21" y="2400"/>
                                </a:lnTo>
                                <a:cubicBezTo>
                                  <a:pt x="21" y="2406"/>
                                  <a:pt x="17" y="2411"/>
                                  <a:pt x="11" y="2411"/>
                                </a:cubicBezTo>
                                <a:cubicBezTo>
                                  <a:pt x="5" y="2411"/>
                                  <a:pt x="0" y="2406"/>
                                  <a:pt x="0" y="2400"/>
                                </a:cubicBezTo>
                                <a:close/>
                                <a:moveTo>
                                  <a:pt x="0" y="2336"/>
                                </a:moveTo>
                                <a:lnTo>
                                  <a:pt x="0" y="2315"/>
                                </a:lnTo>
                                <a:cubicBezTo>
                                  <a:pt x="0" y="2309"/>
                                  <a:pt x="5" y="2304"/>
                                  <a:pt x="11" y="2304"/>
                                </a:cubicBezTo>
                                <a:cubicBezTo>
                                  <a:pt x="17" y="2304"/>
                                  <a:pt x="21" y="2309"/>
                                  <a:pt x="21" y="2315"/>
                                </a:cubicBezTo>
                                <a:lnTo>
                                  <a:pt x="21" y="2336"/>
                                </a:lnTo>
                                <a:cubicBezTo>
                                  <a:pt x="21" y="2342"/>
                                  <a:pt x="17" y="2347"/>
                                  <a:pt x="11" y="2347"/>
                                </a:cubicBezTo>
                                <a:cubicBezTo>
                                  <a:pt x="5" y="2347"/>
                                  <a:pt x="0" y="2342"/>
                                  <a:pt x="0" y="2336"/>
                                </a:cubicBezTo>
                                <a:close/>
                                <a:moveTo>
                                  <a:pt x="0" y="2272"/>
                                </a:moveTo>
                                <a:lnTo>
                                  <a:pt x="0" y="2251"/>
                                </a:lnTo>
                                <a:cubicBezTo>
                                  <a:pt x="0" y="2245"/>
                                  <a:pt x="5" y="2240"/>
                                  <a:pt x="11" y="2240"/>
                                </a:cubicBezTo>
                                <a:cubicBezTo>
                                  <a:pt x="17" y="2240"/>
                                  <a:pt x="21" y="2245"/>
                                  <a:pt x="21" y="2251"/>
                                </a:cubicBezTo>
                                <a:lnTo>
                                  <a:pt x="21" y="2272"/>
                                </a:lnTo>
                                <a:cubicBezTo>
                                  <a:pt x="21" y="2278"/>
                                  <a:pt x="17" y="2283"/>
                                  <a:pt x="11" y="2283"/>
                                </a:cubicBezTo>
                                <a:cubicBezTo>
                                  <a:pt x="5" y="2283"/>
                                  <a:pt x="0" y="2278"/>
                                  <a:pt x="0" y="2272"/>
                                </a:cubicBezTo>
                                <a:close/>
                                <a:moveTo>
                                  <a:pt x="0" y="2208"/>
                                </a:moveTo>
                                <a:lnTo>
                                  <a:pt x="0" y="2187"/>
                                </a:lnTo>
                                <a:cubicBezTo>
                                  <a:pt x="0" y="2181"/>
                                  <a:pt x="5" y="2176"/>
                                  <a:pt x="11" y="2176"/>
                                </a:cubicBezTo>
                                <a:cubicBezTo>
                                  <a:pt x="17" y="2176"/>
                                  <a:pt x="21" y="2181"/>
                                  <a:pt x="21" y="2187"/>
                                </a:cubicBezTo>
                                <a:lnTo>
                                  <a:pt x="21" y="2208"/>
                                </a:lnTo>
                                <a:cubicBezTo>
                                  <a:pt x="21" y="2214"/>
                                  <a:pt x="17" y="2219"/>
                                  <a:pt x="11" y="2219"/>
                                </a:cubicBezTo>
                                <a:cubicBezTo>
                                  <a:pt x="5" y="2219"/>
                                  <a:pt x="0" y="2214"/>
                                  <a:pt x="0" y="2208"/>
                                </a:cubicBezTo>
                                <a:close/>
                                <a:moveTo>
                                  <a:pt x="0" y="2144"/>
                                </a:moveTo>
                                <a:lnTo>
                                  <a:pt x="0" y="2123"/>
                                </a:lnTo>
                                <a:cubicBezTo>
                                  <a:pt x="0" y="2117"/>
                                  <a:pt x="5" y="2112"/>
                                  <a:pt x="11" y="2112"/>
                                </a:cubicBezTo>
                                <a:cubicBezTo>
                                  <a:pt x="17" y="2112"/>
                                  <a:pt x="21" y="2117"/>
                                  <a:pt x="21" y="2123"/>
                                </a:cubicBezTo>
                                <a:lnTo>
                                  <a:pt x="21" y="2144"/>
                                </a:lnTo>
                                <a:cubicBezTo>
                                  <a:pt x="21" y="2150"/>
                                  <a:pt x="17" y="2155"/>
                                  <a:pt x="11" y="2155"/>
                                </a:cubicBezTo>
                                <a:cubicBezTo>
                                  <a:pt x="5" y="2155"/>
                                  <a:pt x="0" y="2150"/>
                                  <a:pt x="0" y="2144"/>
                                </a:cubicBezTo>
                                <a:close/>
                                <a:moveTo>
                                  <a:pt x="0" y="2080"/>
                                </a:moveTo>
                                <a:lnTo>
                                  <a:pt x="0" y="2059"/>
                                </a:lnTo>
                                <a:cubicBezTo>
                                  <a:pt x="0" y="2053"/>
                                  <a:pt x="5" y="2048"/>
                                  <a:pt x="11" y="2048"/>
                                </a:cubicBezTo>
                                <a:cubicBezTo>
                                  <a:pt x="17" y="2048"/>
                                  <a:pt x="21" y="2053"/>
                                  <a:pt x="21" y="2059"/>
                                </a:cubicBezTo>
                                <a:lnTo>
                                  <a:pt x="21" y="2080"/>
                                </a:lnTo>
                                <a:cubicBezTo>
                                  <a:pt x="21" y="2086"/>
                                  <a:pt x="17" y="2091"/>
                                  <a:pt x="11" y="2091"/>
                                </a:cubicBezTo>
                                <a:cubicBezTo>
                                  <a:pt x="5" y="2091"/>
                                  <a:pt x="0" y="2086"/>
                                  <a:pt x="0" y="2080"/>
                                </a:cubicBezTo>
                                <a:close/>
                                <a:moveTo>
                                  <a:pt x="0" y="2016"/>
                                </a:moveTo>
                                <a:lnTo>
                                  <a:pt x="0" y="1995"/>
                                </a:lnTo>
                                <a:cubicBezTo>
                                  <a:pt x="0" y="1989"/>
                                  <a:pt x="5" y="1984"/>
                                  <a:pt x="11" y="1984"/>
                                </a:cubicBezTo>
                                <a:cubicBezTo>
                                  <a:pt x="17" y="1984"/>
                                  <a:pt x="21" y="1989"/>
                                  <a:pt x="21" y="1995"/>
                                </a:cubicBezTo>
                                <a:lnTo>
                                  <a:pt x="21" y="2016"/>
                                </a:lnTo>
                                <a:cubicBezTo>
                                  <a:pt x="21" y="2022"/>
                                  <a:pt x="17" y="2027"/>
                                  <a:pt x="11" y="2027"/>
                                </a:cubicBezTo>
                                <a:cubicBezTo>
                                  <a:pt x="5" y="2027"/>
                                  <a:pt x="0" y="2022"/>
                                  <a:pt x="0" y="2016"/>
                                </a:cubicBezTo>
                                <a:close/>
                                <a:moveTo>
                                  <a:pt x="0" y="1952"/>
                                </a:moveTo>
                                <a:lnTo>
                                  <a:pt x="0" y="1931"/>
                                </a:lnTo>
                                <a:cubicBezTo>
                                  <a:pt x="0" y="1925"/>
                                  <a:pt x="5" y="1920"/>
                                  <a:pt x="11" y="1920"/>
                                </a:cubicBezTo>
                                <a:cubicBezTo>
                                  <a:pt x="17" y="1920"/>
                                  <a:pt x="21" y="1925"/>
                                  <a:pt x="21" y="1931"/>
                                </a:cubicBezTo>
                                <a:lnTo>
                                  <a:pt x="21" y="1952"/>
                                </a:lnTo>
                                <a:cubicBezTo>
                                  <a:pt x="21" y="1958"/>
                                  <a:pt x="17" y="1963"/>
                                  <a:pt x="11" y="1963"/>
                                </a:cubicBezTo>
                                <a:cubicBezTo>
                                  <a:pt x="5" y="1963"/>
                                  <a:pt x="0" y="1958"/>
                                  <a:pt x="0" y="1952"/>
                                </a:cubicBezTo>
                                <a:close/>
                                <a:moveTo>
                                  <a:pt x="0" y="1888"/>
                                </a:moveTo>
                                <a:lnTo>
                                  <a:pt x="0" y="1867"/>
                                </a:lnTo>
                                <a:cubicBezTo>
                                  <a:pt x="0" y="1861"/>
                                  <a:pt x="5" y="1856"/>
                                  <a:pt x="11" y="1856"/>
                                </a:cubicBezTo>
                                <a:cubicBezTo>
                                  <a:pt x="17" y="1856"/>
                                  <a:pt x="21" y="1861"/>
                                  <a:pt x="21" y="1867"/>
                                </a:cubicBezTo>
                                <a:lnTo>
                                  <a:pt x="21" y="1888"/>
                                </a:lnTo>
                                <a:cubicBezTo>
                                  <a:pt x="21" y="1894"/>
                                  <a:pt x="17" y="1899"/>
                                  <a:pt x="11" y="1899"/>
                                </a:cubicBezTo>
                                <a:cubicBezTo>
                                  <a:pt x="5" y="1899"/>
                                  <a:pt x="0" y="1894"/>
                                  <a:pt x="0" y="1888"/>
                                </a:cubicBezTo>
                                <a:close/>
                                <a:moveTo>
                                  <a:pt x="0" y="1824"/>
                                </a:moveTo>
                                <a:lnTo>
                                  <a:pt x="0" y="1803"/>
                                </a:lnTo>
                                <a:cubicBezTo>
                                  <a:pt x="0" y="1797"/>
                                  <a:pt x="5" y="1792"/>
                                  <a:pt x="11" y="1792"/>
                                </a:cubicBezTo>
                                <a:cubicBezTo>
                                  <a:pt x="17" y="1792"/>
                                  <a:pt x="21" y="1797"/>
                                  <a:pt x="21" y="1803"/>
                                </a:cubicBezTo>
                                <a:lnTo>
                                  <a:pt x="21" y="1824"/>
                                </a:lnTo>
                                <a:cubicBezTo>
                                  <a:pt x="21" y="1830"/>
                                  <a:pt x="17" y="1835"/>
                                  <a:pt x="11" y="1835"/>
                                </a:cubicBezTo>
                                <a:cubicBezTo>
                                  <a:pt x="5" y="1835"/>
                                  <a:pt x="0" y="1830"/>
                                  <a:pt x="0" y="1824"/>
                                </a:cubicBezTo>
                                <a:close/>
                                <a:moveTo>
                                  <a:pt x="0" y="1760"/>
                                </a:moveTo>
                                <a:lnTo>
                                  <a:pt x="0" y="1739"/>
                                </a:lnTo>
                                <a:cubicBezTo>
                                  <a:pt x="0" y="1733"/>
                                  <a:pt x="5" y="1728"/>
                                  <a:pt x="11" y="1728"/>
                                </a:cubicBezTo>
                                <a:cubicBezTo>
                                  <a:pt x="17" y="1728"/>
                                  <a:pt x="21" y="1733"/>
                                  <a:pt x="21" y="1739"/>
                                </a:cubicBezTo>
                                <a:lnTo>
                                  <a:pt x="21" y="1760"/>
                                </a:lnTo>
                                <a:cubicBezTo>
                                  <a:pt x="21" y="1766"/>
                                  <a:pt x="17" y="1771"/>
                                  <a:pt x="11" y="1771"/>
                                </a:cubicBezTo>
                                <a:cubicBezTo>
                                  <a:pt x="5" y="1771"/>
                                  <a:pt x="0" y="1766"/>
                                  <a:pt x="0" y="1760"/>
                                </a:cubicBezTo>
                                <a:close/>
                                <a:moveTo>
                                  <a:pt x="0" y="1696"/>
                                </a:moveTo>
                                <a:lnTo>
                                  <a:pt x="0" y="1675"/>
                                </a:lnTo>
                                <a:cubicBezTo>
                                  <a:pt x="0" y="1669"/>
                                  <a:pt x="5" y="1664"/>
                                  <a:pt x="11" y="1664"/>
                                </a:cubicBezTo>
                                <a:cubicBezTo>
                                  <a:pt x="17" y="1664"/>
                                  <a:pt x="21" y="1669"/>
                                  <a:pt x="21" y="1675"/>
                                </a:cubicBezTo>
                                <a:lnTo>
                                  <a:pt x="21" y="1696"/>
                                </a:lnTo>
                                <a:cubicBezTo>
                                  <a:pt x="21" y="1702"/>
                                  <a:pt x="17" y="1707"/>
                                  <a:pt x="11" y="1707"/>
                                </a:cubicBezTo>
                                <a:cubicBezTo>
                                  <a:pt x="5" y="1707"/>
                                  <a:pt x="0" y="1702"/>
                                  <a:pt x="0" y="1696"/>
                                </a:cubicBezTo>
                                <a:close/>
                                <a:moveTo>
                                  <a:pt x="0" y="1632"/>
                                </a:moveTo>
                                <a:lnTo>
                                  <a:pt x="0" y="1611"/>
                                </a:lnTo>
                                <a:cubicBezTo>
                                  <a:pt x="0" y="1605"/>
                                  <a:pt x="5" y="1600"/>
                                  <a:pt x="11" y="1600"/>
                                </a:cubicBezTo>
                                <a:cubicBezTo>
                                  <a:pt x="17" y="1600"/>
                                  <a:pt x="21" y="1605"/>
                                  <a:pt x="21" y="1611"/>
                                </a:cubicBezTo>
                                <a:lnTo>
                                  <a:pt x="21" y="1632"/>
                                </a:lnTo>
                                <a:cubicBezTo>
                                  <a:pt x="21" y="1638"/>
                                  <a:pt x="17" y="1643"/>
                                  <a:pt x="11" y="1643"/>
                                </a:cubicBezTo>
                                <a:cubicBezTo>
                                  <a:pt x="5" y="1643"/>
                                  <a:pt x="0" y="1638"/>
                                  <a:pt x="0" y="1632"/>
                                </a:cubicBezTo>
                                <a:close/>
                                <a:moveTo>
                                  <a:pt x="0" y="1568"/>
                                </a:moveTo>
                                <a:lnTo>
                                  <a:pt x="0" y="1547"/>
                                </a:lnTo>
                                <a:cubicBezTo>
                                  <a:pt x="0" y="1541"/>
                                  <a:pt x="5" y="1536"/>
                                  <a:pt x="11" y="1536"/>
                                </a:cubicBezTo>
                                <a:cubicBezTo>
                                  <a:pt x="17" y="1536"/>
                                  <a:pt x="21" y="1541"/>
                                  <a:pt x="21" y="1547"/>
                                </a:cubicBezTo>
                                <a:lnTo>
                                  <a:pt x="21" y="1568"/>
                                </a:lnTo>
                                <a:cubicBezTo>
                                  <a:pt x="21" y="1574"/>
                                  <a:pt x="17" y="1579"/>
                                  <a:pt x="11" y="1579"/>
                                </a:cubicBezTo>
                                <a:cubicBezTo>
                                  <a:pt x="5" y="1579"/>
                                  <a:pt x="0" y="1574"/>
                                  <a:pt x="0" y="1568"/>
                                </a:cubicBezTo>
                                <a:close/>
                                <a:moveTo>
                                  <a:pt x="0" y="1504"/>
                                </a:moveTo>
                                <a:lnTo>
                                  <a:pt x="0" y="1483"/>
                                </a:lnTo>
                                <a:cubicBezTo>
                                  <a:pt x="0" y="1477"/>
                                  <a:pt x="5" y="1472"/>
                                  <a:pt x="11" y="1472"/>
                                </a:cubicBezTo>
                                <a:cubicBezTo>
                                  <a:pt x="17" y="1472"/>
                                  <a:pt x="21" y="1477"/>
                                  <a:pt x="21" y="1483"/>
                                </a:cubicBezTo>
                                <a:lnTo>
                                  <a:pt x="21" y="1504"/>
                                </a:lnTo>
                                <a:cubicBezTo>
                                  <a:pt x="21" y="1510"/>
                                  <a:pt x="17" y="1515"/>
                                  <a:pt x="11" y="1515"/>
                                </a:cubicBezTo>
                                <a:cubicBezTo>
                                  <a:pt x="5" y="1515"/>
                                  <a:pt x="0" y="1510"/>
                                  <a:pt x="0" y="1504"/>
                                </a:cubicBezTo>
                                <a:close/>
                                <a:moveTo>
                                  <a:pt x="0" y="1440"/>
                                </a:moveTo>
                                <a:lnTo>
                                  <a:pt x="0" y="1419"/>
                                </a:lnTo>
                                <a:cubicBezTo>
                                  <a:pt x="0" y="1413"/>
                                  <a:pt x="5" y="1408"/>
                                  <a:pt x="11" y="1408"/>
                                </a:cubicBezTo>
                                <a:cubicBezTo>
                                  <a:pt x="17" y="1408"/>
                                  <a:pt x="21" y="1413"/>
                                  <a:pt x="21" y="1419"/>
                                </a:cubicBezTo>
                                <a:lnTo>
                                  <a:pt x="21" y="1440"/>
                                </a:lnTo>
                                <a:cubicBezTo>
                                  <a:pt x="21" y="1446"/>
                                  <a:pt x="17" y="1451"/>
                                  <a:pt x="11" y="1451"/>
                                </a:cubicBezTo>
                                <a:cubicBezTo>
                                  <a:pt x="5" y="1451"/>
                                  <a:pt x="0" y="1446"/>
                                  <a:pt x="0" y="1440"/>
                                </a:cubicBezTo>
                                <a:close/>
                                <a:moveTo>
                                  <a:pt x="0" y="1376"/>
                                </a:moveTo>
                                <a:lnTo>
                                  <a:pt x="0" y="1355"/>
                                </a:lnTo>
                                <a:cubicBezTo>
                                  <a:pt x="0" y="1349"/>
                                  <a:pt x="5" y="1344"/>
                                  <a:pt x="11" y="1344"/>
                                </a:cubicBezTo>
                                <a:cubicBezTo>
                                  <a:pt x="17" y="1344"/>
                                  <a:pt x="21" y="1349"/>
                                  <a:pt x="21" y="1355"/>
                                </a:cubicBezTo>
                                <a:lnTo>
                                  <a:pt x="21" y="1376"/>
                                </a:lnTo>
                                <a:cubicBezTo>
                                  <a:pt x="21" y="1382"/>
                                  <a:pt x="17" y="1387"/>
                                  <a:pt x="11" y="1387"/>
                                </a:cubicBezTo>
                                <a:cubicBezTo>
                                  <a:pt x="5" y="1387"/>
                                  <a:pt x="0" y="1382"/>
                                  <a:pt x="0" y="1376"/>
                                </a:cubicBezTo>
                                <a:close/>
                                <a:moveTo>
                                  <a:pt x="0" y="1312"/>
                                </a:moveTo>
                                <a:lnTo>
                                  <a:pt x="0" y="1291"/>
                                </a:lnTo>
                                <a:cubicBezTo>
                                  <a:pt x="0" y="1285"/>
                                  <a:pt x="5" y="1280"/>
                                  <a:pt x="11" y="1280"/>
                                </a:cubicBezTo>
                                <a:cubicBezTo>
                                  <a:pt x="17" y="1280"/>
                                  <a:pt x="21" y="1285"/>
                                  <a:pt x="21" y="1291"/>
                                </a:cubicBezTo>
                                <a:lnTo>
                                  <a:pt x="21" y="1312"/>
                                </a:lnTo>
                                <a:cubicBezTo>
                                  <a:pt x="21" y="1318"/>
                                  <a:pt x="17" y="1323"/>
                                  <a:pt x="11" y="1323"/>
                                </a:cubicBezTo>
                                <a:cubicBezTo>
                                  <a:pt x="5" y="1323"/>
                                  <a:pt x="0" y="1318"/>
                                  <a:pt x="0" y="1312"/>
                                </a:cubicBezTo>
                                <a:close/>
                                <a:moveTo>
                                  <a:pt x="0" y="1248"/>
                                </a:moveTo>
                                <a:lnTo>
                                  <a:pt x="0" y="1227"/>
                                </a:lnTo>
                                <a:cubicBezTo>
                                  <a:pt x="0" y="1221"/>
                                  <a:pt x="5" y="1216"/>
                                  <a:pt x="11" y="1216"/>
                                </a:cubicBezTo>
                                <a:cubicBezTo>
                                  <a:pt x="17" y="1216"/>
                                  <a:pt x="21" y="1221"/>
                                  <a:pt x="21" y="1227"/>
                                </a:cubicBezTo>
                                <a:lnTo>
                                  <a:pt x="21" y="1248"/>
                                </a:lnTo>
                                <a:cubicBezTo>
                                  <a:pt x="21" y="1254"/>
                                  <a:pt x="17" y="1259"/>
                                  <a:pt x="11" y="1259"/>
                                </a:cubicBezTo>
                                <a:cubicBezTo>
                                  <a:pt x="5" y="1259"/>
                                  <a:pt x="0" y="1254"/>
                                  <a:pt x="0" y="1248"/>
                                </a:cubicBezTo>
                                <a:close/>
                                <a:moveTo>
                                  <a:pt x="0" y="1184"/>
                                </a:moveTo>
                                <a:lnTo>
                                  <a:pt x="0" y="1163"/>
                                </a:lnTo>
                                <a:cubicBezTo>
                                  <a:pt x="0" y="1157"/>
                                  <a:pt x="5" y="1152"/>
                                  <a:pt x="11" y="1152"/>
                                </a:cubicBezTo>
                                <a:cubicBezTo>
                                  <a:pt x="17" y="1152"/>
                                  <a:pt x="21" y="1157"/>
                                  <a:pt x="21" y="1163"/>
                                </a:cubicBezTo>
                                <a:lnTo>
                                  <a:pt x="21" y="1184"/>
                                </a:lnTo>
                                <a:cubicBezTo>
                                  <a:pt x="21" y="1190"/>
                                  <a:pt x="17" y="1195"/>
                                  <a:pt x="11" y="1195"/>
                                </a:cubicBezTo>
                                <a:cubicBezTo>
                                  <a:pt x="5" y="1195"/>
                                  <a:pt x="0" y="1190"/>
                                  <a:pt x="0" y="1184"/>
                                </a:cubicBezTo>
                                <a:close/>
                                <a:moveTo>
                                  <a:pt x="0" y="1120"/>
                                </a:moveTo>
                                <a:lnTo>
                                  <a:pt x="0" y="1099"/>
                                </a:lnTo>
                                <a:cubicBezTo>
                                  <a:pt x="0" y="1093"/>
                                  <a:pt x="5" y="1088"/>
                                  <a:pt x="11" y="1088"/>
                                </a:cubicBezTo>
                                <a:cubicBezTo>
                                  <a:pt x="17" y="1088"/>
                                  <a:pt x="21" y="1093"/>
                                  <a:pt x="21" y="1099"/>
                                </a:cubicBezTo>
                                <a:lnTo>
                                  <a:pt x="21" y="1120"/>
                                </a:lnTo>
                                <a:cubicBezTo>
                                  <a:pt x="21" y="1126"/>
                                  <a:pt x="17" y="1131"/>
                                  <a:pt x="11" y="1131"/>
                                </a:cubicBezTo>
                                <a:cubicBezTo>
                                  <a:pt x="5" y="1131"/>
                                  <a:pt x="0" y="1126"/>
                                  <a:pt x="0" y="1120"/>
                                </a:cubicBezTo>
                                <a:close/>
                                <a:moveTo>
                                  <a:pt x="0" y="1056"/>
                                </a:moveTo>
                                <a:lnTo>
                                  <a:pt x="0" y="1035"/>
                                </a:lnTo>
                                <a:cubicBezTo>
                                  <a:pt x="0" y="1029"/>
                                  <a:pt x="5" y="1024"/>
                                  <a:pt x="11" y="1024"/>
                                </a:cubicBezTo>
                                <a:cubicBezTo>
                                  <a:pt x="17" y="1024"/>
                                  <a:pt x="21" y="1029"/>
                                  <a:pt x="21" y="1035"/>
                                </a:cubicBezTo>
                                <a:lnTo>
                                  <a:pt x="21" y="1056"/>
                                </a:lnTo>
                                <a:cubicBezTo>
                                  <a:pt x="21" y="1062"/>
                                  <a:pt x="17" y="1067"/>
                                  <a:pt x="11" y="1067"/>
                                </a:cubicBezTo>
                                <a:cubicBezTo>
                                  <a:pt x="5" y="1067"/>
                                  <a:pt x="0" y="1062"/>
                                  <a:pt x="0" y="1056"/>
                                </a:cubicBezTo>
                                <a:close/>
                                <a:moveTo>
                                  <a:pt x="0" y="992"/>
                                </a:moveTo>
                                <a:lnTo>
                                  <a:pt x="0" y="971"/>
                                </a:lnTo>
                                <a:cubicBezTo>
                                  <a:pt x="0" y="965"/>
                                  <a:pt x="5" y="960"/>
                                  <a:pt x="11" y="960"/>
                                </a:cubicBezTo>
                                <a:cubicBezTo>
                                  <a:pt x="17" y="960"/>
                                  <a:pt x="21" y="965"/>
                                  <a:pt x="21" y="971"/>
                                </a:cubicBezTo>
                                <a:lnTo>
                                  <a:pt x="21" y="992"/>
                                </a:lnTo>
                                <a:cubicBezTo>
                                  <a:pt x="21" y="998"/>
                                  <a:pt x="17" y="1003"/>
                                  <a:pt x="11" y="1003"/>
                                </a:cubicBezTo>
                                <a:cubicBezTo>
                                  <a:pt x="5" y="1003"/>
                                  <a:pt x="0" y="998"/>
                                  <a:pt x="0" y="992"/>
                                </a:cubicBezTo>
                                <a:close/>
                                <a:moveTo>
                                  <a:pt x="0" y="928"/>
                                </a:moveTo>
                                <a:lnTo>
                                  <a:pt x="0" y="907"/>
                                </a:lnTo>
                                <a:cubicBezTo>
                                  <a:pt x="0" y="901"/>
                                  <a:pt x="5" y="896"/>
                                  <a:pt x="11" y="896"/>
                                </a:cubicBezTo>
                                <a:cubicBezTo>
                                  <a:pt x="17" y="896"/>
                                  <a:pt x="21" y="901"/>
                                  <a:pt x="21" y="907"/>
                                </a:cubicBezTo>
                                <a:lnTo>
                                  <a:pt x="21" y="928"/>
                                </a:lnTo>
                                <a:cubicBezTo>
                                  <a:pt x="21" y="934"/>
                                  <a:pt x="17" y="939"/>
                                  <a:pt x="11" y="939"/>
                                </a:cubicBezTo>
                                <a:cubicBezTo>
                                  <a:pt x="5" y="939"/>
                                  <a:pt x="0" y="934"/>
                                  <a:pt x="0" y="928"/>
                                </a:cubicBezTo>
                                <a:close/>
                                <a:moveTo>
                                  <a:pt x="0" y="864"/>
                                </a:moveTo>
                                <a:lnTo>
                                  <a:pt x="0" y="843"/>
                                </a:lnTo>
                                <a:cubicBezTo>
                                  <a:pt x="0" y="837"/>
                                  <a:pt x="5" y="832"/>
                                  <a:pt x="11" y="832"/>
                                </a:cubicBezTo>
                                <a:cubicBezTo>
                                  <a:pt x="17" y="832"/>
                                  <a:pt x="21" y="837"/>
                                  <a:pt x="21" y="843"/>
                                </a:cubicBezTo>
                                <a:lnTo>
                                  <a:pt x="21" y="864"/>
                                </a:lnTo>
                                <a:cubicBezTo>
                                  <a:pt x="21" y="870"/>
                                  <a:pt x="17" y="875"/>
                                  <a:pt x="11" y="875"/>
                                </a:cubicBezTo>
                                <a:cubicBezTo>
                                  <a:pt x="5" y="875"/>
                                  <a:pt x="0" y="870"/>
                                  <a:pt x="0" y="864"/>
                                </a:cubicBezTo>
                                <a:close/>
                                <a:moveTo>
                                  <a:pt x="0" y="800"/>
                                </a:moveTo>
                                <a:lnTo>
                                  <a:pt x="0" y="779"/>
                                </a:lnTo>
                                <a:cubicBezTo>
                                  <a:pt x="0" y="773"/>
                                  <a:pt x="5" y="768"/>
                                  <a:pt x="11" y="768"/>
                                </a:cubicBezTo>
                                <a:cubicBezTo>
                                  <a:pt x="17" y="768"/>
                                  <a:pt x="21" y="773"/>
                                  <a:pt x="21" y="779"/>
                                </a:cubicBezTo>
                                <a:lnTo>
                                  <a:pt x="21" y="800"/>
                                </a:lnTo>
                                <a:cubicBezTo>
                                  <a:pt x="21" y="806"/>
                                  <a:pt x="17" y="811"/>
                                  <a:pt x="11" y="811"/>
                                </a:cubicBezTo>
                                <a:cubicBezTo>
                                  <a:pt x="5" y="811"/>
                                  <a:pt x="0" y="806"/>
                                  <a:pt x="0" y="800"/>
                                </a:cubicBezTo>
                                <a:close/>
                                <a:moveTo>
                                  <a:pt x="0" y="736"/>
                                </a:moveTo>
                                <a:lnTo>
                                  <a:pt x="0" y="715"/>
                                </a:lnTo>
                                <a:cubicBezTo>
                                  <a:pt x="0" y="709"/>
                                  <a:pt x="5" y="704"/>
                                  <a:pt x="11" y="704"/>
                                </a:cubicBezTo>
                                <a:cubicBezTo>
                                  <a:pt x="17" y="704"/>
                                  <a:pt x="21" y="709"/>
                                  <a:pt x="21" y="715"/>
                                </a:cubicBezTo>
                                <a:lnTo>
                                  <a:pt x="21" y="736"/>
                                </a:lnTo>
                                <a:cubicBezTo>
                                  <a:pt x="21" y="742"/>
                                  <a:pt x="17" y="747"/>
                                  <a:pt x="11" y="747"/>
                                </a:cubicBezTo>
                                <a:cubicBezTo>
                                  <a:pt x="5" y="747"/>
                                  <a:pt x="0" y="742"/>
                                  <a:pt x="0" y="736"/>
                                </a:cubicBezTo>
                                <a:close/>
                                <a:moveTo>
                                  <a:pt x="0" y="672"/>
                                </a:moveTo>
                                <a:lnTo>
                                  <a:pt x="0" y="651"/>
                                </a:lnTo>
                                <a:cubicBezTo>
                                  <a:pt x="0" y="645"/>
                                  <a:pt x="5" y="640"/>
                                  <a:pt x="11" y="640"/>
                                </a:cubicBezTo>
                                <a:cubicBezTo>
                                  <a:pt x="17" y="640"/>
                                  <a:pt x="21" y="645"/>
                                  <a:pt x="21" y="651"/>
                                </a:cubicBezTo>
                                <a:lnTo>
                                  <a:pt x="21" y="672"/>
                                </a:lnTo>
                                <a:cubicBezTo>
                                  <a:pt x="21" y="678"/>
                                  <a:pt x="17" y="683"/>
                                  <a:pt x="11" y="683"/>
                                </a:cubicBezTo>
                                <a:cubicBezTo>
                                  <a:pt x="5" y="683"/>
                                  <a:pt x="0" y="678"/>
                                  <a:pt x="0" y="672"/>
                                </a:cubicBezTo>
                                <a:close/>
                                <a:moveTo>
                                  <a:pt x="0" y="608"/>
                                </a:moveTo>
                                <a:lnTo>
                                  <a:pt x="0" y="587"/>
                                </a:lnTo>
                                <a:cubicBezTo>
                                  <a:pt x="0" y="581"/>
                                  <a:pt x="5" y="576"/>
                                  <a:pt x="11" y="576"/>
                                </a:cubicBezTo>
                                <a:cubicBezTo>
                                  <a:pt x="17" y="576"/>
                                  <a:pt x="21" y="581"/>
                                  <a:pt x="21" y="587"/>
                                </a:cubicBezTo>
                                <a:lnTo>
                                  <a:pt x="21" y="608"/>
                                </a:lnTo>
                                <a:cubicBezTo>
                                  <a:pt x="21" y="614"/>
                                  <a:pt x="17" y="619"/>
                                  <a:pt x="11" y="619"/>
                                </a:cubicBezTo>
                                <a:cubicBezTo>
                                  <a:pt x="5" y="619"/>
                                  <a:pt x="0" y="614"/>
                                  <a:pt x="0" y="608"/>
                                </a:cubicBezTo>
                                <a:close/>
                                <a:moveTo>
                                  <a:pt x="0" y="544"/>
                                </a:moveTo>
                                <a:lnTo>
                                  <a:pt x="0" y="523"/>
                                </a:lnTo>
                                <a:cubicBezTo>
                                  <a:pt x="0" y="517"/>
                                  <a:pt x="5" y="512"/>
                                  <a:pt x="11" y="512"/>
                                </a:cubicBezTo>
                                <a:cubicBezTo>
                                  <a:pt x="17" y="512"/>
                                  <a:pt x="21" y="517"/>
                                  <a:pt x="21" y="523"/>
                                </a:cubicBezTo>
                                <a:lnTo>
                                  <a:pt x="21" y="544"/>
                                </a:lnTo>
                                <a:cubicBezTo>
                                  <a:pt x="21" y="550"/>
                                  <a:pt x="17" y="555"/>
                                  <a:pt x="11" y="555"/>
                                </a:cubicBezTo>
                                <a:cubicBezTo>
                                  <a:pt x="5" y="555"/>
                                  <a:pt x="0" y="550"/>
                                  <a:pt x="0" y="544"/>
                                </a:cubicBezTo>
                                <a:close/>
                                <a:moveTo>
                                  <a:pt x="0" y="480"/>
                                </a:moveTo>
                                <a:lnTo>
                                  <a:pt x="0" y="459"/>
                                </a:lnTo>
                                <a:cubicBezTo>
                                  <a:pt x="0" y="453"/>
                                  <a:pt x="5" y="448"/>
                                  <a:pt x="11" y="448"/>
                                </a:cubicBezTo>
                                <a:cubicBezTo>
                                  <a:pt x="17" y="448"/>
                                  <a:pt x="21" y="453"/>
                                  <a:pt x="21" y="459"/>
                                </a:cubicBezTo>
                                <a:lnTo>
                                  <a:pt x="21" y="480"/>
                                </a:lnTo>
                                <a:cubicBezTo>
                                  <a:pt x="21" y="486"/>
                                  <a:pt x="17" y="491"/>
                                  <a:pt x="11" y="491"/>
                                </a:cubicBezTo>
                                <a:cubicBezTo>
                                  <a:pt x="5" y="491"/>
                                  <a:pt x="0" y="486"/>
                                  <a:pt x="0" y="480"/>
                                </a:cubicBezTo>
                                <a:close/>
                                <a:moveTo>
                                  <a:pt x="0" y="416"/>
                                </a:moveTo>
                                <a:lnTo>
                                  <a:pt x="0" y="395"/>
                                </a:lnTo>
                                <a:cubicBezTo>
                                  <a:pt x="0" y="389"/>
                                  <a:pt x="5" y="384"/>
                                  <a:pt x="11" y="384"/>
                                </a:cubicBezTo>
                                <a:cubicBezTo>
                                  <a:pt x="17" y="384"/>
                                  <a:pt x="21" y="389"/>
                                  <a:pt x="21" y="395"/>
                                </a:cubicBezTo>
                                <a:lnTo>
                                  <a:pt x="21" y="416"/>
                                </a:lnTo>
                                <a:cubicBezTo>
                                  <a:pt x="21" y="422"/>
                                  <a:pt x="17" y="427"/>
                                  <a:pt x="11" y="427"/>
                                </a:cubicBezTo>
                                <a:cubicBezTo>
                                  <a:pt x="5" y="427"/>
                                  <a:pt x="0" y="422"/>
                                  <a:pt x="0" y="416"/>
                                </a:cubicBezTo>
                                <a:close/>
                                <a:moveTo>
                                  <a:pt x="0" y="352"/>
                                </a:moveTo>
                                <a:lnTo>
                                  <a:pt x="0" y="331"/>
                                </a:lnTo>
                                <a:cubicBezTo>
                                  <a:pt x="0" y="325"/>
                                  <a:pt x="5" y="320"/>
                                  <a:pt x="11" y="320"/>
                                </a:cubicBezTo>
                                <a:cubicBezTo>
                                  <a:pt x="17" y="320"/>
                                  <a:pt x="21" y="325"/>
                                  <a:pt x="21" y="331"/>
                                </a:cubicBezTo>
                                <a:lnTo>
                                  <a:pt x="21" y="352"/>
                                </a:lnTo>
                                <a:cubicBezTo>
                                  <a:pt x="21" y="358"/>
                                  <a:pt x="17" y="363"/>
                                  <a:pt x="11" y="363"/>
                                </a:cubicBezTo>
                                <a:cubicBezTo>
                                  <a:pt x="5" y="363"/>
                                  <a:pt x="0" y="358"/>
                                  <a:pt x="0" y="352"/>
                                </a:cubicBezTo>
                                <a:close/>
                                <a:moveTo>
                                  <a:pt x="0" y="288"/>
                                </a:moveTo>
                                <a:lnTo>
                                  <a:pt x="0" y="267"/>
                                </a:lnTo>
                                <a:cubicBezTo>
                                  <a:pt x="0" y="261"/>
                                  <a:pt x="5" y="256"/>
                                  <a:pt x="11" y="256"/>
                                </a:cubicBezTo>
                                <a:cubicBezTo>
                                  <a:pt x="17" y="256"/>
                                  <a:pt x="21" y="261"/>
                                  <a:pt x="21" y="267"/>
                                </a:cubicBezTo>
                                <a:lnTo>
                                  <a:pt x="21" y="288"/>
                                </a:lnTo>
                                <a:cubicBezTo>
                                  <a:pt x="21" y="294"/>
                                  <a:pt x="17" y="299"/>
                                  <a:pt x="11" y="299"/>
                                </a:cubicBezTo>
                                <a:cubicBezTo>
                                  <a:pt x="5" y="299"/>
                                  <a:pt x="0" y="294"/>
                                  <a:pt x="0" y="288"/>
                                </a:cubicBezTo>
                                <a:close/>
                                <a:moveTo>
                                  <a:pt x="0" y="224"/>
                                </a:moveTo>
                                <a:lnTo>
                                  <a:pt x="0" y="203"/>
                                </a:lnTo>
                                <a:cubicBezTo>
                                  <a:pt x="0" y="197"/>
                                  <a:pt x="5" y="192"/>
                                  <a:pt x="11" y="192"/>
                                </a:cubicBezTo>
                                <a:cubicBezTo>
                                  <a:pt x="17" y="192"/>
                                  <a:pt x="21" y="197"/>
                                  <a:pt x="21" y="203"/>
                                </a:cubicBezTo>
                                <a:lnTo>
                                  <a:pt x="21" y="224"/>
                                </a:lnTo>
                                <a:cubicBezTo>
                                  <a:pt x="21" y="230"/>
                                  <a:pt x="17" y="235"/>
                                  <a:pt x="11" y="235"/>
                                </a:cubicBezTo>
                                <a:cubicBezTo>
                                  <a:pt x="5" y="235"/>
                                  <a:pt x="0" y="230"/>
                                  <a:pt x="0" y="224"/>
                                </a:cubicBezTo>
                                <a:close/>
                                <a:moveTo>
                                  <a:pt x="0" y="160"/>
                                </a:moveTo>
                                <a:lnTo>
                                  <a:pt x="0" y="139"/>
                                </a:lnTo>
                                <a:cubicBezTo>
                                  <a:pt x="0" y="133"/>
                                  <a:pt x="5" y="128"/>
                                  <a:pt x="11" y="128"/>
                                </a:cubicBezTo>
                                <a:cubicBezTo>
                                  <a:pt x="17" y="128"/>
                                  <a:pt x="21" y="133"/>
                                  <a:pt x="21" y="139"/>
                                </a:cubicBezTo>
                                <a:lnTo>
                                  <a:pt x="21" y="160"/>
                                </a:lnTo>
                                <a:cubicBezTo>
                                  <a:pt x="21" y="166"/>
                                  <a:pt x="17" y="171"/>
                                  <a:pt x="11" y="171"/>
                                </a:cubicBezTo>
                                <a:cubicBezTo>
                                  <a:pt x="5" y="171"/>
                                  <a:pt x="0" y="166"/>
                                  <a:pt x="0" y="160"/>
                                </a:cubicBezTo>
                                <a:close/>
                                <a:moveTo>
                                  <a:pt x="0" y="96"/>
                                </a:moveTo>
                                <a:lnTo>
                                  <a:pt x="0" y="75"/>
                                </a:lnTo>
                                <a:cubicBezTo>
                                  <a:pt x="0" y="69"/>
                                  <a:pt x="5" y="64"/>
                                  <a:pt x="11" y="64"/>
                                </a:cubicBezTo>
                                <a:cubicBezTo>
                                  <a:pt x="17" y="64"/>
                                  <a:pt x="21" y="69"/>
                                  <a:pt x="21" y="75"/>
                                </a:cubicBezTo>
                                <a:lnTo>
                                  <a:pt x="21" y="96"/>
                                </a:lnTo>
                                <a:cubicBezTo>
                                  <a:pt x="21" y="102"/>
                                  <a:pt x="17" y="107"/>
                                  <a:pt x="11" y="107"/>
                                </a:cubicBezTo>
                                <a:cubicBezTo>
                                  <a:pt x="5" y="107"/>
                                  <a:pt x="0" y="102"/>
                                  <a:pt x="0" y="96"/>
                                </a:cubicBezTo>
                                <a:close/>
                                <a:moveTo>
                                  <a:pt x="0" y="32"/>
                                </a:moveTo>
                                <a:lnTo>
                                  <a:pt x="0" y="11"/>
                                </a:lnTo>
                                <a:cubicBezTo>
                                  <a:pt x="0" y="5"/>
                                  <a:pt x="5" y="0"/>
                                  <a:pt x="11" y="0"/>
                                </a:cubicBezTo>
                                <a:cubicBezTo>
                                  <a:pt x="17" y="0"/>
                                  <a:pt x="21" y="5"/>
                                  <a:pt x="21" y="11"/>
                                </a:cubicBezTo>
                                <a:lnTo>
                                  <a:pt x="21" y="32"/>
                                </a:lnTo>
                                <a:cubicBezTo>
                                  <a:pt x="21"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38" name="Freeform 65"/>
                        <wps:cNvSpPr>
                          <a:spLocks/>
                        </wps:cNvSpPr>
                        <wps:spPr bwMode="auto">
                          <a:xfrm>
                            <a:off x="815975" y="585470"/>
                            <a:ext cx="114935" cy="115570"/>
                          </a:xfrm>
                          <a:custGeom>
                            <a:avLst/>
                            <a:gdLst>
                              <a:gd name="T0" fmla="*/ 114935 w 181"/>
                              <a:gd name="T1" fmla="*/ 57150 h 182"/>
                              <a:gd name="T2" fmla="*/ 57150 w 181"/>
                              <a:gd name="T3" fmla="*/ 0 h 182"/>
                              <a:gd name="T4" fmla="*/ 0 w 181"/>
                              <a:gd name="T5" fmla="*/ 57150 h 182"/>
                              <a:gd name="T6" fmla="*/ 57150 w 181"/>
                              <a:gd name="T7" fmla="*/ 115570 h 182"/>
                              <a:gd name="T8" fmla="*/ 114935 w 181"/>
                              <a:gd name="T9" fmla="*/ 5715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1" h="182">
                                <a:moveTo>
                                  <a:pt x="181" y="90"/>
                                </a:moveTo>
                                <a:cubicBezTo>
                                  <a:pt x="181" y="41"/>
                                  <a:pt x="141" y="0"/>
                                  <a:pt x="90" y="0"/>
                                </a:cubicBezTo>
                                <a:cubicBezTo>
                                  <a:pt x="41" y="0"/>
                                  <a:pt x="0" y="41"/>
                                  <a:pt x="0" y="90"/>
                                </a:cubicBezTo>
                                <a:cubicBezTo>
                                  <a:pt x="0" y="141"/>
                                  <a:pt x="41" y="182"/>
                                  <a:pt x="90" y="182"/>
                                </a:cubicBezTo>
                                <a:cubicBezTo>
                                  <a:pt x="141" y="182"/>
                                  <a:pt x="181" y="141"/>
                                  <a:pt x="181" y="90"/>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Line 66"/>
                        <wps:cNvCnPr/>
                        <wps:spPr bwMode="auto">
                          <a:xfrm>
                            <a:off x="81597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0" name="Line 67"/>
                        <wps:cNvCnPr/>
                        <wps:spPr bwMode="auto">
                          <a:xfrm flipH="1">
                            <a:off x="81597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1" name="Line 68"/>
                        <wps:cNvCnPr/>
                        <wps:spPr bwMode="auto">
                          <a:xfrm>
                            <a:off x="1046480"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2" name="Line 69"/>
                        <wps:cNvCnPr/>
                        <wps:spPr bwMode="auto">
                          <a:xfrm flipH="1">
                            <a:off x="1046480"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3" name="Freeform 70"/>
                        <wps:cNvSpPr>
                          <a:spLocks/>
                        </wps:cNvSpPr>
                        <wps:spPr bwMode="auto">
                          <a:xfrm>
                            <a:off x="1276350" y="585470"/>
                            <a:ext cx="115570" cy="115570"/>
                          </a:xfrm>
                          <a:custGeom>
                            <a:avLst/>
                            <a:gdLst>
                              <a:gd name="T0" fmla="*/ 115570 w 182"/>
                              <a:gd name="T1" fmla="*/ 57150 h 182"/>
                              <a:gd name="T2" fmla="*/ 57785 w 182"/>
                              <a:gd name="T3" fmla="*/ 0 h 182"/>
                              <a:gd name="T4" fmla="*/ 0 w 182"/>
                              <a:gd name="T5" fmla="*/ 57150 h 182"/>
                              <a:gd name="T6" fmla="*/ 57785 w 182"/>
                              <a:gd name="T7" fmla="*/ 115570 h 182"/>
                              <a:gd name="T8" fmla="*/ 115570 w 182"/>
                              <a:gd name="T9" fmla="*/ 5715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2" h="182">
                                <a:moveTo>
                                  <a:pt x="182" y="90"/>
                                </a:moveTo>
                                <a:cubicBezTo>
                                  <a:pt x="182" y="41"/>
                                  <a:pt x="141" y="0"/>
                                  <a:pt x="91" y="0"/>
                                </a:cubicBezTo>
                                <a:cubicBezTo>
                                  <a:pt x="41" y="0"/>
                                  <a:pt x="0" y="41"/>
                                  <a:pt x="0" y="90"/>
                                </a:cubicBezTo>
                                <a:cubicBezTo>
                                  <a:pt x="0" y="141"/>
                                  <a:pt x="41" y="182"/>
                                  <a:pt x="91" y="182"/>
                                </a:cubicBezTo>
                                <a:cubicBezTo>
                                  <a:pt x="141" y="182"/>
                                  <a:pt x="182" y="141"/>
                                  <a:pt x="182" y="90"/>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Line 71"/>
                        <wps:cNvCnPr/>
                        <wps:spPr bwMode="auto">
                          <a:xfrm>
                            <a:off x="1276350"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5" name="Line 72"/>
                        <wps:cNvCnPr/>
                        <wps:spPr bwMode="auto">
                          <a:xfrm flipH="1">
                            <a:off x="1276350"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6" name="Line 73"/>
                        <wps:cNvCnPr/>
                        <wps:spPr bwMode="auto">
                          <a:xfrm>
                            <a:off x="1506855"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7" name="Line 74"/>
                        <wps:cNvCnPr/>
                        <wps:spPr bwMode="auto">
                          <a:xfrm flipH="1">
                            <a:off x="1506855"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8" name="Rectangle 75"/>
                        <wps:cNvSpPr>
                          <a:spLocks noChangeArrowheads="1"/>
                        </wps:cNvSpPr>
                        <wps:spPr bwMode="auto">
                          <a:xfrm>
                            <a:off x="54610" y="353695"/>
                            <a:ext cx="2603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Down</w:t>
                              </w:r>
                            </w:p>
                          </w:txbxContent>
                        </wps:txbx>
                        <wps:bodyPr rot="0" vert="horz" wrap="square" lIns="0" tIns="0" rIns="0" bIns="0" anchor="t" anchorCtr="0" upright="1">
                          <a:noAutofit/>
                        </wps:bodyPr>
                      </wps:wsp>
                      <wps:wsp>
                        <wps:cNvPr id="49" name="Freeform 76"/>
                        <wps:cNvSpPr>
                          <a:spLocks noEditPoints="1"/>
                        </wps:cNvSpPr>
                        <wps:spPr bwMode="auto">
                          <a:xfrm>
                            <a:off x="638810" y="304165"/>
                            <a:ext cx="8255" cy="918845"/>
                          </a:xfrm>
                          <a:custGeom>
                            <a:avLst/>
                            <a:gdLst>
                              <a:gd name="T0" fmla="*/ 8255 w 21"/>
                              <a:gd name="T1" fmla="*/ 914653 h 2411"/>
                              <a:gd name="T2" fmla="*/ 3931 w 21"/>
                              <a:gd name="T3" fmla="*/ 878067 h 2411"/>
                              <a:gd name="T4" fmla="*/ 0 w 21"/>
                              <a:gd name="T5" fmla="*/ 865871 h 2411"/>
                              <a:gd name="T6" fmla="*/ 3931 w 21"/>
                              <a:gd name="T7" fmla="*/ 870064 h 2411"/>
                              <a:gd name="T8" fmla="*/ 8255 w 21"/>
                              <a:gd name="T9" fmla="*/ 833477 h 2411"/>
                              <a:gd name="T10" fmla="*/ 0 w 21"/>
                              <a:gd name="T11" fmla="*/ 809087 h 2411"/>
                              <a:gd name="T12" fmla="*/ 0 w 21"/>
                              <a:gd name="T13" fmla="*/ 817090 h 2411"/>
                              <a:gd name="T14" fmla="*/ 8255 w 21"/>
                              <a:gd name="T15" fmla="*/ 792699 h 2411"/>
                              <a:gd name="T16" fmla="*/ 3931 w 21"/>
                              <a:gd name="T17" fmla="*/ 756113 h 2411"/>
                              <a:gd name="T18" fmla="*/ 0 w 21"/>
                              <a:gd name="T19" fmla="*/ 743918 h 2411"/>
                              <a:gd name="T20" fmla="*/ 3931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3931 w 21"/>
                              <a:gd name="T31" fmla="*/ 634159 h 2411"/>
                              <a:gd name="T32" fmla="*/ 0 w 21"/>
                              <a:gd name="T33" fmla="*/ 621964 h 2411"/>
                              <a:gd name="T34" fmla="*/ 3931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3931 w 21"/>
                              <a:gd name="T45" fmla="*/ 512206 h 2411"/>
                              <a:gd name="T46" fmla="*/ 0 w 21"/>
                              <a:gd name="T47" fmla="*/ 500010 h 2411"/>
                              <a:gd name="T48" fmla="*/ 3931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3931 w 21"/>
                              <a:gd name="T59" fmla="*/ 390252 h 2411"/>
                              <a:gd name="T60" fmla="*/ 0 w 21"/>
                              <a:gd name="T61" fmla="*/ 378057 h 2411"/>
                              <a:gd name="T62" fmla="*/ 3931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3931 w 21"/>
                              <a:gd name="T73" fmla="*/ 268298 h 2411"/>
                              <a:gd name="T74" fmla="*/ 0 w 21"/>
                              <a:gd name="T75" fmla="*/ 256103 h 2411"/>
                              <a:gd name="T76" fmla="*/ 3931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3931 w 21"/>
                              <a:gd name="T87" fmla="*/ 146344 h 2411"/>
                              <a:gd name="T88" fmla="*/ 0 w 21"/>
                              <a:gd name="T89" fmla="*/ 134149 h 2411"/>
                              <a:gd name="T90" fmla="*/ 3931 w 21"/>
                              <a:gd name="T91" fmla="*/ 138341 h 2411"/>
                              <a:gd name="T92" fmla="*/ 8255 w 21"/>
                              <a:gd name="T93" fmla="*/ 101755 h 2411"/>
                              <a:gd name="T94" fmla="*/ 0 w 21"/>
                              <a:gd name="T95" fmla="*/ 77364 h 2411"/>
                              <a:gd name="T96" fmla="*/ 0 w 21"/>
                              <a:gd name="T97" fmla="*/ 85368 h 2411"/>
                              <a:gd name="T98" fmla="*/ 8255 w 21"/>
                              <a:gd name="T99" fmla="*/ 60977 h 2411"/>
                              <a:gd name="T100" fmla="*/ 3931 w 21"/>
                              <a:gd name="T101" fmla="*/ 24391 h 2411"/>
                              <a:gd name="T102" fmla="*/ 0 w 21"/>
                              <a:gd name="T103" fmla="*/ 12195 h 2411"/>
                              <a:gd name="T104" fmla="*/ 3931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0" y="2368"/>
                                </a:cubicBezTo>
                                <a:cubicBezTo>
                                  <a:pt x="16" y="2368"/>
                                  <a:pt x="21" y="2373"/>
                                  <a:pt x="21" y="2379"/>
                                </a:cubicBezTo>
                                <a:lnTo>
                                  <a:pt x="21" y="2400"/>
                                </a:lnTo>
                                <a:cubicBezTo>
                                  <a:pt x="21" y="2406"/>
                                  <a:pt x="16" y="2411"/>
                                  <a:pt x="10" y="2411"/>
                                </a:cubicBezTo>
                                <a:cubicBezTo>
                                  <a:pt x="5" y="2411"/>
                                  <a:pt x="0" y="2406"/>
                                  <a:pt x="0" y="2400"/>
                                </a:cubicBezTo>
                                <a:close/>
                                <a:moveTo>
                                  <a:pt x="0" y="2336"/>
                                </a:moveTo>
                                <a:lnTo>
                                  <a:pt x="0" y="2315"/>
                                </a:lnTo>
                                <a:cubicBezTo>
                                  <a:pt x="0" y="2309"/>
                                  <a:pt x="5" y="2304"/>
                                  <a:pt x="10" y="2304"/>
                                </a:cubicBezTo>
                                <a:cubicBezTo>
                                  <a:pt x="16" y="2304"/>
                                  <a:pt x="21" y="2309"/>
                                  <a:pt x="21" y="2315"/>
                                </a:cubicBezTo>
                                <a:lnTo>
                                  <a:pt x="21" y="2336"/>
                                </a:lnTo>
                                <a:cubicBezTo>
                                  <a:pt x="21" y="2342"/>
                                  <a:pt x="16" y="2347"/>
                                  <a:pt x="10" y="2347"/>
                                </a:cubicBezTo>
                                <a:cubicBezTo>
                                  <a:pt x="5" y="2347"/>
                                  <a:pt x="0" y="2342"/>
                                  <a:pt x="0" y="2336"/>
                                </a:cubicBezTo>
                                <a:close/>
                                <a:moveTo>
                                  <a:pt x="0" y="2272"/>
                                </a:moveTo>
                                <a:lnTo>
                                  <a:pt x="0" y="2251"/>
                                </a:lnTo>
                                <a:cubicBezTo>
                                  <a:pt x="0" y="2245"/>
                                  <a:pt x="5" y="2240"/>
                                  <a:pt x="10" y="2240"/>
                                </a:cubicBezTo>
                                <a:cubicBezTo>
                                  <a:pt x="16" y="2240"/>
                                  <a:pt x="21" y="2245"/>
                                  <a:pt x="21" y="2251"/>
                                </a:cubicBezTo>
                                <a:lnTo>
                                  <a:pt x="21" y="2272"/>
                                </a:lnTo>
                                <a:cubicBezTo>
                                  <a:pt x="21" y="2278"/>
                                  <a:pt x="16" y="2283"/>
                                  <a:pt x="10" y="2283"/>
                                </a:cubicBezTo>
                                <a:cubicBezTo>
                                  <a:pt x="5" y="2283"/>
                                  <a:pt x="0" y="2278"/>
                                  <a:pt x="0" y="2272"/>
                                </a:cubicBezTo>
                                <a:close/>
                                <a:moveTo>
                                  <a:pt x="0" y="2208"/>
                                </a:moveTo>
                                <a:lnTo>
                                  <a:pt x="0" y="2187"/>
                                </a:lnTo>
                                <a:cubicBezTo>
                                  <a:pt x="0" y="2181"/>
                                  <a:pt x="5" y="2176"/>
                                  <a:pt x="10" y="2176"/>
                                </a:cubicBezTo>
                                <a:cubicBezTo>
                                  <a:pt x="16" y="2176"/>
                                  <a:pt x="21" y="2181"/>
                                  <a:pt x="21" y="2187"/>
                                </a:cubicBezTo>
                                <a:lnTo>
                                  <a:pt x="21" y="2208"/>
                                </a:lnTo>
                                <a:cubicBezTo>
                                  <a:pt x="21" y="2214"/>
                                  <a:pt x="16" y="2219"/>
                                  <a:pt x="10" y="2219"/>
                                </a:cubicBezTo>
                                <a:cubicBezTo>
                                  <a:pt x="5" y="2219"/>
                                  <a:pt x="0" y="2214"/>
                                  <a:pt x="0" y="2208"/>
                                </a:cubicBezTo>
                                <a:close/>
                                <a:moveTo>
                                  <a:pt x="0" y="2144"/>
                                </a:moveTo>
                                <a:lnTo>
                                  <a:pt x="0" y="2123"/>
                                </a:lnTo>
                                <a:cubicBezTo>
                                  <a:pt x="0" y="2117"/>
                                  <a:pt x="5" y="2112"/>
                                  <a:pt x="10" y="2112"/>
                                </a:cubicBezTo>
                                <a:cubicBezTo>
                                  <a:pt x="16" y="2112"/>
                                  <a:pt x="21" y="2117"/>
                                  <a:pt x="21" y="2123"/>
                                </a:cubicBezTo>
                                <a:lnTo>
                                  <a:pt x="21" y="2144"/>
                                </a:lnTo>
                                <a:cubicBezTo>
                                  <a:pt x="21" y="2150"/>
                                  <a:pt x="16" y="2155"/>
                                  <a:pt x="10" y="2155"/>
                                </a:cubicBezTo>
                                <a:cubicBezTo>
                                  <a:pt x="5" y="2155"/>
                                  <a:pt x="0" y="2150"/>
                                  <a:pt x="0" y="2144"/>
                                </a:cubicBezTo>
                                <a:close/>
                                <a:moveTo>
                                  <a:pt x="0" y="2080"/>
                                </a:moveTo>
                                <a:lnTo>
                                  <a:pt x="0" y="2059"/>
                                </a:lnTo>
                                <a:cubicBezTo>
                                  <a:pt x="0" y="2053"/>
                                  <a:pt x="5" y="2048"/>
                                  <a:pt x="10" y="2048"/>
                                </a:cubicBezTo>
                                <a:cubicBezTo>
                                  <a:pt x="16" y="2048"/>
                                  <a:pt x="21" y="2053"/>
                                  <a:pt x="21" y="2059"/>
                                </a:cubicBezTo>
                                <a:lnTo>
                                  <a:pt x="21" y="2080"/>
                                </a:lnTo>
                                <a:cubicBezTo>
                                  <a:pt x="21" y="2086"/>
                                  <a:pt x="16" y="2091"/>
                                  <a:pt x="10" y="2091"/>
                                </a:cubicBezTo>
                                <a:cubicBezTo>
                                  <a:pt x="5" y="2091"/>
                                  <a:pt x="0" y="2086"/>
                                  <a:pt x="0" y="2080"/>
                                </a:cubicBezTo>
                                <a:close/>
                                <a:moveTo>
                                  <a:pt x="0" y="2016"/>
                                </a:moveTo>
                                <a:lnTo>
                                  <a:pt x="0" y="1995"/>
                                </a:lnTo>
                                <a:cubicBezTo>
                                  <a:pt x="0" y="1989"/>
                                  <a:pt x="5" y="1984"/>
                                  <a:pt x="10" y="1984"/>
                                </a:cubicBezTo>
                                <a:cubicBezTo>
                                  <a:pt x="16" y="1984"/>
                                  <a:pt x="21" y="1989"/>
                                  <a:pt x="21" y="1995"/>
                                </a:cubicBezTo>
                                <a:lnTo>
                                  <a:pt x="21" y="2016"/>
                                </a:lnTo>
                                <a:cubicBezTo>
                                  <a:pt x="21" y="2022"/>
                                  <a:pt x="16" y="2027"/>
                                  <a:pt x="10" y="2027"/>
                                </a:cubicBezTo>
                                <a:cubicBezTo>
                                  <a:pt x="5" y="2027"/>
                                  <a:pt x="0" y="2022"/>
                                  <a:pt x="0" y="2016"/>
                                </a:cubicBezTo>
                                <a:close/>
                                <a:moveTo>
                                  <a:pt x="0" y="1952"/>
                                </a:moveTo>
                                <a:lnTo>
                                  <a:pt x="0" y="1931"/>
                                </a:lnTo>
                                <a:cubicBezTo>
                                  <a:pt x="0" y="1925"/>
                                  <a:pt x="5" y="1920"/>
                                  <a:pt x="10" y="1920"/>
                                </a:cubicBezTo>
                                <a:cubicBezTo>
                                  <a:pt x="16" y="1920"/>
                                  <a:pt x="21" y="1925"/>
                                  <a:pt x="21" y="1931"/>
                                </a:cubicBezTo>
                                <a:lnTo>
                                  <a:pt x="21" y="1952"/>
                                </a:lnTo>
                                <a:cubicBezTo>
                                  <a:pt x="21" y="1958"/>
                                  <a:pt x="16" y="1963"/>
                                  <a:pt x="10" y="1963"/>
                                </a:cubicBezTo>
                                <a:cubicBezTo>
                                  <a:pt x="5" y="1963"/>
                                  <a:pt x="0" y="1958"/>
                                  <a:pt x="0" y="1952"/>
                                </a:cubicBezTo>
                                <a:close/>
                                <a:moveTo>
                                  <a:pt x="0" y="1888"/>
                                </a:moveTo>
                                <a:lnTo>
                                  <a:pt x="0" y="1867"/>
                                </a:lnTo>
                                <a:cubicBezTo>
                                  <a:pt x="0" y="1861"/>
                                  <a:pt x="5" y="1856"/>
                                  <a:pt x="10" y="1856"/>
                                </a:cubicBezTo>
                                <a:cubicBezTo>
                                  <a:pt x="16" y="1856"/>
                                  <a:pt x="21" y="1861"/>
                                  <a:pt x="21" y="1867"/>
                                </a:cubicBezTo>
                                <a:lnTo>
                                  <a:pt x="21" y="1888"/>
                                </a:lnTo>
                                <a:cubicBezTo>
                                  <a:pt x="21" y="1894"/>
                                  <a:pt x="16" y="1899"/>
                                  <a:pt x="10" y="1899"/>
                                </a:cubicBezTo>
                                <a:cubicBezTo>
                                  <a:pt x="5" y="1899"/>
                                  <a:pt x="0" y="1894"/>
                                  <a:pt x="0" y="1888"/>
                                </a:cubicBezTo>
                                <a:close/>
                                <a:moveTo>
                                  <a:pt x="0" y="1824"/>
                                </a:moveTo>
                                <a:lnTo>
                                  <a:pt x="0" y="1803"/>
                                </a:lnTo>
                                <a:cubicBezTo>
                                  <a:pt x="0" y="1797"/>
                                  <a:pt x="5" y="1792"/>
                                  <a:pt x="10" y="1792"/>
                                </a:cubicBezTo>
                                <a:cubicBezTo>
                                  <a:pt x="16" y="1792"/>
                                  <a:pt x="21" y="1797"/>
                                  <a:pt x="21" y="1803"/>
                                </a:cubicBezTo>
                                <a:lnTo>
                                  <a:pt x="21" y="1824"/>
                                </a:lnTo>
                                <a:cubicBezTo>
                                  <a:pt x="21" y="1830"/>
                                  <a:pt x="16" y="1835"/>
                                  <a:pt x="10" y="1835"/>
                                </a:cubicBezTo>
                                <a:cubicBezTo>
                                  <a:pt x="5" y="1835"/>
                                  <a:pt x="0" y="1830"/>
                                  <a:pt x="0" y="1824"/>
                                </a:cubicBezTo>
                                <a:close/>
                                <a:moveTo>
                                  <a:pt x="0" y="1760"/>
                                </a:moveTo>
                                <a:lnTo>
                                  <a:pt x="0" y="1739"/>
                                </a:lnTo>
                                <a:cubicBezTo>
                                  <a:pt x="0" y="1733"/>
                                  <a:pt x="5" y="1728"/>
                                  <a:pt x="10" y="1728"/>
                                </a:cubicBezTo>
                                <a:cubicBezTo>
                                  <a:pt x="16" y="1728"/>
                                  <a:pt x="21" y="1733"/>
                                  <a:pt x="21" y="1739"/>
                                </a:cubicBezTo>
                                <a:lnTo>
                                  <a:pt x="21" y="1760"/>
                                </a:lnTo>
                                <a:cubicBezTo>
                                  <a:pt x="21" y="1766"/>
                                  <a:pt x="16" y="1771"/>
                                  <a:pt x="10" y="1771"/>
                                </a:cubicBezTo>
                                <a:cubicBezTo>
                                  <a:pt x="5" y="1771"/>
                                  <a:pt x="0" y="1766"/>
                                  <a:pt x="0" y="1760"/>
                                </a:cubicBezTo>
                                <a:close/>
                                <a:moveTo>
                                  <a:pt x="0" y="1696"/>
                                </a:moveTo>
                                <a:lnTo>
                                  <a:pt x="0" y="1675"/>
                                </a:lnTo>
                                <a:cubicBezTo>
                                  <a:pt x="0" y="1669"/>
                                  <a:pt x="5" y="1664"/>
                                  <a:pt x="10" y="1664"/>
                                </a:cubicBezTo>
                                <a:cubicBezTo>
                                  <a:pt x="16" y="1664"/>
                                  <a:pt x="21" y="1669"/>
                                  <a:pt x="21" y="1675"/>
                                </a:cubicBezTo>
                                <a:lnTo>
                                  <a:pt x="21" y="1696"/>
                                </a:lnTo>
                                <a:cubicBezTo>
                                  <a:pt x="21" y="1702"/>
                                  <a:pt x="16" y="1707"/>
                                  <a:pt x="10" y="1707"/>
                                </a:cubicBezTo>
                                <a:cubicBezTo>
                                  <a:pt x="5" y="1707"/>
                                  <a:pt x="0" y="1702"/>
                                  <a:pt x="0" y="1696"/>
                                </a:cubicBezTo>
                                <a:close/>
                                <a:moveTo>
                                  <a:pt x="0" y="1632"/>
                                </a:moveTo>
                                <a:lnTo>
                                  <a:pt x="0" y="1611"/>
                                </a:lnTo>
                                <a:cubicBezTo>
                                  <a:pt x="0" y="1605"/>
                                  <a:pt x="5" y="1600"/>
                                  <a:pt x="10" y="1600"/>
                                </a:cubicBezTo>
                                <a:cubicBezTo>
                                  <a:pt x="16" y="1600"/>
                                  <a:pt x="21" y="1605"/>
                                  <a:pt x="21" y="1611"/>
                                </a:cubicBezTo>
                                <a:lnTo>
                                  <a:pt x="21" y="1632"/>
                                </a:lnTo>
                                <a:cubicBezTo>
                                  <a:pt x="21" y="1638"/>
                                  <a:pt x="16" y="1643"/>
                                  <a:pt x="10" y="1643"/>
                                </a:cubicBezTo>
                                <a:cubicBezTo>
                                  <a:pt x="5" y="1643"/>
                                  <a:pt x="0" y="1638"/>
                                  <a:pt x="0" y="1632"/>
                                </a:cubicBezTo>
                                <a:close/>
                                <a:moveTo>
                                  <a:pt x="0" y="1568"/>
                                </a:moveTo>
                                <a:lnTo>
                                  <a:pt x="0" y="1547"/>
                                </a:lnTo>
                                <a:cubicBezTo>
                                  <a:pt x="0" y="1541"/>
                                  <a:pt x="5" y="1536"/>
                                  <a:pt x="10" y="1536"/>
                                </a:cubicBezTo>
                                <a:cubicBezTo>
                                  <a:pt x="16" y="1536"/>
                                  <a:pt x="21" y="1541"/>
                                  <a:pt x="21" y="1547"/>
                                </a:cubicBezTo>
                                <a:lnTo>
                                  <a:pt x="21" y="1568"/>
                                </a:lnTo>
                                <a:cubicBezTo>
                                  <a:pt x="21" y="1574"/>
                                  <a:pt x="16" y="1579"/>
                                  <a:pt x="10" y="1579"/>
                                </a:cubicBezTo>
                                <a:cubicBezTo>
                                  <a:pt x="5" y="1579"/>
                                  <a:pt x="0" y="1574"/>
                                  <a:pt x="0" y="1568"/>
                                </a:cubicBezTo>
                                <a:close/>
                                <a:moveTo>
                                  <a:pt x="0" y="1504"/>
                                </a:moveTo>
                                <a:lnTo>
                                  <a:pt x="0" y="1483"/>
                                </a:lnTo>
                                <a:cubicBezTo>
                                  <a:pt x="0" y="1477"/>
                                  <a:pt x="5" y="1472"/>
                                  <a:pt x="10" y="1472"/>
                                </a:cubicBezTo>
                                <a:cubicBezTo>
                                  <a:pt x="16" y="1472"/>
                                  <a:pt x="21" y="1477"/>
                                  <a:pt x="21" y="1483"/>
                                </a:cubicBezTo>
                                <a:lnTo>
                                  <a:pt x="21" y="1504"/>
                                </a:lnTo>
                                <a:cubicBezTo>
                                  <a:pt x="21" y="1510"/>
                                  <a:pt x="16" y="1515"/>
                                  <a:pt x="10" y="1515"/>
                                </a:cubicBezTo>
                                <a:cubicBezTo>
                                  <a:pt x="5" y="1515"/>
                                  <a:pt x="0" y="1510"/>
                                  <a:pt x="0" y="1504"/>
                                </a:cubicBezTo>
                                <a:close/>
                                <a:moveTo>
                                  <a:pt x="0" y="1440"/>
                                </a:moveTo>
                                <a:lnTo>
                                  <a:pt x="0" y="1419"/>
                                </a:lnTo>
                                <a:cubicBezTo>
                                  <a:pt x="0" y="1413"/>
                                  <a:pt x="5" y="1408"/>
                                  <a:pt x="10" y="1408"/>
                                </a:cubicBezTo>
                                <a:cubicBezTo>
                                  <a:pt x="16" y="1408"/>
                                  <a:pt x="21" y="1413"/>
                                  <a:pt x="21" y="1419"/>
                                </a:cubicBezTo>
                                <a:lnTo>
                                  <a:pt x="21" y="1440"/>
                                </a:lnTo>
                                <a:cubicBezTo>
                                  <a:pt x="21" y="1446"/>
                                  <a:pt x="16" y="1451"/>
                                  <a:pt x="10" y="1451"/>
                                </a:cubicBezTo>
                                <a:cubicBezTo>
                                  <a:pt x="5" y="1451"/>
                                  <a:pt x="0" y="1446"/>
                                  <a:pt x="0" y="1440"/>
                                </a:cubicBezTo>
                                <a:close/>
                                <a:moveTo>
                                  <a:pt x="0" y="1376"/>
                                </a:moveTo>
                                <a:lnTo>
                                  <a:pt x="0" y="1355"/>
                                </a:lnTo>
                                <a:cubicBezTo>
                                  <a:pt x="0" y="1349"/>
                                  <a:pt x="5" y="1344"/>
                                  <a:pt x="10" y="1344"/>
                                </a:cubicBezTo>
                                <a:cubicBezTo>
                                  <a:pt x="16" y="1344"/>
                                  <a:pt x="21" y="1349"/>
                                  <a:pt x="21" y="1355"/>
                                </a:cubicBezTo>
                                <a:lnTo>
                                  <a:pt x="21" y="1376"/>
                                </a:lnTo>
                                <a:cubicBezTo>
                                  <a:pt x="21" y="1382"/>
                                  <a:pt x="16" y="1387"/>
                                  <a:pt x="10" y="1387"/>
                                </a:cubicBezTo>
                                <a:cubicBezTo>
                                  <a:pt x="5" y="1387"/>
                                  <a:pt x="0" y="1382"/>
                                  <a:pt x="0" y="1376"/>
                                </a:cubicBezTo>
                                <a:close/>
                                <a:moveTo>
                                  <a:pt x="0" y="1312"/>
                                </a:moveTo>
                                <a:lnTo>
                                  <a:pt x="0" y="1291"/>
                                </a:lnTo>
                                <a:cubicBezTo>
                                  <a:pt x="0" y="1285"/>
                                  <a:pt x="5" y="1280"/>
                                  <a:pt x="10" y="1280"/>
                                </a:cubicBezTo>
                                <a:cubicBezTo>
                                  <a:pt x="16" y="1280"/>
                                  <a:pt x="21" y="1285"/>
                                  <a:pt x="21" y="1291"/>
                                </a:cubicBezTo>
                                <a:lnTo>
                                  <a:pt x="21" y="1312"/>
                                </a:lnTo>
                                <a:cubicBezTo>
                                  <a:pt x="21" y="1318"/>
                                  <a:pt x="16" y="1323"/>
                                  <a:pt x="10" y="1323"/>
                                </a:cubicBezTo>
                                <a:cubicBezTo>
                                  <a:pt x="5" y="1323"/>
                                  <a:pt x="0" y="1318"/>
                                  <a:pt x="0" y="1312"/>
                                </a:cubicBezTo>
                                <a:close/>
                                <a:moveTo>
                                  <a:pt x="0" y="1248"/>
                                </a:moveTo>
                                <a:lnTo>
                                  <a:pt x="0" y="1227"/>
                                </a:lnTo>
                                <a:cubicBezTo>
                                  <a:pt x="0" y="1221"/>
                                  <a:pt x="5" y="1216"/>
                                  <a:pt x="10" y="1216"/>
                                </a:cubicBezTo>
                                <a:cubicBezTo>
                                  <a:pt x="16" y="1216"/>
                                  <a:pt x="21" y="1221"/>
                                  <a:pt x="21" y="1227"/>
                                </a:cubicBezTo>
                                <a:lnTo>
                                  <a:pt x="21" y="1248"/>
                                </a:lnTo>
                                <a:cubicBezTo>
                                  <a:pt x="21" y="1254"/>
                                  <a:pt x="16" y="1259"/>
                                  <a:pt x="10" y="1259"/>
                                </a:cubicBezTo>
                                <a:cubicBezTo>
                                  <a:pt x="5" y="1259"/>
                                  <a:pt x="0" y="1254"/>
                                  <a:pt x="0" y="1248"/>
                                </a:cubicBezTo>
                                <a:close/>
                                <a:moveTo>
                                  <a:pt x="0" y="1184"/>
                                </a:moveTo>
                                <a:lnTo>
                                  <a:pt x="0" y="1163"/>
                                </a:lnTo>
                                <a:cubicBezTo>
                                  <a:pt x="0" y="1157"/>
                                  <a:pt x="5" y="1152"/>
                                  <a:pt x="10" y="1152"/>
                                </a:cubicBezTo>
                                <a:cubicBezTo>
                                  <a:pt x="16" y="1152"/>
                                  <a:pt x="21" y="1157"/>
                                  <a:pt x="21" y="1163"/>
                                </a:cubicBezTo>
                                <a:lnTo>
                                  <a:pt x="21" y="1184"/>
                                </a:lnTo>
                                <a:cubicBezTo>
                                  <a:pt x="21" y="1190"/>
                                  <a:pt x="16" y="1195"/>
                                  <a:pt x="10" y="1195"/>
                                </a:cubicBezTo>
                                <a:cubicBezTo>
                                  <a:pt x="5" y="1195"/>
                                  <a:pt x="0" y="1190"/>
                                  <a:pt x="0" y="1184"/>
                                </a:cubicBezTo>
                                <a:close/>
                                <a:moveTo>
                                  <a:pt x="0" y="1120"/>
                                </a:moveTo>
                                <a:lnTo>
                                  <a:pt x="0" y="1099"/>
                                </a:lnTo>
                                <a:cubicBezTo>
                                  <a:pt x="0" y="1093"/>
                                  <a:pt x="5" y="1088"/>
                                  <a:pt x="10" y="1088"/>
                                </a:cubicBezTo>
                                <a:cubicBezTo>
                                  <a:pt x="16" y="1088"/>
                                  <a:pt x="21" y="1093"/>
                                  <a:pt x="21" y="1099"/>
                                </a:cubicBezTo>
                                <a:lnTo>
                                  <a:pt x="21" y="1120"/>
                                </a:lnTo>
                                <a:cubicBezTo>
                                  <a:pt x="21" y="1126"/>
                                  <a:pt x="16" y="1131"/>
                                  <a:pt x="10" y="1131"/>
                                </a:cubicBezTo>
                                <a:cubicBezTo>
                                  <a:pt x="5" y="1131"/>
                                  <a:pt x="0" y="1126"/>
                                  <a:pt x="0" y="1120"/>
                                </a:cubicBezTo>
                                <a:close/>
                                <a:moveTo>
                                  <a:pt x="0" y="1056"/>
                                </a:moveTo>
                                <a:lnTo>
                                  <a:pt x="0" y="1035"/>
                                </a:lnTo>
                                <a:cubicBezTo>
                                  <a:pt x="0" y="1029"/>
                                  <a:pt x="5" y="1024"/>
                                  <a:pt x="10" y="1024"/>
                                </a:cubicBezTo>
                                <a:cubicBezTo>
                                  <a:pt x="16" y="1024"/>
                                  <a:pt x="21" y="1029"/>
                                  <a:pt x="21" y="1035"/>
                                </a:cubicBezTo>
                                <a:lnTo>
                                  <a:pt x="21" y="1056"/>
                                </a:lnTo>
                                <a:cubicBezTo>
                                  <a:pt x="21" y="1062"/>
                                  <a:pt x="16" y="1067"/>
                                  <a:pt x="10" y="1067"/>
                                </a:cubicBezTo>
                                <a:cubicBezTo>
                                  <a:pt x="5" y="1067"/>
                                  <a:pt x="0" y="1062"/>
                                  <a:pt x="0" y="1056"/>
                                </a:cubicBezTo>
                                <a:close/>
                                <a:moveTo>
                                  <a:pt x="0" y="992"/>
                                </a:moveTo>
                                <a:lnTo>
                                  <a:pt x="0" y="971"/>
                                </a:lnTo>
                                <a:cubicBezTo>
                                  <a:pt x="0" y="965"/>
                                  <a:pt x="5" y="960"/>
                                  <a:pt x="10" y="960"/>
                                </a:cubicBezTo>
                                <a:cubicBezTo>
                                  <a:pt x="16" y="960"/>
                                  <a:pt x="21" y="965"/>
                                  <a:pt x="21" y="971"/>
                                </a:cubicBezTo>
                                <a:lnTo>
                                  <a:pt x="21" y="992"/>
                                </a:lnTo>
                                <a:cubicBezTo>
                                  <a:pt x="21" y="998"/>
                                  <a:pt x="16" y="1003"/>
                                  <a:pt x="10" y="1003"/>
                                </a:cubicBezTo>
                                <a:cubicBezTo>
                                  <a:pt x="5" y="1003"/>
                                  <a:pt x="0" y="998"/>
                                  <a:pt x="0" y="992"/>
                                </a:cubicBezTo>
                                <a:close/>
                                <a:moveTo>
                                  <a:pt x="0" y="928"/>
                                </a:moveTo>
                                <a:lnTo>
                                  <a:pt x="0" y="907"/>
                                </a:lnTo>
                                <a:cubicBezTo>
                                  <a:pt x="0" y="901"/>
                                  <a:pt x="5" y="896"/>
                                  <a:pt x="10" y="896"/>
                                </a:cubicBezTo>
                                <a:cubicBezTo>
                                  <a:pt x="16" y="896"/>
                                  <a:pt x="21" y="901"/>
                                  <a:pt x="21" y="907"/>
                                </a:cubicBezTo>
                                <a:lnTo>
                                  <a:pt x="21" y="928"/>
                                </a:lnTo>
                                <a:cubicBezTo>
                                  <a:pt x="21" y="934"/>
                                  <a:pt x="16" y="939"/>
                                  <a:pt x="10" y="939"/>
                                </a:cubicBezTo>
                                <a:cubicBezTo>
                                  <a:pt x="5" y="939"/>
                                  <a:pt x="0" y="934"/>
                                  <a:pt x="0" y="928"/>
                                </a:cubicBezTo>
                                <a:close/>
                                <a:moveTo>
                                  <a:pt x="0" y="864"/>
                                </a:moveTo>
                                <a:lnTo>
                                  <a:pt x="0" y="843"/>
                                </a:lnTo>
                                <a:cubicBezTo>
                                  <a:pt x="0" y="837"/>
                                  <a:pt x="5" y="832"/>
                                  <a:pt x="10" y="832"/>
                                </a:cubicBezTo>
                                <a:cubicBezTo>
                                  <a:pt x="16" y="832"/>
                                  <a:pt x="21" y="837"/>
                                  <a:pt x="21" y="843"/>
                                </a:cubicBezTo>
                                <a:lnTo>
                                  <a:pt x="21" y="864"/>
                                </a:lnTo>
                                <a:cubicBezTo>
                                  <a:pt x="21" y="870"/>
                                  <a:pt x="16" y="875"/>
                                  <a:pt x="10" y="875"/>
                                </a:cubicBezTo>
                                <a:cubicBezTo>
                                  <a:pt x="5" y="875"/>
                                  <a:pt x="0" y="870"/>
                                  <a:pt x="0" y="864"/>
                                </a:cubicBezTo>
                                <a:close/>
                                <a:moveTo>
                                  <a:pt x="0" y="800"/>
                                </a:moveTo>
                                <a:lnTo>
                                  <a:pt x="0" y="779"/>
                                </a:lnTo>
                                <a:cubicBezTo>
                                  <a:pt x="0" y="773"/>
                                  <a:pt x="5" y="768"/>
                                  <a:pt x="10" y="768"/>
                                </a:cubicBezTo>
                                <a:cubicBezTo>
                                  <a:pt x="16" y="768"/>
                                  <a:pt x="21" y="773"/>
                                  <a:pt x="21" y="779"/>
                                </a:cubicBezTo>
                                <a:lnTo>
                                  <a:pt x="21" y="800"/>
                                </a:lnTo>
                                <a:cubicBezTo>
                                  <a:pt x="21" y="806"/>
                                  <a:pt x="16" y="811"/>
                                  <a:pt x="10" y="811"/>
                                </a:cubicBezTo>
                                <a:cubicBezTo>
                                  <a:pt x="5" y="811"/>
                                  <a:pt x="0" y="806"/>
                                  <a:pt x="0" y="800"/>
                                </a:cubicBezTo>
                                <a:close/>
                                <a:moveTo>
                                  <a:pt x="0" y="736"/>
                                </a:moveTo>
                                <a:lnTo>
                                  <a:pt x="0" y="715"/>
                                </a:lnTo>
                                <a:cubicBezTo>
                                  <a:pt x="0" y="709"/>
                                  <a:pt x="5" y="704"/>
                                  <a:pt x="10" y="704"/>
                                </a:cubicBezTo>
                                <a:cubicBezTo>
                                  <a:pt x="16" y="704"/>
                                  <a:pt x="21" y="709"/>
                                  <a:pt x="21" y="715"/>
                                </a:cubicBezTo>
                                <a:lnTo>
                                  <a:pt x="21" y="736"/>
                                </a:lnTo>
                                <a:cubicBezTo>
                                  <a:pt x="21" y="742"/>
                                  <a:pt x="16" y="747"/>
                                  <a:pt x="10" y="747"/>
                                </a:cubicBezTo>
                                <a:cubicBezTo>
                                  <a:pt x="5" y="747"/>
                                  <a:pt x="0" y="742"/>
                                  <a:pt x="0" y="736"/>
                                </a:cubicBezTo>
                                <a:close/>
                                <a:moveTo>
                                  <a:pt x="0" y="672"/>
                                </a:moveTo>
                                <a:lnTo>
                                  <a:pt x="0" y="651"/>
                                </a:lnTo>
                                <a:cubicBezTo>
                                  <a:pt x="0" y="645"/>
                                  <a:pt x="5" y="640"/>
                                  <a:pt x="10" y="640"/>
                                </a:cubicBezTo>
                                <a:cubicBezTo>
                                  <a:pt x="16" y="640"/>
                                  <a:pt x="21" y="645"/>
                                  <a:pt x="21" y="651"/>
                                </a:cubicBezTo>
                                <a:lnTo>
                                  <a:pt x="21" y="672"/>
                                </a:lnTo>
                                <a:cubicBezTo>
                                  <a:pt x="21" y="678"/>
                                  <a:pt x="16" y="683"/>
                                  <a:pt x="10" y="683"/>
                                </a:cubicBezTo>
                                <a:cubicBezTo>
                                  <a:pt x="5" y="683"/>
                                  <a:pt x="0" y="678"/>
                                  <a:pt x="0" y="672"/>
                                </a:cubicBezTo>
                                <a:close/>
                                <a:moveTo>
                                  <a:pt x="0" y="608"/>
                                </a:moveTo>
                                <a:lnTo>
                                  <a:pt x="0" y="587"/>
                                </a:lnTo>
                                <a:cubicBezTo>
                                  <a:pt x="0" y="581"/>
                                  <a:pt x="5" y="576"/>
                                  <a:pt x="10" y="576"/>
                                </a:cubicBezTo>
                                <a:cubicBezTo>
                                  <a:pt x="16" y="576"/>
                                  <a:pt x="21" y="581"/>
                                  <a:pt x="21" y="587"/>
                                </a:cubicBezTo>
                                <a:lnTo>
                                  <a:pt x="21" y="608"/>
                                </a:lnTo>
                                <a:cubicBezTo>
                                  <a:pt x="21" y="614"/>
                                  <a:pt x="16" y="619"/>
                                  <a:pt x="10" y="619"/>
                                </a:cubicBezTo>
                                <a:cubicBezTo>
                                  <a:pt x="5" y="619"/>
                                  <a:pt x="0" y="614"/>
                                  <a:pt x="0" y="608"/>
                                </a:cubicBezTo>
                                <a:close/>
                                <a:moveTo>
                                  <a:pt x="0" y="544"/>
                                </a:moveTo>
                                <a:lnTo>
                                  <a:pt x="0" y="523"/>
                                </a:lnTo>
                                <a:cubicBezTo>
                                  <a:pt x="0" y="517"/>
                                  <a:pt x="5" y="512"/>
                                  <a:pt x="10" y="512"/>
                                </a:cubicBezTo>
                                <a:cubicBezTo>
                                  <a:pt x="16" y="512"/>
                                  <a:pt x="21" y="517"/>
                                  <a:pt x="21" y="523"/>
                                </a:cubicBezTo>
                                <a:lnTo>
                                  <a:pt x="21" y="544"/>
                                </a:lnTo>
                                <a:cubicBezTo>
                                  <a:pt x="21" y="550"/>
                                  <a:pt x="16" y="555"/>
                                  <a:pt x="10" y="555"/>
                                </a:cubicBezTo>
                                <a:cubicBezTo>
                                  <a:pt x="5" y="555"/>
                                  <a:pt x="0" y="550"/>
                                  <a:pt x="0" y="544"/>
                                </a:cubicBezTo>
                                <a:close/>
                                <a:moveTo>
                                  <a:pt x="0" y="480"/>
                                </a:moveTo>
                                <a:lnTo>
                                  <a:pt x="0" y="459"/>
                                </a:lnTo>
                                <a:cubicBezTo>
                                  <a:pt x="0" y="453"/>
                                  <a:pt x="5" y="448"/>
                                  <a:pt x="10" y="448"/>
                                </a:cubicBezTo>
                                <a:cubicBezTo>
                                  <a:pt x="16" y="448"/>
                                  <a:pt x="21" y="453"/>
                                  <a:pt x="21" y="459"/>
                                </a:cubicBezTo>
                                <a:lnTo>
                                  <a:pt x="21" y="480"/>
                                </a:lnTo>
                                <a:cubicBezTo>
                                  <a:pt x="21" y="486"/>
                                  <a:pt x="16" y="491"/>
                                  <a:pt x="10" y="491"/>
                                </a:cubicBezTo>
                                <a:cubicBezTo>
                                  <a:pt x="5" y="491"/>
                                  <a:pt x="0" y="486"/>
                                  <a:pt x="0" y="480"/>
                                </a:cubicBezTo>
                                <a:close/>
                                <a:moveTo>
                                  <a:pt x="0" y="416"/>
                                </a:moveTo>
                                <a:lnTo>
                                  <a:pt x="0" y="395"/>
                                </a:lnTo>
                                <a:cubicBezTo>
                                  <a:pt x="0" y="389"/>
                                  <a:pt x="5" y="384"/>
                                  <a:pt x="10" y="384"/>
                                </a:cubicBezTo>
                                <a:cubicBezTo>
                                  <a:pt x="16" y="384"/>
                                  <a:pt x="21" y="389"/>
                                  <a:pt x="21" y="395"/>
                                </a:cubicBezTo>
                                <a:lnTo>
                                  <a:pt x="21" y="416"/>
                                </a:lnTo>
                                <a:cubicBezTo>
                                  <a:pt x="21" y="422"/>
                                  <a:pt x="16" y="427"/>
                                  <a:pt x="10" y="427"/>
                                </a:cubicBezTo>
                                <a:cubicBezTo>
                                  <a:pt x="5" y="427"/>
                                  <a:pt x="0" y="422"/>
                                  <a:pt x="0" y="416"/>
                                </a:cubicBezTo>
                                <a:close/>
                                <a:moveTo>
                                  <a:pt x="0" y="352"/>
                                </a:moveTo>
                                <a:lnTo>
                                  <a:pt x="0" y="331"/>
                                </a:lnTo>
                                <a:cubicBezTo>
                                  <a:pt x="0" y="325"/>
                                  <a:pt x="5" y="320"/>
                                  <a:pt x="10" y="320"/>
                                </a:cubicBezTo>
                                <a:cubicBezTo>
                                  <a:pt x="16" y="320"/>
                                  <a:pt x="21" y="325"/>
                                  <a:pt x="21" y="331"/>
                                </a:cubicBezTo>
                                <a:lnTo>
                                  <a:pt x="21" y="352"/>
                                </a:lnTo>
                                <a:cubicBezTo>
                                  <a:pt x="21" y="358"/>
                                  <a:pt x="16" y="363"/>
                                  <a:pt x="10" y="363"/>
                                </a:cubicBezTo>
                                <a:cubicBezTo>
                                  <a:pt x="5" y="363"/>
                                  <a:pt x="0" y="358"/>
                                  <a:pt x="0" y="352"/>
                                </a:cubicBezTo>
                                <a:close/>
                                <a:moveTo>
                                  <a:pt x="0" y="288"/>
                                </a:moveTo>
                                <a:lnTo>
                                  <a:pt x="0" y="267"/>
                                </a:lnTo>
                                <a:cubicBezTo>
                                  <a:pt x="0" y="261"/>
                                  <a:pt x="5" y="256"/>
                                  <a:pt x="10" y="256"/>
                                </a:cubicBezTo>
                                <a:cubicBezTo>
                                  <a:pt x="16" y="256"/>
                                  <a:pt x="21" y="261"/>
                                  <a:pt x="21" y="267"/>
                                </a:cubicBezTo>
                                <a:lnTo>
                                  <a:pt x="21" y="288"/>
                                </a:lnTo>
                                <a:cubicBezTo>
                                  <a:pt x="21" y="294"/>
                                  <a:pt x="16" y="299"/>
                                  <a:pt x="10" y="299"/>
                                </a:cubicBezTo>
                                <a:cubicBezTo>
                                  <a:pt x="5" y="299"/>
                                  <a:pt x="0" y="294"/>
                                  <a:pt x="0" y="288"/>
                                </a:cubicBezTo>
                                <a:close/>
                                <a:moveTo>
                                  <a:pt x="0" y="224"/>
                                </a:moveTo>
                                <a:lnTo>
                                  <a:pt x="0" y="203"/>
                                </a:lnTo>
                                <a:cubicBezTo>
                                  <a:pt x="0" y="197"/>
                                  <a:pt x="5" y="192"/>
                                  <a:pt x="10" y="192"/>
                                </a:cubicBezTo>
                                <a:cubicBezTo>
                                  <a:pt x="16" y="192"/>
                                  <a:pt x="21" y="197"/>
                                  <a:pt x="21" y="203"/>
                                </a:cubicBezTo>
                                <a:lnTo>
                                  <a:pt x="21" y="224"/>
                                </a:lnTo>
                                <a:cubicBezTo>
                                  <a:pt x="21" y="230"/>
                                  <a:pt x="16" y="235"/>
                                  <a:pt x="10" y="235"/>
                                </a:cubicBezTo>
                                <a:cubicBezTo>
                                  <a:pt x="5" y="235"/>
                                  <a:pt x="0" y="230"/>
                                  <a:pt x="0" y="224"/>
                                </a:cubicBezTo>
                                <a:close/>
                                <a:moveTo>
                                  <a:pt x="0" y="160"/>
                                </a:moveTo>
                                <a:lnTo>
                                  <a:pt x="0" y="139"/>
                                </a:lnTo>
                                <a:cubicBezTo>
                                  <a:pt x="0" y="133"/>
                                  <a:pt x="5" y="128"/>
                                  <a:pt x="10" y="128"/>
                                </a:cubicBezTo>
                                <a:cubicBezTo>
                                  <a:pt x="16" y="128"/>
                                  <a:pt x="21" y="133"/>
                                  <a:pt x="21" y="139"/>
                                </a:cubicBezTo>
                                <a:lnTo>
                                  <a:pt x="21" y="160"/>
                                </a:lnTo>
                                <a:cubicBezTo>
                                  <a:pt x="21" y="166"/>
                                  <a:pt x="16" y="171"/>
                                  <a:pt x="10" y="171"/>
                                </a:cubicBezTo>
                                <a:cubicBezTo>
                                  <a:pt x="5" y="171"/>
                                  <a:pt x="0" y="166"/>
                                  <a:pt x="0" y="160"/>
                                </a:cubicBezTo>
                                <a:close/>
                                <a:moveTo>
                                  <a:pt x="0" y="96"/>
                                </a:moveTo>
                                <a:lnTo>
                                  <a:pt x="0" y="75"/>
                                </a:lnTo>
                                <a:cubicBezTo>
                                  <a:pt x="0" y="69"/>
                                  <a:pt x="5" y="64"/>
                                  <a:pt x="10" y="64"/>
                                </a:cubicBezTo>
                                <a:cubicBezTo>
                                  <a:pt x="16" y="64"/>
                                  <a:pt x="21" y="69"/>
                                  <a:pt x="21" y="75"/>
                                </a:cubicBezTo>
                                <a:lnTo>
                                  <a:pt x="21" y="96"/>
                                </a:lnTo>
                                <a:cubicBezTo>
                                  <a:pt x="21" y="102"/>
                                  <a:pt x="16" y="107"/>
                                  <a:pt x="10" y="107"/>
                                </a:cubicBezTo>
                                <a:cubicBezTo>
                                  <a:pt x="5" y="107"/>
                                  <a:pt x="0" y="102"/>
                                  <a:pt x="0" y="96"/>
                                </a:cubicBezTo>
                                <a:close/>
                                <a:moveTo>
                                  <a:pt x="0" y="32"/>
                                </a:moveTo>
                                <a:lnTo>
                                  <a:pt x="0" y="11"/>
                                </a:lnTo>
                                <a:cubicBezTo>
                                  <a:pt x="0" y="5"/>
                                  <a:pt x="5" y="0"/>
                                  <a:pt x="10" y="0"/>
                                </a:cubicBezTo>
                                <a:cubicBezTo>
                                  <a:pt x="16" y="0"/>
                                  <a:pt x="21" y="5"/>
                                  <a:pt x="21" y="11"/>
                                </a:cubicBezTo>
                                <a:lnTo>
                                  <a:pt x="21" y="32"/>
                                </a:lnTo>
                                <a:cubicBezTo>
                                  <a:pt x="21" y="38"/>
                                  <a:pt x="16" y="43"/>
                                  <a:pt x="10"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50" name="Freeform 77"/>
                        <wps:cNvSpPr>
                          <a:spLocks noEditPoints="1"/>
                        </wps:cNvSpPr>
                        <wps:spPr bwMode="auto">
                          <a:xfrm>
                            <a:off x="869315" y="304165"/>
                            <a:ext cx="8255" cy="918845"/>
                          </a:xfrm>
                          <a:custGeom>
                            <a:avLst/>
                            <a:gdLst>
                              <a:gd name="T0" fmla="*/ 8255 w 21"/>
                              <a:gd name="T1" fmla="*/ 914653 h 2411"/>
                              <a:gd name="T2" fmla="*/ 3931 w 21"/>
                              <a:gd name="T3" fmla="*/ 878067 h 2411"/>
                              <a:gd name="T4" fmla="*/ 0 w 21"/>
                              <a:gd name="T5" fmla="*/ 865871 h 2411"/>
                              <a:gd name="T6" fmla="*/ 3931 w 21"/>
                              <a:gd name="T7" fmla="*/ 870064 h 2411"/>
                              <a:gd name="T8" fmla="*/ 8255 w 21"/>
                              <a:gd name="T9" fmla="*/ 833477 h 2411"/>
                              <a:gd name="T10" fmla="*/ 0 w 21"/>
                              <a:gd name="T11" fmla="*/ 809087 h 2411"/>
                              <a:gd name="T12" fmla="*/ 0 w 21"/>
                              <a:gd name="T13" fmla="*/ 817090 h 2411"/>
                              <a:gd name="T14" fmla="*/ 8255 w 21"/>
                              <a:gd name="T15" fmla="*/ 792699 h 2411"/>
                              <a:gd name="T16" fmla="*/ 3931 w 21"/>
                              <a:gd name="T17" fmla="*/ 756113 h 2411"/>
                              <a:gd name="T18" fmla="*/ 0 w 21"/>
                              <a:gd name="T19" fmla="*/ 743918 h 2411"/>
                              <a:gd name="T20" fmla="*/ 3931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3931 w 21"/>
                              <a:gd name="T31" fmla="*/ 634159 h 2411"/>
                              <a:gd name="T32" fmla="*/ 0 w 21"/>
                              <a:gd name="T33" fmla="*/ 621964 h 2411"/>
                              <a:gd name="T34" fmla="*/ 3931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3931 w 21"/>
                              <a:gd name="T45" fmla="*/ 512206 h 2411"/>
                              <a:gd name="T46" fmla="*/ 0 w 21"/>
                              <a:gd name="T47" fmla="*/ 500010 h 2411"/>
                              <a:gd name="T48" fmla="*/ 3931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3931 w 21"/>
                              <a:gd name="T59" fmla="*/ 390252 h 2411"/>
                              <a:gd name="T60" fmla="*/ 0 w 21"/>
                              <a:gd name="T61" fmla="*/ 378057 h 2411"/>
                              <a:gd name="T62" fmla="*/ 3931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3931 w 21"/>
                              <a:gd name="T73" fmla="*/ 268298 h 2411"/>
                              <a:gd name="T74" fmla="*/ 0 w 21"/>
                              <a:gd name="T75" fmla="*/ 256103 h 2411"/>
                              <a:gd name="T76" fmla="*/ 3931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3931 w 21"/>
                              <a:gd name="T87" fmla="*/ 146344 h 2411"/>
                              <a:gd name="T88" fmla="*/ 0 w 21"/>
                              <a:gd name="T89" fmla="*/ 134149 h 2411"/>
                              <a:gd name="T90" fmla="*/ 3931 w 21"/>
                              <a:gd name="T91" fmla="*/ 138341 h 2411"/>
                              <a:gd name="T92" fmla="*/ 8255 w 21"/>
                              <a:gd name="T93" fmla="*/ 101755 h 2411"/>
                              <a:gd name="T94" fmla="*/ 0 w 21"/>
                              <a:gd name="T95" fmla="*/ 77364 h 2411"/>
                              <a:gd name="T96" fmla="*/ 0 w 21"/>
                              <a:gd name="T97" fmla="*/ 85368 h 2411"/>
                              <a:gd name="T98" fmla="*/ 8255 w 21"/>
                              <a:gd name="T99" fmla="*/ 60977 h 2411"/>
                              <a:gd name="T100" fmla="*/ 3931 w 21"/>
                              <a:gd name="T101" fmla="*/ 24391 h 2411"/>
                              <a:gd name="T102" fmla="*/ 0 w 21"/>
                              <a:gd name="T103" fmla="*/ 12195 h 2411"/>
                              <a:gd name="T104" fmla="*/ 3931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4" y="2368"/>
                                  <a:pt x="10" y="2368"/>
                                </a:cubicBezTo>
                                <a:cubicBezTo>
                                  <a:pt x="16" y="2368"/>
                                  <a:pt x="21" y="2373"/>
                                  <a:pt x="21" y="2379"/>
                                </a:cubicBezTo>
                                <a:lnTo>
                                  <a:pt x="21" y="2400"/>
                                </a:lnTo>
                                <a:cubicBezTo>
                                  <a:pt x="21" y="2406"/>
                                  <a:pt x="16" y="2411"/>
                                  <a:pt x="10" y="2411"/>
                                </a:cubicBezTo>
                                <a:cubicBezTo>
                                  <a:pt x="4" y="2411"/>
                                  <a:pt x="0" y="2406"/>
                                  <a:pt x="0" y="2400"/>
                                </a:cubicBezTo>
                                <a:close/>
                                <a:moveTo>
                                  <a:pt x="0" y="2336"/>
                                </a:moveTo>
                                <a:lnTo>
                                  <a:pt x="0" y="2315"/>
                                </a:lnTo>
                                <a:cubicBezTo>
                                  <a:pt x="0" y="2309"/>
                                  <a:pt x="4" y="2304"/>
                                  <a:pt x="10" y="2304"/>
                                </a:cubicBezTo>
                                <a:cubicBezTo>
                                  <a:pt x="16" y="2304"/>
                                  <a:pt x="21" y="2309"/>
                                  <a:pt x="21" y="2315"/>
                                </a:cubicBezTo>
                                <a:lnTo>
                                  <a:pt x="21" y="2336"/>
                                </a:lnTo>
                                <a:cubicBezTo>
                                  <a:pt x="21" y="2342"/>
                                  <a:pt x="16" y="2347"/>
                                  <a:pt x="10" y="2347"/>
                                </a:cubicBezTo>
                                <a:cubicBezTo>
                                  <a:pt x="4" y="2347"/>
                                  <a:pt x="0" y="2342"/>
                                  <a:pt x="0" y="2336"/>
                                </a:cubicBezTo>
                                <a:close/>
                                <a:moveTo>
                                  <a:pt x="0" y="2272"/>
                                </a:moveTo>
                                <a:lnTo>
                                  <a:pt x="0" y="2251"/>
                                </a:lnTo>
                                <a:cubicBezTo>
                                  <a:pt x="0" y="2245"/>
                                  <a:pt x="4" y="2240"/>
                                  <a:pt x="10" y="2240"/>
                                </a:cubicBezTo>
                                <a:cubicBezTo>
                                  <a:pt x="16" y="2240"/>
                                  <a:pt x="21" y="2245"/>
                                  <a:pt x="21" y="2251"/>
                                </a:cubicBezTo>
                                <a:lnTo>
                                  <a:pt x="21" y="2272"/>
                                </a:lnTo>
                                <a:cubicBezTo>
                                  <a:pt x="21" y="2278"/>
                                  <a:pt x="16" y="2283"/>
                                  <a:pt x="10" y="2283"/>
                                </a:cubicBezTo>
                                <a:cubicBezTo>
                                  <a:pt x="4" y="2283"/>
                                  <a:pt x="0" y="2278"/>
                                  <a:pt x="0" y="2272"/>
                                </a:cubicBezTo>
                                <a:close/>
                                <a:moveTo>
                                  <a:pt x="0" y="2208"/>
                                </a:moveTo>
                                <a:lnTo>
                                  <a:pt x="0" y="2187"/>
                                </a:lnTo>
                                <a:cubicBezTo>
                                  <a:pt x="0" y="2181"/>
                                  <a:pt x="4" y="2176"/>
                                  <a:pt x="10" y="2176"/>
                                </a:cubicBezTo>
                                <a:cubicBezTo>
                                  <a:pt x="16" y="2176"/>
                                  <a:pt x="21" y="2181"/>
                                  <a:pt x="21" y="2187"/>
                                </a:cubicBezTo>
                                <a:lnTo>
                                  <a:pt x="21" y="2208"/>
                                </a:lnTo>
                                <a:cubicBezTo>
                                  <a:pt x="21" y="2214"/>
                                  <a:pt x="16" y="2219"/>
                                  <a:pt x="10" y="2219"/>
                                </a:cubicBezTo>
                                <a:cubicBezTo>
                                  <a:pt x="4" y="2219"/>
                                  <a:pt x="0" y="2214"/>
                                  <a:pt x="0" y="2208"/>
                                </a:cubicBezTo>
                                <a:close/>
                                <a:moveTo>
                                  <a:pt x="0" y="2144"/>
                                </a:moveTo>
                                <a:lnTo>
                                  <a:pt x="0" y="2123"/>
                                </a:lnTo>
                                <a:cubicBezTo>
                                  <a:pt x="0" y="2117"/>
                                  <a:pt x="4" y="2112"/>
                                  <a:pt x="10" y="2112"/>
                                </a:cubicBezTo>
                                <a:cubicBezTo>
                                  <a:pt x="16" y="2112"/>
                                  <a:pt x="21" y="2117"/>
                                  <a:pt x="21" y="2123"/>
                                </a:cubicBezTo>
                                <a:lnTo>
                                  <a:pt x="21" y="2144"/>
                                </a:lnTo>
                                <a:cubicBezTo>
                                  <a:pt x="21" y="2150"/>
                                  <a:pt x="16" y="2155"/>
                                  <a:pt x="10" y="2155"/>
                                </a:cubicBezTo>
                                <a:cubicBezTo>
                                  <a:pt x="4" y="2155"/>
                                  <a:pt x="0" y="2150"/>
                                  <a:pt x="0" y="2144"/>
                                </a:cubicBezTo>
                                <a:close/>
                                <a:moveTo>
                                  <a:pt x="0" y="2080"/>
                                </a:moveTo>
                                <a:lnTo>
                                  <a:pt x="0" y="2059"/>
                                </a:lnTo>
                                <a:cubicBezTo>
                                  <a:pt x="0" y="2053"/>
                                  <a:pt x="4" y="2048"/>
                                  <a:pt x="10" y="2048"/>
                                </a:cubicBezTo>
                                <a:cubicBezTo>
                                  <a:pt x="16" y="2048"/>
                                  <a:pt x="21" y="2053"/>
                                  <a:pt x="21" y="2059"/>
                                </a:cubicBezTo>
                                <a:lnTo>
                                  <a:pt x="21" y="2080"/>
                                </a:lnTo>
                                <a:cubicBezTo>
                                  <a:pt x="21" y="2086"/>
                                  <a:pt x="16" y="2091"/>
                                  <a:pt x="10" y="2091"/>
                                </a:cubicBezTo>
                                <a:cubicBezTo>
                                  <a:pt x="4" y="2091"/>
                                  <a:pt x="0" y="2086"/>
                                  <a:pt x="0" y="2080"/>
                                </a:cubicBezTo>
                                <a:close/>
                                <a:moveTo>
                                  <a:pt x="0" y="2016"/>
                                </a:moveTo>
                                <a:lnTo>
                                  <a:pt x="0" y="1995"/>
                                </a:lnTo>
                                <a:cubicBezTo>
                                  <a:pt x="0" y="1989"/>
                                  <a:pt x="4" y="1984"/>
                                  <a:pt x="10" y="1984"/>
                                </a:cubicBezTo>
                                <a:cubicBezTo>
                                  <a:pt x="16" y="1984"/>
                                  <a:pt x="21" y="1989"/>
                                  <a:pt x="21" y="1995"/>
                                </a:cubicBezTo>
                                <a:lnTo>
                                  <a:pt x="21" y="2016"/>
                                </a:lnTo>
                                <a:cubicBezTo>
                                  <a:pt x="21" y="2022"/>
                                  <a:pt x="16" y="2027"/>
                                  <a:pt x="10" y="2027"/>
                                </a:cubicBezTo>
                                <a:cubicBezTo>
                                  <a:pt x="4" y="2027"/>
                                  <a:pt x="0" y="2022"/>
                                  <a:pt x="0" y="2016"/>
                                </a:cubicBezTo>
                                <a:close/>
                                <a:moveTo>
                                  <a:pt x="0" y="1952"/>
                                </a:moveTo>
                                <a:lnTo>
                                  <a:pt x="0" y="1931"/>
                                </a:lnTo>
                                <a:cubicBezTo>
                                  <a:pt x="0" y="1925"/>
                                  <a:pt x="4" y="1920"/>
                                  <a:pt x="10" y="1920"/>
                                </a:cubicBezTo>
                                <a:cubicBezTo>
                                  <a:pt x="16" y="1920"/>
                                  <a:pt x="21" y="1925"/>
                                  <a:pt x="21" y="1931"/>
                                </a:cubicBezTo>
                                <a:lnTo>
                                  <a:pt x="21" y="1952"/>
                                </a:lnTo>
                                <a:cubicBezTo>
                                  <a:pt x="21" y="1958"/>
                                  <a:pt x="16" y="1963"/>
                                  <a:pt x="10" y="1963"/>
                                </a:cubicBezTo>
                                <a:cubicBezTo>
                                  <a:pt x="4" y="1963"/>
                                  <a:pt x="0" y="1958"/>
                                  <a:pt x="0" y="1952"/>
                                </a:cubicBezTo>
                                <a:close/>
                                <a:moveTo>
                                  <a:pt x="0" y="1888"/>
                                </a:moveTo>
                                <a:lnTo>
                                  <a:pt x="0" y="1867"/>
                                </a:lnTo>
                                <a:cubicBezTo>
                                  <a:pt x="0" y="1861"/>
                                  <a:pt x="4" y="1856"/>
                                  <a:pt x="10" y="1856"/>
                                </a:cubicBezTo>
                                <a:cubicBezTo>
                                  <a:pt x="16" y="1856"/>
                                  <a:pt x="21" y="1861"/>
                                  <a:pt x="21" y="1867"/>
                                </a:cubicBezTo>
                                <a:lnTo>
                                  <a:pt x="21" y="1888"/>
                                </a:lnTo>
                                <a:cubicBezTo>
                                  <a:pt x="21" y="1894"/>
                                  <a:pt x="16" y="1899"/>
                                  <a:pt x="10" y="1899"/>
                                </a:cubicBezTo>
                                <a:cubicBezTo>
                                  <a:pt x="4" y="1899"/>
                                  <a:pt x="0" y="1894"/>
                                  <a:pt x="0" y="1888"/>
                                </a:cubicBezTo>
                                <a:close/>
                                <a:moveTo>
                                  <a:pt x="0" y="1824"/>
                                </a:moveTo>
                                <a:lnTo>
                                  <a:pt x="0" y="1803"/>
                                </a:lnTo>
                                <a:cubicBezTo>
                                  <a:pt x="0" y="1797"/>
                                  <a:pt x="4" y="1792"/>
                                  <a:pt x="10" y="1792"/>
                                </a:cubicBezTo>
                                <a:cubicBezTo>
                                  <a:pt x="16" y="1792"/>
                                  <a:pt x="21" y="1797"/>
                                  <a:pt x="21" y="1803"/>
                                </a:cubicBezTo>
                                <a:lnTo>
                                  <a:pt x="21" y="1824"/>
                                </a:lnTo>
                                <a:cubicBezTo>
                                  <a:pt x="21" y="1830"/>
                                  <a:pt x="16" y="1835"/>
                                  <a:pt x="10" y="1835"/>
                                </a:cubicBezTo>
                                <a:cubicBezTo>
                                  <a:pt x="4" y="1835"/>
                                  <a:pt x="0" y="1830"/>
                                  <a:pt x="0" y="1824"/>
                                </a:cubicBezTo>
                                <a:close/>
                                <a:moveTo>
                                  <a:pt x="0" y="1760"/>
                                </a:moveTo>
                                <a:lnTo>
                                  <a:pt x="0" y="1739"/>
                                </a:lnTo>
                                <a:cubicBezTo>
                                  <a:pt x="0" y="1733"/>
                                  <a:pt x="4" y="1728"/>
                                  <a:pt x="10" y="1728"/>
                                </a:cubicBezTo>
                                <a:cubicBezTo>
                                  <a:pt x="16" y="1728"/>
                                  <a:pt x="21" y="1733"/>
                                  <a:pt x="21" y="1739"/>
                                </a:cubicBezTo>
                                <a:lnTo>
                                  <a:pt x="21" y="1760"/>
                                </a:lnTo>
                                <a:cubicBezTo>
                                  <a:pt x="21" y="1766"/>
                                  <a:pt x="16" y="1771"/>
                                  <a:pt x="10" y="1771"/>
                                </a:cubicBezTo>
                                <a:cubicBezTo>
                                  <a:pt x="4" y="1771"/>
                                  <a:pt x="0" y="1766"/>
                                  <a:pt x="0" y="1760"/>
                                </a:cubicBezTo>
                                <a:close/>
                                <a:moveTo>
                                  <a:pt x="0" y="1696"/>
                                </a:moveTo>
                                <a:lnTo>
                                  <a:pt x="0" y="1675"/>
                                </a:lnTo>
                                <a:cubicBezTo>
                                  <a:pt x="0" y="1669"/>
                                  <a:pt x="4" y="1664"/>
                                  <a:pt x="10" y="1664"/>
                                </a:cubicBezTo>
                                <a:cubicBezTo>
                                  <a:pt x="16" y="1664"/>
                                  <a:pt x="21" y="1669"/>
                                  <a:pt x="21" y="1675"/>
                                </a:cubicBezTo>
                                <a:lnTo>
                                  <a:pt x="21" y="1696"/>
                                </a:lnTo>
                                <a:cubicBezTo>
                                  <a:pt x="21" y="1702"/>
                                  <a:pt x="16" y="1707"/>
                                  <a:pt x="10" y="1707"/>
                                </a:cubicBezTo>
                                <a:cubicBezTo>
                                  <a:pt x="4" y="1707"/>
                                  <a:pt x="0" y="1702"/>
                                  <a:pt x="0" y="1696"/>
                                </a:cubicBezTo>
                                <a:close/>
                                <a:moveTo>
                                  <a:pt x="0" y="1632"/>
                                </a:moveTo>
                                <a:lnTo>
                                  <a:pt x="0" y="1611"/>
                                </a:lnTo>
                                <a:cubicBezTo>
                                  <a:pt x="0" y="1605"/>
                                  <a:pt x="4" y="1600"/>
                                  <a:pt x="10" y="1600"/>
                                </a:cubicBezTo>
                                <a:cubicBezTo>
                                  <a:pt x="16" y="1600"/>
                                  <a:pt x="21" y="1605"/>
                                  <a:pt x="21" y="1611"/>
                                </a:cubicBezTo>
                                <a:lnTo>
                                  <a:pt x="21" y="1632"/>
                                </a:lnTo>
                                <a:cubicBezTo>
                                  <a:pt x="21" y="1638"/>
                                  <a:pt x="16" y="1643"/>
                                  <a:pt x="10" y="1643"/>
                                </a:cubicBezTo>
                                <a:cubicBezTo>
                                  <a:pt x="4" y="1643"/>
                                  <a:pt x="0" y="1638"/>
                                  <a:pt x="0" y="1632"/>
                                </a:cubicBezTo>
                                <a:close/>
                                <a:moveTo>
                                  <a:pt x="0" y="1568"/>
                                </a:moveTo>
                                <a:lnTo>
                                  <a:pt x="0" y="1547"/>
                                </a:lnTo>
                                <a:cubicBezTo>
                                  <a:pt x="0" y="1541"/>
                                  <a:pt x="4" y="1536"/>
                                  <a:pt x="10" y="1536"/>
                                </a:cubicBezTo>
                                <a:cubicBezTo>
                                  <a:pt x="16" y="1536"/>
                                  <a:pt x="21" y="1541"/>
                                  <a:pt x="21" y="1547"/>
                                </a:cubicBezTo>
                                <a:lnTo>
                                  <a:pt x="21" y="1568"/>
                                </a:lnTo>
                                <a:cubicBezTo>
                                  <a:pt x="21" y="1574"/>
                                  <a:pt x="16" y="1579"/>
                                  <a:pt x="10" y="1579"/>
                                </a:cubicBezTo>
                                <a:cubicBezTo>
                                  <a:pt x="4" y="1579"/>
                                  <a:pt x="0" y="1574"/>
                                  <a:pt x="0" y="1568"/>
                                </a:cubicBezTo>
                                <a:close/>
                                <a:moveTo>
                                  <a:pt x="0" y="1504"/>
                                </a:moveTo>
                                <a:lnTo>
                                  <a:pt x="0" y="1483"/>
                                </a:lnTo>
                                <a:cubicBezTo>
                                  <a:pt x="0" y="1477"/>
                                  <a:pt x="4" y="1472"/>
                                  <a:pt x="10" y="1472"/>
                                </a:cubicBezTo>
                                <a:cubicBezTo>
                                  <a:pt x="16" y="1472"/>
                                  <a:pt x="21" y="1477"/>
                                  <a:pt x="21" y="1483"/>
                                </a:cubicBezTo>
                                <a:lnTo>
                                  <a:pt x="21" y="1504"/>
                                </a:lnTo>
                                <a:cubicBezTo>
                                  <a:pt x="21" y="1510"/>
                                  <a:pt x="16" y="1515"/>
                                  <a:pt x="10" y="1515"/>
                                </a:cubicBezTo>
                                <a:cubicBezTo>
                                  <a:pt x="4" y="1515"/>
                                  <a:pt x="0" y="1510"/>
                                  <a:pt x="0" y="1504"/>
                                </a:cubicBezTo>
                                <a:close/>
                                <a:moveTo>
                                  <a:pt x="0" y="1440"/>
                                </a:moveTo>
                                <a:lnTo>
                                  <a:pt x="0" y="1419"/>
                                </a:lnTo>
                                <a:cubicBezTo>
                                  <a:pt x="0" y="1413"/>
                                  <a:pt x="4" y="1408"/>
                                  <a:pt x="10" y="1408"/>
                                </a:cubicBezTo>
                                <a:cubicBezTo>
                                  <a:pt x="16" y="1408"/>
                                  <a:pt x="21" y="1413"/>
                                  <a:pt x="21" y="1419"/>
                                </a:cubicBezTo>
                                <a:lnTo>
                                  <a:pt x="21" y="1440"/>
                                </a:lnTo>
                                <a:cubicBezTo>
                                  <a:pt x="21" y="1446"/>
                                  <a:pt x="16" y="1451"/>
                                  <a:pt x="10" y="1451"/>
                                </a:cubicBezTo>
                                <a:cubicBezTo>
                                  <a:pt x="4" y="1451"/>
                                  <a:pt x="0" y="1446"/>
                                  <a:pt x="0" y="1440"/>
                                </a:cubicBezTo>
                                <a:close/>
                                <a:moveTo>
                                  <a:pt x="0" y="1376"/>
                                </a:moveTo>
                                <a:lnTo>
                                  <a:pt x="0" y="1355"/>
                                </a:lnTo>
                                <a:cubicBezTo>
                                  <a:pt x="0" y="1349"/>
                                  <a:pt x="4" y="1344"/>
                                  <a:pt x="10" y="1344"/>
                                </a:cubicBezTo>
                                <a:cubicBezTo>
                                  <a:pt x="16" y="1344"/>
                                  <a:pt x="21" y="1349"/>
                                  <a:pt x="21" y="1355"/>
                                </a:cubicBezTo>
                                <a:lnTo>
                                  <a:pt x="21" y="1376"/>
                                </a:lnTo>
                                <a:cubicBezTo>
                                  <a:pt x="21" y="1382"/>
                                  <a:pt x="16" y="1387"/>
                                  <a:pt x="10" y="1387"/>
                                </a:cubicBezTo>
                                <a:cubicBezTo>
                                  <a:pt x="4" y="1387"/>
                                  <a:pt x="0" y="1382"/>
                                  <a:pt x="0" y="1376"/>
                                </a:cubicBezTo>
                                <a:close/>
                                <a:moveTo>
                                  <a:pt x="0" y="1312"/>
                                </a:moveTo>
                                <a:lnTo>
                                  <a:pt x="0" y="1291"/>
                                </a:lnTo>
                                <a:cubicBezTo>
                                  <a:pt x="0" y="1285"/>
                                  <a:pt x="4" y="1280"/>
                                  <a:pt x="10" y="1280"/>
                                </a:cubicBezTo>
                                <a:cubicBezTo>
                                  <a:pt x="16" y="1280"/>
                                  <a:pt x="21" y="1285"/>
                                  <a:pt x="21" y="1291"/>
                                </a:cubicBezTo>
                                <a:lnTo>
                                  <a:pt x="21" y="1312"/>
                                </a:lnTo>
                                <a:cubicBezTo>
                                  <a:pt x="21" y="1318"/>
                                  <a:pt x="16" y="1323"/>
                                  <a:pt x="10" y="1323"/>
                                </a:cubicBezTo>
                                <a:cubicBezTo>
                                  <a:pt x="4" y="1323"/>
                                  <a:pt x="0" y="1318"/>
                                  <a:pt x="0" y="1312"/>
                                </a:cubicBezTo>
                                <a:close/>
                                <a:moveTo>
                                  <a:pt x="0" y="1248"/>
                                </a:moveTo>
                                <a:lnTo>
                                  <a:pt x="0" y="1227"/>
                                </a:lnTo>
                                <a:cubicBezTo>
                                  <a:pt x="0" y="1221"/>
                                  <a:pt x="4" y="1216"/>
                                  <a:pt x="10" y="1216"/>
                                </a:cubicBezTo>
                                <a:cubicBezTo>
                                  <a:pt x="16" y="1216"/>
                                  <a:pt x="21" y="1221"/>
                                  <a:pt x="21" y="1227"/>
                                </a:cubicBezTo>
                                <a:lnTo>
                                  <a:pt x="21" y="1248"/>
                                </a:lnTo>
                                <a:cubicBezTo>
                                  <a:pt x="21" y="1254"/>
                                  <a:pt x="16" y="1259"/>
                                  <a:pt x="10" y="1259"/>
                                </a:cubicBezTo>
                                <a:cubicBezTo>
                                  <a:pt x="4" y="1259"/>
                                  <a:pt x="0" y="1254"/>
                                  <a:pt x="0" y="1248"/>
                                </a:cubicBezTo>
                                <a:close/>
                                <a:moveTo>
                                  <a:pt x="0" y="1184"/>
                                </a:moveTo>
                                <a:lnTo>
                                  <a:pt x="0" y="1163"/>
                                </a:lnTo>
                                <a:cubicBezTo>
                                  <a:pt x="0" y="1157"/>
                                  <a:pt x="4" y="1152"/>
                                  <a:pt x="10" y="1152"/>
                                </a:cubicBezTo>
                                <a:cubicBezTo>
                                  <a:pt x="16" y="1152"/>
                                  <a:pt x="21" y="1157"/>
                                  <a:pt x="21" y="1163"/>
                                </a:cubicBezTo>
                                <a:lnTo>
                                  <a:pt x="21" y="1184"/>
                                </a:lnTo>
                                <a:cubicBezTo>
                                  <a:pt x="21" y="1190"/>
                                  <a:pt x="16" y="1195"/>
                                  <a:pt x="10" y="1195"/>
                                </a:cubicBezTo>
                                <a:cubicBezTo>
                                  <a:pt x="4" y="1195"/>
                                  <a:pt x="0" y="1190"/>
                                  <a:pt x="0" y="1184"/>
                                </a:cubicBezTo>
                                <a:close/>
                                <a:moveTo>
                                  <a:pt x="0" y="1120"/>
                                </a:moveTo>
                                <a:lnTo>
                                  <a:pt x="0" y="1099"/>
                                </a:lnTo>
                                <a:cubicBezTo>
                                  <a:pt x="0" y="1093"/>
                                  <a:pt x="4" y="1088"/>
                                  <a:pt x="10" y="1088"/>
                                </a:cubicBezTo>
                                <a:cubicBezTo>
                                  <a:pt x="16" y="1088"/>
                                  <a:pt x="21" y="1093"/>
                                  <a:pt x="21" y="1099"/>
                                </a:cubicBezTo>
                                <a:lnTo>
                                  <a:pt x="21" y="1120"/>
                                </a:lnTo>
                                <a:cubicBezTo>
                                  <a:pt x="21" y="1126"/>
                                  <a:pt x="16" y="1131"/>
                                  <a:pt x="10" y="1131"/>
                                </a:cubicBezTo>
                                <a:cubicBezTo>
                                  <a:pt x="4" y="1131"/>
                                  <a:pt x="0" y="1126"/>
                                  <a:pt x="0" y="1120"/>
                                </a:cubicBezTo>
                                <a:close/>
                                <a:moveTo>
                                  <a:pt x="0" y="1056"/>
                                </a:moveTo>
                                <a:lnTo>
                                  <a:pt x="0" y="1035"/>
                                </a:lnTo>
                                <a:cubicBezTo>
                                  <a:pt x="0" y="1029"/>
                                  <a:pt x="4" y="1024"/>
                                  <a:pt x="10" y="1024"/>
                                </a:cubicBezTo>
                                <a:cubicBezTo>
                                  <a:pt x="16" y="1024"/>
                                  <a:pt x="21" y="1029"/>
                                  <a:pt x="21" y="1035"/>
                                </a:cubicBezTo>
                                <a:lnTo>
                                  <a:pt x="21" y="1056"/>
                                </a:lnTo>
                                <a:cubicBezTo>
                                  <a:pt x="21" y="1062"/>
                                  <a:pt x="16" y="1067"/>
                                  <a:pt x="10" y="1067"/>
                                </a:cubicBezTo>
                                <a:cubicBezTo>
                                  <a:pt x="4" y="1067"/>
                                  <a:pt x="0" y="1062"/>
                                  <a:pt x="0" y="1056"/>
                                </a:cubicBezTo>
                                <a:close/>
                                <a:moveTo>
                                  <a:pt x="0" y="992"/>
                                </a:moveTo>
                                <a:lnTo>
                                  <a:pt x="0" y="971"/>
                                </a:lnTo>
                                <a:cubicBezTo>
                                  <a:pt x="0" y="965"/>
                                  <a:pt x="4" y="960"/>
                                  <a:pt x="10" y="960"/>
                                </a:cubicBezTo>
                                <a:cubicBezTo>
                                  <a:pt x="16" y="960"/>
                                  <a:pt x="21" y="965"/>
                                  <a:pt x="21" y="971"/>
                                </a:cubicBezTo>
                                <a:lnTo>
                                  <a:pt x="21" y="992"/>
                                </a:lnTo>
                                <a:cubicBezTo>
                                  <a:pt x="21" y="998"/>
                                  <a:pt x="16" y="1003"/>
                                  <a:pt x="10" y="1003"/>
                                </a:cubicBezTo>
                                <a:cubicBezTo>
                                  <a:pt x="4" y="1003"/>
                                  <a:pt x="0" y="998"/>
                                  <a:pt x="0" y="992"/>
                                </a:cubicBezTo>
                                <a:close/>
                                <a:moveTo>
                                  <a:pt x="0" y="928"/>
                                </a:moveTo>
                                <a:lnTo>
                                  <a:pt x="0" y="907"/>
                                </a:lnTo>
                                <a:cubicBezTo>
                                  <a:pt x="0" y="901"/>
                                  <a:pt x="4" y="896"/>
                                  <a:pt x="10" y="896"/>
                                </a:cubicBezTo>
                                <a:cubicBezTo>
                                  <a:pt x="16" y="896"/>
                                  <a:pt x="21" y="901"/>
                                  <a:pt x="21" y="907"/>
                                </a:cubicBezTo>
                                <a:lnTo>
                                  <a:pt x="21" y="928"/>
                                </a:lnTo>
                                <a:cubicBezTo>
                                  <a:pt x="21" y="934"/>
                                  <a:pt x="16" y="939"/>
                                  <a:pt x="10" y="939"/>
                                </a:cubicBezTo>
                                <a:cubicBezTo>
                                  <a:pt x="4" y="939"/>
                                  <a:pt x="0" y="934"/>
                                  <a:pt x="0" y="928"/>
                                </a:cubicBezTo>
                                <a:close/>
                                <a:moveTo>
                                  <a:pt x="0" y="864"/>
                                </a:moveTo>
                                <a:lnTo>
                                  <a:pt x="0" y="843"/>
                                </a:lnTo>
                                <a:cubicBezTo>
                                  <a:pt x="0" y="837"/>
                                  <a:pt x="4" y="832"/>
                                  <a:pt x="10" y="832"/>
                                </a:cubicBezTo>
                                <a:cubicBezTo>
                                  <a:pt x="16" y="832"/>
                                  <a:pt x="21" y="837"/>
                                  <a:pt x="21" y="843"/>
                                </a:cubicBezTo>
                                <a:lnTo>
                                  <a:pt x="21" y="864"/>
                                </a:lnTo>
                                <a:cubicBezTo>
                                  <a:pt x="21" y="870"/>
                                  <a:pt x="16" y="875"/>
                                  <a:pt x="10" y="875"/>
                                </a:cubicBezTo>
                                <a:cubicBezTo>
                                  <a:pt x="4" y="875"/>
                                  <a:pt x="0" y="870"/>
                                  <a:pt x="0" y="864"/>
                                </a:cubicBezTo>
                                <a:close/>
                                <a:moveTo>
                                  <a:pt x="0" y="800"/>
                                </a:moveTo>
                                <a:lnTo>
                                  <a:pt x="0" y="779"/>
                                </a:lnTo>
                                <a:cubicBezTo>
                                  <a:pt x="0" y="773"/>
                                  <a:pt x="4" y="768"/>
                                  <a:pt x="10" y="768"/>
                                </a:cubicBezTo>
                                <a:cubicBezTo>
                                  <a:pt x="16" y="768"/>
                                  <a:pt x="21" y="773"/>
                                  <a:pt x="21" y="779"/>
                                </a:cubicBezTo>
                                <a:lnTo>
                                  <a:pt x="21" y="800"/>
                                </a:lnTo>
                                <a:cubicBezTo>
                                  <a:pt x="21" y="806"/>
                                  <a:pt x="16" y="811"/>
                                  <a:pt x="10" y="811"/>
                                </a:cubicBezTo>
                                <a:cubicBezTo>
                                  <a:pt x="4" y="811"/>
                                  <a:pt x="0" y="806"/>
                                  <a:pt x="0" y="800"/>
                                </a:cubicBezTo>
                                <a:close/>
                                <a:moveTo>
                                  <a:pt x="0" y="736"/>
                                </a:moveTo>
                                <a:lnTo>
                                  <a:pt x="0" y="715"/>
                                </a:lnTo>
                                <a:cubicBezTo>
                                  <a:pt x="0" y="709"/>
                                  <a:pt x="4" y="704"/>
                                  <a:pt x="10" y="704"/>
                                </a:cubicBezTo>
                                <a:cubicBezTo>
                                  <a:pt x="16" y="704"/>
                                  <a:pt x="21" y="709"/>
                                  <a:pt x="21" y="715"/>
                                </a:cubicBezTo>
                                <a:lnTo>
                                  <a:pt x="21" y="736"/>
                                </a:lnTo>
                                <a:cubicBezTo>
                                  <a:pt x="21" y="742"/>
                                  <a:pt x="16" y="747"/>
                                  <a:pt x="10" y="747"/>
                                </a:cubicBezTo>
                                <a:cubicBezTo>
                                  <a:pt x="4" y="747"/>
                                  <a:pt x="0" y="742"/>
                                  <a:pt x="0" y="736"/>
                                </a:cubicBezTo>
                                <a:close/>
                                <a:moveTo>
                                  <a:pt x="0" y="672"/>
                                </a:moveTo>
                                <a:lnTo>
                                  <a:pt x="0" y="651"/>
                                </a:lnTo>
                                <a:cubicBezTo>
                                  <a:pt x="0" y="645"/>
                                  <a:pt x="4" y="640"/>
                                  <a:pt x="10" y="640"/>
                                </a:cubicBezTo>
                                <a:cubicBezTo>
                                  <a:pt x="16" y="640"/>
                                  <a:pt x="21" y="645"/>
                                  <a:pt x="21" y="651"/>
                                </a:cubicBezTo>
                                <a:lnTo>
                                  <a:pt x="21" y="672"/>
                                </a:lnTo>
                                <a:cubicBezTo>
                                  <a:pt x="21" y="678"/>
                                  <a:pt x="16" y="683"/>
                                  <a:pt x="10" y="683"/>
                                </a:cubicBezTo>
                                <a:cubicBezTo>
                                  <a:pt x="4" y="683"/>
                                  <a:pt x="0" y="678"/>
                                  <a:pt x="0" y="672"/>
                                </a:cubicBezTo>
                                <a:close/>
                                <a:moveTo>
                                  <a:pt x="0" y="608"/>
                                </a:moveTo>
                                <a:lnTo>
                                  <a:pt x="0" y="587"/>
                                </a:lnTo>
                                <a:cubicBezTo>
                                  <a:pt x="0" y="581"/>
                                  <a:pt x="4" y="576"/>
                                  <a:pt x="10" y="576"/>
                                </a:cubicBezTo>
                                <a:cubicBezTo>
                                  <a:pt x="16" y="576"/>
                                  <a:pt x="21" y="581"/>
                                  <a:pt x="21" y="587"/>
                                </a:cubicBezTo>
                                <a:lnTo>
                                  <a:pt x="21" y="608"/>
                                </a:lnTo>
                                <a:cubicBezTo>
                                  <a:pt x="21" y="614"/>
                                  <a:pt x="16" y="619"/>
                                  <a:pt x="10" y="619"/>
                                </a:cubicBezTo>
                                <a:cubicBezTo>
                                  <a:pt x="4" y="619"/>
                                  <a:pt x="0" y="614"/>
                                  <a:pt x="0" y="608"/>
                                </a:cubicBezTo>
                                <a:close/>
                                <a:moveTo>
                                  <a:pt x="0" y="544"/>
                                </a:moveTo>
                                <a:lnTo>
                                  <a:pt x="0" y="523"/>
                                </a:lnTo>
                                <a:cubicBezTo>
                                  <a:pt x="0" y="517"/>
                                  <a:pt x="4" y="512"/>
                                  <a:pt x="10" y="512"/>
                                </a:cubicBezTo>
                                <a:cubicBezTo>
                                  <a:pt x="16" y="512"/>
                                  <a:pt x="21" y="517"/>
                                  <a:pt x="21" y="523"/>
                                </a:cubicBezTo>
                                <a:lnTo>
                                  <a:pt x="21" y="544"/>
                                </a:lnTo>
                                <a:cubicBezTo>
                                  <a:pt x="21" y="550"/>
                                  <a:pt x="16" y="555"/>
                                  <a:pt x="10" y="555"/>
                                </a:cubicBezTo>
                                <a:cubicBezTo>
                                  <a:pt x="4" y="555"/>
                                  <a:pt x="0" y="550"/>
                                  <a:pt x="0" y="544"/>
                                </a:cubicBezTo>
                                <a:close/>
                                <a:moveTo>
                                  <a:pt x="0" y="480"/>
                                </a:moveTo>
                                <a:lnTo>
                                  <a:pt x="0" y="459"/>
                                </a:lnTo>
                                <a:cubicBezTo>
                                  <a:pt x="0" y="453"/>
                                  <a:pt x="4" y="448"/>
                                  <a:pt x="10" y="448"/>
                                </a:cubicBezTo>
                                <a:cubicBezTo>
                                  <a:pt x="16" y="448"/>
                                  <a:pt x="21" y="453"/>
                                  <a:pt x="21" y="459"/>
                                </a:cubicBezTo>
                                <a:lnTo>
                                  <a:pt x="21" y="480"/>
                                </a:lnTo>
                                <a:cubicBezTo>
                                  <a:pt x="21" y="486"/>
                                  <a:pt x="16" y="491"/>
                                  <a:pt x="10" y="491"/>
                                </a:cubicBezTo>
                                <a:cubicBezTo>
                                  <a:pt x="4" y="491"/>
                                  <a:pt x="0" y="486"/>
                                  <a:pt x="0" y="480"/>
                                </a:cubicBezTo>
                                <a:close/>
                                <a:moveTo>
                                  <a:pt x="0" y="416"/>
                                </a:moveTo>
                                <a:lnTo>
                                  <a:pt x="0" y="395"/>
                                </a:lnTo>
                                <a:cubicBezTo>
                                  <a:pt x="0" y="389"/>
                                  <a:pt x="4" y="384"/>
                                  <a:pt x="10" y="384"/>
                                </a:cubicBezTo>
                                <a:cubicBezTo>
                                  <a:pt x="16" y="384"/>
                                  <a:pt x="21" y="389"/>
                                  <a:pt x="21" y="395"/>
                                </a:cubicBezTo>
                                <a:lnTo>
                                  <a:pt x="21" y="416"/>
                                </a:lnTo>
                                <a:cubicBezTo>
                                  <a:pt x="21" y="422"/>
                                  <a:pt x="16" y="427"/>
                                  <a:pt x="10" y="427"/>
                                </a:cubicBezTo>
                                <a:cubicBezTo>
                                  <a:pt x="4" y="427"/>
                                  <a:pt x="0" y="422"/>
                                  <a:pt x="0" y="416"/>
                                </a:cubicBezTo>
                                <a:close/>
                                <a:moveTo>
                                  <a:pt x="0" y="352"/>
                                </a:moveTo>
                                <a:lnTo>
                                  <a:pt x="0" y="331"/>
                                </a:lnTo>
                                <a:cubicBezTo>
                                  <a:pt x="0" y="325"/>
                                  <a:pt x="4" y="320"/>
                                  <a:pt x="10" y="320"/>
                                </a:cubicBezTo>
                                <a:cubicBezTo>
                                  <a:pt x="16" y="320"/>
                                  <a:pt x="21" y="325"/>
                                  <a:pt x="21" y="331"/>
                                </a:cubicBezTo>
                                <a:lnTo>
                                  <a:pt x="21" y="352"/>
                                </a:lnTo>
                                <a:cubicBezTo>
                                  <a:pt x="21" y="358"/>
                                  <a:pt x="16" y="363"/>
                                  <a:pt x="10" y="363"/>
                                </a:cubicBezTo>
                                <a:cubicBezTo>
                                  <a:pt x="4" y="363"/>
                                  <a:pt x="0" y="358"/>
                                  <a:pt x="0" y="352"/>
                                </a:cubicBezTo>
                                <a:close/>
                                <a:moveTo>
                                  <a:pt x="0" y="288"/>
                                </a:moveTo>
                                <a:lnTo>
                                  <a:pt x="0" y="267"/>
                                </a:lnTo>
                                <a:cubicBezTo>
                                  <a:pt x="0" y="261"/>
                                  <a:pt x="4" y="256"/>
                                  <a:pt x="10" y="256"/>
                                </a:cubicBezTo>
                                <a:cubicBezTo>
                                  <a:pt x="16" y="256"/>
                                  <a:pt x="21" y="261"/>
                                  <a:pt x="21" y="267"/>
                                </a:cubicBezTo>
                                <a:lnTo>
                                  <a:pt x="21" y="288"/>
                                </a:lnTo>
                                <a:cubicBezTo>
                                  <a:pt x="21" y="294"/>
                                  <a:pt x="16" y="299"/>
                                  <a:pt x="10" y="299"/>
                                </a:cubicBezTo>
                                <a:cubicBezTo>
                                  <a:pt x="4" y="299"/>
                                  <a:pt x="0" y="294"/>
                                  <a:pt x="0" y="288"/>
                                </a:cubicBezTo>
                                <a:close/>
                                <a:moveTo>
                                  <a:pt x="0" y="224"/>
                                </a:moveTo>
                                <a:lnTo>
                                  <a:pt x="0" y="203"/>
                                </a:lnTo>
                                <a:cubicBezTo>
                                  <a:pt x="0" y="197"/>
                                  <a:pt x="4" y="192"/>
                                  <a:pt x="10" y="192"/>
                                </a:cubicBezTo>
                                <a:cubicBezTo>
                                  <a:pt x="16" y="192"/>
                                  <a:pt x="21" y="197"/>
                                  <a:pt x="21" y="203"/>
                                </a:cubicBezTo>
                                <a:lnTo>
                                  <a:pt x="21" y="224"/>
                                </a:lnTo>
                                <a:cubicBezTo>
                                  <a:pt x="21" y="230"/>
                                  <a:pt x="16" y="235"/>
                                  <a:pt x="10" y="235"/>
                                </a:cubicBezTo>
                                <a:cubicBezTo>
                                  <a:pt x="4" y="235"/>
                                  <a:pt x="0" y="230"/>
                                  <a:pt x="0" y="224"/>
                                </a:cubicBezTo>
                                <a:close/>
                                <a:moveTo>
                                  <a:pt x="0" y="160"/>
                                </a:moveTo>
                                <a:lnTo>
                                  <a:pt x="0" y="139"/>
                                </a:lnTo>
                                <a:cubicBezTo>
                                  <a:pt x="0" y="133"/>
                                  <a:pt x="4" y="128"/>
                                  <a:pt x="10" y="128"/>
                                </a:cubicBezTo>
                                <a:cubicBezTo>
                                  <a:pt x="16" y="128"/>
                                  <a:pt x="21" y="133"/>
                                  <a:pt x="21" y="139"/>
                                </a:cubicBezTo>
                                <a:lnTo>
                                  <a:pt x="21" y="160"/>
                                </a:lnTo>
                                <a:cubicBezTo>
                                  <a:pt x="21" y="166"/>
                                  <a:pt x="16" y="171"/>
                                  <a:pt x="10" y="171"/>
                                </a:cubicBezTo>
                                <a:cubicBezTo>
                                  <a:pt x="4" y="171"/>
                                  <a:pt x="0" y="166"/>
                                  <a:pt x="0" y="160"/>
                                </a:cubicBezTo>
                                <a:close/>
                                <a:moveTo>
                                  <a:pt x="0" y="96"/>
                                </a:moveTo>
                                <a:lnTo>
                                  <a:pt x="0" y="75"/>
                                </a:lnTo>
                                <a:cubicBezTo>
                                  <a:pt x="0" y="69"/>
                                  <a:pt x="4" y="64"/>
                                  <a:pt x="10" y="64"/>
                                </a:cubicBezTo>
                                <a:cubicBezTo>
                                  <a:pt x="16" y="64"/>
                                  <a:pt x="21" y="69"/>
                                  <a:pt x="21" y="75"/>
                                </a:cubicBezTo>
                                <a:lnTo>
                                  <a:pt x="21" y="96"/>
                                </a:lnTo>
                                <a:cubicBezTo>
                                  <a:pt x="21" y="102"/>
                                  <a:pt x="16" y="107"/>
                                  <a:pt x="10" y="107"/>
                                </a:cubicBezTo>
                                <a:cubicBezTo>
                                  <a:pt x="4" y="107"/>
                                  <a:pt x="0" y="102"/>
                                  <a:pt x="0" y="96"/>
                                </a:cubicBezTo>
                                <a:close/>
                                <a:moveTo>
                                  <a:pt x="0" y="32"/>
                                </a:moveTo>
                                <a:lnTo>
                                  <a:pt x="0" y="11"/>
                                </a:lnTo>
                                <a:cubicBezTo>
                                  <a:pt x="0" y="5"/>
                                  <a:pt x="4" y="0"/>
                                  <a:pt x="10" y="0"/>
                                </a:cubicBezTo>
                                <a:cubicBezTo>
                                  <a:pt x="16" y="0"/>
                                  <a:pt x="21" y="5"/>
                                  <a:pt x="21" y="11"/>
                                </a:cubicBezTo>
                                <a:lnTo>
                                  <a:pt x="21" y="32"/>
                                </a:lnTo>
                                <a:cubicBezTo>
                                  <a:pt x="21" y="38"/>
                                  <a:pt x="16" y="43"/>
                                  <a:pt x="10" y="43"/>
                                </a:cubicBezTo>
                                <a:cubicBezTo>
                                  <a:pt x="4"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51" name="Freeform 78"/>
                        <wps:cNvSpPr>
                          <a:spLocks noEditPoints="1"/>
                        </wps:cNvSpPr>
                        <wps:spPr bwMode="auto">
                          <a:xfrm>
                            <a:off x="1099820" y="304165"/>
                            <a:ext cx="8255" cy="918845"/>
                          </a:xfrm>
                          <a:custGeom>
                            <a:avLst/>
                            <a:gdLst>
                              <a:gd name="T0" fmla="*/ 8255 w 22"/>
                              <a:gd name="T1" fmla="*/ 914653 h 2411"/>
                              <a:gd name="T2" fmla="*/ 4128 w 22"/>
                              <a:gd name="T3" fmla="*/ 878067 h 2411"/>
                              <a:gd name="T4" fmla="*/ 0 w 22"/>
                              <a:gd name="T5" fmla="*/ 865871 h 2411"/>
                              <a:gd name="T6" fmla="*/ 4128 w 22"/>
                              <a:gd name="T7" fmla="*/ 870064 h 2411"/>
                              <a:gd name="T8" fmla="*/ 8255 w 22"/>
                              <a:gd name="T9" fmla="*/ 833477 h 2411"/>
                              <a:gd name="T10" fmla="*/ 0 w 22"/>
                              <a:gd name="T11" fmla="*/ 809087 h 2411"/>
                              <a:gd name="T12" fmla="*/ 0 w 22"/>
                              <a:gd name="T13" fmla="*/ 817090 h 2411"/>
                              <a:gd name="T14" fmla="*/ 8255 w 22"/>
                              <a:gd name="T15" fmla="*/ 792699 h 2411"/>
                              <a:gd name="T16" fmla="*/ 4128 w 22"/>
                              <a:gd name="T17" fmla="*/ 756113 h 2411"/>
                              <a:gd name="T18" fmla="*/ 0 w 22"/>
                              <a:gd name="T19" fmla="*/ 743918 h 2411"/>
                              <a:gd name="T20" fmla="*/ 4128 w 22"/>
                              <a:gd name="T21" fmla="*/ 748110 h 2411"/>
                              <a:gd name="T22" fmla="*/ 8255 w 22"/>
                              <a:gd name="T23" fmla="*/ 711524 h 2411"/>
                              <a:gd name="T24" fmla="*/ 0 w 22"/>
                              <a:gd name="T25" fmla="*/ 687133 h 2411"/>
                              <a:gd name="T26" fmla="*/ 0 w 22"/>
                              <a:gd name="T27" fmla="*/ 695136 h 2411"/>
                              <a:gd name="T28" fmla="*/ 8255 w 22"/>
                              <a:gd name="T29" fmla="*/ 670745 h 2411"/>
                              <a:gd name="T30" fmla="*/ 4128 w 22"/>
                              <a:gd name="T31" fmla="*/ 634159 h 2411"/>
                              <a:gd name="T32" fmla="*/ 0 w 22"/>
                              <a:gd name="T33" fmla="*/ 621964 h 2411"/>
                              <a:gd name="T34" fmla="*/ 4128 w 22"/>
                              <a:gd name="T35" fmla="*/ 626156 h 2411"/>
                              <a:gd name="T36" fmla="*/ 8255 w 22"/>
                              <a:gd name="T37" fmla="*/ 589570 h 2411"/>
                              <a:gd name="T38" fmla="*/ 0 w 22"/>
                              <a:gd name="T39" fmla="*/ 565179 h 2411"/>
                              <a:gd name="T40" fmla="*/ 0 w 22"/>
                              <a:gd name="T41" fmla="*/ 573182 h 2411"/>
                              <a:gd name="T42" fmla="*/ 8255 w 22"/>
                              <a:gd name="T43" fmla="*/ 548792 h 2411"/>
                              <a:gd name="T44" fmla="*/ 4128 w 22"/>
                              <a:gd name="T45" fmla="*/ 512206 h 2411"/>
                              <a:gd name="T46" fmla="*/ 0 w 22"/>
                              <a:gd name="T47" fmla="*/ 500010 h 2411"/>
                              <a:gd name="T48" fmla="*/ 4128 w 22"/>
                              <a:gd name="T49" fmla="*/ 504202 h 2411"/>
                              <a:gd name="T50" fmla="*/ 8255 w 22"/>
                              <a:gd name="T51" fmla="*/ 467616 h 2411"/>
                              <a:gd name="T52" fmla="*/ 0 w 22"/>
                              <a:gd name="T53" fmla="*/ 443226 h 2411"/>
                              <a:gd name="T54" fmla="*/ 0 w 22"/>
                              <a:gd name="T55" fmla="*/ 451229 h 2411"/>
                              <a:gd name="T56" fmla="*/ 8255 w 22"/>
                              <a:gd name="T57" fmla="*/ 426838 h 2411"/>
                              <a:gd name="T58" fmla="*/ 4128 w 22"/>
                              <a:gd name="T59" fmla="*/ 390252 h 2411"/>
                              <a:gd name="T60" fmla="*/ 0 w 22"/>
                              <a:gd name="T61" fmla="*/ 378057 h 2411"/>
                              <a:gd name="T62" fmla="*/ 4128 w 22"/>
                              <a:gd name="T63" fmla="*/ 382249 h 2411"/>
                              <a:gd name="T64" fmla="*/ 8255 w 22"/>
                              <a:gd name="T65" fmla="*/ 345663 h 2411"/>
                              <a:gd name="T66" fmla="*/ 0 w 22"/>
                              <a:gd name="T67" fmla="*/ 321272 h 2411"/>
                              <a:gd name="T68" fmla="*/ 0 w 22"/>
                              <a:gd name="T69" fmla="*/ 329275 h 2411"/>
                              <a:gd name="T70" fmla="*/ 8255 w 22"/>
                              <a:gd name="T71" fmla="*/ 304884 h 2411"/>
                              <a:gd name="T72" fmla="*/ 4128 w 22"/>
                              <a:gd name="T73" fmla="*/ 268298 h 2411"/>
                              <a:gd name="T74" fmla="*/ 0 w 22"/>
                              <a:gd name="T75" fmla="*/ 256103 h 2411"/>
                              <a:gd name="T76" fmla="*/ 4128 w 22"/>
                              <a:gd name="T77" fmla="*/ 260295 h 2411"/>
                              <a:gd name="T78" fmla="*/ 8255 w 22"/>
                              <a:gd name="T79" fmla="*/ 223709 h 2411"/>
                              <a:gd name="T80" fmla="*/ 0 w 22"/>
                              <a:gd name="T81" fmla="*/ 199318 h 2411"/>
                              <a:gd name="T82" fmla="*/ 0 w 22"/>
                              <a:gd name="T83" fmla="*/ 207321 h 2411"/>
                              <a:gd name="T84" fmla="*/ 8255 w 22"/>
                              <a:gd name="T85" fmla="*/ 182931 h 2411"/>
                              <a:gd name="T86" fmla="*/ 4128 w 22"/>
                              <a:gd name="T87" fmla="*/ 146344 h 2411"/>
                              <a:gd name="T88" fmla="*/ 0 w 22"/>
                              <a:gd name="T89" fmla="*/ 134149 h 2411"/>
                              <a:gd name="T90" fmla="*/ 4128 w 22"/>
                              <a:gd name="T91" fmla="*/ 138341 h 2411"/>
                              <a:gd name="T92" fmla="*/ 8255 w 22"/>
                              <a:gd name="T93" fmla="*/ 101755 h 2411"/>
                              <a:gd name="T94" fmla="*/ 0 w 22"/>
                              <a:gd name="T95" fmla="*/ 77364 h 2411"/>
                              <a:gd name="T96" fmla="*/ 0 w 22"/>
                              <a:gd name="T97" fmla="*/ 85368 h 2411"/>
                              <a:gd name="T98" fmla="*/ 8255 w 22"/>
                              <a:gd name="T99" fmla="*/ 60977 h 2411"/>
                              <a:gd name="T100" fmla="*/ 4128 w 22"/>
                              <a:gd name="T101" fmla="*/ 24391 h 2411"/>
                              <a:gd name="T102" fmla="*/ 0 w 22"/>
                              <a:gd name="T103" fmla="*/ 12195 h 2411"/>
                              <a:gd name="T104" fmla="*/ 4128 w 22"/>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2" h="2411">
                                <a:moveTo>
                                  <a:pt x="0" y="2400"/>
                                </a:moveTo>
                                <a:lnTo>
                                  <a:pt x="0" y="2379"/>
                                </a:lnTo>
                                <a:cubicBezTo>
                                  <a:pt x="0" y="2373"/>
                                  <a:pt x="5" y="2368"/>
                                  <a:pt x="11" y="2368"/>
                                </a:cubicBezTo>
                                <a:cubicBezTo>
                                  <a:pt x="17" y="2368"/>
                                  <a:pt x="22" y="2373"/>
                                  <a:pt x="22" y="2379"/>
                                </a:cubicBezTo>
                                <a:lnTo>
                                  <a:pt x="22" y="2400"/>
                                </a:lnTo>
                                <a:cubicBezTo>
                                  <a:pt x="22" y="2406"/>
                                  <a:pt x="17" y="2411"/>
                                  <a:pt x="11" y="2411"/>
                                </a:cubicBezTo>
                                <a:cubicBezTo>
                                  <a:pt x="5" y="2411"/>
                                  <a:pt x="0" y="2406"/>
                                  <a:pt x="0" y="2400"/>
                                </a:cubicBezTo>
                                <a:close/>
                                <a:moveTo>
                                  <a:pt x="0" y="2336"/>
                                </a:moveTo>
                                <a:lnTo>
                                  <a:pt x="0" y="2315"/>
                                </a:lnTo>
                                <a:cubicBezTo>
                                  <a:pt x="0" y="2309"/>
                                  <a:pt x="5" y="2304"/>
                                  <a:pt x="11" y="2304"/>
                                </a:cubicBezTo>
                                <a:cubicBezTo>
                                  <a:pt x="17" y="2304"/>
                                  <a:pt x="22" y="2309"/>
                                  <a:pt x="22" y="2315"/>
                                </a:cubicBezTo>
                                <a:lnTo>
                                  <a:pt x="22" y="2336"/>
                                </a:lnTo>
                                <a:cubicBezTo>
                                  <a:pt x="22" y="2342"/>
                                  <a:pt x="17" y="2347"/>
                                  <a:pt x="11" y="2347"/>
                                </a:cubicBezTo>
                                <a:cubicBezTo>
                                  <a:pt x="5" y="2347"/>
                                  <a:pt x="0" y="2342"/>
                                  <a:pt x="0" y="2336"/>
                                </a:cubicBezTo>
                                <a:close/>
                                <a:moveTo>
                                  <a:pt x="0" y="2272"/>
                                </a:moveTo>
                                <a:lnTo>
                                  <a:pt x="0" y="2251"/>
                                </a:lnTo>
                                <a:cubicBezTo>
                                  <a:pt x="0" y="2245"/>
                                  <a:pt x="5" y="2240"/>
                                  <a:pt x="11" y="2240"/>
                                </a:cubicBezTo>
                                <a:cubicBezTo>
                                  <a:pt x="17" y="2240"/>
                                  <a:pt x="22" y="2245"/>
                                  <a:pt x="22" y="2251"/>
                                </a:cubicBezTo>
                                <a:lnTo>
                                  <a:pt x="22" y="2272"/>
                                </a:lnTo>
                                <a:cubicBezTo>
                                  <a:pt x="22" y="2278"/>
                                  <a:pt x="17" y="2283"/>
                                  <a:pt x="11" y="2283"/>
                                </a:cubicBezTo>
                                <a:cubicBezTo>
                                  <a:pt x="5" y="2283"/>
                                  <a:pt x="0" y="2278"/>
                                  <a:pt x="0" y="2272"/>
                                </a:cubicBezTo>
                                <a:close/>
                                <a:moveTo>
                                  <a:pt x="0" y="2208"/>
                                </a:moveTo>
                                <a:lnTo>
                                  <a:pt x="0" y="2187"/>
                                </a:lnTo>
                                <a:cubicBezTo>
                                  <a:pt x="0" y="2181"/>
                                  <a:pt x="5" y="2176"/>
                                  <a:pt x="11" y="2176"/>
                                </a:cubicBezTo>
                                <a:cubicBezTo>
                                  <a:pt x="17" y="2176"/>
                                  <a:pt x="22" y="2181"/>
                                  <a:pt x="22" y="2187"/>
                                </a:cubicBezTo>
                                <a:lnTo>
                                  <a:pt x="22" y="2208"/>
                                </a:lnTo>
                                <a:cubicBezTo>
                                  <a:pt x="22" y="2214"/>
                                  <a:pt x="17" y="2219"/>
                                  <a:pt x="11" y="2219"/>
                                </a:cubicBezTo>
                                <a:cubicBezTo>
                                  <a:pt x="5" y="2219"/>
                                  <a:pt x="0" y="2214"/>
                                  <a:pt x="0" y="2208"/>
                                </a:cubicBezTo>
                                <a:close/>
                                <a:moveTo>
                                  <a:pt x="0" y="2144"/>
                                </a:moveTo>
                                <a:lnTo>
                                  <a:pt x="0" y="2123"/>
                                </a:lnTo>
                                <a:cubicBezTo>
                                  <a:pt x="0" y="2117"/>
                                  <a:pt x="5" y="2112"/>
                                  <a:pt x="11" y="2112"/>
                                </a:cubicBezTo>
                                <a:cubicBezTo>
                                  <a:pt x="17" y="2112"/>
                                  <a:pt x="22" y="2117"/>
                                  <a:pt x="22" y="2123"/>
                                </a:cubicBezTo>
                                <a:lnTo>
                                  <a:pt x="22" y="2144"/>
                                </a:lnTo>
                                <a:cubicBezTo>
                                  <a:pt x="22" y="2150"/>
                                  <a:pt x="17" y="2155"/>
                                  <a:pt x="11" y="2155"/>
                                </a:cubicBezTo>
                                <a:cubicBezTo>
                                  <a:pt x="5" y="2155"/>
                                  <a:pt x="0" y="2150"/>
                                  <a:pt x="0" y="2144"/>
                                </a:cubicBezTo>
                                <a:close/>
                                <a:moveTo>
                                  <a:pt x="0" y="2080"/>
                                </a:moveTo>
                                <a:lnTo>
                                  <a:pt x="0" y="2059"/>
                                </a:lnTo>
                                <a:cubicBezTo>
                                  <a:pt x="0" y="2053"/>
                                  <a:pt x="5" y="2048"/>
                                  <a:pt x="11" y="2048"/>
                                </a:cubicBezTo>
                                <a:cubicBezTo>
                                  <a:pt x="17" y="2048"/>
                                  <a:pt x="22" y="2053"/>
                                  <a:pt x="22" y="2059"/>
                                </a:cubicBezTo>
                                <a:lnTo>
                                  <a:pt x="22" y="2080"/>
                                </a:lnTo>
                                <a:cubicBezTo>
                                  <a:pt x="22" y="2086"/>
                                  <a:pt x="17" y="2091"/>
                                  <a:pt x="11" y="2091"/>
                                </a:cubicBezTo>
                                <a:cubicBezTo>
                                  <a:pt x="5" y="2091"/>
                                  <a:pt x="0" y="2086"/>
                                  <a:pt x="0" y="2080"/>
                                </a:cubicBezTo>
                                <a:close/>
                                <a:moveTo>
                                  <a:pt x="0" y="2016"/>
                                </a:moveTo>
                                <a:lnTo>
                                  <a:pt x="0" y="1995"/>
                                </a:lnTo>
                                <a:cubicBezTo>
                                  <a:pt x="0" y="1989"/>
                                  <a:pt x="5" y="1984"/>
                                  <a:pt x="11" y="1984"/>
                                </a:cubicBezTo>
                                <a:cubicBezTo>
                                  <a:pt x="17" y="1984"/>
                                  <a:pt x="22" y="1989"/>
                                  <a:pt x="22" y="1995"/>
                                </a:cubicBezTo>
                                <a:lnTo>
                                  <a:pt x="22" y="2016"/>
                                </a:lnTo>
                                <a:cubicBezTo>
                                  <a:pt x="22" y="2022"/>
                                  <a:pt x="17" y="2027"/>
                                  <a:pt x="11" y="2027"/>
                                </a:cubicBezTo>
                                <a:cubicBezTo>
                                  <a:pt x="5" y="2027"/>
                                  <a:pt x="0" y="2022"/>
                                  <a:pt x="0" y="2016"/>
                                </a:cubicBezTo>
                                <a:close/>
                                <a:moveTo>
                                  <a:pt x="0" y="1952"/>
                                </a:moveTo>
                                <a:lnTo>
                                  <a:pt x="0" y="1931"/>
                                </a:lnTo>
                                <a:cubicBezTo>
                                  <a:pt x="0" y="1925"/>
                                  <a:pt x="5" y="1920"/>
                                  <a:pt x="11" y="1920"/>
                                </a:cubicBezTo>
                                <a:cubicBezTo>
                                  <a:pt x="17" y="1920"/>
                                  <a:pt x="22" y="1925"/>
                                  <a:pt x="22" y="1931"/>
                                </a:cubicBezTo>
                                <a:lnTo>
                                  <a:pt x="22" y="1952"/>
                                </a:lnTo>
                                <a:cubicBezTo>
                                  <a:pt x="22" y="1958"/>
                                  <a:pt x="17" y="1963"/>
                                  <a:pt x="11" y="1963"/>
                                </a:cubicBezTo>
                                <a:cubicBezTo>
                                  <a:pt x="5" y="1963"/>
                                  <a:pt x="0" y="1958"/>
                                  <a:pt x="0" y="1952"/>
                                </a:cubicBezTo>
                                <a:close/>
                                <a:moveTo>
                                  <a:pt x="0" y="1888"/>
                                </a:moveTo>
                                <a:lnTo>
                                  <a:pt x="0" y="1867"/>
                                </a:lnTo>
                                <a:cubicBezTo>
                                  <a:pt x="0" y="1861"/>
                                  <a:pt x="5" y="1856"/>
                                  <a:pt x="11" y="1856"/>
                                </a:cubicBezTo>
                                <a:cubicBezTo>
                                  <a:pt x="17" y="1856"/>
                                  <a:pt x="22" y="1861"/>
                                  <a:pt x="22" y="1867"/>
                                </a:cubicBezTo>
                                <a:lnTo>
                                  <a:pt x="22" y="1888"/>
                                </a:lnTo>
                                <a:cubicBezTo>
                                  <a:pt x="22" y="1894"/>
                                  <a:pt x="17" y="1899"/>
                                  <a:pt x="11" y="1899"/>
                                </a:cubicBezTo>
                                <a:cubicBezTo>
                                  <a:pt x="5" y="1899"/>
                                  <a:pt x="0" y="1894"/>
                                  <a:pt x="0" y="1888"/>
                                </a:cubicBezTo>
                                <a:close/>
                                <a:moveTo>
                                  <a:pt x="0" y="1824"/>
                                </a:moveTo>
                                <a:lnTo>
                                  <a:pt x="0" y="1803"/>
                                </a:lnTo>
                                <a:cubicBezTo>
                                  <a:pt x="0" y="1797"/>
                                  <a:pt x="5" y="1792"/>
                                  <a:pt x="11" y="1792"/>
                                </a:cubicBezTo>
                                <a:cubicBezTo>
                                  <a:pt x="17" y="1792"/>
                                  <a:pt x="22" y="1797"/>
                                  <a:pt x="22" y="1803"/>
                                </a:cubicBezTo>
                                <a:lnTo>
                                  <a:pt x="22" y="1824"/>
                                </a:lnTo>
                                <a:cubicBezTo>
                                  <a:pt x="22" y="1830"/>
                                  <a:pt x="17" y="1835"/>
                                  <a:pt x="11" y="1835"/>
                                </a:cubicBezTo>
                                <a:cubicBezTo>
                                  <a:pt x="5" y="1835"/>
                                  <a:pt x="0" y="1830"/>
                                  <a:pt x="0" y="1824"/>
                                </a:cubicBezTo>
                                <a:close/>
                                <a:moveTo>
                                  <a:pt x="0" y="1760"/>
                                </a:moveTo>
                                <a:lnTo>
                                  <a:pt x="0" y="1739"/>
                                </a:lnTo>
                                <a:cubicBezTo>
                                  <a:pt x="0" y="1733"/>
                                  <a:pt x="5" y="1728"/>
                                  <a:pt x="11" y="1728"/>
                                </a:cubicBezTo>
                                <a:cubicBezTo>
                                  <a:pt x="17" y="1728"/>
                                  <a:pt x="22" y="1733"/>
                                  <a:pt x="22" y="1739"/>
                                </a:cubicBezTo>
                                <a:lnTo>
                                  <a:pt x="22" y="1760"/>
                                </a:lnTo>
                                <a:cubicBezTo>
                                  <a:pt x="22" y="1766"/>
                                  <a:pt x="17" y="1771"/>
                                  <a:pt x="11" y="1771"/>
                                </a:cubicBezTo>
                                <a:cubicBezTo>
                                  <a:pt x="5" y="1771"/>
                                  <a:pt x="0" y="1766"/>
                                  <a:pt x="0" y="1760"/>
                                </a:cubicBezTo>
                                <a:close/>
                                <a:moveTo>
                                  <a:pt x="0" y="1696"/>
                                </a:moveTo>
                                <a:lnTo>
                                  <a:pt x="0" y="1675"/>
                                </a:lnTo>
                                <a:cubicBezTo>
                                  <a:pt x="0" y="1669"/>
                                  <a:pt x="5" y="1664"/>
                                  <a:pt x="11" y="1664"/>
                                </a:cubicBezTo>
                                <a:cubicBezTo>
                                  <a:pt x="17" y="1664"/>
                                  <a:pt x="22" y="1669"/>
                                  <a:pt x="22" y="1675"/>
                                </a:cubicBezTo>
                                <a:lnTo>
                                  <a:pt x="22" y="1696"/>
                                </a:lnTo>
                                <a:cubicBezTo>
                                  <a:pt x="22" y="1702"/>
                                  <a:pt x="17" y="1707"/>
                                  <a:pt x="11" y="1707"/>
                                </a:cubicBezTo>
                                <a:cubicBezTo>
                                  <a:pt x="5" y="1707"/>
                                  <a:pt x="0" y="1702"/>
                                  <a:pt x="0" y="1696"/>
                                </a:cubicBezTo>
                                <a:close/>
                                <a:moveTo>
                                  <a:pt x="0" y="1632"/>
                                </a:moveTo>
                                <a:lnTo>
                                  <a:pt x="0" y="1611"/>
                                </a:lnTo>
                                <a:cubicBezTo>
                                  <a:pt x="0" y="1605"/>
                                  <a:pt x="5" y="1600"/>
                                  <a:pt x="11" y="1600"/>
                                </a:cubicBezTo>
                                <a:cubicBezTo>
                                  <a:pt x="17" y="1600"/>
                                  <a:pt x="22" y="1605"/>
                                  <a:pt x="22" y="1611"/>
                                </a:cubicBezTo>
                                <a:lnTo>
                                  <a:pt x="22" y="1632"/>
                                </a:lnTo>
                                <a:cubicBezTo>
                                  <a:pt x="22" y="1638"/>
                                  <a:pt x="17" y="1643"/>
                                  <a:pt x="11" y="1643"/>
                                </a:cubicBezTo>
                                <a:cubicBezTo>
                                  <a:pt x="5" y="1643"/>
                                  <a:pt x="0" y="1638"/>
                                  <a:pt x="0" y="1632"/>
                                </a:cubicBezTo>
                                <a:close/>
                                <a:moveTo>
                                  <a:pt x="0" y="1568"/>
                                </a:moveTo>
                                <a:lnTo>
                                  <a:pt x="0" y="1547"/>
                                </a:lnTo>
                                <a:cubicBezTo>
                                  <a:pt x="0" y="1541"/>
                                  <a:pt x="5" y="1536"/>
                                  <a:pt x="11" y="1536"/>
                                </a:cubicBezTo>
                                <a:cubicBezTo>
                                  <a:pt x="17" y="1536"/>
                                  <a:pt x="22" y="1541"/>
                                  <a:pt x="22" y="1547"/>
                                </a:cubicBezTo>
                                <a:lnTo>
                                  <a:pt x="22" y="1568"/>
                                </a:lnTo>
                                <a:cubicBezTo>
                                  <a:pt x="22" y="1574"/>
                                  <a:pt x="17" y="1579"/>
                                  <a:pt x="11" y="1579"/>
                                </a:cubicBezTo>
                                <a:cubicBezTo>
                                  <a:pt x="5" y="1579"/>
                                  <a:pt x="0" y="1574"/>
                                  <a:pt x="0" y="1568"/>
                                </a:cubicBezTo>
                                <a:close/>
                                <a:moveTo>
                                  <a:pt x="0" y="1504"/>
                                </a:moveTo>
                                <a:lnTo>
                                  <a:pt x="0" y="1483"/>
                                </a:lnTo>
                                <a:cubicBezTo>
                                  <a:pt x="0" y="1477"/>
                                  <a:pt x="5" y="1472"/>
                                  <a:pt x="11" y="1472"/>
                                </a:cubicBezTo>
                                <a:cubicBezTo>
                                  <a:pt x="17" y="1472"/>
                                  <a:pt x="22" y="1477"/>
                                  <a:pt x="22" y="1483"/>
                                </a:cubicBezTo>
                                <a:lnTo>
                                  <a:pt x="22" y="1504"/>
                                </a:lnTo>
                                <a:cubicBezTo>
                                  <a:pt x="22" y="1510"/>
                                  <a:pt x="17" y="1515"/>
                                  <a:pt x="11" y="1515"/>
                                </a:cubicBezTo>
                                <a:cubicBezTo>
                                  <a:pt x="5" y="1515"/>
                                  <a:pt x="0" y="1510"/>
                                  <a:pt x="0" y="1504"/>
                                </a:cubicBezTo>
                                <a:close/>
                                <a:moveTo>
                                  <a:pt x="0" y="1440"/>
                                </a:moveTo>
                                <a:lnTo>
                                  <a:pt x="0" y="1419"/>
                                </a:lnTo>
                                <a:cubicBezTo>
                                  <a:pt x="0" y="1413"/>
                                  <a:pt x="5" y="1408"/>
                                  <a:pt x="11" y="1408"/>
                                </a:cubicBezTo>
                                <a:cubicBezTo>
                                  <a:pt x="17" y="1408"/>
                                  <a:pt x="22" y="1413"/>
                                  <a:pt x="22" y="1419"/>
                                </a:cubicBezTo>
                                <a:lnTo>
                                  <a:pt x="22" y="1440"/>
                                </a:lnTo>
                                <a:cubicBezTo>
                                  <a:pt x="22" y="1446"/>
                                  <a:pt x="17" y="1451"/>
                                  <a:pt x="11" y="1451"/>
                                </a:cubicBezTo>
                                <a:cubicBezTo>
                                  <a:pt x="5" y="1451"/>
                                  <a:pt x="0" y="1446"/>
                                  <a:pt x="0" y="1440"/>
                                </a:cubicBezTo>
                                <a:close/>
                                <a:moveTo>
                                  <a:pt x="0" y="1376"/>
                                </a:moveTo>
                                <a:lnTo>
                                  <a:pt x="0" y="1355"/>
                                </a:lnTo>
                                <a:cubicBezTo>
                                  <a:pt x="0" y="1349"/>
                                  <a:pt x="5" y="1344"/>
                                  <a:pt x="11" y="1344"/>
                                </a:cubicBezTo>
                                <a:cubicBezTo>
                                  <a:pt x="17" y="1344"/>
                                  <a:pt x="22" y="1349"/>
                                  <a:pt x="22" y="1355"/>
                                </a:cubicBezTo>
                                <a:lnTo>
                                  <a:pt x="22" y="1376"/>
                                </a:lnTo>
                                <a:cubicBezTo>
                                  <a:pt x="22" y="1382"/>
                                  <a:pt x="17" y="1387"/>
                                  <a:pt x="11" y="1387"/>
                                </a:cubicBezTo>
                                <a:cubicBezTo>
                                  <a:pt x="5" y="1387"/>
                                  <a:pt x="0" y="1382"/>
                                  <a:pt x="0" y="1376"/>
                                </a:cubicBezTo>
                                <a:close/>
                                <a:moveTo>
                                  <a:pt x="0" y="1312"/>
                                </a:moveTo>
                                <a:lnTo>
                                  <a:pt x="0" y="1291"/>
                                </a:lnTo>
                                <a:cubicBezTo>
                                  <a:pt x="0" y="1285"/>
                                  <a:pt x="5" y="1280"/>
                                  <a:pt x="11" y="1280"/>
                                </a:cubicBezTo>
                                <a:cubicBezTo>
                                  <a:pt x="17" y="1280"/>
                                  <a:pt x="22" y="1285"/>
                                  <a:pt x="22" y="1291"/>
                                </a:cubicBezTo>
                                <a:lnTo>
                                  <a:pt x="22" y="1312"/>
                                </a:lnTo>
                                <a:cubicBezTo>
                                  <a:pt x="22" y="1318"/>
                                  <a:pt x="17" y="1323"/>
                                  <a:pt x="11" y="1323"/>
                                </a:cubicBezTo>
                                <a:cubicBezTo>
                                  <a:pt x="5" y="1323"/>
                                  <a:pt x="0" y="1318"/>
                                  <a:pt x="0" y="1312"/>
                                </a:cubicBezTo>
                                <a:close/>
                                <a:moveTo>
                                  <a:pt x="0" y="1248"/>
                                </a:moveTo>
                                <a:lnTo>
                                  <a:pt x="0" y="1227"/>
                                </a:lnTo>
                                <a:cubicBezTo>
                                  <a:pt x="0" y="1221"/>
                                  <a:pt x="5" y="1216"/>
                                  <a:pt x="11" y="1216"/>
                                </a:cubicBezTo>
                                <a:cubicBezTo>
                                  <a:pt x="17" y="1216"/>
                                  <a:pt x="22" y="1221"/>
                                  <a:pt x="22" y="1227"/>
                                </a:cubicBezTo>
                                <a:lnTo>
                                  <a:pt x="22" y="1248"/>
                                </a:lnTo>
                                <a:cubicBezTo>
                                  <a:pt x="22" y="1254"/>
                                  <a:pt x="17" y="1259"/>
                                  <a:pt x="11" y="1259"/>
                                </a:cubicBezTo>
                                <a:cubicBezTo>
                                  <a:pt x="5" y="1259"/>
                                  <a:pt x="0" y="1254"/>
                                  <a:pt x="0" y="1248"/>
                                </a:cubicBezTo>
                                <a:close/>
                                <a:moveTo>
                                  <a:pt x="0" y="1184"/>
                                </a:moveTo>
                                <a:lnTo>
                                  <a:pt x="0" y="1163"/>
                                </a:lnTo>
                                <a:cubicBezTo>
                                  <a:pt x="0" y="1157"/>
                                  <a:pt x="5" y="1152"/>
                                  <a:pt x="11" y="1152"/>
                                </a:cubicBezTo>
                                <a:cubicBezTo>
                                  <a:pt x="17" y="1152"/>
                                  <a:pt x="22" y="1157"/>
                                  <a:pt x="22" y="1163"/>
                                </a:cubicBezTo>
                                <a:lnTo>
                                  <a:pt x="22" y="1184"/>
                                </a:lnTo>
                                <a:cubicBezTo>
                                  <a:pt x="22" y="1190"/>
                                  <a:pt x="17" y="1195"/>
                                  <a:pt x="11" y="1195"/>
                                </a:cubicBezTo>
                                <a:cubicBezTo>
                                  <a:pt x="5" y="1195"/>
                                  <a:pt x="0" y="1190"/>
                                  <a:pt x="0" y="1184"/>
                                </a:cubicBezTo>
                                <a:close/>
                                <a:moveTo>
                                  <a:pt x="0" y="1120"/>
                                </a:moveTo>
                                <a:lnTo>
                                  <a:pt x="0" y="1099"/>
                                </a:lnTo>
                                <a:cubicBezTo>
                                  <a:pt x="0" y="1093"/>
                                  <a:pt x="5" y="1088"/>
                                  <a:pt x="11" y="1088"/>
                                </a:cubicBezTo>
                                <a:cubicBezTo>
                                  <a:pt x="17" y="1088"/>
                                  <a:pt x="22" y="1093"/>
                                  <a:pt x="22" y="1099"/>
                                </a:cubicBezTo>
                                <a:lnTo>
                                  <a:pt x="22" y="1120"/>
                                </a:lnTo>
                                <a:cubicBezTo>
                                  <a:pt x="22" y="1126"/>
                                  <a:pt x="17" y="1131"/>
                                  <a:pt x="11" y="1131"/>
                                </a:cubicBezTo>
                                <a:cubicBezTo>
                                  <a:pt x="5" y="1131"/>
                                  <a:pt x="0" y="1126"/>
                                  <a:pt x="0" y="1120"/>
                                </a:cubicBezTo>
                                <a:close/>
                                <a:moveTo>
                                  <a:pt x="0" y="1056"/>
                                </a:moveTo>
                                <a:lnTo>
                                  <a:pt x="0" y="1035"/>
                                </a:lnTo>
                                <a:cubicBezTo>
                                  <a:pt x="0" y="1029"/>
                                  <a:pt x="5" y="1024"/>
                                  <a:pt x="11" y="1024"/>
                                </a:cubicBezTo>
                                <a:cubicBezTo>
                                  <a:pt x="17" y="1024"/>
                                  <a:pt x="22" y="1029"/>
                                  <a:pt x="22" y="1035"/>
                                </a:cubicBezTo>
                                <a:lnTo>
                                  <a:pt x="22" y="1056"/>
                                </a:lnTo>
                                <a:cubicBezTo>
                                  <a:pt x="22" y="1062"/>
                                  <a:pt x="17" y="1067"/>
                                  <a:pt x="11" y="1067"/>
                                </a:cubicBezTo>
                                <a:cubicBezTo>
                                  <a:pt x="5" y="1067"/>
                                  <a:pt x="0" y="1062"/>
                                  <a:pt x="0" y="1056"/>
                                </a:cubicBezTo>
                                <a:close/>
                                <a:moveTo>
                                  <a:pt x="0" y="992"/>
                                </a:moveTo>
                                <a:lnTo>
                                  <a:pt x="0" y="971"/>
                                </a:lnTo>
                                <a:cubicBezTo>
                                  <a:pt x="0" y="965"/>
                                  <a:pt x="5" y="960"/>
                                  <a:pt x="11" y="960"/>
                                </a:cubicBezTo>
                                <a:cubicBezTo>
                                  <a:pt x="17" y="960"/>
                                  <a:pt x="22" y="965"/>
                                  <a:pt x="22" y="971"/>
                                </a:cubicBezTo>
                                <a:lnTo>
                                  <a:pt x="22" y="992"/>
                                </a:lnTo>
                                <a:cubicBezTo>
                                  <a:pt x="22" y="998"/>
                                  <a:pt x="17" y="1003"/>
                                  <a:pt x="11" y="1003"/>
                                </a:cubicBezTo>
                                <a:cubicBezTo>
                                  <a:pt x="5" y="1003"/>
                                  <a:pt x="0" y="998"/>
                                  <a:pt x="0" y="992"/>
                                </a:cubicBezTo>
                                <a:close/>
                                <a:moveTo>
                                  <a:pt x="0" y="928"/>
                                </a:moveTo>
                                <a:lnTo>
                                  <a:pt x="0" y="907"/>
                                </a:lnTo>
                                <a:cubicBezTo>
                                  <a:pt x="0" y="901"/>
                                  <a:pt x="5" y="896"/>
                                  <a:pt x="11" y="896"/>
                                </a:cubicBezTo>
                                <a:cubicBezTo>
                                  <a:pt x="17" y="896"/>
                                  <a:pt x="22" y="901"/>
                                  <a:pt x="22" y="907"/>
                                </a:cubicBezTo>
                                <a:lnTo>
                                  <a:pt x="22" y="928"/>
                                </a:lnTo>
                                <a:cubicBezTo>
                                  <a:pt x="22" y="934"/>
                                  <a:pt x="17" y="939"/>
                                  <a:pt x="11" y="939"/>
                                </a:cubicBezTo>
                                <a:cubicBezTo>
                                  <a:pt x="5" y="939"/>
                                  <a:pt x="0" y="934"/>
                                  <a:pt x="0" y="928"/>
                                </a:cubicBezTo>
                                <a:close/>
                                <a:moveTo>
                                  <a:pt x="0" y="864"/>
                                </a:moveTo>
                                <a:lnTo>
                                  <a:pt x="0" y="843"/>
                                </a:lnTo>
                                <a:cubicBezTo>
                                  <a:pt x="0" y="837"/>
                                  <a:pt x="5" y="832"/>
                                  <a:pt x="11" y="832"/>
                                </a:cubicBezTo>
                                <a:cubicBezTo>
                                  <a:pt x="17" y="832"/>
                                  <a:pt x="22" y="837"/>
                                  <a:pt x="22" y="843"/>
                                </a:cubicBezTo>
                                <a:lnTo>
                                  <a:pt x="22" y="864"/>
                                </a:lnTo>
                                <a:cubicBezTo>
                                  <a:pt x="22" y="870"/>
                                  <a:pt x="17" y="875"/>
                                  <a:pt x="11" y="875"/>
                                </a:cubicBezTo>
                                <a:cubicBezTo>
                                  <a:pt x="5" y="875"/>
                                  <a:pt x="0" y="870"/>
                                  <a:pt x="0" y="864"/>
                                </a:cubicBezTo>
                                <a:close/>
                                <a:moveTo>
                                  <a:pt x="0" y="800"/>
                                </a:moveTo>
                                <a:lnTo>
                                  <a:pt x="0" y="779"/>
                                </a:lnTo>
                                <a:cubicBezTo>
                                  <a:pt x="0" y="773"/>
                                  <a:pt x="5" y="768"/>
                                  <a:pt x="11" y="768"/>
                                </a:cubicBezTo>
                                <a:cubicBezTo>
                                  <a:pt x="17" y="768"/>
                                  <a:pt x="22" y="773"/>
                                  <a:pt x="22" y="779"/>
                                </a:cubicBezTo>
                                <a:lnTo>
                                  <a:pt x="22" y="800"/>
                                </a:lnTo>
                                <a:cubicBezTo>
                                  <a:pt x="22" y="806"/>
                                  <a:pt x="17" y="811"/>
                                  <a:pt x="11" y="811"/>
                                </a:cubicBezTo>
                                <a:cubicBezTo>
                                  <a:pt x="5" y="811"/>
                                  <a:pt x="0" y="806"/>
                                  <a:pt x="0" y="800"/>
                                </a:cubicBezTo>
                                <a:close/>
                                <a:moveTo>
                                  <a:pt x="0" y="736"/>
                                </a:moveTo>
                                <a:lnTo>
                                  <a:pt x="0" y="715"/>
                                </a:lnTo>
                                <a:cubicBezTo>
                                  <a:pt x="0" y="709"/>
                                  <a:pt x="5" y="704"/>
                                  <a:pt x="11" y="704"/>
                                </a:cubicBezTo>
                                <a:cubicBezTo>
                                  <a:pt x="17" y="704"/>
                                  <a:pt x="22" y="709"/>
                                  <a:pt x="22" y="715"/>
                                </a:cubicBezTo>
                                <a:lnTo>
                                  <a:pt x="22" y="736"/>
                                </a:lnTo>
                                <a:cubicBezTo>
                                  <a:pt x="22" y="742"/>
                                  <a:pt x="17" y="747"/>
                                  <a:pt x="11" y="747"/>
                                </a:cubicBezTo>
                                <a:cubicBezTo>
                                  <a:pt x="5" y="747"/>
                                  <a:pt x="0" y="742"/>
                                  <a:pt x="0" y="736"/>
                                </a:cubicBezTo>
                                <a:close/>
                                <a:moveTo>
                                  <a:pt x="0" y="672"/>
                                </a:moveTo>
                                <a:lnTo>
                                  <a:pt x="0" y="651"/>
                                </a:lnTo>
                                <a:cubicBezTo>
                                  <a:pt x="0" y="645"/>
                                  <a:pt x="5" y="640"/>
                                  <a:pt x="11" y="640"/>
                                </a:cubicBezTo>
                                <a:cubicBezTo>
                                  <a:pt x="17" y="640"/>
                                  <a:pt x="22" y="645"/>
                                  <a:pt x="22" y="651"/>
                                </a:cubicBezTo>
                                <a:lnTo>
                                  <a:pt x="22" y="672"/>
                                </a:lnTo>
                                <a:cubicBezTo>
                                  <a:pt x="22" y="678"/>
                                  <a:pt x="17" y="683"/>
                                  <a:pt x="11" y="683"/>
                                </a:cubicBezTo>
                                <a:cubicBezTo>
                                  <a:pt x="5" y="683"/>
                                  <a:pt x="0" y="678"/>
                                  <a:pt x="0" y="672"/>
                                </a:cubicBezTo>
                                <a:close/>
                                <a:moveTo>
                                  <a:pt x="0" y="608"/>
                                </a:moveTo>
                                <a:lnTo>
                                  <a:pt x="0" y="587"/>
                                </a:lnTo>
                                <a:cubicBezTo>
                                  <a:pt x="0" y="581"/>
                                  <a:pt x="5" y="576"/>
                                  <a:pt x="11" y="576"/>
                                </a:cubicBezTo>
                                <a:cubicBezTo>
                                  <a:pt x="17" y="576"/>
                                  <a:pt x="22" y="581"/>
                                  <a:pt x="22" y="587"/>
                                </a:cubicBezTo>
                                <a:lnTo>
                                  <a:pt x="22" y="608"/>
                                </a:lnTo>
                                <a:cubicBezTo>
                                  <a:pt x="22" y="614"/>
                                  <a:pt x="17" y="619"/>
                                  <a:pt x="11" y="619"/>
                                </a:cubicBezTo>
                                <a:cubicBezTo>
                                  <a:pt x="5" y="619"/>
                                  <a:pt x="0" y="614"/>
                                  <a:pt x="0" y="608"/>
                                </a:cubicBezTo>
                                <a:close/>
                                <a:moveTo>
                                  <a:pt x="0" y="544"/>
                                </a:moveTo>
                                <a:lnTo>
                                  <a:pt x="0" y="523"/>
                                </a:lnTo>
                                <a:cubicBezTo>
                                  <a:pt x="0" y="517"/>
                                  <a:pt x="5" y="512"/>
                                  <a:pt x="11" y="512"/>
                                </a:cubicBezTo>
                                <a:cubicBezTo>
                                  <a:pt x="17" y="512"/>
                                  <a:pt x="22" y="517"/>
                                  <a:pt x="22" y="523"/>
                                </a:cubicBezTo>
                                <a:lnTo>
                                  <a:pt x="22" y="544"/>
                                </a:lnTo>
                                <a:cubicBezTo>
                                  <a:pt x="22" y="550"/>
                                  <a:pt x="17" y="555"/>
                                  <a:pt x="11" y="555"/>
                                </a:cubicBezTo>
                                <a:cubicBezTo>
                                  <a:pt x="5" y="555"/>
                                  <a:pt x="0" y="550"/>
                                  <a:pt x="0" y="544"/>
                                </a:cubicBezTo>
                                <a:close/>
                                <a:moveTo>
                                  <a:pt x="0" y="480"/>
                                </a:moveTo>
                                <a:lnTo>
                                  <a:pt x="0" y="459"/>
                                </a:lnTo>
                                <a:cubicBezTo>
                                  <a:pt x="0" y="453"/>
                                  <a:pt x="5" y="448"/>
                                  <a:pt x="11" y="448"/>
                                </a:cubicBezTo>
                                <a:cubicBezTo>
                                  <a:pt x="17" y="448"/>
                                  <a:pt x="22" y="453"/>
                                  <a:pt x="22" y="459"/>
                                </a:cubicBezTo>
                                <a:lnTo>
                                  <a:pt x="22" y="480"/>
                                </a:lnTo>
                                <a:cubicBezTo>
                                  <a:pt x="22" y="486"/>
                                  <a:pt x="17" y="491"/>
                                  <a:pt x="11" y="491"/>
                                </a:cubicBezTo>
                                <a:cubicBezTo>
                                  <a:pt x="5" y="491"/>
                                  <a:pt x="0" y="486"/>
                                  <a:pt x="0" y="480"/>
                                </a:cubicBezTo>
                                <a:close/>
                                <a:moveTo>
                                  <a:pt x="0" y="416"/>
                                </a:moveTo>
                                <a:lnTo>
                                  <a:pt x="0" y="395"/>
                                </a:lnTo>
                                <a:cubicBezTo>
                                  <a:pt x="0" y="389"/>
                                  <a:pt x="5" y="384"/>
                                  <a:pt x="11" y="384"/>
                                </a:cubicBezTo>
                                <a:cubicBezTo>
                                  <a:pt x="17" y="384"/>
                                  <a:pt x="22" y="389"/>
                                  <a:pt x="22" y="395"/>
                                </a:cubicBezTo>
                                <a:lnTo>
                                  <a:pt x="22" y="416"/>
                                </a:lnTo>
                                <a:cubicBezTo>
                                  <a:pt x="22" y="422"/>
                                  <a:pt x="17" y="427"/>
                                  <a:pt x="11" y="427"/>
                                </a:cubicBezTo>
                                <a:cubicBezTo>
                                  <a:pt x="5" y="427"/>
                                  <a:pt x="0" y="422"/>
                                  <a:pt x="0" y="416"/>
                                </a:cubicBezTo>
                                <a:close/>
                                <a:moveTo>
                                  <a:pt x="0" y="352"/>
                                </a:moveTo>
                                <a:lnTo>
                                  <a:pt x="0" y="331"/>
                                </a:lnTo>
                                <a:cubicBezTo>
                                  <a:pt x="0" y="325"/>
                                  <a:pt x="5" y="320"/>
                                  <a:pt x="11" y="320"/>
                                </a:cubicBezTo>
                                <a:cubicBezTo>
                                  <a:pt x="17" y="320"/>
                                  <a:pt x="22" y="325"/>
                                  <a:pt x="22" y="331"/>
                                </a:cubicBezTo>
                                <a:lnTo>
                                  <a:pt x="22" y="352"/>
                                </a:lnTo>
                                <a:cubicBezTo>
                                  <a:pt x="22" y="358"/>
                                  <a:pt x="17" y="363"/>
                                  <a:pt x="11" y="363"/>
                                </a:cubicBezTo>
                                <a:cubicBezTo>
                                  <a:pt x="5" y="363"/>
                                  <a:pt x="0" y="358"/>
                                  <a:pt x="0" y="352"/>
                                </a:cubicBezTo>
                                <a:close/>
                                <a:moveTo>
                                  <a:pt x="0" y="288"/>
                                </a:moveTo>
                                <a:lnTo>
                                  <a:pt x="0" y="267"/>
                                </a:lnTo>
                                <a:cubicBezTo>
                                  <a:pt x="0" y="261"/>
                                  <a:pt x="5" y="256"/>
                                  <a:pt x="11" y="256"/>
                                </a:cubicBezTo>
                                <a:cubicBezTo>
                                  <a:pt x="17" y="256"/>
                                  <a:pt x="22" y="261"/>
                                  <a:pt x="22" y="267"/>
                                </a:cubicBezTo>
                                <a:lnTo>
                                  <a:pt x="22" y="288"/>
                                </a:lnTo>
                                <a:cubicBezTo>
                                  <a:pt x="22" y="294"/>
                                  <a:pt x="17" y="299"/>
                                  <a:pt x="11" y="299"/>
                                </a:cubicBezTo>
                                <a:cubicBezTo>
                                  <a:pt x="5" y="299"/>
                                  <a:pt x="0" y="294"/>
                                  <a:pt x="0" y="288"/>
                                </a:cubicBezTo>
                                <a:close/>
                                <a:moveTo>
                                  <a:pt x="0" y="224"/>
                                </a:moveTo>
                                <a:lnTo>
                                  <a:pt x="0" y="203"/>
                                </a:lnTo>
                                <a:cubicBezTo>
                                  <a:pt x="0" y="197"/>
                                  <a:pt x="5" y="192"/>
                                  <a:pt x="11" y="192"/>
                                </a:cubicBezTo>
                                <a:cubicBezTo>
                                  <a:pt x="17" y="192"/>
                                  <a:pt x="22" y="197"/>
                                  <a:pt x="22" y="203"/>
                                </a:cubicBezTo>
                                <a:lnTo>
                                  <a:pt x="22" y="224"/>
                                </a:lnTo>
                                <a:cubicBezTo>
                                  <a:pt x="22" y="230"/>
                                  <a:pt x="17" y="235"/>
                                  <a:pt x="11" y="235"/>
                                </a:cubicBezTo>
                                <a:cubicBezTo>
                                  <a:pt x="5" y="235"/>
                                  <a:pt x="0" y="230"/>
                                  <a:pt x="0" y="224"/>
                                </a:cubicBezTo>
                                <a:close/>
                                <a:moveTo>
                                  <a:pt x="0" y="160"/>
                                </a:moveTo>
                                <a:lnTo>
                                  <a:pt x="0" y="139"/>
                                </a:lnTo>
                                <a:cubicBezTo>
                                  <a:pt x="0" y="133"/>
                                  <a:pt x="5" y="128"/>
                                  <a:pt x="11" y="128"/>
                                </a:cubicBezTo>
                                <a:cubicBezTo>
                                  <a:pt x="17" y="128"/>
                                  <a:pt x="22" y="133"/>
                                  <a:pt x="22" y="139"/>
                                </a:cubicBezTo>
                                <a:lnTo>
                                  <a:pt x="22" y="160"/>
                                </a:lnTo>
                                <a:cubicBezTo>
                                  <a:pt x="22" y="166"/>
                                  <a:pt x="17" y="171"/>
                                  <a:pt x="11" y="171"/>
                                </a:cubicBezTo>
                                <a:cubicBezTo>
                                  <a:pt x="5" y="171"/>
                                  <a:pt x="0" y="166"/>
                                  <a:pt x="0" y="160"/>
                                </a:cubicBezTo>
                                <a:close/>
                                <a:moveTo>
                                  <a:pt x="0" y="96"/>
                                </a:moveTo>
                                <a:lnTo>
                                  <a:pt x="0" y="75"/>
                                </a:lnTo>
                                <a:cubicBezTo>
                                  <a:pt x="0" y="69"/>
                                  <a:pt x="5" y="64"/>
                                  <a:pt x="11" y="64"/>
                                </a:cubicBezTo>
                                <a:cubicBezTo>
                                  <a:pt x="17" y="64"/>
                                  <a:pt x="22" y="69"/>
                                  <a:pt x="22" y="75"/>
                                </a:cubicBezTo>
                                <a:lnTo>
                                  <a:pt x="22" y="96"/>
                                </a:lnTo>
                                <a:cubicBezTo>
                                  <a:pt x="22" y="102"/>
                                  <a:pt x="17" y="107"/>
                                  <a:pt x="11" y="107"/>
                                </a:cubicBezTo>
                                <a:cubicBezTo>
                                  <a:pt x="5" y="107"/>
                                  <a:pt x="0" y="102"/>
                                  <a:pt x="0" y="96"/>
                                </a:cubicBezTo>
                                <a:close/>
                                <a:moveTo>
                                  <a:pt x="0" y="32"/>
                                </a:moveTo>
                                <a:lnTo>
                                  <a:pt x="0" y="11"/>
                                </a:lnTo>
                                <a:cubicBezTo>
                                  <a:pt x="0" y="5"/>
                                  <a:pt x="5" y="0"/>
                                  <a:pt x="11" y="0"/>
                                </a:cubicBezTo>
                                <a:cubicBezTo>
                                  <a:pt x="17" y="0"/>
                                  <a:pt x="22" y="5"/>
                                  <a:pt x="22" y="11"/>
                                </a:cubicBezTo>
                                <a:lnTo>
                                  <a:pt x="22" y="32"/>
                                </a:lnTo>
                                <a:cubicBezTo>
                                  <a:pt x="22"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52" name="Freeform 79"/>
                        <wps:cNvSpPr>
                          <a:spLocks noEditPoints="1"/>
                        </wps:cNvSpPr>
                        <wps:spPr bwMode="auto">
                          <a:xfrm>
                            <a:off x="1330325" y="304165"/>
                            <a:ext cx="7620" cy="918845"/>
                          </a:xfrm>
                          <a:custGeom>
                            <a:avLst/>
                            <a:gdLst>
                              <a:gd name="T0" fmla="*/ 7620 w 21"/>
                              <a:gd name="T1" fmla="*/ 914653 h 2411"/>
                              <a:gd name="T2" fmla="*/ 3991 w 21"/>
                              <a:gd name="T3" fmla="*/ 878067 h 2411"/>
                              <a:gd name="T4" fmla="*/ 0 w 21"/>
                              <a:gd name="T5" fmla="*/ 865871 h 2411"/>
                              <a:gd name="T6" fmla="*/ 3991 w 21"/>
                              <a:gd name="T7" fmla="*/ 870064 h 2411"/>
                              <a:gd name="T8" fmla="*/ 7620 w 21"/>
                              <a:gd name="T9" fmla="*/ 833477 h 2411"/>
                              <a:gd name="T10" fmla="*/ 0 w 21"/>
                              <a:gd name="T11" fmla="*/ 809087 h 2411"/>
                              <a:gd name="T12" fmla="*/ 0 w 21"/>
                              <a:gd name="T13" fmla="*/ 817090 h 2411"/>
                              <a:gd name="T14" fmla="*/ 7620 w 21"/>
                              <a:gd name="T15" fmla="*/ 792699 h 2411"/>
                              <a:gd name="T16" fmla="*/ 3991 w 21"/>
                              <a:gd name="T17" fmla="*/ 756113 h 2411"/>
                              <a:gd name="T18" fmla="*/ 0 w 21"/>
                              <a:gd name="T19" fmla="*/ 743918 h 2411"/>
                              <a:gd name="T20" fmla="*/ 3991 w 21"/>
                              <a:gd name="T21" fmla="*/ 748110 h 2411"/>
                              <a:gd name="T22" fmla="*/ 7620 w 21"/>
                              <a:gd name="T23" fmla="*/ 711524 h 2411"/>
                              <a:gd name="T24" fmla="*/ 0 w 21"/>
                              <a:gd name="T25" fmla="*/ 687133 h 2411"/>
                              <a:gd name="T26" fmla="*/ 0 w 21"/>
                              <a:gd name="T27" fmla="*/ 695136 h 2411"/>
                              <a:gd name="T28" fmla="*/ 7620 w 21"/>
                              <a:gd name="T29" fmla="*/ 670745 h 2411"/>
                              <a:gd name="T30" fmla="*/ 3991 w 21"/>
                              <a:gd name="T31" fmla="*/ 634159 h 2411"/>
                              <a:gd name="T32" fmla="*/ 0 w 21"/>
                              <a:gd name="T33" fmla="*/ 621964 h 2411"/>
                              <a:gd name="T34" fmla="*/ 3991 w 21"/>
                              <a:gd name="T35" fmla="*/ 626156 h 2411"/>
                              <a:gd name="T36" fmla="*/ 7620 w 21"/>
                              <a:gd name="T37" fmla="*/ 589570 h 2411"/>
                              <a:gd name="T38" fmla="*/ 0 w 21"/>
                              <a:gd name="T39" fmla="*/ 565179 h 2411"/>
                              <a:gd name="T40" fmla="*/ 0 w 21"/>
                              <a:gd name="T41" fmla="*/ 573182 h 2411"/>
                              <a:gd name="T42" fmla="*/ 7620 w 21"/>
                              <a:gd name="T43" fmla="*/ 548792 h 2411"/>
                              <a:gd name="T44" fmla="*/ 3991 w 21"/>
                              <a:gd name="T45" fmla="*/ 512206 h 2411"/>
                              <a:gd name="T46" fmla="*/ 0 w 21"/>
                              <a:gd name="T47" fmla="*/ 500010 h 2411"/>
                              <a:gd name="T48" fmla="*/ 3991 w 21"/>
                              <a:gd name="T49" fmla="*/ 504202 h 2411"/>
                              <a:gd name="T50" fmla="*/ 7620 w 21"/>
                              <a:gd name="T51" fmla="*/ 467616 h 2411"/>
                              <a:gd name="T52" fmla="*/ 0 w 21"/>
                              <a:gd name="T53" fmla="*/ 443226 h 2411"/>
                              <a:gd name="T54" fmla="*/ 0 w 21"/>
                              <a:gd name="T55" fmla="*/ 451229 h 2411"/>
                              <a:gd name="T56" fmla="*/ 7620 w 21"/>
                              <a:gd name="T57" fmla="*/ 426838 h 2411"/>
                              <a:gd name="T58" fmla="*/ 3991 w 21"/>
                              <a:gd name="T59" fmla="*/ 390252 h 2411"/>
                              <a:gd name="T60" fmla="*/ 0 w 21"/>
                              <a:gd name="T61" fmla="*/ 378057 h 2411"/>
                              <a:gd name="T62" fmla="*/ 3991 w 21"/>
                              <a:gd name="T63" fmla="*/ 382249 h 2411"/>
                              <a:gd name="T64" fmla="*/ 7620 w 21"/>
                              <a:gd name="T65" fmla="*/ 345663 h 2411"/>
                              <a:gd name="T66" fmla="*/ 0 w 21"/>
                              <a:gd name="T67" fmla="*/ 321272 h 2411"/>
                              <a:gd name="T68" fmla="*/ 0 w 21"/>
                              <a:gd name="T69" fmla="*/ 329275 h 2411"/>
                              <a:gd name="T70" fmla="*/ 7620 w 21"/>
                              <a:gd name="T71" fmla="*/ 304884 h 2411"/>
                              <a:gd name="T72" fmla="*/ 3991 w 21"/>
                              <a:gd name="T73" fmla="*/ 268298 h 2411"/>
                              <a:gd name="T74" fmla="*/ 0 w 21"/>
                              <a:gd name="T75" fmla="*/ 256103 h 2411"/>
                              <a:gd name="T76" fmla="*/ 3991 w 21"/>
                              <a:gd name="T77" fmla="*/ 260295 h 2411"/>
                              <a:gd name="T78" fmla="*/ 7620 w 21"/>
                              <a:gd name="T79" fmla="*/ 223709 h 2411"/>
                              <a:gd name="T80" fmla="*/ 0 w 21"/>
                              <a:gd name="T81" fmla="*/ 199318 h 2411"/>
                              <a:gd name="T82" fmla="*/ 0 w 21"/>
                              <a:gd name="T83" fmla="*/ 207321 h 2411"/>
                              <a:gd name="T84" fmla="*/ 7620 w 21"/>
                              <a:gd name="T85" fmla="*/ 182931 h 2411"/>
                              <a:gd name="T86" fmla="*/ 3991 w 21"/>
                              <a:gd name="T87" fmla="*/ 146344 h 2411"/>
                              <a:gd name="T88" fmla="*/ 0 w 21"/>
                              <a:gd name="T89" fmla="*/ 134149 h 2411"/>
                              <a:gd name="T90" fmla="*/ 3991 w 21"/>
                              <a:gd name="T91" fmla="*/ 138341 h 2411"/>
                              <a:gd name="T92" fmla="*/ 7620 w 21"/>
                              <a:gd name="T93" fmla="*/ 101755 h 2411"/>
                              <a:gd name="T94" fmla="*/ 0 w 21"/>
                              <a:gd name="T95" fmla="*/ 77364 h 2411"/>
                              <a:gd name="T96" fmla="*/ 0 w 21"/>
                              <a:gd name="T97" fmla="*/ 85368 h 2411"/>
                              <a:gd name="T98" fmla="*/ 7620 w 21"/>
                              <a:gd name="T99" fmla="*/ 60977 h 2411"/>
                              <a:gd name="T100" fmla="*/ 3991 w 21"/>
                              <a:gd name="T101" fmla="*/ 24391 h 2411"/>
                              <a:gd name="T102" fmla="*/ 0 w 21"/>
                              <a:gd name="T103" fmla="*/ 12195 h 2411"/>
                              <a:gd name="T104" fmla="*/ 3991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1" y="2368"/>
                                </a:cubicBezTo>
                                <a:cubicBezTo>
                                  <a:pt x="17" y="2368"/>
                                  <a:pt x="21" y="2373"/>
                                  <a:pt x="21" y="2379"/>
                                </a:cubicBezTo>
                                <a:lnTo>
                                  <a:pt x="21" y="2400"/>
                                </a:lnTo>
                                <a:cubicBezTo>
                                  <a:pt x="21" y="2406"/>
                                  <a:pt x="17" y="2411"/>
                                  <a:pt x="11" y="2411"/>
                                </a:cubicBezTo>
                                <a:cubicBezTo>
                                  <a:pt x="5" y="2411"/>
                                  <a:pt x="0" y="2406"/>
                                  <a:pt x="0" y="2400"/>
                                </a:cubicBezTo>
                                <a:close/>
                                <a:moveTo>
                                  <a:pt x="0" y="2336"/>
                                </a:moveTo>
                                <a:lnTo>
                                  <a:pt x="0" y="2315"/>
                                </a:lnTo>
                                <a:cubicBezTo>
                                  <a:pt x="0" y="2309"/>
                                  <a:pt x="5" y="2304"/>
                                  <a:pt x="11" y="2304"/>
                                </a:cubicBezTo>
                                <a:cubicBezTo>
                                  <a:pt x="17" y="2304"/>
                                  <a:pt x="21" y="2309"/>
                                  <a:pt x="21" y="2315"/>
                                </a:cubicBezTo>
                                <a:lnTo>
                                  <a:pt x="21" y="2336"/>
                                </a:lnTo>
                                <a:cubicBezTo>
                                  <a:pt x="21" y="2342"/>
                                  <a:pt x="17" y="2347"/>
                                  <a:pt x="11" y="2347"/>
                                </a:cubicBezTo>
                                <a:cubicBezTo>
                                  <a:pt x="5" y="2347"/>
                                  <a:pt x="0" y="2342"/>
                                  <a:pt x="0" y="2336"/>
                                </a:cubicBezTo>
                                <a:close/>
                                <a:moveTo>
                                  <a:pt x="0" y="2272"/>
                                </a:moveTo>
                                <a:lnTo>
                                  <a:pt x="0" y="2251"/>
                                </a:lnTo>
                                <a:cubicBezTo>
                                  <a:pt x="0" y="2245"/>
                                  <a:pt x="5" y="2240"/>
                                  <a:pt x="11" y="2240"/>
                                </a:cubicBezTo>
                                <a:cubicBezTo>
                                  <a:pt x="17" y="2240"/>
                                  <a:pt x="21" y="2245"/>
                                  <a:pt x="21" y="2251"/>
                                </a:cubicBezTo>
                                <a:lnTo>
                                  <a:pt x="21" y="2272"/>
                                </a:lnTo>
                                <a:cubicBezTo>
                                  <a:pt x="21" y="2278"/>
                                  <a:pt x="17" y="2283"/>
                                  <a:pt x="11" y="2283"/>
                                </a:cubicBezTo>
                                <a:cubicBezTo>
                                  <a:pt x="5" y="2283"/>
                                  <a:pt x="0" y="2278"/>
                                  <a:pt x="0" y="2272"/>
                                </a:cubicBezTo>
                                <a:close/>
                                <a:moveTo>
                                  <a:pt x="0" y="2208"/>
                                </a:moveTo>
                                <a:lnTo>
                                  <a:pt x="0" y="2187"/>
                                </a:lnTo>
                                <a:cubicBezTo>
                                  <a:pt x="0" y="2181"/>
                                  <a:pt x="5" y="2176"/>
                                  <a:pt x="11" y="2176"/>
                                </a:cubicBezTo>
                                <a:cubicBezTo>
                                  <a:pt x="17" y="2176"/>
                                  <a:pt x="21" y="2181"/>
                                  <a:pt x="21" y="2187"/>
                                </a:cubicBezTo>
                                <a:lnTo>
                                  <a:pt x="21" y="2208"/>
                                </a:lnTo>
                                <a:cubicBezTo>
                                  <a:pt x="21" y="2214"/>
                                  <a:pt x="17" y="2219"/>
                                  <a:pt x="11" y="2219"/>
                                </a:cubicBezTo>
                                <a:cubicBezTo>
                                  <a:pt x="5" y="2219"/>
                                  <a:pt x="0" y="2214"/>
                                  <a:pt x="0" y="2208"/>
                                </a:cubicBezTo>
                                <a:close/>
                                <a:moveTo>
                                  <a:pt x="0" y="2144"/>
                                </a:moveTo>
                                <a:lnTo>
                                  <a:pt x="0" y="2123"/>
                                </a:lnTo>
                                <a:cubicBezTo>
                                  <a:pt x="0" y="2117"/>
                                  <a:pt x="5" y="2112"/>
                                  <a:pt x="11" y="2112"/>
                                </a:cubicBezTo>
                                <a:cubicBezTo>
                                  <a:pt x="17" y="2112"/>
                                  <a:pt x="21" y="2117"/>
                                  <a:pt x="21" y="2123"/>
                                </a:cubicBezTo>
                                <a:lnTo>
                                  <a:pt x="21" y="2144"/>
                                </a:lnTo>
                                <a:cubicBezTo>
                                  <a:pt x="21" y="2150"/>
                                  <a:pt x="17" y="2155"/>
                                  <a:pt x="11" y="2155"/>
                                </a:cubicBezTo>
                                <a:cubicBezTo>
                                  <a:pt x="5" y="2155"/>
                                  <a:pt x="0" y="2150"/>
                                  <a:pt x="0" y="2144"/>
                                </a:cubicBezTo>
                                <a:close/>
                                <a:moveTo>
                                  <a:pt x="0" y="2080"/>
                                </a:moveTo>
                                <a:lnTo>
                                  <a:pt x="0" y="2059"/>
                                </a:lnTo>
                                <a:cubicBezTo>
                                  <a:pt x="0" y="2053"/>
                                  <a:pt x="5" y="2048"/>
                                  <a:pt x="11" y="2048"/>
                                </a:cubicBezTo>
                                <a:cubicBezTo>
                                  <a:pt x="17" y="2048"/>
                                  <a:pt x="21" y="2053"/>
                                  <a:pt x="21" y="2059"/>
                                </a:cubicBezTo>
                                <a:lnTo>
                                  <a:pt x="21" y="2080"/>
                                </a:lnTo>
                                <a:cubicBezTo>
                                  <a:pt x="21" y="2086"/>
                                  <a:pt x="17" y="2091"/>
                                  <a:pt x="11" y="2091"/>
                                </a:cubicBezTo>
                                <a:cubicBezTo>
                                  <a:pt x="5" y="2091"/>
                                  <a:pt x="0" y="2086"/>
                                  <a:pt x="0" y="2080"/>
                                </a:cubicBezTo>
                                <a:close/>
                                <a:moveTo>
                                  <a:pt x="0" y="2016"/>
                                </a:moveTo>
                                <a:lnTo>
                                  <a:pt x="0" y="1995"/>
                                </a:lnTo>
                                <a:cubicBezTo>
                                  <a:pt x="0" y="1989"/>
                                  <a:pt x="5" y="1984"/>
                                  <a:pt x="11" y="1984"/>
                                </a:cubicBezTo>
                                <a:cubicBezTo>
                                  <a:pt x="17" y="1984"/>
                                  <a:pt x="21" y="1989"/>
                                  <a:pt x="21" y="1995"/>
                                </a:cubicBezTo>
                                <a:lnTo>
                                  <a:pt x="21" y="2016"/>
                                </a:lnTo>
                                <a:cubicBezTo>
                                  <a:pt x="21" y="2022"/>
                                  <a:pt x="17" y="2027"/>
                                  <a:pt x="11" y="2027"/>
                                </a:cubicBezTo>
                                <a:cubicBezTo>
                                  <a:pt x="5" y="2027"/>
                                  <a:pt x="0" y="2022"/>
                                  <a:pt x="0" y="2016"/>
                                </a:cubicBezTo>
                                <a:close/>
                                <a:moveTo>
                                  <a:pt x="0" y="1952"/>
                                </a:moveTo>
                                <a:lnTo>
                                  <a:pt x="0" y="1931"/>
                                </a:lnTo>
                                <a:cubicBezTo>
                                  <a:pt x="0" y="1925"/>
                                  <a:pt x="5" y="1920"/>
                                  <a:pt x="11" y="1920"/>
                                </a:cubicBezTo>
                                <a:cubicBezTo>
                                  <a:pt x="17" y="1920"/>
                                  <a:pt x="21" y="1925"/>
                                  <a:pt x="21" y="1931"/>
                                </a:cubicBezTo>
                                <a:lnTo>
                                  <a:pt x="21" y="1952"/>
                                </a:lnTo>
                                <a:cubicBezTo>
                                  <a:pt x="21" y="1958"/>
                                  <a:pt x="17" y="1963"/>
                                  <a:pt x="11" y="1963"/>
                                </a:cubicBezTo>
                                <a:cubicBezTo>
                                  <a:pt x="5" y="1963"/>
                                  <a:pt x="0" y="1958"/>
                                  <a:pt x="0" y="1952"/>
                                </a:cubicBezTo>
                                <a:close/>
                                <a:moveTo>
                                  <a:pt x="0" y="1888"/>
                                </a:moveTo>
                                <a:lnTo>
                                  <a:pt x="0" y="1867"/>
                                </a:lnTo>
                                <a:cubicBezTo>
                                  <a:pt x="0" y="1861"/>
                                  <a:pt x="5" y="1856"/>
                                  <a:pt x="11" y="1856"/>
                                </a:cubicBezTo>
                                <a:cubicBezTo>
                                  <a:pt x="17" y="1856"/>
                                  <a:pt x="21" y="1861"/>
                                  <a:pt x="21" y="1867"/>
                                </a:cubicBezTo>
                                <a:lnTo>
                                  <a:pt x="21" y="1888"/>
                                </a:lnTo>
                                <a:cubicBezTo>
                                  <a:pt x="21" y="1894"/>
                                  <a:pt x="17" y="1899"/>
                                  <a:pt x="11" y="1899"/>
                                </a:cubicBezTo>
                                <a:cubicBezTo>
                                  <a:pt x="5" y="1899"/>
                                  <a:pt x="0" y="1894"/>
                                  <a:pt x="0" y="1888"/>
                                </a:cubicBezTo>
                                <a:close/>
                                <a:moveTo>
                                  <a:pt x="0" y="1824"/>
                                </a:moveTo>
                                <a:lnTo>
                                  <a:pt x="0" y="1803"/>
                                </a:lnTo>
                                <a:cubicBezTo>
                                  <a:pt x="0" y="1797"/>
                                  <a:pt x="5" y="1792"/>
                                  <a:pt x="11" y="1792"/>
                                </a:cubicBezTo>
                                <a:cubicBezTo>
                                  <a:pt x="17" y="1792"/>
                                  <a:pt x="21" y="1797"/>
                                  <a:pt x="21" y="1803"/>
                                </a:cubicBezTo>
                                <a:lnTo>
                                  <a:pt x="21" y="1824"/>
                                </a:lnTo>
                                <a:cubicBezTo>
                                  <a:pt x="21" y="1830"/>
                                  <a:pt x="17" y="1835"/>
                                  <a:pt x="11" y="1835"/>
                                </a:cubicBezTo>
                                <a:cubicBezTo>
                                  <a:pt x="5" y="1835"/>
                                  <a:pt x="0" y="1830"/>
                                  <a:pt x="0" y="1824"/>
                                </a:cubicBezTo>
                                <a:close/>
                                <a:moveTo>
                                  <a:pt x="0" y="1760"/>
                                </a:moveTo>
                                <a:lnTo>
                                  <a:pt x="0" y="1739"/>
                                </a:lnTo>
                                <a:cubicBezTo>
                                  <a:pt x="0" y="1733"/>
                                  <a:pt x="5" y="1728"/>
                                  <a:pt x="11" y="1728"/>
                                </a:cubicBezTo>
                                <a:cubicBezTo>
                                  <a:pt x="17" y="1728"/>
                                  <a:pt x="21" y="1733"/>
                                  <a:pt x="21" y="1739"/>
                                </a:cubicBezTo>
                                <a:lnTo>
                                  <a:pt x="21" y="1760"/>
                                </a:lnTo>
                                <a:cubicBezTo>
                                  <a:pt x="21" y="1766"/>
                                  <a:pt x="17" y="1771"/>
                                  <a:pt x="11" y="1771"/>
                                </a:cubicBezTo>
                                <a:cubicBezTo>
                                  <a:pt x="5" y="1771"/>
                                  <a:pt x="0" y="1766"/>
                                  <a:pt x="0" y="1760"/>
                                </a:cubicBezTo>
                                <a:close/>
                                <a:moveTo>
                                  <a:pt x="0" y="1696"/>
                                </a:moveTo>
                                <a:lnTo>
                                  <a:pt x="0" y="1675"/>
                                </a:lnTo>
                                <a:cubicBezTo>
                                  <a:pt x="0" y="1669"/>
                                  <a:pt x="5" y="1664"/>
                                  <a:pt x="11" y="1664"/>
                                </a:cubicBezTo>
                                <a:cubicBezTo>
                                  <a:pt x="17" y="1664"/>
                                  <a:pt x="21" y="1669"/>
                                  <a:pt x="21" y="1675"/>
                                </a:cubicBezTo>
                                <a:lnTo>
                                  <a:pt x="21" y="1696"/>
                                </a:lnTo>
                                <a:cubicBezTo>
                                  <a:pt x="21" y="1702"/>
                                  <a:pt x="17" y="1707"/>
                                  <a:pt x="11" y="1707"/>
                                </a:cubicBezTo>
                                <a:cubicBezTo>
                                  <a:pt x="5" y="1707"/>
                                  <a:pt x="0" y="1702"/>
                                  <a:pt x="0" y="1696"/>
                                </a:cubicBezTo>
                                <a:close/>
                                <a:moveTo>
                                  <a:pt x="0" y="1632"/>
                                </a:moveTo>
                                <a:lnTo>
                                  <a:pt x="0" y="1611"/>
                                </a:lnTo>
                                <a:cubicBezTo>
                                  <a:pt x="0" y="1605"/>
                                  <a:pt x="5" y="1600"/>
                                  <a:pt x="11" y="1600"/>
                                </a:cubicBezTo>
                                <a:cubicBezTo>
                                  <a:pt x="17" y="1600"/>
                                  <a:pt x="21" y="1605"/>
                                  <a:pt x="21" y="1611"/>
                                </a:cubicBezTo>
                                <a:lnTo>
                                  <a:pt x="21" y="1632"/>
                                </a:lnTo>
                                <a:cubicBezTo>
                                  <a:pt x="21" y="1638"/>
                                  <a:pt x="17" y="1643"/>
                                  <a:pt x="11" y="1643"/>
                                </a:cubicBezTo>
                                <a:cubicBezTo>
                                  <a:pt x="5" y="1643"/>
                                  <a:pt x="0" y="1638"/>
                                  <a:pt x="0" y="1632"/>
                                </a:cubicBezTo>
                                <a:close/>
                                <a:moveTo>
                                  <a:pt x="0" y="1568"/>
                                </a:moveTo>
                                <a:lnTo>
                                  <a:pt x="0" y="1547"/>
                                </a:lnTo>
                                <a:cubicBezTo>
                                  <a:pt x="0" y="1541"/>
                                  <a:pt x="5" y="1536"/>
                                  <a:pt x="11" y="1536"/>
                                </a:cubicBezTo>
                                <a:cubicBezTo>
                                  <a:pt x="17" y="1536"/>
                                  <a:pt x="21" y="1541"/>
                                  <a:pt x="21" y="1547"/>
                                </a:cubicBezTo>
                                <a:lnTo>
                                  <a:pt x="21" y="1568"/>
                                </a:lnTo>
                                <a:cubicBezTo>
                                  <a:pt x="21" y="1574"/>
                                  <a:pt x="17" y="1579"/>
                                  <a:pt x="11" y="1579"/>
                                </a:cubicBezTo>
                                <a:cubicBezTo>
                                  <a:pt x="5" y="1579"/>
                                  <a:pt x="0" y="1574"/>
                                  <a:pt x="0" y="1568"/>
                                </a:cubicBezTo>
                                <a:close/>
                                <a:moveTo>
                                  <a:pt x="0" y="1504"/>
                                </a:moveTo>
                                <a:lnTo>
                                  <a:pt x="0" y="1483"/>
                                </a:lnTo>
                                <a:cubicBezTo>
                                  <a:pt x="0" y="1477"/>
                                  <a:pt x="5" y="1472"/>
                                  <a:pt x="11" y="1472"/>
                                </a:cubicBezTo>
                                <a:cubicBezTo>
                                  <a:pt x="17" y="1472"/>
                                  <a:pt x="21" y="1477"/>
                                  <a:pt x="21" y="1483"/>
                                </a:cubicBezTo>
                                <a:lnTo>
                                  <a:pt x="21" y="1504"/>
                                </a:lnTo>
                                <a:cubicBezTo>
                                  <a:pt x="21" y="1510"/>
                                  <a:pt x="17" y="1515"/>
                                  <a:pt x="11" y="1515"/>
                                </a:cubicBezTo>
                                <a:cubicBezTo>
                                  <a:pt x="5" y="1515"/>
                                  <a:pt x="0" y="1510"/>
                                  <a:pt x="0" y="1504"/>
                                </a:cubicBezTo>
                                <a:close/>
                                <a:moveTo>
                                  <a:pt x="0" y="1440"/>
                                </a:moveTo>
                                <a:lnTo>
                                  <a:pt x="0" y="1419"/>
                                </a:lnTo>
                                <a:cubicBezTo>
                                  <a:pt x="0" y="1413"/>
                                  <a:pt x="5" y="1408"/>
                                  <a:pt x="11" y="1408"/>
                                </a:cubicBezTo>
                                <a:cubicBezTo>
                                  <a:pt x="17" y="1408"/>
                                  <a:pt x="21" y="1413"/>
                                  <a:pt x="21" y="1419"/>
                                </a:cubicBezTo>
                                <a:lnTo>
                                  <a:pt x="21" y="1440"/>
                                </a:lnTo>
                                <a:cubicBezTo>
                                  <a:pt x="21" y="1446"/>
                                  <a:pt x="17" y="1451"/>
                                  <a:pt x="11" y="1451"/>
                                </a:cubicBezTo>
                                <a:cubicBezTo>
                                  <a:pt x="5" y="1451"/>
                                  <a:pt x="0" y="1446"/>
                                  <a:pt x="0" y="1440"/>
                                </a:cubicBezTo>
                                <a:close/>
                                <a:moveTo>
                                  <a:pt x="0" y="1376"/>
                                </a:moveTo>
                                <a:lnTo>
                                  <a:pt x="0" y="1355"/>
                                </a:lnTo>
                                <a:cubicBezTo>
                                  <a:pt x="0" y="1349"/>
                                  <a:pt x="5" y="1344"/>
                                  <a:pt x="11" y="1344"/>
                                </a:cubicBezTo>
                                <a:cubicBezTo>
                                  <a:pt x="17" y="1344"/>
                                  <a:pt x="21" y="1349"/>
                                  <a:pt x="21" y="1355"/>
                                </a:cubicBezTo>
                                <a:lnTo>
                                  <a:pt x="21" y="1376"/>
                                </a:lnTo>
                                <a:cubicBezTo>
                                  <a:pt x="21" y="1382"/>
                                  <a:pt x="17" y="1387"/>
                                  <a:pt x="11" y="1387"/>
                                </a:cubicBezTo>
                                <a:cubicBezTo>
                                  <a:pt x="5" y="1387"/>
                                  <a:pt x="0" y="1382"/>
                                  <a:pt x="0" y="1376"/>
                                </a:cubicBezTo>
                                <a:close/>
                                <a:moveTo>
                                  <a:pt x="0" y="1312"/>
                                </a:moveTo>
                                <a:lnTo>
                                  <a:pt x="0" y="1291"/>
                                </a:lnTo>
                                <a:cubicBezTo>
                                  <a:pt x="0" y="1285"/>
                                  <a:pt x="5" y="1280"/>
                                  <a:pt x="11" y="1280"/>
                                </a:cubicBezTo>
                                <a:cubicBezTo>
                                  <a:pt x="17" y="1280"/>
                                  <a:pt x="21" y="1285"/>
                                  <a:pt x="21" y="1291"/>
                                </a:cubicBezTo>
                                <a:lnTo>
                                  <a:pt x="21" y="1312"/>
                                </a:lnTo>
                                <a:cubicBezTo>
                                  <a:pt x="21" y="1318"/>
                                  <a:pt x="17" y="1323"/>
                                  <a:pt x="11" y="1323"/>
                                </a:cubicBezTo>
                                <a:cubicBezTo>
                                  <a:pt x="5" y="1323"/>
                                  <a:pt x="0" y="1318"/>
                                  <a:pt x="0" y="1312"/>
                                </a:cubicBezTo>
                                <a:close/>
                                <a:moveTo>
                                  <a:pt x="0" y="1248"/>
                                </a:moveTo>
                                <a:lnTo>
                                  <a:pt x="0" y="1227"/>
                                </a:lnTo>
                                <a:cubicBezTo>
                                  <a:pt x="0" y="1221"/>
                                  <a:pt x="5" y="1216"/>
                                  <a:pt x="11" y="1216"/>
                                </a:cubicBezTo>
                                <a:cubicBezTo>
                                  <a:pt x="17" y="1216"/>
                                  <a:pt x="21" y="1221"/>
                                  <a:pt x="21" y="1227"/>
                                </a:cubicBezTo>
                                <a:lnTo>
                                  <a:pt x="21" y="1248"/>
                                </a:lnTo>
                                <a:cubicBezTo>
                                  <a:pt x="21" y="1254"/>
                                  <a:pt x="17" y="1259"/>
                                  <a:pt x="11" y="1259"/>
                                </a:cubicBezTo>
                                <a:cubicBezTo>
                                  <a:pt x="5" y="1259"/>
                                  <a:pt x="0" y="1254"/>
                                  <a:pt x="0" y="1248"/>
                                </a:cubicBezTo>
                                <a:close/>
                                <a:moveTo>
                                  <a:pt x="0" y="1184"/>
                                </a:moveTo>
                                <a:lnTo>
                                  <a:pt x="0" y="1163"/>
                                </a:lnTo>
                                <a:cubicBezTo>
                                  <a:pt x="0" y="1157"/>
                                  <a:pt x="5" y="1152"/>
                                  <a:pt x="11" y="1152"/>
                                </a:cubicBezTo>
                                <a:cubicBezTo>
                                  <a:pt x="17" y="1152"/>
                                  <a:pt x="21" y="1157"/>
                                  <a:pt x="21" y="1163"/>
                                </a:cubicBezTo>
                                <a:lnTo>
                                  <a:pt x="21" y="1184"/>
                                </a:lnTo>
                                <a:cubicBezTo>
                                  <a:pt x="21" y="1190"/>
                                  <a:pt x="17" y="1195"/>
                                  <a:pt x="11" y="1195"/>
                                </a:cubicBezTo>
                                <a:cubicBezTo>
                                  <a:pt x="5" y="1195"/>
                                  <a:pt x="0" y="1190"/>
                                  <a:pt x="0" y="1184"/>
                                </a:cubicBezTo>
                                <a:close/>
                                <a:moveTo>
                                  <a:pt x="0" y="1120"/>
                                </a:moveTo>
                                <a:lnTo>
                                  <a:pt x="0" y="1099"/>
                                </a:lnTo>
                                <a:cubicBezTo>
                                  <a:pt x="0" y="1093"/>
                                  <a:pt x="5" y="1088"/>
                                  <a:pt x="11" y="1088"/>
                                </a:cubicBezTo>
                                <a:cubicBezTo>
                                  <a:pt x="17" y="1088"/>
                                  <a:pt x="21" y="1093"/>
                                  <a:pt x="21" y="1099"/>
                                </a:cubicBezTo>
                                <a:lnTo>
                                  <a:pt x="21" y="1120"/>
                                </a:lnTo>
                                <a:cubicBezTo>
                                  <a:pt x="21" y="1126"/>
                                  <a:pt x="17" y="1131"/>
                                  <a:pt x="11" y="1131"/>
                                </a:cubicBezTo>
                                <a:cubicBezTo>
                                  <a:pt x="5" y="1131"/>
                                  <a:pt x="0" y="1126"/>
                                  <a:pt x="0" y="1120"/>
                                </a:cubicBezTo>
                                <a:close/>
                                <a:moveTo>
                                  <a:pt x="0" y="1056"/>
                                </a:moveTo>
                                <a:lnTo>
                                  <a:pt x="0" y="1035"/>
                                </a:lnTo>
                                <a:cubicBezTo>
                                  <a:pt x="0" y="1029"/>
                                  <a:pt x="5" y="1024"/>
                                  <a:pt x="11" y="1024"/>
                                </a:cubicBezTo>
                                <a:cubicBezTo>
                                  <a:pt x="17" y="1024"/>
                                  <a:pt x="21" y="1029"/>
                                  <a:pt x="21" y="1035"/>
                                </a:cubicBezTo>
                                <a:lnTo>
                                  <a:pt x="21" y="1056"/>
                                </a:lnTo>
                                <a:cubicBezTo>
                                  <a:pt x="21" y="1062"/>
                                  <a:pt x="17" y="1067"/>
                                  <a:pt x="11" y="1067"/>
                                </a:cubicBezTo>
                                <a:cubicBezTo>
                                  <a:pt x="5" y="1067"/>
                                  <a:pt x="0" y="1062"/>
                                  <a:pt x="0" y="1056"/>
                                </a:cubicBezTo>
                                <a:close/>
                                <a:moveTo>
                                  <a:pt x="0" y="992"/>
                                </a:moveTo>
                                <a:lnTo>
                                  <a:pt x="0" y="971"/>
                                </a:lnTo>
                                <a:cubicBezTo>
                                  <a:pt x="0" y="965"/>
                                  <a:pt x="5" y="960"/>
                                  <a:pt x="11" y="960"/>
                                </a:cubicBezTo>
                                <a:cubicBezTo>
                                  <a:pt x="17" y="960"/>
                                  <a:pt x="21" y="965"/>
                                  <a:pt x="21" y="971"/>
                                </a:cubicBezTo>
                                <a:lnTo>
                                  <a:pt x="21" y="992"/>
                                </a:lnTo>
                                <a:cubicBezTo>
                                  <a:pt x="21" y="998"/>
                                  <a:pt x="17" y="1003"/>
                                  <a:pt x="11" y="1003"/>
                                </a:cubicBezTo>
                                <a:cubicBezTo>
                                  <a:pt x="5" y="1003"/>
                                  <a:pt x="0" y="998"/>
                                  <a:pt x="0" y="992"/>
                                </a:cubicBezTo>
                                <a:close/>
                                <a:moveTo>
                                  <a:pt x="0" y="928"/>
                                </a:moveTo>
                                <a:lnTo>
                                  <a:pt x="0" y="907"/>
                                </a:lnTo>
                                <a:cubicBezTo>
                                  <a:pt x="0" y="901"/>
                                  <a:pt x="5" y="896"/>
                                  <a:pt x="11" y="896"/>
                                </a:cubicBezTo>
                                <a:cubicBezTo>
                                  <a:pt x="17" y="896"/>
                                  <a:pt x="21" y="901"/>
                                  <a:pt x="21" y="907"/>
                                </a:cubicBezTo>
                                <a:lnTo>
                                  <a:pt x="21" y="928"/>
                                </a:lnTo>
                                <a:cubicBezTo>
                                  <a:pt x="21" y="934"/>
                                  <a:pt x="17" y="939"/>
                                  <a:pt x="11" y="939"/>
                                </a:cubicBezTo>
                                <a:cubicBezTo>
                                  <a:pt x="5" y="939"/>
                                  <a:pt x="0" y="934"/>
                                  <a:pt x="0" y="928"/>
                                </a:cubicBezTo>
                                <a:close/>
                                <a:moveTo>
                                  <a:pt x="0" y="864"/>
                                </a:moveTo>
                                <a:lnTo>
                                  <a:pt x="0" y="843"/>
                                </a:lnTo>
                                <a:cubicBezTo>
                                  <a:pt x="0" y="837"/>
                                  <a:pt x="5" y="832"/>
                                  <a:pt x="11" y="832"/>
                                </a:cubicBezTo>
                                <a:cubicBezTo>
                                  <a:pt x="17" y="832"/>
                                  <a:pt x="21" y="837"/>
                                  <a:pt x="21" y="843"/>
                                </a:cubicBezTo>
                                <a:lnTo>
                                  <a:pt x="21" y="864"/>
                                </a:lnTo>
                                <a:cubicBezTo>
                                  <a:pt x="21" y="870"/>
                                  <a:pt x="17" y="875"/>
                                  <a:pt x="11" y="875"/>
                                </a:cubicBezTo>
                                <a:cubicBezTo>
                                  <a:pt x="5" y="875"/>
                                  <a:pt x="0" y="870"/>
                                  <a:pt x="0" y="864"/>
                                </a:cubicBezTo>
                                <a:close/>
                                <a:moveTo>
                                  <a:pt x="0" y="800"/>
                                </a:moveTo>
                                <a:lnTo>
                                  <a:pt x="0" y="779"/>
                                </a:lnTo>
                                <a:cubicBezTo>
                                  <a:pt x="0" y="773"/>
                                  <a:pt x="5" y="768"/>
                                  <a:pt x="11" y="768"/>
                                </a:cubicBezTo>
                                <a:cubicBezTo>
                                  <a:pt x="17" y="768"/>
                                  <a:pt x="21" y="773"/>
                                  <a:pt x="21" y="779"/>
                                </a:cubicBezTo>
                                <a:lnTo>
                                  <a:pt x="21" y="800"/>
                                </a:lnTo>
                                <a:cubicBezTo>
                                  <a:pt x="21" y="806"/>
                                  <a:pt x="17" y="811"/>
                                  <a:pt x="11" y="811"/>
                                </a:cubicBezTo>
                                <a:cubicBezTo>
                                  <a:pt x="5" y="811"/>
                                  <a:pt x="0" y="806"/>
                                  <a:pt x="0" y="800"/>
                                </a:cubicBezTo>
                                <a:close/>
                                <a:moveTo>
                                  <a:pt x="0" y="736"/>
                                </a:moveTo>
                                <a:lnTo>
                                  <a:pt x="0" y="715"/>
                                </a:lnTo>
                                <a:cubicBezTo>
                                  <a:pt x="0" y="709"/>
                                  <a:pt x="5" y="704"/>
                                  <a:pt x="11" y="704"/>
                                </a:cubicBezTo>
                                <a:cubicBezTo>
                                  <a:pt x="17" y="704"/>
                                  <a:pt x="21" y="709"/>
                                  <a:pt x="21" y="715"/>
                                </a:cubicBezTo>
                                <a:lnTo>
                                  <a:pt x="21" y="736"/>
                                </a:lnTo>
                                <a:cubicBezTo>
                                  <a:pt x="21" y="742"/>
                                  <a:pt x="17" y="747"/>
                                  <a:pt x="11" y="747"/>
                                </a:cubicBezTo>
                                <a:cubicBezTo>
                                  <a:pt x="5" y="747"/>
                                  <a:pt x="0" y="742"/>
                                  <a:pt x="0" y="736"/>
                                </a:cubicBezTo>
                                <a:close/>
                                <a:moveTo>
                                  <a:pt x="0" y="672"/>
                                </a:moveTo>
                                <a:lnTo>
                                  <a:pt x="0" y="651"/>
                                </a:lnTo>
                                <a:cubicBezTo>
                                  <a:pt x="0" y="645"/>
                                  <a:pt x="5" y="640"/>
                                  <a:pt x="11" y="640"/>
                                </a:cubicBezTo>
                                <a:cubicBezTo>
                                  <a:pt x="17" y="640"/>
                                  <a:pt x="21" y="645"/>
                                  <a:pt x="21" y="651"/>
                                </a:cubicBezTo>
                                <a:lnTo>
                                  <a:pt x="21" y="672"/>
                                </a:lnTo>
                                <a:cubicBezTo>
                                  <a:pt x="21" y="678"/>
                                  <a:pt x="17" y="683"/>
                                  <a:pt x="11" y="683"/>
                                </a:cubicBezTo>
                                <a:cubicBezTo>
                                  <a:pt x="5" y="683"/>
                                  <a:pt x="0" y="678"/>
                                  <a:pt x="0" y="672"/>
                                </a:cubicBezTo>
                                <a:close/>
                                <a:moveTo>
                                  <a:pt x="0" y="608"/>
                                </a:moveTo>
                                <a:lnTo>
                                  <a:pt x="0" y="587"/>
                                </a:lnTo>
                                <a:cubicBezTo>
                                  <a:pt x="0" y="581"/>
                                  <a:pt x="5" y="576"/>
                                  <a:pt x="11" y="576"/>
                                </a:cubicBezTo>
                                <a:cubicBezTo>
                                  <a:pt x="17" y="576"/>
                                  <a:pt x="21" y="581"/>
                                  <a:pt x="21" y="587"/>
                                </a:cubicBezTo>
                                <a:lnTo>
                                  <a:pt x="21" y="608"/>
                                </a:lnTo>
                                <a:cubicBezTo>
                                  <a:pt x="21" y="614"/>
                                  <a:pt x="17" y="619"/>
                                  <a:pt x="11" y="619"/>
                                </a:cubicBezTo>
                                <a:cubicBezTo>
                                  <a:pt x="5" y="619"/>
                                  <a:pt x="0" y="614"/>
                                  <a:pt x="0" y="608"/>
                                </a:cubicBezTo>
                                <a:close/>
                                <a:moveTo>
                                  <a:pt x="0" y="544"/>
                                </a:moveTo>
                                <a:lnTo>
                                  <a:pt x="0" y="523"/>
                                </a:lnTo>
                                <a:cubicBezTo>
                                  <a:pt x="0" y="517"/>
                                  <a:pt x="5" y="512"/>
                                  <a:pt x="11" y="512"/>
                                </a:cubicBezTo>
                                <a:cubicBezTo>
                                  <a:pt x="17" y="512"/>
                                  <a:pt x="21" y="517"/>
                                  <a:pt x="21" y="523"/>
                                </a:cubicBezTo>
                                <a:lnTo>
                                  <a:pt x="21" y="544"/>
                                </a:lnTo>
                                <a:cubicBezTo>
                                  <a:pt x="21" y="550"/>
                                  <a:pt x="17" y="555"/>
                                  <a:pt x="11" y="555"/>
                                </a:cubicBezTo>
                                <a:cubicBezTo>
                                  <a:pt x="5" y="555"/>
                                  <a:pt x="0" y="550"/>
                                  <a:pt x="0" y="544"/>
                                </a:cubicBezTo>
                                <a:close/>
                                <a:moveTo>
                                  <a:pt x="0" y="480"/>
                                </a:moveTo>
                                <a:lnTo>
                                  <a:pt x="0" y="459"/>
                                </a:lnTo>
                                <a:cubicBezTo>
                                  <a:pt x="0" y="453"/>
                                  <a:pt x="5" y="448"/>
                                  <a:pt x="11" y="448"/>
                                </a:cubicBezTo>
                                <a:cubicBezTo>
                                  <a:pt x="17" y="448"/>
                                  <a:pt x="21" y="453"/>
                                  <a:pt x="21" y="459"/>
                                </a:cubicBezTo>
                                <a:lnTo>
                                  <a:pt x="21" y="480"/>
                                </a:lnTo>
                                <a:cubicBezTo>
                                  <a:pt x="21" y="486"/>
                                  <a:pt x="17" y="491"/>
                                  <a:pt x="11" y="491"/>
                                </a:cubicBezTo>
                                <a:cubicBezTo>
                                  <a:pt x="5" y="491"/>
                                  <a:pt x="0" y="486"/>
                                  <a:pt x="0" y="480"/>
                                </a:cubicBezTo>
                                <a:close/>
                                <a:moveTo>
                                  <a:pt x="0" y="416"/>
                                </a:moveTo>
                                <a:lnTo>
                                  <a:pt x="0" y="395"/>
                                </a:lnTo>
                                <a:cubicBezTo>
                                  <a:pt x="0" y="389"/>
                                  <a:pt x="5" y="384"/>
                                  <a:pt x="11" y="384"/>
                                </a:cubicBezTo>
                                <a:cubicBezTo>
                                  <a:pt x="17" y="384"/>
                                  <a:pt x="21" y="389"/>
                                  <a:pt x="21" y="395"/>
                                </a:cubicBezTo>
                                <a:lnTo>
                                  <a:pt x="21" y="416"/>
                                </a:lnTo>
                                <a:cubicBezTo>
                                  <a:pt x="21" y="422"/>
                                  <a:pt x="17" y="427"/>
                                  <a:pt x="11" y="427"/>
                                </a:cubicBezTo>
                                <a:cubicBezTo>
                                  <a:pt x="5" y="427"/>
                                  <a:pt x="0" y="422"/>
                                  <a:pt x="0" y="416"/>
                                </a:cubicBezTo>
                                <a:close/>
                                <a:moveTo>
                                  <a:pt x="0" y="352"/>
                                </a:moveTo>
                                <a:lnTo>
                                  <a:pt x="0" y="331"/>
                                </a:lnTo>
                                <a:cubicBezTo>
                                  <a:pt x="0" y="325"/>
                                  <a:pt x="5" y="320"/>
                                  <a:pt x="11" y="320"/>
                                </a:cubicBezTo>
                                <a:cubicBezTo>
                                  <a:pt x="17" y="320"/>
                                  <a:pt x="21" y="325"/>
                                  <a:pt x="21" y="331"/>
                                </a:cubicBezTo>
                                <a:lnTo>
                                  <a:pt x="21" y="352"/>
                                </a:lnTo>
                                <a:cubicBezTo>
                                  <a:pt x="21" y="358"/>
                                  <a:pt x="17" y="363"/>
                                  <a:pt x="11" y="363"/>
                                </a:cubicBezTo>
                                <a:cubicBezTo>
                                  <a:pt x="5" y="363"/>
                                  <a:pt x="0" y="358"/>
                                  <a:pt x="0" y="352"/>
                                </a:cubicBezTo>
                                <a:close/>
                                <a:moveTo>
                                  <a:pt x="0" y="288"/>
                                </a:moveTo>
                                <a:lnTo>
                                  <a:pt x="0" y="267"/>
                                </a:lnTo>
                                <a:cubicBezTo>
                                  <a:pt x="0" y="261"/>
                                  <a:pt x="5" y="256"/>
                                  <a:pt x="11" y="256"/>
                                </a:cubicBezTo>
                                <a:cubicBezTo>
                                  <a:pt x="17" y="256"/>
                                  <a:pt x="21" y="261"/>
                                  <a:pt x="21" y="267"/>
                                </a:cubicBezTo>
                                <a:lnTo>
                                  <a:pt x="21" y="288"/>
                                </a:lnTo>
                                <a:cubicBezTo>
                                  <a:pt x="21" y="294"/>
                                  <a:pt x="17" y="299"/>
                                  <a:pt x="11" y="299"/>
                                </a:cubicBezTo>
                                <a:cubicBezTo>
                                  <a:pt x="5" y="299"/>
                                  <a:pt x="0" y="294"/>
                                  <a:pt x="0" y="288"/>
                                </a:cubicBezTo>
                                <a:close/>
                                <a:moveTo>
                                  <a:pt x="0" y="224"/>
                                </a:moveTo>
                                <a:lnTo>
                                  <a:pt x="0" y="203"/>
                                </a:lnTo>
                                <a:cubicBezTo>
                                  <a:pt x="0" y="197"/>
                                  <a:pt x="5" y="192"/>
                                  <a:pt x="11" y="192"/>
                                </a:cubicBezTo>
                                <a:cubicBezTo>
                                  <a:pt x="17" y="192"/>
                                  <a:pt x="21" y="197"/>
                                  <a:pt x="21" y="203"/>
                                </a:cubicBezTo>
                                <a:lnTo>
                                  <a:pt x="21" y="224"/>
                                </a:lnTo>
                                <a:cubicBezTo>
                                  <a:pt x="21" y="230"/>
                                  <a:pt x="17" y="235"/>
                                  <a:pt x="11" y="235"/>
                                </a:cubicBezTo>
                                <a:cubicBezTo>
                                  <a:pt x="5" y="235"/>
                                  <a:pt x="0" y="230"/>
                                  <a:pt x="0" y="224"/>
                                </a:cubicBezTo>
                                <a:close/>
                                <a:moveTo>
                                  <a:pt x="0" y="160"/>
                                </a:moveTo>
                                <a:lnTo>
                                  <a:pt x="0" y="139"/>
                                </a:lnTo>
                                <a:cubicBezTo>
                                  <a:pt x="0" y="133"/>
                                  <a:pt x="5" y="128"/>
                                  <a:pt x="11" y="128"/>
                                </a:cubicBezTo>
                                <a:cubicBezTo>
                                  <a:pt x="17" y="128"/>
                                  <a:pt x="21" y="133"/>
                                  <a:pt x="21" y="139"/>
                                </a:cubicBezTo>
                                <a:lnTo>
                                  <a:pt x="21" y="160"/>
                                </a:lnTo>
                                <a:cubicBezTo>
                                  <a:pt x="21" y="166"/>
                                  <a:pt x="17" y="171"/>
                                  <a:pt x="11" y="171"/>
                                </a:cubicBezTo>
                                <a:cubicBezTo>
                                  <a:pt x="5" y="171"/>
                                  <a:pt x="0" y="166"/>
                                  <a:pt x="0" y="160"/>
                                </a:cubicBezTo>
                                <a:close/>
                                <a:moveTo>
                                  <a:pt x="0" y="96"/>
                                </a:moveTo>
                                <a:lnTo>
                                  <a:pt x="0" y="75"/>
                                </a:lnTo>
                                <a:cubicBezTo>
                                  <a:pt x="0" y="69"/>
                                  <a:pt x="5" y="64"/>
                                  <a:pt x="11" y="64"/>
                                </a:cubicBezTo>
                                <a:cubicBezTo>
                                  <a:pt x="17" y="64"/>
                                  <a:pt x="21" y="69"/>
                                  <a:pt x="21" y="75"/>
                                </a:cubicBezTo>
                                <a:lnTo>
                                  <a:pt x="21" y="96"/>
                                </a:lnTo>
                                <a:cubicBezTo>
                                  <a:pt x="21" y="102"/>
                                  <a:pt x="17" y="107"/>
                                  <a:pt x="11" y="107"/>
                                </a:cubicBezTo>
                                <a:cubicBezTo>
                                  <a:pt x="5" y="107"/>
                                  <a:pt x="0" y="102"/>
                                  <a:pt x="0" y="96"/>
                                </a:cubicBezTo>
                                <a:close/>
                                <a:moveTo>
                                  <a:pt x="0" y="32"/>
                                </a:moveTo>
                                <a:lnTo>
                                  <a:pt x="0" y="11"/>
                                </a:lnTo>
                                <a:cubicBezTo>
                                  <a:pt x="0" y="5"/>
                                  <a:pt x="5" y="0"/>
                                  <a:pt x="11" y="0"/>
                                </a:cubicBezTo>
                                <a:cubicBezTo>
                                  <a:pt x="17" y="0"/>
                                  <a:pt x="21" y="5"/>
                                  <a:pt x="21" y="11"/>
                                </a:cubicBezTo>
                                <a:lnTo>
                                  <a:pt x="21" y="32"/>
                                </a:lnTo>
                                <a:cubicBezTo>
                                  <a:pt x="21"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53" name="Freeform 80"/>
                        <wps:cNvSpPr>
                          <a:spLocks noEditPoints="1"/>
                        </wps:cNvSpPr>
                        <wps:spPr bwMode="auto">
                          <a:xfrm>
                            <a:off x="1560830" y="304165"/>
                            <a:ext cx="8255" cy="918845"/>
                          </a:xfrm>
                          <a:custGeom>
                            <a:avLst/>
                            <a:gdLst>
                              <a:gd name="T0" fmla="*/ 8255 w 21"/>
                              <a:gd name="T1" fmla="*/ 914653 h 2411"/>
                              <a:gd name="T2" fmla="*/ 3931 w 21"/>
                              <a:gd name="T3" fmla="*/ 878067 h 2411"/>
                              <a:gd name="T4" fmla="*/ 0 w 21"/>
                              <a:gd name="T5" fmla="*/ 865871 h 2411"/>
                              <a:gd name="T6" fmla="*/ 3931 w 21"/>
                              <a:gd name="T7" fmla="*/ 870064 h 2411"/>
                              <a:gd name="T8" fmla="*/ 8255 w 21"/>
                              <a:gd name="T9" fmla="*/ 833477 h 2411"/>
                              <a:gd name="T10" fmla="*/ 0 w 21"/>
                              <a:gd name="T11" fmla="*/ 809087 h 2411"/>
                              <a:gd name="T12" fmla="*/ 0 w 21"/>
                              <a:gd name="T13" fmla="*/ 817090 h 2411"/>
                              <a:gd name="T14" fmla="*/ 8255 w 21"/>
                              <a:gd name="T15" fmla="*/ 792699 h 2411"/>
                              <a:gd name="T16" fmla="*/ 3931 w 21"/>
                              <a:gd name="T17" fmla="*/ 756113 h 2411"/>
                              <a:gd name="T18" fmla="*/ 0 w 21"/>
                              <a:gd name="T19" fmla="*/ 743918 h 2411"/>
                              <a:gd name="T20" fmla="*/ 3931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3931 w 21"/>
                              <a:gd name="T31" fmla="*/ 634159 h 2411"/>
                              <a:gd name="T32" fmla="*/ 0 w 21"/>
                              <a:gd name="T33" fmla="*/ 621964 h 2411"/>
                              <a:gd name="T34" fmla="*/ 3931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3931 w 21"/>
                              <a:gd name="T45" fmla="*/ 512206 h 2411"/>
                              <a:gd name="T46" fmla="*/ 0 w 21"/>
                              <a:gd name="T47" fmla="*/ 500010 h 2411"/>
                              <a:gd name="T48" fmla="*/ 3931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3931 w 21"/>
                              <a:gd name="T59" fmla="*/ 390252 h 2411"/>
                              <a:gd name="T60" fmla="*/ 0 w 21"/>
                              <a:gd name="T61" fmla="*/ 378057 h 2411"/>
                              <a:gd name="T62" fmla="*/ 3931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3931 w 21"/>
                              <a:gd name="T73" fmla="*/ 268298 h 2411"/>
                              <a:gd name="T74" fmla="*/ 0 w 21"/>
                              <a:gd name="T75" fmla="*/ 256103 h 2411"/>
                              <a:gd name="T76" fmla="*/ 3931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3931 w 21"/>
                              <a:gd name="T87" fmla="*/ 146344 h 2411"/>
                              <a:gd name="T88" fmla="*/ 0 w 21"/>
                              <a:gd name="T89" fmla="*/ 134149 h 2411"/>
                              <a:gd name="T90" fmla="*/ 3931 w 21"/>
                              <a:gd name="T91" fmla="*/ 138341 h 2411"/>
                              <a:gd name="T92" fmla="*/ 8255 w 21"/>
                              <a:gd name="T93" fmla="*/ 101755 h 2411"/>
                              <a:gd name="T94" fmla="*/ 0 w 21"/>
                              <a:gd name="T95" fmla="*/ 77364 h 2411"/>
                              <a:gd name="T96" fmla="*/ 0 w 21"/>
                              <a:gd name="T97" fmla="*/ 85368 h 2411"/>
                              <a:gd name="T98" fmla="*/ 8255 w 21"/>
                              <a:gd name="T99" fmla="*/ 60977 h 2411"/>
                              <a:gd name="T100" fmla="*/ 3931 w 21"/>
                              <a:gd name="T101" fmla="*/ 24391 h 2411"/>
                              <a:gd name="T102" fmla="*/ 0 w 21"/>
                              <a:gd name="T103" fmla="*/ 12195 h 2411"/>
                              <a:gd name="T104" fmla="*/ 3931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4" y="2368"/>
                                  <a:pt x="10" y="2368"/>
                                </a:cubicBezTo>
                                <a:cubicBezTo>
                                  <a:pt x="16" y="2368"/>
                                  <a:pt x="21" y="2373"/>
                                  <a:pt x="21" y="2379"/>
                                </a:cubicBezTo>
                                <a:lnTo>
                                  <a:pt x="21" y="2400"/>
                                </a:lnTo>
                                <a:cubicBezTo>
                                  <a:pt x="21" y="2406"/>
                                  <a:pt x="16" y="2411"/>
                                  <a:pt x="10" y="2411"/>
                                </a:cubicBezTo>
                                <a:cubicBezTo>
                                  <a:pt x="4" y="2411"/>
                                  <a:pt x="0" y="2406"/>
                                  <a:pt x="0" y="2400"/>
                                </a:cubicBezTo>
                                <a:close/>
                                <a:moveTo>
                                  <a:pt x="0" y="2336"/>
                                </a:moveTo>
                                <a:lnTo>
                                  <a:pt x="0" y="2315"/>
                                </a:lnTo>
                                <a:cubicBezTo>
                                  <a:pt x="0" y="2309"/>
                                  <a:pt x="4" y="2304"/>
                                  <a:pt x="10" y="2304"/>
                                </a:cubicBezTo>
                                <a:cubicBezTo>
                                  <a:pt x="16" y="2304"/>
                                  <a:pt x="21" y="2309"/>
                                  <a:pt x="21" y="2315"/>
                                </a:cubicBezTo>
                                <a:lnTo>
                                  <a:pt x="21" y="2336"/>
                                </a:lnTo>
                                <a:cubicBezTo>
                                  <a:pt x="21" y="2342"/>
                                  <a:pt x="16" y="2347"/>
                                  <a:pt x="10" y="2347"/>
                                </a:cubicBezTo>
                                <a:cubicBezTo>
                                  <a:pt x="4" y="2347"/>
                                  <a:pt x="0" y="2342"/>
                                  <a:pt x="0" y="2336"/>
                                </a:cubicBezTo>
                                <a:close/>
                                <a:moveTo>
                                  <a:pt x="0" y="2272"/>
                                </a:moveTo>
                                <a:lnTo>
                                  <a:pt x="0" y="2251"/>
                                </a:lnTo>
                                <a:cubicBezTo>
                                  <a:pt x="0" y="2245"/>
                                  <a:pt x="4" y="2240"/>
                                  <a:pt x="10" y="2240"/>
                                </a:cubicBezTo>
                                <a:cubicBezTo>
                                  <a:pt x="16" y="2240"/>
                                  <a:pt x="21" y="2245"/>
                                  <a:pt x="21" y="2251"/>
                                </a:cubicBezTo>
                                <a:lnTo>
                                  <a:pt x="21" y="2272"/>
                                </a:lnTo>
                                <a:cubicBezTo>
                                  <a:pt x="21" y="2278"/>
                                  <a:pt x="16" y="2283"/>
                                  <a:pt x="10" y="2283"/>
                                </a:cubicBezTo>
                                <a:cubicBezTo>
                                  <a:pt x="4" y="2283"/>
                                  <a:pt x="0" y="2278"/>
                                  <a:pt x="0" y="2272"/>
                                </a:cubicBezTo>
                                <a:close/>
                                <a:moveTo>
                                  <a:pt x="0" y="2208"/>
                                </a:moveTo>
                                <a:lnTo>
                                  <a:pt x="0" y="2187"/>
                                </a:lnTo>
                                <a:cubicBezTo>
                                  <a:pt x="0" y="2181"/>
                                  <a:pt x="4" y="2176"/>
                                  <a:pt x="10" y="2176"/>
                                </a:cubicBezTo>
                                <a:cubicBezTo>
                                  <a:pt x="16" y="2176"/>
                                  <a:pt x="21" y="2181"/>
                                  <a:pt x="21" y="2187"/>
                                </a:cubicBezTo>
                                <a:lnTo>
                                  <a:pt x="21" y="2208"/>
                                </a:lnTo>
                                <a:cubicBezTo>
                                  <a:pt x="21" y="2214"/>
                                  <a:pt x="16" y="2219"/>
                                  <a:pt x="10" y="2219"/>
                                </a:cubicBezTo>
                                <a:cubicBezTo>
                                  <a:pt x="4" y="2219"/>
                                  <a:pt x="0" y="2214"/>
                                  <a:pt x="0" y="2208"/>
                                </a:cubicBezTo>
                                <a:close/>
                                <a:moveTo>
                                  <a:pt x="0" y="2144"/>
                                </a:moveTo>
                                <a:lnTo>
                                  <a:pt x="0" y="2123"/>
                                </a:lnTo>
                                <a:cubicBezTo>
                                  <a:pt x="0" y="2117"/>
                                  <a:pt x="4" y="2112"/>
                                  <a:pt x="10" y="2112"/>
                                </a:cubicBezTo>
                                <a:cubicBezTo>
                                  <a:pt x="16" y="2112"/>
                                  <a:pt x="21" y="2117"/>
                                  <a:pt x="21" y="2123"/>
                                </a:cubicBezTo>
                                <a:lnTo>
                                  <a:pt x="21" y="2144"/>
                                </a:lnTo>
                                <a:cubicBezTo>
                                  <a:pt x="21" y="2150"/>
                                  <a:pt x="16" y="2155"/>
                                  <a:pt x="10" y="2155"/>
                                </a:cubicBezTo>
                                <a:cubicBezTo>
                                  <a:pt x="4" y="2155"/>
                                  <a:pt x="0" y="2150"/>
                                  <a:pt x="0" y="2144"/>
                                </a:cubicBezTo>
                                <a:close/>
                                <a:moveTo>
                                  <a:pt x="0" y="2080"/>
                                </a:moveTo>
                                <a:lnTo>
                                  <a:pt x="0" y="2059"/>
                                </a:lnTo>
                                <a:cubicBezTo>
                                  <a:pt x="0" y="2053"/>
                                  <a:pt x="4" y="2048"/>
                                  <a:pt x="10" y="2048"/>
                                </a:cubicBezTo>
                                <a:cubicBezTo>
                                  <a:pt x="16" y="2048"/>
                                  <a:pt x="21" y="2053"/>
                                  <a:pt x="21" y="2059"/>
                                </a:cubicBezTo>
                                <a:lnTo>
                                  <a:pt x="21" y="2080"/>
                                </a:lnTo>
                                <a:cubicBezTo>
                                  <a:pt x="21" y="2086"/>
                                  <a:pt x="16" y="2091"/>
                                  <a:pt x="10" y="2091"/>
                                </a:cubicBezTo>
                                <a:cubicBezTo>
                                  <a:pt x="4" y="2091"/>
                                  <a:pt x="0" y="2086"/>
                                  <a:pt x="0" y="2080"/>
                                </a:cubicBezTo>
                                <a:close/>
                                <a:moveTo>
                                  <a:pt x="0" y="2016"/>
                                </a:moveTo>
                                <a:lnTo>
                                  <a:pt x="0" y="1995"/>
                                </a:lnTo>
                                <a:cubicBezTo>
                                  <a:pt x="0" y="1989"/>
                                  <a:pt x="4" y="1984"/>
                                  <a:pt x="10" y="1984"/>
                                </a:cubicBezTo>
                                <a:cubicBezTo>
                                  <a:pt x="16" y="1984"/>
                                  <a:pt x="21" y="1989"/>
                                  <a:pt x="21" y="1995"/>
                                </a:cubicBezTo>
                                <a:lnTo>
                                  <a:pt x="21" y="2016"/>
                                </a:lnTo>
                                <a:cubicBezTo>
                                  <a:pt x="21" y="2022"/>
                                  <a:pt x="16" y="2027"/>
                                  <a:pt x="10" y="2027"/>
                                </a:cubicBezTo>
                                <a:cubicBezTo>
                                  <a:pt x="4" y="2027"/>
                                  <a:pt x="0" y="2022"/>
                                  <a:pt x="0" y="2016"/>
                                </a:cubicBezTo>
                                <a:close/>
                                <a:moveTo>
                                  <a:pt x="0" y="1952"/>
                                </a:moveTo>
                                <a:lnTo>
                                  <a:pt x="0" y="1931"/>
                                </a:lnTo>
                                <a:cubicBezTo>
                                  <a:pt x="0" y="1925"/>
                                  <a:pt x="4" y="1920"/>
                                  <a:pt x="10" y="1920"/>
                                </a:cubicBezTo>
                                <a:cubicBezTo>
                                  <a:pt x="16" y="1920"/>
                                  <a:pt x="21" y="1925"/>
                                  <a:pt x="21" y="1931"/>
                                </a:cubicBezTo>
                                <a:lnTo>
                                  <a:pt x="21" y="1952"/>
                                </a:lnTo>
                                <a:cubicBezTo>
                                  <a:pt x="21" y="1958"/>
                                  <a:pt x="16" y="1963"/>
                                  <a:pt x="10" y="1963"/>
                                </a:cubicBezTo>
                                <a:cubicBezTo>
                                  <a:pt x="4" y="1963"/>
                                  <a:pt x="0" y="1958"/>
                                  <a:pt x="0" y="1952"/>
                                </a:cubicBezTo>
                                <a:close/>
                                <a:moveTo>
                                  <a:pt x="0" y="1888"/>
                                </a:moveTo>
                                <a:lnTo>
                                  <a:pt x="0" y="1867"/>
                                </a:lnTo>
                                <a:cubicBezTo>
                                  <a:pt x="0" y="1861"/>
                                  <a:pt x="4" y="1856"/>
                                  <a:pt x="10" y="1856"/>
                                </a:cubicBezTo>
                                <a:cubicBezTo>
                                  <a:pt x="16" y="1856"/>
                                  <a:pt x="21" y="1861"/>
                                  <a:pt x="21" y="1867"/>
                                </a:cubicBezTo>
                                <a:lnTo>
                                  <a:pt x="21" y="1888"/>
                                </a:lnTo>
                                <a:cubicBezTo>
                                  <a:pt x="21" y="1894"/>
                                  <a:pt x="16" y="1899"/>
                                  <a:pt x="10" y="1899"/>
                                </a:cubicBezTo>
                                <a:cubicBezTo>
                                  <a:pt x="4" y="1899"/>
                                  <a:pt x="0" y="1894"/>
                                  <a:pt x="0" y="1888"/>
                                </a:cubicBezTo>
                                <a:close/>
                                <a:moveTo>
                                  <a:pt x="0" y="1824"/>
                                </a:moveTo>
                                <a:lnTo>
                                  <a:pt x="0" y="1803"/>
                                </a:lnTo>
                                <a:cubicBezTo>
                                  <a:pt x="0" y="1797"/>
                                  <a:pt x="4" y="1792"/>
                                  <a:pt x="10" y="1792"/>
                                </a:cubicBezTo>
                                <a:cubicBezTo>
                                  <a:pt x="16" y="1792"/>
                                  <a:pt x="21" y="1797"/>
                                  <a:pt x="21" y="1803"/>
                                </a:cubicBezTo>
                                <a:lnTo>
                                  <a:pt x="21" y="1824"/>
                                </a:lnTo>
                                <a:cubicBezTo>
                                  <a:pt x="21" y="1830"/>
                                  <a:pt x="16" y="1835"/>
                                  <a:pt x="10" y="1835"/>
                                </a:cubicBezTo>
                                <a:cubicBezTo>
                                  <a:pt x="4" y="1835"/>
                                  <a:pt x="0" y="1830"/>
                                  <a:pt x="0" y="1824"/>
                                </a:cubicBezTo>
                                <a:close/>
                                <a:moveTo>
                                  <a:pt x="0" y="1760"/>
                                </a:moveTo>
                                <a:lnTo>
                                  <a:pt x="0" y="1739"/>
                                </a:lnTo>
                                <a:cubicBezTo>
                                  <a:pt x="0" y="1733"/>
                                  <a:pt x="4" y="1728"/>
                                  <a:pt x="10" y="1728"/>
                                </a:cubicBezTo>
                                <a:cubicBezTo>
                                  <a:pt x="16" y="1728"/>
                                  <a:pt x="21" y="1733"/>
                                  <a:pt x="21" y="1739"/>
                                </a:cubicBezTo>
                                <a:lnTo>
                                  <a:pt x="21" y="1760"/>
                                </a:lnTo>
                                <a:cubicBezTo>
                                  <a:pt x="21" y="1766"/>
                                  <a:pt x="16" y="1771"/>
                                  <a:pt x="10" y="1771"/>
                                </a:cubicBezTo>
                                <a:cubicBezTo>
                                  <a:pt x="4" y="1771"/>
                                  <a:pt x="0" y="1766"/>
                                  <a:pt x="0" y="1760"/>
                                </a:cubicBezTo>
                                <a:close/>
                                <a:moveTo>
                                  <a:pt x="0" y="1696"/>
                                </a:moveTo>
                                <a:lnTo>
                                  <a:pt x="0" y="1675"/>
                                </a:lnTo>
                                <a:cubicBezTo>
                                  <a:pt x="0" y="1669"/>
                                  <a:pt x="4" y="1664"/>
                                  <a:pt x="10" y="1664"/>
                                </a:cubicBezTo>
                                <a:cubicBezTo>
                                  <a:pt x="16" y="1664"/>
                                  <a:pt x="21" y="1669"/>
                                  <a:pt x="21" y="1675"/>
                                </a:cubicBezTo>
                                <a:lnTo>
                                  <a:pt x="21" y="1696"/>
                                </a:lnTo>
                                <a:cubicBezTo>
                                  <a:pt x="21" y="1702"/>
                                  <a:pt x="16" y="1707"/>
                                  <a:pt x="10" y="1707"/>
                                </a:cubicBezTo>
                                <a:cubicBezTo>
                                  <a:pt x="4" y="1707"/>
                                  <a:pt x="0" y="1702"/>
                                  <a:pt x="0" y="1696"/>
                                </a:cubicBezTo>
                                <a:close/>
                                <a:moveTo>
                                  <a:pt x="0" y="1632"/>
                                </a:moveTo>
                                <a:lnTo>
                                  <a:pt x="0" y="1611"/>
                                </a:lnTo>
                                <a:cubicBezTo>
                                  <a:pt x="0" y="1605"/>
                                  <a:pt x="4" y="1600"/>
                                  <a:pt x="10" y="1600"/>
                                </a:cubicBezTo>
                                <a:cubicBezTo>
                                  <a:pt x="16" y="1600"/>
                                  <a:pt x="21" y="1605"/>
                                  <a:pt x="21" y="1611"/>
                                </a:cubicBezTo>
                                <a:lnTo>
                                  <a:pt x="21" y="1632"/>
                                </a:lnTo>
                                <a:cubicBezTo>
                                  <a:pt x="21" y="1638"/>
                                  <a:pt x="16" y="1643"/>
                                  <a:pt x="10" y="1643"/>
                                </a:cubicBezTo>
                                <a:cubicBezTo>
                                  <a:pt x="4" y="1643"/>
                                  <a:pt x="0" y="1638"/>
                                  <a:pt x="0" y="1632"/>
                                </a:cubicBezTo>
                                <a:close/>
                                <a:moveTo>
                                  <a:pt x="0" y="1568"/>
                                </a:moveTo>
                                <a:lnTo>
                                  <a:pt x="0" y="1547"/>
                                </a:lnTo>
                                <a:cubicBezTo>
                                  <a:pt x="0" y="1541"/>
                                  <a:pt x="4" y="1536"/>
                                  <a:pt x="10" y="1536"/>
                                </a:cubicBezTo>
                                <a:cubicBezTo>
                                  <a:pt x="16" y="1536"/>
                                  <a:pt x="21" y="1541"/>
                                  <a:pt x="21" y="1547"/>
                                </a:cubicBezTo>
                                <a:lnTo>
                                  <a:pt x="21" y="1568"/>
                                </a:lnTo>
                                <a:cubicBezTo>
                                  <a:pt x="21" y="1574"/>
                                  <a:pt x="16" y="1579"/>
                                  <a:pt x="10" y="1579"/>
                                </a:cubicBezTo>
                                <a:cubicBezTo>
                                  <a:pt x="4" y="1579"/>
                                  <a:pt x="0" y="1574"/>
                                  <a:pt x="0" y="1568"/>
                                </a:cubicBezTo>
                                <a:close/>
                                <a:moveTo>
                                  <a:pt x="0" y="1504"/>
                                </a:moveTo>
                                <a:lnTo>
                                  <a:pt x="0" y="1483"/>
                                </a:lnTo>
                                <a:cubicBezTo>
                                  <a:pt x="0" y="1477"/>
                                  <a:pt x="4" y="1472"/>
                                  <a:pt x="10" y="1472"/>
                                </a:cubicBezTo>
                                <a:cubicBezTo>
                                  <a:pt x="16" y="1472"/>
                                  <a:pt x="21" y="1477"/>
                                  <a:pt x="21" y="1483"/>
                                </a:cubicBezTo>
                                <a:lnTo>
                                  <a:pt x="21" y="1504"/>
                                </a:lnTo>
                                <a:cubicBezTo>
                                  <a:pt x="21" y="1510"/>
                                  <a:pt x="16" y="1515"/>
                                  <a:pt x="10" y="1515"/>
                                </a:cubicBezTo>
                                <a:cubicBezTo>
                                  <a:pt x="4" y="1515"/>
                                  <a:pt x="0" y="1510"/>
                                  <a:pt x="0" y="1504"/>
                                </a:cubicBezTo>
                                <a:close/>
                                <a:moveTo>
                                  <a:pt x="0" y="1440"/>
                                </a:moveTo>
                                <a:lnTo>
                                  <a:pt x="0" y="1419"/>
                                </a:lnTo>
                                <a:cubicBezTo>
                                  <a:pt x="0" y="1413"/>
                                  <a:pt x="4" y="1408"/>
                                  <a:pt x="10" y="1408"/>
                                </a:cubicBezTo>
                                <a:cubicBezTo>
                                  <a:pt x="16" y="1408"/>
                                  <a:pt x="21" y="1413"/>
                                  <a:pt x="21" y="1419"/>
                                </a:cubicBezTo>
                                <a:lnTo>
                                  <a:pt x="21" y="1440"/>
                                </a:lnTo>
                                <a:cubicBezTo>
                                  <a:pt x="21" y="1446"/>
                                  <a:pt x="16" y="1451"/>
                                  <a:pt x="10" y="1451"/>
                                </a:cubicBezTo>
                                <a:cubicBezTo>
                                  <a:pt x="4" y="1451"/>
                                  <a:pt x="0" y="1446"/>
                                  <a:pt x="0" y="1440"/>
                                </a:cubicBezTo>
                                <a:close/>
                                <a:moveTo>
                                  <a:pt x="0" y="1376"/>
                                </a:moveTo>
                                <a:lnTo>
                                  <a:pt x="0" y="1355"/>
                                </a:lnTo>
                                <a:cubicBezTo>
                                  <a:pt x="0" y="1349"/>
                                  <a:pt x="4" y="1344"/>
                                  <a:pt x="10" y="1344"/>
                                </a:cubicBezTo>
                                <a:cubicBezTo>
                                  <a:pt x="16" y="1344"/>
                                  <a:pt x="21" y="1349"/>
                                  <a:pt x="21" y="1355"/>
                                </a:cubicBezTo>
                                <a:lnTo>
                                  <a:pt x="21" y="1376"/>
                                </a:lnTo>
                                <a:cubicBezTo>
                                  <a:pt x="21" y="1382"/>
                                  <a:pt x="16" y="1387"/>
                                  <a:pt x="10" y="1387"/>
                                </a:cubicBezTo>
                                <a:cubicBezTo>
                                  <a:pt x="4" y="1387"/>
                                  <a:pt x="0" y="1382"/>
                                  <a:pt x="0" y="1376"/>
                                </a:cubicBezTo>
                                <a:close/>
                                <a:moveTo>
                                  <a:pt x="0" y="1312"/>
                                </a:moveTo>
                                <a:lnTo>
                                  <a:pt x="0" y="1291"/>
                                </a:lnTo>
                                <a:cubicBezTo>
                                  <a:pt x="0" y="1285"/>
                                  <a:pt x="4" y="1280"/>
                                  <a:pt x="10" y="1280"/>
                                </a:cubicBezTo>
                                <a:cubicBezTo>
                                  <a:pt x="16" y="1280"/>
                                  <a:pt x="21" y="1285"/>
                                  <a:pt x="21" y="1291"/>
                                </a:cubicBezTo>
                                <a:lnTo>
                                  <a:pt x="21" y="1312"/>
                                </a:lnTo>
                                <a:cubicBezTo>
                                  <a:pt x="21" y="1318"/>
                                  <a:pt x="16" y="1323"/>
                                  <a:pt x="10" y="1323"/>
                                </a:cubicBezTo>
                                <a:cubicBezTo>
                                  <a:pt x="4" y="1323"/>
                                  <a:pt x="0" y="1318"/>
                                  <a:pt x="0" y="1312"/>
                                </a:cubicBezTo>
                                <a:close/>
                                <a:moveTo>
                                  <a:pt x="0" y="1248"/>
                                </a:moveTo>
                                <a:lnTo>
                                  <a:pt x="0" y="1227"/>
                                </a:lnTo>
                                <a:cubicBezTo>
                                  <a:pt x="0" y="1221"/>
                                  <a:pt x="4" y="1216"/>
                                  <a:pt x="10" y="1216"/>
                                </a:cubicBezTo>
                                <a:cubicBezTo>
                                  <a:pt x="16" y="1216"/>
                                  <a:pt x="21" y="1221"/>
                                  <a:pt x="21" y="1227"/>
                                </a:cubicBezTo>
                                <a:lnTo>
                                  <a:pt x="21" y="1248"/>
                                </a:lnTo>
                                <a:cubicBezTo>
                                  <a:pt x="21" y="1254"/>
                                  <a:pt x="16" y="1259"/>
                                  <a:pt x="10" y="1259"/>
                                </a:cubicBezTo>
                                <a:cubicBezTo>
                                  <a:pt x="4" y="1259"/>
                                  <a:pt x="0" y="1254"/>
                                  <a:pt x="0" y="1248"/>
                                </a:cubicBezTo>
                                <a:close/>
                                <a:moveTo>
                                  <a:pt x="0" y="1184"/>
                                </a:moveTo>
                                <a:lnTo>
                                  <a:pt x="0" y="1163"/>
                                </a:lnTo>
                                <a:cubicBezTo>
                                  <a:pt x="0" y="1157"/>
                                  <a:pt x="4" y="1152"/>
                                  <a:pt x="10" y="1152"/>
                                </a:cubicBezTo>
                                <a:cubicBezTo>
                                  <a:pt x="16" y="1152"/>
                                  <a:pt x="21" y="1157"/>
                                  <a:pt x="21" y="1163"/>
                                </a:cubicBezTo>
                                <a:lnTo>
                                  <a:pt x="21" y="1184"/>
                                </a:lnTo>
                                <a:cubicBezTo>
                                  <a:pt x="21" y="1190"/>
                                  <a:pt x="16" y="1195"/>
                                  <a:pt x="10" y="1195"/>
                                </a:cubicBezTo>
                                <a:cubicBezTo>
                                  <a:pt x="4" y="1195"/>
                                  <a:pt x="0" y="1190"/>
                                  <a:pt x="0" y="1184"/>
                                </a:cubicBezTo>
                                <a:close/>
                                <a:moveTo>
                                  <a:pt x="0" y="1120"/>
                                </a:moveTo>
                                <a:lnTo>
                                  <a:pt x="0" y="1099"/>
                                </a:lnTo>
                                <a:cubicBezTo>
                                  <a:pt x="0" y="1093"/>
                                  <a:pt x="4" y="1088"/>
                                  <a:pt x="10" y="1088"/>
                                </a:cubicBezTo>
                                <a:cubicBezTo>
                                  <a:pt x="16" y="1088"/>
                                  <a:pt x="21" y="1093"/>
                                  <a:pt x="21" y="1099"/>
                                </a:cubicBezTo>
                                <a:lnTo>
                                  <a:pt x="21" y="1120"/>
                                </a:lnTo>
                                <a:cubicBezTo>
                                  <a:pt x="21" y="1126"/>
                                  <a:pt x="16" y="1131"/>
                                  <a:pt x="10" y="1131"/>
                                </a:cubicBezTo>
                                <a:cubicBezTo>
                                  <a:pt x="4" y="1131"/>
                                  <a:pt x="0" y="1126"/>
                                  <a:pt x="0" y="1120"/>
                                </a:cubicBezTo>
                                <a:close/>
                                <a:moveTo>
                                  <a:pt x="0" y="1056"/>
                                </a:moveTo>
                                <a:lnTo>
                                  <a:pt x="0" y="1035"/>
                                </a:lnTo>
                                <a:cubicBezTo>
                                  <a:pt x="0" y="1029"/>
                                  <a:pt x="4" y="1024"/>
                                  <a:pt x="10" y="1024"/>
                                </a:cubicBezTo>
                                <a:cubicBezTo>
                                  <a:pt x="16" y="1024"/>
                                  <a:pt x="21" y="1029"/>
                                  <a:pt x="21" y="1035"/>
                                </a:cubicBezTo>
                                <a:lnTo>
                                  <a:pt x="21" y="1056"/>
                                </a:lnTo>
                                <a:cubicBezTo>
                                  <a:pt x="21" y="1062"/>
                                  <a:pt x="16" y="1067"/>
                                  <a:pt x="10" y="1067"/>
                                </a:cubicBezTo>
                                <a:cubicBezTo>
                                  <a:pt x="4" y="1067"/>
                                  <a:pt x="0" y="1062"/>
                                  <a:pt x="0" y="1056"/>
                                </a:cubicBezTo>
                                <a:close/>
                                <a:moveTo>
                                  <a:pt x="0" y="992"/>
                                </a:moveTo>
                                <a:lnTo>
                                  <a:pt x="0" y="971"/>
                                </a:lnTo>
                                <a:cubicBezTo>
                                  <a:pt x="0" y="965"/>
                                  <a:pt x="4" y="960"/>
                                  <a:pt x="10" y="960"/>
                                </a:cubicBezTo>
                                <a:cubicBezTo>
                                  <a:pt x="16" y="960"/>
                                  <a:pt x="21" y="965"/>
                                  <a:pt x="21" y="971"/>
                                </a:cubicBezTo>
                                <a:lnTo>
                                  <a:pt x="21" y="992"/>
                                </a:lnTo>
                                <a:cubicBezTo>
                                  <a:pt x="21" y="998"/>
                                  <a:pt x="16" y="1003"/>
                                  <a:pt x="10" y="1003"/>
                                </a:cubicBezTo>
                                <a:cubicBezTo>
                                  <a:pt x="4" y="1003"/>
                                  <a:pt x="0" y="998"/>
                                  <a:pt x="0" y="992"/>
                                </a:cubicBezTo>
                                <a:close/>
                                <a:moveTo>
                                  <a:pt x="0" y="928"/>
                                </a:moveTo>
                                <a:lnTo>
                                  <a:pt x="0" y="907"/>
                                </a:lnTo>
                                <a:cubicBezTo>
                                  <a:pt x="0" y="901"/>
                                  <a:pt x="4" y="896"/>
                                  <a:pt x="10" y="896"/>
                                </a:cubicBezTo>
                                <a:cubicBezTo>
                                  <a:pt x="16" y="896"/>
                                  <a:pt x="21" y="901"/>
                                  <a:pt x="21" y="907"/>
                                </a:cubicBezTo>
                                <a:lnTo>
                                  <a:pt x="21" y="928"/>
                                </a:lnTo>
                                <a:cubicBezTo>
                                  <a:pt x="21" y="934"/>
                                  <a:pt x="16" y="939"/>
                                  <a:pt x="10" y="939"/>
                                </a:cubicBezTo>
                                <a:cubicBezTo>
                                  <a:pt x="4" y="939"/>
                                  <a:pt x="0" y="934"/>
                                  <a:pt x="0" y="928"/>
                                </a:cubicBezTo>
                                <a:close/>
                                <a:moveTo>
                                  <a:pt x="0" y="864"/>
                                </a:moveTo>
                                <a:lnTo>
                                  <a:pt x="0" y="843"/>
                                </a:lnTo>
                                <a:cubicBezTo>
                                  <a:pt x="0" y="837"/>
                                  <a:pt x="4" y="832"/>
                                  <a:pt x="10" y="832"/>
                                </a:cubicBezTo>
                                <a:cubicBezTo>
                                  <a:pt x="16" y="832"/>
                                  <a:pt x="21" y="837"/>
                                  <a:pt x="21" y="843"/>
                                </a:cubicBezTo>
                                <a:lnTo>
                                  <a:pt x="21" y="864"/>
                                </a:lnTo>
                                <a:cubicBezTo>
                                  <a:pt x="21" y="870"/>
                                  <a:pt x="16" y="875"/>
                                  <a:pt x="10" y="875"/>
                                </a:cubicBezTo>
                                <a:cubicBezTo>
                                  <a:pt x="4" y="875"/>
                                  <a:pt x="0" y="870"/>
                                  <a:pt x="0" y="864"/>
                                </a:cubicBezTo>
                                <a:close/>
                                <a:moveTo>
                                  <a:pt x="0" y="800"/>
                                </a:moveTo>
                                <a:lnTo>
                                  <a:pt x="0" y="779"/>
                                </a:lnTo>
                                <a:cubicBezTo>
                                  <a:pt x="0" y="773"/>
                                  <a:pt x="4" y="768"/>
                                  <a:pt x="10" y="768"/>
                                </a:cubicBezTo>
                                <a:cubicBezTo>
                                  <a:pt x="16" y="768"/>
                                  <a:pt x="21" y="773"/>
                                  <a:pt x="21" y="779"/>
                                </a:cubicBezTo>
                                <a:lnTo>
                                  <a:pt x="21" y="800"/>
                                </a:lnTo>
                                <a:cubicBezTo>
                                  <a:pt x="21" y="806"/>
                                  <a:pt x="16" y="811"/>
                                  <a:pt x="10" y="811"/>
                                </a:cubicBezTo>
                                <a:cubicBezTo>
                                  <a:pt x="4" y="811"/>
                                  <a:pt x="0" y="806"/>
                                  <a:pt x="0" y="800"/>
                                </a:cubicBezTo>
                                <a:close/>
                                <a:moveTo>
                                  <a:pt x="0" y="736"/>
                                </a:moveTo>
                                <a:lnTo>
                                  <a:pt x="0" y="715"/>
                                </a:lnTo>
                                <a:cubicBezTo>
                                  <a:pt x="0" y="709"/>
                                  <a:pt x="4" y="704"/>
                                  <a:pt x="10" y="704"/>
                                </a:cubicBezTo>
                                <a:cubicBezTo>
                                  <a:pt x="16" y="704"/>
                                  <a:pt x="21" y="709"/>
                                  <a:pt x="21" y="715"/>
                                </a:cubicBezTo>
                                <a:lnTo>
                                  <a:pt x="21" y="736"/>
                                </a:lnTo>
                                <a:cubicBezTo>
                                  <a:pt x="21" y="742"/>
                                  <a:pt x="16" y="747"/>
                                  <a:pt x="10" y="747"/>
                                </a:cubicBezTo>
                                <a:cubicBezTo>
                                  <a:pt x="4" y="747"/>
                                  <a:pt x="0" y="742"/>
                                  <a:pt x="0" y="736"/>
                                </a:cubicBezTo>
                                <a:close/>
                                <a:moveTo>
                                  <a:pt x="0" y="672"/>
                                </a:moveTo>
                                <a:lnTo>
                                  <a:pt x="0" y="651"/>
                                </a:lnTo>
                                <a:cubicBezTo>
                                  <a:pt x="0" y="645"/>
                                  <a:pt x="4" y="640"/>
                                  <a:pt x="10" y="640"/>
                                </a:cubicBezTo>
                                <a:cubicBezTo>
                                  <a:pt x="16" y="640"/>
                                  <a:pt x="21" y="645"/>
                                  <a:pt x="21" y="651"/>
                                </a:cubicBezTo>
                                <a:lnTo>
                                  <a:pt x="21" y="672"/>
                                </a:lnTo>
                                <a:cubicBezTo>
                                  <a:pt x="21" y="678"/>
                                  <a:pt x="16" y="683"/>
                                  <a:pt x="10" y="683"/>
                                </a:cubicBezTo>
                                <a:cubicBezTo>
                                  <a:pt x="4" y="683"/>
                                  <a:pt x="0" y="678"/>
                                  <a:pt x="0" y="672"/>
                                </a:cubicBezTo>
                                <a:close/>
                                <a:moveTo>
                                  <a:pt x="0" y="608"/>
                                </a:moveTo>
                                <a:lnTo>
                                  <a:pt x="0" y="587"/>
                                </a:lnTo>
                                <a:cubicBezTo>
                                  <a:pt x="0" y="581"/>
                                  <a:pt x="4" y="576"/>
                                  <a:pt x="10" y="576"/>
                                </a:cubicBezTo>
                                <a:cubicBezTo>
                                  <a:pt x="16" y="576"/>
                                  <a:pt x="21" y="581"/>
                                  <a:pt x="21" y="587"/>
                                </a:cubicBezTo>
                                <a:lnTo>
                                  <a:pt x="21" y="608"/>
                                </a:lnTo>
                                <a:cubicBezTo>
                                  <a:pt x="21" y="614"/>
                                  <a:pt x="16" y="619"/>
                                  <a:pt x="10" y="619"/>
                                </a:cubicBezTo>
                                <a:cubicBezTo>
                                  <a:pt x="4" y="619"/>
                                  <a:pt x="0" y="614"/>
                                  <a:pt x="0" y="608"/>
                                </a:cubicBezTo>
                                <a:close/>
                                <a:moveTo>
                                  <a:pt x="0" y="544"/>
                                </a:moveTo>
                                <a:lnTo>
                                  <a:pt x="0" y="523"/>
                                </a:lnTo>
                                <a:cubicBezTo>
                                  <a:pt x="0" y="517"/>
                                  <a:pt x="4" y="512"/>
                                  <a:pt x="10" y="512"/>
                                </a:cubicBezTo>
                                <a:cubicBezTo>
                                  <a:pt x="16" y="512"/>
                                  <a:pt x="21" y="517"/>
                                  <a:pt x="21" y="523"/>
                                </a:cubicBezTo>
                                <a:lnTo>
                                  <a:pt x="21" y="544"/>
                                </a:lnTo>
                                <a:cubicBezTo>
                                  <a:pt x="21" y="550"/>
                                  <a:pt x="16" y="555"/>
                                  <a:pt x="10" y="555"/>
                                </a:cubicBezTo>
                                <a:cubicBezTo>
                                  <a:pt x="4" y="555"/>
                                  <a:pt x="0" y="550"/>
                                  <a:pt x="0" y="544"/>
                                </a:cubicBezTo>
                                <a:close/>
                                <a:moveTo>
                                  <a:pt x="0" y="480"/>
                                </a:moveTo>
                                <a:lnTo>
                                  <a:pt x="0" y="459"/>
                                </a:lnTo>
                                <a:cubicBezTo>
                                  <a:pt x="0" y="453"/>
                                  <a:pt x="4" y="448"/>
                                  <a:pt x="10" y="448"/>
                                </a:cubicBezTo>
                                <a:cubicBezTo>
                                  <a:pt x="16" y="448"/>
                                  <a:pt x="21" y="453"/>
                                  <a:pt x="21" y="459"/>
                                </a:cubicBezTo>
                                <a:lnTo>
                                  <a:pt x="21" y="480"/>
                                </a:lnTo>
                                <a:cubicBezTo>
                                  <a:pt x="21" y="486"/>
                                  <a:pt x="16" y="491"/>
                                  <a:pt x="10" y="491"/>
                                </a:cubicBezTo>
                                <a:cubicBezTo>
                                  <a:pt x="4" y="491"/>
                                  <a:pt x="0" y="486"/>
                                  <a:pt x="0" y="480"/>
                                </a:cubicBezTo>
                                <a:close/>
                                <a:moveTo>
                                  <a:pt x="0" y="416"/>
                                </a:moveTo>
                                <a:lnTo>
                                  <a:pt x="0" y="395"/>
                                </a:lnTo>
                                <a:cubicBezTo>
                                  <a:pt x="0" y="389"/>
                                  <a:pt x="4" y="384"/>
                                  <a:pt x="10" y="384"/>
                                </a:cubicBezTo>
                                <a:cubicBezTo>
                                  <a:pt x="16" y="384"/>
                                  <a:pt x="21" y="389"/>
                                  <a:pt x="21" y="395"/>
                                </a:cubicBezTo>
                                <a:lnTo>
                                  <a:pt x="21" y="416"/>
                                </a:lnTo>
                                <a:cubicBezTo>
                                  <a:pt x="21" y="422"/>
                                  <a:pt x="16" y="427"/>
                                  <a:pt x="10" y="427"/>
                                </a:cubicBezTo>
                                <a:cubicBezTo>
                                  <a:pt x="4" y="427"/>
                                  <a:pt x="0" y="422"/>
                                  <a:pt x="0" y="416"/>
                                </a:cubicBezTo>
                                <a:close/>
                                <a:moveTo>
                                  <a:pt x="0" y="352"/>
                                </a:moveTo>
                                <a:lnTo>
                                  <a:pt x="0" y="331"/>
                                </a:lnTo>
                                <a:cubicBezTo>
                                  <a:pt x="0" y="325"/>
                                  <a:pt x="4" y="320"/>
                                  <a:pt x="10" y="320"/>
                                </a:cubicBezTo>
                                <a:cubicBezTo>
                                  <a:pt x="16" y="320"/>
                                  <a:pt x="21" y="325"/>
                                  <a:pt x="21" y="331"/>
                                </a:cubicBezTo>
                                <a:lnTo>
                                  <a:pt x="21" y="352"/>
                                </a:lnTo>
                                <a:cubicBezTo>
                                  <a:pt x="21" y="358"/>
                                  <a:pt x="16" y="363"/>
                                  <a:pt x="10" y="363"/>
                                </a:cubicBezTo>
                                <a:cubicBezTo>
                                  <a:pt x="4" y="363"/>
                                  <a:pt x="0" y="358"/>
                                  <a:pt x="0" y="352"/>
                                </a:cubicBezTo>
                                <a:close/>
                                <a:moveTo>
                                  <a:pt x="0" y="288"/>
                                </a:moveTo>
                                <a:lnTo>
                                  <a:pt x="0" y="267"/>
                                </a:lnTo>
                                <a:cubicBezTo>
                                  <a:pt x="0" y="261"/>
                                  <a:pt x="4" y="256"/>
                                  <a:pt x="10" y="256"/>
                                </a:cubicBezTo>
                                <a:cubicBezTo>
                                  <a:pt x="16" y="256"/>
                                  <a:pt x="21" y="261"/>
                                  <a:pt x="21" y="267"/>
                                </a:cubicBezTo>
                                <a:lnTo>
                                  <a:pt x="21" y="288"/>
                                </a:lnTo>
                                <a:cubicBezTo>
                                  <a:pt x="21" y="294"/>
                                  <a:pt x="16" y="299"/>
                                  <a:pt x="10" y="299"/>
                                </a:cubicBezTo>
                                <a:cubicBezTo>
                                  <a:pt x="4" y="299"/>
                                  <a:pt x="0" y="294"/>
                                  <a:pt x="0" y="288"/>
                                </a:cubicBezTo>
                                <a:close/>
                                <a:moveTo>
                                  <a:pt x="0" y="224"/>
                                </a:moveTo>
                                <a:lnTo>
                                  <a:pt x="0" y="203"/>
                                </a:lnTo>
                                <a:cubicBezTo>
                                  <a:pt x="0" y="197"/>
                                  <a:pt x="4" y="192"/>
                                  <a:pt x="10" y="192"/>
                                </a:cubicBezTo>
                                <a:cubicBezTo>
                                  <a:pt x="16" y="192"/>
                                  <a:pt x="21" y="197"/>
                                  <a:pt x="21" y="203"/>
                                </a:cubicBezTo>
                                <a:lnTo>
                                  <a:pt x="21" y="224"/>
                                </a:lnTo>
                                <a:cubicBezTo>
                                  <a:pt x="21" y="230"/>
                                  <a:pt x="16" y="235"/>
                                  <a:pt x="10" y="235"/>
                                </a:cubicBezTo>
                                <a:cubicBezTo>
                                  <a:pt x="4" y="235"/>
                                  <a:pt x="0" y="230"/>
                                  <a:pt x="0" y="224"/>
                                </a:cubicBezTo>
                                <a:close/>
                                <a:moveTo>
                                  <a:pt x="0" y="160"/>
                                </a:moveTo>
                                <a:lnTo>
                                  <a:pt x="0" y="139"/>
                                </a:lnTo>
                                <a:cubicBezTo>
                                  <a:pt x="0" y="133"/>
                                  <a:pt x="4" y="128"/>
                                  <a:pt x="10" y="128"/>
                                </a:cubicBezTo>
                                <a:cubicBezTo>
                                  <a:pt x="16" y="128"/>
                                  <a:pt x="21" y="133"/>
                                  <a:pt x="21" y="139"/>
                                </a:cubicBezTo>
                                <a:lnTo>
                                  <a:pt x="21" y="160"/>
                                </a:lnTo>
                                <a:cubicBezTo>
                                  <a:pt x="21" y="166"/>
                                  <a:pt x="16" y="171"/>
                                  <a:pt x="10" y="171"/>
                                </a:cubicBezTo>
                                <a:cubicBezTo>
                                  <a:pt x="4" y="171"/>
                                  <a:pt x="0" y="166"/>
                                  <a:pt x="0" y="160"/>
                                </a:cubicBezTo>
                                <a:close/>
                                <a:moveTo>
                                  <a:pt x="0" y="96"/>
                                </a:moveTo>
                                <a:lnTo>
                                  <a:pt x="0" y="75"/>
                                </a:lnTo>
                                <a:cubicBezTo>
                                  <a:pt x="0" y="69"/>
                                  <a:pt x="4" y="64"/>
                                  <a:pt x="10" y="64"/>
                                </a:cubicBezTo>
                                <a:cubicBezTo>
                                  <a:pt x="16" y="64"/>
                                  <a:pt x="21" y="69"/>
                                  <a:pt x="21" y="75"/>
                                </a:cubicBezTo>
                                <a:lnTo>
                                  <a:pt x="21" y="96"/>
                                </a:lnTo>
                                <a:cubicBezTo>
                                  <a:pt x="21" y="102"/>
                                  <a:pt x="16" y="107"/>
                                  <a:pt x="10" y="107"/>
                                </a:cubicBezTo>
                                <a:cubicBezTo>
                                  <a:pt x="4" y="107"/>
                                  <a:pt x="0" y="102"/>
                                  <a:pt x="0" y="96"/>
                                </a:cubicBezTo>
                                <a:close/>
                                <a:moveTo>
                                  <a:pt x="0" y="32"/>
                                </a:moveTo>
                                <a:lnTo>
                                  <a:pt x="0" y="11"/>
                                </a:lnTo>
                                <a:cubicBezTo>
                                  <a:pt x="0" y="5"/>
                                  <a:pt x="4" y="0"/>
                                  <a:pt x="10" y="0"/>
                                </a:cubicBezTo>
                                <a:cubicBezTo>
                                  <a:pt x="16" y="0"/>
                                  <a:pt x="21" y="5"/>
                                  <a:pt x="21" y="11"/>
                                </a:cubicBezTo>
                                <a:lnTo>
                                  <a:pt x="21" y="32"/>
                                </a:lnTo>
                                <a:cubicBezTo>
                                  <a:pt x="21" y="38"/>
                                  <a:pt x="16" y="43"/>
                                  <a:pt x="10" y="43"/>
                                </a:cubicBezTo>
                                <a:cubicBezTo>
                                  <a:pt x="4"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54" name="Rectangle 81"/>
                        <wps:cNvSpPr>
                          <a:spLocks noChangeArrowheads="1"/>
                        </wps:cNvSpPr>
                        <wps:spPr bwMode="auto">
                          <a:xfrm>
                            <a:off x="121920" y="932815"/>
                            <a:ext cx="1301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Up</w:t>
                              </w:r>
                            </w:p>
                          </w:txbxContent>
                        </wps:txbx>
                        <wps:bodyPr rot="0" vert="horz" wrap="square" lIns="0" tIns="0" rIns="0" bIns="0" anchor="t" anchorCtr="0" upright="1">
                          <a:noAutofit/>
                        </wps:bodyPr>
                      </wps:wsp>
                      <wps:wsp>
                        <wps:cNvPr id="55" name="Rectangle 82"/>
                        <wps:cNvSpPr>
                          <a:spLocks noChangeArrowheads="1"/>
                        </wps:cNvSpPr>
                        <wps:spPr bwMode="auto">
                          <a:xfrm>
                            <a:off x="262255" y="805180"/>
                            <a:ext cx="768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E</w:t>
                              </w:r>
                            </w:p>
                          </w:txbxContent>
                        </wps:txbx>
                        <wps:bodyPr rot="0" vert="horz" wrap="square" lIns="0" tIns="0" rIns="0" bIns="0" anchor="t" anchorCtr="0" upright="1">
                          <a:noAutofit/>
                        </wps:bodyPr>
                      </wps:wsp>
                      <wps:wsp>
                        <wps:cNvPr id="56" name="Rectangle 83"/>
                        <wps:cNvSpPr>
                          <a:spLocks noChangeArrowheads="1"/>
                        </wps:cNvSpPr>
                        <wps:spPr bwMode="auto">
                          <a:xfrm>
                            <a:off x="262255" y="1036955"/>
                            <a:ext cx="895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Pr="00C6153C" w:rsidRDefault="00C36421">
                              <w:pPr>
                                <w:rPr>
                                  <w:rFonts w:ascii="Arial" w:hAnsi="Arial" w:cs="Arial"/>
                                  <w:sz w:val="18"/>
                                  <w:szCs w:val="18"/>
                                  <w:lang w:eastAsia="ja-JP"/>
                                </w:rPr>
                              </w:pPr>
                              <w:r w:rsidRPr="00C6153C">
                                <w:rPr>
                                  <w:rFonts w:ascii="Arial" w:hAnsi="Arial" w:cs="Arial"/>
                                  <w:sz w:val="18"/>
                                  <w:szCs w:val="18"/>
                                  <w:lang w:eastAsia="ja-JP"/>
                                </w:rPr>
                                <w:t>O</w:t>
                              </w:r>
                            </w:p>
                          </w:txbxContent>
                        </wps:txbx>
                        <wps:bodyPr rot="0" vert="horz" wrap="square" lIns="0" tIns="0" rIns="0" bIns="0" anchor="t" anchorCtr="0" upright="1">
                          <a:noAutofit/>
                        </wps:bodyPr>
                      </wps:wsp>
                      <wps:wsp>
                        <wps:cNvPr id="57" name="Line 84"/>
                        <wps:cNvCnPr/>
                        <wps:spPr bwMode="auto">
                          <a:xfrm>
                            <a:off x="2392680" y="873125"/>
                            <a:ext cx="30289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58" name="Freeform 85"/>
                        <wps:cNvSpPr>
                          <a:spLocks/>
                        </wps:cNvSpPr>
                        <wps:spPr bwMode="auto">
                          <a:xfrm>
                            <a:off x="2371090" y="84645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86"/>
                        <wps:cNvSpPr>
                          <a:spLocks/>
                        </wps:cNvSpPr>
                        <wps:spPr bwMode="auto">
                          <a:xfrm>
                            <a:off x="2690495" y="84645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Rectangle 88"/>
                        <wps:cNvSpPr>
                          <a:spLocks noChangeArrowheads="1"/>
                        </wps:cNvSpPr>
                        <wps:spPr bwMode="auto">
                          <a:xfrm>
                            <a:off x="2550160" y="80518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3</w:t>
                              </w:r>
                            </w:p>
                          </w:txbxContent>
                        </wps:txbx>
                        <wps:bodyPr rot="0" vert="horz" wrap="square" lIns="0" tIns="0" rIns="0" bIns="0" anchor="t" anchorCtr="0" upright="1">
                          <a:noAutofit/>
                        </wps:bodyPr>
                      </wps:wsp>
                      <wps:wsp>
                        <wps:cNvPr id="61" name="Line 89"/>
                        <wps:cNvCnPr/>
                        <wps:spPr bwMode="auto">
                          <a:xfrm>
                            <a:off x="2738120" y="873125"/>
                            <a:ext cx="7302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62" name="Freeform 90"/>
                        <wps:cNvSpPr>
                          <a:spLocks/>
                        </wps:cNvSpPr>
                        <wps:spPr bwMode="auto">
                          <a:xfrm>
                            <a:off x="2717165" y="84645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91"/>
                        <wps:cNvSpPr>
                          <a:spLocks/>
                        </wps:cNvSpPr>
                        <wps:spPr bwMode="auto">
                          <a:xfrm>
                            <a:off x="2805430" y="84645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Rectangle 93"/>
                        <wps:cNvSpPr>
                          <a:spLocks noChangeArrowheads="1"/>
                        </wps:cNvSpPr>
                        <wps:spPr bwMode="auto">
                          <a:xfrm>
                            <a:off x="2748915" y="80518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1</w:t>
                              </w:r>
                            </w:p>
                          </w:txbxContent>
                        </wps:txbx>
                        <wps:bodyPr rot="0" vert="horz" wrap="square" lIns="0" tIns="0" rIns="0" bIns="0" anchor="t" anchorCtr="0" upright="1">
                          <a:noAutofit/>
                        </wps:bodyPr>
                      </wps:wsp>
                      <wps:wsp>
                        <wps:cNvPr id="65" name="Freeform 94"/>
                        <wps:cNvSpPr>
                          <a:spLocks/>
                        </wps:cNvSpPr>
                        <wps:spPr bwMode="auto">
                          <a:xfrm>
                            <a:off x="2313940" y="585470"/>
                            <a:ext cx="114935" cy="115570"/>
                          </a:xfrm>
                          <a:custGeom>
                            <a:avLst/>
                            <a:gdLst>
                              <a:gd name="T0" fmla="*/ 114935 w 181"/>
                              <a:gd name="T1" fmla="*/ 57150 h 182"/>
                              <a:gd name="T2" fmla="*/ 57150 w 181"/>
                              <a:gd name="T3" fmla="*/ 0 h 182"/>
                              <a:gd name="T4" fmla="*/ 0 w 181"/>
                              <a:gd name="T5" fmla="*/ 57150 h 182"/>
                              <a:gd name="T6" fmla="*/ 57150 w 181"/>
                              <a:gd name="T7" fmla="*/ 115570 h 182"/>
                              <a:gd name="T8" fmla="*/ 114935 w 181"/>
                              <a:gd name="T9" fmla="*/ 5715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1" h="182">
                                <a:moveTo>
                                  <a:pt x="181" y="90"/>
                                </a:moveTo>
                                <a:cubicBezTo>
                                  <a:pt x="181" y="41"/>
                                  <a:pt x="140" y="0"/>
                                  <a:pt x="90" y="0"/>
                                </a:cubicBezTo>
                                <a:cubicBezTo>
                                  <a:pt x="40" y="0"/>
                                  <a:pt x="0" y="41"/>
                                  <a:pt x="0" y="90"/>
                                </a:cubicBezTo>
                                <a:cubicBezTo>
                                  <a:pt x="0" y="141"/>
                                  <a:pt x="40" y="182"/>
                                  <a:pt x="90" y="182"/>
                                </a:cubicBezTo>
                                <a:cubicBezTo>
                                  <a:pt x="140" y="182"/>
                                  <a:pt x="181" y="141"/>
                                  <a:pt x="181" y="90"/>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Line 95"/>
                        <wps:cNvCnPr/>
                        <wps:spPr bwMode="auto">
                          <a:xfrm>
                            <a:off x="2198370"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67" name="Line 96"/>
                        <wps:cNvCnPr/>
                        <wps:spPr bwMode="auto">
                          <a:xfrm flipH="1">
                            <a:off x="2198370"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68" name="Line 97"/>
                        <wps:cNvCnPr/>
                        <wps:spPr bwMode="auto">
                          <a:xfrm>
                            <a:off x="242887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69" name="Line 98"/>
                        <wps:cNvCnPr/>
                        <wps:spPr bwMode="auto">
                          <a:xfrm flipH="1">
                            <a:off x="242887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0" name="Freeform 99"/>
                        <wps:cNvSpPr>
                          <a:spLocks noEditPoints="1"/>
                        </wps:cNvSpPr>
                        <wps:spPr bwMode="auto">
                          <a:xfrm>
                            <a:off x="2251710" y="304165"/>
                            <a:ext cx="8255" cy="918845"/>
                          </a:xfrm>
                          <a:custGeom>
                            <a:avLst/>
                            <a:gdLst>
                              <a:gd name="T0" fmla="*/ 8255 w 21"/>
                              <a:gd name="T1" fmla="*/ 914653 h 2411"/>
                              <a:gd name="T2" fmla="*/ 4324 w 21"/>
                              <a:gd name="T3" fmla="*/ 878067 h 2411"/>
                              <a:gd name="T4" fmla="*/ 0 w 21"/>
                              <a:gd name="T5" fmla="*/ 865871 h 2411"/>
                              <a:gd name="T6" fmla="*/ 4324 w 21"/>
                              <a:gd name="T7" fmla="*/ 870064 h 2411"/>
                              <a:gd name="T8" fmla="*/ 8255 w 21"/>
                              <a:gd name="T9" fmla="*/ 833477 h 2411"/>
                              <a:gd name="T10" fmla="*/ 0 w 21"/>
                              <a:gd name="T11" fmla="*/ 809087 h 2411"/>
                              <a:gd name="T12" fmla="*/ 0 w 21"/>
                              <a:gd name="T13" fmla="*/ 817090 h 2411"/>
                              <a:gd name="T14" fmla="*/ 8255 w 21"/>
                              <a:gd name="T15" fmla="*/ 792699 h 2411"/>
                              <a:gd name="T16" fmla="*/ 4324 w 21"/>
                              <a:gd name="T17" fmla="*/ 756113 h 2411"/>
                              <a:gd name="T18" fmla="*/ 0 w 21"/>
                              <a:gd name="T19" fmla="*/ 743918 h 2411"/>
                              <a:gd name="T20" fmla="*/ 4324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4324 w 21"/>
                              <a:gd name="T31" fmla="*/ 634159 h 2411"/>
                              <a:gd name="T32" fmla="*/ 0 w 21"/>
                              <a:gd name="T33" fmla="*/ 621964 h 2411"/>
                              <a:gd name="T34" fmla="*/ 4324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4324 w 21"/>
                              <a:gd name="T45" fmla="*/ 512206 h 2411"/>
                              <a:gd name="T46" fmla="*/ 0 w 21"/>
                              <a:gd name="T47" fmla="*/ 500010 h 2411"/>
                              <a:gd name="T48" fmla="*/ 4324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4324 w 21"/>
                              <a:gd name="T59" fmla="*/ 390252 h 2411"/>
                              <a:gd name="T60" fmla="*/ 0 w 21"/>
                              <a:gd name="T61" fmla="*/ 378057 h 2411"/>
                              <a:gd name="T62" fmla="*/ 4324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4324 w 21"/>
                              <a:gd name="T73" fmla="*/ 268298 h 2411"/>
                              <a:gd name="T74" fmla="*/ 0 w 21"/>
                              <a:gd name="T75" fmla="*/ 256103 h 2411"/>
                              <a:gd name="T76" fmla="*/ 4324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4324 w 21"/>
                              <a:gd name="T87" fmla="*/ 146344 h 2411"/>
                              <a:gd name="T88" fmla="*/ 0 w 21"/>
                              <a:gd name="T89" fmla="*/ 134149 h 2411"/>
                              <a:gd name="T90" fmla="*/ 4324 w 21"/>
                              <a:gd name="T91" fmla="*/ 138341 h 2411"/>
                              <a:gd name="T92" fmla="*/ 8255 w 21"/>
                              <a:gd name="T93" fmla="*/ 101755 h 2411"/>
                              <a:gd name="T94" fmla="*/ 0 w 21"/>
                              <a:gd name="T95" fmla="*/ 77364 h 2411"/>
                              <a:gd name="T96" fmla="*/ 0 w 21"/>
                              <a:gd name="T97" fmla="*/ 85368 h 2411"/>
                              <a:gd name="T98" fmla="*/ 8255 w 21"/>
                              <a:gd name="T99" fmla="*/ 60977 h 2411"/>
                              <a:gd name="T100" fmla="*/ 4324 w 21"/>
                              <a:gd name="T101" fmla="*/ 24391 h 2411"/>
                              <a:gd name="T102" fmla="*/ 0 w 21"/>
                              <a:gd name="T103" fmla="*/ 12195 h 2411"/>
                              <a:gd name="T104" fmla="*/ 4324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1" y="2368"/>
                                </a:cubicBezTo>
                                <a:cubicBezTo>
                                  <a:pt x="16" y="2368"/>
                                  <a:pt x="21" y="2373"/>
                                  <a:pt x="21" y="2379"/>
                                </a:cubicBezTo>
                                <a:lnTo>
                                  <a:pt x="21" y="2400"/>
                                </a:lnTo>
                                <a:cubicBezTo>
                                  <a:pt x="21" y="2406"/>
                                  <a:pt x="16" y="2411"/>
                                  <a:pt x="11" y="2411"/>
                                </a:cubicBezTo>
                                <a:cubicBezTo>
                                  <a:pt x="5" y="2411"/>
                                  <a:pt x="0" y="2406"/>
                                  <a:pt x="0" y="2400"/>
                                </a:cubicBezTo>
                                <a:close/>
                                <a:moveTo>
                                  <a:pt x="0" y="2336"/>
                                </a:moveTo>
                                <a:lnTo>
                                  <a:pt x="0" y="2315"/>
                                </a:lnTo>
                                <a:cubicBezTo>
                                  <a:pt x="0" y="2309"/>
                                  <a:pt x="5" y="2304"/>
                                  <a:pt x="11" y="2304"/>
                                </a:cubicBezTo>
                                <a:cubicBezTo>
                                  <a:pt x="16" y="2304"/>
                                  <a:pt x="21" y="2309"/>
                                  <a:pt x="21" y="2315"/>
                                </a:cubicBezTo>
                                <a:lnTo>
                                  <a:pt x="21" y="2336"/>
                                </a:lnTo>
                                <a:cubicBezTo>
                                  <a:pt x="21" y="2342"/>
                                  <a:pt x="16" y="2347"/>
                                  <a:pt x="11" y="2347"/>
                                </a:cubicBezTo>
                                <a:cubicBezTo>
                                  <a:pt x="5" y="2347"/>
                                  <a:pt x="0" y="2342"/>
                                  <a:pt x="0" y="2336"/>
                                </a:cubicBezTo>
                                <a:close/>
                                <a:moveTo>
                                  <a:pt x="0" y="2272"/>
                                </a:moveTo>
                                <a:lnTo>
                                  <a:pt x="0" y="2251"/>
                                </a:lnTo>
                                <a:cubicBezTo>
                                  <a:pt x="0" y="2245"/>
                                  <a:pt x="5" y="2240"/>
                                  <a:pt x="11" y="2240"/>
                                </a:cubicBezTo>
                                <a:cubicBezTo>
                                  <a:pt x="16" y="2240"/>
                                  <a:pt x="21" y="2245"/>
                                  <a:pt x="21" y="2251"/>
                                </a:cubicBezTo>
                                <a:lnTo>
                                  <a:pt x="21" y="2272"/>
                                </a:lnTo>
                                <a:cubicBezTo>
                                  <a:pt x="21" y="2278"/>
                                  <a:pt x="16" y="2283"/>
                                  <a:pt x="11" y="2283"/>
                                </a:cubicBezTo>
                                <a:cubicBezTo>
                                  <a:pt x="5" y="2283"/>
                                  <a:pt x="0" y="2278"/>
                                  <a:pt x="0" y="2272"/>
                                </a:cubicBezTo>
                                <a:close/>
                                <a:moveTo>
                                  <a:pt x="0" y="2208"/>
                                </a:moveTo>
                                <a:lnTo>
                                  <a:pt x="0" y="2187"/>
                                </a:lnTo>
                                <a:cubicBezTo>
                                  <a:pt x="0" y="2181"/>
                                  <a:pt x="5" y="2176"/>
                                  <a:pt x="11" y="2176"/>
                                </a:cubicBezTo>
                                <a:cubicBezTo>
                                  <a:pt x="16" y="2176"/>
                                  <a:pt x="21" y="2181"/>
                                  <a:pt x="21" y="2187"/>
                                </a:cubicBezTo>
                                <a:lnTo>
                                  <a:pt x="21" y="2208"/>
                                </a:lnTo>
                                <a:cubicBezTo>
                                  <a:pt x="21" y="2214"/>
                                  <a:pt x="16" y="2219"/>
                                  <a:pt x="11" y="2219"/>
                                </a:cubicBezTo>
                                <a:cubicBezTo>
                                  <a:pt x="5" y="2219"/>
                                  <a:pt x="0" y="2214"/>
                                  <a:pt x="0" y="2208"/>
                                </a:cubicBezTo>
                                <a:close/>
                                <a:moveTo>
                                  <a:pt x="0" y="2144"/>
                                </a:moveTo>
                                <a:lnTo>
                                  <a:pt x="0" y="2123"/>
                                </a:lnTo>
                                <a:cubicBezTo>
                                  <a:pt x="0" y="2117"/>
                                  <a:pt x="5" y="2112"/>
                                  <a:pt x="11" y="2112"/>
                                </a:cubicBezTo>
                                <a:cubicBezTo>
                                  <a:pt x="16" y="2112"/>
                                  <a:pt x="21" y="2117"/>
                                  <a:pt x="21" y="2123"/>
                                </a:cubicBezTo>
                                <a:lnTo>
                                  <a:pt x="21" y="2144"/>
                                </a:lnTo>
                                <a:cubicBezTo>
                                  <a:pt x="21" y="2150"/>
                                  <a:pt x="16" y="2155"/>
                                  <a:pt x="11" y="2155"/>
                                </a:cubicBezTo>
                                <a:cubicBezTo>
                                  <a:pt x="5" y="2155"/>
                                  <a:pt x="0" y="2150"/>
                                  <a:pt x="0" y="2144"/>
                                </a:cubicBezTo>
                                <a:close/>
                                <a:moveTo>
                                  <a:pt x="0" y="2080"/>
                                </a:moveTo>
                                <a:lnTo>
                                  <a:pt x="0" y="2059"/>
                                </a:lnTo>
                                <a:cubicBezTo>
                                  <a:pt x="0" y="2053"/>
                                  <a:pt x="5" y="2048"/>
                                  <a:pt x="11" y="2048"/>
                                </a:cubicBezTo>
                                <a:cubicBezTo>
                                  <a:pt x="16" y="2048"/>
                                  <a:pt x="21" y="2053"/>
                                  <a:pt x="21" y="2059"/>
                                </a:cubicBezTo>
                                <a:lnTo>
                                  <a:pt x="21" y="2080"/>
                                </a:lnTo>
                                <a:cubicBezTo>
                                  <a:pt x="21" y="2086"/>
                                  <a:pt x="16" y="2091"/>
                                  <a:pt x="11" y="2091"/>
                                </a:cubicBezTo>
                                <a:cubicBezTo>
                                  <a:pt x="5" y="2091"/>
                                  <a:pt x="0" y="2086"/>
                                  <a:pt x="0" y="2080"/>
                                </a:cubicBezTo>
                                <a:close/>
                                <a:moveTo>
                                  <a:pt x="0" y="2016"/>
                                </a:moveTo>
                                <a:lnTo>
                                  <a:pt x="0" y="1995"/>
                                </a:lnTo>
                                <a:cubicBezTo>
                                  <a:pt x="0" y="1989"/>
                                  <a:pt x="5" y="1984"/>
                                  <a:pt x="11" y="1984"/>
                                </a:cubicBezTo>
                                <a:cubicBezTo>
                                  <a:pt x="16" y="1984"/>
                                  <a:pt x="21" y="1989"/>
                                  <a:pt x="21" y="1995"/>
                                </a:cubicBezTo>
                                <a:lnTo>
                                  <a:pt x="21" y="2016"/>
                                </a:lnTo>
                                <a:cubicBezTo>
                                  <a:pt x="21" y="2022"/>
                                  <a:pt x="16" y="2027"/>
                                  <a:pt x="11" y="2027"/>
                                </a:cubicBezTo>
                                <a:cubicBezTo>
                                  <a:pt x="5" y="2027"/>
                                  <a:pt x="0" y="2022"/>
                                  <a:pt x="0" y="2016"/>
                                </a:cubicBezTo>
                                <a:close/>
                                <a:moveTo>
                                  <a:pt x="0" y="1952"/>
                                </a:moveTo>
                                <a:lnTo>
                                  <a:pt x="0" y="1931"/>
                                </a:lnTo>
                                <a:cubicBezTo>
                                  <a:pt x="0" y="1925"/>
                                  <a:pt x="5" y="1920"/>
                                  <a:pt x="11" y="1920"/>
                                </a:cubicBezTo>
                                <a:cubicBezTo>
                                  <a:pt x="16" y="1920"/>
                                  <a:pt x="21" y="1925"/>
                                  <a:pt x="21" y="1931"/>
                                </a:cubicBezTo>
                                <a:lnTo>
                                  <a:pt x="21" y="1952"/>
                                </a:lnTo>
                                <a:cubicBezTo>
                                  <a:pt x="21" y="1958"/>
                                  <a:pt x="16" y="1963"/>
                                  <a:pt x="11" y="1963"/>
                                </a:cubicBezTo>
                                <a:cubicBezTo>
                                  <a:pt x="5" y="1963"/>
                                  <a:pt x="0" y="1958"/>
                                  <a:pt x="0" y="1952"/>
                                </a:cubicBezTo>
                                <a:close/>
                                <a:moveTo>
                                  <a:pt x="0" y="1888"/>
                                </a:moveTo>
                                <a:lnTo>
                                  <a:pt x="0" y="1867"/>
                                </a:lnTo>
                                <a:cubicBezTo>
                                  <a:pt x="0" y="1861"/>
                                  <a:pt x="5" y="1856"/>
                                  <a:pt x="11" y="1856"/>
                                </a:cubicBezTo>
                                <a:cubicBezTo>
                                  <a:pt x="16" y="1856"/>
                                  <a:pt x="21" y="1861"/>
                                  <a:pt x="21" y="1867"/>
                                </a:cubicBezTo>
                                <a:lnTo>
                                  <a:pt x="21" y="1888"/>
                                </a:lnTo>
                                <a:cubicBezTo>
                                  <a:pt x="21" y="1894"/>
                                  <a:pt x="16" y="1899"/>
                                  <a:pt x="11" y="1899"/>
                                </a:cubicBezTo>
                                <a:cubicBezTo>
                                  <a:pt x="5" y="1899"/>
                                  <a:pt x="0" y="1894"/>
                                  <a:pt x="0" y="1888"/>
                                </a:cubicBezTo>
                                <a:close/>
                                <a:moveTo>
                                  <a:pt x="0" y="1824"/>
                                </a:moveTo>
                                <a:lnTo>
                                  <a:pt x="0" y="1803"/>
                                </a:lnTo>
                                <a:cubicBezTo>
                                  <a:pt x="0" y="1797"/>
                                  <a:pt x="5" y="1792"/>
                                  <a:pt x="11" y="1792"/>
                                </a:cubicBezTo>
                                <a:cubicBezTo>
                                  <a:pt x="16" y="1792"/>
                                  <a:pt x="21" y="1797"/>
                                  <a:pt x="21" y="1803"/>
                                </a:cubicBezTo>
                                <a:lnTo>
                                  <a:pt x="21" y="1824"/>
                                </a:lnTo>
                                <a:cubicBezTo>
                                  <a:pt x="21" y="1830"/>
                                  <a:pt x="16" y="1835"/>
                                  <a:pt x="11" y="1835"/>
                                </a:cubicBezTo>
                                <a:cubicBezTo>
                                  <a:pt x="5" y="1835"/>
                                  <a:pt x="0" y="1830"/>
                                  <a:pt x="0" y="1824"/>
                                </a:cubicBezTo>
                                <a:close/>
                                <a:moveTo>
                                  <a:pt x="0" y="1760"/>
                                </a:moveTo>
                                <a:lnTo>
                                  <a:pt x="0" y="1739"/>
                                </a:lnTo>
                                <a:cubicBezTo>
                                  <a:pt x="0" y="1733"/>
                                  <a:pt x="5" y="1728"/>
                                  <a:pt x="11" y="1728"/>
                                </a:cubicBezTo>
                                <a:cubicBezTo>
                                  <a:pt x="16" y="1728"/>
                                  <a:pt x="21" y="1733"/>
                                  <a:pt x="21" y="1739"/>
                                </a:cubicBezTo>
                                <a:lnTo>
                                  <a:pt x="21" y="1760"/>
                                </a:lnTo>
                                <a:cubicBezTo>
                                  <a:pt x="21" y="1766"/>
                                  <a:pt x="16" y="1771"/>
                                  <a:pt x="11" y="1771"/>
                                </a:cubicBezTo>
                                <a:cubicBezTo>
                                  <a:pt x="5" y="1771"/>
                                  <a:pt x="0" y="1766"/>
                                  <a:pt x="0" y="1760"/>
                                </a:cubicBezTo>
                                <a:close/>
                                <a:moveTo>
                                  <a:pt x="0" y="1696"/>
                                </a:moveTo>
                                <a:lnTo>
                                  <a:pt x="0" y="1675"/>
                                </a:lnTo>
                                <a:cubicBezTo>
                                  <a:pt x="0" y="1669"/>
                                  <a:pt x="5" y="1664"/>
                                  <a:pt x="11" y="1664"/>
                                </a:cubicBezTo>
                                <a:cubicBezTo>
                                  <a:pt x="16" y="1664"/>
                                  <a:pt x="21" y="1669"/>
                                  <a:pt x="21" y="1675"/>
                                </a:cubicBezTo>
                                <a:lnTo>
                                  <a:pt x="21" y="1696"/>
                                </a:lnTo>
                                <a:cubicBezTo>
                                  <a:pt x="21" y="1702"/>
                                  <a:pt x="16" y="1707"/>
                                  <a:pt x="11" y="1707"/>
                                </a:cubicBezTo>
                                <a:cubicBezTo>
                                  <a:pt x="5" y="1707"/>
                                  <a:pt x="0" y="1702"/>
                                  <a:pt x="0" y="1696"/>
                                </a:cubicBezTo>
                                <a:close/>
                                <a:moveTo>
                                  <a:pt x="0" y="1632"/>
                                </a:moveTo>
                                <a:lnTo>
                                  <a:pt x="0" y="1611"/>
                                </a:lnTo>
                                <a:cubicBezTo>
                                  <a:pt x="0" y="1605"/>
                                  <a:pt x="5" y="1600"/>
                                  <a:pt x="11" y="1600"/>
                                </a:cubicBezTo>
                                <a:cubicBezTo>
                                  <a:pt x="16" y="1600"/>
                                  <a:pt x="21" y="1605"/>
                                  <a:pt x="21" y="1611"/>
                                </a:cubicBezTo>
                                <a:lnTo>
                                  <a:pt x="21" y="1632"/>
                                </a:lnTo>
                                <a:cubicBezTo>
                                  <a:pt x="21" y="1638"/>
                                  <a:pt x="16" y="1643"/>
                                  <a:pt x="11" y="1643"/>
                                </a:cubicBezTo>
                                <a:cubicBezTo>
                                  <a:pt x="5" y="1643"/>
                                  <a:pt x="0" y="1638"/>
                                  <a:pt x="0" y="1632"/>
                                </a:cubicBezTo>
                                <a:close/>
                                <a:moveTo>
                                  <a:pt x="0" y="1568"/>
                                </a:moveTo>
                                <a:lnTo>
                                  <a:pt x="0" y="1547"/>
                                </a:lnTo>
                                <a:cubicBezTo>
                                  <a:pt x="0" y="1541"/>
                                  <a:pt x="5" y="1536"/>
                                  <a:pt x="11" y="1536"/>
                                </a:cubicBezTo>
                                <a:cubicBezTo>
                                  <a:pt x="16" y="1536"/>
                                  <a:pt x="21" y="1541"/>
                                  <a:pt x="21" y="1547"/>
                                </a:cubicBezTo>
                                <a:lnTo>
                                  <a:pt x="21" y="1568"/>
                                </a:lnTo>
                                <a:cubicBezTo>
                                  <a:pt x="21" y="1574"/>
                                  <a:pt x="16" y="1579"/>
                                  <a:pt x="11" y="1579"/>
                                </a:cubicBezTo>
                                <a:cubicBezTo>
                                  <a:pt x="5" y="1579"/>
                                  <a:pt x="0" y="1574"/>
                                  <a:pt x="0" y="1568"/>
                                </a:cubicBezTo>
                                <a:close/>
                                <a:moveTo>
                                  <a:pt x="0" y="1504"/>
                                </a:moveTo>
                                <a:lnTo>
                                  <a:pt x="0" y="1483"/>
                                </a:lnTo>
                                <a:cubicBezTo>
                                  <a:pt x="0" y="1477"/>
                                  <a:pt x="5" y="1472"/>
                                  <a:pt x="11" y="1472"/>
                                </a:cubicBezTo>
                                <a:cubicBezTo>
                                  <a:pt x="16" y="1472"/>
                                  <a:pt x="21" y="1477"/>
                                  <a:pt x="21" y="1483"/>
                                </a:cubicBezTo>
                                <a:lnTo>
                                  <a:pt x="21" y="1504"/>
                                </a:lnTo>
                                <a:cubicBezTo>
                                  <a:pt x="21" y="1510"/>
                                  <a:pt x="16" y="1515"/>
                                  <a:pt x="11" y="1515"/>
                                </a:cubicBezTo>
                                <a:cubicBezTo>
                                  <a:pt x="5" y="1515"/>
                                  <a:pt x="0" y="1510"/>
                                  <a:pt x="0" y="1504"/>
                                </a:cubicBezTo>
                                <a:close/>
                                <a:moveTo>
                                  <a:pt x="0" y="1440"/>
                                </a:moveTo>
                                <a:lnTo>
                                  <a:pt x="0" y="1419"/>
                                </a:lnTo>
                                <a:cubicBezTo>
                                  <a:pt x="0" y="1413"/>
                                  <a:pt x="5" y="1408"/>
                                  <a:pt x="11" y="1408"/>
                                </a:cubicBezTo>
                                <a:cubicBezTo>
                                  <a:pt x="16" y="1408"/>
                                  <a:pt x="21" y="1413"/>
                                  <a:pt x="21" y="1419"/>
                                </a:cubicBezTo>
                                <a:lnTo>
                                  <a:pt x="21" y="1440"/>
                                </a:lnTo>
                                <a:cubicBezTo>
                                  <a:pt x="21" y="1446"/>
                                  <a:pt x="16" y="1451"/>
                                  <a:pt x="11" y="1451"/>
                                </a:cubicBezTo>
                                <a:cubicBezTo>
                                  <a:pt x="5" y="1451"/>
                                  <a:pt x="0" y="1446"/>
                                  <a:pt x="0" y="1440"/>
                                </a:cubicBezTo>
                                <a:close/>
                                <a:moveTo>
                                  <a:pt x="0" y="1376"/>
                                </a:moveTo>
                                <a:lnTo>
                                  <a:pt x="0" y="1355"/>
                                </a:lnTo>
                                <a:cubicBezTo>
                                  <a:pt x="0" y="1349"/>
                                  <a:pt x="5" y="1344"/>
                                  <a:pt x="11" y="1344"/>
                                </a:cubicBezTo>
                                <a:cubicBezTo>
                                  <a:pt x="16" y="1344"/>
                                  <a:pt x="21" y="1349"/>
                                  <a:pt x="21" y="1355"/>
                                </a:cubicBezTo>
                                <a:lnTo>
                                  <a:pt x="21" y="1376"/>
                                </a:lnTo>
                                <a:cubicBezTo>
                                  <a:pt x="21" y="1382"/>
                                  <a:pt x="16" y="1387"/>
                                  <a:pt x="11" y="1387"/>
                                </a:cubicBezTo>
                                <a:cubicBezTo>
                                  <a:pt x="5" y="1387"/>
                                  <a:pt x="0" y="1382"/>
                                  <a:pt x="0" y="1376"/>
                                </a:cubicBezTo>
                                <a:close/>
                                <a:moveTo>
                                  <a:pt x="0" y="1312"/>
                                </a:moveTo>
                                <a:lnTo>
                                  <a:pt x="0" y="1291"/>
                                </a:lnTo>
                                <a:cubicBezTo>
                                  <a:pt x="0" y="1285"/>
                                  <a:pt x="5" y="1280"/>
                                  <a:pt x="11" y="1280"/>
                                </a:cubicBezTo>
                                <a:cubicBezTo>
                                  <a:pt x="16" y="1280"/>
                                  <a:pt x="21" y="1285"/>
                                  <a:pt x="21" y="1291"/>
                                </a:cubicBezTo>
                                <a:lnTo>
                                  <a:pt x="21" y="1312"/>
                                </a:lnTo>
                                <a:cubicBezTo>
                                  <a:pt x="21" y="1318"/>
                                  <a:pt x="16" y="1323"/>
                                  <a:pt x="11" y="1323"/>
                                </a:cubicBezTo>
                                <a:cubicBezTo>
                                  <a:pt x="5" y="1323"/>
                                  <a:pt x="0" y="1318"/>
                                  <a:pt x="0" y="1312"/>
                                </a:cubicBezTo>
                                <a:close/>
                                <a:moveTo>
                                  <a:pt x="0" y="1248"/>
                                </a:moveTo>
                                <a:lnTo>
                                  <a:pt x="0" y="1227"/>
                                </a:lnTo>
                                <a:cubicBezTo>
                                  <a:pt x="0" y="1221"/>
                                  <a:pt x="5" y="1216"/>
                                  <a:pt x="11" y="1216"/>
                                </a:cubicBezTo>
                                <a:cubicBezTo>
                                  <a:pt x="16" y="1216"/>
                                  <a:pt x="21" y="1221"/>
                                  <a:pt x="21" y="1227"/>
                                </a:cubicBezTo>
                                <a:lnTo>
                                  <a:pt x="21" y="1248"/>
                                </a:lnTo>
                                <a:cubicBezTo>
                                  <a:pt x="21" y="1254"/>
                                  <a:pt x="16" y="1259"/>
                                  <a:pt x="11" y="1259"/>
                                </a:cubicBezTo>
                                <a:cubicBezTo>
                                  <a:pt x="5" y="1259"/>
                                  <a:pt x="0" y="1254"/>
                                  <a:pt x="0" y="1248"/>
                                </a:cubicBezTo>
                                <a:close/>
                                <a:moveTo>
                                  <a:pt x="0" y="1184"/>
                                </a:moveTo>
                                <a:lnTo>
                                  <a:pt x="0" y="1163"/>
                                </a:lnTo>
                                <a:cubicBezTo>
                                  <a:pt x="0" y="1157"/>
                                  <a:pt x="5" y="1152"/>
                                  <a:pt x="11" y="1152"/>
                                </a:cubicBezTo>
                                <a:cubicBezTo>
                                  <a:pt x="16" y="1152"/>
                                  <a:pt x="21" y="1157"/>
                                  <a:pt x="21" y="1163"/>
                                </a:cubicBezTo>
                                <a:lnTo>
                                  <a:pt x="21" y="1184"/>
                                </a:lnTo>
                                <a:cubicBezTo>
                                  <a:pt x="21" y="1190"/>
                                  <a:pt x="16" y="1195"/>
                                  <a:pt x="11" y="1195"/>
                                </a:cubicBezTo>
                                <a:cubicBezTo>
                                  <a:pt x="5" y="1195"/>
                                  <a:pt x="0" y="1190"/>
                                  <a:pt x="0" y="1184"/>
                                </a:cubicBezTo>
                                <a:close/>
                                <a:moveTo>
                                  <a:pt x="0" y="1120"/>
                                </a:moveTo>
                                <a:lnTo>
                                  <a:pt x="0" y="1099"/>
                                </a:lnTo>
                                <a:cubicBezTo>
                                  <a:pt x="0" y="1093"/>
                                  <a:pt x="5" y="1088"/>
                                  <a:pt x="11" y="1088"/>
                                </a:cubicBezTo>
                                <a:cubicBezTo>
                                  <a:pt x="16" y="1088"/>
                                  <a:pt x="21" y="1093"/>
                                  <a:pt x="21" y="1099"/>
                                </a:cubicBezTo>
                                <a:lnTo>
                                  <a:pt x="21" y="1120"/>
                                </a:lnTo>
                                <a:cubicBezTo>
                                  <a:pt x="21" y="1126"/>
                                  <a:pt x="16" y="1131"/>
                                  <a:pt x="11" y="1131"/>
                                </a:cubicBezTo>
                                <a:cubicBezTo>
                                  <a:pt x="5" y="1131"/>
                                  <a:pt x="0" y="1126"/>
                                  <a:pt x="0" y="1120"/>
                                </a:cubicBezTo>
                                <a:close/>
                                <a:moveTo>
                                  <a:pt x="0" y="1056"/>
                                </a:moveTo>
                                <a:lnTo>
                                  <a:pt x="0" y="1035"/>
                                </a:lnTo>
                                <a:cubicBezTo>
                                  <a:pt x="0" y="1029"/>
                                  <a:pt x="5" y="1024"/>
                                  <a:pt x="11" y="1024"/>
                                </a:cubicBezTo>
                                <a:cubicBezTo>
                                  <a:pt x="16" y="1024"/>
                                  <a:pt x="21" y="1029"/>
                                  <a:pt x="21" y="1035"/>
                                </a:cubicBezTo>
                                <a:lnTo>
                                  <a:pt x="21" y="1056"/>
                                </a:lnTo>
                                <a:cubicBezTo>
                                  <a:pt x="21" y="1062"/>
                                  <a:pt x="16" y="1067"/>
                                  <a:pt x="11" y="1067"/>
                                </a:cubicBezTo>
                                <a:cubicBezTo>
                                  <a:pt x="5" y="1067"/>
                                  <a:pt x="0" y="1062"/>
                                  <a:pt x="0" y="1056"/>
                                </a:cubicBezTo>
                                <a:close/>
                                <a:moveTo>
                                  <a:pt x="0" y="992"/>
                                </a:moveTo>
                                <a:lnTo>
                                  <a:pt x="0" y="971"/>
                                </a:lnTo>
                                <a:cubicBezTo>
                                  <a:pt x="0" y="965"/>
                                  <a:pt x="5" y="960"/>
                                  <a:pt x="11" y="960"/>
                                </a:cubicBezTo>
                                <a:cubicBezTo>
                                  <a:pt x="16" y="960"/>
                                  <a:pt x="21" y="965"/>
                                  <a:pt x="21" y="971"/>
                                </a:cubicBezTo>
                                <a:lnTo>
                                  <a:pt x="21" y="992"/>
                                </a:lnTo>
                                <a:cubicBezTo>
                                  <a:pt x="21" y="998"/>
                                  <a:pt x="16" y="1003"/>
                                  <a:pt x="11" y="1003"/>
                                </a:cubicBezTo>
                                <a:cubicBezTo>
                                  <a:pt x="5" y="1003"/>
                                  <a:pt x="0" y="998"/>
                                  <a:pt x="0" y="992"/>
                                </a:cubicBezTo>
                                <a:close/>
                                <a:moveTo>
                                  <a:pt x="0" y="928"/>
                                </a:moveTo>
                                <a:lnTo>
                                  <a:pt x="0" y="907"/>
                                </a:lnTo>
                                <a:cubicBezTo>
                                  <a:pt x="0" y="901"/>
                                  <a:pt x="5" y="896"/>
                                  <a:pt x="11" y="896"/>
                                </a:cubicBezTo>
                                <a:cubicBezTo>
                                  <a:pt x="16" y="896"/>
                                  <a:pt x="21" y="901"/>
                                  <a:pt x="21" y="907"/>
                                </a:cubicBezTo>
                                <a:lnTo>
                                  <a:pt x="21" y="928"/>
                                </a:lnTo>
                                <a:cubicBezTo>
                                  <a:pt x="21" y="934"/>
                                  <a:pt x="16" y="939"/>
                                  <a:pt x="11" y="939"/>
                                </a:cubicBezTo>
                                <a:cubicBezTo>
                                  <a:pt x="5" y="939"/>
                                  <a:pt x="0" y="934"/>
                                  <a:pt x="0" y="928"/>
                                </a:cubicBezTo>
                                <a:close/>
                                <a:moveTo>
                                  <a:pt x="0" y="864"/>
                                </a:moveTo>
                                <a:lnTo>
                                  <a:pt x="0" y="843"/>
                                </a:lnTo>
                                <a:cubicBezTo>
                                  <a:pt x="0" y="837"/>
                                  <a:pt x="5" y="832"/>
                                  <a:pt x="11" y="832"/>
                                </a:cubicBezTo>
                                <a:cubicBezTo>
                                  <a:pt x="16" y="832"/>
                                  <a:pt x="21" y="837"/>
                                  <a:pt x="21" y="843"/>
                                </a:cubicBezTo>
                                <a:lnTo>
                                  <a:pt x="21" y="864"/>
                                </a:lnTo>
                                <a:cubicBezTo>
                                  <a:pt x="21" y="870"/>
                                  <a:pt x="16" y="875"/>
                                  <a:pt x="11" y="875"/>
                                </a:cubicBezTo>
                                <a:cubicBezTo>
                                  <a:pt x="5" y="875"/>
                                  <a:pt x="0" y="870"/>
                                  <a:pt x="0" y="864"/>
                                </a:cubicBezTo>
                                <a:close/>
                                <a:moveTo>
                                  <a:pt x="0" y="800"/>
                                </a:moveTo>
                                <a:lnTo>
                                  <a:pt x="0" y="779"/>
                                </a:lnTo>
                                <a:cubicBezTo>
                                  <a:pt x="0" y="773"/>
                                  <a:pt x="5" y="768"/>
                                  <a:pt x="11" y="768"/>
                                </a:cubicBezTo>
                                <a:cubicBezTo>
                                  <a:pt x="16" y="768"/>
                                  <a:pt x="21" y="773"/>
                                  <a:pt x="21" y="779"/>
                                </a:cubicBezTo>
                                <a:lnTo>
                                  <a:pt x="21" y="800"/>
                                </a:lnTo>
                                <a:cubicBezTo>
                                  <a:pt x="21" y="806"/>
                                  <a:pt x="16" y="811"/>
                                  <a:pt x="11" y="811"/>
                                </a:cubicBezTo>
                                <a:cubicBezTo>
                                  <a:pt x="5" y="811"/>
                                  <a:pt x="0" y="806"/>
                                  <a:pt x="0" y="800"/>
                                </a:cubicBezTo>
                                <a:close/>
                                <a:moveTo>
                                  <a:pt x="0" y="736"/>
                                </a:moveTo>
                                <a:lnTo>
                                  <a:pt x="0" y="715"/>
                                </a:lnTo>
                                <a:cubicBezTo>
                                  <a:pt x="0" y="709"/>
                                  <a:pt x="5" y="704"/>
                                  <a:pt x="11" y="704"/>
                                </a:cubicBezTo>
                                <a:cubicBezTo>
                                  <a:pt x="16" y="704"/>
                                  <a:pt x="21" y="709"/>
                                  <a:pt x="21" y="715"/>
                                </a:cubicBezTo>
                                <a:lnTo>
                                  <a:pt x="21" y="736"/>
                                </a:lnTo>
                                <a:cubicBezTo>
                                  <a:pt x="21" y="742"/>
                                  <a:pt x="16" y="747"/>
                                  <a:pt x="11" y="747"/>
                                </a:cubicBezTo>
                                <a:cubicBezTo>
                                  <a:pt x="5" y="747"/>
                                  <a:pt x="0" y="742"/>
                                  <a:pt x="0" y="736"/>
                                </a:cubicBezTo>
                                <a:close/>
                                <a:moveTo>
                                  <a:pt x="0" y="672"/>
                                </a:moveTo>
                                <a:lnTo>
                                  <a:pt x="0" y="651"/>
                                </a:lnTo>
                                <a:cubicBezTo>
                                  <a:pt x="0" y="645"/>
                                  <a:pt x="5" y="640"/>
                                  <a:pt x="11" y="640"/>
                                </a:cubicBezTo>
                                <a:cubicBezTo>
                                  <a:pt x="16" y="640"/>
                                  <a:pt x="21" y="645"/>
                                  <a:pt x="21" y="651"/>
                                </a:cubicBezTo>
                                <a:lnTo>
                                  <a:pt x="21" y="672"/>
                                </a:lnTo>
                                <a:cubicBezTo>
                                  <a:pt x="21" y="678"/>
                                  <a:pt x="16" y="683"/>
                                  <a:pt x="11" y="683"/>
                                </a:cubicBezTo>
                                <a:cubicBezTo>
                                  <a:pt x="5" y="683"/>
                                  <a:pt x="0" y="678"/>
                                  <a:pt x="0" y="672"/>
                                </a:cubicBezTo>
                                <a:close/>
                                <a:moveTo>
                                  <a:pt x="0" y="608"/>
                                </a:moveTo>
                                <a:lnTo>
                                  <a:pt x="0" y="587"/>
                                </a:lnTo>
                                <a:cubicBezTo>
                                  <a:pt x="0" y="581"/>
                                  <a:pt x="5" y="576"/>
                                  <a:pt x="11" y="576"/>
                                </a:cubicBezTo>
                                <a:cubicBezTo>
                                  <a:pt x="16" y="576"/>
                                  <a:pt x="21" y="581"/>
                                  <a:pt x="21" y="587"/>
                                </a:cubicBezTo>
                                <a:lnTo>
                                  <a:pt x="21" y="608"/>
                                </a:lnTo>
                                <a:cubicBezTo>
                                  <a:pt x="21" y="614"/>
                                  <a:pt x="16" y="619"/>
                                  <a:pt x="11" y="619"/>
                                </a:cubicBezTo>
                                <a:cubicBezTo>
                                  <a:pt x="5" y="619"/>
                                  <a:pt x="0" y="614"/>
                                  <a:pt x="0" y="608"/>
                                </a:cubicBezTo>
                                <a:close/>
                                <a:moveTo>
                                  <a:pt x="0" y="544"/>
                                </a:moveTo>
                                <a:lnTo>
                                  <a:pt x="0" y="523"/>
                                </a:lnTo>
                                <a:cubicBezTo>
                                  <a:pt x="0" y="517"/>
                                  <a:pt x="5" y="512"/>
                                  <a:pt x="11" y="512"/>
                                </a:cubicBezTo>
                                <a:cubicBezTo>
                                  <a:pt x="16" y="512"/>
                                  <a:pt x="21" y="517"/>
                                  <a:pt x="21" y="523"/>
                                </a:cubicBezTo>
                                <a:lnTo>
                                  <a:pt x="21" y="544"/>
                                </a:lnTo>
                                <a:cubicBezTo>
                                  <a:pt x="21" y="550"/>
                                  <a:pt x="16" y="555"/>
                                  <a:pt x="11" y="555"/>
                                </a:cubicBezTo>
                                <a:cubicBezTo>
                                  <a:pt x="5" y="555"/>
                                  <a:pt x="0" y="550"/>
                                  <a:pt x="0" y="544"/>
                                </a:cubicBezTo>
                                <a:close/>
                                <a:moveTo>
                                  <a:pt x="0" y="480"/>
                                </a:moveTo>
                                <a:lnTo>
                                  <a:pt x="0" y="459"/>
                                </a:lnTo>
                                <a:cubicBezTo>
                                  <a:pt x="0" y="453"/>
                                  <a:pt x="5" y="448"/>
                                  <a:pt x="11" y="448"/>
                                </a:cubicBezTo>
                                <a:cubicBezTo>
                                  <a:pt x="16" y="448"/>
                                  <a:pt x="21" y="453"/>
                                  <a:pt x="21" y="459"/>
                                </a:cubicBezTo>
                                <a:lnTo>
                                  <a:pt x="21" y="480"/>
                                </a:lnTo>
                                <a:cubicBezTo>
                                  <a:pt x="21" y="486"/>
                                  <a:pt x="16" y="491"/>
                                  <a:pt x="11" y="491"/>
                                </a:cubicBezTo>
                                <a:cubicBezTo>
                                  <a:pt x="5" y="491"/>
                                  <a:pt x="0" y="486"/>
                                  <a:pt x="0" y="480"/>
                                </a:cubicBezTo>
                                <a:close/>
                                <a:moveTo>
                                  <a:pt x="0" y="416"/>
                                </a:moveTo>
                                <a:lnTo>
                                  <a:pt x="0" y="395"/>
                                </a:lnTo>
                                <a:cubicBezTo>
                                  <a:pt x="0" y="389"/>
                                  <a:pt x="5" y="384"/>
                                  <a:pt x="11" y="384"/>
                                </a:cubicBezTo>
                                <a:cubicBezTo>
                                  <a:pt x="16" y="384"/>
                                  <a:pt x="21" y="389"/>
                                  <a:pt x="21" y="395"/>
                                </a:cubicBezTo>
                                <a:lnTo>
                                  <a:pt x="21" y="416"/>
                                </a:lnTo>
                                <a:cubicBezTo>
                                  <a:pt x="21" y="422"/>
                                  <a:pt x="16" y="427"/>
                                  <a:pt x="11" y="427"/>
                                </a:cubicBezTo>
                                <a:cubicBezTo>
                                  <a:pt x="5" y="427"/>
                                  <a:pt x="0" y="422"/>
                                  <a:pt x="0" y="416"/>
                                </a:cubicBezTo>
                                <a:close/>
                                <a:moveTo>
                                  <a:pt x="0" y="352"/>
                                </a:moveTo>
                                <a:lnTo>
                                  <a:pt x="0" y="331"/>
                                </a:lnTo>
                                <a:cubicBezTo>
                                  <a:pt x="0" y="325"/>
                                  <a:pt x="5" y="320"/>
                                  <a:pt x="11" y="320"/>
                                </a:cubicBezTo>
                                <a:cubicBezTo>
                                  <a:pt x="16" y="320"/>
                                  <a:pt x="21" y="325"/>
                                  <a:pt x="21" y="331"/>
                                </a:cubicBezTo>
                                <a:lnTo>
                                  <a:pt x="21" y="352"/>
                                </a:lnTo>
                                <a:cubicBezTo>
                                  <a:pt x="21" y="358"/>
                                  <a:pt x="16" y="363"/>
                                  <a:pt x="11" y="363"/>
                                </a:cubicBezTo>
                                <a:cubicBezTo>
                                  <a:pt x="5" y="363"/>
                                  <a:pt x="0" y="358"/>
                                  <a:pt x="0" y="352"/>
                                </a:cubicBezTo>
                                <a:close/>
                                <a:moveTo>
                                  <a:pt x="0" y="288"/>
                                </a:moveTo>
                                <a:lnTo>
                                  <a:pt x="0" y="267"/>
                                </a:lnTo>
                                <a:cubicBezTo>
                                  <a:pt x="0" y="261"/>
                                  <a:pt x="5" y="256"/>
                                  <a:pt x="11" y="256"/>
                                </a:cubicBezTo>
                                <a:cubicBezTo>
                                  <a:pt x="16" y="256"/>
                                  <a:pt x="21" y="261"/>
                                  <a:pt x="21" y="267"/>
                                </a:cubicBezTo>
                                <a:lnTo>
                                  <a:pt x="21" y="288"/>
                                </a:lnTo>
                                <a:cubicBezTo>
                                  <a:pt x="21" y="294"/>
                                  <a:pt x="16" y="299"/>
                                  <a:pt x="11" y="299"/>
                                </a:cubicBezTo>
                                <a:cubicBezTo>
                                  <a:pt x="5" y="299"/>
                                  <a:pt x="0" y="294"/>
                                  <a:pt x="0" y="288"/>
                                </a:cubicBezTo>
                                <a:close/>
                                <a:moveTo>
                                  <a:pt x="0" y="224"/>
                                </a:moveTo>
                                <a:lnTo>
                                  <a:pt x="0" y="203"/>
                                </a:lnTo>
                                <a:cubicBezTo>
                                  <a:pt x="0" y="197"/>
                                  <a:pt x="5" y="192"/>
                                  <a:pt x="11" y="192"/>
                                </a:cubicBezTo>
                                <a:cubicBezTo>
                                  <a:pt x="16" y="192"/>
                                  <a:pt x="21" y="197"/>
                                  <a:pt x="21" y="203"/>
                                </a:cubicBezTo>
                                <a:lnTo>
                                  <a:pt x="21" y="224"/>
                                </a:lnTo>
                                <a:cubicBezTo>
                                  <a:pt x="21" y="230"/>
                                  <a:pt x="16" y="235"/>
                                  <a:pt x="11" y="235"/>
                                </a:cubicBezTo>
                                <a:cubicBezTo>
                                  <a:pt x="5" y="235"/>
                                  <a:pt x="0" y="230"/>
                                  <a:pt x="0" y="224"/>
                                </a:cubicBezTo>
                                <a:close/>
                                <a:moveTo>
                                  <a:pt x="0" y="160"/>
                                </a:moveTo>
                                <a:lnTo>
                                  <a:pt x="0" y="139"/>
                                </a:lnTo>
                                <a:cubicBezTo>
                                  <a:pt x="0" y="133"/>
                                  <a:pt x="5" y="128"/>
                                  <a:pt x="11" y="128"/>
                                </a:cubicBezTo>
                                <a:cubicBezTo>
                                  <a:pt x="16" y="128"/>
                                  <a:pt x="21" y="133"/>
                                  <a:pt x="21" y="139"/>
                                </a:cubicBezTo>
                                <a:lnTo>
                                  <a:pt x="21" y="160"/>
                                </a:lnTo>
                                <a:cubicBezTo>
                                  <a:pt x="21" y="166"/>
                                  <a:pt x="16" y="171"/>
                                  <a:pt x="11" y="171"/>
                                </a:cubicBezTo>
                                <a:cubicBezTo>
                                  <a:pt x="5" y="171"/>
                                  <a:pt x="0" y="166"/>
                                  <a:pt x="0" y="160"/>
                                </a:cubicBezTo>
                                <a:close/>
                                <a:moveTo>
                                  <a:pt x="0" y="96"/>
                                </a:moveTo>
                                <a:lnTo>
                                  <a:pt x="0" y="75"/>
                                </a:lnTo>
                                <a:cubicBezTo>
                                  <a:pt x="0" y="69"/>
                                  <a:pt x="5" y="64"/>
                                  <a:pt x="11" y="64"/>
                                </a:cubicBezTo>
                                <a:cubicBezTo>
                                  <a:pt x="16" y="64"/>
                                  <a:pt x="21" y="69"/>
                                  <a:pt x="21" y="75"/>
                                </a:cubicBezTo>
                                <a:lnTo>
                                  <a:pt x="21" y="96"/>
                                </a:lnTo>
                                <a:cubicBezTo>
                                  <a:pt x="21" y="102"/>
                                  <a:pt x="16" y="107"/>
                                  <a:pt x="11" y="107"/>
                                </a:cubicBezTo>
                                <a:cubicBezTo>
                                  <a:pt x="5" y="107"/>
                                  <a:pt x="0" y="102"/>
                                  <a:pt x="0" y="96"/>
                                </a:cubicBezTo>
                                <a:close/>
                                <a:moveTo>
                                  <a:pt x="0" y="32"/>
                                </a:moveTo>
                                <a:lnTo>
                                  <a:pt x="0" y="11"/>
                                </a:lnTo>
                                <a:cubicBezTo>
                                  <a:pt x="0" y="5"/>
                                  <a:pt x="5" y="0"/>
                                  <a:pt x="11" y="0"/>
                                </a:cubicBezTo>
                                <a:cubicBezTo>
                                  <a:pt x="16" y="0"/>
                                  <a:pt x="21" y="5"/>
                                  <a:pt x="21" y="11"/>
                                </a:cubicBezTo>
                                <a:lnTo>
                                  <a:pt x="21" y="32"/>
                                </a:lnTo>
                                <a:cubicBezTo>
                                  <a:pt x="21" y="38"/>
                                  <a:pt x="16"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71" name="Freeform 100"/>
                        <wps:cNvSpPr>
                          <a:spLocks/>
                        </wps:cNvSpPr>
                        <wps:spPr bwMode="auto">
                          <a:xfrm>
                            <a:off x="2774315" y="585470"/>
                            <a:ext cx="115570" cy="115570"/>
                          </a:xfrm>
                          <a:custGeom>
                            <a:avLst/>
                            <a:gdLst>
                              <a:gd name="T0" fmla="*/ 115570 w 182"/>
                              <a:gd name="T1" fmla="*/ 57150 h 182"/>
                              <a:gd name="T2" fmla="*/ 57785 w 182"/>
                              <a:gd name="T3" fmla="*/ 0 h 182"/>
                              <a:gd name="T4" fmla="*/ 0 w 182"/>
                              <a:gd name="T5" fmla="*/ 57150 h 182"/>
                              <a:gd name="T6" fmla="*/ 57785 w 182"/>
                              <a:gd name="T7" fmla="*/ 115570 h 182"/>
                              <a:gd name="T8" fmla="*/ 115570 w 182"/>
                              <a:gd name="T9" fmla="*/ 5715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2" h="182">
                                <a:moveTo>
                                  <a:pt x="182" y="90"/>
                                </a:moveTo>
                                <a:cubicBezTo>
                                  <a:pt x="182" y="41"/>
                                  <a:pt x="141" y="0"/>
                                  <a:pt x="91" y="0"/>
                                </a:cubicBezTo>
                                <a:cubicBezTo>
                                  <a:pt x="41" y="0"/>
                                  <a:pt x="0" y="41"/>
                                  <a:pt x="0" y="90"/>
                                </a:cubicBezTo>
                                <a:cubicBezTo>
                                  <a:pt x="0" y="141"/>
                                  <a:pt x="41" y="182"/>
                                  <a:pt x="91" y="182"/>
                                </a:cubicBezTo>
                                <a:cubicBezTo>
                                  <a:pt x="141" y="182"/>
                                  <a:pt x="182" y="141"/>
                                  <a:pt x="182" y="90"/>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Line 101"/>
                        <wps:cNvCnPr/>
                        <wps:spPr bwMode="auto">
                          <a:xfrm>
                            <a:off x="2659380"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3" name="Line 102"/>
                        <wps:cNvCnPr/>
                        <wps:spPr bwMode="auto">
                          <a:xfrm flipH="1">
                            <a:off x="2659380"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4" name="Line 103"/>
                        <wps:cNvCnPr/>
                        <wps:spPr bwMode="auto">
                          <a:xfrm>
                            <a:off x="288988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5" name="Line 104"/>
                        <wps:cNvCnPr/>
                        <wps:spPr bwMode="auto">
                          <a:xfrm flipH="1">
                            <a:off x="288988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6" name="Freeform 105"/>
                        <wps:cNvSpPr>
                          <a:spLocks/>
                        </wps:cNvSpPr>
                        <wps:spPr bwMode="auto">
                          <a:xfrm>
                            <a:off x="3235325" y="585470"/>
                            <a:ext cx="115570" cy="115570"/>
                          </a:xfrm>
                          <a:custGeom>
                            <a:avLst/>
                            <a:gdLst>
                              <a:gd name="T0" fmla="*/ 115570 w 182"/>
                              <a:gd name="T1" fmla="*/ 57150 h 182"/>
                              <a:gd name="T2" fmla="*/ 57785 w 182"/>
                              <a:gd name="T3" fmla="*/ 0 h 182"/>
                              <a:gd name="T4" fmla="*/ 0 w 182"/>
                              <a:gd name="T5" fmla="*/ 57150 h 182"/>
                              <a:gd name="T6" fmla="*/ 57785 w 182"/>
                              <a:gd name="T7" fmla="*/ 115570 h 182"/>
                              <a:gd name="T8" fmla="*/ 115570 w 182"/>
                              <a:gd name="T9" fmla="*/ 5715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2" h="182">
                                <a:moveTo>
                                  <a:pt x="182" y="90"/>
                                </a:moveTo>
                                <a:cubicBezTo>
                                  <a:pt x="182" y="41"/>
                                  <a:pt x="141" y="0"/>
                                  <a:pt x="91" y="0"/>
                                </a:cubicBezTo>
                                <a:cubicBezTo>
                                  <a:pt x="40" y="0"/>
                                  <a:pt x="0" y="41"/>
                                  <a:pt x="0" y="90"/>
                                </a:cubicBezTo>
                                <a:cubicBezTo>
                                  <a:pt x="0" y="141"/>
                                  <a:pt x="40" y="182"/>
                                  <a:pt x="91" y="182"/>
                                </a:cubicBezTo>
                                <a:cubicBezTo>
                                  <a:pt x="141" y="182"/>
                                  <a:pt x="182" y="141"/>
                                  <a:pt x="182" y="90"/>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Line 106"/>
                        <wps:cNvCnPr/>
                        <wps:spPr bwMode="auto">
                          <a:xfrm>
                            <a:off x="3119755"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8" name="Line 107"/>
                        <wps:cNvCnPr/>
                        <wps:spPr bwMode="auto">
                          <a:xfrm flipH="1">
                            <a:off x="3119755"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9" name="Line 108"/>
                        <wps:cNvCnPr/>
                        <wps:spPr bwMode="auto">
                          <a:xfrm>
                            <a:off x="335089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80" name="Line 109"/>
                        <wps:cNvCnPr/>
                        <wps:spPr bwMode="auto">
                          <a:xfrm flipH="1">
                            <a:off x="335089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81" name="Rectangle 110"/>
                        <wps:cNvSpPr>
                          <a:spLocks noChangeArrowheads="1"/>
                        </wps:cNvSpPr>
                        <wps:spPr bwMode="auto">
                          <a:xfrm>
                            <a:off x="1902460" y="353695"/>
                            <a:ext cx="2603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Down</w:t>
                              </w:r>
                            </w:p>
                          </w:txbxContent>
                        </wps:txbx>
                        <wps:bodyPr rot="0" vert="horz" wrap="square" lIns="0" tIns="0" rIns="0" bIns="0" anchor="t" anchorCtr="0" upright="1">
                          <a:noAutofit/>
                        </wps:bodyPr>
                      </wps:wsp>
                      <wps:wsp>
                        <wps:cNvPr id="82" name="Freeform 111"/>
                        <wps:cNvSpPr>
                          <a:spLocks noEditPoints="1"/>
                        </wps:cNvSpPr>
                        <wps:spPr bwMode="auto">
                          <a:xfrm>
                            <a:off x="2482850" y="304165"/>
                            <a:ext cx="7620" cy="918845"/>
                          </a:xfrm>
                          <a:custGeom>
                            <a:avLst/>
                            <a:gdLst>
                              <a:gd name="T0" fmla="*/ 7620 w 21"/>
                              <a:gd name="T1" fmla="*/ 914653 h 2411"/>
                              <a:gd name="T2" fmla="*/ 3629 w 21"/>
                              <a:gd name="T3" fmla="*/ 878067 h 2411"/>
                              <a:gd name="T4" fmla="*/ 0 w 21"/>
                              <a:gd name="T5" fmla="*/ 865871 h 2411"/>
                              <a:gd name="T6" fmla="*/ 3629 w 21"/>
                              <a:gd name="T7" fmla="*/ 870064 h 2411"/>
                              <a:gd name="T8" fmla="*/ 7620 w 21"/>
                              <a:gd name="T9" fmla="*/ 833477 h 2411"/>
                              <a:gd name="T10" fmla="*/ 0 w 21"/>
                              <a:gd name="T11" fmla="*/ 809087 h 2411"/>
                              <a:gd name="T12" fmla="*/ 0 w 21"/>
                              <a:gd name="T13" fmla="*/ 817090 h 2411"/>
                              <a:gd name="T14" fmla="*/ 7620 w 21"/>
                              <a:gd name="T15" fmla="*/ 792699 h 2411"/>
                              <a:gd name="T16" fmla="*/ 3629 w 21"/>
                              <a:gd name="T17" fmla="*/ 756113 h 2411"/>
                              <a:gd name="T18" fmla="*/ 0 w 21"/>
                              <a:gd name="T19" fmla="*/ 743918 h 2411"/>
                              <a:gd name="T20" fmla="*/ 3629 w 21"/>
                              <a:gd name="T21" fmla="*/ 748110 h 2411"/>
                              <a:gd name="T22" fmla="*/ 7620 w 21"/>
                              <a:gd name="T23" fmla="*/ 711524 h 2411"/>
                              <a:gd name="T24" fmla="*/ 0 w 21"/>
                              <a:gd name="T25" fmla="*/ 687133 h 2411"/>
                              <a:gd name="T26" fmla="*/ 0 w 21"/>
                              <a:gd name="T27" fmla="*/ 695136 h 2411"/>
                              <a:gd name="T28" fmla="*/ 7620 w 21"/>
                              <a:gd name="T29" fmla="*/ 670745 h 2411"/>
                              <a:gd name="T30" fmla="*/ 3629 w 21"/>
                              <a:gd name="T31" fmla="*/ 634159 h 2411"/>
                              <a:gd name="T32" fmla="*/ 0 w 21"/>
                              <a:gd name="T33" fmla="*/ 621964 h 2411"/>
                              <a:gd name="T34" fmla="*/ 3629 w 21"/>
                              <a:gd name="T35" fmla="*/ 626156 h 2411"/>
                              <a:gd name="T36" fmla="*/ 7620 w 21"/>
                              <a:gd name="T37" fmla="*/ 589570 h 2411"/>
                              <a:gd name="T38" fmla="*/ 0 w 21"/>
                              <a:gd name="T39" fmla="*/ 565179 h 2411"/>
                              <a:gd name="T40" fmla="*/ 0 w 21"/>
                              <a:gd name="T41" fmla="*/ 573182 h 2411"/>
                              <a:gd name="T42" fmla="*/ 7620 w 21"/>
                              <a:gd name="T43" fmla="*/ 548792 h 2411"/>
                              <a:gd name="T44" fmla="*/ 3629 w 21"/>
                              <a:gd name="T45" fmla="*/ 512206 h 2411"/>
                              <a:gd name="T46" fmla="*/ 0 w 21"/>
                              <a:gd name="T47" fmla="*/ 500010 h 2411"/>
                              <a:gd name="T48" fmla="*/ 3629 w 21"/>
                              <a:gd name="T49" fmla="*/ 504202 h 2411"/>
                              <a:gd name="T50" fmla="*/ 7620 w 21"/>
                              <a:gd name="T51" fmla="*/ 467616 h 2411"/>
                              <a:gd name="T52" fmla="*/ 0 w 21"/>
                              <a:gd name="T53" fmla="*/ 443226 h 2411"/>
                              <a:gd name="T54" fmla="*/ 0 w 21"/>
                              <a:gd name="T55" fmla="*/ 451229 h 2411"/>
                              <a:gd name="T56" fmla="*/ 7620 w 21"/>
                              <a:gd name="T57" fmla="*/ 426838 h 2411"/>
                              <a:gd name="T58" fmla="*/ 3629 w 21"/>
                              <a:gd name="T59" fmla="*/ 390252 h 2411"/>
                              <a:gd name="T60" fmla="*/ 0 w 21"/>
                              <a:gd name="T61" fmla="*/ 378057 h 2411"/>
                              <a:gd name="T62" fmla="*/ 3629 w 21"/>
                              <a:gd name="T63" fmla="*/ 382249 h 2411"/>
                              <a:gd name="T64" fmla="*/ 7620 w 21"/>
                              <a:gd name="T65" fmla="*/ 345663 h 2411"/>
                              <a:gd name="T66" fmla="*/ 0 w 21"/>
                              <a:gd name="T67" fmla="*/ 321272 h 2411"/>
                              <a:gd name="T68" fmla="*/ 0 w 21"/>
                              <a:gd name="T69" fmla="*/ 329275 h 2411"/>
                              <a:gd name="T70" fmla="*/ 7620 w 21"/>
                              <a:gd name="T71" fmla="*/ 304884 h 2411"/>
                              <a:gd name="T72" fmla="*/ 3629 w 21"/>
                              <a:gd name="T73" fmla="*/ 268298 h 2411"/>
                              <a:gd name="T74" fmla="*/ 0 w 21"/>
                              <a:gd name="T75" fmla="*/ 256103 h 2411"/>
                              <a:gd name="T76" fmla="*/ 3629 w 21"/>
                              <a:gd name="T77" fmla="*/ 260295 h 2411"/>
                              <a:gd name="T78" fmla="*/ 7620 w 21"/>
                              <a:gd name="T79" fmla="*/ 223709 h 2411"/>
                              <a:gd name="T80" fmla="*/ 0 w 21"/>
                              <a:gd name="T81" fmla="*/ 199318 h 2411"/>
                              <a:gd name="T82" fmla="*/ 0 w 21"/>
                              <a:gd name="T83" fmla="*/ 207321 h 2411"/>
                              <a:gd name="T84" fmla="*/ 7620 w 21"/>
                              <a:gd name="T85" fmla="*/ 182931 h 2411"/>
                              <a:gd name="T86" fmla="*/ 3629 w 21"/>
                              <a:gd name="T87" fmla="*/ 146344 h 2411"/>
                              <a:gd name="T88" fmla="*/ 0 w 21"/>
                              <a:gd name="T89" fmla="*/ 134149 h 2411"/>
                              <a:gd name="T90" fmla="*/ 3629 w 21"/>
                              <a:gd name="T91" fmla="*/ 138341 h 2411"/>
                              <a:gd name="T92" fmla="*/ 7620 w 21"/>
                              <a:gd name="T93" fmla="*/ 101755 h 2411"/>
                              <a:gd name="T94" fmla="*/ 0 w 21"/>
                              <a:gd name="T95" fmla="*/ 77364 h 2411"/>
                              <a:gd name="T96" fmla="*/ 0 w 21"/>
                              <a:gd name="T97" fmla="*/ 85368 h 2411"/>
                              <a:gd name="T98" fmla="*/ 7620 w 21"/>
                              <a:gd name="T99" fmla="*/ 60977 h 2411"/>
                              <a:gd name="T100" fmla="*/ 3629 w 21"/>
                              <a:gd name="T101" fmla="*/ 24391 h 2411"/>
                              <a:gd name="T102" fmla="*/ 0 w 21"/>
                              <a:gd name="T103" fmla="*/ 12195 h 2411"/>
                              <a:gd name="T104" fmla="*/ 3629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4" y="2368"/>
                                  <a:pt x="10" y="2368"/>
                                </a:cubicBezTo>
                                <a:cubicBezTo>
                                  <a:pt x="16" y="2368"/>
                                  <a:pt x="21" y="2373"/>
                                  <a:pt x="21" y="2379"/>
                                </a:cubicBezTo>
                                <a:lnTo>
                                  <a:pt x="21" y="2400"/>
                                </a:lnTo>
                                <a:cubicBezTo>
                                  <a:pt x="21" y="2406"/>
                                  <a:pt x="16" y="2411"/>
                                  <a:pt x="10" y="2411"/>
                                </a:cubicBezTo>
                                <a:cubicBezTo>
                                  <a:pt x="4" y="2411"/>
                                  <a:pt x="0" y="2406"/>
                                  <a:pt x="0" y="2400"/>
                                </a:cubicBezTo>
                                <a:close/>
                                <a:moveTo>
                                  <a:pt x="0" y="2336"/>
                                </a:moveTo>
                                <a:lnTo>
                                  <a:pt x="0" y="2315"/>
                                </a:lnTo>
                                <a:cubicBezTo>
                                  <a:pt x="0" y="2309"/>
                                  <a:pt x="4" y="2304"/>
                                  <a:pt x="10" y="2304"/>
                                </a:cubicBezTo>
                                <a:cubicBezTo>
                                  <a:pt x="16" y="2304"/>
                                  <a:pt x="21" y="2309"/>
                                  <a:pt x="21" y="2315"/>
                                </a:cubicBezTo>
                                <a:lnTo>
                                  <a:pt x="21" y="2336"/>
                                </a:lnTo>
                                <a:cubicBezTo>
                                  <a:pt x="21" y="2342"/>
                                  <a:pt x="16" y="2347"/>
                                  <a:pt x="10" y="2347"/>
                                </a:cubicBezTo>
                                <a:cubicBezTo>
                                  <a:pt x="4" y="2347"/>
                                  <a:pt x="0" y="2342"/>
                                  <a:pt x="0" y="2336"/>
                                </a:cubicBezTo>
                                <a:close/>
                                <a:moveTo>
                                  <a:pt x="0" y="2272"/>
                                </a:moveTo>
                                <a:lnTo>
                                  <a:pt x="0" y="2251"/>
                                </a:lnTo>
                                <a:cubicBezTo>
                                  <a:pt x="0" y="2245"/>
                                  <a:pt x="4" y="2240"/>
                                  <a:pt x="10" y="2240"/>
                                </a:cubicBezTo>
                                <a:cubicBezTo>
                                  <a:pt x="16" y="2240"/>
                                  <a:pt x="21" y="2245"/>
                                  <a:pt x="21" y="2251"/>
                                </a:cubicBezTo>
                                <a:lnTo>
                                  <a:pt x="21" y="2272"/>
                                </a:lnTo>
                                <a:cubicBezTo>
                                  <a:pt x="21" y="2278"/>
                                  <a:pt x="16" y="2283"/>
                                  <a:pt x="10" y="2283"/>
                                </a:cubicBezTo>
                                <a:cubicBezTo>
                                  <a:pt x="4" y="2283"/>
                                  <a:pt x="0" y="2278"/>
                                  <a:pt x="0" y="2272"/>
                                </a:cubicBezTo>
                                <a:close/>
                                <a:moveTo>
                                  <a:pt x="0" y="2208"/>
                                </a:moveTo>
                                <a:lnTo>
                                  <a:pt x="0" y="2187"/>
                                </a:lnTo>
                                <a:cubicBezTo>
                                  <a:pt x="0" y="2181"/>
                                  <a:pt x="4" y="2176"/>
                                  <a:pt x="10" y="2176"/>
                                </a:cubicBezTo>
                                <a:cubicBezTo>
                                  <a:pt x="16" y="2176"/>
                                  <a:pt x="21" y="2181"/>
                                  <a:pt x="21" y="2187"/>
                                </a:cubicBezTo>
                                <a:lnTo>
                                  <a:pt x="21" y="2208"/>
                                </a:lnTo>
                                <a:cubicBezTo>
                                  <a:pt x="21" y="2214"/>
                                  <a:pt x="16" y="2219"/>
                                  <a:pt x="10" y="2219"/>
                                </a:cubicBezTo>
                                <a:cubicBezTo>
                                  <a:pt x="4" y="2219"/>
                                  <a:pt x="0" y="2214"/>
                                  <a:pt x="0" y="2208"/>
                                </a:cubicBezTo>
                                <a:close/>
                                <a:moveTo>
                                  <a:pt x="0" y="2144"/>
                                </a:moveTo>
                                <a:lnTo>
                                  <a:pt x="0" y="2123"/>
                                </a:lnTo>
                                <a:cubicBezTo>
                                  <a:pt x="0" y="2117"/>
                                  <a:pt x="4" y="2112"/>
                                  <a:pt x="10" y="2112"/>
                                </a:cubicBezTo>
                                <a:cubicBezTo>
                                  <a:pt x="16" y="2112"/>
                                  <a:pt x="21" y="2117"/>
                                  <a:pt x="21" y="2123"/>
                                </a:cubicBezTo>
                                <a:lnTo>
                                  <a:pt x="21" y="2144"/>
                                </a:lnTo>
                                <a:cubicBezTo>
                                  <a:pt x="21" y="2150"/>
                                  <a:pt x="16" y="2155"/>
                                  <a:pt x="10" y="2155"/>
                                </a:cubicBezTo>
                                <a:cubicBezTo>
                                  <a:pt x="4" y="2155"/>
                                  <a:pt x="0" y="2150"/>
                                  <a:pt x="0" y="2144"/>
                                </a:cubicBezTo>
                                <a:close/>
                                <a:moveTo>
                                  <a:pt x="0" y="2080"/>
                                </a:moveTo>
                                <a:lnTo>
                                  <a:pt x="0" y="2059"/>
                                </a:lnTo>
                                <a:cubicBezTo>
                                  <a:pt x="0" y="2053"/>
                                  <a:pt x="4" y="2048"/>
                                  <a:pt x="10" y="2048"/>
                                </a:cubicBezTo>
                                <a:cubicBezTo>
                                  <a:pt x="16" y="2048"/>
                                  <a:pt x="21" y="2053"/>
                                  <a:pt x="21" y="2059"/>
                                </a:cubicBezTo>
                                <a:lnTo>
                                  <a:pt x="21" y="2080"/>
                                </a:lnTo>
                                <a:cubicBezTo>
                                  <a:pt x="21" y="2086"/>
                                  <a:pt x="16" y="2091"/>
                                  <a:pt x="10" y="2091"/>
                                </a:cubicBezTo>
                                <a:cubicBezTo>
                                  <a:pt x="4" y="2091"/>
                                  <a:pt x="0" y="2086"/>
                                  <a:pt x="0" y="2080"/>
                                </a:cubicBezTo>
                                <a:close/>
                                <a:moveTo>
                                  <a:pt x="0" y="2016"/>
                                </a:moveTo>
                                <a:lnTo>
                                  <a:pt x="0" y="1995"/>
                                </a:lnTo>
                                <a:cubicBezTo>
                                  <a:pt x="0" y="1989"/>
                                  <a:pt x="4" y="1984"/>
                                  <a:pt x="10" y="1984"/>
                                </a:cubicBezTo>
                                <a:cubicBezTo>
                                  <a:pt x="16" y="1984"/>
                                  <a:pt x="21" y="1989"/>
                                  <a:pt x="21" y="1995"/>
                                </a:cubicBezTo>
                                <a:lnTo>
                                  <a:pt x="21" y="2016"/>
                                </a:lnTo>
                                <a:cubicBezTo>
                                  <a:pt x="21" y="2022"/>
                                  <a:pt x="16" y="2027"/>
                                  <a:pt x="10" y="2027"/>
                                </a:cubicBezTo>
                                <a:cubicBezTo>
                                  <a:pt x="4" y="2027"/>
                                  <a:pt x="0" y="2022"/>
                                  <a:pt x="0" y="2016"/>
                                </a:cubicBezTo>
                                <a:close/>
                                <a:moveTo>
                                  <a:pt x="0" y="1952"/>
                                </a:moveTo>
                                <a:lnTo>
                                  <a:pt x="0" y="1931"/>
                                </a:lnTo>
                                <a:cubicBezTo>
                                  <a:pt x="0" y="1925"/>
                                  <a:pt x="4" y="1920"/>
                                  <a:pt x="10" y="1920"/>
                                </a:cubicBezTo>
                                <a:cubicBezTo>
                                  <a:pt x="16" y="1920"/>
                                  <a:pt x="21" y="1925"/>
                                  <a:pt x="21" y="1931"/>
                                </a:cubicBezTo>
                                <a:lnTo>
                                  <a:pt x="21" y="1952"/>
                                </a:lnTo>
                                <a:cubicBezTo>
                                  <a:pt x="21" y="1958"/>
                                  <a:pt x="16" y="1963"/>
                                  <a:pt x="10" y="1963"/>
                                </a:cubicBezTo>
                                <a:cubicBezTo>
                                  <a:pt x="4" y="1963"/>
                                  <a:pt x="0" y="1958"/>
                                  <a:pt x="0" y="1952"/>
                                </a:cubicBezTo>
                                <a:close/>
                                <a:moveTo>
                                  <a:pt x="0" y="1888"/>
                                </a:moveTo>
                                <a:lnTo>
                                  <a:pt x="0" y="1867"/>
                                </a:lnTo>
                                <a:cubicBezTo>
                                  <a:pt x="0" y="1861"/>
                                  <a:pt x="4" y="1856"/>
                                  <a:pt x="10" y="1856"/>
                                </a:cubicBezTo>
                                <a:cubicBezTo>
                                  <a:pt x="16" y="1856"/>
                                  <a:pt x="21" y="1861"/>
                                  <a:pt x="21" y="1867"/>
                                </a:cubicBezTo>
                                <a:lnTo>
                                  <a:pt x="21" y="1888"/>
                                </a:lnTo>
                                <a:cubicBezTo>
                                  <a:pt x="21" y="1894"/>
                                  <a:pt x="16" y="1899"/>
                                  <a:pt x="10" y="1899"/>
                                </a:cubicBezTo>
                                <a:cubicBezTo>
                                  <a:pt x="4" y="1899"/>
                                  <a:pt x="0" y="1894"/>
                                  <a:pt x="0" y="1888"/>
                                </a:cubicBezTo>
                                <a:close/>
                                <a:moveTo>
                                  <a:pt x="0" y="1824"/>
                                </a:moveTo>
                                <a:lnTo>
                                  <a:pt x="0" y="1803"/>
                                </a:lnTo>
                                <a:cubicBezTo>
                                  <a:pt x="0" y="1797"/>
                                  <a:pt x="4" y="1792"/>
                                  <a:pt x="10" y="1792"/>
                                </a:cubicBezTo>
                                <a:cubicBezTo>
                                  <a:pt x="16" y="1792"/>
                                  <a:pt x="21" y="1797"/>
                                  <a:pt x="21" y="1803"/>
                                </a:cubicBezTo>
                                <a:lnTo>
                                  <a:pt x="21" y="1824"/>
                                </a:lnTo>
                                <a:cubicBezTo>
                                  <a:pt x="21" y="1830"/>
                                  <a:pt x="16" y="1835"/>
                                  <a:pt x="10" y="1835"/>
                                </a:cubicBezTo>
                                <a:cubicBezTo>
                                  <a:pt x="4" y="1835"/>
                                  <a:pt x="0" y="1830"/>
                                  <a:pt x="0" y="1824"/>
                                </a:cubicBezTo>
                                <a:close/>
                                <a:moveTo>
                                  <a:pt x="0" y="1760"/>
                                </a:moveTo>
                                <a:lnTo>
                                  <a:pt x="0" y="1739"/>
                                </a:lnTo>
                                <a:cubicBezTo>
                                  <a:pt x="0" y="1733"/>
                                  <a:pt x="4" y="1728"/>
                                  <a:pt x="10" y="1728"/>
                                </a:cubicBezTo>
                                <a:cubicBezTo>
                                  <a:pt x="16" y="1728"/>
                                  <a:pt x="21" y="1733"/>
                                  <a:pt x="21" y="1739"/>
                                </a:cubicBezTo>
                                <a:lnTo>
                                  <a:pt x="21" y="1760"/>
                                </a:lnTo>
                                <a:cubicBezTo>
                                  <a:pt x="21" y="1766"/>
                                  <a:pt x="16" y="1771"/>
                                  <a:pt x="10" y="1771"/>
                                </a:cubicBezTo>
                                <a:cubicBezTo>
                                  <a:pt x="4" y="1771"/>
                                  <a:pt x="0" y="1766"/>
                                  <a:pt x="0" y="1760"/>
                                </a:cubicBezTo>
                                <a:close/>
                                <a:moveTo>
                                  <a:pt x="0" y="1696"/>
                                </a:moveTo>
                                <a:lnTo>
                                  <a:pt x="0" y="1675"/>
                                </a:lnTo>
                                <a:cubicBezTo>
                                  <a:pt x="0" y="1669"/>
                                  <a:pt x="4" y="1664"/>
                                  <a:pt x="10" y="1664"/>
                                </a:cubicBezTo>
                                <a:cubicBezTo>
                                  <a:pt x="16" y="1664"/>
                                  <a:pt x="21" y="1669"/>
                                  <a:pt x="21" y="1675"/>
                                </a:cubicBezTo>
                                <a:lnTo>
                                  <a:pt x="21" y="1696"/>
                                </a:lnTo>
                                <a:cubicBezTo>
                                  <a:pt x="21" y="1702"/>
                                  <a:pt x="16" y="1707"/>
                                  <a:pt x="10" y="1707"/>
                                </a:cubicBezTo>
                                <a:cubicBezTo>
                                  <a:pt x="4" y="1707"/>
                                  <a:pt x="0" y="1702"/>
                                  <a:pt x="0" y="1696"/>
                                </a:cubicBezTo>
                                <a:close/>
                                <a:moveTo>
                                  <a:pt x="0" y="1632"/>
                                </a:moveTo>
                                <a:lnTo>
                                  <a:pt x="0" y="1611"/>
                                </a:lnTo>
                                <a:cubicBezTo>
                                  <a:pt x="0" y="1605"/>
                                  <a:pt x="4" y="1600"/>
                                  <a:pt x="10" y="1600"/>
                                </a:cubicBezTo>
                                <a:cubicBezTo>
                                  <a:pt x="16" y="1600"/>
                                  <a:pt x="21" y="1605"/>
                                  <a:pt x="21" y="1611"/>
                                </a:cubicBezTo>
                                <a:lnTo>
                                  <a:pt x="21" y="1632"/>
                                </a:lnTo>
                                <a:cubicBezTo>
                                  <a:pt x="21" y="1638"/>
                                  <a:pt x="16" y="1643"/>
                                  <a:pt x="10" y="1643"/>
                                </a:cubicBezTo>
                                <a:cubicBezTo>
                                  <a:pt x="4" y="1643"/>
                                  <a:pt x="0" y="1638"/>
                                  <a:pt x="0" y="1632"/>
                                </a:cubicBezTo>
                                <a:close/>
                                <a:moveTo>
                                  <a:pt x="0" y="1568"/>
                                </a:moveTo>
                                <a:lnTo>
                                  <a:pt x="0" y="1547"/>
                                </a:lnTo>
                                <a:cubicBezTo>
                                  <a:pt x="0" y="1541"/>
                                  <a:pt x="4" y="1536"/>
                                  <a:pt x="10" y="1536"/>
                                </a:cubicBezTo>
                                <a:cubicBezTo>
                                  <a:pt x="16" y="1536"/>
                                  <a:pt x="21" y="1541"/>
                                  <a:pt x="21" y="1547"/>
                                </a:cubicBezTo>
                                <a:lnTo>
                                  <a:pt x="21" y="1568"/>
                                </a:lnTo>
                                <a:cubicBezTo>
                                  <a:pt x="21" y="1574"/>
                                  <a:pt x="16" y="1579"/>
                                  <a:pt x="10" y="1579"/>
                                </a:cubicBezTo>
                                <a:cubicBezTo>
                                  <a:pt x="4" y="1579"/>
                                  <a:pt x="0" y="1574"/>
                                  <a:pt x="0" y="1568"/>
                                </a:cubicBezTo>
                                <a:close/>
                                <a:moveTo>
                                  <a:pt x="0" y="1504"/>
                                </a:moveTo>
                                <a:lnTo>
                                  <a:pt x="0" y="1483"/>
                                </a:lnTo>
                                <a:cubicBezTo>
                                  <a:pt x="0" y="1477"/>
                                  <a:pt x="4" y="1472"/>
                                  <a:pt x="10" y="1472"/>
                                </a:cubicBezTo>
                                <a:cubicBezTo>
                                  <a:pt x="16" y="1472"/>
                                  <a:pt x="21" y="1477"/>
                                  <a:pt x="21" y="1483"/>
                                </a:cubicBezTo>
                                <a:lnTo>
                                  <a:pt x="21" y="1504"/>
                                </a:lnTo>
                                <a:cubicBezTo>
                                  <a:pt x="21" y="1510"/>
                                  <a:pt x="16" y="1515"/>
                                  <a:pt x="10" y="1515"/>
                                </a:cubicBezTo>
                                <a:cubicBezTo>
                                  <a:pt x="4" y="1515"/>
                                  <a:pt x="0" y="1510"/>
                                  <a:pt x="0" y="1504"/>
                                </a:cubicBezTo>
                                <a:close/>
                                <a:moveTo>
                                  <a:pt x="0" y="1440"/>
                                </a:moveTo>
                                <a:lnTo>
                                  <a:pt x="0" y="1419"/>
                                </a:lnTo>
                                <a:cubicBezTo>
                                  <a:pt x="0" y="1413"/>
                                  <a:pt x="4" y="1408"/>
                                  <a:pt x="10" y="1408"/>
                                </a:cubicBezTo>
                                <a:cubicBezTo>
                                  <a:pt x="16" y="1408"/>
                                  <a:pt x="21" y="1413"/>
                                  <a:pt x="21" y="1419"/>
                                </a:cubicBezTo>
                                <a:lnTo>
                                  <a:pt x="21" y="1440"/>
                                </a:lnTo>
                                <a:cubicBezTo>
                                  <a:pt x="21" y="1446"/>
                                  <a:pt x="16" y="1451"/>
                                  <a:pt x="10" y="1451"/>
                                </a:cubicBezTo>
                                <a:cubicBezTo>
                                  <a:pt x="4" y="1451"/>
                                  <a:pt x="0" y="1446"/>
                                  <a:pt x="0" y="1440"/>
                                </a:cubicBezTo>
                                <a:close/>
                                <a:moveTo>
                                  <a:pt x="0" y="1376"/>
                                </a:moveTo>
                                <a:lnTo>
                                  <a:pt x="0" y="1355"/>
                                </a:lnTo>
                                <a:cubicBezTo>
                                  <a:pt x="0" y="1349"/>
                                  <a:pt x="4" y="1344"/>
                                  <a:pt x="10" y="1344"/>
                                </a:cubicBezTo>
                                <a:cubicBezTo>
                                  <a:pt x="16" y="1344"/>
                                  <a:pt x="21" y="1349"/>
                                  <a:pt x="21" y="1355"/>
                                </a:cubicBezTo>
                                <a:lnTo>
                                  <a:pt x="21" y="1376"/>
                                </a:lnTo>
                                <a:cubicBezTo>
                                  <a:pt x="21" y="1382"/>
                                  <a:pt x="16" y="1387"/>
                                  <a:pt x="10" y="1387"/>
                                </a:cubicBezTo>
                                <a:cubicBezTo>
                                  <a:pt x="4" y="1387"/>
                                  <a:pt x="0" y="1382"/>
                                  <a:pt x="0" y="1376"/>
                                </a:cubicBezTo>
                                <a:close/>
                                <a:moveTo>
                                  <a:pt x="0" y="1312"/>
                                </a:moveTo>
                                <a:lnTo>
                                  <a:pt x="0" y="1291"/>
                                </a:lnTo>
                                <a:cubicBezTo>
                                  <a:pt x="0" y="1285"/>
                                  <a:pt x="4" y="1280"/>
                                  <a:pt x="10" y="1280"/>
                                </a:cubicBezTo>
                                <a:cubicBezTo>
                                  <a:pt x="16" y="1280"/>
                                  <a:pt x="21" y="1285"/>
                                  <a:pt x="21" y="1291"/>
                                </a:cubicBezTo>
                                <a:lnTo>
                                  <a:pt x="21" y="1312"/>
                                </a:lnTo>
                                <a:cubicBezTo>
                                  <a:pt x="21" y="1318"/>
                                  <a:pt x="16" y="1323"/>
                                  <a:pt x="10" y="1323"/>
                                </a:cubicBezTo>
                                <a:cubicBezTo>
                                  <a:pt x="4" y="1323"/>
                                  <a:pt x="0" y="1318"/>
                                  <a:pt x="0" y="1312"/>
                                </a:cubicBezTo>
                                <a:close/>
                                <a:moveTo>
                                  <a:pt x="0" y="1248"/>
                                </a:moveTo>
                                <a:lnTo>
                                  <a:pt x="0" y="1227"/>
                                </a:lnTo>
                                <a:cubicBezTo>
                                  <a:pt x="0" y="1221"/>
                                  <a:pt x="4" y="1216"/>
                                  <a:pt x="10" y="1216"/>
                                </a:cubicBezTo>
                                <a:cubicBezTo>
                                  <a:pt x="16" y="1216"/>
                                  <a:pt x="21" y="1221"/>
                                  <a:pt x="21" y="1227"/>
                                </a:cubicBezTo>
                                <a:lnTo>
                                  <a:pt x="21" y="1248"/>
                                </a:lnTo>
                                <a:cubicBezTo>
                                  <a:pt x="21" y="1254"/>
                                  <a:pt x="16" y="1259"/>
                                  <a:pt x="10" y="1259"/>
                                </a:cubicBezTo>
                                <a:cubicBezTo>
                                  <a:pt x="4" y="1259"/>
                                  <a:pt x="0" y="1254"/>
                                  <a:pt x="0" y="1248"/>
                                </a:cubicBezTo>
                                <a:close/>
                                <a:moveTo>
                                  <a:pt x="0" y="1184"/>
                                </a:moveTo>
                                <a:lnTo>
                                  <a:pt x="0" y="1163"/>
                                </a:lnTo>
                                <a:cubicBezTo>
                                  <a:pt x="0" y="1157"/>
                                  <a:pt x="4" y="1152"/>
                                  <a:pt x="10" y="1152"/>
                                </a:cubicBezTo>
                                <a:cubicBezTo>
                                  <a:pt x="16" y="1152"/>
                                  <a:pt x="21" y="1157"/>
                                  <a:pt x="21" y="1163"/>
                                </a:cubicBezTo>
                                <a:lnTo>
                                  <a:pt x="21" y="1184"/>
                                </a:lnTo>
                                <a:cubicBezTo>
                                  <a:pt x="21" y="1190"/>
                                  <a:pt x="16" y="1195"/>
                                  <a:pt x="10" y="1195"/>
                                </a:cubicBezTo>
                                <a:cubicBezTo>
                                  <a:pt x="4" y="1195"/>
                                  <a:pt x="0" y="1190"/>
                                  <a:pt x="0" y="1184"/>
                                </a:cubicBezTo>
                                <a:close/>
                                <a:moveTo>
                                  <a:pt x="0" y="1120"/>
                                </a:moveTo>
                                <a:lnTo>
                                  <a:pt x="0" y="1099"/>
                                </a:lnTo>
                                <a:cubicBezTo>
                                  <a:pt x="0" y="1093"/>
                                  <a:pt x="4" y="1088"/>
                                  <a:pt x="10" y="1088"/>
                                </a:cubicBezTo>
                                <a:cubicBezTo>
                                  <a:pt x="16" y="1088"/>
                                  <a:pt x="21" y="1093"/>
                                  <a:pt x="21" y="1099"/>
                                </a:cubicBezTo>
                                <a:lnTo>
                                  <a:pt x="21" y="1120"/>
                                </a:lnTo>
                                <a:cubicBezTo>
                                  <a:pt x="21" y="1126"/>
                                  <a:pt x="16" y="1131"/>
                                  <a:pt x="10" y="1131"/>
                                </a:cubicBezTo>
                                <a:cubicBezTo>
                                  <a:pt x="4" y="1131"/>
                                  <a:pt x="0" y="1126"/>
                                  <a:pt x="0" y="1120"/>
                                </a:cubicBezTo>
                                <a:close/>
                                <a:moveTo>
                                  <a:pt x="0" y="1056"/>
                                </a:moveTo>
                                <a:lnTo>
                                  <a:pt x="0" y="1035"/>
                                </a:lnTo>
                                <a:cubicBezTo>
                                  <a:pt x="0" y="1029"/>
                                  <a:pt x="4" y="1024"/>
                                  <a:pt x="10" y="1024"/>
                                </a:cubicBezTo>
                                <a:cubicBezTo>
                                  <a:pt x="16" y="1024"/>
                                  <a:pt x="21" y="1029"/>
                                  <a:pt x="21" y="1035"/>
                                </a:cubicBezTo>
                                <a:lnTo>
                                  <a:pt x="21" y="1056"/>
                                </a:lnTo>
                                <a:cubicBezTo>
                                  <a:pt x="21" y="1062"/>
                                  <a:pt x="16" y="1067"/>
                                  <a:pt x="10" y="1067"/>
                                </a:cubicBezTo>
                                <a:cubicBezTo>
                                  <a:pt x="4" y="1067"/>
                                  <a:pt x="0" y="1062"/>
                                  <a:pt x="0" y="1056"/>
                                </a:cubicBezTo>
                                <a:close/>
                                <a:moveTo>
                                  <a:pt x="0" y="992"/>
                                </a:moveTo>
                                <a:lnTo>
                                  <a:pt x="0" y="971"/>
                                </a:lnTo>
                                <a:cubicBezTo>
                                  <a:pt x="0" y="965"/>
                                  <a:pt x="4" y="960"/>
                                  <a:pt x="10" y="960"/>
                                </a:cubicBezTo>
                                <a:cubicBezTo>
                                  <a:pt x="16" y="960"/>
                                  <a:pt x="21" y="965"/>
                                  <a:pt x="21" y="971"/>
                                </a:cubicBezTo>
                                <a:lnTo>
                                  <a:pt x="21" y="992"/>
                                </a:lnTo>
                                <a:cubicBezTo>
                                  <a:pt x="21" y="998"/>
                                  <a:pt x="16" y="1003"/>
                                  <a:pt x="10" y="1003"/>
                                </a:cubicBezTo>
                                <a:cubicBezTo>
                                  <a:pt x="4" y="1003"/>
                                  <a:pt x="0" y="998"/>
                                  <a:pt x="0" y="992"/>
                                </a:cubicBezTo>
                                <a:close/>
                                <a:moveTo>
                                  <a:pt x="0" y="928"/>
                                </a:moveTo>
                                <a:lnTo>
                                  <a:pt x="0" y="907"/>
                                </a:lnTo>
                                <a:cubicBezTo>
                                  <a:pt x="0" y="901"/>
                                  <a:pt x="4" y="896"/>
                                  <a:pt x="10" y="896"/>
                                </a:cubicBezTo>
                                <a:cubicBezTo>
                                  <a:pt x="16" y="896"/>
                                  <a:pt x="21" y="901"/>
                                  <a:pt x="21" y="907"/>
                                </a:cubicBezTo>
                                <a:lnTo>
                                  <a:pt x="21" y="928"/>
                                </a:lnTo>
                                <a:cubicBezTo>
                                  <a:pt x="21" y="934"/>
                                  <a:pt x="16" y="939"/>
                                  <a:pt x="10" y="939"/>
                                </a:cubicBezTo>
                                <a:cubicBezTo>
                                  <a:pt x="4" y="939"/>
                                  <a:pt x="0" y="934"/>
                                  <a:pt x="0" y="928"/>
                                </a:cubicBezTo>
                                <a:close/>
                                <a:moveTo>
                                  <a:pt x="0" y="864"/>
                                </a:moveTo>
                                <a:lnTo>
                                  <a:pt x="0" y="843"/>
                                </a:lnTo>
                                <a:cubicBezTo>
                                  <a:pt x="0" y="837"/>
                                  <a:pt x="4" y="832"/>
                                  <a:pt x="10" y="832"/>
                                </a:cubicBezTo>
                                <a:cubicBezTo>
                                  <a:pt x="16" y="832"/>
                                  <a:pt x="21" y="837"/>
                                  <a:pt x="21" y="843"/>
                                </a:cubicBezTo>
                                <a:lnTo>
                                  <a:pt x="21" y="864"/>
                                </a:lnTo>
                                <a:cubicBezTo>
                                  <a:pt x="21" y="870"/>
                                  <a:pt x="16" y="875"/>
                                  <a:pt x="10" y="875"/>
                                </a:cubicBezTo>
                                <a:cubicBezTo>
                                  <a:pt x="4" y="875"/>
                                  <a:pt x="0" y="870"/>
                                  <a:pt x="0" y="864"/>
                                </a:cubicBezTo>
                                <a:close/>
                                <a:moveTo>
                                  <a:pt x="0" y="800"/>
                                </a:moveTo>
                                <a:lnTo>
                                  <a:pt x="0" y="779"/>
                                </a:lnTo>
                                <a:cubicBezTo>
                                  <a:pt x="0" y="773"/>
                                  <a:pt x="4" y="768"/>
                                  <a:pt x="10" y="768"/>
                                </a:cubicBezTo>
                                <a:cubicBezTo>
                                  <a:pt x="16" y="768"/>
                                  <a:pt x="21" y="773"/>
                                  <a:pt x="21" y="779"/>
                                </a:cubicBezTo>
                                <a:lnTo>
                                  <a:pt x="21" y="800"/>
                                </a:lnTo>
                                <a:cubicBezTo>
                                  <a:pt x="21" y="806"/>
                                  <a:pt x="16" y="811"/>
                                  <a:pt x="10" y="811"/>
                                </a:cubicBezTo>
                                <a:cubicBezTo>
                                  <a:pt x="4" y="811"/>
                                  <a:pt x="0" y="806"/>
                                  <a:pt x="0" y="800"/>
                                </a:cubicBezTo>
                                <a:close/>
                                <a:moveTo>
                                  <a:pt x="0" y="736"/>
                                </a:moveTo>
                                <a:lnTo>
                                  <a:pt x="0" y="715"/>
                                </a:lnTo>
                                <a:cubicBezTo>
                                  <a:pt x="0" y="709"/>
                                  <a:pt x="4" y="704"/>
                                  <a:pt x="10" y="704"/>
                                </a:cubicBezTo>
                                <a:cubicBezTo>
                                  <a:pt x="16" y="704"/>
                                  <a:pt x="21" y="709"/>
                                  <a:pt x="21" y="715"/>
                                </a:cubicBezTo>
                                <a:lnTo>
                                  <a:pt x="21" y="736"/>
                                </a:lnTo>
                                <a:cubicBezTo>
                                  <a:pt x="21" y="742"/>
                                  <a:pt x="16" y="747"/>
                                  <a:pt x="10" y="747"/>
                                </a:cubicBezTo>
                                <a:cubicBezTo>
                                  <a:pt x="4" y="747"/>
                                  <a:pt x="0" y="742"/>
                                  <a:pt x="0" y="736"/>
                                </a:cubicBezTo>
                                <a:close/>
                                <a:moveTo>
                                  <a:pt x="0" y="672"/>
                                </a:moveTo>
                                <a:lnTo>
                                  <a:pt x="0" y="651"/>
                                </a:lnTo>
                                <a:cubicBezTo>
                                  <a:pt x="0" y="645"/>
                                  <a:pt x="4" y="640"/>
                                  <a:pt x="10" y="640"/>
                                </a:cubicBezTo>
                                <a:cubicBezTo>
                                  <a:pt x="16" y="640"/>
                                  <a:pt x="21" y="645"/>
                                  <a:pt x="21" y="651"/>
                                </a:cubicBezTo>
                                <a:lnTo>
                                  <a:pt x="21" y="672"/>
                                </a:lnTo>
                                <a:cubicBezTo>
                                  <a:pt x="21" y="678"/>
                                  <a:pt x="16" y="683"/>
                                  <a:pt x="10" y="683"/>
                                </a:cubicBezTo>
                                <a:cubicBezTo>
                                  <a:pt x="4" y="683"/>
                                  <a:pt x="0" y="678"/>
                                  <a:pt x="0" y="672"/>
                                </a:cubicBezTo>
                                <a:close/>
                                <a:moveTo>
                                  <a:pt x="0" y="608"/>
                                </a:moveTo>
                                <a:lnTo>
                                  <a:pt x="0" y="587"/>
                                </a:lnTo>
                                <a:cubicBezTo>
                                  <a:pt x="0" y="581"/>
                                  <a:pt x="4" y="576"/>
                                  <a:pt x="10" y="576"/>
                                </a:cubicBezTo>
                                <a:cubicBezTo>
                                  <a:pt x="16" y="576"/>
                                  <a:pt x="21" y="581"/>
                                  <a:pt x="21" y="587"/>
                                </a:cubicBezTo>
                                <a:lnTo>
                                  <a:pt x="21" y="608"/>
                                </a:lnTo>
                                <a:cubicBezTo>
                                  <a:pt x="21" y="614"/>
                                  <a:pt x="16" y="619"/>
                                  <a:pt x="10" y="619"/>
                                </a:cubicBezTo>
                                <a:cubicBezTo>
                                  <a:pt x="4" y="619"/>
                                  <a:pt x="0" y="614"/>
                                  <a:pt x="0" y="608"/>
                                </a:cubicBezTo>
                                <a:close/>
                                <a:moveTo>
                                  <a:pt x="0" y="544"/>
                                </a:moveTo>
                                <a:lnTo>
                                  <a:pt x="0" y="523"/>
                                </a:lnTo>
                                <a:cubicBezTo>
                                  <a:pt x="0" y="517"/>
                                  <a:pt x="4" y="512"/>
                                  <a:pt x="10" y="512"/>
                                </a:cubicBezTo>
                                <a:cubicBezTo>
                                  <a:pt x="16" y="512"/>
                                  <a:pt x="21" y="517"/>
                                  <a:pt x="21" y="523"/>
                                </a:cubicBezTo>
                                <a:lnTo>
                                  <a:pt x="21" y="544"/>
                                </a:lnTo>
                                <a:cubicBezTo>
                                  <a:pt x="21" y="550"/>
                                  <a:pt x="16" y="555"/>
                                  <a:pt x="10" y="555"/>
                                </a:cubicBezTo>
                                <a:cubicBezTo>
                                  <a:pt x="4" y="555"/>
                                  <a:pt x="0" y="550"/>
                                  <a:pt x="0" y="544"/>
                                </a:cubicBezTo>
                                <a:close/>
                                <a:moveTo>
                                  <a:pt x="0" y="480"/>
                                </a:moveTo>
                                <a:lnTo>
                                  <a:pt x="0" y="459"/>
                                </a:lnTo>
                                <a:cubicBezTo>
                                  <a:pt x="0" y="453"/>
                                  <a:pt x="4" y="448"/>
                                  <a:pt x="10" y="448"/>
                                </a:cubicBezTo>
                                <a:cubicBezTo>
                                  <a:pt x="16" y="448"/>
                                  <a:pt x="21" y="453"/>
                                  <a:pt x="21" y="459"/>
                                </a:cubicBezTo>
                                <a:lnTo>
                                  <a:pt x="21" y="480"/>
                                </a:lnTo>
                                <a:cubicBezTo>
                                  <a:pt x="21" y="486"/>
                                  <a:pt x="16" y="491"/>
                                  <a:pt x="10" y="491"/>
                                </a:cubicBezTo>
                                <a:cubicBezTo>
                                  <a:pt x="4" y="491"/>
                                  <a:pt x="0" y="486"/>
                                  <a:pt x="0" y="480"/>
                                </a:cubicBezTo>
                                <a:close/>
                                <a:moveTo>
                                  <a:pt x="0" y="416"/>
                                </a:moveTo>
                                <a:lnTo>
                                  <a:pt x="0" y="395"/>
                                </a:lnTo>
                                <a:cubicBezTo>
                                  <a:pt x="0" y="389"/>
                                  <a:pt x="4" y="384"/>
                                  <a:pt x="10" y="384"/>
                                </a:cubicBezTo>
                                <a:cubicBezTo>
                                  <a:pt x="16" y="384"/>
                                  <a:pt x="21" y="389"/>
                                  <a:pt x="21" y="395"/>
                                </a:cubicBezTo>
                                <a:lnTo>
                                  <a:pt x="21" y="416"/>
                                </a:lnTo>
                                <a:cubicBezTo>
                                  <a:pt x="21" y="422"/>
                                  <a:pt x="16" y="427"/>
                                  <a:pt x="10" y="427"/>
                                </a:cubicBezTo>
                                <a:cubicBezTo>
                                  <a:pt x="4" y="427"/>
                                  <a:pt x="0" y="422"/>
                                  <a:pt x="0" y="416"/>
                                </a:cubicBezTo>
                                <a:close/>
                                <a:moveTo>
                                  <a:pt x="0" y="352"/>
                                </a:moveTo>
                                <a:lnTo>
                                  <a:pt x="0" y="331"/>
                                </a:lnTo>
                                <a:cubicBezTo>
                                  <a:pt x="0" y="325"/>
                                  <a:pt x="4" y="320"/>
                                  <a:pt x="10" y="320"/>
                                </a:cubicBezTo>
                                <a:cubicBezTo>
                                  <a:pt x="16" y="320"/>
                                  <a:pt x="21" y="325"/>
                                  <a:pt x="21" y="331"/>
                                </a:cubicBezTo>
                                <a:lnTo>
                                  <a:pt x="21" y="352"/>
                                </a:lnTo>
                                <a:cubicBezTo>
                                  <a:pt x="21" y="358"/>
                                  <a:pt x="16" y="363"/>
                                  <a:pt x="10" y="363"/>
                                </a:cubicBezTo>
                                <a:cubicBezTo>
                                  <a:pt x="4" y="363"/>
                                  <a:pt x="0" y="358"/>
                                  <a:pt x="0" y="352"/>
                                </a:cubicBezTo>
                                <a:close/>
                                <a:moveTo>
                                  <a:pt x="0" y="288"/>
                                </a:moveTo>
                                <a:lnTo>
                                  <a:pt x="0" y="267"/>
                                </a:lnTo>
                                <a:cubicBezTo>
                                  <a:pt x="0" y="261"/>
                                  <a:pt x="4" y="256"/>
                                  <a:pt x="10" y="256"/>
                                </a:cubicBezTo>
                                <a:cubicBezTo>
                                  <a:pt x="16" y="256"/>
                                  <a:pt x="21" y="261"/>
                                  <a:pt x="21" y="267"/>
                                </a:cubicBezTo>
                                <a:lnTo>
                                  <a:pt x="21" y="288"/>
                                </a:lnTo>
                                <a:cubicBezTo>
                                  <a:pt x="21" y="294"/>
                                  <a:pt x="16" y="299"/>
                                  <a:pt x="10" y="299"/>
                                </a:cubicBezTo>
                                <a:cubicBezTo>
                                  <a:pt x="4" y="299"/>
                                  <a:pt x="0" y="294"/>
                                  <a:pt x="0" y="288"/>
                                </a:cubicBezTo>
                                <a:close/>
                                <a:moveTo>
                                  <a:pt x="0" y="224"/>
                                </a:moveTo>
                                <a:lnTo>
                                  <a:pt x="0" y="203"/>
                                </a:lnTo>
                                <a:cubicBezTo>
                                  <a:pt x="0" y="197"/>
                                  <a:pt x="4" y="192"/>
                                  <a:pt x="10" y="192"/>
                                </a:cubicBezTo>
                                <a:cubicBezTo>
                                  <a:pt x="16" y="192"/>
                                  <a:pt x="21" y="197"/>
                                  <a:pt x="21" y="203"/>
                                </a:cubicBezTo>
                                <a:lnTo>
                                  <a:pt x="21" y="224"/>
                                </a:lnTo>
                                <a:cubicBezTo>
                                  <a:pt x="21" y="230"/>
                                  <a:pt x="16" y="235"/>
                                  <a:pt x="10" y="235"/>
                                </a:cubicBezTo>
                                <a:cubicBezTo>
                                  <a:pt x="4" y="235"/>
                                  <a:pt x="0" y="230"/>
                                  <a:pt x="0" y="224"/>
                                </a:cubicBezTo>
                                <a:close/>
                                <a:moveTo>
                                  <a:pt x="0" y="160"/>
                                </a:moveTo>
                                <a:lnTo>
                                  <a:pt x="0" y="139"/>
                                </a:lnTo>
                                <a:cubicBezTo>
                                  <a:pt x="0" y="133"/>
                                  <a:pt x="4" y="128"/>
                                  <a:pt x="10" y="128"/>
                                </a:cubicBezTo>
                                <a:cubicBezTo>
                                  <a:pt x="16" y="128"/>
                                  <a:pt x="21" y="133"/>
                                  <a:pt x="21" y="139"/>
                                </a:cubicBezTo>
                                <a:lnTo>
                                  <a:pt x="21" y="160"/>
                                </a:lnTo>
                                <a:cubicBezTo>
                                  <a:pt x="21" y="166"/>
                                  <a:pt x="16" y="171"/>
                                  <a:pt x="10" y="171"/>
                                </a:cubicBezTo>
                                <a:cubicBezTo>
                                  <a:pt x="4" y="171"/>
                                  <a:pt x="0" y="166"/>
                                  <a:pt x="0" y="160"/>
                                </a:cubicBezTo>
                                <a:close/>
                                <a:moveTo>
                                  <a:pt x="0" y="96"/>
                                </a:moveTo>
                                <a:lnTo>
                                  <a:pt x="0" y="75"/>
                                </a:lnTo>
                                <a:cubicBezTo>
                                  <a:pt x="0" y="69"/>
                                  <a:pt x="4" y="64"/>
                                  <a:pt x="10" y="64"/>
                                </a:cubicBezTo>
                                <a:cubicBezTo>
                                  <a:pt x="16" y="64"/>
                                  <a:pt x="21" y="69"/>
                                  <a:pt x="21" y="75"/>
                                </a:cubicBezTo>
                                <a:lnTo>
                                  <a:pt x="21" y="96"/>
                                </a:lnTo>
                                <a:cubicBezTo>
                                  <a:pt x="21" y="102"/>
                                  <a:pt x="16" y="107"/>
                                  <a:pt x="10" y="107"/>
                                </a:cubicBezTo>
                                <a:cubicBezTo>
                                  <a:pt x="4" y="107"/>
                                  <a:pt x="0" y="102"/>
                                  <a:pt x="0" y="96"/>
                                </a:cubicBezTo>
                                <a:close/>
                                <a:moveTo>
                                  <a:pt x="0" y="32"/>
                                </a:moveTo>
                                <a:lnTo>
                                  <a:pt x="0" y="11"/>
                                </a:lnTo>
                                <a:cubicBezTo>
                                  <a:pt x="0" y="5"/>
                                  <a:pt x="4" y="0"/>
                                  <a:pt x="10" y="0"/>
                                </a:cubicBezTo>
                                <a:cubicBezTo>
                                  <a:pt x="16" y="0"/>
                                  <a:pt x="21" y="5"/>
                                  <a:pt x="21" y="11"/>
                                </a:cubicBezTo>
                                <a:lnTo>
                                  <a:pt x="21" y="32"/>
                                </a:lnTo>
                                <a:cubicBezTo>
                                  <a:pt x="21" y="38"/>
                                  <a:pt x="16" y="43"/>
                                  <a:pt x="10" y="43"/>
                                </a:cubicBezTo>
                                <a:cubicBezTo>
                                  <a:pt x="4"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83" name="Freeform 112"/>
                        <wps:cNvSpPr>
                          <a:spLocks noEditPoints="1"/>
                        </wps:cNvSpPr>
                        <wps:spPr bwMode="auto">
                          <a:xfrm>
                            <a:off x="2712720" y="304165"/>
                            <a:ext cx="8255" cy="918845"/>
                          </a:xfrm>
                          <a:custGeom>
                            <a:avLst/>
                            <a:gdLst>
                              <a:gd name="T0" fmla="*/ 8255 w 22"/>
                              <a:gd name="T1" fmla="*/ 914653 h 2411"/>
                              <a:gd name="T2" fmla="*/ 4128 w 22"/>
                              <a:gd name="T3" fmla="*/ 878067 h 2411"/>
                              <a:gd name="T4" fmla="*/ 0 w 22"/>
                              <a:gd name="T5" fmla="*/ 865871 h 2411"/>
                              <a:gd name="T6" fmla="*/ 4128 w 22"/>
                              <a:gd name="T7" fmla="*/ 870064 h 2411"/>
                              <a:gd name="T8" fmla="*/ 8255 w 22"/>
                              <a:gd name="T9" fmla="*/ 833477 h 2411"/>
                              <a:gd name="T10" fmla="*/ 0 w 22"/>
                              <a:gd name="T11" fmla="*/ 809087 h 2411"/>
                              <a:gd name="T12" fmla="*/ 0 w 22"/>
                              <a:gd name="T13" fmla="*/ 817090 h 2411"/>
                              <a:gd name="T14" fmla="*/ 8255 w 22"/>
                              <a:gd name="T15" fmla="*/ 792699 h 2411"/>
                              <a:gd name="T16" fmla="*/ 4128 w 22"/>
                              <a:gd name="T17" fmla="*/ 756113 h 2411"/>
                              <a:gd name="T18" fmla="*/ 0 w 22"/>
                              <a:gd name="T19" fmla="*/ 743918 h 2411"/>
                              <a:gd name="T20" fmla="*/ 4128 w 22"/>
                              <a:gd name="T21" fmla="*/ 748110 h 2411"/>
                              <a:gd name="T22" fmla="*/ 8255 w 22"/>
                              <a:gd name="T23" fmla="*/ 711524 h 2411"/>
                              <a:gd name="T24" fmla="*/ 0 w 22"/>
                              <a:gd name="T25" fmla="*/ 687133 h 2411"/>
                              <a:gd name="T26" fmla="*/ 0 w 22"/>
                              <a:gd name="T27" fmla="*/ 695136 h 2411"/>
                              <a:gd name="T28" fmla="*/ 8255 w 22"/>
                              <a:gd name="T29" fmla="*/ 670745 h 2411"/>
                              <a:gd name="T30" fmla="*/ 4128 w 22"/>
                              <a:gd name="T31" fmla="*/ 634159 h 2411"/>
                              <a:gd name="T32" fmla="*/ 0 w 22"/>
                              <a:gd name="T33" fmla="*/ 621964 h 2411"/>
                              <a:gd name="T34" fmla="*/ 4128 w 22"/>
                              <a:gd name="T35" fmla="*/ 626156 h 2411"/>
                              <a:gd name="T36" fmla="*/ 8255 w 22"/>
                              <a:gd name="T37" fmla="*/ 589570 h 2411"/>
                              <a:gd name="T38" fmla="*/ 0 w 22"/>
                              <a:gd name="T39" fmla="*/ 565179 h 2411"/>
                              <a:gd name="T40" fmla="*/ 0 w 22"/>
                              <a:gd name="T41" fmla="*/ 573182 h 2411"/>
                              <a:gd name="T42" fmla="*/ 8255 w 22"/>
                              <a:gd name="T43" fmla="*/ 548792 h 2411"/>
                              <a:gd name="T44" fmla="*/ 4128 w 22"/>
                              <a:gd name="T45" fmla="*/ 512206 h 2411"/>
                              <a:gd name="T46" fmla="*/ 0 w 22"/>
                              <a:gd name="T47" fmla="*/ 500010 h 2411"/>
                              <a:gd name="T48" fmla="*/ 4128 w 22"/>
                              <a:gd name="T49" fmla="*/ 504202 h 2411"/>
                              <a:gd name="T50" fmla="*/ 8255 w 22"/>
                              <a:gd name="T51" fmla="*/ 467616 h 2411"/>
                              <a:gd name="T52" fmla="*/ 0 w 22"/>
                              <a:gd name="T53" fmla="*/ 443226 h 2411"/>
                              <a:gd name="T54" fmla="*/ 0 w 22"/>
                              <a:gd name="T55" fmla="*/ 451229 h 2411"/>
                              <a:gd name="T56" fmla="*/ 8255 w 22"/>
                              <a:gd name="T57" fmla="*/ 426838 h 2411"/>
                              <a:gd name="T58" fmla="*/ 4128 w 22"/>
                              <a:gd name="T59" fmla="*/ 390252 h 2411"/>
                              <a:gd name="T60" fmla="*/ 0 w 22"/>
                              <a:gd name="T61" fmla="*/ 378057 h 2411"/>
                              <a:gd name="T62" fmla="*/ 4128 w 22"/>
                              <a:gd name="T63" fmla="*/ 382249 h 2411"/>
                              <a:gd name="T64" fmla="*/ 8255 w 22"/>
                              <a:gd name="T65" fmla="*/ 345663 h 2411"/>
                              <a:gd name="T66" fmla="*/ 0 w 22"/>
                              <a:gd name="T67" fmla="*/ 321272 h 2411"/>
                              <a:gd name="T68" fmla="*/ 0 w 22"/>
                              <a:gd name="T69" fmla="*/ 329275 h 2411"/>
                              <a:gd name="T70" fmla="*/ 8255 w 22"/>
                              <a:gd name="T71" fmla="*/ 304884 h 2411"/>
                              <a:gd name="T72" fmla="*/ 4128 w 22"/>
                              <a:gd name="T73" fmla="*/ 268298 h 2411"/>
                              <a:gd name="T74" fmla="*/ 0 w 22"/>
                              <a:gd name="T75" fmla="*/ 256103 h 2411"/>
                              <a:gd name="T76" fmla="*/ 4128 w 22"/>
                              <a:gd name="T77" fmla="*/ 260295 h 2411"/>
                              <a:gd name="T78" fmla="*/ 8255 w 22"/>
                              <a:gd name="T79" fmla="*/ 223709 h 2411"/>
                              <a:gd name="T80" fmla="*/ 0 w 22"/>
                              <a:gd name="T81" fmla="*/ 199318 h 2411"/>
                              <a:gd name="T82" fmla="*/ 0 w 22"/>
                              <a:gd name="T83" fmla="*/ 207321 h 2411"/>
                              <a:gd name="T84" fmla="*/ 8255 w 22"/>
                              <a:gd name="T85" fmla="*/ 182931 h 2411"/>
                              <a:gd name="T86" fmla="*/ 4128 w 22"/>
                              <a:gd name="T87" fmla="*/ 146344 h 2411"/>
                              <a:gd name="T88" fmla="*/ 0 w 22"/>
                              <a:gd name="T89" fmla="*/ 134149 h 2411"/>
                              <a:gd name="T90" fmla="*/ 4128 w 22"/>
                              <a:gd name="T91" fmla="*/ 138341 h 2411"/>
                              <a:gd name="T92" fmla="*/ 8255 w 22"/>
                              <a:gd name="T93" fmla="*/ 101755 h 2411"/>
                              <a:gd name="T94" fmla="*/ 0 w 22"/>
                              <a:gd name="T95" fmla="*/ 77364 h 2411"/>
                              <a:gd name="T96" fmla="*/ 0 w 22"/>
                              <a:gd name="T97" fmla="*/ 85368 h 2411"/>
                              <a:gd name="T98" fmla="*/ 8255 w 22"/>
                              <a:gd name="T99" fmla="*/ 60977 h 2411"/>
                              <a:gd name="T100" fmla="*/ 4128 w 22"/>
                              <a:gd name="T101" fmla="*/ 24391 h 2411"/>
                              <a:gd name="T102" fmla="*/ 0 w 22"/>
                              <a:gd name="T103" fmla="*/ 12195 h 2411"/>
                              <a:gd name="T104" fmla="*/ 4128 w 22"/>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2" h="2411">
                                <a:moveTo>
                                  <a:pt x="0" y="2400"/>
                                </a:moveTo>
                                <a:lnTo>
                                  <a:pt x="0" y="2379"/>
                                </a:lnTo>
                                <a:cubicBezTo>
                                  <a:pt x="0" y="2373"/>
                                  <a:pt x="5" y="2368"/>
                                  <a:pt x="11" y="2368"/>
                                </a:cubicBezTo>
                                <a:cubicBezTo>
                                  <a:pt x="17" y="2368"/>
                                  <a:pt x="22" y="2373"/>
                                  <a:pt x="22" y="2379"/>
                                </a:cubicBezTo>
                                <a:lnTo>
                                  <a:pt x="22" y="2400"/>
                                </a:lnTo>
                                <a:cubicBezTo>
                                  <a:pt x="22" y="2406"/>
                                  <a:pt x="17" y="2411"/>
                                  <a:pt x="11" y="2411"/>
                                </a:cubicBezTo>
                                <a:cubicBezTo>
                                  <a:pt x="5" y="2411"/>
                                  <a:pt x="0" y="2406"/>
                                  <a:pt x="0" y="2400"/>
                                </a:cubicBezTo>
                                <a:close/>
                                <a:moveTo>
                                  <a:pt x="0" y="2336"/>
                                </a:moveTo>
                                <a:lnTo>
                                  <a:pt x="0" y="2315"/>
                                </a:lnTo>
                                <a:cubicBezTo>
                                  <a:pt x="0" y="2309"/>
                                  <a:pt x="5" y="2304"/>
                                  <a:pt x="11" y="2304"/>
                                </a:cubicBezTo>
                                <a:cubicBezTo>
                                  <a:pt x="17" y="2304"/>
                                  <a:pt x="22" y="2309"/>
                                  <a:pt x="22" y="2315"/>
                                </a:cubicBezTo>
                                <a:lnTo>
                                  <a:pt x="22" y="2336"/>
                                </a:lnTo>
                                <a:cubicBezTo>
                                  <a:pt x="22" y="2342"/>
                                  <a:pt x="17" y="2347"/>
                                  <a:pt x="11" y="2347"/>
                                </a:cubicBezTo>
                                <a:cubicBezTo>
                                  <a:pt x="5" y="2347"/>
                                  <a:pt x="0" y="2342"/>
                                  <a:pt x="0" y="2336"/>
                                </a:cubicBezTo>
                                <a:close/>
                                <a:moveTo>
                                  <a:pt x="0" y="2272"/>
                                </a:moveTo>
                                <a:lnTo>
                                  <a:pt x="0" y="2251"/>
                                </a:lnTo>
                                <a:cubicBezTo>
                                  <a:pt x="0" y="2245"/>
                                  <a:pt x="5" y="2240"/>
                                  <a:pt x="11" y="2240"/>
                                </a:cubicBezTo>
                                <a:cubicBezTo>
                                  <a:pt x="17" y="2240"/>
                                  <a:pt x="22" y="2245"/>
                                  <a:pt x="22" y="2251"/>
                                </a:cubicBezTo>
                                <a:lnTo>
                                  <a:pt x="22" y="2272"/>
                                </a:lnTo>
                                <a:cubicBezTo>
                                  <a:pt x="22" y="2278"/>
                                  <a:pt x="17" y="2283"/>
                                  <a:pt x="11" y="2283"/>
                                </a:cubicBezTo>
                                <a:cubicBezTo>
                                  <a:pt x="5" y="2283"/>
                                  <a:pt x="0" y="2278"/>
                                  <a:pt x="0" y="2272"/>
                                </a:cubicBezTo>
                                <a:close/>
                                <a:moveTo>
                                  <a:pt x="0" y="2208"/>
                                </a:moveTo>
                                <a:lnTo>
                                  <a:pt x="0" y="2187"/>
                                </a:lnTo>
                                <a:cubicBezTo>
                                  <a:pt x="0" y="2181"/>
                                  <a:pt x="5" y="2176"/>
                                  <a:pt x="11" y="2176"/>
                                </a:cubicBezTo>
                                <a:cubicBezTo>
                                  <a:pt x="17" y="2176"/>
                                  <a:pt x="22" y="2181"/>
                                  <a:pt x="22" y="2187"/>
                                </a:cubicBezTo>
                                <a:lnTo>
                                  <a:pt x="22" y="2208"/>
                                </a:lnTo>
                                <a:cubicBezTo>
                                  <a:pt x="22" y="2214"/>
                                  <a:pt x="17" y="2219"/>
                                  <a:pt x="11" y="2219"/>
                                </a:cubicBezTo>
                                <a:cubicBezTo>
                                  <a:pt x="5" y="2219"/>
                                  <a:pt x="0" y="2214"/>
                                  <a:pt x="0" y="2208"/>
                                </a:cubicBezTo>
                                <a:close/>
                                <a:moveTo>
                                  <a:pt x="0" y="2144"/>
                                </a:moveTo>
                                <a:lnTo>
                                  <a:pt x="0" y="2123"/>
                                </a:lnTo>
                                <a:cubicBezTo>
                                  <a:pt x="0" y="2117"/>
                                  <a:pt x="5" y="2112"/>
                                  <a:pt x="11" y="2112"/>
                                </a:cubicBezTo>
                                <a:cubicBezTo>
                                  <a:pt x="17" y="2112"/>
                                  <a:pt x="22" y="2117"/>
                                  <a:pt x="22" y="2123"/>
                                </a:cubicBezTo>
                                <a:lnTo>
                                  <a:pt x="22" y="2144"/>
                                </a:lnTo>
                                <a:cubicBezTo>
                                  <a:pt x="22" y="2150"/>
                                  <a:pt x="17" y="2155"/>
                                  <a:pt x="11" y="2155"/>
                                </a:cubicBezTo>
                                <a:cubicBezTo>
                                  <a:pt x="5" y="2155"/>
                                  <a:pt x="0" y="2150"/>
                                  <a:pt x="0" y="2144"/>
                                </a:cubicBezTo>
                                <a:close/>
                                <a:moveTo>
                                  <a:pt x="0" y="2080"/>
                                </a:moveTo>
                                <a:lnTo>
                                  <a:pt x="0" y="2059"/>
                                </a:lnTo>
                                <a:cubicBezTo>
                                  <a:pt x="0" y="2053"/>
                                  <a:pt x="5" y="2048"/>
                                  <a:pt x="11" y="2048"/>
                                </a:cubicBezTo>
                                <a:cubicBezTo>
                                  <a:pt x="17" y="2048"/>
                                  <a:pt x="22" y="2053"/>
                                  <a:pt x="22" y="2059"/>
                                </a:cubicBezTo>
                                <a:lnTo>
                                  <a:pt x="22" y="2080"/>
                                </a:lnTo>
                                <a:cubicBezTo>
                                  <a:pt x="22" y="2086"/>
                                  <a:pt x="17" y="2091"/>
                                  <a:pt x="11" y="2091"/>
                                </a:cubicBezTo>
                                <a:cubicBezTo>
                                  <a:pt x="5" y="2091"/>
                                  <a:pt x="0" y="2086"/>
                                  <a:pt x="0" y="2080"/>
                                </a:cubicBezTo>
                                <a:close/>
                                <a:moveTo>
                                  <a:pt x="0" y="2016"/>
                                </a:moveTo>
                                <a:lnTo>
                                  <a:pt x="0" y="1995"/>
                                </a:lnTo>
                                <a:cubicBezTo>
                                  <a:pt x="0" y="1989"/>
                                  <a:pt x="5" y="1984"/>
                                  <a:pt x="11" y="1984"/>
                                </a:cubicBezTo>
                                <a:cubicBezTo>
                                  <a:pt x="17" y="1984"/>
                                  <a:pt x="22" y="1989"/>
                                  <a:pt x="22" y="1995"/>
                                </a:cubicBezTo>
                                <a:lnTo>
                                  <a:pt x="22" y="2016"/>
                                </a:lnTo>
                                <a:cubicBezTo>
                                  <a:pt x="22" y="2022"/>
                                  <a:pt x="17" y="2027"/>
                                  <a:pt x="11" y="2027"/>
                                </a:cubicBezTo>
                                <a:cubicBezTo>
                                  <a:pt x="5" y="2027"/>
                                  <a:pt x="0" y="2022"/>
                                  <a:pt x="0" y="2016"/>
                                </a:cubicBezTo>
                                <a:close/>
                                <a:moveTo>
                                  <a:pt x="0" y="1952"/>
                                </a:moveTo>
                                <a:lnTo>
                                  <a:pt x="0" y="1931"/>
                                </a:lnTo>
                                <a:cubicBezTo>
                                  <a:pt x="0" y="1925"/>
                                  <a:pt x="5" y="1920"/>
                                  <a:pt x="11" y="1920"/>
                                </a:cubicBezTo>
                                <a:cubicBezTo>
                                  <a:pt x="17" y="1920"/>
                                  <a:pt x="22" y="1925"/>
                                  <a:pt x="22" y="1931"/>
                                </a:cubicBezTo>
                                <a:lnTo>
                                  <a:pt x="22" y="1952"/>
                                </a:lnTo>
                                <a:cubicBezTo>
                                  <a:pt x="22" y="1958"/>
                                  <a:pt x="17" y="1963"/>
                                  <a:pt x="11" y="1963"/>
                                </a:cubicBezTo>
                                <a:cubicBezTo>
                                  <a:pt x="5" y="1963"/>
                                  <a:pt x="0" y="1958"/>
                                  <a:pt x="0" y="1952"/>
                                </a:cubicBezTo>
                                <a:close/>
                                <a:moveTo>
                                  <a:pt x="0" y="1888"/>
                                </a:moveTo>
                                <a:lnTo>
                                  <a:pt x="0" y="1867"/>
                                </a:lnTo>
                                <a:cubicBezTo>
                                  <a:pt x="0" y="1861"/>
                                  <a:pt x="5" y="1856"/>
                                  <a:pt x="11" y="1856"/>
                                </a:cubicBezTo>
                                <a:cubicBezTo>
                                  <a:pt x="17" y="1856"/>
                                  <a:pt x="22" y="1861"/>
                                  <a:pt x="22" y="1867"/>
                                </a:cubicBezTo>
                                <a:lnTo>
                                  <a:pt x="22" y="1888"/>
                                </a:lnTo>
                                <a:cubicBezTo>
                                  <a:pt x="22" y="1894"/>
                                  <a:pt x="17" y="1899"/>
                                  <a:pt x="11" y="1899"/>
                                </a:cubicBezTo>
                                <a:cubicBezTo>
                                  <a:pt x="5" y="1899"/>
                                  <a:pt x="0" y="1894"/>
                                  <a:pt x="0" y="1888"/>
                                </a:cubicBezTo>
                                <a:close/>
                                <a:moveTo>
                                  <a:pt x="0" y="1824"/>
                                </a:moveTo>
                                <a:lnTo>
                                  <a:pt x="0" y="1803"/>
                                </a:lnTo>
                                <a:cubicBezTo>
                                  <a:pt x="0" y="1797"/>
                                  <a:pt x="5" y="1792"/>
                                  <a:pt x="11" y="1792"/>
                                </a:cubicBezTo>
                                <a:cubicBezTo>
                                  <a:pt x="17" y="1792"/>
                                  <a:pt x="22" y="1797"/>
                                  <a:pt x="22" y="1803"/>
                                </a:cubicBezTo>
                                <a:lnTo>
                                  <a:pt x="22" y="1824"/>
                                </a:lnTo>
                                <a:cubicBezTo>
                                  <a:pt x="22" y="1830"/>
                                  <a:pt x="17" y="1835"/>
                                  <a:pt x="11" y="1835"/>
                                </a:cubicBezTo>
                                <a:cubicBezTo>
                                  <a:pt x="5" y="1835"/>
                                  <a:pt x="0" y="1830"/>
                                  <a:pt x="0" y="1824"/>
                                </a:cubicBezTo>
                                <a:close/>
                                <a:moveTo>
                                  <a:pt x="0" y="1760"/>
                                </a:moveTo>
                                <a:lnTo>
                                  <a:pt x="0" y="1739"/>
                                </a:lnTo>
                                <a:cubicBezTo>
                                  <a:pt x="0" y="1733"/>
                                  <a:pt x="5" y="1728"/>
                                  <a:pt x="11" y="1728"/>
                                </a:cubicBezTo>
                                <a:cubicBezTo>
                                  <a:pt x="17" y="1728"/>
                                  <a:pt x="22" y="1733"/>
                                  <a:pt x="22" y="1739"/>
                                </a:cubicBezTo>
                                <a:lnTo>
                                  <a:pt x="22" y="1760"/>
                                </a:lnTo>
                                <a:cubicBezTo>
                                  <a:pt x="22" y="1766"/>
                                  <a:pt x="17" y="1771"/>
                                  <a:pt x="11" y="1771"/>
                                </a:cubicBezTo>
                                <a:cubicBezTo>
                                  <a:pt x="5" y="1771"/>
                                  <a:pt x="0" y="1766"/>
                                  <a:pt x="0" y="1760"/>
                                </a:cubicBezTo>
                                <a:close/>
                                <a:moveTo>
                                  <a:pt x="0" y="1696"/>
                                </a:moveTo>
                                <a:lnTo>
                                  <a:pt x="0" y="1675"/>
                                </a:lnTo>
                                <a:cubicBezTo>
                                  <a:pt x="0" y="1669"/>
                                  <a:pt x="5" y="1664"/>
                                  <a:pt x="11" y="1664"/>
                                </a:cubicBezTo>
                                <a:cubicBezTo>
                                  <a:pt x="17" y="1664"/>
                                  <a:pt x="22" y="1669"/>
                                  <a:pt x="22" y="1675"/>
                                </a:cubicBezTo>
                                <a:lnTo>
                                  <a:pt x="22" y="1696"/>
                                </a:lnTo>
                                <a:cubicBezTo>
                                  <a:pt x="22" y="1702"/>
                                  <a:pt x="17" y="1707"/>
                                  <a:pt x="11" y="1707"/>
                                </a:cubicBezTo>
                                <a:cubicBezTo>
                                  <a:pt x="5" y="1707"/>
                                  <a:pt x="0" y="1702"/>
                                  <a:pt x="0" y="1696"/>
                                </a:cubicBezTo>
                                <a:close/>
                                <a:moveTo>
                                  <a:pt x="0" y="1632"/>
                                </a:moveTo>
                                <a:lnTo>
                                  <a:pt x="0" y="1611"/>
                                </a:lnTo>
                                <a:cubicBezTo>
                                  <a:pt x="0" y="1605"/>
                                  <a:pt x="5" y="1600"/>
                                  <a:pt x="11" y="1600"/>
                                </a:cubicBezTo>
                                <a:cubicBezTo>
                                  <a:pt x="17" y="1600"/>
                                  <a:pt x="22" y="1605"/>
                                  <a:pt x="22" y="1611"/>
                                </a:cubicBezTo>
                                <a:lnTo>
                                  <a:pt x="22" y="1632"/>
                                </a:lnTo>
                                <a:cubicBezTo>
                                  <a:pt x="22" y="1638"/>
                                  <a:pt x="17" y="1643"/>
                                  <a:pt x="11" y="1643"/>
                                </a:cubicBezTo>
                                <a:cubicBezTo>
                                  <a:pt x="5" y="1643"/>
                                  <a:pt x="0" y="1638"/>
                                  <a:pt x="0" y="1632"/>
                                </a:cubicBezTo>
                                <a:close/>
                                <a:moveTo>
                                  <a:pt x="0" y="1568"/>
                                </a:moveTo>
                                <a:lnTo>
                                  <a:pt x="0" y="1547"/>
                                </a:lnTo>
                                <a:cubicBezTo>
                                  <a:pt x="0" y="1541"/>
                                  <a:pt x="5" y="1536"/>
                                  <a:pt x="11" y="1536"/>
                                </a:cubicBezTo>
                                <a:cubicBezTo>
                                  <a:pt x="17" y="1536"/>
                                  <a:pt x="22" y="1541"/>
                                  <a:pt x="22" y="1547"/>
                                </a:cubicBezTo>
                                <a:lnTo>
                                  <a:pt x="22" y="1568"/>
                                </a:lnTo>
                                <a:cubicBezTo>
                                  <a:pt x="22" y="1574"/>
                                  <a:pt x="17" y="1579"/>
                                  <a:pt x="11" y="1579"/>
                                </a:cubicBezTo>
                                <a:cubicBezTo>
                                  <a:pt x="5" y="1579"/>
                                  <a:pt x="0" y="1574"/>
                                  <a:pt x="0" y="1568"/>
                                </a:cubicBezTo>
                                <a:close/>
                                <a:moveTo>
                                  <a:pt x="0" y="1504"/>
                                </a:moveTo>
                                <a:lnTo>
                                  <a:pt x="0" y="1483"/>
                                </a:lnTo>
                                <a:cubicBezTo>
                                  <a:pt x="0" y="1477"/>
                                  <a:pt x="5" y="1472"/>
                                  <a:pt x="11" y="1472"/>
                                </a:cubicBezTo>
                                <a:cubicBezTo>
                                  <a:pt x="17" y="1472"/>
                                  <a:pt x="22" y="1477"/>
                                  <a:pt x="22" y="1483"/>
                                </a:cubicBezTo>
                                <a:lnTo>
                                  <a:pt x="22" y="1504"/>
                                </a:lnTo>
                                <a:cubicBezTo>
                                  <a:pt x="22" y="1510"/>
                                  <a:pt x="17" y="1515"/>
                                  <a:pt x="11" y="1515"/>
                                </a:cubicBezTo>
                                <a:cubicBezTo>
                                  <a:pt x="5" y="1515"/>
                                  <a:pt x="0" y="1510"/>
                                  <a:pt x="0" y="1504"/>
                                </a:cubicBezTo>
                                <a:close/>
                                <a:moveTo>
                                  <a:pt x="0" y="1440"/>
                                </a:moveTo>
                                <a:lnTo>
                                  <a:pt x="0" y="1419"/>
                                </a:lnTo>
                                <a:cubicBezTo>
                                  <a:pt x="0" y="1413"/>
                                  <a:pt x="5" y="1408"/>
                                  <a:pt x="11" y="1408"/>
                                </a:cubicBezTo>
                                <a:cubicBezTo>
                                  <a:pt x="17" y="1408"/>
                                  <a:pt x="22" y="1413"/>
                                  <a:pt x="22" y="1419"/>
                                </a:cubicBezTo>
                                <a:lnTo>
                                  <a:pt x="22" y="1440"/>
                                </a:lnTo>
                                <a:cubicBezTo>
                                  <a:pt x="22" y="1446"/>
                                  <a:pt x="17" y="1451"/>
                                  <a:pt x="11" y="1451"/>
                                </a:cubicBezTo>
                                <a:cubicBezTo>
                                  <a:pt x="5" y="1451"/>
                                  <a:pt x="0" y="1446"/>
                                  <a:pt x="0" y="1440"/>
                                </a:cubicBezTo>
                                <a:close/>
                                <a:moveTo>
                                  <a:pt x="0" y="1376"/>
                                </a:moveTo>
                                <a:lnTo>
                                  <a:pt x="0" y="1355"/>
                                </a:lnTo>
                                <a:cubicBezTo>
                                  <a:pt x="0" y="1349"/>
                                  <a:pt x="5" y="1344"/>
                                  <a:pt x="11" y="1344"/>
                                </a:cubicBezTo>
                                <a:cubicBezTo>
                                  <a:pt x="17" y="1344"/>
                                  <a:pt x="22" y="1349"/>
                                  <a:pt x="22" y="1355"/>
                                </a:cubicBezTo>
                                <a:lnTo>
                                  <a:pt x="22" y="1376"/>
                                </a:lnTo>
                                <a:cubicBezTo>
                                  <a:pt x="22" y="1382"/>
                                  <a:pt x="17" y="1387"/>
                                  <a:pt x="11" y="1387"/>
                                </a:cubicBezTo>
                                <a:cubicBezTo>
                                  <a:pt x="5" y="1387"/>
                                  <a:pt x="0" y="1382"/>
                                  <a:pt x="0" y="1376"/>
                                </a:cubicBezTo>
                                <a:close/>
                                <a:moveTo>
                                  <a:pt x="0" y="1312"/>
                                </a:moveTo>
                                <a:lnTo>
                                  <a:pt x="0" y="1291"/>
                                </a:lnTo>
                                <a:cubicBezTo>
                                  <a:pt x="0" y="1285"/>
                                  <a:pt x="5" y="1280"/>
                                  <a:pt x="11" y="1280"/>
                                </a:cubicBezTo>
                                <a:cubicBezTo>
                                  <a:pt x="17" y="1280"/>
                                  <a:pt x="22" y="1285"/>
                                  <a:pt x="22" y="1291"/>
                                </a:cubicBezTo>
                                <a:lnTo>
                                  <a:pt x="22" y="1312"/>
                                </a:lnTo>
                                <a:cubicBezTo>
                                  <a:pt x="22" y="1318"/>
                                  <a:pt x="17" y="1323"/>
                                  <a:pt x="11" y="1323"/>
                                </a:cubicBezTo>
                                <a:cubicBezTo>
                                  <a:pt x="5" y="1323"/>
                                  <a:pt x="0" y="1318"/>
                                  <a:pt x="0" y="1312"/>
                                </a:cubicBezTo>
                                <a:close/>
                                <a:moveTo>
                                  <a:pt x="0" y="1248"/>
                                </a:moveTo>
                                <a:lnTo>
                                  <a:pt x="0" y="1227"/>
                                </a:lnTo>
                                <a:cubicBezTo>
                                  <a:pt x="0" y="1221"/>
                                  <a:pt x="5" y="1216"/>
                                  <a:pt x="11" y="1216"/>
                                </a:cubicBezTo>
                                <a:cubicBezTo>
                                  <a:pt x="17" y="1216"/>
                                  <a:pt x="22" y="1221"/>
                                  <a:pt x="22" y="1227"/>
                                </a:cubicBezTo>
                                <a:lnTo>
                                  <a:pt x="22" y="1248"/>
                                </a:lnTo>
                                <a:cubicBezTo>
                                  <a:pt x="22" y="1254"/>
                                  <a:pt x="17" y="1259"/>
                                  <a:pt x="11" y="1259"/>
                                </a:cubicBezTo>
                                <a:cubicBezTo>
                                  <a:pt x="5" y="1259"/>
                                  <a:pt x="0" y="1254"/>
                                  <a:pt x="0" y="1248"/>
                                </a:cubicBezTo>
                                <a:close/>
                                <a:moveTo>
                                  <a:pt x="0" y="1184"/>
                                </a:moveTo>
                                <a:lnTo>
                                  <a:pt x="0" y="1163"/>
                                </a:lnTo>
                                <a:cubicBezTo>
                                  <a:pt x="0" y="1157"/>
                                  <a:pt x="5" y="1152"/>
                                  <a:pt x="11" y="1152"/>
                                </a:cubicBezTo>
                                <a:cubicBezTo>
                                  <a:pt x="17" y="1152"/>
                                  <a:pt x="22" y="1157"/>
                                  <a:pt x="22" y="1163"/>
                                </a:cubicBezTo>
                                <a:lnTo>
                                  <a:pt x="22" y="1184"/>
                                </a:lnTo>
                                <a:cubicBezTo>
                                  <a:pt x="22" y="1190"/>
                                  <a:pt x="17" y="1195"/>
                                  <a:pt x="11" y="1195"/>
                                </a:cubicBezTo>
                                <a:cubicBezTo>
                                  <a:pt x="5" y="1195"/>
                                  <a:pt x="0" y="1190"/>
                                  <a:pt x="0" y="1184"/>
                                </a:cubicBezTo>
                                <a:close/>
                                <a:moveTo>
                                  <a:pt x="0" y="1120"/>
                                </a:moveTo>
                                <a:lnTo>
                                  <a:pt x="0" y="1099"/>
                                </a:lnTo>
                                <a:cubicBezTo>
                                  <a:pt x="0" y="1093"/>
                                  <a:pt x="5" y="1088"/>
                                  <a:pt x="11" y="1088"/>
                                </a:cubicBezTo>
                                <a:cubicBezTo>
                                  <a:pt x="17" y="1088"/>
                                  <a:pt x="22" y="1093"/>
                                  <a:pt x="22" y="1099"/>
                                </a:cubicBezTo>
                                <a:lnTo>
                                  <a:pt x="22" y="1120"/>
                                </a:lnTo>
                                <a:cubicBezTo>
                                  <a:pt x="22" y="1126"/>
                                  <a:pt x="17" y="1131"/>
                                  <a:pt x="11" y="1131"/>
                                </a:cubicBezTo>
                                <a:cubicBezTo>
                                  <a:pt x="5" y="1131"/>
                                  <a:pt x="0" y="1126"/>
                                  <a:pt x="0" y="1120"/>
                                </a:cubicBezTo>
                                <a:close/>
                                <a:moveTo>
                                  <a:pt x="0" y="1056"/>
                                </a:moveTo>
                                <a:lnTo>
                                  <a:pt x="0" y="1035"/>
                                </a:lnTo>
                                <a:cubicBezTo>
                                  <a:pt x="0" y="1029"/>
                                  <a:pt x="5" y="1024"/>
                                  <a:pt x="11" y="1024"/>
                                </a:cubicBezTo>
                                <a:cubicBezTo>
                                  <a:pt x="17" y="1024"/>
                                  <a:pt x="22" y="1029"/>
                                  <a:pt x="22" y="1035"/>
                                </a:cubicBezTo>
                                <a:lnTo>
                                  <a:pt x="22" y="1056"/>
                                </a:lnTo>
                                <a:cubicBezTo>
                                  <a:pt x="22" y="1062"/>
                                  <a:pt x="17" y="1067"/>
                                  <a:pt x="11" y="1067"/>
                                </a:cubicBezTo>
                                <a:cubicBezTo>
                                  <a:pt x="5" y="1067"/>
                                  <a:pt x="0" y="1062"/>
                                  <a:pt x="0" y="1056"/>
                                </a:cubicBezTo>
                                <a:close/>
                                <a:moveTo>
                                  <a:pt x="0" y="992"/>
                                </a:moveTo>
                                <a:lnTo>
                                  <a:pt x="0" y="971"/>
                                </a:lnTo>
                                <a:cubicBezTo>
                                  <a:pt x="0" y="965"/>
                                  <a:pt x="5" y="960"/>
                                  <a:pt x="11" y="960"/>
                                </a:cubicBezTo>
                                <a:cubicBezTo>
                                  <a:pt x="17" y="960"/>
                                  <a:pt x="22" y="965"/>
                                  <a:pt x="22" y="971"/>
                                </a:cubicBezTo>
                                <a:lnTo>
                                  <a:pt x="22" y="992"/>
                                </a:lnTo>
                                <a:cubicBezTo>
                                  <a:pt x="22" y="998"/>
                                  <a:pt x="17" y="1003"/>
                                  <a:pt x="11" y="1003"/>
                                </a:cubicBezTo>
                                <a:cubicBezTo>
                                  <a:pt x="5" y="1003"/>
                                  <a:pt x="0" y="998"/>
                                  <a:pt x="0" y="992"/>
                                </a:cubicBezTo>
                                <a:close/>
                                <a:moveTo>
                                  <a:pt x="0" y="928"/>
                                </a:moveTo>
                                <a:lnTo>
                                  <a:pt x="0" y="907"/>
                                </a:lnTo>
                                <a:cubicBezTo>
                                  <a:pt x="0" y="901"/>
                                  <a:pt x="5" y="896"/>
                                  <a:pt x="11" y="896"/>
                                </a:cubicBezTo>
                                <a:cubicBezTo>
                                  <a:pt x="17" y="896"/>
                                  <a:pt x="22" y="901"/>
                                  <a:pt x="22" y="907"/>
                                </a:cubicBezTo>
                                <a:lnTo>
                                  <a:pt x="22" y="928"/>
                                </a:lnTo>
                                <a:cubicBezTo>
                                  <a:pt x="22" y="934"/>
                                  <a:pt x="17" y="939"/>
                                  <a:pt x="11" y="939"/>
                                </a:cubicBezTo>
                                <a:cubicBezTo>
                                  <a:pt x="5" y="939"/>
                                  <a:pt x="0" y="934"/>
                                  <a:pt x="0" y="928"/>
                                </a:cubicBezTo>
                                <a:close/>
                                <a:moveTo>
                                  <a:pt x="0" y="864"/>
                                </a:moveTo>
                                <a:lnTo>
                                  <a:pt x="0" y="843"/>
                                </a:lnTo>
                                <a:cubicBezTo>
                                  <a:pt x="0" y="837"/>
                                  <a:pt x="5" y="832"/>
                                  <a:pt x="11" y="832"/>
                                </a:cubicBezTo>
                                <a:cubicBezTo>
                                  <a:pt x="17" y="832"/>
                                  <a:pt x="22" y="837"/>
                                  <a:pt x="22" y="843"/>
                                </a:cubicBezTo>
                                <a:lnTo>
                                  <a:pt x="22" y="864"/>
                                </a:lnTo>
                                <a:cubicBezTo>
                                  <a:pt x="22" y="870"/>
                                  <a:pt x="17" y="875"/>
                                  <a:pt x="11" y="875"/>
                                </a:cubicBezTo>
                                <a:cubicBezTo>
                                  <a:pt x="5" y="875"/>
                                  <a:pt x="0" y="870"/>
                                  <a:pt x="0" y="864"/>
                                </a:cubicBezTo>
                                <a:close/>
                                <a:moveTo>
                                  <a:pt x="0" y="800"/>
                                </a:moveTo>
                                <a:lnTo>
                                  <a:pt x="0" y="779"/>
                                </a:lnTo>
                                <a:cubicBezTo>
                                  <a:pt x="0" y="773"/>
                                  <a:pt x="5" y="768"/>
                                  <a:pt x="11" y="768"/>
                                </a:cubicBezTo>
                                <a:cubicBezTo>
                                  <a:pt x="17" y="768"/>
                                  <a:pt x="22" y="773"/>
                                  <a:pt x="22" y="779"/>
                                </a:cubicBezTo>
                                <a:lnTo>
                                  <a:pt x="22" y="800"/>
                                </a:lnTo>
                                <a:cubicBezTo>
                                  <a:pt x="22" y="806"/>
                                  <a:pt x="17" y="811"/>
                                  <a:pt x="11" y="811"/>
                                </a:cubicBezTo>
                                <a:cubicBezTo>
                                  <a:pt x="5" y="811"/>
                                  <a:pt x="0" y="806"/>
                                  <a:pt x="0" y="800"/>
                                </a:cubicBezTo>
                                <a:close/>
                                <a:moveTo>
                                  <a:pt x="0" y="736"/>
                                </a:moveTo>
                                <a:lnTo>
                                  <a:pt x="0" y="715"/>
                                </a:lnTo>
                                <a:cubicBezTo>
                                  <a:pt x="0" y="709"/>
                                  <a:pt x="5" y="704"/>
                                  <a:pt x="11" y="704"/>
                                </a:cubicBezTo>
                                <a:cubicBezTo>
                                  <a:pt x="17" y="704"/>
                                  <a:pt x="22" y="709"/>
                                  <a:pt x="22" y="715"/>
                                </a:cubicBezTo>
                                <a:lnTo>
                                  <a:pt x="22" y="736"/>
                                </a:lnTo>
                                <a:cubicBezTo>
                                  <a:pt x="22" y="742"/>
                                  <a:pt x="17" y="747"/>
                                  <a:pt x="11" y="747"/>
                                </a:cubicBezTo>
                                <a:cubicBezTo>
                                  <a:pt x="5" y="747"/>
                                  <a:pt x="0" y="742"/>
                                  <a:pt x="0" y="736"/>
                                </a:cubicBezTo>
                                <a:close/>
                                <a:moveTo>
                                  <a:pt x="0" y="672"/>
                                </a:moveTo>
                                <a:lnTo>
                                  <a:pt x="0" y="651"/>
                                </a:lnTo>
                                <a:cubicBezTo>
                                  <a:pt x="0" y="645"/>
                                  <a:pt x="5" y="640"/>
                                  <a:pt x="11" y="640"/>
                                </a:cubicBezTo>
                                <a:cubicBezTo>
                                  <a:pt x="17" y="640"/>
                                  <a:pt x="22" y="645"/>
                                  <a:pt x="22" y="651"/>
                                </a:cubicBezTo>
                                <a:lnTo>
                                  <a:pt x="22" y="672"/>
                                </a:lnTo>
                                <a:cubicBezTo>
                                  <a:pt x="22" y="678"/>
                                  <a:pt x="17" y="683"/>
                                  <a:pt x="11" y="683"/>
                                </a:cubicBezTo>
                                <a:cubicBezTo>
                                  <a:pt x="5" y="683"/>
                                  <a:pt x="0" y="678"/>
                                  <a:pt x="0" y="672"/>
                                </a:cubicBezTo>
                                <a:close/>
                                <a:moveTo>
                                  <a:pt x="0" y="608"/>
                                </a:moveTo>
                                <a:lnTo>
                                  <a:pt x="0" y="587"/>
                                </a:lnTo>
                                <a:cubicBezTo>
                                  <a:pt x="0" y="581"/>
                                  <a:pt x="5" y="576"/>
                                  <a:pt x="11" y="576"/>
                                </a:cubicBezTo>
                                <a:cubicBezTo>
                                  <a:pt x="17" y="576"/>
                                  <a:pt x="22" y="581"/>
                                  <a:pt x="22" y="587"/>
                                </a:cubicBezTo>
                                <a:lnTo>
                                  <a:pt x="22" y="608"/>
                                </a:lnTo>
                                <a:cubicBezTo>
                                  <a:pt x="22" y="614"/>
                                  <a:pt x="17" y="619"/>
                                  <a:pt x="11" y="619"/>
                                </a:cubicBezTo>
                                <a:cubicBezTo>
                                  <a:pt x="5" y="619"/>
                                  <a:pt x="0" y="614"/>
                                  <a:pt x="0" y="608"/>
                                </a:cubicBezTo>
                                <a:close/>
                                <a:moveTo>
                                  <a:pt x="0" y="544"/>
                                </a:moveTo>
                                <a:lnTo>
                                  <a:pt x="0" y="523"/>
                                </a:lnTo>
                                <a:cubicBezTo>
                                  <a:pt x="0" y="517"/>
                                  <a:pt x="5" y="512"/>
                                  <a:pt x="11" y="512"/>
                                </a:cubicBezTo>
                                <a:cubicBezTo>
                                  <a:pt x="17" y="512"/>
                                  <a:pt x="22" y="517"/>
                                  <a:pt x="22" y="523"/>
                                </a:cubicBezTo>
                                <a:lnTo>
                                  <a:pt x="22" y="544"/>
                                </a:lnTo>
                                <a:cubicBezTo>
                                  <a:pt x="22" y="550"/>
                                  <a:pt x="17" y="555"/>
                                  <a:pt x="11" y="555"/>
                                </a:cubicBezTo>
                                <a:cubicBezTo>
                                  <a:pt x="5" y="555"/>
                                  <a:pt x="0" y="550"/>
                                  <a:pt x="0" y="544"/>
                                </a:cubicBezTo>
                                <a:close/>
                                <a:moveTo>
                                  <a:pt x="0" y="480"/>
                                </a:moveTo>
                                <a:lnTo>
                                  <a:pt x="0" y="459"/>
                                </a:lnTo>
                                <a:cubicBezTo>
                                  <a:pt x="0" y="453"/>
                                  <a:pt x="5" y="448"/>
                                  <a:pt x="11" y="448"/>
                                </a:cubicBezTo>
                                <a:cubicBezTo>
                                  <a:pt x="17" y="448"/>
                                  <a:pt x="22" y="453"/>
                                  <a:pt x="22" y="459"/>
                                </a:cubicBezTo>
                                <a:lnTo>
                                  <a:pt x="22" y="480"/>
                                </a:lnTo>
                                <a:cubicBezTo>
                                  <a:pt x="22" y="486"/>
                                  <a:pt x="17" y="491"/>
                                  <a:pt x="11" y="491"/>
                                </a:cubicBezTo>
                                <a:cubicBezTo>
                                  <a:pt x="5" y="491"/>
                                  <a:pt x="0" y="486"/>
                                  <a:pt x="0" y="480"/>
                                </a:cubicBezTo>
                                <a:close/>
                                <a:moveTo>
                                  <a:pt x="0" y="416"/>
                                </a:moveTo>
                                <a:lnTo>
                                  <a:pt x="0" y="395"/>
                                </a:lnTo>
                                <a:cubicBezTo>
                                  <a:pt x="0" y="389"/>
                                  <a:pt x="5" y="384"/>
                                  <a:pt x="11" y="384"/>
                                </a:cubicBezTo>
                                <a:cubicBezTo>
                                  <a:pt x="17" y="384"/>
                                  <a:pt x="22" y="389"/>
                                  <a:pt x="22" y="395"/>
                                </a:cubicBezTo>
                                <a:lnTo>
                                  <a:pt x="22" y="416"/>
                                </a:lnTo>
                                <a:cubicBezTo>
                                  <a:pt x="22" y="422"/>
                                  <a:pt x="17" y="427"/>
                                  <a:pt x="11" y="427"/>
                                </a:cubicBezTo>
                                <a:cubicBezTo>
                                  <a:pt x="5" y="427"/>
                                  <a:pt x="0" y="422"/>
                                  <a:pt x="0" y="416"/>
                                </a:cubicBezTo>
                                <a:close/>
                                <a:moveTo>
                                  <a:pt x="0" y="352"/>
                                </a:moveTo>
                                <a:lnTo>
                                  <a:pt x="0" y="331"/>
                                </a:lnTo>
                                <a:cubicBezTo>
                                  <a:pt x="0" y="325"/>
                                  <a:pt x="5" y="320"/>
                                  <a:pt x="11" y="320"/>
                                </a:cubicBezTo>
                                <a:cubicBezTo>
                                  <a:pt x="17" y="320"/>
                                  <a:pt x="22" y="325"/>
                                  <a:pt x="22" y="331"/>
                                </a:cubicBezTo>
                                <a:lnTo>
                                  <a:pt x="22" y="352"/>
                                </a:lnTo>
                                <a:cubicBezTo>
                                  <a:pt x="22" y="358"/>
                                  <a:pt x="17" y="363"/>
                                  <a:pt x="11" y="363"/>
                                </a:cubicBezTo>
                                <a:cubicBezTo>
                                  <a:pt x="5" y="363"/>
                                  <a:pt x="0" y="358"/>
                                  <a:pt x="0" y="352"/>
                                </a:cubicBezTo>
                                <a:close/>
                                <a:moveTo>
                                  <a:pt x="0" y="288"/>
                                </a:moveTo>
                                <a:lnTo>
                                  <a:pt x="0" y="267"/>
                                </a:lnTo>
                                <a:cubicBezTo>
                                  <a:pt x="0" y="261"/>
                                  <a:pt x="5" y="256"/>
                                  <a:pt x="11" y="256"/>
                                </a:cubicBezTo>
                                <a:cubicBezTo>
                                  <a:pt x="17" y="256"/>
                                  <a:pt x="22" y="261"/>
                                  <a:pt x="22" y="267"/>
                                </a:cubicBezTo>
                                <a:lnTo>
                                  <a:pt x="22" y="288"/>
                                </a:lnTo>
                                <a:cubicBezTo>
                                  <a:pt x="22" y="294"/>
                                  <a:pt x="17" y="299"/>
                                  <a:pt x="11" y="299"/>
                                </a:cubicBezTo>
                                <a:cubicBezTo>
                                  <a:pt x="5" y="299"/>
                                  <a:pt x="0" y="294"/>
                                  <a:pt x="0" y="288"/>
                                </a:cubicBezTo>
                                <a:close/>
                                <a:moveTo>
                                  <a:pt x="0" y="224"/>
                                </a:moveTo>
                                <a:lnTo>
                                  <a:pt x="0" y="203"/>
                                </a:lnTo>
                                <a:cubicBezTo>
                                  <a:pt x="0" y="197"/>
                                  <a:pt x="5" y="192"/>
                                  <a:pt x="11" y="192"/>
                                </a:cubicBezTo>
                                <a:cubicBezTo>
                                  <a:pt x="17" y="192"/>
                                  <a:pt x="22" y="197"/>
                                  <a:pt x="22" y="203"/>
                                </a:cubicBezTo>
                                <a:lnTo>
                                  <a:pt x="22" y="224"/>
                                </a:lnTo>
                                <a:cubicBezTo>
                                  <a:pt x="22" y="230"/>
                                  <a:pt x="17" y="235"/>
                                  <a:pt x="11" y="235"/>
                                </a:cubicBezTo>
                                <a:cubicBezTo>
                                  <a:pt x="5" y="235"/>
                                  <a:pt x="0" y="230"/>
                                  <a:pt x="0" y="224"/>
                                </a:cubicBezTo>
                                <a:close/>
                                <a:moveTo>
                                  <a:pt x="0" y="160"/>
                                </a:moveTo>
                                <a:lnTo>
                                  <a:pt x="0" y="139"/>
                                </a:lnTo>
                                <a:cubicBezTo>
                                  <a:pt x="0" y="133"/>
                                  <a:pt x="5" y="128"/>
                                  <a:pt x="11" y="128"/>
                                </a:cubicBezTo>
                                <a:cubicBezTo>
                                  <a:pt x="17" y="128"/>
                                  <a:pt x="22" y="133"/>
                                  <a:pt x="22" y="139"/>
                                </a:cubicBezTo>
                                <a:lnTo>
                                  <a:pt x="22" y="160"/>
                                </a:lnTo>
                                <a:cubicBezTo>
                                  <a:pt x="22" y="166"/>
                                  <a:pt x="17" y="171"/>
                                  <a:pt x="11" y="171"/>
                                </a:cubicBezTo>
                                <a:cubicBezTo>
                                  <a:pt x="5" y="171"/>
                                  <a:pt x="0" y="166"/>
                                  <a:pt x="0" y="160"/>
                                </a:cubicBezTo>
                                <a:close/>
                                <a:moveTo>
                                  <a:pt x="0" y="96"/>
                                </a:moveTo>
                                <a:lnTo>
                                  <a:pt x="0" y="75"/>
                                </a:lnTo>
                                <a:cubicBezTo>
                                  <a:pt x="0" y="69"/>
                                  <a:pt x="5" y="64"/>
                                  <a:pt x="11" y="64"/>
                                </a:cubicBezTo>
                                <a:cubicBezTo>
                                  <a:pt x="17" y="64"/>
                                  <a:pt x="22" y="69"/>
                                  <a:pt x="22" y="75"/>
                                </a:cubicBezTo>
                                <a:lnTo>
                                  <a:pt x="22" y="96"/>
                                </a:lnTo>
                                <a:cubicBezTo>
                                  <a:pt x="22" y="102"/>
                                  <a:pt x="17" y="107"/>
                                  <a:pt x="11" y="107"/>
                                </a:cubicBezTo>
                                <a:cubicBezTo>
                                  <a:pt x="5" y="107"/>
                                  <a:pt x="0" y="102"/>
                                  <a:pt x="0" y="96"/>
                                </a:cubicBezTo>
                                <a:close/>
                                <a:moveTo>
                                  <a:pt x="0" y="32"/>
                                </a:moveTo>
                                <a:lnTo>
                                  <a:pt x="0" y="11"/>
                                </a:lnTo>
                                <a:cubicBezTo>
                                  <a:pt x="0" y="5"/>
                                  <a:pt x="5" y="0"/>
                                  <a:pt x="11" y="0"/>
                                </a:cubicBezTo>
                                <a:cubicBezTo>
                                  <a:pt x="17" y="0"/>
                                  <a:pt x="22" y="5"/>
                                  <a:pt x="22" y="11"/>
                                </a:cubicBezTo>
                                <a:lnTo>
                                  <a:pt x="22" y="32"/>
                                </a:lnTo>
                                <a:cubicBezTo>
                                  <a:pt x="22"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84" name="Freeform 113"/>
                        <wps:cNvSpPr>
                          <a:spLocks noEditPoints="1"/>
                        </wps:cNvSpPr>
                        <wps:spPr bwMode="auto">
                          <a:xfrm>
                            <a:off x="2943225" y="304165"/>
                            <a:ext cx="8255" cy="918845"/>
                          </a:xfrm>
                          <a:custGeom>
                            <a:avLst/>
                            <a:gdLst>
                              <a:gd name="T0" fmla="*/ 8255 w 21"/>
                              <a:gd name="T1" fmla="*/ 914653 h 2411"/>
                              <a:gd name="T2" fmla="*/ 4324 w 21"/>
                              <a:gd name="T3" fmla="*/ 878067 h 2411"/>
                              <a:gd name="T4" fmla="*/ 0 w 21"/>
                              <a:gd name="T5" fmla="*/ 865871 h 2411"/>
                              <a:gd name="T6" fmla="*/ 4324 w 21"/>
                              <a:gd name="T7" fmla="*/ 870064 h 2411"/>
                              <a:gd name="T8" fmla="*/ 8255 w 21"/>
                              <a:gd name="T9" fmla="*/ 833477 h 2411"/>
                              <a:gd name="T10" fmla="*/ 0 w 21"/>
                              <a:gd name="T11" fmla="*/ 809087 h 2411"/>
                              <a:gd name="T12" fmla="*/ 0 w 21"/>
                              <a:gd name="T13" fmla="*/ 817090 h 2411"/>
                              <a:gd name="T14" fmla="*/ 8255 w 21"/>
                              <a:gd name="T15" fmla="*/ 792699 h 2411"/>
                              <a:gd name="T16" fmla="*/ 4324 w 21"/>
                              <a:gd name="T17" fmla="*/ 756113 h 2411"/>
                              <a:gd name="T18" fmla="*/ 0 w 21"/>
                              <a:gd name="T19" fmla="*/ 743918 h 2411"/>
                              <a:gd name="T20" fmla="*/ 4324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4324 w 21"/>
                              <a:gd name="T31" fmla="*/ 634159 h 2411"/>
                              <a:gd name="T32" fmla="*/ 0 w 21"/>
                              <a:gd name="T33" fmla="*/ 621964 h 2411"/>
                              <a:gd name="T34" fmla="*/ 4324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4324 w 21"/>
                              <a:gd name="T45" fmla="*/ 512206 h 2411"/>
                              <a:gd name="T46" fmla="*/ 0 w 21"/>
                              <a:gd name="T47" fmla="*/ 500010 h 2411"/>
                              <a:gd name="T48" fmla="*/ 4324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4324 w 21"/>
                              <a:gd name="T59" fmla="*/ 390252 h 2411"/>
                              <a:gd name="T60" fmla="*/ 0 w 21"/>
                              <a:gd name="T61" fmla="*/ 378057 h 2411"/>
                              <a:gd name="T62" fmla="*/ 4324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4324 w 21"/>
                              <a:gd name="T73" fmla="*/ 268298 h 2411"/>
                              <a:gd name="T74" fmla="*/ 0 w 21"/>
                              <a:gd name="T75" fmla="*/ 256103 h 2411"/>
                              <a:gd name="T76" fmla="*/ 4324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4324 w 21"/>
                              <a:gd name="T87" fmla="*/ 146344 h 2411"/>
                              <a:gd name="T88" fmla="*/ 0 w 21"/>
                              <a:gd name="T89" fmla="*/ 134149 h 2411"/>
                              <a:gd name="T90" fmla="*/ 4324 w 21"/>
                              <a:gd name="T91" fmla="*/ 138341 h 2411"/>
                              <a:gd name="T92" fmla="*/ 8255 w 21"/>
                              <a:gd name="T93" fmla="*/ 101755 h 2411"/>
                              <a:gd name="T94" fmla="*/ 0 w 21"/>
                              <a:gd name="T95" fmla="*/ 77364 h 2411"/>
                              <a:gd name="T96" fmla="*/ 0 w 21"/>
                              <a:gd name="T97" fmla="*/ 85368 h 2411"/>
                              <a:gd name="T98" fmla="*/ 8255 w 21"/>
                              <a:gd name="T99" fmla="*/ 60977 h 2411"/>
                              <a:gd name="T100" fmla="*/ 4324 w 21"/>
                              <a:gd name="T101" fmla="*/ 24391 h 2411"/>
                              <a:gd name="T102" fmla="*/ 0 w 21"/>
                              <a:gd name="T103" fmla="*/ 12195 h 2411"/>
                              <a:gd name="T104" fmla="*/ 4324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1" y="2368"/>
                                </a:cubicBezTo>
                                <a:cubicBezTo>
                                  <a:pt x="17" y="2368"/>
                                  <a:pt x="21" y="2373"/>
                                  <a:pt x="21" y="2379"/>
                                </a:cubicBezTo>
                                <a:lnTo>
                                  <a:pt x="21" y="2400"/>
                                </a:lnTo>
                                <a:cubicBezTo>
                                  <a:pt x="21" y="2406"/>
                                  <a:pt x="17" y="2411"/>
                                  <a:pt x="11" y="2411"/>
                                </a:cubicBezTo>
                                <a:cubicBezTo>
                                  <a:pt x="5" y="2411"/>
                                  <a:pt x="0" y="2406"/>
                                  <a:pt x="0" y="2400"/>
                                </a:cubicBezTo>
                                <a:close/>
                                <a:moveTo>
                                  <a:pt x="0" y="2336"/>
                                </a:moveTo>
                                <a:lnTo>
                                  <a:pt x="0" y="2315"/>
                                </a:lnTo>
                                <a:cubicBezTo>
                                  <a:pt x="0" y="2309"/>
                                  <a:pt x="5" y="2304"/>
                                  <a:pt x="11" y="2304"/>
                                </a:cubicBezTo>
                                <a:cubicBezTo>
                                  <a:pt x="17" y="2304"/>
                                  <a:pt x="21" y="2309"/>
                                  <a:pt x="21" y="2315"/>
                                </a:cubicBezTo>
                                <a:lnTo>
                                  <a:pt x="21" y="2336"/>
                                </a:lnTo>
                                <a:cubicBezTo>
                                  <a:pt x="21" y="2342"/>
                                  <a:pt x="17" y="2347"/>
                                  <a:pt x="11" y="2347"/>
                                </a:cubicBezTo>
                                <a:cubicBezTo>
                                  <a:pt x="5" y="2347"/>
                                  <a:pt x="0" y="2342"/>
                                  <a:pt x="0" y="2336"/>
                                </a:cubicBezTo>
                                <a:close/>
                                <a:moveTo>
                                  <a:pt x="0" y="2272"/>
                                </a:moveTo>
                                <a:lnTo>
                                  <a:pt x="0" y="2251"/>
                                </a:lnTo>
                                <a:cubicBezTo>
                                  <a:pt x="0" y="2245"/>
                                  <a:pt x="5" y="2240"/>
                                  <a:pt x="11" y="2240"/>
                                </a:cubicBezTo>
                                <a:cubicBezTo>
                                  <a:pt x="17" y="2240"/>
                                  <a:pt x="21" y="2245"/>
                                  <a:pt x="21" y="2251"/>
                                </a:cubicBezTo>
                                <a:lnTo>
                                  <a:pt x="21" y="2272"/>
                                </a:lnTo>
                                <a:cubicBezTo>
                                  <a:pt x="21" y="2278"/>
                                  <a:pt x="17" y="2283"/>
                                  <a:pt x="11" y="2283"/>
                                </a:cubicBezTo>
                                <a:cubicBezTo>
                                  <a:pt x="5" y="2283"/>
                                  <a:pt x="0" y="2278"/>
                                  <a:pt x="0" y="2272"/>
                                </a:cubicBezTo>
                                <a:close/>
                                <a:moveTo>
                                  <a:pt x="0" y="2208"/>
                                </a:moveTo>
                                <a:lnTo>
                                  <a:pt x="0" y="2187"/>
                                </a:lnTo>
                                <a:cubicBezTo>
                                  <a:pt x="0" y="2181"/>
                                  <a:pt x="5" y="2176"/>
                                  <a:pt x="11" y="2176"/>
                                </a:cubicBezTo>
                                <a:cubicBezTo>
                                  <a:pt x="17" y="2176"/>
                                  <a:pt x="21" y="2181"/>
                                  <a:pt x="21" y="2187"/>
                                </a:cubicBezTo>
                                <a:lnTo>
                                  <a:pt x="21" y="2208"/>
                                </a:lnTo>
                                <a:cubicBezTo>
                                  <a:pt x="21" y="2214"/>
                                  <a:pt x="17" y="2219"/>
                                  <a:pt x="11" y="2219"/>
                                </a:cubicBezTo>
                                <a:cubicBezTo>
                                  <a:pt x="5" y="2219"/>
                                  <a:pt x="0" y="2214"/>
                                  <a:pt x="0" y="2208"/>
                                </a:cubicBezTo>
                                <a:close/>
                                <a:moveTo>
                                  <a:pt x="0" y="2144"/>
                                </a:moveTo>
                                <a:lnTo>
                                  <a:pt x="0" y="2123"/>
                                </a:lnTo>
                                <a:cubicBezTo>
                                  <a:pt x="0" y="2117"/>
                                  <a:pt x="5" y="2112"/>
                                  <a:pt x="11" y="2112"/>
                                </a:cubicBezTo>
                                <a:cubicBezTo>
                                  <a:pt x="17" y="2112"/>
                                  <a:pt x="21" y="2117"/>
                                  <a:pt x="21" y="2123"/>
                                </a:cubicBezTo>
                                <a:lnTo>
                                  <a:pt x="21" y="2144"/>
                                </a:lnTo>
                                <a:cubicBezTo>
                                  <a:pt x="21" y="2150"/>
                                  <a:pt x="17" y="2155"/>
                                  <a:pt x="11" y="2155"/>
                                </a:cubicBezTo>
                                <a:cubicBezTo>
                                  <a:pt x="5" y="2155"/>
                                  <a:pt x="0" y="2150"/>
                                  <a:pt x="0" y="2144"/>
                                </a:cubicBezTo>
                                <a:close/>
                                <a:moveTo>
                                  <a:pt x="0" y="2080"/>
                                </a:moveTo>
                                <a:lnTo>
                                  <a:pt x="0" y="2059"/>
                                </a:lnTo>
                                <a:cubicBezTo>
                                  <a:pt x="0" y="2053"/>
                                  <a:pt x="5" y="2048"/>
                                  <a:pt x="11" y="2048"/>
                                </a:cubicBezTo>
                                <a:cubicBezTo>
                                  <a:pt x="17" y="2048"/>
                                  <a:pt x="21" y="2053"/>
                                  <a:pt x="21" y="2059"/>
                                </a:cubicBezTo>
                                <a:lnTo>
                                  <a:pt x="21" y="2080"/>
                                </a:lnTo>
                                <a:cubicBezTo>
                                  <a:pt x="21" y="2086"/>
                                  <a:pt x="17" y="2091"/>
                                  <a:pt x="11" y="2091"/>
                                </a:cubicBezTo>
                                <a:cubicBezTo>
                                  <a:pt x="5" y="2091"/>
                                  <a:pt x="0" y="2086"/>
                                  <a:pt x="0" y="2080"/>
                                </a:cubicBezTo>
                                <a:close/>
                                <a:moveTo>
                                  <a:pt x="0" y="2016"/>
                                </a:moveTo>
                                <a:lnTo>
                                  <a:pt x="0" y="1995"/>
                                </a:lnTo>
                                <a:cubicBezTo>
                                  <a:pt x="0" y="1989"/>
                                  <a:pt x="5" y="1984"/>
                                  <a:pt x="11" y="1984"/>
                                </a:cubicBezTo>
                                <a:cubicBezTo>
                                  <a:pt x="17" y="1984"/>
                                  <a:pt x="21" y="1989"/>
                                  <a:pt x="21" y="1995"/>
                                </a:cubicBezTo>
                                <a:lnTo>
                                  <a:pt x="21" y="2016"/>
                                </a:lnTo>
                                <a:cubicBezTo>
                                  <a:pt x="21" y="2022"/>
                                  <a:pt x="17" y="2027"/>
                                  <a:pt x="11" y="2027"/>
                                </a:cubicBezTo>
                                <a:cubicBezTo>
                                  <a:pt x="5" y="2027"/>
                                  <a:pt x="0" y="2022"/>
                                  <a:pt x="0" y="2016"/>
                                </a:cubicBezTo>
                                <a:close/>
                                <a:moveTo>
                                  <a:pt x="0" y="1952"/>
                                </a:moveTo>
                                <a:lnTo>
                                  <a:pt x="0" y="1931"/>
                                </a:lnTo>
                                <a:cubicBezTo>
                                  <a:pt x="0" y="1925"/>
                                  <a:pt x="5" y="1920"/>
                                  <a:pt x="11" y="1920"/>
                                </a:cubicBezTo>
                                <a:cubicBezTo>
                                  <a:pt x="17" y="1920"/>
                                  <a:pt x="21" y="1925"/>
                                  <a:pt x="21" y="1931"/>
                                </a:cubicBezTo>
                                <a:lnTo>
                                  <a:pt x="21" y="1952"/>
                                </a:lnTo>
                                <a:cubicBezTo>
                                  <a:pt x="21" y="1958"/>
                                  <a:pt x="17" y="1963"/>
                                  <a:pt x="11" y="1963"/>
                                </a:cubicBezTo>
                                <a:cubicBezTo>
                                  <a:pt x="5" y="1963"/>
                                  <a:pt x="0" y="1958"/>
                                  <a:pt x="0" y="1952"/>
                                </a:cubicBezTo>
                                <a:close/>
                                <a:moveTo>
                                  <a:pt x="0" y="1888"/>
                                </a:moveTo>
                                <a:lnTo>
                                  <a:pt x="0" y="1867"/>
                                </a:lnTo>
                                <a:cubicBezTo>
                                  <a:pt x="0" y="1861"/>
                                  <a:pt x="5" y="1856"/>
                                  <a:pt x="11" y="1856"/>
                                </a:cubicBezTo>
                                <a:cubicBezTo>
                                  <a:pt x="17" y="1856"/>
                                  <a:pt x="21" y="1861"/>
                                  <a:pt x="21" y="1867"/>
                                </a:cubicBezTo>
                                <a:lnTo>
                                  <a:pt x="21" y="1888"/>
                                </a:lnTo>
                                <a:cubicBezTo>
                                  <a:pt x="21" y="1894"/>
                                  <a:pt x="17" y="1899"/>
                                  <a:pt x="11" y="1899"/>
                                </a:cubicBezTo>
                                <a:cubicBezTo>
                                  <a:pt x="5" y="1899"/>
                                  <a:pt x="0" y="1894"/>
                                  <a:pt x="0" y="1888"/>
                                </a:cubicBezTo>
                                <a:close/>
                                <a:moveTo>
                                  <a:pt x="0" y="1824"/>
                                </a:moveTo>
                                <a:lnTo>
                                  <a:pt x="0" y="1803"/>
                                </a:lnTo>
                                <a:cubicBezTo>
                                  <a:pt x="0" y="1797"/>
                                  <a:pt x="5" y="1792"/>
                                  <a:pt x="11" y="1792"/>
                                </a:cubicBezTo>
                                <a:cubicBezTo>
                                  <a:pt x="17" y="1792"/>
                                  <a:pt x="21" y="1797"/>
                                  <a:pt x="21" y="1803"/>
                                </a:cubicBezTo>
                                <a:lnTo>
                                  <a:pt x="21" y="1824"/>
                                </a:lnTo>
                                <a:cubicBezTo>
                                  <a:pt x="21" y="1830"/>
                                  <a:pt x="17" y="1835"/>
                                  <a:pt x="11" y="1835"/>
                                </a:cubicBezTo>
                                <a:cubicBezTo>
                                  <a:pt x="5" y="1835"/>
                                  <a:pt x="0" y="1830"/>
                                  <a:pt x="0" y="1824"/>
                                </a:cubicBezTo>
                                <a:close/>
                                <a:moveTo>
                                  <a:pt x="0" y="1760"/>
                                </a:moveTo>
                                <a:lnTo>
                                  <a:pt x="0" y="1739"/>
                                </a:lnTo>
                                <a:cubicBezTo>
                                  <a:pt x="0" y="1733"/>
                                  <a:pt x="5" y="1728"/>
                                  <a:pt x="11" y="1728"/>
                                </a:cubicBezTo>
                                <a:cubicBezTo>
                                  <a:pt x="17" y="1728"/>
                                  <a:pt x="21" y="1733"/>
                                  <a:pt x="21" y="1739"/>
                                </a:cubicBezTo>
                                <a:lnTo>
                                  <a:pt x="21" y="1760"/>
                                </a:lnTo>
                                <a:cubicBezTo>
                                  <a:pt x="21" y="1766"/>
                                  <a:pt x="17" y="1771"/>
                                  <a:pt x="11" y="1771"/>
                                </a:cubicBezTo>
                                <a:cubicBezTo>
                                  <a:pt x="5" y="1771"/>
                                  <a:pt x="0" y="1766"/>
                                  <a:pt x="0" y="1760"/>
                                </a:cubicBezTo>
                                <a:close/>
                                <a:moveTo>
                                  <a:pt x="0" y="1696"/>
                                </a:moveTo>
                                <a:lnTo>
                                  <a:pt x="0" y="1675"/>
                                </a:lnTo>
                                <a:cubicBezTo>
                                  <a:pt x="0" y="1669"/>
                                  <a:pt x="5" y="1664"/>
                                  <a:pt x="11" y="1664"/>
                                </a:cubicBezTo>
                                <a:cubicBezTo>
                                  <a:pt x="17" y="1664"/>
                                  <a:pt x="21" y="1669"/>
                                  <a:pt x="21" y="1675"/>
                                </a:cubicBezTo>
                                <a:lnTo>
                                  <a:pt x="21" y="1696"/>
                                </a:lnTo>
                                <a:cubicBezTo>
                                  <a:pt x="21" y="1702"/>
                                  <a:pt x="17" y="1707"/>
                                  <a:pt x="11" y="1707"/>
                                </a:cubicBezTo>
                                <a:cubicBezTo>
                                  <a:pt x="5" y="1707"/>
                                  <a:pt x="0" y="1702"/>
                                  <a:pt x="0" y="1696"/>
                                </a:cubicBezTo>
                                <a:close/>
                                <a:moveTo>
                                  <a:pt x="0" y="1632"/>
                                </a:moveTo>
                                <a:lnTo>
                                  <a:pt x="0" y="1611"/>
                                </a:lnTo>
                                <a:cubicBezTo>
                                  <a:pt x="0" y="1605"/>
                                  <a:pt x="5" y="1600"/>
                                  <a:pt x="11" y="1600"/>
                                </a:cubicBezTo>
                                <a:cubicBezTo>
                                  <a:pt x="17" y="1600"/>
                                  <a:pt x="21" y="1605"/>
                                  <a:pt x="21" y="1611"/>
                                </a:cubicBezTo>
                                <a:lnTo>
                                  <a:pt x="21" y="1632"/>
                                </a:lnTo>
                                <a:cubicBezTo>
                                  <a:pt x="21" y="1638"/>
                                  <a:pt x="17" y="1643"/>
                                  <a:pt x="11" y="1643"/>
                                </a:cubicBezTo>
                                <a:cubicBezTo>
                                  <a:pt x="5" y="1643"/>
                                  <a:pt x="0" y="1638"/>
                                  <a:pt x="0" y="1632"/>
                                </a:cubicBezTo>
                                <a:close/>
                                <a:moveTo>
                                  <a:pt x="0" y="1568"/>
                                </a:moveTo>
                                <a:lnTo>
                                  <a:pt x="0" y="1547"/>
                                </a:lnTo>
                                <a:cubicBezTo>
                                  <a:pt x="0" y="1541"/>
                                  <a:pt x="5" y="1536"/>
                                  <a:pt x="11" y="1536"/>
                                </a:cubicBezTo>
                                <a:cubicBezTo>
                                  <a:pt x="17" y="1536"/>
                                  <a:pt x="21" y="1541"/>
                                  <a:pt x="21" y="1547"/>
                                </a:cubicBezTo>
                                <a:lnTo>
                                  <a:pt x="21" y="1568"/>
                                </a:lnTo>
                                <a:cubicBezTo>
                                  <a:pt x="21" y="1574"/>
                                  <a:pt x="17" y="1579"/>
                                  <a:pt x="11" y="1579"/>
                                </a:cubicBezTo>
                                <a:cubicBezTo>
                                  <a:pt x="5" y="1579"/>
                                  <a:pt x="0" y="1574"/>
                                  <a:pt x="0" y="1568"/>
                                </a:cubicBezTo>
                                <a:close/>
                                <a:moveTo>
                                  <a:pt x="0" y="1504"/>
                                </a:moveTo>
                                <a:lnTo>
                                  <a:pt x="0" y="1483"/>
                                </a:lnTo>
                                <a:cubicBezTo>
                                  <a:pt x="0" y="1477"/>
                                  <a:pt x="5" y="1472"/>
                                  <a:pt x="11" y="1472"/>
                                </a:cubicBezTo>
                                <a:cubicBezTo>
                                  <a:pt x="17" y="1472"/>
                                  <a:pt x="21" y="1477"/>
                                  <a:pt x="21" y="1483"/>
                                </a:cubicBezTo>
                                <a:lnTo>
                                  <a:pt x="21" y="1504"/>
                                </a:lnTo>
                                <a:cubicBezTo>
                                  <a:pt x="21" y="1510"/>
                                  <a:pt x="17" y="1515"/>
                                  <a:pt x="11" y="1515"/>
                                </a:cubicBezTo>
                                <a:cubicBezTo>
                                  <a:pt x="5" y="1515"/>
                                  <a:pt x="0" y="1510"/>
                                  <a:pt x="0" y="1504"/>
                                </a:cubicBezTo>
                                <a:close/>
                                <a:moveTo>
                                  <a:pt x="0" y="1440"/>
                                </a:moveTo>
                                <a:lnTo>
                                  <a:pt x="0" y="1419"/>
                                </a:lnTo>
                                <a:cubicBezTo>
                                  <a:pt x="0" y="1413"/>
                                  <a:pt x="5" y="1408"/>
                                  <a:pt x="11" y="1408"/>
                                </a:cubicBezTo>
                                <a:cubicBezTo>
                                  <a:pt x="17" y="1408"/>
                                  <a:pt x="21" y="1413"/>
                                  <a:pt x="21" y="1419"/>
                                </a:cubicBezTo>
                                <a:lnTo>
                                  <a:pt x="21" y="1440"/>
                                </a:lnTo>
                                <a:cubicBezTo>
                                  <a:pt x="21" y="1446"/>
                                  <a:pt x="17" y="1451"/>
                                  <a:pt x="11" y="1451"/>
                                </a:cubicBezTo>
                                <a:cubicBezTo>
                                  <a:pt x="5" y="1451"/>
                                  <a:pt x="0" y="1446"/>
                                  <a:pt x="0" y="1440"/>
                                </a:cubicBezTo>
                                <a:close/>
                                <a:moveTo>
                                  <a:pt x="0" y="1376"/>
                                </a:moveTo>
                                <a:lnTo>
                                  <a:pt x="0" y="1355"/>
                                </a:lnTo>
                                <a:cubicBezTo>
                                  <a:pt x="0" y="1349"/>
                                  <a:pt x="5" y="1344"/>
                                  <a:pt x="11" y="1344"/>
                                </a:cubicBezTo>
                                <a:cubicBezTo>
                                  <a:pt x="17" y="1344"/>
                                  <a:pt x="21" y="1349"/>
                                  <a:pt x="21" y="1355"/>
                                </a:cubicBezTo>
                                <a:lnTo>
                                  <a:pt x="21" y="1376"/>
                                </a:lnTo>
                                <a:cubicBezTo>
                                  <a:pt x="21" y="1382"/>
                                  <a:pt x="17" y="1387"/>
                                  <a:pt x="11" y="1387"/>
                                </a:cubicBezTo>
                                <a:cubicBezTo>
                                  <a:pt x="5" y="1387"/>
                                  <a:pt x="0" y="1382"/>
                                  <a:pt x="0" y="1376"/>
                                </a:cubicBezTo>
                                <a:close/>
                                <a:moveTo>
                                  <a:pt x="0" y="1312"/>
                                </a:moveTo>
                                <a:lnTo>
                                  <a:pt x="0" y="1291"/>
                                </a:lnTo>
                                <a:cubicBezTo>
                                  <a:pt x="0" y="1285"/>
                                  <a:pt x="5" y="1280"/>
                                  <a:pt x="11" y="1280"/>
                                </a:cubicBezTo>
                                <a:cubicBezTo>
                                  <a:pt x="17" y="1280"/>
                                  <a:pt x="21" y="1285"/>
                                  <a:pt x="21" y="1291"/>
                                </a:cubicBezTo>
                                <a:lnTo>
                                  <a:pt x="21" y="1312"/>
                                </a:lnTo>
                                <a:cubicBezTo>
                                  <a:pt x="21" y="1318"/>
                                  <a:pt x="17" y="1323"/>
                                  <a:pt x="11" y="1323"/>
                                </a:cubicBezTo>
                                <a:cubicBezTo>
                                  <a:pt x="5" y="1323"/>
                                  <a:pt x="0" y="1318"/>
                                  <a:pt x="0" y="1312"/>
                                </a:cubicBezTo>
                                <a:close/>
                                <a:moveTo>
                                  <a:pt x="0" y="1248"/>
                                </a:moveTo>
                                <a:lnTo>
                                  <a:pt x="0" y="1227"/>
                                </a:lnTo>
                                <a:cubicBezTo>
                                  <a:pt x="0" y="1221"/>
                                  <a:pt x="5" y="1216"/>
                                  <a:pt x="11" y="1216"/>
                                </a:cubicBezTo>
                                <a:cubicBezTo>
                                  <a:pt x="17" y="1216"/>
                                  <a:pt x="21" y="1221"/>
                                  <a:pt x="21" y="1227"/>
                                </a:cubicBezTo>
                                <a:lnTo>
                                  <a:pt x="21" y="1248"/>
                                </a:lnTo>
                                <a:cubicBezTo>
                                  <a:pt x="21" y="1254"/>
                                  <a:pt x="17" y="1259"/>
                                  <a:pt x="11" y="1259"/>
                                </a:cubicBezTo>
                                <a:cubicBezTo>
                                  <a:pt x="5" y="1259"/>
                                  <a:pt x="0" y="1254"/>
                                  <a:pt x="0" y="1248"/>
                                </a:cubicBezTo>
                                <a:close/>
                                <a:moveTo>
                                  <a:pt x="0" y="1184"/>
                                </a:moveTo>
                                <a:lnTo>
                                  <a:pt x="0" y="1163"/>
                                </a:lnTo>
                                <a:cubicBezTo>
                                  <a:pt x="0" y="1157"/>
                                  <a:pt x="5" y="1152"/>
                                  <a:pt x="11" y="1152"/>
                                </a:cubicBezTo>
                                <a:cubicBezTo>
                                  <a:pt x="17" y="1152"/>
                                  <a:pt x="21" y="1157"/>
                                  <a:pt x="21" y="1163"/>
                                </a:cubicBezTo>
                                <a:lnTo>
                                  <a:pt x="21" y="1184"/>
                                </a:lnTo>
                                <a:cubicBezTo>
                                  <a:pt x="21" y="1190"/>
                                  <a:pt x="17" y="1195"/>
                                  <a:pt x="11" y="1195"/>
                                </a:cubicBezTo>
                                <a:cubicBezTo>
                                  <a:pt x="5" y="1195"/>
                                  <a:pt x="0" y="1190"/>
                                  <a:pt x="0" y="1184"/>
                                </a:cubicBezTo>
                                <a:close/>
                                <a:moveTo>
                                  <a:pt x="0" y="1120"/>
                                </a:moveTo>
                                <a:lnTo>
                                  <a:pt x="0" y="1099"/>
                                </a:lnTo>
                                <a:cubicBezTo>
                                  <a:pt x="0" y="1093"/>
                                  <a:pt x="5" y="1088"/>
                                  <a:pt x="11" y="1088"/>
                                </a:cubicBezTo>
                                <a:cubicBezTo>
                                  <a:pt x="17" y="1088"/>
                                  <a:pt x="21" y="1093"/>
                                  <a:pt x="21" y="1099"/>
                                </a:cubicBezTo>
                                <a:lnTo>
                                  <a:pt x="21" y="1120"/>
                                </a:lnTo>
                                <a:cubicBezTo>
                                  <a:pt x="21" y="1126"/>
                                  <a:pt x="17" y="1131"/>
                                  <a:pt x="11" y="1131"/>
                                </a:cubicBezTo>
                                <a:cubicBezTo>
                                  <a:pt x="5" y="1131"/>
                                  <a:pt x="0" y="1126"/>
                                  <a:pt x="0" y="1120"/>
                                </a:cubicBezTo>
                                <a:close/>
                                <a:moveTo>
                                  <a:pt x="0" y="1056"/>
                                </a:moveTo>
                                <a:lnTo>
                                  <a:pt x="0" y="1035"/>
                                </a:lnTo>
                                <a:cubicBezTo>
                                  <a:pt x="0" y="1029"/>
                                  <a:pt x="5" y="1024"/>
                                  <a:pt x="11" y="1024"/>
                                </a:cubicBezTo>
                                <a:cubicBezTo>
                                  <a:pt x="17" y="1024"/>
                                  <a:pt x="21" y="1029"/>
                                  <a:pt x="21" y="1035"/>
                                </a:cubicBezTo>
                                <a:lnTo>
                                  <a:pt x="21" y="1056"/>
                                </a:lnTo>
                                <a:cubicBezTo>
                                  <a:pt x="21" y="1062"/>
                                  <a:pt x="17" y="1067"/>
                                  <a:pt x="11" y="1067"/>
                                </a:cubicBezTo>
                                <a:cubicBezTo>
                                  <a:pt x="5" y="1067"/>
                                  <a:pt x="0" y="1062"/>
                                  <a:pt x="0" y="1056"/>
                                </a:cubicBezTo>
                                <a:close/>
                                <a:moveTo>
                                  <a:pt x="0" y="992"/>
                                </a:moveTo>
                                <a:lnTo>
                                  <a:pt x="0" y="971"/>
                                </a:lnTo>
                                <a:cubicBezTo>
                                  <a:pt x="0" y="965"/>
                                  <a:pt x="5" y="960"/>
                                  <a:pt x="11" y="960"/>
                                </a:cubicBezTo>
                                <a:cubicBezTo>
                                  <a:pt x="17" y="960"/>
                                  <a:pt x="21" y="965"/>
                                  <a:pt x="21" y="971"/>
                                </a:cubicBezTo>
                                <a:lnTo>
                                  <a:pt x="21" y="992"/>
                                </a:lnTo>
                                <a:cubicBezTo>
                                  <a:pt x="21" y="998"/>
                                  <a:pt x="17" y="1003"/>
                                  <a:pt x="11" y="1003"/>
                                </a:cubicBezTo>
                                <a:cubicBezTo>
                                  <a:pt x="5" y="1003"/>
                                  <a:pt x="0" y="998"/>
                                  <a:pt x="0" y="992"/>
                                </a:cubicBezTo>
                                <a:close/>
                                <a:moveTo>
                                  <a:pt x="0" y="928"/>
                                </a:moveTo>
                                <a:lnTo>
                                  <a:pt x="0" y="907"/>
                                </a:lnTo>
                                <a:cubicBezTo>
                                  <a:pt x="0" y="901"/>
                                  <a:pt x="5" y="896"/>
                                  <a:pt x="11" y="896"/>
                                </a:cubicBezTo>
                                <a:cubicBezTo>
                                  <a:pt x="17" y="896"/>
                                  <a:pt x="21" y="901"/>
                                  <a:pt x="21" y="907"/>
                                </a:cubicBezTo>
                                <a:lnTo>
                                  <a:pt x="21" y="928"/>
                                </a:lnTo>
                                <a:cubicBezTo>
                                  <a:pt x="21" y="934"/>
                                  <a:pt x="17" y="939"/>
                                  <a:pt x="11" y="939"/>
                                </a:cubicBezTo>
                                <a:cubicBezTo>
                                  <a:pt x="5" y="939"/>
                                  <a:pt x="0" y="934"/>
                                  <a:pt x="0" y="928"/>
                                </a:cubicBezTo>
                                <a:close/>
                                <a:moveTo>
                                  <a:pt x="0" y="864"/>
                                </a:moveTo>
                                <a:lnTo>
                                  <a:pt x="0" y="843"/>
                                </a:lnTo>
                                <a:cubicBezTo>
                                  <a:pt x="0" y="837"/>
                                  <a:pt x="5" y="832"/>
                                  <a:pt x="11" y="832"/>
                                </a:cubicBezTo>
                                <a:cubicBezTo>
                                  <a:pt x="17" y="832"/>
                                  <a:pt x="21" y="837"/>
                                  <a:pt x="21" y="843"/>
                                </a:cubicBezTo>
                                <a:lnTo>
                                  <a:pt x="21" y="864"/>
                                </a:lnTo>
                                <a:cubicBezTo>
                                  <a:pt x="21" y="870"/>
                                  <a:pt x="17" y="875"/>
                                  <a:pt x="11" y="875"/>
                                </a:cubicBezTo>
                                <a:cubicBezTo>
                                  <a:pt x="5" y="875"/>
                                  <a:pt x="0" y="870"/>
                                  <a:pt x="0" y="864"/>
                                </a:cubicBezTo>
                                <a:close/>
                                <a:moveTo>
                                  <a:pt x="0" y="800"/>
                                </a:moveTo>
                                <a:lnTo>
                                  <a:pt x="0" y="779"/>
                                </a:lnTo>
                                <a:cubicBezTo>
                                  <a:pt x="0" y="773"/>
                                  <a:pt x="5" y="768"/>
                                  <a:pt x="11" y="768"/>
                                </a:cubicBezTo>
                                <a:cubicBezTo>
                                  <a:pt x="17" y="768"/>
                                  <a:pt x="21" y="773"/>
                                  <a:pt x="21" y="779"/>
                                </a:cubicBezTo>
                                <a:lnTo>
                                  <a:pt x="21" y="800"/>
                                </a:lnTo>
                                <a:cubicBezTo>
                                  <a:pt x="21" y="806"/>
                                  <a:pt x="17" y="811"/>
                                  <a:pt x="11" y="811"/>
                                </a:cubicBezTo>
                                <a:cubicBezTo>
                                  <a:pt x="5" y="811"/>
                                  <a:pt x="0" y="806"/>
                                  <a:pt x="0" y="800"/>
                                </a:cubicBezTo>
                                <a:close/>
                                <a:moveTo>
                                  <a:pt x="0" y="736"/>
                                </a:moveTo>
                                <a:lnTo>
                                  <a:pt x="0" y="715"/>
                                </a:lnTo>
                                <a:cubicBezTo>
                                  <a:pt x="0" y="709"/>
                                  <a:pt x="5" y="704"/>
                                  <a:pt x="11" y="704"/>
                                </a:cubicBezTo>
                                <a:cubicBezTo>
                                  <a:pt x="17" y="704"/>
                                  <a:pt x="21" y="709"/>
                                  <a:pt x="21" y="715"/>
                                </a:cubicBezTo>
                                <a:lnTo>
                                  <a:pt x="21" y="736"/>
                                </a:lnTo>
                                <a:cubicBezTo>
                                  <a:pt x="21" y="742"/>
                                  <a:pt x="17" y="747"/>
                                  <a:pt x="11" y="747"/>
                                </a:cubicBezTo>
                                <a:cubicBezTo>
                                  <a:pt x="5" y="747"/>
                                  <a:pt x="0" y="742"/>
                                  <a:pt x="0" y="736"/>
                                </a:cubicBezTo>
                                <a:close/>
                                <a:moveTo>
                                  <a:pt x="0" y="672"/>
                                </a:moveTo>
                                <a:lnTo>
                                  <a:pt x="0" y="651"/>
                                </a:lnTo>
                                <a:cubicBezTo>
                                  <a:pt x="0" y="645"/>
                                  <a:pt x="5" y="640"/>
                                  <a:pt x="11" y="640"/>
                                </a:cubicBezTo>
                                <a:cubicBezTo>
                                  <a:pt x="17" y="640"/>
                                  <a:pt x="21" y="645"/>
                                  <a:pt x="21" y="651"/>
                                </a:cubicBezTo>
                                <a:lnTo>
                                  <a:pt x="21" y="672"/>
                                </a:lnTo>
                                <a:cubicBezTo>
                                  <a:pt x="21" y="678"/>
                                  <a:pt x="17" y="683"/>
                                  <a:pt x="11" y="683"/>
                                </a:cubicBezTo>
                                <a:cubicBezTo>
                                  <a:pt x="5" y="683"/>
                                  <a:pt x="0" y="678"/>
                                  <a:pt x="0" y="672"/>
                                </a:cubicBezTo>
                                <a:close/>
                                <a:moveTo>
                                  <a:pt x="0" y="608"/>
                                </a:moveTo>
                                <a:lnTo>
                                  <a:pt x="0" y="587"/>
                                </a:lnTo>
                                <a:cubicBezTo>
                                  <a:pt x="0" y="581"/>
                                  <a:pt x="5" y="576"/>
                                  <a:pt x="11" y="576"/>
                                </a:cubicBezTo>
                                <a:cubicBezTo>
                                  <a:pt x="17" y="576"/>
                                  <a:pt x="21" y="581"/>
                                  <a:pt x="21" y="587"/>
                                </a:cubicBezTo>
                                <a:lnTo>
                                  <a:pt x="21" y="608"/>
                                </a:lnTo>
                                <a:cubicBezTo>
                                  <a:pt x="21" y="614"/>
                                  <a:pt x="17" y="619"/>
                                  <a:pt x="11" y="619"/>
                                </a:cubicBezTo>
                                <a:cubicBezTo>
                                  <a:pt x="5" y="619"/>
                                  <a:pt x="0" y="614"/>
                                  <a:pt x="0" y="608"/>
                                </a:cubicBezTo>
                                <a:close/>
                                <a:moveTo>
                                  <a:pt x="0" y="544"/>
                                </a:moveTo>
                                <a:lnTo>
                                  <a:pt x="0" y="523"/>
                                </a:lnTo>
                                <a:cubicBezTo>
                                  <a:pt x="0" y="517"/>
                                  <a:pt x="5" y="512"/>
                                  <a:pt x="11" y="512"/>
                                </a:cubicBezTo>
                                <a:cubicBezTo>
                                  <a:pt x="17" y="512"/>
                                  <a:pt x="21" y="517"/>
                                  <a:pt x="21" y="523"/>
                                </a:cubicBezTo>
                                <a:lnTo>
                                  <a:pt x="21" y="544"/>
                                </a:lnTo>
                                <a:cubicBezTo>
                                  <a:pt x="21" y="550"/>
                                  <a:pt x="17" y="555"/>
                                  <a:pt x="11" y="555"/>
                                </a:cubicBezTo>
                                <a:cubicBezTo>
                                  <a:pt x="5" y="555"/>
                                  <a:pt x="0" y="550"/>
                                  <a:pt x="0" y="544"/>
                                </a:cubicBezTo>
                                <a:close/>
                                <a:moveTo>
                                  <a:pt x="0" y="480"/>
                                </a:moveTo>
                                <a:lnTo>
                                  <a:pt x="0" y="459"/>
                                </a:lnTo>
                                <a:cubicBezTo>
                                  <a:pt x="0" y="453"/>
                                  <a:pt x="5" y="448"/>
                                  <a:pt x="11" y="448"/>
                                </a:cubicBezTo>
                                <a:cubicBezTo>
                                  <a:pt x="17" y="448"/>
                                  <a:pt x="21" y="453"/>
                                  <a:pt x="21" y="459"/>
                                </a:cubicBezTo>
                                <a:lnTo>
                                  <a:pt x="21" y="480"/>
                                </a:lnTo>
                                <a:cubicBezTo>
                                  <a:pt x="21" y="486"/>
                                  <a:pt x="17" y="491"/>
                                  <a:pt x="11" y="491"/>
                                </a:cubicBezTo>
                                <a:cubicBezTo>
                                  <a:pt x="5" y="491"/>
                                  <a:pt x="0" y="486"/>
                                  <a:pt x="0" y="480"/>
                                </a:cubicBezTo>
                                <a:close/>
                                <a:moveTo>
                                  <a:pt x="0" y="416"/>
                                </a:moveTo>
                                <a:lnTo>
                                  <a:pt x="0" y="395"/>
                                </a:lnTo>
                                <a:cubicBezTo>
                                  <a:pt x="0" y="389"/>
                                  <a:pt x="5" y="384"/>
                                  <a:pt x="11" y="384"/>
                                </a:cubicBezTo>
                                <a:cubicBezTo>
                                  <a:pt x="17" y="384"/>
                                  <a:pt x="21" y="389"/>
                                  <a:pt x="21" y="395"/>
                                </a:cubicBezTo>
                                <a:lnTo>
                                  <a:pt x="21" y="416"/>
                                </a:lnTo>
                                <a:cubicBezTo>
                                  <a:pt x="21" y="422"/>
                                  <a:pt x="17" y="427"/>
                                  <a:pt x="11" y="427"/>
                                </a:cubicBezTo>
                                <a:cubicBezTo>
                                  <a:pt x="5" y="427"/>
                                  <a:pt x="0" y="422"/>
                                  <a:pt x="0" y="416"/>
                                </a:cubicBezTo>
                                <a:close/>
                                <a:moveTo>
                                  <a:pt x="0" y="352"/>
                                </a:moveTo>
                                <a:lnTo>
                                  <a:pt x="0" y="331"/>
                                </a:lnTo>
                                <a:cubicBezTo>
                                  <a:pt x="0" y="325"/>
                                  <a:pt x="5" y="320"/>
                                  <a:pt x="11" y="320"/>
                                </a:cubicBezTo>
                                <a:cubicBezTo>
                                  <a:pt x="17" y="320"/>
                                  <a:pt x="21" y="325"/>
                                  <a:pt x="21" y="331"/>
                                </a:cubicBezTo>
                                <a:lnTo>
                                  <a:pt x="21" y="352"/>
                                </a:lnTo>
                                <a:cubicBezTo>
                                  <a:pt x="21" y="358"/>
                                  <a:pt x="17" y="363"/>
                                  <a:pt x="11" y="363"/>
                                </a:cubicBezTo>
                                <a:cubicBezTo>
                                  <a:pt x="5" y="363"/>
                                  <a:pt x="0" y="358"/>
                                  <a:pt x="0" y="352"/>
                                </a:cubicBezTo>
                                <a:close/>
                                <a:moveTo>
                                  <a:pt x="0" y="288"/>
                                </a:moveTo>
                                <a:lnTo>
                                  <a:pt x="0" y="267"/>
                                </a:lnTo>
                                <a:cubicBezTo>
                                  <a:pt x="0" y="261"/>
                                  <a:pt x="5" y="256"/>
                                  <a:pt x="11" y="256"/>
                                </a:cubicBezTo>
                                <a:cubicBezTo>
                                  <a:pt x="17" y="256"/>
                                  <a:pt x="21" y="261"/>
                                  <a:pt x="21" y="267"/>
                                </a:cubicBezTo>
                                <a:lnTo>
                                  <a:pt x="21" y="288"/>
                                </a:lnTo>
                                <a:cubicBezTo>
                                  <a:pt x="21" y="294"/>
                                  <a:pt x="17" y="299"/>
                                  <a:pt x="11" y="299"/>
                                </a:cubicBezTo>
                                <a:cubicBezTo>
                                  <a:pt x="5" y="299"/>
                                  <a:pt x="0" y="294"/>
                                  <a:pt x="0" y="288"/>
                                </a:cubicBezTo>
                                <a:close/>
                                <a:moveTo>
                                  <a:pt x="0" y="224"/>
                                </a:moveTo>
                                <a:lnTo>
                                  <a:pt x="0" y="203"/>
                                </a:lnTo>
                                <a:cubicBezTo>
                                  <a:pt x="0" y="197"/>
                                  <a:pt x="5" y="192"/>
                                  <a:pt x="11" y="192"/>
                                </a:cubicBezTo>
                                <a:cubicBezTo>
                                  <a:pt x="17" y="192"/>
                                  <a:pt x="21" y="197"/>
                                  <a:pt x="21" y="203"/>
                                </a:cubicBezTo>
                                <a:lnTo>
                                  <a:pt x="21" y="224"/>
                                </a:lnTo>
                                <a:cubicBezTo>
                                  <a:pt x="21" y="230"/>
                                  <a:pt x="17" y="235"/>
                                  <a:pt x="11" y="235"/>
                                </a:cubicBezTo>
                                <a:cubicBezTo>
                                  <a:pt x="5" y="235"/>
                                  <a:pt x="0" y="230"/>
                                  <a:pt x="0" y="224"/>
                                </a:cubicBezTo>
                                <a:close/>
                                <a:moveTo>
                                  <a:pt x="0" y="160"/>
                                </a:moveTo>
                                <a:lnTo>
                                  <a:pt x="0" y="139"/>
                                </a:lnTo>
                                <a:cubicBezTo>
                                  <a:pt x="0" y="133"/>
                                  <a:pt x="5" y="128"/>
                                  <a:pt x="11" y="128"/>
                                </a:cubicBezTo>
                                <a:cubicBezTo>
                                  <a:pt x="17" y="128"/>
                                  <a:pt x="21" y="133"/>
                                  <a:pt x="21" y="139"/>
                                </a:cubicBezTo>
                                <a:lnTo>
                                  <a:pt x="21" y="160"/>
                                </a:lnTo>
                                <a:cubicBezTo>
                                  <a:pt x="21" y="166"/>
                                  <a:pt x="17" y="171"/>
                                  <a:pt x="11" y="171"/>
                                </a:cubicBezTo>
                                <a:cubicBezTo>
                                  <a:pt x="5" y="171"/>
                                  <a:pt x="0" y="166"/>
                                  <a:pt x="0" y="160"/>
                                </a:cubicBezTo>
                                <a:close/>
                                <a:moveTo>
                                  <a:pt x="0" y="96"/>
                                </a:moveTo>
                                <a:lnTo>
                                  <a:pt x="0" y="75"/>
                                </a:lnTo>
                                <a:cubicBezTo>
                                  <a:pt x="0" y="69"/>
                                  <a:pt x="5" y="64"/>
                                  <a:pt x="11" y="64"/>
                                </a:cubicBezTo>
                                <a:cubicBezTo>
                                  <a:pt x="17" y="64"/>
                                  <a:pt x="21" y="69"/>
                                  <a:pt x="21" y="75"/>
                                </a:cubicBezTo>
                                <a:lnTo>
                                  <a:pt x="21" y="96"/>
                                </a:lnTo>
                                <a:cubicBezTo>
                                  <a:pt x="21" y="102"/>
                                  <a:pt x="17" y="107"/>
                                  <a:pt x="11" y="107"/>
                                </a:cubicBezTo>
                                <a:cubicBezTo>
                                  <a:pt x="5" y="107"/>
                                  <a:pt x="0" y="102"/>
                                  <a:pt x="0" y="96"/>
                                </a:cubicBezTo>
                                <a:close/>
                                <a:moveTo>
                                  <a:pt x="0" y="32"/>
                                </a:moveTo>
                                <a:lnTo>
                                  <a:pt x="0" y="11"/>
                                </a:lnTo>
                                <a:cubicBezTo>
                                  <a:pt x="0" y="5"/>
                                  <a:pt x="5" y="0"/>
                                  <a:pt x="11" y="0"/>
                                </a:cubicBezTo>
                                <a:cubicBezTo>
                                  <a:pt x="17" y="0"/>
                                  <a:pt x="21" y="5"/>
                                  <a:pt x="21" y="11"/>
                                </a:cubicBezTo>
                                <a:lnTo>
                                  <a:pt x="21" y="32"/>
                                </a:lnTo>
                                <a:cubicBezTo>
                                  <a:pt x="21"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85" name="Freeform 114"/>
                        <wps:cNvSpPr>
                          <a:spLocks noEditPoints="1"/>
                        </wps:cNvSpPr>
                        <wps:spPr bwMode="auto">
                          <a:xfrm>
                            <a:off x="3173730" y="304165"/>
                            <a:ext cx="8255" cy="918845"/>
                          </a:xfrm>
                          <a:custGeom>
                            <a:avLst/>
                            <a:gdLst>
                              <a:gd name="T0" fmla="*/ 8255 w 21"/>
                              <a:gd name="T1" fmla="*/ 914653 h 2411"/>
                              <a:gd name="T2" fmla="*/ 3931 w 21"/>
                              <a:gd name="T3" fmla="*/ 878067 h 2411"/>
                              <a:gd name="T4" fmla="*/ 0 w 21"/>
                              <a:gd name="T5" fmla="*/ 865871 h 2411"/>
                              <a:gd name="T6" fmla="*/ 3931 w 21"/>
                              <a:gd name="T7" fmla="*/ 870064 h 2411"/>
                              <a:gd name="T8" fmla="*/ 8255 w 21"/>
                              <a:gd name="T9" fmla="*/ 833477 h 2411"/>
                              <a:gd name="T10" fmla="*/ 0 w 21"/>
                              <a:gd name="T11" fmla="*/ 809087 h 2411"/>
                              <a:gd name="T12" fmla="*/ 0 w 21"/>
                              <a:gd name="T13" fmla="*/ 817090 h 2411"/>
                              <a:gd name="T14" fmla="*/ 8255 w 21"/>
                              <a:gd name="T15" fmla="*/ 792699 h 2411"/>
                              <a:gd name="T16" fmla="*/ 3931 w 21"/>
                              <a:gd name="T17" fmla="*/ 756113 h 2411"/>
                              <a:gd name="T18" fmla="*/ 0 w 21"/>
                              <a:gd name="T19" fmla="*/ 743918 h 2411"/>
                              <a:gd name="T20" fmla="*/ 3931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3931 w 21"/>
                              <a:gd name="T31" fmla="*/ 634159 h 2411"/>
                              <a:gd name="T32" fmla="*/ 0 w 21"/>
                              <a:gd name="T33" fmla="*/ 621964 h 2411"/>
                              <a:gd name="T34" fmla="*/ 3931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3931 w 21"/>
                              <a:gd name="T45" fmla="*/ 512206 h 2411"/>
                              <a:gd name="T46" fmla="*/ 0 w 21"/>
                              <a:gd name="T47" fmla="*/ 500010 h 2411"/>
                              <a:gd name="T48" fmla="*/ 3931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3931 w 21"/>
                              <a:gd name="T59" fmla="*/ 390252 h 2411"/>
                              <a:gd name="T60" fmla="*/ 0 w 21"/>
                              <a:gd name="T61" fmla="*/ 378057 h 2411"/>
                              <a:gd name="T62" fmla="*/ 3931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3931 w 21"/>
                              <a:gd name="T73" fmla="*/ 268298 h 2411"/>
                              <a:gd name="T74" fmla="*/ 0 w 21"/>
                              <a:gd name="T75" fmla="*/ 256103 h 2411"/>
                              <a:gd name="T76" fmla="*/ 3931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3931 w 21"/>
                              <a:gd name="T87" fmla="*/ 146344 h 2411"/>
                              <a:gd name="T88" fmla="*/ 0 w 21"/>
                              <a:gd name="T89" fmla="*/ 134149 h 2411"/>
                              <a:gd name="T90" fmla="*/ 3931 w 21"/>
                              <a:gd name="T91" fmla="*/ 138341 h 2411"/>
                              <a:gd name="T92" fmla="*/ 8255 w 21"/>
                              <a:gd name="T93" fmla="*/ 101755 h 2411"/>
                              <a:gd name="T94" fmla="*/ 0 w 21"/>
                              <a:gd name="T95" fmla="*/ 77364 h 2411"/>
                              <a:gd name="T96" fmla="*/ 0 w 21"/>
                              <a:gd name="T97" fmla="*/ 85368 h 2411"/>
                              <a:gd name="T98" fmla="*/ 8255 w 21"/>
                              <a:gd name="T99" fmla="*/ 60977 h 2411"/>
                              <a:gd name="T100" fmla="*/ 3931 w 21"/>
                              <a:gd name="T101" fmla="*/ 24391 h 2411"/>
                              <a:gd name="T102" fmla="*/ 0 w 21"/>
                              <a:gd name="T103" fmla="*/ 12195 h 2411"/>
                              <a:gd name="T104" fmla="*/ 3931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0" y="2368"/>
                                </a:cubicBezTo>
                                <a:cubicBezTo>
                                  <a:pt x="16" y="2368"/>
                                  <a:pt x="21" y="2373"/>
                                  <a:pt x="21" y="2379"/>
                                </a:cubicBezTo>
                                <a:lnTo>
                                  <a:pt x="21" y="2400"/>
                                </a:lnTo>
                                <a:cubicBezTo>
                                  <a:pt x="21" y="2406"/>
                                  <a:pt x="16" y="2411"/>
                                  <a:pt x="10" y="2411"/>
                                </a:cubicBezTo>
                                <a:cubicBezTo>
                                  <a:pt x="5" y="2411"/>
                                  <a:pt x="0" y="2406"/>
                                  <a:pt x="0" y="2400"/>
                                </a:cubicBezTo>
                                <a:close/>
                                <a:moveTo>
                                  <a:pt x="0" y="2336"/>
                                </a:moveTo>
                                <a:lnTo>
                                  <a:pt x="0" y="2315"/>
                                </a:lnTo>
                                <a:cubicBezTo>
                                  <a:pt x="0" y="2309"/>
                                  <a:pt x="5" y="2304"/>
                                  <a:pt x="10" y="2304"/>
                                </a:cubicBezTo>
                                <a:cubicBezTo>
                                  <a:pt x="16" y="2304"/>
                                  <a:pt x="21" y="2309"/>
                                  <a:pt x="21" y="2315"/>
                                </a:cubicBezTo>
                                <a:lnTo>
                                  <a:pt x="21" y="2336"/>
                                </a:lnTo>
                                <a:cubicBezTo>
                                  <a:pt x="21" y="2342"/>
                                  <a:pt x="16" y="2347"/>
                                  <a:pt x="10" y="2347"/>
                                </a:cubicBezTo>
                                <a:cubicBezTo>
                                  <a:pt x="5" y="2347"/>
                                  <a:pt x="0" y="2342"/>
                                  <a:pt x="0" y="2336"/>
                                </a:cubicBezTo>
                                <a:close/>
                                <a:moveTo>
                                  <a:pt x="0" y="2272"/>
                                </a:moveTo>
                                <a:lnTo>
                                  <a:pt x="0" y="2251"/>
                                </a:lnTo>
                                <a:cubicBezTo>
                                  <a:pt x="0" y="2245"/>
                                  <a:pt x="5" y="2240"/>
                                  <a:pt x="10" y="2240"/>
                                </a:cubicBezTo>
                                <a:cubicBezTo>
                                  <a:pt x="16" y="2240"/>
                                  <a:pt x="21" y="2245"/>
                                  <a:pt x="21" y="2251"/>
                                </a:cubicBezTo>
                                <a:lnTo>
                                  <a:pt x="21" y="2272"/>
                                </a:lnTo>
                                <a:cubicBezTo>
                                  <a:pt x="21" y="2278"/>
                                  <a:pt x="16" y="2283"/>
                                  <a:pt x="10" y="2283"/>
                                </a:cubicBezTo>
                                <a:cubicBezTo>
                                  <a:pt x="5" y="2283"/>
                                  <a:pt x="0" y="2278"/>
                                  <a:pt x="0" y="2272"/>
                                </a:cubicBezTo>
                                <a:close/>
                                <a:moveTo>
                                  <a:pt x="0" y="2208"/>
                                </a:moveTo>
                                <a:lnTo>
                                  <a:pt x="0" y="2187"/>
                                </a:lnTo>
                                <a:cubicBezTo>
                                  <a:pt x="0" y="2181"/>
                                  <a:pt x="5" y="2176"/>
                                  <a:pt x="10" y="2176"/>
                                </a:cubicBezTo>
                                <a:cubicBezTo>
                                  <a:pt x="16" y="2176"/>
                                  <a:pt x="21" y="2181"/>
                                  <a:pt x="21" y="2187"/>
                                </a:cubicBezTo>
                                <a:lnTo>
                                  <a:pt x="21" y="2208"/>
                                </a:lnTo>
                                <a:cubicBezTo>
                                  <a:pt x="21" y="2214"/>
                                  <a:pt x="16" y="2219"/>
                                  <a:pt x="10" y="2219"/>
                                </a:cubicBezTo>
                                <a:cubicBezTo>
                                  <a:pt x="5" y="2219"/>
                                  <a:pt x="0" y="2214"/>
                                  <a:pt x="0" y="2208"/>
                                </a:cubicBezTo>
                                <a:close/>
                                <a:moveTo>
                                  <a:pt x="0" y="2144"/>
                                </a:moveTo>
                                <a:lnTo>
                                  <a:pt x="0" y="2123"/>
                                </a:lnTo>
                                <a:cubicBezTo>
                                  <a:pt x="0" y="2117"/>
                                  <a:pt x="5" y="2112"/>
                                  <a:pt x="10" y="2112"/>
                                </a:cubicBezTo>
                                <a:cubicBezTo>
                                  <a:pt x="16" y="2112"/>
                                  <a:pt x="21" y="2117"/>
                                  <a:pt x="21" y="2123"/>
                                </a:cubicBezTo>
                                <a:lnTo>
                                  <a:pt x="21" y="2144"/>
                                </a:lnTo>
                                <a:cubicBezTo>
                                  <a:pt x="21" y="2150"/>
                                  <a:pt x="16" y="2155"/>
                                  <a:pt x="10" y="2155"/>
                                </a:cubicBezTo>
                                <a:cubicBezTo>
                                  <a:pt x="5" y="2155"/>
                                  <a:pt x="0" y="2150"/>
                                  <a:pt x="0" y="2144"/>
                                </a:cubicBezTo>
                                <a:close/>
                                <a:moveTo>
                                  <a:pt x="0" y="2080"/>
                                </a:moveTo>
                                <a:lnTo>
                                  <a:pt x="0" y="2059"/>
                                </a:lnTo>
                                <a:cubicBezTo>
                                  <a:pt x="0" y="2053"/>
                                  <a:pt x="5" y="2048"/>
                                  <a:pt x="10" y="2048"/>
                                </a:cubicBezTo>
                                <a:cubicBezTo>
                                  <a:pt x="16" y="2048"/>
                                  <a:pt x="21" y="2053"/>
                                  <a:pt x="21" y="2059"/>
                                </a:cubicBezTo>
                                <a:lnTo>
                                  <a:pt x="21" y="2080"/>
                                </a:lnTo>
                                <a:cubicBezTo>
                                  <a:pt x="21" y="2086"/>
                                  <a:pt x="16" y="2091"/>
                                  <a:pt x="10" y="2091"/>
                                </a:cubicBezTo>
                                <a:cubicBezTo>
                                  <a:pt x="5" y="2091"/>
                                  <a:pt x="0" y="2086"/>
                                  <a:pt x="0" y="2080"/>
                                </a:cubicBezTo>
                                <a:close/>
                                <a:moveTo>
                                  <a:pt x="0" y="2016"/>
                                </a:moveTo>
                                <a:lnTo>
                                  <a:pt x="0" y="1995"/>
                                </a:lnTo>
                                <a:cubicBezTo>
                                  <a:pt x="0" y="1989"/>
                                  <a:pt x="5" y="1984"/>
                                  <a:pt x="10" y="1984"/>
                                </a:cubicBezTo>
                                <a:cubicBezTo>
                                  <a:pt x="16" y="1984"/>
                                  <a:pt x="21" y="1989"/>
                                  <a:pt x="21" y="1995"/>
                                </a:cubicBezTo>
                                <a:lnTo>
                                  <a:pt x="21" y="2016"/>
                                </a:lnTo>
                                <a:cubicBezTo>
                                  <a:pt x="21" y="2022"/>
                                  <a:pt x="16" y="2027"/>
                                  <a:pt x="10" y="2027"/>
                                </a:cubicBezTo>
                                <a:cubicBezTo>
                                  <a:pt x="5" y="2027"/>
                                  <a:pt x="0" y="2022"/>
                                  <a:pt x="0" y="2016"/>
                                </a:cubicBezTo>
                                <a:close/>
                                <a:moveTo>
                                  <a:pt x="0" y="1952"/>
                                </a:moveTo>
                                <a:lnTo>
                                  <a:pt x="0" y="1931"/>
                                </a:lnTo>
                                <a:cubicBezTo>
                                  <a:pt x="0" y="1925"/>
                                  <a:pt x="5" y="1920"/>
                                  <a:pt x="10" y="1920"/>
                                </a:cubicBezTo>
                                <a:cubicBezTo>
                                  <a:pt x="16" y="1920"/>
                                  <a:pt x="21" y="1925"/>
                                  <a:pt x="21" y="1931"/>
                                </a:cubicBezTo>
                                <a:lnTo>
                                  <a:pt x="21" y="1952"/>
                                </a:lnTo>
                                <a:cubicBezTo>
                                  <a:pt x="21" y="1958"/>
                                  <a:pt x="16" y="1963"/>
                                  <a:pt x="10" y="1963"/>
                                </a:cubicBezTo>
                                <a:cubicBezTo>
                                  <a:pt x="5" y="1963"/>
                                  <a:pt x="0" y="1958"/>
                                  <a:pt x="0" y="1952"/>
                                </a:cubicBezTo>
                                <a:close/>
                                <a:moveTo>
                                  <a:pt x="0" y="1888"/>
                                </a:moveTo>
                                <a:lnTo>
                                  <a:pt x="0" y="1867"/>
                                </a:lnTo>
                                <a:cubicBezTo>
                                  <a:pt x="0" y="1861"/>
                                  <a:pt x="5" y="1856"/>
                                  <a:pt x="10" y="1856"/>
                                </a:cubicBezTo>
                                <a:cubicBezTo>
                                  <a:pt x="16" y="1856"/>
                                  <a:pt x="21" y="1861"/>
                                  <a:pt x="21" y="1867"/>
                                </a:cubicBezTo>
                                <a:lnTo>
                                  <a:pt x="21" y="1888"/>
                                </a:lnTo>
                                <a:cubicBezTo>
                                  <a:pt x="21" y="1894"/>
                                  <a:pt x="16" y="1899"/>
                                  <a:pt x="10" y="1899"/>
                                </a:cubicBezTo>
                                <a:cubicBezTo>
                                  <a:pt x="5" y="1899"/>
                                  <a:pt x="0" y="1894"/>
                                  <a:pt x="0" y="1888"/>
                                </a:cubicBezTo>
                                <a:close/>
                                <a:moveTo>
                                  <a:pt x="0" y="1824"/>
                                </a:moveTo>
                                <a:lnTo>
                                  <a:pt x="0" y="1803"/>
                                </a:lnTo>
                                <a:cubicBezTo>
                                  <a:pt x="0" y="1797"/>
                                  <a:pt x="5" y="1792"/>
                                  <a:pt x="10" y="1792"/>
                                </a:cubicBezTo>
                                <a:cubicBezTo>
                                  <a:pt x="16" y="1792"/>
                                  <a:pt x="21" y="1797"/>
                                  <a:pt x="21" y="1803"/>
                                </a:cubicBezTo>
                                <a:lnTo>
                                  <a:pt x="21" y="1824"/>
                                </a:lnTo>
                                <a:cubicBezTo>
                                  <a:pt x="21" y="1830"/>
                                  <a:pt x="16" y="1835"/>
                                  <a:pt x="10" y="1835"/>
                                </a:cubicBezTo>
                                <a:cubicBezTo>
                                  <a:pt x="5" y="1835"/>
                                  <a:pt x="0" y="1830"/>
                                  <a:pt x="0" y="1824"/>
                                </a:cubicBezTo>
                                <a:close/>
                                <a:moveTo>
                                  <a:pt x="0" y="1760"/>
                                </a:moveTo>
                                <a:lnTo>
                                  <a:pt x="0" y="1739"/>
                                </a:lnTo>
                                <a:cubicBezTo>
                                  <a:pt x="0" y="1733"/>
                                  <a:pt x="5" y="1728"/>
                                  <a:pt x="10" y="1728"/>
                                </a:cubicBezTo>
                                <a:cubicBezTo>
                                  <a:pt x="16" y="1728"/>
                                  <a:pt x="21" y="1733"/>
                                  <a:pt x="21" y="1739"/>
                                </a:cubicBezTo>
                                <a:lnTo>
                                  <a:pt x="21" y="1760"/>
                                </a:lnTo>
                                <a:cubicBezTo>
                                  <a:pt x="21" y="1766"/>
                                  <a:pt x="16" y="1771"/>
                                  <a:pt x="10" y="1771"/>
                                </a:cubicBezTo>
                                <a:cubicBezTo>
                                  <a:pt x="5" y="1771"/>
                                  <a:pt x="0" y="1766"/>
                                  <a:pt x="0" y="1760"/>
                                </a:cubicBezTo>
                                <a:close/>
                                <a:moveTo>
                                  <a:pt x="0" y="1696"/>
                                </a:moveTo>
                                <a:lnTo>
                                  <a:pt x="0" y="1675"/>
                                </a:lnTo>
                                <a:cubicBezTo>
                                  <a:pt x="0" y="1669"/>
                                  <a:pt x="5" y="1664"/>
                                  <a:pt x="10" y="1664"/>
                                </a:cubicBezTo>
                                <a:cubicBezTo>
                                  <a:pt x="16" y="1664"/>
                                  <a:pt x="21" y="1669"/>
                                  <a:pt x="21" y="1675"/>
                                </a:cubicBezTo>
                                <a:lnTo>
                                  <a:pt x="21" y="1696"/>
                                </a:lnTo>
                                <a:cubicBezTo>
                                  <a:pt x="21" y="1702"/>
                                  <a:pt x="16" y="1707"/>
                                  <a:pt x="10" y="1707"/>
                                </a:cubicBezTo>
                                <a:cubicBezTo>
                                  <a:pt x="5" y="1707"/>
                                  <a:pt x="0" y="1702"/>
                                  <a:pt x="0" y="1696"/>
                                </a:cubicBezTo>
                                <a:close/>
                                <a:moveTo>
                                  <a:pt x="0" y="1632"/>
                                </a:moveTo>
                                <a:lnTo>
                                  <a:pt x="0" y="1611"/>
                                </a:lnTo>
                                <a:cubicBezTo>
                                  <a:pt x="0" y="1605"/>
                                  <a:pt x="5" y="1600"/>
                                  <a:pt x="10" y="1600"/>
                                </a:cubicBezTo>
                                <a:cubicBezTo>
                                  <a:pt x="16" y="1600"/>
                                  <a:pt x="21" y="1605"/>
                                  <a:pt x="21" y="1611"/>
                                </a:cubicBezTo>
                                <a:lnTo>
                                  <a:pt x="21" y="1632"/>
                                </a:lnTo>
                                <a:cubicBezTo>
                                  <a:pt x="21" y="1638"/>
                                  <a:pt x="16" y="1643"/>
                                  <a:pt x="10" y="1643"/>
                                </a:cubicBezTo>
                                <a:cubicBezTo>
                                  <a:pt x="5" y="1643"/>
                                  <a:pt x="0" y="1638"/>
                                  <a:pt x="0" y="1632"/>
                                </a:cubicBezTo>
                                <a:close/>
                                <a:moveTo>
                                  <a:pt x="0" y="1568"/>
                                </a:moveTo>
                                <a:lnTo>
                                  <a:pt x="0" y="1547"/>
                                </a:lnTo>
                                <a:cubicBezTo>
                                  <a:pt x="0" y="1541"/>
                                  <a:pt x="5" y="1536"/>
                                  <a:pt x="10" y="1536"/>
                                </a:cubicBezTo>
                                <a:cubicBezTo>
                                  <a:pt x="16" y="1536"/>
                                  <a:pt x="21" y="1541"/>
                                  <a:pt x="21" y="1547"/>
                                </a:cubicBezTo>
                                <a:lnTo>
                                  <a:pt x="21" y="1568"/>
                                </a:lnTo>
                                <a:cubicBezTo>
                                  <a:pt x="21" y="1574"/>
                                  <a:pt x="16" y="1579"/>
                                  <a:pt x="10" y="1579"/>
                                </a:cubicBezTo>
                                <a:cubicBezTo>
                                  <a:pt x="5" y="1579"/>
                                  <a:pt x="0" y="1574"/>
                                  <a:pt x="0" y="1568"/>
                                </a:cubicBezTo>
                                <a:close/>
                                <a:moveTo>
                                  <a:pt x="0" y="1504"/>
                                </a:moveTo>
                                <a:lnTo>
                                  <a:pt x="0" y="1483"/>
                                </a:lnTo>
                                <a:cubicBezTo>
                                  <a:pt x="0" y="1477"/>
                                  <a:pt x="5" y="1472"/>
                                  <a:pt x="10" y="1472"/>
                                </a:cubicBezTo>
                                <a:cubicBezTo>
                                  <a:pt x="16" y="1472"/>
                                  <a:pt x="21" y="1477"/>
                                  <a:pt x="21" y="1483"/>
                                </a:cubicBezTo>
                                <a:lnTo>
                                  <a:pt x="21" y="1504"/>
                                </a:lnTo>
                                <a:cubicBezTo>
                                  <a:pt x="21" y="1510"/>
                                  <a:pt x="16" y="1515"/>
                                  <a:pt x="10" y="1515"/>
                                </a:cubicBezTo>
                                <a:cubicBezTo>
                                  <a:pt x="5" y="1515"/>
                                  <a:pt x="0" y="1510"/>
                                  <a:pt x="0" y="1504"/>
                                </a:cubicBezTo>
                                <a:close/>
                                <a:moveTo>
                                  <a:pt x="0" y="1440"/>
                                </a:moveTo>
                                <a:lnTo>
                                  <a:pt x="0" y="1419"/>
                                </a:lnTo>
                                <a:cubicBezTo>
                                  <a:pt x="0" y="1413"/>
                                  <a:pt x="5" y="1408"/>
                                  <a:pt x="10" y="1408"/>
                                </a:cubicBezTo>
                                <a:cubicBezTo>
                                  <a:pt x="16" y="1408"/>
                                  <a:pt x="21" y="1413"/>
                                  <a:pt x="21" y="1419"/>
                                </a:cubicBezTo>
                                <a:lnTo>
                                  <a:pt x="21" y="1440"/>
                                </a:lnTo>
                                <a:cubicBezTo>
                                  <a:pt x="21" y="1446"/>
                                  <a:pt x="16" y="1451"/>
                                  <a:pt x="10" y="1451"/>
                                </a:cubicBezTo>
                                <a:cubicBezTo>
                                  <a:pt x="5" y="1451"/>
                                  <a:pt x="0" y="1446"/>
                                  <a:pt x="0" y="1440"/>
                                </a:cubicBezTo>
                                <a:close/>
                                <a:moveTo>
                                  <a:pt x="0" y="1376"/>
                                </a:moveTo>
                                <a:lnTo>
                                  <a:pt x="0" y="1355"/>
                                </a:lnTo>
                                <a:cubicBezTo>
                                  <a:pt x="0" y="1349"/>
                                  <a:pt x="5" y="1344"/>
                                  <a:pt x="10" y="1344"/>
                                </a:cubicBezTo>
                                <a:cubicBezTo>
                                  <a:pt x="16" y="1344"/>
                                  <a:pt x="21" y="1349"/>
                                  <a:pt x="21" y="1355"/>
                                </a:cubicBezTo>
                                <a:lnTo>
                                  <a:pt x="21" y="1376"/>
                                </a:lnTo>
                                <a:cubicBezTo>
                                  <a:pt x="21" y="1382"/>
                                  <a:pt x="16" y="1387"/>
                                  <a:pt x="10" y="1387"/>
                                </a:cubicBezTo>
                                <a:cubicBezTo>
                                  <a:pt x="5" y="1387"/>
                                  <a:pt x="0" y="1382"/>
                                  <a:pt x="0" y="1376"/>
                                </a:cubicBezTo>
                                <a:close/>
                                <a:moveTo>
                                  <a:pt x="0" y="1312"/>
                                </a:moveTo>
                                <a:lnTo>
                                  <a:pt x="0" y="1291"/>
                                </a:lnTo>
                                <a:cubicBezTo>
                                  <a:pt x="0" y="1285"/>
                                  <a:pt x="5" y="1280"/>
                                  <a:pt x="10" y="1280"/>
                                </a:cubicBezTo>
                                <a:cubicBezTo>
                                  <a:pt x="16" y="1280"/>
                                  <a:pt x="21" y="1285"/>
                                  <a:pt x="21" y="1291"/>
                                </a:cubicBezTo>
                                <a:lnTo>
                                  <a:pt x="21" y="1312"/>
                                </a:lnTo>
                                <a:cubicBezTo>
                                  <a:pt x="21" y="1318"/>
                                  <a:pt x="16" y="1323"/>
                                  <a:pt x="10" y="1323"/>
                                </a:cubicBezTo>
                                <a:cubicBezTo>
                                  <a:pt x="5" y="1323"/>
                                  <a:pt x="0" y="1318"/>
                                  <a:pt x="0" y="1312"/>
                                </a:cubicBezTo>
                                <a:close/>
                                <a:moveTo>
                                  <a:pt x="0" y="1248"/>
                                </a:moveTo>
                                <a:lnTo>
                                  <a:pt x="0" y="1227"/>
                                </a:lnTo>
                                <a:cubicBezTo>
                                  <a:pt x="0" y="1221"/>
                                  <a:pt x="5" y="1216"/>
                                  <a:pt x="10" y="1216"/>
                                </a:cubicBezTo>
                                <a:cubicBezTo>
                                  <a:pt x="16" y="1216"/>
                                  <a:pt x="21" y="1221"/>
                                  <a:pt x="21" y="1227"/>
                                </a:cubicBezTo>
                                <a:lnTo>
                                  <a:pt x="21" y="1248"/>
                                </a:lnTo>
                                <a:cubicBezTo>
                                  <a:pt x="21" y="1254"/>
                                  <a:pt x="16" y="1259"/>
                                  <a:pt x="10" y="1259"/>
                                </a:cubicBezTo>
                                <a:cubicBezTo>
                                  <a:pt x="5" y="1259"/>
                                  <a:pt x="0" y="1254"/>
                                  <a:pt x="0" y="1248"/>
                                </a:cubicBezTo>
                                <a:close/>
                                <a:moveTo>
                                  <a:pt x="0" y="1184"/>
                                </a:moveTo>
                                <a:lnTo>
                                  <a:pt x="0" y="1163"/>
                                </a:lnTo>
                                <a:cubicBezTo>
                                  <a:pt x="0" y="1157"/>
                                  <a:pt x="5" y="1152"/>
                                  <a:pt x="10" y="1152"/>
                                </a:cubicBezTo>
                                <a:cubicBezTo>
                                  <a:pt x="16" y="1152"/>
                                  <a:pt x="21" y="1157"/>
                                  <a:pt x="21" y="1163"/>
                                </a:cubicBezTo>
                                <a:lnTo>
                                  <a:pt x="21" y="1184"/>
                                </a:lnTo>
                                <a:cubicBezTo>
                                  <a:pt x="21" y="1190"/>
                                  <a:pt x="16" y="1195"/>
                                  <a:pt x="10" y="1195"/>
                                </a:cubicBezTo>
                                <a:cubicBezTo>
                                  <a:pt x="5" y="1195"/>
                                  <a:pt x="0" y="1190"/>
                                  <a:pt x="0" y="1184"/>
                                </a:cubicBezTo>
                                <a:close/>
                                <a:moveTo>
                                  <a:pt x="0" y="1120"/>
                                </a:moveTo>
                                <a:lnTo>
                                  <a:pt x="0" y="1099"/>
                                </a:lnTo>
                                <a:cubicBezTo>
                                  <a:pt x="0" y="1093"/>
                                  <a:pt x="5" y="1088"/>
                                  <a:pt x="10" y="1088"/>
                                </a:cubicBezTo>
                                <a:cubicBezTo>
                                  <a:pt x="16" y="1088"/>
                                  <a:pt x="21" y="1093"/>
                                  <a:pt x="21" y="1099"/>
                                </a:cubicBezTo>
                                <a:lnTo>
                                  <a:pt x="21" y="1120"/>
                                </a:lnTo>
                                <a:cubicBezTo>
                                  <a:pt x="21" y="1126"/>
                                  <a:pt x="16" y="1131"/>
                                  <a:pt x="10" y="1131"/>
                                </a:cubicBezTo>
                                <a:cubicBezTo>
                                  <a:pt x="5" y="1131"/>
                                  <a:pt x="0" y="1126"/>
                                  <a:pt x="0" y="1120"/>
                                </a:cubicBezTo>
                                <a:close/>
                                <a:moveTo>
                                  <a:pt x="0" y="1056"/>
                                </a:moveTo>
                                <a:lnTo>
                                  <a:pt x="0" y="1035"/>
                                </a:lnTo>
                                <a:cubicBezTo>
                                  <a:pt x="0" y="1029"/>
                                  <a:pt x="5" y="1024"/>
                                  <a:pt x="10" y="1024"/>
                                </a:cubicBezTo>
                                <a:cubicBezTo>
                                  <a:pt x="16" y="1024"/>
                                  <a:pt x="21" y="1029"/>
                                  <a:pt x="21" y="1035"/>
                                </a:cubicBezTo>
                                <a:lnTo>
                                  <a:pt x="21" y="1056"/>
                                </a:lnTo>
                                <a:cubicBezTo>
                                  <a:pt x="21" y="1062"/>
                                  <a:pt x="16" y="1067"/>
                                  <a:pt x="10" y="1067"/>
                                </a:cubicBezTo>
                                <a:cubicBezTo>
                                  <a:pt x="5" y="1067"/>
                                  <a:pt x="0" y="1062"/>
                                  <a:pt x="0" y="1056"/>
                                </a:cubicBezTo>
                                <a:close/>
                                <a:moveTo>
                                  <a:pt x="0" y="992"/>
                                </a:moveTo>
                                <a:lnTo>
                                  <a:pt x="0" y="971"/>
                                </a:lnTo>
                                <a:cubicBezTo>
                                  <a:pt x="0" y="965"/>
                                  <a:pt x="5" y="960"/>
                                  <a:pt x="10" y="960"/>
                                </a:cubicBezTo>
                                <a:cubicBezTo>
                                  <a:pt x="16" y="960"/>
                                  <a:pt x="21" y="965"/>
                                  <a:pt x="21" y="971"/>
                                </a:cubicBezTo>
                                <a:lnTo>
                                  <a:pt x="21" y="992"/>
                                </a:lnTo>
                                <a:cubicBezTo>
                                  <a:pt x="21" y="998"/>
                                  <a:pt x="16" y="1003"/>
                                  <a:pt x="10" y="1003"/>
                                </a:cubicBezTo>
                                <a:cubicBezTo>
                                  <a:pt x="5" y="1003"/>
                                  <a:pt x="0" y="998"/>
                                  <a:pt x="0" y="992"/>
                                </a:cubicBezTo>
                                <a:close/>
                                <a:moveTo>
                                  <a:pt x="0" y="928"/>
                                </a:moveTo>
                                <a:lnTo>
                                  <a:pt x="0" y="907"/>
                                </a:lnTo>
                                <a:cubicBezTo>
                                  <a:pt x="0" y="901"/>
                                  <a:pt x="5" y="896"/>
                                  <a:pt x="10" y="896"/>
                                </a:cubicBezTo>
                                <a:cubicBezTo>
                                  <a:pt x="16" y="896"/>
                                  <a:pt x="21" y="901"/>
                                  <a:pt x="21" y="907"/>
                                </a:cubicBezTo>
                                <a:lnTo>
                                  <a:pt x="21" y="928"/>
                                </a:lnTo>
                                <a:cubicBezTo>
                                  <a:pt x="21" y="934"/>
                                  <a:pt x="16" y="939"/>
                                  <a:pt x="10" y="939"/>
                                </a:cubicBezTo>
                                <a:cubicBezTo>
                                  <a:pt x="5" y="939"/>
                                  <a:pt x="0" y="934"/>
                                  <a:pt x="0" y="928"/>
                                </a:cubicBezTo>
                                <a:close/>
                                <a:moveTo>
                                  <a:pt x="0" y="864"/>
                                </a:moveTo>
                                <a:lnTo>
                                  <a:pt x="0" y="843"/>
                                </a:lnTo>
                                <a:cubicBezTo>
                                  <a:pt x="0" y="837"/>
                                  <a:pt x="5" y="832"/>
                                  <a:pt x="10" y="832"/>
                                </a:cubicBezTo>
                                <a:cubicBezTo>
                                  <a:pt x="16" y="832"/>
                                  <a:pt x="21" y="837"/>
                                  <a:pt x="21" y="843"/>
                                </a:cubicBezTo>
                                <a:lnTo>
                                  <a:pt x="21" y="864"/>
                                </a:lnTo>
                                <a:cubicBezTo>
                                  <a:pt x="21" y="870"/>
                                  <a:pt x="16" y="875"/>
                                  <a:pt x="10" y="875"/>
                                </a:cubicBezTo>
                                <a:cubicBezTo>
                                  <a:pt x="5" y="875"/>
                                  <a:pt x="0" y="870"/>
                                  <a:pt x="0" y="864"/>
                                </a:cubicBezTo>
                                <a:close/>
                                <a:moveTo>
                                  <a:pt x="0" y="800"/>
                                </a:moveTo>
                                <a:lnTo>
                                  <a:pt x="0" y="779"/>
                                </a:lnTo>
                                <a:cubicBezTo>
                                  <a:pt x="0" y="773"/>
                                  <a:pt x="5" y="768"/>
                                  <a:pt x="10" y="768"/>
                                </a:cubicBezTo>
                                <a:cubicBezTo>
                                  <a:pt x="16" y="768"/>
                                  <a:pt x="21" y="773"/>
                                  <a:pt x="21" y="779"/>
                                </a:cubicBezTo>
                                <a:lnTo>
                                  <a:pt x="21" y="800"/>
                                </a:lnTo>
                                <a:cubicBezTo>
                                  <a:pt x="21" y="806"/>
                                  <a:pt x="16" y="811"/>
                                  <a:pt x="10" y="811"/>
                                </a:cubicBezTo>
                                <a:cubicBezTo>
                                  <a:pt x="5" y="811"/>
                                  <a:pt x="0" y="806"/>
                                  <a:pt x="0" y="800"/>
                                </a:cubicBezTo>
                                <a:close/>
                                <a:moveTo>
                                  <a:pt x="0" y="736"/>
                                </a:moveTo>
                                <a:lnTo>
                                  <a:pt x="0" y="715"/>
                                </a:lnTo>
                                <a:cubicBezTo>
                                  <a:pt x="0" y="709"/>
                                  <a:pt x="5" y="704"/>
                                  <a:pt x="10" y="704"/>
                                </a:cubicBezTo>
                                <a:cubicBezTo>
                                  <a:pt x="16" y="704"/>
                                  <a:pt x="21" y="709"/>
                                  <a:pt x="21" y="715"/>
                                </a:cubicBezTo>
                                <a:lnTo>
                                  <a:pt x="21" y="736"/>
                                </a:lnTo>
                                <a:cubicBezTo>
                                  <a:pt x="21" y="742"/>
                                  <a:pt x="16" y="747"/>
                                  <a:pt x="10" y="747"/>
                                </a:cubicBezTo>
                                <a:cubicBezTo>
                                  <a:pt x="5" y="747"/>
                                  <a:pt x="0" y="742"/>
                                  <a:pt x="0" y="736"/>
                                </a:cubicBezTo>
                                <a:close/>
                                <a:moveTo>
                                  <a:pt x="0" y="672"/>
                                </a:moveTo>
                                <a:lnTo>
                                  <a:pt x="0" y="651"/>
                                </a:lnTo>
                                <a:cubicBezTo>
                                  <a:pt x="0" y="645"/>
                                  <a:pt x="5" y="640"/>
                                  <a:pt x="10" y="640"/>
                                </a:cubicBezTo>
                                <a:cubicBezTo>
                                  <a:pt x="16" y="640"/>
                                  <a:pt x="21" y="645"/>
                                  <a:pt x="21" y="651"/>
                                </a:cubicBezTo>
                                <a:lnTo>
                                  <a:pt x="21" y="672"/>
                                </a:lnTo>
                                <a:cubicBezTo>
                                  <a:pt x="21" y="678"/>
                                  <a:pt x="16" y="683"/>
                                  <a:pt x="10" y="683"/>
                                </a:cubicBezTo>
                                <a:cubicBezTo>
                                  <a:pt x="5" y="683"/>
                                  <a:pt x="0" y="678"/>
                                  <a:pt x="0" y="672"/>
                                </a:cubicBezTo>
                                <a:close/>
                                <a:moveTo>
                                  <a:pt x="0" y="608"/>
                                </a:moveTo>
                                <a:lnTo>
                                  <a:pt x="0" y="587"/>
                                </a:lnTo>
                                <a:cubicBezTo>
                                  <a:pt x="0" y="581"/>
                                  <a:pt x="5" y="576"/>
                                  <a:pt x="10" y="576"/>
                                </a:cubicBezTo>
                                <a:cubicBezTo>
                                  <a:pt x="16" y="576"/>
                                  <a:pt x="21" y="581"/>
                                  <a:pt x="21" y="587"/>
                                </a:cubicBezTo>
                                <a:lnTo>
                                  <a:pt x="21" y="608"/>
                                </a:lnTo>
                                <a:cubicBezTo>
                                  <a:pt x="21" y="614"/>
                                  <a:pt x="16" y="619"/>
                                  <a:pt x="10" y="619"/>
                                </a:cubicBezTo>
                                <a:cubicBezTo>
                                  <a:pt x="5" y="619"/>
                                  <a:pt x="0" y="614"/>
                                  <a:pt x="0" y="608"/>
                                </a:cubicBezTo>
                                <a:close/>
                                <a:moveTo>
                                  <a:pt x="0" y="544"/>
                                </a:moveTo>
                                <a:lnTo>
                                  <a:pt x="0" y="523"/>
                                </a:lnTo>
                                <a:cubicBezTo>
                                  <a:pt x="0" y="517"/>
                                  <a:pt x="5" y="512"/>
                                  <a:pt x="10" y="512"/>
                                </a:cubicBezTo>
                                <a:cubicBezTo>
                                  <a:pt x="16" y="512"/>
                                  <a:pt x="21" y="517"/>
                                  <a:pt x="21" y="523"/>
                                </a:cubicBezTo>
                                <a:lnTo>
                                  <a:pt x="21" y="544"/>
                                </a:lnTo>
                                <a:cubicBezTo>
                                  <a:pt x="21" y="550"/>
                                  <a:pt x="16" y="555"/>
                                  <a:pt x="10" y="555"/>
                                </a:cubicBezTo>
                                <a:cubicBezTo>
                                  <a:pt x="5" y="555"/>
                                  <a:pt x="0" y="550"/>
                                  <a:pt x="0" y="544"/>
                                </a:cubicBezTo>
                                <a:close/>
                                <a:moveTo>
                                  <a:pt x="0" y="480"/>
                                </a:moveTo>
                                <a:lnTo>
                                  <a:pt x="0" y="459"/>
                                </a:lnTo>
                                <a:cubicBezTo>
                                  <a:pt x="0" y="453"/>
                                  <a:pt x="5" y="448"/>
                                  <a:pt x="10" y="448"/>
                                </a:cubicBezTo>
                                <a:cubicBezTo>
                                  <a:pt x="16" y="448"/>
                                  <a:pt x="21" y="453"/>
                                  <a:pt x="21" y="459"/>
                                </a:cubicBezTo>
                                <a:lnTo>
                                  <a:pt x="21" y="480"/>
                                </a:lnTo>
                                <a:cubicBezTo>
                                  <a:pt x="21" y="486"/>
                                  <a:pt x="16" y="491"/>
                                  <a:pt x="10" y="491"/>
                                </a:cubicBezTo>
                                <a:cubicBezTo>
                                  <a:pt x="5" y="491"/>
                                  <a:pt x="0" y="486"/>
                                  <a:pt x="0" y="480"/>
                                </a:cubicBezTo>
                                <a:close/>
                                <a:moveTo>
                                  <a:pt x="0" y="416"/>
                                </a:moveTo>
                                <a:lnTo>
                                  <a:pt x="0" y="395"/>
                                </a:lnTo>
                                <a:cubicBezTo>
                                  <a:pt x="0" y="389"/>
                                  <a:pt x="5" y="384"/>
                                  <a:pt x="10" y="384"/>
                                </a:cubicBezTo>
                                <a:cubicBezTo>
                                  <a:pt x="16" y="384"/>
                                  <a:pt x="21" y="389"/>
                                  <a:pt x="21" y="395"/>
                                </a:cubicBezTo>
                                <a:lnTo>
                                  <a:pt x="21" y="416"/>
                                </a:lnTo>
                                <a:cubicBezTo>
                                  <a:pt x="21" y="422"/>
                                  <a:pt x="16" y="427"/>
                                  <a:pt x="10" y="427"/>
                                </a:cubicBezTo>
                                <a:cubicBezTo>
                                  <a:pt x="5" y="427"/>
                                  <a:pt x="0" y="422"/>
                                  <a:pt x="0" y="416"/>
                                </a:cubicBezTo>
                                <a:close/>
                                <a:moveTo>
                                  <a:pt x="0" y="352"/>
                                </a:moveTo>
                                <a:lnTo>
                                  <a:pt x="0" y="331"/>
                                </a:lnTo>
                                <a:cubicBezTo>
                                  <a:pt x="0" y="325"/>
                                  <a:pt x="5" y="320"/>
                                  <a:pt x="10" y="320"/>
                                </a:cubicBezTo>
                                <a:cubicBezTo>
                                  <a:pt x="16" y="320"/>
                                  <a:pt x="21" y="325"/>
                                  <a:pt x="21" y="331"/>
                                </a:cubicBezTo>
                                <a:lnTo>
                                  <a:pt x="21" y="352"/>
                                </a:lnTo>
                                <a:cubicBezTo>
                                  <a:pt x="21" y="358"/>
                                  <a:pt x="16" y="363"/>
                                  <a:pt x="10" y="363"/>
                                </a:cubicBezTo>
                                <a:cubicBezTo>
                                  <a:pt x="5" y="363"/>
                                  <a:pt x="0" y="358"/>
                                  <a:pt x="0" y="352"/>
                                </a:cubicBezTo>
                                <a:close/>
                                <a:moveTo>
                                  <a:pt x="0" y="288"/>
                                </a:moveTo>
                                <a:lnTo>
                                  <a:pt x="0" y="267"/>
                                </a:lnTo>
                                <a:cubicBezTo>
                                  <a:pt x="0" y="261"/>
                                  <a:pt x="5" y="256"/>
                                  <a:pt x="10" y="256"/>
                                </a:cubicBezTo>
                                <a:cubicBezTo>
                                  <a:pt x="16" y="256"/>
                                  <a:pt x="21" y="261"/>
                                  <a:pt x="21" y="267"/>
                                </a:cubicBezTo>
                                <a:lnTo>
                                  <a:pt x="21" y="288"/>
                                </a:lnTo>
                                <a:cubicBezTo>
                                  <a:pt x="21" y="294"/>
                                  <a:pt x="16" y="299"/>
                                  <a:pt x="10" y="299"/>
                                </a:cubicBezTo>
                                <a:cubicBezTo>
                                  <a:pt x="5" y="299"/>
                                  <a:pt x="0" y="294"/>
                                  <a:pt x="0" y="288"/>
                                </a:cubicBezTo>
                                <a:close/>
                                <a:moveTo>
                                  <a:pt x="0" y="224"/>
                                </a:moveTo>
                                <a:lnTo>
                                  <a:pt x="0" y="203"/>
                                </a:lnTo>
                                <a:cubicBezTo>
                                  <a:pt x="0" y="197"/>
                                  <a:pt x="5" y="192"/>
                                  <a:pt x="10" y="192"/>
                                </a:cubicBezTo>
                                <a:cubicBezTo>
                                  <a:pt x="16" y="192"/>
                                  <a:pt x="21" y="197"/>
                                  <a:pt x="21" y="203"/>
                                </a:cubicBezTo>
                                <a:lnTo>
                                  <a:pt x="21" y="224"/>
                                </a:lnTo>
                                <a:cubicBezTo>
                                  <a:pt x="21" y="230"/>
                                  <a:pt x="16" y="235"/>
                                  <a:pt x="10" y="235"/>
                                </a:cubicBezTo>
                                <a:cubicBezTo>
                                  <a:pt x="5" y="235"/>
                                  <a:pt x="0" y="230"/>
                                  <a:pt x="0" y="224"/>
                                </a:cubicBezTo>
                                <a:close/>
                                <a:moveTo>
                                  <a:pt x="0" y="160"/>
                                </a:moveTo>
                                <a:lnTo>
                                  <a:pt x="0" y="139"/>
                                </a:lnTo>
                                <a:cubicBezTo>
                                  <a:pt x="0" y="133"/>
                                  <a:pt x="5" y="128"/>
                                  <a:pt x="10" y="128"/>
                                </a:cubicBezTo>
                                <a:cubicBezTo>
                                  <a:pt x="16" y="128"/>
                                  <a:pt x="21" y="133"/>
                                  <a:pt x="21" y="139"/>
                                </a:cubicBezTo>
                                <a:lnTo>
                                  <a:pt x="21" y="160"/>
                                </a:lnTo>
                                <a:cubicBezTo>
                                  <a:pt x="21" y="166"/>
                                  <a:pt x="16" y="171"/>
                                  <a:pt x="10" y="171"/>
                                </a:cubicBezTo>
                                <a:cubicBezTo>
                                  <a:pt x="5" y="171"/>
                                  <a:pt x="0" y="166"/>
                                  <a:pt x="0" y="160"/>
                                </a:cubicBezTo>
                                <a:close/>
                                <a:moveTo>
                                  <a:pt x="0" y="96"/>
                                </a:moveTo>
                                <a:lnTo>
                                  <a:pt x="0" y="75"/>
                                </a:lnTo>
                                <a:cubicBezTo>
                                  <a:pt x="0" y="69"/>
                                  <a:pt x="5" y="64"/>
                                  <a:pt x="10" y="64"/>
                                </a:cubicBezTo>
                                <a:cubicBezTo>
                                  <a:pt x="16" y="64"/>
                                  <a:pt x="21" y="69"/>
                                  <a:pt x="21" y="75"/>
                                </a:cubicBezTo>
                                <a:lnTo>
                                  <a:pt x="21" y="96"/>
                                </a:lnTo>
                                <a:cubicBezTo>
                                  <a:pt x="21" y="102"/>
                                  <a:pt x="16" y="107"/>
                                  <a:pt x="10" y="107"/>
                                </a:cubicBezTo>
                                <a:cubicBezTo>
                                  <a:pt x="5" y="107"/>
                                  <a:pt x="0" y="102"/>
                                  <a:pt x="0" y="96"/>
                                </a:cubicBezTo>
                                <a:close/>
                                <a:moveTo>
                                  <a:pt x="0" y="32"/>
                                </a:moveTo>
                                <a:lnTo>
                                  <a:pt x="0" y="11"/>
                                </a:lnTo>
                                <a:cubicBezTo>
                                  <a:pt x="0" y="5"/>
                                  <a:pt x="5" y="0"/>
                                  <a:pt x="10" y="0"/>
                                </a:cubicBezTo>
                                <a:cubicBezTo>
                                  <a:pt x="16" y="0"/>
                                  <a:pt x="21" y="5"/>
                                  <a:pt x="21" y="11"/>
                                </a:cubicBezTo>
                                <a:lnTo>
                                  <a:pt x="21" y="32"/>
                                </a:lnTo>
                                <a:cubicBezTo>
                                  <a:pt x="21" y="38"/>
                                  <a:pt x="16" y="43"/>
                                  <a:pt x="10"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86" name="Freeform 115"/>
                        <wps:cNvSpPr>
                          <a:spLocks noEditPoints="1"/>
                        </wps:cNvSpPr>
                        <wps:spPr bwMode="auto">
                          <a:xfrm>
                            <a:off x="3404235" y="304165"/>
                            <a:ext cx="8255" cy="918845"/>
                          </a:xfrm>
                          <a:custGeom>
                            <a:avLst/>
                            <a:gdLst>
                              <a:gd name="T0" fmla="*/ 8255 w 22"/>
                              <a:gd name="T1" fmla="*/ 914653 h 2411"/>
                              <a:gd name="T2" fmla="*/ 4128 w 22"/>
                              <a:gd name="T3" fmla="*/ 878067 h 2411"/>
                              <a:gd name="T4" fmla="*/ 0 w 22"/>
                              <a:gd name="T5" fmla="*/ 865871 h 2411"/>
                              <a:gd name="T6" fmla="*/ 4128 w 22"/>
                              <a:gd name="T7" fmla="*/ 870064 h 2411"/>
                              <a:gd name="T8" fmla="*/ 8255 w 22"/>
                              <a:gd name="T9" fmla="*/ 833477 h 2411"/>
                              <a:gd name="T10" fmla="*/ 0 w 22"/>
                              <a:gd name="T11" fmla="*/ 809087 h 2411"/>
                              <a:gd name="T12" fmla="*/ 0 w 22"/>
                              <a:gd name="T13" fmla="*/ 817090 h 2411"/>
                              <a:gd name="T14" fmla="*/ 8255 w 22"/>
                              <a:gd name="T15" fmla="*/ 792699 h 2411"/>
                              <a:gd name="T16" fmla="*/ 4128 w 22"/>
                              <a:gd name="T17" fmla="*/ 756113 h 2411"/>
                              <a:gd name="T18" fmla="*/ 0 w 22"/>
                              <a:gd name="T19" fmla="*/ 743918 h 2411"/>
                              <a:gd name="T20" fmla="*/ 4128 w 22"/>
                              <a:gd name="T21" fmla="*/ 748110 h 2411"/>
                              <a:gd name="T22" fmla="*/ 8255 w 22"/>
                              <a:gd name="T23" fmla="*/ 711524 h 2411"/>
                              <a:gd name="T24" fmla="*/ 0 w 22"/>
                              <a:gd name="T25" fmla="*/ 687133 h 2411"/>
                              <a:gd name="T26" fmla="*/ 0 w 22"/>
                              <a:gd name="T27" fmla="*/ 695136 h 2411"/>
                              <a:gd name="T28" fmla="*/ 8255 w 22"/>
                              <a:gd name="T29" fmla="*/ 670745 h 2411"/>
                              <a:gd name="T30" fmla="*/ 4128 w 22"/>
                              <a:gd name="T31" fmla="*/ 634159 h 2411"/>
                              <a:gd name="T32" fmla="*/ 0 w 22"/>
                              <a:gd name="T33" fmla="*/ 621964 h 2411"/>
                              <a:gd name="T34" fmla="*/ 4128 w 22"/>
                              <a:gd name="T35" fmla="*/ 626156 h 2411"/>
                              <a:gd name="T36" fmla="*/ 8255 w 22"/>
                              <a:gd name="T37" fmla="*/ 589570 h 2411"/>
                              <a:gd name="T38" fmla="*/ 0 w 22"/>
                              <a:gd name="T39" fmla="*/ 565179 h 2411"/>
                              <a:gd name="T40" fmla="*/ 0 w 22"/>
                              <a:gd name="T41" fmla="*/ 573182 h 2411"/>
                              <a:gd name="T42" fmla="*/ 8255 w 22"/>
                              <a:gd name="T43" fmla="*/ 548792 h 2411"/>
                              <a:gd name="T44" fmla="*/ 4128 w 22"/>
                              <a:gd name="T45" fmla="*/ 512206 h 2411"/>
                              <a:gd name="T46" fmla="*/ 0 w 22"/>
                              <a:gd name="T47" fmla="*/ 500010 h 2411"/>
                              <a:gd name="T48" fmla="*/ 4128 w 22"/>
                              <a:gd name="T49" fmla="*/ 504202 h 2411"/>
                              <a:gd name="T50" fmla="*/ 8255 w 22"/>
                              <a:gd name="T51" fmla="*/ 467616 h 2411"/>
                              <a:gd name="T52" fmla="*/ 0 w 22"/>
                              <a:gd name="T53" fmla="*/ 443226 h 2411"/>
                              <a:gd name="T54" fmla="*/ 0 w 22"/>
                              <a:gd name="T55" fmla="*/ 451229 h 2411"/>
                              <a:gd name="T56" fmla="*/ 8255 w 22"/>
                              <a:gd name="T57" fmla="*/ 426838 h 2411"/>
                              <a:gd name="T58" fmla="*/ 4128 w 22"/>
                              <a:gd name="T59" fmla="*/ 390252 h 2411"/>
                              <a:gd name="T60" fmla="*/ 0 w 22"/>
                              <a:gd name="T61" fmla="*/ 378057 h 2411"/>
                              <a:gd name="T62" fmla="*/ 4128 w 22"/>
                              <a:gd name="T63" fmla="*/ 382249 h 2411"/>
                              <a:gd name="T64" fmla="*/ 8255 w 22"/>
                              <a:gd name="T65" fmla="*/ 345663 h 2411"/>
                              <a:gd name="T66" fmla="*/ 0 w 22"/>
                              <a:gd name="T67" fmla="*/ 321272 h 2411"/>
                              <a:gd name="T68" fmla="*/ 0 w 22"/>
                              <a:gd name="T69" fmla="*/ 329275 h 2411"/>
                              <a:gd name="T70" fmla="*/ 8255 w 22"/>
                              <a:gd name="T71" fmla="*/ 304884 h 2411"/>
                              <a:gd name="T72" fmla="*/ 4128 w 22"/>
                              <a:gd name="T73" fmla="*/ 268298 h 2411"/>
                              <a:gd name="T74" fmla="*/ 0 w 22"/>
                              <a:gd name="T75" fmla="*/ 256103 h 2411"/>
                              <a:gd name="T76" fmla="*/ 4128 w 22"/>
                              <a:gd name="T77" fmla="*/ 260295 h 2411"/>
                              <a:gd name="T78" fmla="*/ 8255 w 22"/>
                              <a:gd name="T79" fmla="*/ 223709 h 2411"/>
                              <a:gd name="T80" fmla="*/ 0 w 22"/>
                              <a:gd name="T81" fmla="*/ 199318 h 2411"/>
                              <a:gd name="T82" fmla="*/ 0 w 22"/>
                              <a:gd name="T83" fmla="*/ 207321 h 2411"/>
                              <a:gd name="T84" fmla="*/ 8255 w 22"/>
                              <a:gd name="T85" fmla="*/ 182931 h 2411"/>
                              <a:gd name="T86" fmla="*/ 4128 w 22"/>
                              <a:gd name="T87" fmla="*/ 146344 h 2411"/>
                              <a:gd name="T88" fmla="*/ 0 w 22"/>
                              <a:gd name="T89" fmla="*/ 134149 h 2411"/>
                              <a:gd name="T90" fmla="*/ 4128 w 22"/>
                              <a:gd name="T91" fmla="*/ 138341 h 2411"/>
                              <a:gd name="T92" fmla="*/ 8255 w 22"/>
                              <a:gd name="T93" fmla="*/ 101755 h 2411"/>
                              <a:gd name="T94" fmla="*/ 0 w 22"/>
                              <a:gd name="T95" fmla="*/ 77364 h 2411"/>
                              <a:gd name="T96" fmla="*/ 0 w 22"/>
                              <a:gd name="T97" fmla="*/ 85368 h 2411"/>
                              <a:gd name="T98" fmla="*/ 8255 w 22"/>
                              <a:gd name="T99" fmla="*/ 60977 h 2411"/>
                              <a:gd name="T100" fmla="*/ 4128 w 22"/>
                              <a:gd name="T101" fmla="*/ 24391 h 2411"/>
                              <a:gd name="T102" fmla="*/ 0 w 22"/>
                              <a:gd name="T103" fmla="*/ 12195 h 2411"/>
                              <a:gd name="T104" fmla="*/ 4128 w 22"/>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2" h="2411">
                                <a:moveTo>
                                  <a:pt x="0" y="2400"/>
                                </a:moveTo>
                                <a:lnTo>
                                  <a:pt x="0" y="2379"/>
                                </a:lnTo>
                                <a:cubicBezTo>
                                  <a:pt x="0" y="2373"/>
                                  <a:pt x="5" y="2368"/>
                                  <a:pt x="11" y="2368"/>
                                </a:cubicBezTo>
                                <a:cubicBezTo>
                                  <a:pt x="17" y="2368"/>
                                  <a:pt x="22" y="2373"/>
                                  <a:pt x="22" y="2379"/>
                                </a:cubicBezTo>
                                <a:lnTo>
                                  <a:pt x="22" y="2400"/>
                                </a:lnTo>
                                <a:cubicBezTo>
                                  <a:pt x="22" y="2406"/>
                                  <a:pt x="17" y="2411"/>
                                  <a:pt x="11" y="2411"/>
                                </a:cubicBezTo>
                                <a:cubicBezTo>
                                  <a:pt x="5" y="2411"/>
                                  <a:pt x="0" y="2406"/>
                                  <a:pt x="0" y="2400"/>
                                </a:cubicBezTo>
                                <a:close/>
                                <a:moveTo>
                                  <a:pt x="0" y="2336"/>
                                </a:moveTo>
                                <a:lnTo>
                                  <a:pt x="0" y="2315"/>
                                </a:lnTo>
                                <a:cubicBezTo>
                                  <a:pt x="0" y="2309"/>
                                  <a:pt x="5" y="2304"/>
                                  <a:pt x="11" y="2304"/>
                                </a:cubicBezTo>
                                <a:cubicBezTo>
                                  <a:pt x="17" y="2304"/>
                                  <a:pt x="22" y="2309"/>
                                  <a:pt x="22" y="2315"/>
                                </a:cubicBezTo>
                                <a:lnTo>
                                  <a:pt x="22" y="2336"/>
                                </a:lnTo>
                                <a:cubicBezTo>
                                  <a:pt x="22" y="2342"/>
                                  <a:pt x="17" y="2347"/>
                                  <a:pt x="11" y="2347"/>
                                </a:cubicBezTo>
                                <a:cubicBezTo>
                                  <a:pt x="5" y="2347"/>
                                  <a:pt x="0" y="2342"/>
                                  <a:pt x="0" y="2336"/>
                                </a:cubicBezTo>
                                <a:close/>
                                <a:moveTo>
                                  <a:pt x="0" y="2272"/>
                                </a:moveTo>
                                <a:lnTo>
                                  <a:pt x="0" y="2251"/>
                                </a:lnTo>
                                <a:cubicBezTo>
                                  <a:pt x="0" y="2245"/>
                                  <a:pt x="5" y="2240"/>
                                  <a:pt x="11" y="2240"/>
                                </a:cubicBezTo>
                                <a:cubicBezTo>
                                  <a:pt x="17" y="2240"/>
                                  <a:pt x="22" y="2245"/>
                                  <a:pt x="22" y="2251"/>
                                </a:cubicBezTo>
                                <a:lnTo>
                                  <a:pt x="22" y="2272"/>
                                </a:lnTo>
                                <a:cubicBezTo>
                                  <a:pt x="22" y="2278"/>
                                  <a:pt x="17" y="2283"/>
                                  <a:pt x="11" y="2283"/>
                                </a:cubicBezTo>
                                <a:cubicBezTo>
                                  <a:pt x="5" y="2283"/>
                                  <a:pt x="0" y="2278"/>
                                  <a:pt x="0" y="2272"/>
                                </a:cubicBezTo>
                                <a:close/>
                                <a:moveTo>
                                  <a:pt x="0" y="2208"/>
                                </a:moveTo>
                                <a:lnTo>
                                  <a:pt x="0" y="2187"/>
                                </a:lnTo>
                                <a:cubicBezTo>
                                  <a:pt x="0" y="2181"/>
                                  <a:pt x="5" y="2176"/>
                                  <a:pt x="11" y="2176"/>
                                </a:cubicBezTo>
                                <a:cubicBezTo>
                                  <a:pt x="17" y="2176"/>
                                  <a:pt x="22" y="2181"/>
                                  <a:pt x="22" y="2187"/>
                                </a:cubicBezTo>
                                <a:lnTo>
                                  <a:pt x="22" y="2208"/>
                                </a:lnTo>
                                <a:cubicBezTo>
                                  <a:pt x="22" y="2214"/>
                                  <a:pt x="17" y="2219"/>
                                  <a:pt x="11" y="2219"/>
                                </a:cubicBezTo>
                                <a:cubicBezTo>
                                  <a:pt x="5" y="2219"/>
                                  <a:pt x="0" y="2214"/>
                                  <a:pt x="0" y="2208"/>
                                </a:cubicBezTo>
                                <a:close/>
                                <a:moveTo>
                                  <a:pt x="0" y="2144"/>
                                </a:moveTo>
                                <a:lnTo>
                                  <a:pt x="0" y="2123"/>
                                </a:lnTo>
                                <a:cubicBezTo>
                                  <a:pt x="0" y="2117"/>
                                  <a:pt x="5" y="2112"/>
                                  <a:pt x="11" y="2112"/>
                                </a:cubicBezTo>
                                <a:cubicBezTo>
                                  <a:pt x="17" y="2112"/>
                                  <a:pt x="22" y="2117"/>
                                  <a:pt x="22" y="2123"/>
                                </a:cubicBezTo>
                                <a:lnTo>
                                  <a:pt x="22" y="2144"/>
                                </a:lnTo>
                                <a:cubicBezTo>
                                  <a:pt x="22" y="2150"/>
                                  <a:pt x="17" y="2155"/>
                                  <a:pt x="11" y="2155"/>
                                </a:cubicBezTo>
                                <a:cubicBezTo>
                                  <a:pt x="5" y="2155"/>
                                  <a:pt x="0" y="2150"/>
                                  <a:pt x="0" y="2144"/>
                                </a:cubicBezTo>
                                <a:close/>
                                <a:moveTo>
                                  <a:pt x="0" y="2080"/>
                                </a:moveTo>
                                <a:lnTo>
                                  <a:pt x="0" y="2059"/>
                                </a:lnTo>
                                <a:cubicBezTo>
                                  <a:pt x="0" y="2053"/>
                                  <a:pt x="5" y="2048"/>
                                  <a:pt x="11" y="2048"/>
                                </a:cubicBezTo>
                                <a:cubicBezTo>
                                  <a:pt x="17" y="2048"/>
                                  <a:pt x="22" y="2053"/>
                                  <a:pt x="22" y="2059"/>
                                </a:cubicBezTo>
                                <a:lnTo>
                                  <a:pt x="22" y="2080"/>
                                </a:lnTo>
                                <a:cubicBezTo>
                                  <a:pt x="22" y="2086"/>
                                  <a:pt x="17" y="2091"/>
                                  <a:pt x="11" y="2091"/>
                                </a:cubicBezTo>
                                <a:cubicBezTo>
                                  <a:pt x="5" y="2091"/>
                                  <a:pt x="0" y="2086"/>
                                  <a:pt x="0" y="2080"/>
                                </a:cubicBezTo>
                                <a:close/>
                                <a:moveTo>
                                  <a:pt x="0" y="2016"/>
                                </a:moveTo>
                                <a:lnTo>
                                  <a:pt x="0" y="1995"/>
                                </a:lnTo>
                                <a:cubicBezTo>
                                  <a:pt x="0" y="1989"/>
                                  <a:pt x="5" y="1984"/>
                                  <a:pt x="11" y="1984"/>
                                </a:cubicBezTo>
                                <a:cubicBezTo>
                                  <a:pt x="17" y="1984"/>
                                  <a:pt x="22" y="1989"/>
                                  <a:pt x="22" y="1995"/>
                                </a:cubicBezTo>
                                <a:lnTo>
                                  <a:pt x="22" y="2016"/>
                                </a:lnTo>
                                <a:cubicBezTo>
                                  <a:pt x="22" y="2022"/>
                                  <a:pt x="17" y="2027"/>
                                  <a:pt x="11" y="2027"/>
                                </a:cubicBezTo>
                                <a:cubicBezTo>
                                  <a:pt x="5" y="2027"/>
                                  <a:pt x="0" y="2022"/>
                                  <a:pt x="0" y="2016"/>
                                </a:cubicBezTo>
                                <a:close/>
                                <a:moveTo>
                                  <a:pt x="0" y="1952"/>
                                </a:moveTo>
                                <a:lnTo>
                                  <a:pt x="0" y="1931"/>
                                </a:lnTo>
                                <a:cubicBezTo>
                                  <a:pt x="0" y="1925"/>
                                  <a:pt x="5" y="1920"/>
                                  <a:pt x="11" y="1920"/>
                                </a:cubicBezTo>
                                <a:cubicBezTo>
                                  <a:pt x="17" y="1920"/>
                                  <a:pt x="22" y="1925"/>
                                  <a:pt x="22" y="1931"/>
                                </a:cubicBezTo>
                                <a:lnTo>
                                  <a:pt x="22" y="1952"/>
                                </a:lnTo>
                                <a:cubicBezTo>
                                  <a:pt x="22" y="1958"/>
                                  <a:pt x="17" y="1963"/>
                                  <a:pt x="11" y="1963"/>
                                </a:cubicBezTo>
                                <a:cubicBezTo>
                                  <a:pt x="5" y="1963"/>
                                  <a:pt x="0" y="1958"/>
                                  <a:pt x="0" y="1952"/>
                                </a:cubicBezTo>
                                <a:close/>
                                <a:moveTo>
                                  <a:pt x="0" y="1888"/>
                                </a:moveTo>
                                <a:lnTo>
                                  <a:pt x="0" y="1867"/>
                                </a:lnTo>
                                <a:cubicBezTo>
                                  <a:pt x="0" y="1861"/>
                                  <a:pt x="5" y="1856"/>
                                  <a:pt x="11" y="1856"/>
                                </a:cubicBezTo>
                                <a:cubicBezTo>
                                  <a:pt x="17" y="1856"/>
                                  <a:pt x="22" y="1861"/>
                                  <a:pt x="22" y="1867"/>
                                </a:cubicBezTo>
                                <a:lnTo>
                                  <a:pt x="22" y="1888"/>
                                </a:lnTo>
                                <a:cubicBezTo>
                                  <a:pt x="22" y="1894"/>
                                  <a:pt x="17" y="1899"/>
                                  <a:pt x="11" y="1899"/>
                                </a:cubicBezTo>
                                <a:cubicBezTo>
                                  <a:pt x="5" y="1899"/>
                                  <a:pt x="0" y="1894"/>
                                  <a:pt x="0" y="1888"/>
                                </a:cubicBezTo>
                                <a:close/>
                                <a:moveTo>
                                  <a:pt x="0" y="1824"/>
                                </a:moveTo>
                                <a:lnTo>
                                  <a:pt x="0" y="1803"/>
                                </a:lnTo>
                                <a:cubicBezTo>
                                  <a:pt x="0" y="1797"/>
                                  <a:pt x="5" y="1792"/>
                                  <a:pt x="11" y="1792"/>
                                </a:cubicBezTo>
                                <a:cubicBezTo>
                                  <a:pt x="17" y="1792"/>
                                  <a:pt x="22" y="1797"/>
                                  <a:pt x="22" y="1803"/>
                                </a:cubicBezTo>
                                <a:lnTo>
                                  <a:pt x="22" y="1824"/>
                                </a:lnTo>
                                <a:cubicBezTo>
                                  <a:pt x="22" y="1830"/>
                                  <a:pt x="17" y="1835"/>
                                  <a:pt x="11" y="1835"/>
                                </a:cubicBezTo>
                                <a:cubicBezTo>
                                  <a:pt x="5" y="1835"/>
                                  <a:pt x="0" y="1830"/>
                                  <a:pt x="0" y="1824"/>
                                </a:cubicBezTo>
                                <a:close/>
                                <a:moveTo>
                                  <a:pt x="0" y="1760"/>
                                </a:moveTo>
                                <a:lnTo>
                                  <a:pt x="0" y="1739"/>
                                </a:lnTo>
                                <a:cubicBezTo>
                                  <a:pt x="0" y="1733"/>
                                  <a:pt x="5" y="1728"/>
                                  <a:pt x="11" y="1728"/>
                                </a:cubicBezTo>
                                <a:cubicBezTo>
                                  <a:pt x="17" y="1728"/>
                                  <a:pt x="22" y="1733"/>
                                  <a:pt x="22" y="1739"/>
                                </a:cubicBezTo>
                                <a:lnTo>
                                  <a:pt x="22" y="1760"/>
                                </a:lnTo>
                                <a:cubicBezTo>
                                  <a:pt x="22" y="1766"/>
                                  <a:pt x="17" y="1771"/>
                                  <a:pt x="11" y="1771"/>
                                </a:cubicBezTo>
                                <a:cubicBezTo>
                                  <a:pt x="5" y="1771"/>
                                  <a:pt x="0" y="1766"/>
                                  <a:pt x="0" y="1760"/>
                                </a:cubicBezTo>
                                <a:close/>
                                <a:moveTo>
                                  <a:pt x="0" y="1696"/>
                                </a:moveTo>
                                <a:lnTo>
                                  <a:pt x="0" y="1675"/>
                                </a:lnTo>
                                <a:cubicBezTo>
                                  <a:pt x="0" y="1669"/>
                                  <a:pt x="5" y="1664"/>
                                  <a:pt x="11" y="1664"/>
                                </a:cubicBezTo>
                                <a:cubicBezTo>
                                  <a:pt x="17" y="1664"/>
                                  <a:pt x="22" y="1669"/>
                                  <a:pt x="22" y="1675"/>
                                </a:cubicBezTo>
                                <a:lnTo>
                                  <a:pt x="22" y="1696"/>
                                </a:lnTo>
                                <a:cubicBezTo>
                                  <a:pt x="22" y="1702"/>
                                  <a:pt x="17" y="1707"/>
                                  <a:pt x="11" y="1707"/>
                                </a:cubicBezTo>
                                <a:cubicBezTo>
                                  <a:pt x="5" y="1707"/>
                                  <a:pt x="0" y="1702"/>
                                  <a:pt x="0" y="1696"/>
                                </a:cubicBezTo>
                                <a:close/>
                                <a:moveTo>
                                  <a:pt x="0" y="1632"/>
                                </a:moveTo>
                                <a:lnTo>
                                  <a:pt x="0" y="1611"/>
                                </a:lnTo>
                                <a:cubicBezTo>
                                  <a:pt x="0" y="1605"/>
                                  <a:pt x="5" y="1600"/>
                                  <a:pt x="11" y="1600"/>
                                </a:cubicBezTo>
                                <a:cubicBezTo>
                                  <a:pt x="17" y="1600"/>
                                  <a:pt x="22" y="1605"/>
                                  <a:pt x="22" y="1611"/>
                                </a:cubicBezTo>
                                <a:lnTo>
                                  <a:pt x="22" y="1632"/>
                                </a:lnTo>
                                <a:cubicBezTo>
                                  <a:pt x="22" y="1638"/>
                                  <a:pt x="17" y="1643"/>
                                  <a:pt x="11" y="1643"/>
                                </a:cubicBezTo>
                                <a:cubicBezTo>
                                  <a:pt x="5" y="1643"/>
                                  <a:pt x="0" y="1638"/>
                                  <a:pt x="0" y="1632"/>
                                </a:cubicBezTo>
                                <a:close/>
                                <a:moveTo>
                                  <a:pt x="0" y="1568"/>
                                </a:moveTo>
                                <a:lnTo>
                                  <a:pt x="0" y="1547"/>
                                </a:lnTo>
                                <a:cubicBezTo>
                                  <a:pt x="0" y="1541"/>
                                  <a:pt x="5" y="1536"/>
                                  <a:pt x="11" y="1536"/>
                                </a:cubicBezTo>
                                <a:cubicBezTo>
                                  <a:pt x="17" y="1536"/>
                                  <a:pt x="22" y="1541"/>
                                  <a:pt x="22" y="1547"/>
                                </a:cubicBezTo>
                                <a:lnTo>
                                  <a:pt x="22" y="1568"/>
                                </a:lnTo>
                                <a:cubicBezTo>
                                  <a:pt x="22" y="1574"/>
                                  <a:pt x="17" y="1579"/>
                                  <a:pt x="11" y="1579"/>
                                </a:cubicBezTo>
                                <a:cubicBezTo>
                                  <a:pt x="5" y="1579"/>
                                  <a:pt x="0" y="1574"/>
                                  <a:pt x="0" y="1568"/>
                                </a:cubicBezTo>
                                <a:close/>
                                <a:moveTo>
                                  <a:pt x="0" y="1504"/>
                                </a:moveTo>
                                <a:lnTo>
                                  <a:pt x="0" y="1483"/>
                                </a:lnTo>
                                <a:cubicBezTo>
                                  <a:pt x="0" y="1477"/>
                                  <a:pt x="5" y="1472"/>
                                  <a:pt x="11" y="1472"/>
                                </a:cubicBezTo>
                                <a:cubicBezTo>
                                  <a:pt x="17" y="1472"/>
                                  <a:pt x="22" y="1477"/>
                                  <a:pt x="22" y="1483"/>
                                </a:cubicBezTo>
                                <a:lnTo>
                                  <a:pt x="22" y="1504"/>
                                </a:lnTo>
                                <a:cubicBezTo>
                                  <a:pt x="22" y="1510"/>
                                  <a:pt x="17" y="1515"/>
                                  <a:pt x="11" y="1515"/>
                                </a:cubicBezTo>
                                <a:cubicBezTo>
                                  <a:pt x="5" y="1515"/>
                                  <a:pt x="0" y="1510"/>
                                  <a:pt x="0" y="1504"/>
                                </a:cubicBezTo>
                                <a:close/>
                                <a:moveTo>
                                  <a:pt x="0" y="1440"/>
                                </a:moveTo>
                                <a:lnTo>
                                  <a:pt x="0" y="1419"/>
                                </a:lnTo>
                                <a:cubicBezTo>
                                  <a:pt x="0" y="1413"/>
                                  <a:pt x="5" y="1408"/>
                                  <a:pt x="11" y="1408"/>
                                </a:cubicBezTo>
                                <a:cubicBezTo>
                                  <a:pt x="17" y="1408"/>
                                  <a:pt x="22" y="1413"/>
                                  <a:pt x="22" y="1419"/>
                                </a:cubicBezTo>
                                <a:lnTo>
                                  <a:pt x="22" y="1440"/>
                                </a:lnTo>
                                <a:cubicBezTo>
                                  <a:pt x="22" y="1446"/>
                                  <a:pt x="17" y="1451"/>
                                  <a:pt x="11" y="1451"/>
                                </a:cubicBezTo>
                                <a:cubicBezTo>
                                  <a:pt x="5" y="1451"/>
                                  <a:pt x="0" y="1446"/>
                                  <a:pt x="0" y="1440"/>
                                </a:cubicBezTo>
                                <a:close/>
                                <a:moveTo>
                                  <a:pt x="0" y="1376"/>
                                </a:moveTo>
                                <a:lnTo>
                                  <a:pt x="0" y="1355"/>
                                </a:lnTo>
                                <a:cubicBezTo>
                                  <a:pt x="0" y="1349"/>
                                  <a:pt x="5" y="1344"/>
                                  <a:pt x="11" y="1344"/>
                                </a:cubicBezTo>
                                <a:cubicBezTo>
                                  <a:pt x="17" y="1344"/>
                                  <a:pt x="22" y="1349"/>
                                  <a:pt x="22" y="1355"/>
                                </a:cubicBezTo>
                                <a:lnTo>
                                  <a:pt x="22" y="1376"/>
                                </a:lnTo>
                                <a:cubicBezTo>
                                  <a:pt x="22" y="1382"/>
                                  <a:pt x="17" y="1387"/>
                                  <a:pt x="11" y="1387"/>
                                </a:cubicBezTo>
                                <a:cubicBezTo>
                                  <a:pt x="5" y="1387"/>
                                  <a:pt x="0" y="1382"/>
                                  <a:pt x="0" y="1376"/>
                                </a:cubicBezTo>
                                <a:close/>
                                <a:moveTo>
                                  <a:pt x="0" y="1312"/>
                                </a:moveTo>
                                <a:lnTo>
                                  <a:pt x="0" y="1291"/>
                                </a:lnTo>
                                <a:cubicBezTo>
                                  <a:pt x="0" y="1285"/>
                                  <a:pt x="5" y="1280"/>
                                  <a:pt x="11" y="1280"/>
                                </a:cubicBezTo>
                                <a:cubicBezTo>
                                  <a:pt x="17" y="1280"/>
                                  <a:pt x="22" y="1285"/>
                                  <a:pt x="22" y="1291"/>
                                </a:cubicBezTo>
                                <a:lnTo>
                                  <a:pt x="22" y="1312"/>
                                </a:lnTo>
                                <a:cubicBezTo>
                                  <a:pt x="22" y="1318"/>
                                  <a:pt x="17" y="1323"/>
                                  <a:pt x="11" y="1323"/>
                                </a:cubicBezTo>
                                <a:cubicBezTo>
                                  <a:pt x="5" y="1323"/>
                                  <a:pt x="0" y="1318"/>
                                  <a:pt x="0" y="1312"/>
                                </a:cubicBezTo>
                                <a:close/>
                                <a:moveTo>
                                  <a:pt x="0" y="1248"/>
                                </a:moveTo>
                                <a:lnTo>
                                  <a:pt x="0" y="1227"/>
                                </a:lnTo>
                                <a:cubicBezTo>
                                  <a:pt x="0" y="1221"/>
                                  <a:pt x="5" y="1216"/>
                                  <a:pt x="11" y="1216"/>
                                </a:cubicBezTo>
                                <a:cubicBezTo>
                                  <a:pt x="17" y="1216"/>
                                  <a:pt x="22" y="1221"/>
                                  <a:pt x="22" y="1227"/>
                                </a:cubicBezTo>
                                <a:lnTo>
                                  <a:pt x="22" y="1248"/>
                                </a:lnTo>
                                <a:cubicBezTo>
                                  <a:pt x="22" y="1254"/>
                                  <a:pt x="17" y="1259"/>
                                  <a:pt x="11" y="1259"/>
                                </a:cubicBezTo>
                                <a:cubicBezTo>
                                  <a:pt x="5" y="1259"/>
                                  <a:pt x="0" y="1254"/>
                                  <a:pt x="0" y="1248"/>
                                </a:cubicBezTo>
                                <a:close/>
                                <a:moveTo>
                                  <a:pt x="0" y="1184"/>
                                </a:moveTo>
                                <a:lnTo>
                                  <a:pt x="0" y="1163"/>
                                </a:lnTo>
                                <a:cubicBezTo>
                                  <a:pt x="0" y="1157"/>
                                  <a:pt x="5" y="1152"/>
                                  <a:pt x="11" y="1152"/>
                                </a:cubicBezTo>
                                <a:cubicBezTo>
                                  <a:pt x="17" y="1152"/>
                                  <a:pt x="22" y="1157"/>
                                  <a:pt x="22" y="1163"/>
                                </a:cubicBezTo>
                                <a:lnTo>
                                  <a:pt x="22" y="1184"/>
                                </a:lnTo>
                                <a:cubicBezTo>
                                  <a:pt x="22" y="1190"/>
                                  <a:pt x="17" y="1195"/>
                                  <a:pt x="11" y="1195"/>
                                </a:cubicBezTo>
                                <a:cubicBezTo>
                                  <a:pt x="5" y="1195"/>
                                  <a:pt x="0" y="1190"/>
                                  <a:pt x="0" y="1184"/>
                                </a:cubicBezTo>
                                <a:close/>
                                <a:moveTo>
                                  <a:pt x="0" y="1120"/>
                                </a:moveTo>
                                <a:lnTo>
                                  <a:pt x="0" y="1099"/>
                                </a:lnTo>
                                <a:cubicBezTo>
                                  <a:pt x="0" y="1093"/>
                                  <a:pt x="5" y="1088"/>
                                  <a:pt x="11" y="1088"/>
                                </a:cubicBezTo>
                                <a:cubicBezTo>
                                  <a:pt x="17" y="1088"/>
                                  <a:pt x="22" y="1093"/>
                                  <a:pt x="22" y="1099"/>
                                </a:cubicBezTo>
                                <a:lnTo>
                                  <a:pt x="22" y="1120"/>
                                </a:lnTo>
                                <a:cubicBezTo>
                                  <a:pt x="22" y="1126"/>
                                  <a:pt x="17" y="1131"/>
                                  <a:pt x="11" y="1131"/>
                                </a:cubicBezTo>
                                <a:cubicBezTo>
                                  <a:pt x="5" y="1131"/>
                                  <a:pt x="0" y="1126"/>
                                  <a:pt x="0" y="1120"/>
                                </a:cubicBezTo>
                                <a:close/>
                                <a:moveTo>
                                  <a:pt x="0" y="1056"/>
                                </a:moveTo>
                                <a:lnTo>
                                  <a:pt x="0" y="1035"/>
                                </a:lnTo>
                                <a:cubicBezTo>
                                  <a:pt x="0" y="1029"/>
                                  <a:pt x="5" y="1024"/>
                                  <a:pt x="11" y="1024"/>
                                </a:cubicBezTo>
                                <a:cubicBezTo>
                                  <a:pt x="17" y="1024"/>
                                  <a:pt x="22" y="1029"/>
                                  <a:pt x="22" y="1035"/>
                                </a:cubicBezTo>
                                <a:lnTo>
                                  <a:pt x="22" y="1056"/>
                                </a:lnTo>
                                <a:cubicBezTo>
                                  <a:pt x="22" y="1062"/>
                                  <a:pt x="17" y="1067"/>
                                  <a:pt x="11" y="1067"/>
                                </a:cubicBezTo>
                                <a:cubicBezTo>
                                  <a:pt x="5" y="1067"/>
                                  <a:pt x="0" y="1062"/>
                                  <a:pt x="0" y="1056"/>
                                </a:cubicBezTo>
                                <a:close/>
                                <a:moveTo>
                                  <a:pt x="0" y="992"/>
                                </a:moveTo>
                                <a:lnTo>
                                  <a:pt x="0" y="971"/>
                                </a:lnTo>
                                <a:cubicBezTo>
                                  <a:pt x="0" y="965"/>
                                  <a:pt x="5" y="960"/>
                                  <a:pt x="11" y="960"/>
                                </a:cubicBezTo>
                                <a:cubicBezTo>
                                  <a:pt x="17" y="960"/>
                                  <a:pt x="22" y="965"/>
                                  <a:pt x="22" y="971"/>
                                </a:cubicBezTo>
                                <a:lnTo>
                                  <a:pt x="22" y="992"/>
                                </a:lnTo>
                                <a:cubicBezTo>
                                  <a:pt x="22" y="998"/>
                                  <a:pt x="17" y="1003"/>
                                  <a:pt x="11" y="1003"/>
                                </a:cubicBezTo>
                                <a:cubicBezTo>
                                  <a:pt x="5" y="1003"/>
                                  <a:pt x="0" y="998"/>
                                  <a:pt x="0" y="992"/>
                                </a:cubicBezTo>
                                <a:close/>
                                <a:moveTo>
                                  <a:pt x="0" y="928"/>
                                </a:moveTo>
                                <a:lnTo>
                                  <a:pt x="0" y="907"/>
                                </a:lnTo>
                                <a:cubicBezTo>
                                  <a:pt x="0" y="901"/>
                                  <a:pt x="5" y="896"/>
                                  <a:pt x="11" y="896"/>
                                </a:cubicBezTo>
                                <a:cubicBezTo>
                                  <a:pt x="17" y="896"/>
                                  <a:pt x="22" y="901"/>
                                  <a:pt x="22" y="907"/>
                                </a:cubicBezTo>
                                <a:lnTo>
                                  <a:pt x="22" y="928"/>
                                </a:lnTo>
                                <a:cubicBezTo>
                                  <a:pt x="22" y="934"/>
                                  <a:pt x="17" y="939"/>
                                  <a:pt x="11" y="939"/>
                                </a:cubicBezTo>
                                <a:cubicBezTo>
                                  <a:pt x="5" y="939"/>
                                  <a:pt x="0" y="934"/>
                                  <a:pt x="0" y="928"/>
                                </a:cubicBezTo>
                                <a:close/>
                                <a:moveTo>
                                  <a:pt x="0" y="864"/>
                                </a:moveTo>
                                <a:lnTo>
                                  <a:pt x="0" y="843"/>
                                </a:lnTo>
                                <a:cubicBezTo>
                                  <a:pt x="0" y="837"/>
                                  <a:pt x="5" y="832"/>
                                  <a:pt x="11" y="832"/>
                                </a:cubicBezTo>
                                <a:cubicBezTo>
                                  <a:pt x="17" y="832"/>
                                  <a:pt x="22" y="837"/>
                                  <a:pt x="22" y="843"/>
                                </a:cubicBezTo>
                                <a:lnTo>
                                  <a:pt x="22" y="864"/>
                                </a:lnTo>
                                <a:cubicBezTo>
                                  <a:pt x="22" y="870"/>
                                  <a:pt x="17" y="875"/>
                                  <a:pt x="11" y="875"/>
                                </a:cubicBezTo>
                                <a:cubicBezTo>
                                  <a:pt x="5" y="875"/>
                                  <a:pt x="0" y="870"/>
                                  <a:pt x="0" y="864"/>
                                </a:cubicBezTo>
                                <a:close/>
                                <a:moveTo>
                                  <a:pt x="0" y="800"/>
                                </a:moveTo>
                                <a:lnTo>
                                  <a:pt x="0" y="779"/>
                                </a:lnTo>
                                <a:cubicBezTo>
                                  <a:pt x="0" y="773"/>
                                  <a:pt x="5" y="768"/>
                                  <a:pt x="11" y="768"/>
                                </a:cubicBezTo>
                                <a:cubicBezTo>
                                  <a:pt x="17" y="768"/>
                                  <a:pt x="22" y="773"/>
                                  <a:pt x="22" y="779"/>
                                </a:cubicBezTo>
                                <a:lnTo>
                                  <a:pt x="22" y="800"/>
                                </a:lnTo>
                                <a:cubicBezTo>
                                  <a:pt x="22" y="806"/>
                                  <a:pt x="17" y="811"/>
                                  <a:pt x="11" y="811"/>
                                </a:cubicBezTo>
                                <a:cubicBezTo>
                                  <a:pt x="5" y="811"/>
                                  <a:pt x="0" y="806"/>
                                  <a:pt x="0" y="800"/>
                                </a:cubicBezTo>
                                <a:close/>
                                <a:moveTo>
                                  <a:pt x="0" y="736"/>
                                </a:moveTo>
                                <a:lnTo>
                                  <a:pt x="0" y="715"/>
                                </a:lnTo>
                                <a:cubicBezTo>
                                  <a:pt x="0" y="709"/>
                                  <a:pt x="5" y="704"/>
                                  <a:pt x="11" y="704"/>
                                </a:cubicBezTo>
                                <a:cubicBezTo>
                                  <a:pt x="17" y="704"/>
                                  <a:pt x="22" y="709"/>
                                  <a:pt x="22" y="715"/>
                                </a:cubicBezTo>
                                <a:lnTo>
                                  <a:pt x="22" y="736"/>
                                </a:lnTo>
                                <a:cubicBezTo>
                                  <a:pt x="22" y="742"/>
                                  <a:pt x="17" y="747"/>
                                  <a:pt x="11" y="747"/>
                                </a:cubicBezTo>
                                <a:cubicBezTo>
                                  <a:pt x="5" y="747"/>
                                  <a:pt x="0" y="742"/>
                                  <a:pt x="0" y="736"/>
                                </a:cubicBezTo>
                                <a:close/>
                                <a:moveTo>
                                  <a:pt x="0" y="672"/>
                                </a:moveTo>
                                <a:lnTo>
                                  <a:pt x="0" y="651"/>
                                </a:lnTo>
                                <a:cubicBezTo>
                                  <a:pt x="0" y="645"/>
                                  <a:pt x="5" y="640"/>
                                  <a:pt x="11" y="640"/>
                                </a:cubicBezTo>
                                <a:cubicBezTo>
                                  <a:pt x="17" y="640"/>
                                  <a:pt x="22" y="645"/>
                                  <a:pt x="22" y="651"/>
                                </a:cubicBezTo>
                                <a:lnTo>
                                  <a:pt x="22" y="672"/>
                                </a:lnTo>
                                <a:cubicBezTo>
                                  <a:pt x="22" y="678"/>
                                  <a:pt x="17" y="683"/>
                                  <a:pt x="11" y="683"/>
                                </a:cubicBezTo>
                                <a:cubicBezTo>
                                  <a:pt x="5" y="683"/>
                                  <a:pt x="0" y="678"/>
                                  <a:pt x="0" y="672"/>
                                </a:cubicBezTo>
                                <a:close/>
                                <a:moveTo>
                                  <a:pt x="0" y="608"/>
                                </a:moveTo>
                                <a:lnTo>
                                  <a:pt x="0" y="587"/>
                                </a:lnTo>
                                <a:cubicBezTo>
                                  <a:pt x="0" y="581"/>
                                  <a:pt x="5" y="576"/>
                                  <a:pt x="11" y="576"/>
                                </a:cubicBezTo>
                                <a:cubicBezTo>
                                  <a:pt x="17" y="576"/>
                                  <a:pt x="22" y="581"/>
                                  <a:pt x="22" y="587"/>
                                </a:cubicBezTo>
                                <a:lnTo>
                                  <a:pt x="22" y="608"/>
                                </a:lnTo>
                                <a:cubicBezTo>
                                  <a:pt x="22" y="614"/>
                                  <a:pt x="17" y="619"/>
                                  <a:pt x="11" y="619"/>
                                </a:cubicBezTo>
                                <a:cubicBezTo>
                                  <a:pt x="5" y="619"/>
                                  <a:pt x="0" y="614"/>
                                  <a:pt x="0" y="608"/>
                                </a:cubicBezTo>
                                <a:close/>
                                <a:moveTo>
                                  <a:pt x="0" y="544"/>
                                </a:moveTo>
                                <a:lnTo>
                                  <a:pt x="0" y="523"/>
                                </a:lnTo>
                                <a:cubicBezTo>
                                  <a:pt x="0" y="517"/>
                                  <a:pt x="5" y="512"/>
                                  <a:pt x="11" y="512"/>
                                </a:cubicBezTo>
                                <a:cubicBezTo>
                                  <a:pt x="17" y="512"/>
                                  <a:pt x="22" y="517"/>
                                  <a:pt x="22" y="523"/>
                                </a:cubicBezTo>
                                <a:lnTo>
                                  <a:pt x="22" y="544"/>
                                </a:lnTo>
                                <a:cubicBezTo>
                                  <a:pt x="22" y="550"/>
                                  <a:pt x="17" y="555"/>
                                  <a:pt x="11" y="555"/>
                                </a:cubicBezTo>
                                <a:cubicBezTo>
                                  <a:pt x="5" y="555"/>
                                  <a:pt x="0" y="550"/>
                                  <a:pt x="0" y="544"/>
                                </a:cubicBezTo>
                                <a:close/>
                                <a:moveTo>
                                  <a:pt x="0" y="480"/>
                                </a:moveTo>
                                <a:lnTo>
                                  <a:pt x="0" y="459"/>
                                </a:lnTo>
                                <a:cubicBezTo>
                                  <a:pt x="0" y="453"/>
                                  <a:pt x="5" y="448"/>
                                  <a:pt x="11" y="448"/>
                                </a:cubicBezTo>
                                <a:cubicBezTo>
                                  <a:pt x="17" y="448"/>
                                  <a:pt x="22" y="453"/>
                                  <a:pt x="22" y="459"/>
                                </a:cubicBezTo>
                                <a:lnTo>
                                  <a:pt x="22" y="480"/>
                                </a:lnTo>
                                <a:cubicBezTo>
                                  <a:pt x="22" y="486"/>
                                  <a:pt x="17" y="491"/>
                                  <a:pt x="11" y="491"/>
                                </a:cubicBezTo>
                                <a:cubicBezTo>
                                  <a:pt x="5" y="491"/>
                                  <a:pt x="0" y="486"/>
                                  <a:pt x="0" y="480"/>
                                </a:cubicBezTo>
                                <a:close/>
                                <a:moveTo>
                                  <a:pt x="0" y="416"/>
                                </a:moveTo>
                                <a:lnTo>
                                  <a:pt x="0" y="395"/>
                                </a:lnTo>
                                <a:cubicBezTo>
                                  <a:pt x="0" y="389"/>
                                  <a:pt x="5" y="384"/>
                                  <a:pt x="11" y="384"/>
                                </a:cubicBezTo>
                                <a:cubicBezTo>
                                  <a:pt x="17" y="384"/>
                                  <a:pt x="22" y="389"/>
                                  <a:pt x="22" y="395"/>
                                </a:cubicBezTo>
                                <a:lnTo>
                                  <a:pt x="22" y="416"/>
                                </a:lnTo>
                                <a:cubicBezTo>
                                  <a:pt x="22" y="422"/>
                                  <a:pt x="17" y="427"/>
                                  <a:pt x="11" y="427"/>
                                </a:cubicBezTo>
                                <a:cubicBezTo>
                                  <a:pt x="5" y="427"/>
                                  <a:pt x="0" y="422"/>
                                  <a:pt x="0" y="416"/>
                                </a:cubicBezTo>
                                <a:close/>
                                <a:moveTo>
                                  <a:pt x="0" y="352"/>
                                </a:moveTo>
                                <a:lnTo>
                                  <a:pt x="0" y="331"/>
                                </a:lnTo>
                                <a:cubicBezTo>
                                  <a:pt x="0" y="325"/>
                                  <a:pt x="5" y="320"/>
                                  <a:pt x="11" y="320"/>
                                </a:cubicBezTo>
                                <a:cubicBezTo>
                                  <a:pt x="17" y="320"/>
                                  <a:pt x="22" y="325"/>
                                  <a:pt x="22" y="331"/>
                                </a:cubicBezTo>
                                <a:lnTo>
                                  <a:pt x="22" y="352"/>
                                </a:lnTo>
                                <a:cubicBezTo>
                                  <a:pt x="22" y="358"/>
                                  <a:pt x="17" y="363"/>
                                  <a:pt x="11" y="363"/>
                                </a:cubicBezTo>
                                <a:cubicBezTo>
                                  <a:pt x="5" y="363"/>
                                  <a:pt x="0" y="358"/>
                                  <a:pt x="0" y="352"/>
                                </a:cubicBezTo>
                                <a:close/>
                                <a:moveTo>
                                  <a:pt x="0" y="288"/>
                                </a:moveTo>
                                <a:lnTo>
                                  <a:pt x="0" y="267"/>
                                </a:lnTo>
                                <a:cubicBezTo>
                                  <a:pt x="0" y="261"/>
                                  <a:pt x="5" y="256"/>
                                  <a:pt x="11" y="256"/>
                                </a:cubicBezTo>
                                <a:cubicBezTo>
                                  <a:pt x="17" y="256"/>
                                  <a:pt x="22" y="261"/>
                                  <a:pt x="22" y="267"/>
                                </a:cubicBezTo>
                                <a:lnTo>
                                  <a:pt x="22" y="288"/>
                                </a:lnTo>
                                <a:cubicBezTo>
                                  <a:pt x="22" y="294"/>
                                  <a:pt x="17" y="299"/>
                                  <a:pt x="11" y="299"/>
                                </a:cubicBezTo>
                                <a:cubicBezTo>
                                  <a:pt x="5" y="299"/>
                                  <a:pt x="0" y="294"/>
                                  <a:pt x="0" y="288"/>
                                </a:cubicBezTo>
                                <a:close/>
                                <a:moveTo>
                                  <a:pt x="0" y="224"/>
                                </a:moveTo>
                                <a:lnTo>
                                  <a:pt x="0" y="203"/>
                                </a:lnTo>
                                <a:cubicBezTo>
                                  <a:pt x="0" y="197"/>
                                  <a:pt x="5" y="192"/>
                                  <a:pt x="11" y="192"/>
                                </a:cubicBezTo>
                                <a:cubicBezTo>
                                  <a:pt x="17" y="192"/>
                                  <a:pt x="22" y="197"/>
                                  <a:pt x="22" y="203"/>
                                </a:cubicBezTo>
                                <a:lnTo>
                                  <a:pt x="22" y="224"/>
                                </a:lnTo>
                                <a:cubicBezTo>
                                  <a:pt x="22" y="230"/>
                                  <a:pt x="17" y="235"/>
                                  <a:pt x="11" y="235"/>
                                </a:cubicBezTo>
                                <a:cubicBezTo>
                                  <a:pt x="5" y="235"/>
                                  <a:pt x="0" y="230"/>
                                  <a:pt x="0" y="224"/>
                                </a:cubicBezTo>
                                <a:close/>
                                <a:moveTo>
                                  <a:pt x="0" y="160"/>
                                </a:moveTo>
                                <a:lnTo>
                                  <a:pt x="0" y="139"/>
                                </a:lnTo>
                                <a:cubicBezTo>
                                  <a:pt x="0" y="133"/>
                                  <a:pt x="5" y="128"/>
                                  <a:pt x="11" y="128"/>
                                </a:cubicBezTo>
                                <a:cubicBezTo>
                                  <a:pt x="17" y="128"/>
                                  <a:pt x="22" y="133"/>
                                  <a:pt x="22" y="139"/>
                                </a:cubicBezTo>
                                <a:lnTo>
                                  <a:pt x="22" y="160"/>
                                </a:lnTo>
                                <a:cubicBezTo>
                                  <a:pt x="22" y="166"/>
                                  <a:pt x="17" y="171"/>
                                  <a:pt x="11" y="171"/>
                                </a:cubicBezTo>
                                <a:cubicBezTo>
                                  <a:pt x="5" y="171"/>
                                  <a:pt x="0" y="166"/>
                                  <a:pt x="0" y="160"/>
                                </a:cubicBezTo>
                                <a:close/>
                                <a:moveTo>
                                  <a:pt x="0" y="96"/>
                                </a:moveTo>
                                <a:lnTo>
                                  <a:pt x="0" y="75"/>
                                </a:lnTo>
                                <a:cubicBezTo>
                                  <a:pt x="0" y="69"/>
                                  <a:pt x="5" y="64"/>
                                  <a:pt x="11" y="64"/>
                                </a:cubicBezTo>
                                <a:cubicBezTo>
                                  <a:pt x="17" y="64"/>
                                  <a:pt x="22" y="69"/>
                                  <a:pt x="22" y="75"/>
                                </a:cubicBezTo>
                                <a:lnTo>
                                  <a:pt x="22" y="96"/>
                                </a:lnTo>
                                <a:cubicBezTo>
                                  <a:pt x="22" y="102"/>
                                  <a:pt x="17" y="107"/>
                                  <a:pt x="11" y="107"/>
                                </a:cubicBezTo>
                                <a:cubicBezTo>
                                  <a:pt x="5" y="107"/>
                                  <a:pt x="0" y="102"/>
                                  <a:pt x="0" y="96"/>
                                </a:cubicBezTo>
                                <a:close/>
                                <a:moveTo>
                                  <a:pt x="0" y="32"/>
                                </a:moveTo>
                                <a:lnTo>
                                  <a:pt x="0" y="11"/>
                                </a:lnTo>
                                <a:cubicBezTo>
                                  <a:pt x="0" y="5"/>
                                  <a:pt x="5" y="0"/>
                                  <a:pt x="11" y="0"/>
                                </a:cubicBezTo>
                                <a:cubicBezTo>
                                  <a:pt x="17" y="0"/>
                                  <a:pt x="22" y="5"/>
                                  <a:pt x="22" y="11"/>
                                </a:cubicBezTo>
                                <a:lnTo>
                                  <a:pt x="22" y="32"/>
                                </a:lnTo>
                                <a:cubicBezTo>
                                  <a:pt x="22"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87" name="Rectangle 116"/>
                        <wps:cNvSpPr>
                          <a:spLocks noChangeArrowheads="1"/>
                        </wps:cNvSpPr>
                        <wps:spPr bwMode="auto">
                          <a:xfrm>
                            <a:off x="1963420" y="932815"/>
                            <a:ext cx="1301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Up</w:t>
                              </w:r>
                            </w:p>
                          </w:txbxContent>
                        </wps:txbx>
                        <wps:bodyPr rot="0" vert="horz" wrap="square" lIns="0" tIns="0" rIns="0" bIns="0" anchor="t" anchorCtr="0" upright="1">
                          <a:noAutofit/>
                        </wps:bodyPr>
                      </wps:wsp>
                      <wps:wsp>
                        <wps:cNvPr id="88" name="Rectangle 117"/>
                        <wps:cNvSpPr>
                          <a:spLocks noChangeArrowheads="1"/>
                        </wps:cNvSpPr>
                        <wps:spPr bwMode="auto">
                          <a:xfrm>
                            <a:off x="2103120" y="805180"/>
                            <a:ext cx="768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E</w:t>
                              </w:r>
                            </w:p>
                          </w:txbxContent>
                        </wps:txbx>
                        <wps:bodyPr rot="0" vert="horz" wrap="square" lIns="0" tIns="0" rIns="0" bIns="0" anchor="t" anchorCtr="0" upright="1">
                          <a:noAutofit/>
                        </wps:bodyPr>
                      </wps:wsp>
                      <wps:wsp>
                        <wps:cNvPr id="89" name="Rectangle 118"/>
                        <wps:cNvSpPr>
                          <a:spLocks noChangeArrowheads="1"/>
                        </wps:cNvSpPr>
                        <wps:spPr bwMode="auto">
                          <a:xfrm>
                            <a:off x="2103120" y="1036955"/>
                            <a:ext cx="895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hint="eastAsia"/>
                                  <w:color w:val="000000"/>
                                  <w:sz w:val="18"/>
                                  <w:szCs w:val="18"/>
                                  <w:lang w:eastAsia="ja-JP"/>
                                </w:rPr>
                                <w:t>O</w:t>
                              </w:r>
                            </w:p>
                          </w:txbxContent>
                        </wps:txbx>
                        <wps:bodyPr rot="0" vert="horz" wrap="square" lIns="0" tIns="0" rIns="0" bIns="0" anchor="t" anchorCtr="0" upright="1">
                          <a:noAutofit/>
                        </wps:bodyPr>
                      </wps:wsp>
                      <wps:wsp>
                        <wps:cNvPr id="90" name="Line 119"/>
                        <wps:cNvCnPr/>
                        <wps:spPr bwMode="auto">
                          <a:xfrm>
                            <a:off x="2738120" y="527685"/>
                            <a:ext cx="7302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91" name="Freeform 120"/>
                        <wps:cNvSpPr>
                          <a:spLocks/>
                        </wps:cNvSpPr>
                        <wps:spPr bwMode="auto">
                          <a:xfrm>
                            <a:off x="2717165" y="50101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121"/>
                        <wps:cNvSpPr>
                          <a:spLocks/>
                        </wps:cNvSpPr>
                        <wps:spPr bwMode="auto">
                          <a:xfrm>
                            <a:off x="2805430" y="50101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Line 124"/>
                        <wps:cNvCnPr/>
                        <wps:spPr bwMode="auto">
                          <a:xfrm>
                            <a:off x="2853055" y="527685"/>
                            <a:ext cx="7302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94" name="Freeform 125"/>
                        <wps:cNvSpPr>
                          <a:spLocks/>
                        </wps:cNvSpPr>
                        <wps:spPr bwMode="auto">
                          <a:xfrm>
                            <a:off x="2832100" y="50101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126"/>
                        <wps:cNvSpPr>
                          <a:spLocks/>
                        </wps:cNvSpPr>
                        <wps:spPr bwMode="auto">
                          <a:xfrm>
                            <a:off x="2921000" y="50101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129"/>
                        <wps:cNvSpPr>
                          <a:spLocks noEditPoints="1"/>
                        </wps:cNvSpPr>
                        <wps:spPr bwMode="auto">
                          <a:xfrm>
                            <a:off x="2367280" y="304165"/>
                            <a:ext cx="8255" cy="918845"/>
                          </a:xfrm>
                          <a:custGeom>
                            <a:avLst/>
                            <a:gdLst>
                              <a:gd name="T0" fmla="*/ 8255 w 22"/>
                              <a:gd name="T1" fmla="*/ 914653 h 2411"/>
                              <a:gd name="T2" fmla="*/ 4128 w 22"/>
                              <a:gd name="T3" fmla="*/ 878067 h 2411"/>
                              <a:gd name="T4" fmla="*/ 0 w 22"/>
                              <a:gd name="T5" fmla="*/ 865871 h 2411"/>
                              <a:gd name="T6" fmla="*/ 4128 w 22"/>
                              <a:gd name="T7" fmla="*/ 870064 h 2411"/>
                              <a:gd name="T8" fmla="*/ 8255 w 22"/>
                              <a:gd name="T9" fmla="*/ 833477 h 2411"/>
                              <a:gd name="T10" fmla="*/ 0 w 22"/>
                              <a:gd name="T11" fmla="*/ 809087 h 2411"/>
                              <a:gd name="T12" fmla="*/ 0 w 22"/>
                              <a:gd name="T13" fmla="*/ 817090 h 2411"/>
                              <a:gd name="T14" fmla="*/ 8255 w 22"/>
                              <a:gd name="T15" fmla="*/ 792699 h 2411"/>
                              <a:gd name="T16" fmla="*/ 4128 w 22"/>
                              <a:gd name="T17" fmla="*/ 756113 h 2411"/>
                              <a:gd name="T18" fmla="*/ 0 w 22"/>
                              <a:gd name="T19" fmla="*/ 743918 h 2411"/>
                              <a:gd name="T20" fmla="*/ 4128 w 22"/>
                              <a:gd name="T21" fmla="*/ 748110 h 2411"/>
                              <a:gd name="T22" fmla="*/ 8255 w 22"/>
                              <a:gd name="T23" fmla="*/ 711524 h 2411"/>
                              <a:gd name="T24" fmla="*/ 0 w 22"/>
                              <a:gd name="T25" fmla="*/ 687133 h 2411"/>
                              <a:gd name="T26" fmla="*/ 0 w 22"/>
                              <a:gd name="T27" fmla="*/ 695136 h 2411"/>
                              <a:gd name="T28" fmla="*/ 8255 w 22"/>
                              <a:gd name="T29" fmla="*/ 670745 h 2411"/>
                              <a:gd name="T30" fmla="*/ 4128 w 22"/>
                              <a:gd name="T31" fmla="*/ 634159 h 2411"/>
                              <a:gd name="T32" fmla="*/ 0 w 22"/>
                              <a:gd name="T33" fmla="*/ 621964 h 2411"/>
                              <a:gd name="T34" fmla="*/ 4128 w 22"/>
                              <a:gd name="T35" fmla="*/ 626156 h 2411"/>
                              <a:gd name="T36" fmla="*/ 8255 w 22"/>
                              <a:gd name="T37" fmla="*/ 589570 h 2411"/>
                              <a:gd name="T38" fmla="*/ 0 w 22"/>
                              <a:gd name="T39" fmla="*/ 565179 h 2411"/>
                              <a:gd name="T40" fmla="*/ 0 w 22"/>
                              <a:gd name="T41" fmla="*/ 573182 h 2411"/>
                              <a:gd name="T42" fmla="*/ 8255 w 22"/>
                              <a:gd name="T43" fmla="*/ 548792 h 2411"/>
                              <a:gd name="T44" fmla="*/ 4128 w 22"/>
                              <a:gd name="T45" fmla="*/ 512206 h 2411"/>
                              <a:gd name="T46" fmla="*/ 0 w 22"/>
                              <a:gd name="T47" fmla="*/ 500010 h 2411"/>
                              <a:gd name="T48" fmla="*/ 4128 w 22"/>
                              <a:gd name="T49" fmla="*/ 504202 h 2411"/>
                              <a:gd name="T50" fmla="*/ 8255 w 22"/>
                              <a:gd name="T51" fmla="*/ 467616 h 2411"/>
                              <a:gd name="T52" fmla="*/ 0 w 22"/>
                              <a:gd name="T53" fmla="*/ 443226 h 2411"/>
                              <a:gd name="T54" fmla="*/ 0 w 22"/>
                              <a:gd name="T55" fmla="*/ 451229 h 2411"/>
                              <a:gd name="T56" fmla="*/ 8255 w 22"/>
                              <a:gd name="T57" fmla="*/ 426838 h 2411"/>
                              <a:gd name="T58" fmla="*/ 4128 w 22"/>
                              <a:gd name="T59" fmla="*/ 390252 h 2411"/>
                              <a:gd name="T60" fmla="*/ 0 w 22"/>
                              <a:gd name="T61" fmla="*/ 378057 h 2411"/>
                              <a:gd name="T62" fmla="*/ 4128 w 22"/>
                              <a:gd name="T63" fmla="*/ 382249 h 2411"/>
                              <a:gd name="T64" fmla="*/ 8255 w 22"/>
                              <a:gd name="T65" fmla="*/ 345663 h 2411"/>
                              <a:gd name="T66" fmla="*/ 0 w 22"/>
                              <a:gd name="T67" fmla="*/ 321272 h 2411"/>
                              <a:gd name="T68" fmla="*/ 0 w 22"/>
                              <a:gd name="T69" fmla="*/ 329275 h 2411"/>
                              <a:gd name="T70" fmla="*/ 8255 w 22"/>
                              <a:gd name="T71" fmla="*/ 304884 h 2411"/>
                              <a:gd name="T72" fmla="*/ 4128 w 22"/>
                              <a:gd name="T73" fmla="*/ 268298 h 2411"/>
                              <a:gd name="T74" fmla="*/ 0 w 22"/>
                              <a:gd name="T75" fmla="*/ 256103 h 2411"/>
                              <a:gd name="T76" fmla="*/ 4128 w 22"/>
                              <a:gd name="T77" fmla="*/ 260295 h 2411"/>
                              <a:gd name="T78" fmla="*/ 8255 w 22"/>
                              <a:gd name="T79" fmla="*/ 223709 h 2411"/>
                              <a:gd name="T80" fmla="*/ 0 w 22"/>
                              <a:gd name="T81" fmla="*/ 199318 h 2411"/>
                              <a:gd name="T82" fmla="*/ 0 w 22"/>
                              <a:gd name="T83" fmla="*/ 207321 h 2411"/>
                              <a:gd name="T84" fmla="*/ 8255 w 22"/>
                              <a:gd name="T85" fmla="*/ 182931 h 2411"/>
                              <a:gd name="T86" fmla="*/ 4128 w 22"/>
                              <a:gd name="T87" fmla="*/ 146344 h 2411"/>
                              <a:gd name="T88" fmla="*/ 0 w 22"/>
                              <a:gd name="T89" fmla="*/ 134149 h 2411"/>
                              <a:gd name="T90" fmla="*/ 4128 w 22"/>
                              <a:gd name="T91" fmla="*/ 138341 h 2411"/>
                              <a:gd name="T92" fmla="*/ 8255 w 22"/>
                              <a:gd name="T93" fmla="*/ 101755 h 2411"/>
                              <a:gd name="T94" fmla="*/ 0 w 22"/>
                              <a:gd name="T95" fmla="*/ 77364 h 2411"/>
                              <a:gd name="T96" fmla="*/ 0 w 22"/>
                              <a:gd name="T97" fmla="*/ 85368 h 2411"/>
                              <a:gd name="T98" fmla="*/ 8255 w 22"/>
                              <a:gd name="T99" fmla="*/ 60977 h 2411"/>
                              <a:gd name="T100" fmla="*/ 4128 w 22"/>
                              <a:gd name="T101" fmla="*/ 24391 h 2411"/>
                              <a:gd name="T102" fmla="*/ 0 w 22"/>
                              <a:gd name="T103" fmla="*/ 12195 h 2411"/>
                              <a:gd name="T104" fmla="*/ 4128 w 22"/>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2" h="2411">
                                <a:moveTo>
                                  <a:pt x="0" y="2400"/>
                                </a:moveTo>
                                <a:lnTo>
                                  <a:pt x="0" y="2379"/>
                                </a:lnTo>
                                <a:cubicBezTo>
                                  <a:pt x="0" y="2373"/>
                                  <a:pt x="5" y="2368"/>
                                  <a:pt x="11" y="2368"/>
                                </a:cubicBezTo>
                                <a:cubicBezTo>
                                  <a:pt x="17" y="2368"/>
                                  <a:pt x="22" y="2373"/>
                                  <a:pt x="22" y="2379"/>
                                </a:cubicBezTo>
                                <a:lnTo>
                                  <a:pt x="22" y="2400"/>
                                </a:lnTo>
                                <a:cubicBezTo>
                                  <a:pt x="22" y="2406"/>
                                  <a:pt x="17" y="2411"/>
                                  <a:pt x="11" y="2411"/>
                                </a:cubicBezTo>
                                <a:cubicBezTo>
                                  <a:pt x="5" y="2411"/>
                                  <a:pt x="0" y="2406"/>
                                  <a:pt x="0" y="2400"/>
                                </a:cubicBezTo>
                                <a:close/>
                                <a:moveTo>
                                  <a:pt x="0" y="2336"/>
                                </a:moveTo>
                                <a:lnTo>
                                  <a:pt x="0" y="2315"/>
                                </a:lnTo>
                                <a:cubicBezTo>
                                  <a:pt x="0" y="2309"/>
                                  <a:pt x="5" y="2304"/>
                                  <a:pt x="11" y="2304"/>
                                </a:cubicBezTo>
                                <a:cubicBezTo>
                                  <a:pt x="17" y="2304"/>
                                  <a:pt x="22" y="2309"/>
                                  <a:pt x="22" y="2315"/>
                                </a:cubicBezTo>
                                <a:lnTo>
                                  <a:pt x="22" y="2336"/>
                                </a:lnTo>
                                <a:cubicBezTo>
                                  <a:pt x="22" y="2342"/>
                                  <a:pt x="17" y="2347"/>
                                  <a:pt x="11" y="2347"/>
                                </a:cubicBezTo>
                                <a:cubicBezTo>
                                  <a:pt x="5" y="2347"/>
                                  <a:pt x="0" y="2342"/>
                                  <a:pt x="0" y="2336"/>
                                </a:cubicBezTo>
                                <a:close/>
                                <a:moveTo>
                                  <a:pt x="0" y="2272"/>
                                </a:moveTo>
                                <a:lnTo>
                                  <a:pt x="0" y="2251"/>
                                </a:lnTo>
                                <a:cubicBezTo>
                                  <a:pt x="0" y="2245"/>
                                  <a:pt x="5" y="2240"/>
                                  <a:pt x="11" y="2240"/>
                                </a:cubicBezTo>
                                <a:cubicBezTo>
                                  <a:pt x="17" y="2240"/>
                                  <a:pt x="22" y="2245"/>
                                  <a:pt x="22" y="2251"/>
                                </a:cubicBezTo>
                                <a:lnTo>
                                  <a:pt x="22" y="2272"/>
                                </a:lnTo>
                                <a:cubicBezTo>
                                  <a:pt x="22" y="2278"/>
                                  <a:pt x="17" y="2283"/>
                                  <a:pt x="11" y="2283"/>
                                </a:cubicBezTo>
                                <a:cubicBezTo>
                                  <a:pt x="5" y="2283"/>
                                  <a:pt x="0" y="2278"/>
                                  <a:pt x="0" y="2272"/>
                                </a:cubicBezTo>
                                <a:close/>
                                <a:moveTo>
                                  <a:pt x="0" y="2208"/>
                                </a:moveTo>
                                <a:lnTo>
                                  <a:pt x="0" y="2187"/>
                                </a:lnTo>
                                <a:cubicBezTo>
                                  <a:pt x="0" y="2181"/>
                                  <a:pt x="5" y="2176"/>
                                  <a:pt x="11" y="2176"/>
                                </a:cubicBezTo>
                                <a:cubicBezTo>
                                  <a:pt x="17" y="2176"/>
                                  <a:pt x="22" y="2181"/>
                                  <a:pt x="22" y="2187"/>
                                </a:cubicBezTo>
                                <a:lnTo>
                                  <a:pt x="22" y="2208"/>
                                </a:lnTo>
                                <a:cubicBezTo>
                                  <a:pt x="22" y="2214"/>
                                  <a:pt x="17" y="2219"/>
                                  <a:pt x="11" y="2219"/>
                                </a:cubicBezTo>
                                <a:cubicBezTo>
                                  <a:pt x="5" y="2219"/>
                                  <a:pt x="0" y="2214"/>
                                  <a:pt x="0" y="2208"/>
                                </a:cubicBezTo>
                                <a:close/>
                                <a:moveTo>
                                  <a:pt x="0" y="2144"/>
                                </a:moveTo>
                                <a:lnTo>
                                  <a:pt x="0" y="2123"/>
                                </a:lnTo>
                                <a:cubicBezTo>
                                  <a:pt x="0" y="2117"/>
                                  <a:pt x="5" y="2112"/>
                                  <a:pt x="11" y="2112"/>
                                </a:cubicBezTo>
                                <a:cubicBezTo>
                                  <a:pt x="17" y="2112"/>
                                  <a:pt x="22" y="2117"/>
                                  <a:pt x="22" y="2123"/>
                                </a:cubicBezTo>
                                <a:lnTo>
                                  <a:pt x="22" y="2144"/>
                                </a:lnTo>
                                <a:cubicBezTo>
                                  <a:pt x="22" y="2150"/>
                                  <a:pt x="17" y="2155"/>
                                  <a:pt x="11" y="2155"/>
                                </a:cubicBezTo>
                                <a:cubicBezTo>
                                  <a:pt x="5" y="2155"/>
                                  <a:pt x="0" y="2150"/>
                                  <a:pt x="0" y="2144"/>
                                </a:cubicBezTo>
                                <a:close/>
                                <a:moveTo>
                                  <a:pt x="0" y="2080"/>
                                </a:moveTo>
                                <a:lnTo>
                                  <a:pt x="0" y="2059"/>
                                </a:lnTo>
                                <a:cubicBezTo>
                                  <a:pt x="0" y="2053"/>
                                  <a:pt x="5" y="2048"/>
                                  <a:pt x="11" y="2048"/>
                                </a:cubicBezTo>
                                <a:cubicBezTo>
                                  <a:pt x="17" y="2048"/>
                                  <a:pt x="22" y="2053"/>
                                  <a:pt x="22" y="2059"/>
                                </a:cubicBezTo>
                                <a:lnTo>
                                  <a:pt x="22" y="2080"/>
                                </a:lnTo>
                                <a:cubicBezTo>
                                  <a:pt x="22" y="2086"/>
                                  <a:pt x="17" y="2091"/>
                                  <a:pt x="11" y="2091"/>
                                </a:cubicBezTo>
                                <a:cubicBezTo>
                                  <a:pt x="5" y="2091"/>
                                  <a:pt x="0" y="2086"/>
                                  <a:pt x="0" y="2080"/>
                                </a:cubicBezTo>
                                <a:close/>
                                <a:moveTo>
                                  <a:pt x="0" y="2016"/>
                                </a:moveTo>
                                <a:lnTo>
                                  <a:pt x="0" y="1995"/>
                                </a:lnTo>
                                <a:cubicBezTo>
                                  <a:pt x="0" y="1989"/>
                                  <a:pt x="5" y="1984"/>
                                  <a:pt x="11" y="1984"/>
                                </a:cubicBezTo>
                                <a:cubicBezTo>
                                  <a:pt x="17" y="1984"/>
                                  <a:pt x="22" y="1989"/>
                                  <a:pt x="22" y="1995"/>
                                </a:cubicBezTo>
                                <a:lnTo>
                                  <a:pt x="22" y="2016"/>
                                </a:lnTo>
                                <a:cubicBezTo>
                                  <a:pt x="22" y="2022"/>
                                  <a:pt x="17" y="2027"/>
                                  <a:pt x="11" y="2027"/>
                                </a:cubicBezTo>
                                <a:cubicBezTo>
                                  <a:pt x="5" y="2027"/>
                                  <a:pt x="0" y="2022"/>
                                  <a:pt x="0" y="2016"/>
                                </a:cubicBezTo>
                                <a:close/>
                                <a:moveTo>
                                  <a:pt x="0" y="1952"/>
                                </a:moveTo>
                                <a:lnTo>
                                  <a:pt x="0" y="1931"/>
                                </a:lnTo>
                                <a:cubicBezTo>
                                  <a:pt x="0" y="1925"/>
                                  <a:pt x="5" y="1920"/>
                                  <a:pt x="11" y="1920"/>
                                </a:cubicBezTo>
                                <a:cubicBezTo>
                                  <a:pt x="17" y="1920"/>
                                  <a:pt x="22" y="1925"/>
                                  <a:pt x="22" y="1931"/>
                                </a:cubicBezTo>
                                <a:lnTo>
                                  <a:pt x="22" y="1952"/>
                                </a:lnTo>
                                <a:cubicBezTo>
                                  <a:pt x="22" y="1958"/>
                                  <a:pt x="17" y="1963"/>
                                  <a:pt x="11" y="1963"/>
                                </a:cubicBezTo>
                                <a:cubicBezTo>
                                  <a:pt x="5" y="1963"/>
                                  <a:pt x="0" y="1958"/>
                                  <a:pt x="0" y="1952"/>
                                </a:cubicBezTo>
                                <a:close/>
                                <a:moveTo>
                                  <a:pt x="0" y="1888"/>
                                </a:moveTo>
                                <a:lnTo>
                                  <a:pt x="0" y="1867"/>
                                </a:lnTo>
                                <a:cubicBezTo>
                                  <a:pt x="0" y="1861"/>
                                  <a:pt x="5" y="1856"/>
                                  <a:pt x="11" y="1856"/>
                                </a:cubicBezTo>
                                <a:cubicBezTo>
                                  <a:pt x="17" y="1856"/>
                                  <a:pt x="22" y="1861"/>
                                  <a:pt x="22" y="1867"/>
                                </a:cubicBezTo>
                                <a:lnTo>
                                  <a:pt x="22" y="1888"/>
                                </a:lnTo>
                                <a:cubicBezTo>
                                  <a:pt x="22" y="1894"/>
                                  <a:pt x="17" y="1899"/>
                                  <a:pt x="11" y="1899"/>
                                </a:cubicBezTo>
                                <a:cubicBezTo>
                                  <a:pt x="5" y="1899"/>
                                  <a:pt x="0" y="1894"/>
                                  <a:pt x="0" y="1888"/>
                                </a:cubicBezTo>
                                <a:close/>
                                <a:moveTo>
                                  <a:pt x="0" y="1824"/>
                                </a:moveTo>
                                <a:lnTo>
                                  <a:pt x="0" y="1803"/>
                                </a:lnTo>
                                <a:cubicBezTo>
                                  <a:pt x="0" y="1797"/>
                                  <a:pt x="5" y="1792"/>
                                  <a:pt x="11" y="1792"/>
                                </a:cubicBezTo>
                                <a:cubicBezTo>
                                  <a:pt x="17" y="1792"/>
                                  <a:pt x="22" y="1797"/>
                                  <a:pt x="22" y="1803"/>
                                </a:cubicBezTo>
                                <a:lnTo>
                                  <a:pt x="22" y="1824"/>
                                </a:lnTo>
                                <a:cubicBezTo>
                                  <a:pt x="22" y="1830"/>
                                  <a:pt x="17" y="1835"/>
                                  <a:pt x="11" y="1835"/>
                                </a:cubicBezTo>
                                <a:cubicBezTo>
                                  <a:pt x="5" y="1835"/>
                                  <a:pt x="0" y="1830"/>
                                  <a:pt x="0" y="1824"/>
                                </a:cubicBezTo>
                                <a:close/>
                                <a:moveTo>
                                  <a:pt x="0" y="1760"/>
                                </a:moveTo>
                                <a:lnTo>
                                  <a:pt x="0" y="1739"/>
                                </a:lnTo>
                                <a:cubicBezTo>
                                  <a:pt x="0" y="1733"/>
                                  <a:pt x="5" y="1728"/>
                                  <a:pt x="11" y="1728"/>
                                </a:cubicBezTo>
                                <a:cubicBezTo>
                                  <a:pt x="17" y="1728"/>
                                  <a:pt x="22" y="1733"/>
                                  <a:pt x="22" y="1739"/>
                                </a:cubicBezTo>
                                <a:lnTo>
                                  <a:pt x="22" y="1760"/>
                                </a:lnTo>
                                <a:cubicBezTo>
                                  <a:pt x="22" y="1766"/>
                                  <a:pt x="17" y="1771"/>
                                  <a:pt x="11" y="1771"/>
                                </a:cubicBezTo>
                                <a:cubicBezTo>
                                  <a:pt x="5" y="1771"/>
                                  <a:pt x="0" y="1766"/>
                                  <a:pt x="0" y="1760"/>
                                </a:cubicBezTo>
                                <a:close/>
                                <a:moveTo>
                                  <a:pt x="0" y="1696"/>
                                </a:moveTo>
                                <a:lnTo>
                                  <a:pt x="0" y="1675"/>
                                </a:lnTo>
                                <a:cubicBezTo>
                                  <a:pt x="0" y="1669"/>
                                  <a:pt x="5" y="1664"/>
                                  <a:pt x="11" y="1664"/>
                                </a:cubicBezTo>
                                <a:cubicBezTo>
                                  <a:pt x="17" y="1664"/>
                                  <a:pt x="22" y="1669"/>
                                  <a:pt x="22" y="1675"/>
                                </a:cubicBezTo>
                                <a:lnTo>
                                  <a:pt x="22" y="1696"/>
                                </a:lnTo>
                                <a:cubicBezTo>
                                  <a:pt x="22" y="1702"/>
                                  <a:pt x="17" y="1707"/>
                                  <a:pt x="11" y="1707"/>
                                </a:cubicBezTo>
                                <a:cubicBezTo>
                                  <a:pt x="5" y="1707"/>
                                  <a:pt x="0" y="1702"/>
                                  <a:pt x="0" y="1696"/>
                                </a:cubicBezTo>
                                <a:close/>
                                <a:moveTo>
                                  <a:pt x="0" y="1632"/>
                                </a:moveTo>
                                <a:lnTo>
                                  <a:pt x="0" y="1611"/>
                                </a:lnTo>
                                <a:cubicBezTo>
                                  <a:pt x="0" y="1605"/>
                                  <a:pt x="5" y="1600"/>
                                  <a:pt x="11" y="1600"/>
                                </a:cubicBezTo>
                                <a:cubicBezTo>
                                  <a:pt x="17" y="1600"/>
                                  <a:pt x="22" y="1605"/>
                                  <a:pt x="22" y="1611"/>
                                </a:cubicBezTo>
                                <a:lnTo>
                                  <a:pt x="22" y="1632"/>
                                </a:lnTo>
                                <a:cubicBezTo>
                                  <a:pt x="22" y="1638"/>
                                  <a:pt x="17" y="1643"/>
                                  <a:pt x="11" y="1643"/>
                                </a:cubicBezTo>
                                <a:cubicBezTo>
                                  <a:pt x="5" y="1643"/>
                                  <a:pt x="0" y="1638"/>
                                  <a:pt x="0" y="1632"/>
                                </a:cubicBezTo>
                                <a:close/>
                                <a:moveTo>
                                  <a:pt x="0" y="1568"/>
                                </a:moveTo>
                                <a:lnTo>
                                  <a:pt x="0" y="1547"/>
                                </a:lnTo>
                                <a:cubicBezTo>
                                  <a:pt x="0" y="1541"/>
                                  <a:pt x="5" y="1536"/>
                                  <a:pt x="11" y="1536"/>
                                </a:cubicBezTo>
                                <a:cubicBezTo>
                                  <a:pt x="17" y="1536"/>
                                  <a:pt x="22" y="1541"/>
                                  <a:pt x="22" y="1547"/>
                                </a:cubicBezTo>
                                <a:lnTo>
                                  <a:pt x="22" y="1568"/>
                                </a:lnTo>
                                <a:cubicBezTo>
                                  <a:pt x="22" y="1574"/>
                                  <a:pt x="17" y="1579"/>
                                  <a:pt x="11" y="1579"/>
                                </a:cubicBezTo>
                                <a:cubicBezTo>
                                  <a:pt x="5" y="1579"/>
                                  <a:pt x="0" y="1574"/>
                                  <a:pt x="0" y="1568"/>
                                </a:cubicBezTo>
                                <a:close/>
                                <a:moveTo>
                                  <a:pt x="0" y="1504"/>
                                </a:moveTo>
                                <a:lnTo>
                                  <a:pt x="0" y="1483"/>
                                </a:lnTo>
                                <a:cubicBezTo>
                                  <a:pt x="0" y="1477"/>
                                  <a:pt x="5" y="1472"/>
                                  <a:pt x="11" y="1472"/>
                                </a:cubicBezTo>
                                <a:cubicBezTo>
                                  <a:pt x="17" y="1472"/>
                                  <a:pt x="22" y="1477"/>
                                  <a:pt x="22" y="1483"/>
                                </a:cubicBezTo>
                                <a:lnTo>
                                  <a:pt x="22" y="1504"/>
                                </a:lnTo>
                                <a:cubicBezTo>
                                  <a:pt x="22" y="1510"/>
                                  <a:pt x="17" y="1515"/>
                                  <a:pt x="11" y="1515"/>
                                </a:cubicBezTo>
                                <a:cubicBezTo>
                                  <a:pt x="5" y="1515"/>
                                  <a:pt x="0" y="1510"/>
                                  <a:pt x="0" y="1504"/>
                                </a:cubicBezTo>
                                <a:close/>
                                <a:moveTo>
                                  <a:pt x="0" y="1440"/>
                                </a:moveTo>
                                <a:lnTo>
                                  <a:pt x="0" y="1419"/>
                                </a:lnTo>
                                <a:cubicBezTo>
                                  <a:pt x="0" y="1413"/>
                                  <a:pt x="5" y="1408"/>
                                  <a:pt x="11" y="1408"/>
                                </a:cubicBezTo>
                                <a:cubicBezTo>
                                  <a:pt x="17" y="1408"/>
                                  <a:pt x="22" y="1413"/>
                                  <a:pt x="22" y="1419"/>
                                </a:cubicBezTo>
                                <a:lnTo>
                                  <a:pt x="22" y="1440"/>
                                </a:lnTo>
                                <a:cubicBezTo>
                                  <a:pt x="22" y="1446"/>
                                  <a:pt x="17" y="1451"/>
                                  <a:pt x="11" y="1451"/>
                                </a:cubicBezTo>
                                <a:cubicBezTo>
                                  <a:pt x="5" y="1451"/>
                                  <a:pt x="0" y="1446"/>
                                  <a:pt x="0" y="1440"/>
                                </a:cubicBezTo>
                                <a:close/>
                                <a:moveTo>
                                  <a:pt x="0" y="1376"/>
                                </a:moveTo>
                                <a:lnTo>
                                  <a:pt x="0" y="1355"/>
                                </a:lnTo>
                                <a:cubicBezTo>
                                  <a:pt x="0" y="1349"/>
                                  <a:pt x="5" y="1344"/>
                                  <a:pt x="11" y="1344"/>
                                </a:cubicBezTo>
                                <a:cubicBezTo>
                                  <a:pt x="17" y="1344"/>
                                  <a:pt x="22" y="1349"/>
                                  <a:pt x="22" y="1355"/>
                                </a:cubicBezTo>
                                <a:lnTo>
                                  <a:pt x="22" y="1376"/>
                                </a:lnTo>
                                <a:cubicBezTo>
                                  <a:pt x="22" y="1382"/>
                                  <a:pt x="17" y="1387"/>
                                  <a:pt x="11" y="1387"/>
                                </a:cubicBezTo>
                                <a:cubicBezTo>
                                  <a:pt x="5" y="1387"/>
                                  <a:pt x="0" y="1382"/>
                                  <a:pt x="0" y="1376"/>
                                </a:cubicBezTo>
                                <a:close/>
                                <a:moveTo>
                                  <a:pt x="0" y="1312"/>
                                </a:moveTo>
                                <a:lnTo>
                                  <a:pt x="0" y="1291"/>
                                </a:lnTo>
                                <a:cubicBezTo>
                                  <a:pt x="0" y="1285"/>
                                  <a:pt x="5" y="1280"/>
                                  <a:pt x="11" y="1280"/>
                                </a:cubicBezTo>
                                <a:cubicBezTo>
                                  <a:pt x="17" y="1280"/>
                                  <a:pt x="22" y="1285"/>
                                  <a:pt x="22" y="1291"/>
                                </a:cubicBezTo>
                                <a:lnTo>
                                  <a:pt x="22" y="1312"/>
                                </a:lnTo>
                                <a:cubicBezTo>
                                  <a:pt x="22" y="1318"/>
                                  <a:pt x="17" y="1323"/>
                                  <a:pt x="11" y="1323"/>
                                </a:cubicBezTo>
                                <a:cubicBezTo>
                                  <a:pt x="5" y="1323"/>
                                  <a:pt x="0" y="1318"/>
                                  <a:pt x="0" y="1312"/>
                                </a:cubicBezTo>
                                <a:close/>
                                <a:moveTo>
                                  <a:pt x="0" y="1248"/>
                                </a:moveTo>
                                <a:lnTo>
                                  <a:pt x="0" y="1227"/>
                                </a:lnTo>
                                <a:cubicBezTo>
                                  <a:pt x="0" y="1221"/>
                                  <a:pt x="5" y="1216"/>
                                  <a:pt x="11" y="1216"/>
                                </a:cubicBezTo>
                                <a:cubicBezTo>
                                  <a:pt x="17" y="1216"/>
                                  <a:pt x="22" y="1221"/>
                                  <a:pt x="22" y="1227"/>
                                </a:cubicBezTo>
                                <a:lnTo>
                                  <a:pt x="22" y="1248"/>
                                </a:lnTo>
                                <a:cubicBezTo>
                                  <a:pt x="22" y="1254"/>
                                  <a:pt x="17" y="1259"/>
                                  <a:pt x="11" y="1259"/>
                                </a:cubicBezTo>
                                <a:cubicBezTo>
                                  <a:pt x="5" y="1259"/>
                                  <a:pt x="0" y="1254"/>
                                  <a:pt x="0" y="1248"/>
                                </a:cubicBezTo>
                                <a:close/>
                                <a:moveTo>
                                  <a:pt x="0" y="1184"/>
                                </a:moveTo>
                                <a:lnTo>
                                  <a:pt x="0" y="1163"/>
                                </a:lnTo>
                                <a:cubicBezTo>
                                  <a:pt x="0" y="1157"/>
                                  <a:pt x="5" y="1152"/>
                                  <a:pt x="11" y="1152"/>
                                </a:cubicBezTo>
                                <a:cubicBezTo>
                                  <a:pt x="17" y="1152"/>
                                  <a:pt x="22" y="1157"/>
                                  <a:pt x="22" y="1163"/>
                                </a:cubicBezTo>
                                <a:lnTo>
                                  <a:pt x="22" y="1184"/>
                                </a:lnTo>
                                <a:cubicBezTo>
                                  <a:pt x="22" y="1190"/>
                                  <a:pt x="17" y="1195"/>
                                  <a:pt x="11" y="1195"/>
                                </a:cubicBezTo>
                                <a:cubicBezTo>
                                  <a:pt x="5" y="1195"/>
                                  <a:pt x="0" y="1190"/>
                                  <a:pt x="0" y="1184"/>
                                </a:cubicBezTo>
                                <a:close/>
                                <a:moveTo>
                                  <a:pt x="0" y="1120"/>
                                </a:moveTo>
                                <a:lnTo>
                                  <a:pt x="0" y="1099"/>
                                </a:lnTo>
                                <a:cubicBezTo>
                                  <a:pt x="0" y="1093"/>
                                  <a:pt x="5" y="1088"/>
                                  <a:pt x="11" y="1088"/>
                                </a:cubicBezTo>
                                <a:cubicBezTo>
                                  <a:pt x="17" y="1088"/>
                                  <a:pt x="22" y="1093"/>
                                  <a:pt x="22" y="1099"/>
                                </a:cubicBezTo>
                                <a:lnTo>
                                  <a:pt x="22" y="1120"/>
                                </a:lnTo>
                                <a:cubicBezTo>
                                  <a:pt x="22" y="1126"/>
                                  <a:pt x="17" y="1131"/>
                                  <a:pt x="11" y="1131"/>
                                </a:cubicBezTo>
                                <a:cubicBezTo>
                                  <a:pt x="5" y="1131"/>
                                  <a:pt x="0" y="1126"/>
                                  <a:pt x="0" y="1120"/>
                                </a:cubicBezTo>
                                <a:close/>
                                <a:moveTo>
                                  <a:pt x="0" y="1056"/>
                                </a:moveTo>
                                <a:lnTo>
                                  <a:pt x="0" y="1035"/>
                                </a:lnTo>
                                <a:cubicBezTo>
                                  <a:pt x="0" y="1029"/>
                                  <a:pt x="5" y="1024"/>
                                  <a:pt x="11" y="1024"/>
                                </a:cubicBezTo>
                                <a:cubicBezTo>
                                  <a:pt x="17" y="1024"/>
                                  <a:pt x="22" y="1029"/>
                                  <a:pt x="22" y="1035"/>
                                </a:cubicBezTo>
                                <a:lnTo>
                                  <a:pt x="22" y="1056"/>
                                </a:lnTo>
                                <a:cubicBezTo>
                                  <a:pt x="22" y="1062"/>
                                  <a:pt x="17" y="1067"/>
                                  <a:pt x="11" y="1067"/>
                                </a:cubicBezTo>
                                <a:cubicBezTo>
                                  <a:pt x="5" y="1067"/>
                                  <a:pt x="0" y="1062"/>
                                  <a:pt x="0" y="1056"/>
                                </a:cubicBezTo>
                                <a:close/>
                                <a:moveTo>
                                  <a:pt x="0" y="992"/>
                                </a:moveTo>
                                <a:lnTo>
                                  <a:pt x="0" y="971"/>
                                </a:lnTo>
                                <a:cubicBezTo>
                                  <a:pt x="0" y="965"/>
                                  <a:pt x="5" y="960"/>
                                  <a:pt x="11" y="960"/>
                                </a:cubicBezTo>
                                <a:cubicBezTo>
                                  <a:pt x="17" y="960"/>
                                  <a:pt x="22" y="965"/>
                                  <a:pt x="22" y="971"/>
                                </a:cubicBezTo>
                                <a:lnTo>
                                  <a:pt x="22" y="992"/>
                                </a:lnTo>
                                <a:cubicBezTo>
                                  <a:pt x="22" y="998"/>
                                  <a:pt x="17" y="1003"/>
                                  <a:pt x="11" y="1003"/>
                                </a:cubicBezTo>
                                <a:cubicBezTo>
                                  <a:pt x="5" y="1003"/>
                                  <a:pt x="0" y="998"/>
                                  <a:pt x="0" y="992"/>
                                </a:cubicBezTo>
                                <a:close/>
                                <a:moveTo>
                                  <a:pt x="0" y="928"/>
                                </a:moveTo>
                                <a:lnTo>
                                  <a:pt x="0" y="907"/>
                                </a:lnTo>
                                <a:cubicBezTo>
                                  <a:pt x="0" y="901"/>
                                  <a:pt x="5" y="896"/>
                                  <a:pt x="11" y="896"/>
                                </a:cubicBezTo>
                                <a:cubicBezTo>
                                  <a:pt x="17" y="896"/>
                                  <a:pt x="22" y="901"/>
                                  <a:pt x="22" y="907"/>
                                </a:cubicBezTo>
                                <a:lnTo>
                                  <a:pt x="22" y="928"/>
                                </a:lnTo>
                                <a:cubicBezTo>
                                  <a:pt x="22" y="934"/>
                                  <a:pt x="17" y="939"/>
                                  <a:pt x="11" y="939"/>
                                </a:cubicBezTo>
                                <a:cubicBezTo>
                                  <a:pt x="5" y="939"/>
                                  <a:pt x="0" y="934"/>
                                  <a:pt x="0" y="928"/>
                                </a:cubicBezTo>
                                <a:close/>
                                <a:moveTo>
                                  <a:pt x="0" y="864"/>
                                </a:moveTo>
                                <a:lnTo>
                                  <a:pt x="0" y="843"/>
                                </a:lnTo>
                                <a:cubicBezTo>
                                  <a:pt x="0" y="837"/>
                                  <a:pt x="5" y="832"/>
                                  <a:pt x="11" y="832"/>
                                </a:cubicBezTo>
                                <a:cubicBezTo>
                                  <a:pt x="17" y="832"/>
                                  <a:pt x="22" y="837"/>
                                  <a:pt x="22" y="843"/>
                                </a:cubicBezTo>
                                <a:lnTo>
                                  <a:pt x="22" y="864"/>
                                </a:lnTo>
                                <a:cubicBezTo>
                                  <a:pt x="22" y="870"/>
                                  <a:pt x="17" y="875"/>
                                  <a:pt x="11" y="875"/>
                                </a:cubicBezTo>
                                <a:cubicBezTo>
                                  <a:pt x="5" y="875"/>
                                  <a:pt x="0" y="870"/>
                                  <a:pt x="0" y="864"/>
                                </a:cubicBezTo>
                                <a:close/>
                                <a:moveTo>
                                  <a:pt x="0" y="800"/>
                                </a:moveTo>
                                <a:lnTo>
                                  <a:pt x="0" y="779"/>
                                </a:lnTo>
                                <a:cubicBezTo>
                                  <a:pt x="0" y="773"/>
                                  <a:pt x="5" y="768"/>
                                  <a:pt x="11" y="768"/>
                                </a:cubicBezTo>
                                <a:cubicBezTo>
                                  <a:pt x="17" y="768"/>
                                  <a:pt x="22" y="773"/>
                                  <a:pt x="22" y="779"/>
                                </a:cubicBezTo>
                                <a:lnTo>
                                  <a:pt x="22" y="800"/>
                                </a:lnTo>
                                <a:cubicBezTo>
                                  <a:pt x="22" y="806"/>
                                  <a:pt x="17" y="811"/>
                                  <a:pt x="11" y="811"/>
                                </a:cubicBezTo>
                                <a:cubicBezTo>
                                  <a:pt x="5" y="811"/>
                                  <a:pt x="0" y="806"/>
                                  <a:pt x="0" y="800"/>
                                </a:cubicBezTo>
                                <a:close/>
                                <a:moveTo>
                                  <a:pt x="0" y="736"/>
                                </a:moveTo>
                                <a:lnTo>
                                  <a:pt x="0" y="715"/>
                                </a:lnTo>
                                <a:cubicBezTo>
                                  <a:pt x="0" y="709"/>
                                  <a:pt x="5" y="704"/>
                                  <a:pt x="11" y="704"/>
                                </a:cubicBezTo>
                                <a:cubicBezTo>
                                  <a:pt x="17" y="704"/>
                                  <a:pt x="22" y="709"/>
                                  <a:pt x="22" y="715"/>
                                </a:cubicBezTo>
                                <a:lnTo>
                                  <a:pt x="22" y="736"/>
                                </a:lnTo>
                                <a:cubicBezTo>
                                  <a:pt x="22" y="742"/>
                                  <a:pt x="17" y="747"/>
                                  <a:pt x="11" y="747"/>
                                </a:cubicBezTo>
                                <a:cubicBezTo>
                                  <a:pt x="5" y="747"/>
                                  <a:pt x="0" y="742"/>
                                  <a:pt x="0" y="736"/>
                                </a:cubicBezTo>
                                <a:close/>
                                <a:moveTo>
                                  <a:pt x="0" y="672"/>
                                </a:moveTo>
                                <a:lnTo>
                                  <a:pt x="0" y="651"/>
                                </a:lnTo>
                                <a:cubicBezTo>
                                  <a:pt x="0" y="645"/>
                                  <a:pt x="5" y="640"/>
                                  <a:pt x="11" y="640"/>
                                </a:cubicBezTo>
                                <a:cubicBezTo>
                                  <a:pt x="17" y="640"/>
                                  <a:pt x="22" y="645"/>
                                  <a:pt x="22" y="651"/>
                                </a:cubicBezTo>
                                <a:lnTo>
                                  <a:pt x="22" y="672"/>
                                </a:lnTo>
                                <a:cubicBezTo>
                                  <a:pt x="22" y="678"/>
                                  <a:pt x="17" y="683"/>
                                  <a:pt x="11" y="683"/>
                                </a:cubicBezTo>
                                <a:cubicBezTo>
                                  <a:pt x="5" y="683"/>
                                  <a:pt x="0" y="678"/>
                                  <a:pt x="0" y="672"/>
                                </a:cubicBezTo>
                                <a:close/>
                                <a:moveTo>
                                  <a:pt x="0" y="608"/>
                                </a:moveTo>
                                <a:lnTo>
                                  <a:pt x="0" y="587"/>
                                </a:lnTo>
                                <a:cubicBezTo>
                                  <a:pt x="0" y="581"/>
                                  <a:pt x="5" y="576"/>
                                  <a:pt x="11" y="576"/>
                                </a:cubicBezTo>
                                <a:cubicBezTo>
                                  <a:pt x="17" y="576"/>
                                  <a:pt x="22" y="581"/>
                                  <a:pt x="22" y="587"/>
                                </a:cubicBezTo>
                                <a:lnTo>
                                  <a:pt x="22" y="608"/>
                                </a:lnTo>
                                <a:cubicBezTo>
                                  <a:pt x="22" y="614"/>
                                  <a:pt x="17" y="619"/>
                                  <a:pt x="11" y="619"/>
                                </a:cubicBezTo>
                                <a:cubicBezTo>
                                  <a:pt x="5" y="619"/>
                                  <a:pt x="0" y="614"/>
                                  <a:pt x="0" y="608"/>
                                </a:cubicBezTo>
                                <a:close/>
                                <a:moveTo>
                                  <a:pt x="0" y="544"/>
                                </a:moveTo>
                                <a:lnTo>
                                  <a:pt x="0" y="523"/>
                                </a:lnTo>
                                <a:cubicBezTo>
                                  <a:pt x="0" y="517"/>
                                  <a:pt x="5" y="512"/>
                                  <a:pt x="11" y="512"/>
                                </a:cubicBezTo>
                                <a:cubicBezTo>
                                  <a:pt x="17" y="512"/>
                                  <a:pt x="22" y="517"/>
                                  <a:pt x="22" y="523"/>
                                </a:cubicBezTo>
                                <a:lnTo>
                                  <a:pt x="22" y="544"/>
                                </a:lnTo>
                                <a:cubicBezTo>
                                  <a:pt x="22" y="550"/>
                                  <a:pt x="17" y="555"/>
                                  <a:pt x="11" y="555"/>
                                </a:cubicBezTo>
                                <a:cubicBezTo>
                                  <a:pt x="5" y="555"/>
                                  <a:pt x="0" y="550"/>
                                  <a:pt x="0" y="544"/>
                                </a:cubicBezTo>
                                <a:close/>
                                <a:moveTo>
                                  <a:pt x="0" y="480"/>
                                </a:moveTo>
                                <a:lnTo>
                                  <a:pt x="0" y="459"/>
                                </a:lnTo>
                                <a:cubicBezTo>
                                  <a:pt x="0" y="453"/>
                                  <a:pt x="5" y="448"/>
                                  <a:pt x="11" y="448"/>
                                </a:cubicBezTo>
                                <a:cubicBezTo>
                                  <a:pt x="17" y="448"/>
                                  <a:pt x="22" y="453"/>
                                  <a:pt x="22" y="459"/>
                                </a:cubicBezTo>
                                <a:lnTo>
                                  <a:pt x="22" y="480"/>
                                </a:lnTo>
                                <a:cubicBezTo>
                                  <a:pt x="22" y="486"/>
                                  <a:pt x="17" y="491"/>
                                  <a:pt x="11" y="491"/>
                                </a:cubicBezTo>
                                <a:cubicBezTo>
                                  <a:pt x="5" y="491"/>
                                  <a:pt x="0" y="486"/>
                                  <a:pt x="0" y="480"/>
                                </a:cubicBezTo>
                                <a:close/>
                                <a:moveTo>
                                  <a:pt x="0" y="416"/>
                                </a:moveTo>
                                <a:lnTo>
                                  <a:pt x="0" y="395"/>
                                </a:lnTo>
                                <a:cubicBezTo>
                                  <a:pt x="0" y="389"/>
                                  <a:pt x="5" y="384"/>
                                  <a:pt x="11" y="384"/>
                                </a:cubicBezTo>
                                <a:cubicBezTo>
                                  <a:pt x="17" y="384"/>
                                  <a:pt x="22" y="389"/>
                                  <a:pt x="22" y="395"/>
                                </a:cubicBezTo>
                                <a:lnTo>
                                  <a:pt x="22" y="416"/>
                                </a:lnTo>
                                <a:cubicBezTo>
                                  <a:pt x="22" y="422"/>
                                  <a:pt x="17" y="427"/>
                                  <a:pt x="11" y="427"/>
                                </a:cubicBezTo>
                                <a:cubicBezTo>
                                  <a:pt x="5" y="427"/>
                                  <a:pt x="0" y="422"/>
                                  <a:pt x="0" y="416"/>
                                </a:cubicBezTo>
                                <a:close/>
                                <a:moveTo>
                                  <a:pt x="0" y="352"/>
                                </a:moveTo>
                                <a:lnTo>
                                  <a:pt x="0" y="331"/>
                                </a:lnTo>
                                <a:cubicBezTo>
                                  <a:pt x="0" y="325"/>
                                  <a:pt x="5" y="320"/>
                                  <a:pt x="11" y="320"/>
                                </a:cubicBezTo>
                                <a:cubicBezTo>
                                  <a:pt x="17" y="320"/>
                                  <a:pt x="22" y="325"/>
                                  <a:pt x="22" y="331"/>
                                </a:cubicBezTo>
                                <a:lnTo>
                                  <a:pt x="22" y="352"/>
                                </a:lnTo>
                                <a:cubicBezTo>
                                  <a:pt x="22" y="358"/>
                                  <a:pt x="17" y="363"/>
                                  <a:pt x="11" y="363"/>
                                </a:cubicBezTo>
                                <a:cubicBezTo>
                                  <a:pt x="5" y="363"/>
                                  <a:pt x="0" y="358"/>
                                  <a:pt x="0" y="352"/>
                                </a:cubicBezTo>
                                <a:close/>
                                <a:moveTo>
                                  <a:pt x="0" y="288"/>
                                </a:moveTo>
                                <a:lnTo>
                                  <a:pt x="0" y="267"/>
                                </a:lnTo>
                                <a:cubicBezTo>
                                  <a:pt x="0" y="261"/>
                                  <a:pt x="5" y="256"/>
                                  <a:pt x="11" y="256"/>
                                </a:cubicBezTo>
                                <a:cubicBezTo>
                                  <a:pt x="17" y="256"/>
                                  <a:pt x="22" y="261"/>
                                  <a:pt x="22" y="267"/>
                                </a:cubicBezTo>
                                <a:lnTo>
                                  <a:pt x="22" y="288"/>
                                </a:lnTo>
                                <a:cubicBezTo>
                                  <a:pt x="22" y="294"/>
                                  <a:pt x="17" y="299"/>
                                  <a:pt x="11" y="299"/>
                                </a:cubicBezTo>
                                <a:cubicBezTo>
                                  <a:pt x="5" y="299"/>
                                  <a:pt x="0" y="294"/>
                                  <a:pt x="0" y="288"/>
                                </a:cubicBezTo>
                                <a:close/>
                                <a:moveTo>
                                  <a:pt x="0" y="224"/>
                                </a:moveTo>
                                <a:lnTo>
                                  <a:pt x="0" y="203"/>
                                </a:lnTo>
                                <a:cubicBezTo>
                                  <a:pt x="0" y="197"/>
                                  <a:pt x="5" y="192"/>
                                  <a:pt x="11" y="192"/>
                                </a:cubicBezTo>
                                <a:cubicBezTo>
                                  <a:pt x="17" y="192"/>
                                  <a:pt x="22" y="197"/>
                                  <a:pt x="22" y="203"/>
                                </a:cubicBezTo>
                                <a:lnTo>
                                  <a:pt x="22" y="224"/>
                                </a:lnTo>
                                <a:cubicBezTo>
                                  <a:pt x="22" y="230"/>
                                  <a:pt x="17" y="235"/>
                                  <a:pt x="11" y="235"/>
                                </a:cubicBezTo>
                                <a:cubicBezTo>
                                  <a:pt x="5" y="235"/>
                                  <a:pt x="0" y="230"/>
                                  <a:pt x="0" y="224"/>
                                </a:cubicBezTo>
                                <a:close/>
                                <a:moveTo>
                                  <a:pt x="0" y="160"/>
                                </a:moveTo>
                                <a:lnTo>
                                  <a:pt x="0" y="139"/>
                                </a:lnTo>
                                <a:cubicBezTo>
                                  <a:pt x="0" y="133"/>
                                  <a:pt x="5" y="128"/>
                                  <a:pt x="11" y="128"/>
                                </a:cubicBezTo>
                                <a:cubicBezTo>
                                  <a:pt x="17" y="128"/>
                                  <a:pt x="22" y="133"/>
                                  <a:pt x="22" y="139"/>
                                </a:cubicBezTo>
                                <a:lnTo>
                                  <a:pt x="22" y="160"/>
                                </a:lnTo>
                                <a:cubicBezTo>
                                  <a:pt x="22" y="166"/>
                                  <a:pt x="17" y="171"/>
                                  <a:pt x="11" y="171"/>
                                </a:cubicBezTo>
                                <a:cubicBezTo>
                                  <a:pt x="5" y="171"/>
                                  <a:pt x="0" y="166"/>
                                  <a:pt x="0" y="160"/>
                                </a:cubicBezTo>
                                <a:close/>
                                <a:moveTo>
                                  <a:pt x="0" y="96"/>
                                </a:moveTo>
                                <a:lnTo>
                                  <a:pt x="0" y="75"/>
                                </a:lnTo>
                                <a:cubicBezTo>
                                  <a:pt x="0" y="69"/>
                                  <a:pt x="5" y="64"/>
                                  <a:pt x="11" y="64"/>
                                </a:cubicBezTo>
                                <a:cubicBezTo>
                                  <a:pt x="17" y="64"/>
                                  <a:pt x="22" y="69"/>
                                  <a:pt x="22" y="75"/>
                                </a:cubicBezTo>
                                <a:lnTo>
                                  <a:pt x="22" y="96"/>
                                </a:lnTo>
                                <a:cubicBezTo>
                                  <a:pt x="22" y="102"/>
                                  <a:pt x="17" y="107"/>
                                  <a:pt x="11" y="107"/>
                                </a:cubicBezTo>
                                <a:cubicBezTo>
                                  <a:pt x="5" y="107"/>
                                  <a:pt x="0" y="102"/>
                                  <a:pt x="0" y="96"/>
                                </a:cubicBezTo>
                                <a:close/>
                                <a:moveTo>
                                  <a:pt x="0" y="32"/>
                                </a:moveTo>
                                <a:lnTo>
                                  <a:pt x="0" y="11"/>
                                </a:lnTo>
                                <a:cubicBezTo>
                                  <a:pt x="0" y="5"/>
                                  <a:pt x="5" y="0"/>
                                  <a:pt x="11" y="0"/>
                                </a:cubicBezTo>
                                <a:cubicBezTo>
                                  <a:pt x="17" y="0"/>
                                  <a:pt x="22" y="5"/>
                                  <a:pt x="22" y="11"/>
                                </a:cubicBezTo>
                                <a:lnTo>
                                  <a:pt x="22" y="32"/>
                                </a:lnTo>
                                <a:cubicBezTo>
                                  <a:pt x="22"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97" name="Freeform 130"/>
                        <wps:cNvSpPr>
                          <a:spLocks noEditPoints="1"/>
                        </wps:cNvSpPr>
                        <wps:spPr bwMode="auto">
                          <a:xfrm>
                            <a:off x="2828290" y="304165"/>
                            <a:ext cx="7620" cy="918845"/>
                          </a:xfrm>
                          <a:custGeom>
                            <a:avLst/>
                            <a:gdLst>
                              <a:gd name="T0" fmla="*/ 7620 w 21"/>
                              <a:gd name="T1" fmla="*/ 914653 h 2411"/>
                              <a:gd name="T2" fmla="*/ 3629 w 21"/>
                              <a:gd name="T3" fmla="*/ 878067 h 2411"/>
                              <a:gd name="T4" fmla="*/ 0 w 21"/>
                              <a:gd name="T5" fmla="*/ 865871 h 2411"/>
                              <a:gd name="T6" fmla="*/ 3629 w 21"/>
                              <a:gd name="T7" fmla="*/ 870064 h 2411"/>
                              <a:gd name="T8" fmla="*/ 7620 w 21"/>
                              <a:gd name="T9" fmla="*/ 833477 h 2411"/>
                              <a:gd name="T10" fmla="*/ 0 w 21"/>
                              <a:gd name="T11" fmla="*/ 809087 h 2411"/>
                              <a:gd name="T12" fmla="*/ 0 w 21"/>
                              <a:gd name="T13" fmla="*/ 817090 h 2411"/>
                              <a:gd name="T14" fmla="*/ 7620 w 21"/>
                              <a:gd name="T15" fmla="*/ 792699 h 2411"/>
                              <a:gd name="T16" fmla="*/ 3629 w 21"/>
                              <a:gd name="T17" fmla="*/ 756113 h 2411"/>
                              <a:gd name="T18" fmla="*/ 0 w 21"/>
                              <a:gd name="T19" fmla="*/ 743918 h 2411"/>
                              <a:gd name="T20" fmla="*/ 3629 w 21"/>
                              <a:gd name="T21" fmla="*/ 748110 h 2411"/>
                              <a:gd name="T22" fmla="*/ 7620 w 21"/>
                              <a:gd name="T23" fmla="*/ 711524 h 2411"/>
                              <a:gd name="T24" fmla="*/ 0 w 21"/>
                              <a:gd name="T25" fmla="*/ 687133 h 2411"/>
                              <a:gd name="T26" fmla="*/ 0 w 21"/>
                              <a:gd name="T27" fmla="*/ 695136 h 2411"/>
                              <a:gd name="T28" fmla="*/ 7620 w 21"/>
                              <a:gd name="T29" fmla="*/ 670745 h 2411"/>
                              <a:gd name="T30" fmla="*/ 3629 w 21"/>
                              <a:gd name="T31" fmla="*/ 634159 h 2411"/>
                              <a:gd name="T32" fmla="*/ 0 w 21"/>
                              <a:gd name="T33" fmla="*/ 621964 h 2411"/>
                              <a:gd name="T34" fmla="*/ 3629 w 21"/>
                              <a:gd name="T35" fmla="*/ 626156 h 2411"/>
                              <a:gd name="T36" fmla="*/ 7620 w 21"/>
                              <a:gd name="T37" fmla="*/ 589570 h 2411"/>
                              <a:gd name="T38" fmla="*/ 0 w 21"/>
                              <a:gd name="T39" fmla="*/ 565179 h 2411"/>
                              <a:gd name="T40" fmla="*/ 0 w 21"/>
                              <a:gd name="T41" fmla="*/ 573182 h 2411"/>
                              <a:gd name="T42" fmla="*/ 7620 w 21"/>
                              <a:gd name="T43" fmla="*/ 548792 h 2411"/>
                              <a:gd name="T44" fmla="*/ 3629 w 21"/>
                              <a:gd name="T45" fmla="*/ 512206 h 2411"/>
                              <a:gd name="T46" fmla="*/ 0 w 21"/>
                              <a:gd name="T47" fmla="*/ 500010 h 2411"/>
                              <a:gd name="T48" fmla="*/ 3629 w 21"/>
                              <a:gd name="T49" fmla="*/ 504202 h 2411"/>
                              <a:gd name="T50" fmla="*/ 7620 w 21"/>
                              <a:gd name="T51" fmla="*/ 467616 h 2411"/>
                              <a:gd name="T52" fmla="*/ 0 w 21"/>
                              <a:gd name="T53" fmla="*/ 443226 h 2411"/>
                              <a:gd name="T54" fmla="*/ 0 w 21"/>
                              <a:gd name="T55" fmla="*/ 451229 h 2411"/>
                              <a:gd name="T56" fmla="*/ 7620 w 21"/>
                              <a:gd name="T57" fmla="*/ 426838 h 2411"/>
                              <a:gd name="T58" fmla="*/ 3629 w 21"/>
                              <a:gd name="T59" fmla="*/ 390252 h 2411"/>
                              <a:gd name="T60" fmla="*/ 0 w 21"/>
                              <a:gd name="T61" fmla="*/ 378057 h 2411"/>
                              <a:gd name="T62" fmla="*/ 3629 w 21"/>
                              <a:gd name="T63" fmla="*/ 382249 h 2411"/>
                              <a:gd name="T64" fmla="*/ 7620 w 21"/>
                              <a:gd name="T65" fmla="*/ 345663 h 2411"/>
                              <a:gd name="T66" fmla="*/ 0 w 21"/>
                              <a:gd name="T67" fmla="*/ 321272 h 2411"/>
                              <a:gd name="T68" fmla="*/ 0 w 21"/>
                              <a:gd name="T69" fmla="*/ 329275 h 2411"/>
                              <a:gd name="T70" fmla="*/ 7620 w 21"/>
                              <a:gd name="T71" fmla="*/ 304884 h 2411"/>
                              <a:gd name="T72" fmla="*/ 3629 w 21"/>
                              <a:gd name="T73" fmla="*/ 268298 h 2411"/>
                              <a:gd name="T74" fmla="*/ 0 w 21"/>
                              <a:gd name="T75" fmla="*/ 256103 h 2411"/>
                              <a:gd name="T76" fmla="*/ 3629 w 21"/>
                              <a:gd name="T77" fmla="*/ 260295 h 2411"/>
                              <a:gd name="T78" fmla="*/ 7620 w 21"/>
                              <a:gd name="T79" fmla="*/ 223709 h 2411"/>
                              <a:gd name="T80" fmla="*/ 0 w 21"/>
                              <a:gd name="T81" fmla="*/ 199318 h 2411"/>
                              <a:gd name="T82" fmla="*/ 0 w 21"/>
                              <a:gd name="T83" fmla="*/ 207321 h 2411"/>
                              <a:gd name="T84" fmla="*/ 7620 w 21"/>
                              <a:gd name="T85" fmla="*/ 182931 h 2411"/>
                              <a:gd name="T86" fmla="*/ 3629 w 21"/>
                              <a:gd name="T87" fmla="*/ 146344 h 2411"/>
                              <a:gd name="T88" fmla="*/ 0 w 21"/>
                              <a:gd name="T89" fmla="*/ 134149 h 2411"/>
                              <a:gd name="T90" fmla="*/ 3629 w 21"/>
                              <a:gd name="T91" fmla="*/ 138341 h 2411"/>
                              <a:gd name="T92" fmla="*/ 7620 w 21"/>
                              <a:gd name="T93" fmla="*/ 101755 h 2411"/>
                              <a:gd name="T94" fmla="*/ 0 w 21"/>
                              <a:gd name="T95" fmla="*/ 77364 h 2411"/>
                              <a:gd name="T96" fmla="*/ 0 w 21"/>
                              <a:gd name="T97" fmla="*/ 85368 h 2411"/>
                              <a:gd name="T98" fmla="*/ 7620 w 21"/>
                              <a:gd name="T99" fmla="*/ 60977 h 2411"/>
                              <a:gd name="T100" fmla="*/ 3629 w 21"/>
                              <a:gd name="T101" fmla="*/ 24391 h 2411"/>
                              <a:gd name="T102" fmla="*/ 0 w 21"/>
                              <a:gd name="T103" fmla="*/ 12195 h 2411"/>
                              <a:gd name="T104" fmla="*/ 3629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4" y="2368"/>
                                  <a:pt x="10" y="2368"/>
                                </a:cubicBezTo>
                                <a:cubicBezTo>
                                  <a:pt x="16" y="2368"/>
                                  <a:pt x="21" y="2373"/>
                                  <a:pt x="21" y="2379"/>
                                </a:cubicBezTo>
                                <a:lnTo>
                                  <a:pt x="21" y="2400"/>
                                </a:lnTo>
                                <a:cubicBezTo>
                                  <a:pt x="21" y="2406"/>
                                  <a:pt x="16" y="2411"/>
                                  <a:pt x="10" y="2411"/>
                                </a:cubicBezTo>
                                <a:cubicBezTo>
                                  <a:pt x="4" y="2411"/>
                                  <a:pt x="0" y="2406"/>
                                  <a:pt x="0" y="2400"/>
                                </a:cubicBezTo>
                                <a:close/>
                                <a:moveTo>
                                  <a:pt x="0" y="2336"/>
                                </a:moveTo>
                                <a:lnTo>
                                  <a:pt x="0" y="2315"/>
                                </a:lnTo>
                                <a:cubicBezTo>
                                  <a:pt x="0" y="2309"/>
                                  <a:pt x="4" y="2304"/>
                                  <a:pt x="10" y="2304"/>
                                </a:cubicBezTo>
                                <a:cubicBezTo>
                                  <a:pt x="16" y="2304"/>
                                  <a:pt x="21" y="2309"/>
                                  <a:pt x="21" y="2315"/>
                                </a:cubicBezTo>
                                <a:lnTo>
                                  <a:pt x="21" y="2336"/>
                                </a:lnTo>
                                <a:cubicBezTo>
                                  <a:pt x="21" y="2342"/>
                                  <a:pt x="16" y="2347"/>
                                  <a:pt x="10" y="2347"/>
                                </a:cubicBezTo>
                                <a:cubicBezTo>
                                  <a:pt x="4" y="2347"/>
                                  <a:pt x="0" y="2342"/>
                                  <a:pt x="0" y="2336"/>
                                </a:cubicBezTo>
                                <a:close/>
                                <a:moveTo>
                                  <a:pt x="0" y="2272"/>
                                </a:moveTo>
                                <a:lnTo>
                                  <a:pt x="0" y="2251"/>
                                </a:lnTo>
                                <a:cubicBezTo>
                                  <a:pt x="0" y="2245"/>
                                  <a:pt x="4" y="2240"/>
                                  <a:pt x="10" y="2240"/>
                                </a:cubicBezTo>
                                <a:cubicBezTo>
                                  <a:pt x="16" y="2240"/>
                                  <a:pt x="21" y="2245"/>
                                  <a:pt x="21" y="2251"/>
                                </a:cubicBezTo>
                                <a:lnTo>
                                  <a:pt x="21" y="2272"/>
                                </a:lnTo>
                                <a:cubicBezTo>
                                  <a:pt x="21" y="2278"/>
                                  <a:pt x="16" y="2283"/>
                                  <a:pt x="10" y="2283"/>
                                </a:cubicBezTo>
                                <a:cubicBezTo>
                                  <a:pt x="4" y="2283"/>
                                  <a:pt x="0" y="2278"/>
                                  <a:pt x="0" y="2272"/>
                                </a:cubicBezTo>
                                <a:close/>
                                <a:moveTo>
                                  <a:pt x="0" y="2208"/>
                                </a:moveTo>
                                <a:lnTo>
                                  <a:pt x="0" y="2187"/>
                                </a:lnTo>
                                <a:cubicBezTo>
                                  <a:pt x="0" y="2181"/>
                                  <a:pt x="4" y="2176"/>
                                  <a:pt x="10" y="2176"/>
                                </a:cubicBezTo>
                                <a:cubicBezTo>
                                  <a:pt x="16" y="2176"/>
                                  <a:pt x="21" y="2181"/>
                                  <a:pt x="21" y="2187"/>
                                </a:cubicBezTo>
                                <a:lnTo>
                                  <a:pt x="21" y="2208"/>
                                </a:lnTo>
                                <a:cubicBezTo>
                                  <a:pt x="21" y="2214"/>
                                  <a:pt x="16" y="2219"/>
                                  <a:pt x="10" y="2219"/>
                                </a:cubicBezTo>
                                <a:cubicBezTo>
                                  <a:pt x="4" y="2219"/>
                                  <a:pt x="0" y="2214"/>
                                  <a:pt x="0" y="2208"/>
                                </a:cubicBezTo>
                                <a:close/>
                                <a:moveTo>
                                  <a:pt x="0" y="2144"/>
                                </a:moveTo>
                                <a:lnTo>
                                  <a:pt x="0" y="2123"/>
                                </a:lnTo>
                                <a:cubicBezTo>
                                  <a:pt x="0" y="2117"/>
                                  <a:pt x="4" y="2112"/>
                                  <a:pt x="10" y="2112"/>
                                </a:cubicBezTo>
                                <a:cubicBezTo>
                                  <a:pt x="16" y="2112"/>
                                  <a:pt x="21" y="2117"/>
                                  <a:pt x="21" y="2123"/>
                                </a:cubicBezTo>
                                <a:lnTo>
                                  <a:pt x="21" y="2144"/>
                                </a:lnTo>
                                <a:cubicBezTo>
                                  <a:pt x="21" y="2150"/>
                                  <a:pt x="16" y="2155"/>
                                  <a:pt x="10" y="2155"/>
                                </a:cubicBezTo>
                                <a:cubicBezTo>
                                  <a:pt x="4" y="2155"/>
                                  <a:pt x="0" y="2150"/>
                                  <a:pt x="0" y="2144"/>
                                </a:cubicBezTo>
                                <a:close/>
                                <a:moveTo>
                                  <a:pt x="0" y="2080"/>
                                </a:moveTo>
                                <a:lnTo>
                                  <a:pt x="0" y="2059"/>
                                </a:lnTo>
                                <a:cubicBezTo>
                                  <a:pt x="0" y="2053"/>
                                  <a:pt x="4" y="2048"/>
                                  <a:pt x="10" y="2048"/>
                                </a:cubicBezTo>
                                <a:cubicBezTo>
                                  <a:pt x="16" y="2048"/>
                                  <a:pt x="21" y="2053"/>
                                  <a:pt x="21" y="2059"/>
                                </a:cubicBezTo>
                                <a:lnTo>
                                  <a:pt x="21" y="2080"/>
                                </a:lnTo>
                                <a:cubicBezTo>
                                  <a:pt x="21" y="2086"/>
                                  <a:pt x="16" y="2091"/>
                                  <a:pt x="10" y="2091"/>
                                </a:cubicBezTo>
                                <a:cubicBezTo>
                                  <a:pt x="4" y="2091"/>
                                  <a:pt x="0" y="2086"/>
                                  <a:pt x="0" y="2080"/>
                                </a:cubicBezTo>
                                <a:close/>
                                <a:moveTo>
                                  <a:pt x="0" y="2016"/>
                                </a:moveTo>
                                <a:lnTo>
                                  <a:pt x="0" y="1995"/>
                                </a:lnTo>
                                <a:cubicBezTo>
                                  <a:pt x="0" y="1989"/>
                                  <a:pt x="4" y="1984"/>
                                  <a:pt x="10" y="1984"/>
                                </a:cubicBezTo>
                                <a:cubicBezTo>
                                  <a:pt x="16" y="1984"/>
                                  <a:pt x="21" y="1989"/>
                                  <a:pt x="21" y="1995"/>
                                </a:cubicBezTo>
                                <a:lnTo>
                                  <a:pt x="21" y="2016"/>
                                </a:lnTo>
                                <a:cubicBezTo>
                                  <a:pt x="21" y="2022"/>
                                  <a:pt x="16" y="2027"/>
                                  <a:pt x="10" y="2027"/>
                                </a:cubicBezTo>
                                <a:cubicBezTo>
                                  <a:pt x="4" y="2027"/>
                                  <a:pt x="0" y="2022"/>
                                  <a:pt x="0" y="2016"/>
                                </a:cubicBezTo>
                                <a:close/>
                                <a:moveTo>
                                  <a:pt x="0" y="1952"/>
                                </a:moveTo>
                                <a:lnTo>
                                  <a:pt x="0" y="1931"/>
                                </a:lnTo>
                                <a:cubicBezTo>
                                  <a:pt x="0" y="1925"/>
                                  <a:pt x="4" y="1920"/>
                                  <a:pt x="10" y="1920"/>
                                </a:cubicBezTo>
                                <a:cubicBezTo>
                                  <a:pt x="16" y="1920"/>
                                  <a:pt x="21" y="1925"/>
                                  <a:pt x="21" y="1931"/>
                                </a:cubicBezTo>
                                <a:lnTo>
                                  <a:pt x="21" y="1952"/>
                                </a:lnTo>
                                <a:cubicBezTo>
                                  <a:pt x="21" y="1958"/>
                                  <a:pt x="16" y="1963"/>
                                  <a:pt x="10" y="1963"/>
                                </a:cubicBezTo>
                                <a:cubicBezTo>
                                  <a:pt x="4" y="1963"/>
                                  <a:pt x="0" y="1958"/>
                                  <a:pt x="0" y="1952"/>
                                </a:cubicBezTo>
                                <a:close/>
                                <a:moveTo>
                                  <a:pt x="0" y="1888"/>
                                </a:moveTo>
                                <a:lnTo>
                                  <a:pt x="0" y="1867"/>
                                </a:lnTo>
                                <a:cubicBezTo>
                                  <a:pt x="0" y="1861"/>
                                  <a:pt x="4" y="1856"/>
                                  <a:pt x="10" y="1856"/>
                                </a:cubicBezTo>
                                <a:cubicBezTo>
                                  <a:pt x="16" y="1856"/>
                                  <a:pt x="21" y="1861"/>
                                  <a:pt x="21" y="1867"/>
                                </a:cubicBezTo>
                                <a:lnTo>
                                  <a:pt x="21" y="1888"/>
                                </a:lnTo>
                                <a:cubicBezTo>
                                  <a:pt x="21" y="1894"/>
                                  <a:pt x="16" y="1899"/>
                                  <a:pt x="10" y="1899"/>
                                </a:cubicBezTo>
                                <a:cubicBezTo>
                                  <a:pt x="4" y="1899"/>
                                  <a:pt x="0" y="1894"/>
                                  <a:pt x="0" y="1888"/>
                                </a:cubicBezTo>
                                <a:close/>
                                <a:moveTo>
                                  <a:pt x="0" y="1824"/>
                                </a:moveTo>
                                <a:lnTo>
                                  <a:pt x="0" y="1803"/>
                                </a:lnTo>
                                <a:cubicBezTo>
                                  <a:pt x="0" y="1797"/>
                                  <a:pt x="4" y="1792"/>
                                  <a:pt x="10" y="1792"/>
                                </a:cubicBezTo>
                                <a:cubicBezTo>
                                  <a:pt x="16" y="1792"/>
                                  <a:pt x="21" y="1797"/>
                                  <a:pt x="21" y="1803"/>
                                </a:cubicBezTo>
                                <a:lnTo>
                                  <a:pt x="21" y="1824"/>
                                </a:lnTo>
                                <a:cubicBezTo>
                                  <a:pt x="21" y="1830"/>
                                  <a:pt x="16" y="1835"/>
                                  <a:pt x="10" y="1835"/>
                                </a:cubicBezTo>
                                <a:cubicBezTo>
                                  <a:pt x="4" y="1835"/>
                                  <a:pt x="0" y="1830"/>
                                  <a:pt x="0" y="1824"/>
                                </a:cubicBezTo>
                                <a:close/>
                                <a:moveTo>
                                  <a:pt x="0" y="1760"/>
                                </a:moveTo>
                                <a:lnTo>
                                  <a:pt x="0" y="1739"/>
                                </a:lnTo>
                                <a:cubicBezTo>
                                  <a:pt x="0" y="1733"/>
                                  <a:pt x="4" y="1728"/>
                                  <a:pt x="10" y="1728"/>
                                </a:cubicBezTo>
                                <a:cubicBezTo>
                                  <a:pt x="16" y="1728"/>
                                  <a:pt x="21" y="1733"/>
                                  <a:pt x="21" y="1739"/>
                                </a:cubicBezTo>
                                <a:lnTo>
                                  <a:pt x="21" y="1760"/>
                                </a:lnTo>
                                <a:cubicBezTo>
                                  <a:pt x="21" y="1766"/>
                                  <a:pt x="16" y="1771"/>
                                  <a:pt x="10" y="1771"/>
                                </a:cubicBezTo>
                                <a:cubicBezTo>
                                  <a:pt x="4" y="1771"/>
                                  <a:pt x="0" y="1766"/>
                                  <a:pt x="0" y="1760"/>
                                </a:cubicBezTo>
                                <a:close/>
                                <a:moveTo>
                                  <a:pt x="0" y="1696"/>
                                </a:moveTo>
                                <a:lnTo>
                                  <a:pt x="0" y="1675"/>
                                </a:lnTo>
                                <a:cubicBezTo>
                                  <a:pt x="0" y="1669"/>
                                  <a:pt x="4" y="1664"/>
                                  <a:pt x="10" y="1664"/>
                                </a:cubicBezTo>
                                <a:cubicBezTo>
                                  <a:pt x="16" y="1664"/>
                                  <a:pt x="21" y="1669"/>
                                  <a:pt x="21" y="1675"/>
                                </a:cubicBezTo>
                                <a:lnTo>
                                  <a:pt x="21" y="1696"/>
                                </a:lnTo>
                                <a:cubicBezTo>
                                  <a:pt x="21" y="1702"/>
                                  <a:pt x="16" y="1707"/>
                                  <a:pt x="10" y="1707"/>
                                </a:cubicBezTo>
                                <a:cubicBezTo>
                                  <a:pt x="4" y="1707"/>
                                  <a:pt x="0" y="1702"/>
                                  <a:pt x="0" y="1696"/>
                                </a:cubicBezTo>
                                <a:close/>
                                <a:moveTo>
                                  <a:pt x="0" y="1632"/>
                                </a:moveTo>
                                <a:lnTo>
                                  <a:pt x="0" y="1611"/>
                                </a:lnTo>
                                <a:cubicBezTo>
                                  <a:pt x="0" y="1605"/>
                                  <a:pt x="4" y="1600"/>
                                  <a:pt x="10" y="1600"/>
                                </a:cubicBezTo>
                                <a:cubicBezTo>
                                  <a:pt x="16" y="1600"/>
                                  <a:pt x="21" y="1605"/>
                                  <a:pt x="21" y="1611"/>
                                </a:cubicBezTo>
                                <a:lnTo>
                                  <a:pt x="21" y="1632"/>
                                </a:lnTo>
                                <a:cubicBezTo>
                                  <a:pt x="21" y="1638"/>
                                  <a:pt x="16" y="1643"/>
                                  <a:pt x="10" y="1643"/>
                                </a:cubicBezTo>
                                <a:cubicBezTo>
                                  <a:pt x="4" y="1643"/>
                                  <a:pt x="0" y="1638"/>
                                  <a:pt x="0" y="1632"/>
                                </a:cubicBezTo>
                                <a:close/>
                                <a:moveTo>
                                  <a:pt x="0" y="1568"/>
                                </a:moveTo>
                                <a:lnTo>
                                  <a:pt x="0" y="1547"/>
                                </a:lnTo>
                                <a:cubicBezTo>
                                  <a:pt x="0" y="1541"/>
                                  <a:pt x="4" y="1536"/>
                                  <a:pt x="10" y="1536"/>
                                </a:cubicBezTo>
                                <a:cubicBezTo>
                                  <a:pt x="16" y="1536"/>
                                  <a:pt x="21" y="1541"/>
                                  <a:pt x="21" y="1547"/>
                                </a:cubicBezTo>
                                <a:lnTo>
                                  <a:pt x="21" y="1568"/>
                                </a:lnTo>
                                <a:cubicBezTo>
                                  <a:pt x="21" y="1574"/>
                                  <a:pt x="16" y="1579"/>
                                  <a:pt x="10" y="1579"/>
                                </a:cubicBezTo>
                                <a:cubicBezTo>
                                  <a:pt x="4" y="1579"/>
                                  <a:pt x="0" y="1574"/>
                                  <a:pt x="0" y="1568"/>
                                </a:cubicBezTo>
                                <a:close/>
                                <a:moveTo>
                                  <a:pt x="0" y="1504"/>
                                </a:moveTo>
                                <a:lnTo>
                                  <a:pt x="0" y="1483"/>
                                </a:lnTo>
                                <a:cubicBezTo>
                                  <a:pt x="0" y="1477"/>
                                  <a:pt x="4" y="1472"/>
                                  <a:pt x="10" y="1472"/>
                                </a:cubicBezTo>
                                <a:cubicBezTo>
                                  <a:pt x="16" y="1472"/>
                                  <a:pt x="21" y="1477"/>
                                  <a:pt x="21" y="1483"/>
                                </a:cubicBezTo>
                                <a:lnTo>
                                  <a:pt x="21" y="1504"/>
                                </a:lnTo>
                                <a:cubicBezTo>
                                  <a:pt x="21" y="1510"/>
                                  <a:pt x="16" y="1515"/>
                                  <a:pt x="10" y="1515"/>
                                </a:cubicBezTo>
                                <a:cubicBezTo>
                                  <a:pt x="4" y="1515"/>
                                  <a:pt x="0" y="1510"/>
                                  <a:pt x="0" y="1504"/>
                                </a:cubicBezTo>
                                <a:close/>
                                <a:moveTo>
                                  <a:pt x="0" y="1440"/>
                                </a:moveTo>
                                <a:lnTo>
                                  <a:pt x="0" y="1419"/>
                                </a:lnTo>
                                <a:cubicBezTo>
                                  <a:pt x="0" y="1413"/>
                                  <a:pt x="4" y="1408"/>
                                  <a:pt x="10" y="1408"/>
                                </a:cubicBezTo>
                                <a:cubicBezTo>
                                  <a:pt x="16" y="1408"/>
                                  <a:pt x="21" y="1413"/>
                                  <a:pt x="21" y="1419"/>
                                </a:cubicBezTo>
                                <a:lnTo>
                                  <a:pt x="21" y="1440"/>
                                </a:lnTo>
                                <a:cubicBezTo>
                                  <a:pt x="21" y="1446"/>
                                  <a:pt x="16" y="1451"/>
                                  <a:pt x="10" y="1451"/>
                                </a:cubicBezTo>
                                <a:cubicBezTo>
                                  <a:pt x="4" y="1451"/>
                                  <a:pt x="0" y="1446"/>
                                  <a:pt x="0" y="1440"/>
                                </a:cubicBezTo>
                                <a:close/>
                                <a:moveTo>
                                  <a:pt x="0" y="1376"/>
                                </a:moveTo>
                                <a:lnTo>
                                  <a:pt x="0" y="1355"/>
                                </a:lnTo>
                                <a:cubicBezTo>
                                  <a:pt x="0" y="1349"/>
                                  <a:pt x="4" y="1344"/>
                                  <a:pt x="10" y="1344"/>
                                </a:cubicBezTo>
                                <a:cubicBezTo>
                                  <a:pt x="16" y="1344"/>
                                  <a:pt x="21" y="1349"/>
                                  <a:pt x="21" y="1355"/>
                                </a:cubicBezTo>
                                <a:lnTo>
                                  <a:pt x="21" y="1376"/>
                                </a:lnTo>
                                <a:cubicBezTo>
                                  <a:pt x="21" y="1382"/>
                                  <a:pt x="16" y="1387"/>
                                  <a:pt x="10" y="1387"/>
                                </a:cubicBezTo>
                                <a:cubicBezTo>
                                  <a:pt x="4" y="1387"/>
                                  <a:pt x="0" y="1382"/>
                                  <a:pt x="0" y="1376"/>
                                </a:cubicBezTo>
                                <a:close/>
                                <a:moveTo>
                                  <a:pt x="0" y="1312"/>
                                </a:moveTo>
                                <a:lnTo>
                                  <a:pt x="0" y="1291"/>
                                </a:lnTo>
                                <a:cubicBezTo>
                                  <a:pt x="0" y="1285"/>
                                  <a:pt x="4" y="1280"/>
                                  <a:pt x="10" y="1280"/>
                                </a:cubicBezTo>
                                <a:cubicBezTo>
                                  <a:pt x="16" y="1280"/>
                                  <a:pt x="21" y="1285"/>
                                  <a:pt x="21" y="1291"/>
                                </a:cubicBezTo>
                                <a:lnTo>
                                  <a:pt x="21" y="1312"/>
                                </a:lnTo>
                                <a:cubicBezTo>
                                  <a:pt x="21" y="1318"/>
                                  <a:pt x="16" y="1323"/>
                                  <a:pt x="10" y="1323"/>
                                </a:cubicBezTo>
                                <a:cubicBezTo>
                                  <a:pt x="4" y="1323"/>
                                  <a:pt x="0" y="1318"/>
                                  <a:pt x="0" y="1312"/>
                                </a:cubicBezTo>
                                <a:close/>
                                <a:moveTo>
                                  <a:pt x="0" y="1248"/>
                                </a:moveTo>
                                <a:lnTo>
                                  <a:pt x="0" y="1227"/>
                                </a:lnTo>
                                <a:cubicBezTo>
                                  <a:pt x="0" y="1221"/>
                                  <a:pt x="4" y="1216"/>
                                  <a:pt x="10" y="1216"/>
                                </a:cubicBezTo>
                                <a:cubicBezTo>
                                  <a:pt x="16" y="1216"/>
                                  <a:pt x="21" y="1221"/>
                                  <a:pt x="21" y="1227"/>
                                </a:cubicBezTo>
                                <a:lnTo>
                                  <a:pt x="21" y="1248"/>
                                </a:lnTo>
                                <a:cubicBezTo>
                                  <a:pt x="21" y="1254"/>
                                  <a:pt x="16" y="1259"/>
                                  <a:pt x="10" y="1259"/>
                                </a:cubicBezTo>
                                <a:cubicBezTo>
                                  <a:pt x="4" y="1259"/>
                                  <a:pt x="0" y="1254"/>
                                  <a:pt x="0" y="1248"/>
                                </a:cubicBezTo>
                                <a:close/>
                                <a:moveTo>
                                  <a:pt x="0" y="1184"/>
                                </a:moveTo>
                                <a:lnTo>
                                  <a:pt x="0" y="1163"/>
                                </a:lnTo>
                                <a:cubicBezTo>
                                  <a:pt x="0" y="1157"/>
                                  <a:pt x="4" y="1152"/>
                                  <a:pt x="10" y="1152"/>
                                </a:cubicBezTo>
                                <a:cubicBezTo>
                                  <a:pt x="16" y="1152"/>
                                  <a:pt x="21" y="1157"/>
                                  <a:pt x="21" y="1163"/>
                                </a:cubicBezTo>
                                <a:lnTo>
                                  <a:pt x="21" y="1184"/>
                                </a:lnTo>
                                <a:cubicBezTo>
                                  <a:pt x="21" y="1190"/>
                                  <a:pt x="16" y="1195"/>
                                  <a:pt x="10" y="1195"/>
                                </a:cubicBezTo>
                                <a:cubicBezTo>
                                  <a:pt x="4" y="1195"/>
                                  <a:pt x="0" y="1190"/>
                                  <a:pt x="0" y="1184"/>
                                </a:cubicBezTo>
                                <a:close/>
                                <a:moveTo>
                                  <a:pt x="0" y="1120"/>
                                </a:moveTo>
                                <a:lnTo>
                                  <a:pt x="0" y="1099"/>
                                </a:lnTo>
                                <a:cubicBezTo>
                                  <a:pt x="0" y="1093"/>
                                  <a:pt x="4" y="1088"/>
                                  <a:pt x="10" y="1088"/>
                                </a:cubicBezTo>
                                <a:cubicBezTo>
                                  <a:pt x="16" y="1088"/>
                                  <a:pt x="21" y="1093"/>
                                  <a:pt x="21" y="1099"/>
                                </a:cubicBezTo>
                                <a:lnTo>
                                  <a:pt x="21" y="1120"/>
                                </a:lnTo>
                                <a:cubicBezTo>
                                  <a:pt x="21" y="1126"/>
                                  <a:pt x="16" y="1131"/>
                                  <a:pt x="10" y="1131"/>
                                </a:cubicBezTo>
                                <a:cubicBezTo>
                                  <a:pt x="4" y="1131"/>
                                  <a:pt x="0" y="1126"/>
                                  <a:pt x="0" y="1120"/>
                                </a:cubicBezTo>
                                <a:close/>
                                <a:moveTo>
                                  <a:pt x="0" y="1056"/>
                                </a:moveTo>
                                <a:lnTo>
                                  <a:pt x="0" y="1035"/>
                                </a:lnTo>
                                <a:cubicBezTo>
                                  <a:pt x="0" y="1029"/>
                                  <a:pt x="4" y="1024"/>
                                  <a:pt x="10" y="1024"/>
                                </a:cubicBezTo>
                                <a:cubicBezTo>
                                  <a:pt x="16" y="1024"/>
                                  <a:pt x="21" y="1029"/>
                                  <a:pt x="21" y="1035"/>
                                </a:cubicBezTo>
                                <a:lnTo>
                                  <a:pt x="21" y="1056"/>
                                </a:lnTo>
                                <a:cubicBezTo>
                                  <a:pt x="21" y="1062"/>
                                  <a:pt x="16" y="1067"/>
                                  <a:pt x="10" y="1067"/>
                                </a:cubicBezTo>
                                <a:cubicBezTo>
                                  <a:pt x="4" y="1067"/>
                                  <a:pt x="0" y="1062"/>
                                  <a:pt x="0" y="1056"/>
                                </a:cubicBezTo>
                                <a:close/>
                                <a:moveTo>
                                  <a:pt x="0" y="992"/>
                                </a:moveTo>
                                <a:lnTo>
                                  <a:pt x="0" y="971"/>
                                </a:lnTo>
                                <a:cubicBezTo>
                                  <a:pt x="0" y="965"/>
                                  <a:pt x="4" y="960"/>
                                  <a:pt x="10" y="960"/>
                                </a:cubicBezTo>
                                <a:cubicBezTo>
                                  <a:pt x="16" y="960"/>
                                  <a:pt x="21" y="965"/>
                                  <a:pt x="21" y="971"/>
                                </a:cubicBezTo>
                                <a:lnTo>
                                  <a:pt x="21" y="992"/>
                                </a:lnTo>
                                <a:cubicBezTo>
                                  <a:pt x="21" y="998"/>
                                  <a:pt x="16" y="1003"/>
                                  <a:pt x="10" y="1003"/>
                                </a:cubicBezTo>
                                <a:cubicBezTo>
                                  <a:pt x="4" y="1003"/>
                                  <a:pt x="0" y="998"/>
                                  <a:pt x="0" y="992"/>
                                </a:cubicBezTo>
                                <a:close/>
                                <a:moveTo>
                                  <a:pt x="0" y="928"/>
                                </a:moveTo>
                                <a:lnTo>
                                  <a:pt x="0" y="907"/>
                                </a:lnTo>
                                <a:cubicBezTo>
                                  <a:pt x="0" y="901"/>
                                  <a:pt x="4" y="896"/>
                                  <a:pt x="10" y="896"/>
                                </a:cubicBezTo>
                                <a:cubicBezTo>
                                  <a:pt x="16" y="896"/>
                                  <a:pt x="21" y="901"/>
                                  <a:pt x="21" y="907"/>
                                </a:cubicBezTo>
                                <a:lnTo>
                                  <a:pt x="21" y="928"/>
                                </a:lnTo>
                                <a:cubicBezTo>
                                  <a:pt x="21" y="934"/>
                                  <a:pt x="16" y="939"/>
                                  <a:pt x="10" y="939"/>
                                </a:cubicBezTo>
                                <a:cubicBezTo>
                                  <a:pt x="4" y="939"/>
                                  <a:pt x="0" y="934"/>
                                  <a:pt x="0" y="928"/>
                                </a:cubicBezTo>
                                <a:close/>
                                <a:moveTo>
                                  <a:pt x="0" y="864"/>
                                </a:moveTo>
                                <a:lnTo>
                                  <a:pt x="0" y="843"/>
                                </a:lnTo>
                                <a:cubicBezTo>
                                  <a:pt x="0" y="837"/>
                                  <a:pt x="4" y="832"/>
                                  <a:pt x="10" y="832"/>
                                </a:cubicBezTo>
                                <a:cubicBezTo>
                                  <a:pt x="16" y="832"/>
                                  <a:pt x="21" y="837"/>
                                  <a:pt x="21" y="843"/>
                                </a:cubicBezTo>
                                <a:lnTo>
                                  <a:pt x="21" y="864"/>
                                </a:lnTo>
                                <a:cubicBezTo>
                                  <a:pt x="21" y="870"/>
                                  <a:pt x="16" y="875"/>
                                  <a:pt x="10" y="875"/>
                                </a:cubicBezTo>
                                <a:cubicBezTo>
                                  <a:pt x="4" y="875"/>
                                  <a:pt x="0" y="870"/>
                                  <a:pt x="0" y="864"/>
                                </a:cubicBezTo>
                                <a:close/>
                                <a:moveTo>
                                  <a:pt x="0" y="800"/>
                                </a:moveTo>
                                <a:lnTo>
                                  <a:pt x="0" y="779"/>
                                </a:lnTo>
                                <a:cubicBezTo>
                                  <a:pt x="0" y="773"/>
                                  <a:pt x="4" y="768"/>
                                  <a:pt x="10" y="768"/>
                                </a:cubicBezTo>
                                <a:cubicBezTo>
                                  <a:pt x="16" y="768"/>
                                  <a:pt x="21" y="773"/>
                                  <a:pt x="21" y="779"/>
                                </a:cubicBezTo>
                                <a:lnTo>
                                  <a:pt x="21" y="800"/>
                                </a:lnTo>
                                <a:cubicBezTo>
                                  <a:pt x="21" y="806"/>
                                  <a:pt x="16" y="811"/>
                                  <a:pt x="10" y="811"/>
                                </a:cubicBezTo>
                                <a:cubicBezTo>
                                  <a:pt x="4" y="811"/>
                                  <a:pt x="0" y="806"/>
                                  <a:pt x="0" y="800"/>
                                </a:cubicBezTo>
                                <a:close/>
                                <a:moveTo>
                                  <a:pt x="0" y="736"/>
                                </a:moveTo>
                                <a:lnTo>
                                  <a:pt x="0" y="715"/>
                                </a:lnTo>
                                <a:cubicBezTo>
                                  <a:pt x="0" y="709"/>
                                  <a:pt x="4" y="704"/>
                                  <a:pt x="10" y="704"/>
                                </a:cubicBezTo>
                                <a:cubicBezTo>
                                  <a:pt x="16" y="704"/>
                                  <a:pt x="21" y="709"/>
                                  <a:pt x="21" y="715"/>
                                </a:cubicBezTo>
                                <a:lnTo>
                                  <a:pt x="21" y="736"/>
                                </a:lnTo>
                                <a:cubicBezTo>
                                  <a:pt x="21" y="742"/>
                                  <a:pt x="16" y="747"/>
                                  <a:pt x="10" y="747"/>
                                </a:cubicBezTo>
                                <a:cubicBezTo>
                                  <a:pt x="4" y="747"/>
                                  <a:pt x="0" y="742"/>
                                  <a:pt x="0" y="736"/>
                                </a:cubicBezTo>
                                <a:close/>
                                <a:moveTo>
                                  <a:pt x="0" y="672"/>
                                </a:moveTo>
                                <a:lnTo>
                                  <a:pt x="0" y="651"/>
                                </a:lnTo>
                                <a:cubicBezTo>
                                  <a:pt x="0" y="645"/>
                                  <a:pt x="4" y="640"/>
                                  <a:pt x="10" y="640"/>
                                </a:cubicBezTo>
                                <a:cubicBezTo>
                                  <a:pt x="16" y="640"/>
                                  <a:pt x="21" y="645"/>
                                  <a:pt x="21" y="651"/>
                                </a:cubicBezTo>
                                <a:lnTo>
                                  <a:pt x="21" y="672"/>
                                </a:lnTo>
                                <a:cubicBezTo>
                                  <a:pt x="21" y="678"/>
                                  <a:pt x="16" y="683"/>
                                  <a:pt x="10" y="683"/>
                                </a:cubicBezTo>
                                <a:cubicBezTo>
                                  <a:pt x="4" y="683"/>
                                  <a:pt x="0" y="678"/>
                                  <a:pt x="0" y="672"/>
                                </a:cubicBezTo>
                                <a:close/>
                                <a:moveTo>
                                  <a:pt x="0" y="608"/>
                                </a:moveTo>
                                <a:lnTo>
                                  <a:pt x="0" y="587"/>
                                </a:lnTo>
                                <a:cubicBezTo>
                                  <a:pt x="0" y="581"/>
                                  <a:pt x="4" y="576"/>
                                  <a:pt x="10" y="576"/>
                                </a:cubicBezTo>
                                <a:cubicBezTo>
                                  <a:pt x="16" y="576"/>
                                  <a:pt x="21" y="581"/>
                                  <a:pt x="21" y="587"/>
                                </a:cubicBezTo>
                                <a:lnTo>
                                  <a:pt x="21" y="608"/>
                                </a:lnTo>
                                <a:cubicBezTo>
                                  <a:pt x="21" y="614"/>
                                  <a:pt x="16" y="619"/>
                                  <a:pt x="10" y="619"/>
                                </a:cubicBezTo>
                                <a:cubicBezTo>
                                  <a:pt x="4" y="619"/>
                                  <a:pt x="0" y="614"/>
                                  <a:pt x="0" y="608"/>
                                </a:cubicBezTo>
                                <a:close/>
                                <a:moveTo>
                                  <a:pt x="0" y="544"/>
                                </a:moveTo>
                                <a:lnTo>
                                  <a:pt x="0" y="523"/>
                                </a:lnTo>
                                <a:cubicBezTo>
                                  <a:pt x="0" y="517"/>
                                  <a:pt x="4" y="512"/>
                                  <a:pt x="10" y="512"/>
                                </a:cubicBezTo>
                                <a:cubicBezTo>
                                  <a:pt x="16" y="512"/>
                                  <a:pt x="21" y="517"/>
                                  <a:pt x="21" y="523"/>
                                </a:cubicBezTo>
                                <a:lnTo>
                                  <a:pt x="21" y="544"/>
                                </a:lnTo>
                                <a:cubicBezTo>
                                  <a:pt x="21" y="550"/>
                                  <a:pt x="16" y="555"/>
                                  <a:pt x="10" y="555"/>
                                </a:cubicBezTo>
                                <a:cubicBezTo>
                                  <a:pt x="4" y="555"/>
                                  <a:pt x="0" y="550"/>
                                  <a:pt x="0" y="544"/>
                                </a:cubicBezTo>
                                <a:close/>
                                <a:moveTo>
                                  <a:pt x="0" y="480"/>
                                </a:moveTo>
                                <a:lnTo>
                                  <a:pt x="0" y="459"/>
                                </a:lnTo>
                                <a:cubicBezTo>
                                  <a:pt x="0" y="453"/>
                                  <a:pt x="4" y="448"/>
                                  <a:pt x="10" y="448"/>
                                </a:cubicBezTo>
                                <a:cubicBezTo>
                                  <a:pt x="16" y="448"/>
                                  <a:pt x="21" y="453"/>
                                  <a:pt x="21" y="459"/>
                                </a:cubicBezTo>
                                <a:lnTo>
                                  <a:pt x="21" y="480"/>
                                </a:lnTo>
                                <a:cubicBezTo>
                                  <a:pt x="21" y="486"/>
                                  <a:pt x="16" y="491"/>
                                  <a:pt x="10" y="491"/>
                                </a:cubicBezTo>
                                <a:cubicBezTo>
                                  <a:pt x="4" y="491"/>
                                  <a:pt x="0" y="486"/>
                                  <a:pt x="0" y="480"/>
                                </a:cubicBezTo>
                                <a:close/>
                                <a:moveTo>
                                  <a:pt x="0" y="416"/>
                                </a:moveTo>
                                <a:lnTo>
                                  <a:pt x="0" y="395"/>
                                </a:lnTo>
                                <a:cubicBezTo>
                                  <a:pt x="0" y="389"/>
                                  <a:pt x="4" y="384"/>
                                  <a:pt x="10" y="384"/>
                                </a:cubicBezTo>
                                <a:cubicBezTo>
                                  <a:pt x="16" y="384"/>
                                  <a:pt x="21" y="389"/>
                                  <a:pt x="21" y="395"/>
                                </a:cubicBezTo>
                                <a:lnTo>
                                  <a:pt x="21" y="416"/>
                                </a:lnTo>
                                <a:cubicBezTo>
                                  <a:pt x="21" y="422"/>
                                  <a:pt x="16" y="427"/>
                                  <a:pt x="10" y="427"/>
                                </a:cubicBezTo>
                                <a:cubicBezTo>
                                  <a:pt x="4" y="427"/>
                                  <a:pt x="0" y="422"/>
                                  <a:pt x="0" y="416"/>
                                </a:cubicBezTo>
                                <a:close/>
                                <a:moveTo>
                                  <a:pt x="0" y="352"/>
                                </a:moveTo>
                                <a:lnTo>
                                  <a:pt x="0" y="331"/>
                                </a:lnTo>
                                <a:cubicBezTo>
                                  <a:pt x="0" y="325"/>
                                  <a:pt x="4" y="320"/>
                                  <a:pt x="10" y="320"/>
                                </a:cubicBezTo>
                                <a:cubicBezTo>
                                  <a:pt x="16" y="320"/>
                                  <a:pt x="21" y="325"/>
                                  <a:pt x="21" y="331"/>
                                </a:cubicBezTo>
                                <a:lnTo>
                                  <a:pt x="21" y="352"/>
                                </a:lnTo>
                                <a:cubicBezTo>
                                  <a:pt x="21" y="358"/>
                                  <a:pt x="16" y="363"/>
                                  <a:pt x="10" y="363"/>
                                </a:cubicBezTo>
                                <a:cubicBezTo>
                                  <a:pt x="4" y="363"/>
                                  <a:pt x="0" y="358"/>
                                  <a:pt x="0" y="352"/>
                                </a:cubicBezTo>
                                <a:close/>
                                <a:moveTo>
                                  <a:pt x="0" y="288"/>
                                </a:moveTo>
                                <a:lnTo>
                                  <a:pt x="0" y="267"/>
                                </a:lnTo>
                                <a:cubicBezTo>
                                  <a:pt x="0" y="261"/>
                                  <a:pt x="4" y="256"/>
                                  <a:pt x="10" y="256"/>
                                </a:cubicBezTo>
                                <a:cubicBezTo>
                                  <a:pt x="16" y="256"/>
                                  <a:pt x="21" y="261"/>
                                  <a:pt x="21" y="267"/>
                                </a:cubicBezTo>
                                <a:lnTo>
                                  <a:pt x="21" y="288"/>
                                </a:lnTo>
                                <a:cubicBezTo>
                                  <a:pt x="21" y="294"/>
                                  <a:pt x="16" y="299"/>
                                  <a:pt x="10" y="299"/>
                                </a:cubicBezTo>
                                <a:cubicBezTo>
                                  <a:pt x="4" y="299"/>
                                  <a:pt x="0" y="294"/>
                                  <a:pt x="0" y="288"/>
                                </a:cubicBezTo>
                                <a:close/>
                                <a:moveTo>
                                  <a:pt x="0" y="224"/>
                                </a:moveTo>
                                <a:lnTo>
                                  <a:pt x="0" y="203"/>
                                </a:lnTo>
                                <a:cubicBezTo>
                                  <a:pt x="0" y="197"/>
                                  <a:pt x="4" y="192"/>
                                  <a:pt x="10" y="192"/>
                                </a:cubicBezTo>
                                <a:cubicBezTo>
                                  <a:pt x="16" y="192"/>
                                  <a:pt x="21" y="197"/>
                                  <a:pt x="21" y="203"/>
                                </a:cubicBezTo>
                                <a:lnTo>
                                  <a:pt x="21" y="224"/>
                                </a:lnTo>
                                <a:cubicBezTo>
                                  <a:pt x="21" y="230"/>
                                  <a:pt x="16" y="235"/>
                                  <a:pt x="10" y="235"/>
                                </a:cubicBezTo>
                                <a:cubicBezTo>
                                  <a:pt x="4" y="235"/>
                                  <a:pt x="0" y="230"/>
                                  <a:pt x="0" y="224"/>
                                </a:cubicBezTo>
                                <a:close/>
                                <a:moveTo>
                                  <a:pt x="0" y="160"/>
                                </a:moveTo>
                                <a:lnTo>
                                  <a:pt x="0" y="139"/>
                                </a:lnTo>
                                <a:cubicBezTo>
                                  <a:pt x="0" y="133"/>
                                  <a:pt x="4" y="128"/>
                                  <a:pt x="10" y="128"/>
                                </a:cubicBezTo>
                                <a:cubicBezTo>
                                  <a:pt x="16" y="128"/>
                                  <a:pt x="21" y="133"/>
                                  <a:pt x="21" y="139"/>
                                </a:cubicBezTo>
                                <a:lnTo>
                                  <a:pt x="21" y="160"/>
                                </a:lnTo>
                                <a:cubicBezTo>
                                  <a:pt x="21" y="166"/>
                                  <a:pt x="16" y="171"/>
                                  <a:pt x="10" y="171"/>
                                </a:cubicBezTo>
                                <a:cubicBezTo>
                                  <a:pt x="4" y="171"/>
                                  <a:pt x="0" y="166"/>
                                  <a:pt x="0" y="160"/>
                                </a:cubicBezTo>
                                <a:close/>
                                <a:moveTo>
                                  <a:pt x="0" y="96"/>
                                </a:moveTo>
                                <a:lnTo>
                                  <a:pt x="0" y="75"/>
                                </a:lnTo>
                                <a:cubicBezTo>
                                  <a:pt x="0" y="69"/>
                                  <a:pt x="4" y="64"/>
                                  <a:pt x="10" y="64"/>
                                </a:cubicBezTo>
                                <a:cubicBezTo>
                                  <a:pt x="16" y="64"/>
                                  <a:pt x="21" y="69"/>
                                  <a:pt x="21" y="75"/>
                                </a:cubicBezTo>
                                <a:lnTo>
                                  <a:pt x="21" y="96"/>
                                </a:lnTo>
                                <a:cubicBezTo>
                                  <a:pt x="21" y="102"/>
                                  <a:pt x="16" y="107"/>
                                  <a:pt x="10" y="107"/>
                                </a:cubicBezTo>
                                <a:cubicBezTo>
                                  <a:pt x="4" y="107"/>
                                  <a:pt x="0" y="102"/>
                                  <a:pt x="0" y="96"/>
                                </a:cubicBezTo>
                                <a:close/>
                                <a:moveTo>
                                  <a:pt x="0" y="32"/>
                                </a:moveTo>
                                <a:lnTo>
                                  <a:pt x="0" y="11"/>
                                </a:lnTo>
                                <a:cubicBezTo>
                                  <a:pt x="0" y="5"/>
                                  <a:pt x="4" y="0"/>
                                  <a:pt x="10" y="0"/>
                                </a:cubicBezTo>
                                <a:cubicBezTo>
                                  <a:pt x="16" y="0"/>
                                  <a:pt x="21" y="5"/>
                                  <a:pt x="21" y="11"/>
                                </a:cubicBezTo>
                                <a:lnTo>
                                  <a:pt x="21" y="32"/>
                                </a:lnTo>
                                <a:cubicBezTo>
                                  <a:pt x="21" y="38"/>
                                  <a:pt x="16" y="43"/>
                                  <a:pt x="10" y="43"/>
                                </a:cubicBezTo>
                                <a:cubicBezTo>
                                  <a:pt x="4"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98" name="Freeform 131"/>
                        <wps:cNvSpPr>
                          <a:spLocks noEditPoints="1"/>
                        </wps:cNvSpPr>
                        <wps:spPr bwMode="auto">
                          <a:xfrm>
                            <a:off x="3288665" y="304165"/>
                            <a:ext cx="8255" cy="918845"/>
                          </a:xfrm>
                          <a:custGeom>
                            <a:avLst/>
                            <a:gdLst>
                              <a:gd name="T0" fmla="*/ 8255 w 21"/>
                              <a:gd name="T1" fmla="*/ 914653 h 2411"/>
                              <a:gd name="T2" fmla="*/ 4324 w 21"/>
                              <a:gd name="T3" fmla="*/ 878067 h 2411"/>
                              <a:gd name="T4" fmla="*/ 0 w 21"/>
                              <a:gd name="T5" fmla="*/ 865871 h 2411"/>
                              <a:gd name="T6" fmla="*/ 4324 w 21"/>
                              <a:gd name="T7" fmla="*/ 870064 h 2411"/>
                              <a:gd name="T8" fmla="*/ 8255 w 21"/>
                              <a:gd name="T9" fmla="*/ 833477 h 2411"/>
                              <a:gd name="T10" fmla="*/ 0 w 21"/>
                              <a:gd name="T11" fmla="*/ 809087 h 2411"/>
                              <a:gd name="T12" fmla="*/ 0 w 21"/>
                              <a:gd name="T13" fmla="*/ 817090 h 2411"/>
                              <a:gd name="T14" fmla="*/ 8255 w 21"/>
                              <a:gd name="T15" fmla="*/ 792699 h 2411"/>
                              <a:gd name="T16" fmla="*/ 4324 w 21"/>
                              <a:gd name="T17" fmla="*/ 756113 h 2411"/>
                              <a:gd name="T18" fmla="*/ 0 w 21"/>
                              <a:gd name="T19" fmla="*/ 743918 h 2411"/>
                              <a:gd name="T20" fmla="*/ 4324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4324 w 21"/>
                              <a:gd name="T31" fmla="*/ 634159 h 2411"/>
                              <a:gd name="T32" fmla="*/ 0 w 21"/>
                              <a:gd name="T33" fmla="*/ 621964 h 2411"/>
                              <a:gd name="T34" fmla="*/ 4324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4324 w 21"/>
                              <a:gd name="T45" fmla="*/ 512206 h 2411"/>
                              <a:gd name="T46" fmla="*/ 0 w 21"/>
                              <a:gd name="T47" fmla="*/ 500010 h 2411"/>
                              <a:gd name="T48" fmla="*/ 4324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4324 w 21"/>
                              <a:gd name="T59" fmla="*/ 390252 h 2411"/>
                              <a:gd name="T60" fmla="*/ 0 w 21"/>
                              <a:gd name="T61" fmla="*/ 378057 h 2411"/>
                              <a:gd name="T62" fmla="*/ 4324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4324 w 21"/>
                              <a:gd name="T73" fmla="*/ 268298 h 2411"/>
                              <a:gd name="T74" fmla="*/ 0 w 21"/>
                              <a:gd name="T75" fmla="*/ 256103 h 2411"/>
                              <a:gd name="T76" fmla="*/ 4324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4324 w 21"/>
                              <a:gd name="T87" fmla="*/ 146344 h 2411"/>
                              <a:gd name="T88" fmla="*/ 0 w 21"/>
                              <a:gd name="T89" fmla="*/ 134149 h 2411"/>
                              <a:gd name="T90" fmla="*/ 4324 w 21"/>
                              <a:gd name="T91" fmla="*/ 138341 h 2411"/>
                              <a:gd name="T92" fmla="*/ 8255 w 21"/>
                              <a:gd name="T93" fmla="*/ 101755 h 2411"/>
                              <a:gd name="T94" fmla="*/ 0 w 21"/>
                              <a:gd name="T95" fmla="*/ 77364 h 2411"/>
                              <a:gd name="T96" fmla="*/ 0 w 21"/>
                              <a:gd name="T97" fmla="*/ 85368 h 2411"/>
                              <a:gd name="T98" fmla="*/ 8255 w 21"/>
                              <a:gd name="T99" fmla="*/ 60977 h 2411"/>
                              <a:gd name="T100" fmla="*/ 4324 w 21"/>
                              <a:gd name="T101" fmla="*/ 24391 h 2411"/>
                              <a:gd name="T102" fmla="*/ 0 w 21"/>
                              <a:gd name="T103" fmla="*/ 12195 h 2411"/>
                              <a:gd name="T104" fmla="*/ 4324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1" y="2368"/>
                                </a:cubicBezTo>
                                <a:cubicBezTo>
                                  <a:pt x="17" y="2368"/>
                                  <a:pt x="21" y="2373"/>
                                  <a:pt x="21" y="2379"/>
                                </a:cubicBezTo>
                                <a:lnTo>
                                  <a:pt x="21" y="2400"/>
                                </a:lnTo>
                                <a:cubicBezTo>
                                  <a:pt x="21" y="2406"/>
                                  <a:pt x="17" y="2411"/>
                                  <a:pt x="11" y="2411"/>
                                </a:cubicBezTo>
                                <a:cubicBezTo>
                                  <a:pt x="5" y="2411"/>
                                  <a:pt x="0" y="2406"/>
                                  <a:pt x="0" y="2400"/>
                                </a:cubicBezTo>
                                <a:close/>
                                <a:moveTo>
                                  <a:pt x="0" y="2336"/>
                                </a:moveTo>
                                <a:lnTo>
                                  <a:pt x="0" y="2315"/>
                                </a:lnTo>
                                <a:cubicBezTo>
                                  <a:pt x="0" y="2309"/>
                                  <a:pt x="5" y="2304"/>
                                  <a:pt x="11" y="2304"/>
                                </a:cubicBezTo>
                                <a:cubicBezTo>
                                  <a:pt x="17" y="2304"/>
                                  <a:pt x="21" y="2309"/>
                                  <a:pt x="21" y="2315"/>
                                </a:cubicBezTo>
                                <a:lnTo>
                                  <a:pt x="21" y="2336"/>
                                </a:lnTo>
                                <a:cubicBezTo>
                                  <a:pt x="21" y="2342"/>
                                  <a:pt x="17" y="2347"/>
                                  <a:pt x="11" y="2347"/>
                                </a:cubicBezTo>
                                <a:cubicBezTo>
                                  <a:pt x="5" y="2347"/>
                                  <a:pt x="0" y="2342"/>
                                  <a:pt x="0" y="2336"/>
                                </a:cubicBezTo>
                                <a:close/>
                                <a:moveTo>
                                  <a:pt x="0" y="2272"/>
                                </a:moveTo>
                                <a:lnTo>
                                  <a:pt x="0" y="2251"/>
                                </a:lnTo>
                                <a:cubicBezTo>
                                  <a:pt x="0" y="2245"/>
                                  <a:pt x="5" y="2240"/>
                                  <a:pt x="11" y="2240"/>
                                </a:cubicBezTo>
                                <a:cubicBezTo>
                                  <a:pt x="17" y="2240"/>
                                  <a:pt x="21" y="2245"/>
                                  <a:pt x="21" y="2251"/>
                                </a:cubicBezTo>
                                <a:lnTo>
                                  <a:pt x="21" y="2272"/>
                                </a:lnTo>
                                <a:cubicBezTo>
                                  <a:pt x="21" y="2278"/>
                                  <a:pt x="17" y="2283"/>
                                  <a:pt x="11" y="2283"/>
                                </a:cubicBezTo>
                                <a:cubicBezTo>
                                  <a:pt x="5" y="2283"/>
                                  <a:pt x="0" y="2278"/>
                                  <a:pt x="0" y="2272"/>
                                </a:cubicBezTo>
                                <a:close/>
                                <a:moveTo>
                                  <a:pt x="0" y="2208"/>
                                </a:moveTo>
                                <a:lnTo>
                                  <a:pt x="0" y="2187"/>
                                </a:lnTo>
                                <a:cubicBezTo>
                                  <a:pt x="0" y="2181"/>
                                  <a:pt x="5" y="2176"/>
                                  <a:pt x="11" y="2176"/>
                                </a:cubicBezTo>
                                <a:cubicBezTo>
                                  <a:pt x="17" y="2176"/>
                                  <a:pt x="21" y="2181"/>
                                  <a:pt x="21" y="2187"/>
                                </a:cubicBezTo>
                                <a:lnTo>
                                  <a:pt x="21" y="2208"/>
                                </a:lnTo>
                                <a:cubicBezTo>
                                  <a:pt x="21" y="2214"/>
                                  <a:pt x="17" y="2219"/>
                                  <a:pt x="11" y="2219"/>
                                </a:cubicBezTo>
                                <a:cubicBezTo>
                                  <a:pt x="5" y="2219"/>
                                  <a:pt x="0" y="2214"/>
                                  <a:pt x="0" y="2208"/>
                                </a:cubicBezTo>
                                <a:close/>
                                <a:moveTo>
                                  <a:pt x="0" y="2144"/>
                                </a:moveTo>
                                <a:lnTo>
                                  <a:pt x="0" y="2123"/>
                                </a:lnTo>
                                <a:cubicBezTo>
                                  <a:pt x="0" y="2117"/>
                                  <a:pt x="5" y="2112"/>
                                  <a:pt x="11" y="2112"/>
                                </a:cubicBezTo>
                                <a:cubicBezTo>
                                  <a:pt x="17" y="2112"/>
                                  <a:pt x="21" y="2117"/>
                                  <a:pt x="21" y="2123"/>
                                </a:cubicBezTo>
                                <a:lnTo>
                                  <a:pt x="21" y="2144"/>
                                </a:lnTo>
                                <a:cubicBezTo>
                                  <a:pt x="21" y="2150"/>
                                  <a:pt x="17" y="2155"/>
                                  <a:pt x="11" y="2155"/>
                                </a:cubicBezTo>
                                <a:cubicBezTo>
                                  <a:pt x="5" y="2155"/>
                                  <a:pt x="0" y="2150"/>
                                  <a:pt x="0" y="2144"/>
                                </a:cubicBezTo>
                                <a:close/>
                                <a:moveTo>
                                  <a:pt x="0" y="2080"/>
                                </a:moveTo>
                                <a:lnTo>
                                  <a:pt x="0" y="2059"/>
                                </a:lnTo>
                                <a:cubicBezTo>
                                  <a:pt x="0" y="2053"/>
                                  <a:pt x="5" y="2048"/>
                                  <a:pt x="11" y="2048"/>
                                </a:cubicBezTo>
                                <a:cubicBezTo>
                                  <a:pt x="17" y="2048"/>
                                  <a:pt x="21" y="2053"/>
                                  <a:pt x="21" y="2059"/>
                                </a:cubicBezTo>
                                <a:lnTo>
                                  <a:pt x="21" y="2080"/>
                                </a:lnTo>
                                <a:cubicBezTo>
                                  <a:pt x="21" y="2086"/>
                                  <a:pt x="17" y="2091"/>
                                  <a:pt x="11" y="2091"/>
                                </a:cubicBezTo>
                                <a:cubicBezTo>
                                  <a:pt x="5" y="2091"/>
                                  <a:pt x="0" y="2086"/>
                                  <a:pt x="0" y="2080"/>
                                </a:cubicBezTo>
                                <a:close/>
                                <a:moveTo>
                                  <a:pt x="0" y="2016"/>
                                </a:moveTo>
                                <a:lnTo>
                                  <a:pt x="0" y="1995"/>
                                </a:lnTo>
                                <a:cubicBezTo>
                                  <a:pt x="0" y="1989"/>
                                  <a:pt x="5" y="1984"/>
                                  <a:pt x="11" y="1984"/>
                                </a:cubicBezTo>
                                <a:cubicBezTo>
                                  <a:pt x="17" y="1984"/>
                                  <a:pt x="21" y="1989"/>
                                  <a:pt x="21" y="1995"/>
                                </a:cubicBezTo>
                                <a:lnTo>
                                  <a:pt x="21" y="2016"/>
                                </a:lnTo>
                                <a:cubicBezTo>
                                  <a:pt x="21" y="2022"/>
                                  <a:pt x="17" y="2027"/>
                                  <a:pt x="11" y="2027"/>
                                </a:cubicBezTo>
                                <a:cubicBezTo>
                                  <a:pt x="5" y="2027"/>
                                  <a:pt x="0" y="2022"/>
                                  <a:pt x="0" y="2016"/>
                                </a:cubicBezTo>
                                <a:close/>
                                <a:moveTo>
                                  <a:pt x="0" y="1952"/>
                                </a:moveTo>
                                <a:lnTo>
                                  <a:pt x="0" y="1931"/>
                                </a:lnTo>
                                <a:cubicBezTo>
                                  <a:pt x="0" y="1925"/>
                                  <a:pt x="5" y="1920"/>
                                  <a:pt x="11" y="1920"/>
                                </a:cubicBezTo>
                                <a:cubicBezTo>
                                  <a:pt x="17" y="1920"/>
                                  <a:pt x="21" y="1925"/>
                                  <a:pt x="21" y="1931"/>
                                </a:cubicBezTo>
                                <a:lnTo>
                                  <a:pt x="21" y="1952"/>
                                </a:lnTo>
                                <a:cubicBezTo>
                                  <a:pt x="21" y="1958"/>
                                  <a:pt x="17" y="1963"/>
                                  <a:pt x="11" y="1963"/>
                                </a:cubicBezTo>
                                <a:cubicBezTo>
                                  <a:pt x="5" y="1963"/>
                                  <a:pt x="0" y="1958"/>
                                  <a:pt x="0" y="1952"/>
                                </a:cubicBezTo>
                                <a:close/>
                                <a:moveTo>
                                  <a:pt x="0" y="1888"/>
                                </a:moveTo>
                                <a:lnTo>
                                  <a:pt x="0" y="1867"/>
                                </a:lnTo>
                                <a:cubicBezTo>
                                  <a:pt x="0" y="1861"/>
                                  <a:pt x="5" y="1856"/>
                                  <a:pt x="11" y="1856"/>
                                </a:cubicBezTo>
                                <a:cubicBezTo>
                                  <a:pt x="17" y="1856"/>
                                  <a:pt x="21" y="1861"/>
                                  <a:pt x="21" y="1867"/>
                                </a:cubicBezTo>
                                <a:lnTo>
                                  <a:pt x="21" y="1888"/>
                                </a:lnTo>
                                <a:cubicBezTo>
                                  <a:pt x="21" y="1894"/>
                                  <a:pt x="17" y="1899"/>
                                  <a:pt x="11" y="1899"/>
                                </a:cubicBezTo>
                                <a:cubicBezTo>
                                  <a:pt x="5" y="1899"/>
                                  <a:pt x="0" y="1894"/>
                                  <a:pt x="0" y="1888"/>
                                </a:cubicBezTo>
                                <a:close/>
                                <a:moveTo>
                                  <a:pt x="0" y="1824"/>
                                </a:moveTo>
                                <a:lnTo>
                                  <a:pt x="0" y="1803"/>
                                </a:lnTo>
                                <a:cubicBezTo>
                                  <a:pt x="0" y="1797"/>
                                  <a:pt x="5" y="1792"/>
                                  <a:pt x="11" y="1792"/>
                                </a:cubicBezTo>
                                <a:cubicBezTo>
                                  <a:pt x="17" y="1792"/>
                                  <a:pt x="21" y="1797"/>
                                  <a:pt x="21" y="1803"/>
                                </a:cubicBezTo>
                                <a:lnTo>
                                  <a:pt x="21" y="1824"/>
                                </a:lnTo>
                                <a:cubicBezTo>
                                  <a:pt x="21" y="1830"/>
                                  <a:pt x="17" y="1835"/>
                                  <a:pt x="11" y="1835"/>
                                </a:cubicBezTo>
                                <a:cubicBezTo>
                                  <a:pt x="5" y="1835"/>
                                  <a:pt x="0" y="1830"/>
                                  <a:pt x="0" y="1824"/>
                                </a:cubicBezTo>
                                <a:close/>
                                <a:moveTo>
                                  <a:pt x="0" y="1760"/>
                                </a:moveTo>
                                <a:lnTo>
                                  <a:pt x="0" y="1739"/>
                                </a:lnTo>
                                <a:cubicBezTo>
                                  <a:pt x="0" y="1733"/>
                                  <a:pt x="5" y="1728"/>
                                  <a:pt x="11" y="1728"/>
                                </a:cubicBezTo>
                                <a:cubicBezTo>
                                  <a:pt x="17" y="1728"/>
                                  <a:pt x="21" y="1733"/>
                                  <a:pt x="21" y="1739"/>
                                </a:cubicBezTo>
                                <a:lnTo>
                                  <a:pt x="21" y="1760"/>
                                </a:lnTo>
                                <a:cubicBezTo>
                                  <a:pt x="21" y="1766"/>
                                  <a:pt x="17" y="1771"/>
                                  <a:pt x="11" y="1771"/>
                                </a:cubicBezTo>
                                <a:cubicBezTo>
                                  <a:pt x="5" y="1771"/>
                                  <a:pt x="0" y="1766"/>
                                  <a:pt x="0" y="1760"/>
                                </a:cubicBezTo>
                                <a:close/>
                                <a:moveTo>
                                  <a:pt x="0" y="1696"/>
                                </a:moveTo>
                                <a:lnTo>
                                  <a:pt x="0" y="1675"/>
                                </a:lnTo>
                                <a:cubicBezTo>
                                  <a:pt x="0" y="1669"/>
                                  <a:pt x="5" y="1664"/>
                                  <a:pt x="11" y="1664"/>
                                </a:cubicBezTo>
                                <a:cubicBezTo>
                                  <a:pt x="17" y="1664"/>
                                  <a:pt x="21" y="1669"/>
                                  <a:pt x="21" y="1675"/>
                                </a:cubicBezTo>
                                <a:lnTo>
                                  <a:pt x="21" y="1696"/>
                                </a:lnTo>
                                <a:cubicBezTo>
                                  <a:pt x="21" y="1702"/>
                                  <a:pt x="17" y="1707"/>
                                  <a:pt x="11" y="1707"/>
                                </a:cubicBezTo>
                                <a:cubicBezTo>
                                  <a:pt x="5" y="1707"/>
                                  <a:pt x="0" y="1702"/>
                                  <a:pt x="0" y="1696"/>
                                </a:cubicBezTo>
                                <a:close/>
                                <a:moveTo>
                                  <a:pt x="0" y="1632"/>
                                </a:moveTo>
                                <a:lnTo>
                                  <a:pt x="0" y="1611"/>
                                </a:lnTo>
                                <a:cubicBezTo>
                                  <a:pt x="0" y="1605"/>
                                  <a:pt x="5" y="1600"/>
                                  <a:pt x="11" y="1600"/>
                                </a:cubicBezTo>
                                <a:cubicBezTo>
                                  <a:pt x="17" y="1600"/>
                                  <a:pt x="21" y="1605"/>
                                  <a:pt x="21" y="1611"/>
                                </a:cubicBezTo>
                                <a:lnTo>
                                  <a:pt x="21" y="1632"/>
                                </a:lnTo>
                                <a:cubicBezTo>
                                  <a:pt x="21" y="1638"/>
                                  <a:pt x="17" y="1643"/>
                                  <a:pt x="11" y="1643"/>
                                </a:cubicBezTo>
                                <a:cubicBezTo>
                                  <a:pt x="5" y="1643"/>
                                  <a:pt x="0" y="1638"/>
                                  <a:pt x="0" y="1632"/>
                                </a:cubicBezTo>
                                <a:close/>
                                <a:moveTo>
                                  <a:pt x="0" y="1568"/>
                                </a:moveTo>
                                <a:lnTo>
                                  <a:pt x="0" y="1547"/>
                                </a:lnTo>
                                <a:cubicBezTo>
                                  <a:pt x="0" y="1541"/>
                                  <a:pt x="5" y="1536"/>
                                  <a:pt x="11" y="1536"/>
                                </a:cubicBezTo>
                                <a:cubicBezTo>
                                  <a:pt x="17" y="1536"/>
                                  <a:pt x="21" y="1541"/>
                                  <a:pt x="21" y="1547"/>
                                </a:cubicBezTo>
                                <a:lnTo>
                                  <a:pt x="21" y="1568"/>
                                </a:lnTo>
                                <a:cubicBezTo>
                                  <a:pt x="21" y="1574"/>
                                  <a:pt x="17" y="1579"/>
                                  <a:pt x="11" y="1579"/>
                                </a:cubicBezTo>
                                <a:cubicBezTo>
                                  <a:pt x="5" y="1579"/>
                                  <a:pt x="0" y="1574"/>
                                  <a:pt x="0" y="1568"/>
                                </a:cubicBezTo>
                                <a:close/>
                                <a:moveTo>
                                  <a:pt x="0" y="1504"/>
                                </a:moveTo>
                                <a:lnTo>
                                  <a:pt x="0" y="1483"/>
                                </a:lnTo>
                                <a:cubicBezTo>
                                  <a:pt x="0" y="1477"/>
                                  <a:pt x="5" y="1472"/>
                                  <a:pt x="11" y="1472"/>
                                </a:cubicBezTo>
                                <a:cubicBezTo>
                                  <a:pt x="17" y="1472"/>
                                  <a:pt x="21" y="1477"/>
                                  <a:pt x="21" y="1483"/>
                                </a:cubicBezTo>
                                <a:lnTo>
                                  <a:pt x="21" y="1504"/>
                                </a:lnTo>
                                <a:cubicBezTo>
                                  <a:pt x="21" y="1510"/>
                                  <a:pt x="17" y="1515"/>
                                  <a:pt x="11" y="1515"/>
                                </a:cubicBezTo>
                                <a:cubicBezTo>
                                  <a:pt x="5" y="1515"/>
                                  <a:pt x="0" y="1510"/>
                                  <a:pt x="0" y="1504"/>
                                </a:cubicBezTo>
                                <a:close/>
                                <a:moveTo>
                                  <a:pt x="0" y="1440"/>
                                </a:moveTo>
                                <a:lnTo>
                                  <a:pt x="0" y="1419"/>
                                </a:lnTo>
                                <a:cubicBezTo>
                                  <a:pt x="0" y="1413"/>
                                  <a:pt x="5" y="1408"/>
                                  <a:pt x="11" y="1408"/>
                                </a:cubicBezTo>
                                <a:cubicBezTo>
                                  <a:pt x="17" y="1408"/>
                                  <a:pt x="21" y="1413"/>
                                  <a:pt x="21" y="1419"/>
                                </a:cubicBezTo>
                                <a:lnTo>
                                  <a:pt x="21" y="1440"/>
                                </a:lnTo>
                                <a:cubicBezTo>
                                  <a:pt x="21" y="1446"/>
                                  <a:pt x="17" y="1451"/>
                                  <a:pt x="11" y="1451"/>
                                </a:cubicBezTo>
                                <a:cubicBezTo>
                                  <a:pt x="5" y="1451"/>
                                  <a:pt x="0" y="1446"/>
                                  <a:pt x="0" y="1440"/>
                                </a:cubicBezTo>
                                <a:close/>
                                <a:moveTo>
                                  <a:pt x="0" y="1376"/>
                                </a:moveTo>
                                <a:lnTo>
                                  <a:pt x="0" y="1355"/>
                                </a:lnTo>
                                <a:cubicBezTo>
                                  <a:pt x="0" y="1349"/>
                                  <a:pt x="5" y="1344"/>
                                  <a:pt x="11" y="1344"/>
                                </a:cubicBezTo>
                                <a:cubicBezTo>
                                  <a:pt x="17" y="1344"/>
                                  <a:pt x="21" y="1349"/>
                                  <a:pt x="21" y="1355"/>
                                </a:cubicBezTo>
                                <a:lnTo>
                                  <a:pt x="21" y="1376"/>
                                </a:lnTo>
                                <a:cubicBezTo>
                                  <a:pt x="21" y="1382"/>
                                  <a:pt x="17" y="1387"/>
                                  <a:pt x="11" y="1387"/>
                                </a:cubicBezTo>
                                <a:cubicBezTo>
                                  <a:pt x="5" y="1387"/>
                                  <a:pt x="0" y="1382"/>
                                  <a:pt x="0" y="1376"/>
                                </a:cubicBezTo>
                                <a:close/>
                                <a:moveTo>
                                  <a:pt x="0" y="1312"/>
                                </a:moveTo>
                                <a:lnTo>
                                  <a:pt x="0" y="1291"/>
                                </a:lnTo>
                                <a:cubicBezTo>
                                  <a:pt x="0" y="1285"/>
                                  <a:pt x="5" y="1280"/>
                                  <a:pt x="11" y="1280"/>
                                </a:cubicBezTo>
                                <a:cubicBezTo>
                                  <a:pt x="17" y="1280"/>
                                  <a:pt x="21" y="1285"/>
                                  <a:pt x="21" y="1291"/>
                                </a:cubicBezTo>
                                <a:lnTo>
                                  <a:pt x="21" y="1312"/>
                                </a:lnTo>
                                <a:cubicBezTo>
                                  <a:pt x="21" y="1318"/>
                                  <a:pt x="17" y="1323"/>
                                  <a:pt x="11" y="1323"/>
                                </a:cubicBezTo>
                                <a:cubicBezTo>
                                  <a:pt x="5" y="1323"/>
                                  <a:pt x="0" y="1318"/>
                                  <a:pt x="0" y="1312"/>
                                </a:cubicBezTo>
                                <a:close/>
                                <a:moveTo>
                                  <a:pt x="0" y="1248"/>
                                </a:moveTo>
                                <a:lnTo>
                                  <a:pt x="0" y="1227"/>
                                </a:lnTo>
                                <a:cubicBezTo>
                                  <a:pt x="0" y="1221"/>
                                  <a:pt x="5" y="1216"/>
                                  <a:pt x="11" y="1216"/>
                                </a:cubicBezTo>
                                <a:cubicBezTo>
                                  <a:pt x="17" y="1216"/>
                                  <a:pt x="21" y="1221"/>
                                  <a:pt x="21" y="1227"/>
                                </a:cubicBezTo>
                                <a:lnTo>
                                  <a:pt x="21" y="1248"/>
                                </a:lnTo>
                                <a:cubicBezTo>
                                  <a:pt x="21" y="1254"/>
                                  <a:pt x="17" y="1259"/>
                                  <a:pt x="11" y="1259"/>
                                </a:cubicBezTo>
                                <a:cubicBezTo>
                                  <a:pt x="5" y="1259"/>
                                  <a:pt x="0" y="1254"/>
                                  <a:pt x="0" y="1248"/>
                                </a:cubicBezTo>
                                <a:close/>
                                <a:moveTo>
                                  <a:pt x="0" y="1184"/>
                                </a:moveTo>
                                <a:lnTo>
                                  <a:pt x="0" y="1163"/>
                                </a:lnTo>
                                <a:cubicBezTo>
                                  <a:pt x="0" y="1157"/>
                                  <a:pt x="5" y="1152"/>
                                  <a:pt x="11" y="1152"/>
                                </a:cubicBezTo>
                                <a:cubicBezTo>
                                  <a:pt x="17" y="1152"/>
                                  <a:pt x="21" y="1157"/>
                                  <a:pt x="21" y="1163"/>
                                </a:cubicBezTo>
                                <a:lnTo>
                                  <a:pt x="21" y="1184"/>
                                </a:lnTo>
                                <a:cubicBezTo>
                                  <a:pt x="21" y="1190"/>
                                  <a:pt x="17" y="1195"/>
                                  <a:pt x="11" y="1195"/>
                                </a:cubicBezTo>
                                <a:cubicBezTo>
                                  <a:pt x="5" y="1195"/>
                                  <a:pt x="0" y="1190"/>
                                  <a:pt x="0" y="1184"/>
                                </a:cubicBezTo>
                                <a:close/>
                                <a:moveTo>
                                  <a:pt x="0" y="1120"/>
                                </a:moveTo>
                                <a:lnTo>
                                  <a:pt x="0" y="1099"/>
                                </a:lnTo>
                                <a:cubicBezTo>
                                  <a:pt x="0" y="1093"/>
                                  <a:pt x="5" y="1088"/>
                                  <a:pt x="11" y="1088"/>
                                </a:cubicBezTo>
                                <a:cubicBezTo>
                                  <a:pt x="17" y="1088"/>
                                  <a:pt x="21" y="1093"/>
                                  <a:pt x="21" y="1099"/>
                                </a:cubicBezTo>
                                <a:lnTo>
                                  <a:pt x="21" y="1120"/>
                                </a:lnTo>
                                <a:cubicBezTo>
                                  <a:pt x="21" y="1126"/>
                                  <a:pt x="17" y="1131"/>
                                  <a:pt x="11" y="1131"/>
                                </a:cubicBezTo>
                                <a:cubicBezTo>
                                  <a:pt x="5" y="1131"/>
                                  <a:pt x="0" y="1126"/>
                                  <a:pt x="0" y="1120"/>
                                </a:cubicBezTo>
                                <a:close/>
                                <a:moveTo>
                                  <a:pt x="0" y="1056"/>
                                </a:moveTo>
                                <a:lnTo>
                                  <a:pt x="0" y="1035"/>
                                </a:lnTo>
                                <a:cubicBezTo>
                                  <a:pt x="0" y="1029"/>
                                  <a:pt x="5" y="1024"/>
                                  <a:pt x="11" y="1024"/>
                                </a:cubicBezTo>
                                <a:cubicBezTo>
                                  <a:pt x="17" y="1024"/>
                                  <a:pt x="21" y="1029"/>
                                  <a:pt x="21" y="1035"/>
                                </a:cubicBezTo>
                                <a:lnTo>
                                  <a:pt x="21" y="1056"/>
                                </a:lnTo>
                                <a:cubicBezTo>
                                  <a:pt x="21" y="1062"/>
                                  <a:pt x="17" y="1067"/>
                                  <a:pt x="11" y="1067"/>
                                </a:cubicBezTo>
                                <a:cubicBezTo>
                                  <a:pt x="5" y="1067"/>
                                  <a:pt x="0" y="1062"/>
                                  <a:pt x="0" y="1056"/>
                                </a:cubicBezTo>
                                <a:close/>
                                <a:moveTo>
                                  <a:pt x="0" y="992"/>
                                </a:moveTo>
                                <a:lnTo>
                                  <a:pt x="0" y="971"/>
                                </a:lnTo>
                                <a:cubicBezTo>
                                  <a:pt x="0" y="965"/>
                                  <a:pt x="5" y="960"/>
                                  <a:pt x="11" y="960"/>
                                </a:cubicBezTo>
                                <a:cubicBezTo>
                                  <a:pt x="17" y="960"/>
                                  <a:pt x="21" y="965"/>
                                  <a:pt x="21" y="971"/>
                                </a:cubicBezTo>
                                <a:lnTo>
                                  <a:pt x="21" y="992"/>
                                </a:lnTo>
                                <a:cubicBezTo>
                                  <a:pt x="21" y="998"/>
                                  <a:pt x="17" y="1003"/>
                                  <a:pt x="11" y="1003"/>
                                </a:cubicBezTo>
                                <a:cubicBezTo>
                                  <a:pt x="5" y="1003"/>
                                  <a:pt x="0" y="998"/>
                                  <a:pt x="0" y="992"/>
                                </a:cubicBezTo>
                                <a:close/>
                                <a:moveTo>
                                  <a:pt x="0" y="928"/>
                                </a:moveTo>
                                <a:lnTo>
                                  <a:pt x="0" y="907"/>
                                </a:lnTo>
                                <a:cubicBezTo>
                                  <a:pt x="0" y="901"/>
                                  <a:pt x="5" y="896"/>
                                  <a:pt x="11" y="896"/>
                                </a:cubicBezTo>
                                <a:cubicBezTo>
                                  <a:pt x="17" y="896"/>
                                  <a:pt x="21" y="901"/>
                                  <a:pt x="21" y="907"/>
                                </a:cubicBezTo>
                                <a:lnTo>
                                  <a:pt x="21" y="928"/>
                                </a:lnTo>
                                <a:cubicBezTo>
                                  <a:pt x="21" y="934"/>
                                  <a:pt x="17" y="939"/>
                                  <a:pt x="11" y="939"/>
                                </a:cubicBezTo>
                                <a:cubicBezTo>
                                  <a:pt x="5" y="939"/>
                                  <a:pt x="0" y="934"/>
                                  <a:pt x="0" y="928"/>
                                </a:cubicBezTo>
                                <a:close/>
                                <a:moveTo>
                                  <a:pt x="0" y="864"/>
                                </a:moveTo>
                                <a:lnTo>
                                  <a:pt x="0" y="843"/>
                                </a:lnTo>
                                <a:cubicBezTo>
                                  <a:pt x="0" y="837"/>
                                  <a:pt x="5" y="832"/>
                                  <a:pt x="11" y="832"/>
                                </a:cubicBezTo>
                                <a:cubicBezTo>
                                  <a:pt x="17" y="832"/>
                                  <a:pt x="21" y="837"/>
                                  <a:pt x="21" y="843"/>
                                </a:cubicBezTo>
                                <a:lnTo>
                                  <a:pt x="21" y="864"/>
                                </a:lnTo>
                                <a:cubicBezTo>
                                  <a:pt x="21" y="870"/>
                                  <a:pt x="17" y="875"/>
                                  <a:pt x="11" y="875"/>
                                </a:cubicBezTo>
                                <a:cubicBezTo>
                                  <a:pt x="5" y="875"/>
                                  <a:pt x="0" y="870"/>
                                  <a:pt x="0" y="864"/>
                                </a:cubicBezTo>
                                <a:close/>
                                <a:moveTo>
                                  <a:pt x="0" y="800"/>
                                </a:moveTo>
                                <a:lnTo>
                                  <a:pt x="0" y="779"/>
                                </a:lnTo>
                                <a:cubicBezTo>
                                  <a:pt x="0" y="773"/>
                                  <a:pt x="5" y="768"/>
                                  <a:pt x="11" y="768"/>
                                </a:cubicBezTo>
                                <a:cubicBezTo>
                                  <a:pt x="17" y="768"/>
                                  <a:pt x="21" y="773"/>
                                  <a:pt x="21" y="779"/>
                                </a:cubicBezTo>
                                <a:lnTo>
                                  <a:pt x="21" y="800"/>
                                </a:lnTo>
                                <a:cubicBezTo>
                                  <a:pt x="21" y="806"/>
                                  <a:pt x="17" y="811"/>
                                  <a:pt x="11" y="811"/>
                                </a:cubicBezTo>
                                <a:cubicBezTo>
                                  <a:pt x="5" y="811"/>
                                  <a:pt x="0" y="806"/>
                                  <a:pt x="0" y="800"/>
                                </a:cubicBezTo>
                                <a:close/>
                                <a:moveTo>
                                  <a:pt x="0" y="736"/>
                                </a:moveTo>
                                <a:lnTo>
                                  <a:pt x="0" y="715"/>
                                </a:lnTo>
                                <a:cubicBezTo>
                                  <a:pt x="0" y="709"/>
                                  <a:pt x="5" y="704"/>
                                  <a:pt x="11" y="704"/>
                                </a:cubicBezTo>
                                <a:cubicBezTo>
                                  <a:pt x="17" y="704"/>
                                  <a:pt x="21" y="709"/>
                                  <a:pt x="21" y="715"/>
                                </a:cubicBezTo>
                                <a:lnTo>
                                  <a:pt x="21" y="736"/>
                                </a:lnTo>
                                <a:cubicBezTo>
                                  <a:pt x="21" y="742"/>
                                  <a:pt x="17" y="747"/>
                                  <a:pt x="11" y="747"/>
                                </a:cubicBezTo>
                                <a:cubicBezTo>
                                  <a:pt x="5" y="747"/>
                                  <a:pt x="0" y="742"/>
                                  <a:pt x="0" y="736"/>
                                </a:cubicBezTo>
                                <a:close/>
                                <a:moveTo>
                                  <a:pt x="0" y="672"/>
                                </a:moveTo>
                                <a:lnTo>
                                  <a:pt x="0" y="651"/>
                                </a:lnTo>
                                <a:cubicBezTo>
                                  <a:pt x="0" y="645"/>
                                  <a:pt x="5" y="640"/>
                                  <a:pt x="11" y="640"/>
                                </a:cubicBezTo>
                                <a:cubicBezTo>
                                  <a:pt x="17" y="640"/>
                                  <a:pt x="21" y="645"/>
                                  <a:pt x="21" y="651"/>
                                </a:cubicBezTo>
                                <a:lnTo>
                                  <a:pt x="21" y="672"/>
                                </a:lnTo>
                                <a:cubicBezTo>
                                  <a:pt x="21" y="678"/>
                                  <a:pt x="17" y="683"/>
                                  <a:pt x="11" y="683"/>
                                </a:cubicBezTo>
                                <a:cubicBezTo>
                                  <a:pt x="5" y="683"/>
                                  <a:pt x="0" y="678"/>
                                  <a:pt x="0" y="672"/>
                                </a:cubicBezTo>
                                <a:close/>
                                <a:moveTo>
                                  <a:pt x="0" y="608"/>
                                </a:moveTo>
                                <a:lnTo>
                                  <a:pt x="0" y="587"/>
                                </a:lnTo>
                                <a:cubicBezTo>
                                  <a:pt x="0" y="581"/>
                                  <a:pt x="5" y="576"/>
                                  <a:pt x="11" y="576"/>
                                </a:cubicBezTo>
                                <a:cubicBezTo>
                                  <a:pt x="17" y="576"/>
                                  <a:pt x="21" y="581"/>
                                  <a:pt x="21" y="587"/>
                                </a:cubicBezTo>
                                <a:lnTo>
                                  <a:pt x="21" y="608"/>
                                </a:lnTo>
                                <a:cubicBezTo>
                                  <a:pt x="21" y="614"/>
                                  <a:pt x="17" y="619"/>
                                  <a:pt x="11" y="619"/>
                                </a:cubicBezTo>
                                <a:cubicBezTo>
                                  <a:pt x="5" y="619"/>
                                  <a:pt x="0" y="614"/>
                                  <a:pt x="0" y="608"/>
                                </a:cubicBezTo>
                                <a:close/>
                                <a:moveTo>
                                  <a:pt x="0" y="544"/>
                                </a:moveTo>
                                <a:lnTo>
                                  <a:pt x="0" y="523"/>
                                </a:lnTo>
                                <a:cubicBezTo>
                                  <a:pt x="0" y="517"/>
                                  <a:pt x="5" y="512"/>
                                  <a:pt x="11" y="512"/>
                                </a:cubicBezTo>
                                <a:cubicBezTo>
                                  <a:pt x="17" y="512"/>
                                  <a:pt x="21" y="517"/>
                                  <a:pt x="21" y="523"/>
                                </a:cubicBezTo>
                                <a:lnTo>
                                  <a:pt x="21" y="544"/>
                                </a:lnTo>
                                <a:cubicBezTo>
                                  <a:pt x="21" y="550"/>
                                  <a:pt x="17" y="555"/>
                                  <a:pt x="11" y="555"/>
                                </a:cubicBezTo>
                                <a:cubicBezTo>
                                  <a:pt x="5" y="555"/>
                                  <a:pt x="0" y="550"/>
                                  <a:pt x="0" y="544"/>
                                </a:cubicBezTo>
                                <a:close/>
                                <a:moveTo>
                                  <a:pt x="0" y="480"/>
                                </a:moveTo>
                                <a:lnTo>
                                  <a:pt x="0" y="459"/>
                                </a:lnTo>
                                <a:cubicBezTo>
                                  <a:pt x="0" y="453"/>
                                  <a:pt x="5" y="448"/>
                                  <a:pt x="11" y="448"/>
                                </a:cubicBezTo>
                                <a:cubicBezTo>
                                  <a:pt x="17" y="448"/>
                                  <a:pt x="21" y="453"/>
                                  <a:pt x="21" y="459"/>
                                </a:cubicBezTo>
                                <a:lnTo>
                                  <a:pt x="21" y="480"/>
                                </a:lnTo>
                                <a:cubicBezTo>
                                  <a:pt x="21" y="486"/>
                                  <a:pt x="17" y="491"/>
                                  <a:pt x="11" y="491"/>
                                </a:cubicBezTo>
                                <a:cubicBezTo>
                                  <a:pt x="5" y="491"/>
                                  <a:pt x="0" y="486"/>
                                  <a:pt x="0" y="480"/>
                                </a:cubicBezTo>
                                <a:close/>
                                <a:moveTo>
                                  <a:pt x="0" y="416"/>
                                </a:moveTo>
                                <a:lnTo>
                                  <a:pt x="0" y="395"/>
                                </a:lnTo>
                                <a:cubicBezTo>
                                  <a:pt x="0" y="389"/>
                                  <a:pt x="5" y="384"/>
                                  <a:pt x="11" y="384"/>
                                </a:cubicBezTo>
                                <a:cubicBezTo>
                                  <a:pt x="17" y="384"/>
                                  <a:pt x="21" y="389"/>
                                  <a:pt x="21" y="395"/>
                                </a:cubicBezTo>
                                <a:lnTo>
                                  <a:pt x="21" y="416"/>
                                </a:lnTo>
                                <a:cubicBezTo>
                                  <a:pt x="21" y="422"/>
                                  <a:pt x="17" y="427"/>
                                  <a:pt x="11" y="427"/>
                                </a:cubicBezTo>
                                <a:cubicBezTo>
                                  <a:pt x="5" y="427"/>
                                  <a:pt x="0" y="422"/>
                                  <a:pt x="0" y="416"/>
                                </a:cubicBezTo>
                                <a:close/>
                                <a:moveTo>
                                  <a:pt x="0" y="352"/>
                                </a:moveTo>
                                <a:lnTo>
                                  <a:pt x="0" y="331"/>
                                </a:lnTo>
                                <a:cubicBezTo>
                                  <a:pt x="0" y="325"/>
                                  <a:pt x="5" y="320"/>
                                  <a:pt x="11" y="320"/>
                                </a:cubicBezTo>
                                <a:cubicBezTo>
                                  <a:pt x="17" y="320"/>
                                  <a:pt x="21" y="325"/>
                                  <a:pt x="21" y="331"/>
                                </a:cubicBezTo>
                                <a:lnTo>
                                  <a:pt x="21" y="352"/>
                                </a:lnTo>
                                <a:cubicBezTo>
                                  <a:pt x="21" y="358"/>
                                  <a:pt x="17" y="363"/>
                                  <a:pt x="11" y="363"/>
                                </a:cubicBezTo>
                                <a:cubicBezTo>
                                  <a:pt x="5" y="363"/>
                                  <a:pt x="0" y="358"/>
                                  <a:pt x="0" y="352"/>
                                </a:cubicBezTo>
                                <a:close/>
                                <a:moveTo>
                                  <a:pt x="0" y="288"/>
                                </a:moveTo>
                                <a:lnTo>
                                  <a:pt x="0" y="267"/>
                                </a:lnTo>
                                <a:cubicBezTo>
                                  <a:pt x="0" y="261"/>
                                  <a:pt x="5" y="256"/>
                                  <a:pt x="11" y="256"/>
                                </a:cubicBezTo>
                                <a:cubicBezTo>
                                  <a:pt x="17" y="256"/>
                                  <a:pt x="21" y="261"/>
                                  <a:pt x="21" y="267"/>
                                </a:cubicBezTo>
                                <a:lnTo>
                                  <a:pt x="21" y="288"/>
                                </a:lnTo>
                                <a:cubicBezTo>
                                  <a:pt x="21" y="294"/>
                                  <a:pt x="17" y="299"/>
                                  <a:pt x="11" y="299"/>
                                </a:cubicBezTo>
                                <a:cubicBezTo>
                                  <a:pt x="5" y="299"/>
                                  <a:pt x="0" y="294"/>
                                  <a:pt x="0" y="288"/>
                                </a:cubicBezTo>
                                <a:close/>
                                <a:moveTo>
                                  <a:pt x="0" y="224"/>
                                </a:moveTo>
                                <a:lnTo>
                                  <a:pt x="0" y="203"/>
                                </a:lnTo>
                                <a:cubicBezTo>
                                  <a:pt x="0" y="197"/>
                                  <a:pt x="5" y="192"/>
                                  <a:pt x="11" y="192"/>
                                </a:cubicBezTo>
                                <a:cubicBezTo>
                                  <a:pt x="17" y="192"/>
                                  <a:pt x="21" y="197"/>
                                  <a:pt x="21" y="203"/>
                                </a:cubicBezTo>
                                <a:lnTo>
                                  <a:pt x="21" y="224"/>
                                </a:lnTo>
                                <a:cubicBezTo>
                                  <a:pt x="21" y="230"/>
                                  <a:pt x="17" y="235"/>
                                  <a:pt x="11" y="235"/>
                                </a:cubicBezTo>
                                <a:cubicBezTo>
                                  <a:pt x="5" y="235"/>
                                  <a:pt x="0" y="230"/>
                                  <a:pt x="0" y="224"/>
                                </a:cubicBezTo>
                                <a:close/>
                                <a:moveTo>
                                  <a:pt x="0" y="160"/>
                                </a:moveTo>
                                <a:lnTo>
                                  <a:pt x="0" y="139"/>
                                </a:lnTo>
                                <a:cubicBezTo>
                                  <a:pt x="0" y="133"/>
                                  <a:pt x="5" y="128"/>
                                  <a:pt x="11" y="128"/>
                                </a:cubicBezTo>
                                <a:cubicBezTo>
                                  <a:pt x="17" y="128"/>
                                  <a:pt x="21" y="133"/>
                                  <a:pt x="21" y="139"/>
                                </a:cubicBezTo>
                                <a:lnTo>
                                  <a:pt x="21" y="160"/>
                                </a:lnTo>
                                <a:cubicBezTo>
                                  <a:pt x="21" y="166"/>
                                  <a:pt x="17" y="171"/>
                                  <a:pt x="11" y="171"/>
                                </a:cubicBezTo>
                                <a:cubicBezTo>
                                  <a:pt x="5" y="171"/>
                                  <a:pt x="0" y="166"/>
                                  <a:pt x="0" y="160"/>
                                </a:cubicBezTo>
                                <a:close/>
                                <a:moveTo>
                                  <a:pt x="0" y="96"/>
                                </a:moveTo>
                                <a:lnTo>
                                  <a:pt x="0" y="75"/>
                                </a:lnTo>
                                <a:cubicBezTo>
                                  <a:pt x="0" y="69"/>
                                  <a:pt x="5" y="64"/>
                                  <a:pt x="11" y="64"/>
                                </a:cubicBezTo>
                                <a:cubicBezTo>
                                  <a:pt x="17" y="64"/>
                                  <a:pt x="21" y="69"/>
                                  <a:pt x="21" y="75"/>
                                </a:cubicBezTo>
                                <a:lnTo>
                                  <a:pt x="21" y="96"/>
                                </a:lnTo>
                                <a:cubicBezTo>
                                  <a:pt x="21" y="102"/>
                                  <a:pt x="17" y="107"/>
                                  <a:pt x="11" y="107"/>
                                </a:cubicBezTo>
                                <a:cubicBezTo>
                                  <a:pt x="5" y="107"/>
                                  <a:pt x="0" y="102"/>
                                  <a:pt x="0" y="96"/>
                                </a:cubicBezTo>
                                <a:close/>
                                <a:moveTo>
                                  <a:pt x="0" y="32"/>
                                </a:moveTo>
                                <a:lnTo>
                                  <a:pt x="0" y="11"/>
                                </a:lnTo>
                                <a:cubicBezTo>
                                  <a:pt x="0" y="5"/>
                                  <a:pt x="5" y="0"/>
                                  <a:pt x="11" y="0"/>
                                </a:cubicBezTo>
                                <a:cubicBezTo>
                                  <a:pt x="17" y="0"/>
                                  <a:pt x="21" y="5"/>
                                  <a:pt x="21" y="11"/>
                                </a:cubicBezTo>
                                <a:lnTo>
                                  <a:pt x="21" y="32"/>
                                </a:lnTo>
                                <a:cubicBezTo>
                                  <a:pt x="21"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99" name="Line 132"/>
                        <wps:cNvCnPr/>
                        <wps:spPr bwMode="auto">
                          <a:xfrm>
                            <a:off x="2968625" y="1104265"/>
                            <a:ext cx="30289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00" name="Freeform 133"/>
                        <wps:cNvSpPr>
                          <a:spLocks/>
                        </wps:cNvSpPr>
                        <wps:spPr bwMode="auto">
                          <a:xfrm>
                            <a:off x="2947670" y="1077595"/>
                            <a:ext cx="26035" cy="53340"/>
                          </a:xfrm>
                          <a:custGeom>
                            <a:avLst/>
                            <a:gdLst>
                              <a:gd name="T0" fmla="*/ 26035 w 41"/>
                              <a:gd name="T1" fmla="*/ 53340 h 84"/>
                              <a:gd name="T2" fmla="*/ 0 w 41"/>
                              <a:gd name="T3" fmla="*/ 26670 h 84"/>
                              <a:gd name="T4" fmla="*/ 26035 w 41"/>
                              <a:gd name="T5" fmla="*/ 0 h 84"/>
                              <a:gd name="T6" fmla="*/ 26035 w 41"/>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1" h="84">
                                <a:moveTo>
                                  <a:pt x="41" y="84"/>
                                </a:moveTo>
                                <a:lnTo>
                                  <a:pt x="0" y="42"/>
                                </a:lnTo>
                                <a:lnTo>
                                  <a:pt x="41" y="0"/>
                                </a:lnTo>
                                <a:lnTo>
                                  <a:pt x="41"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34"/>
                        <wps:cNvSpPr>
                          <a:spLocks/>
                        </wps:cNvSpPr>
                        <wps:spPr bwMode="auto">
                          <a:xfrm>
                            <a:off x="3266440" y="107759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Rectangle 136"/>
                        <wps:cNvSpPr>
                          <a:spLocks noChangeArrowheads="1"/>
                        </wps:cNvSpPr>
                        <wps:spPr bwMode="auto">
                          <a:xfrm>
                            <a:off x="3036570" y="102489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3</w:t>
                              </w:r>
                            </w:p>
                          </w:txbxContent>
                        </wps:txbx>
                        <wps:bodyPr rot="0" vert="horz" wrap="square" lIns="0" tIns="0" rIns="0" bIns="0" anchor="t" anchorCtr="0" upright="1">
                          <a:noAutofit/>
                        </wps:bodyPr>
                      </wps:wsp>
                      <wps:wsp>
                        <wps:cNvPr id="103" name="Line 137"/>
                        <wps:cNvCnPr/>
                        <wps:spPr bwMode="auto">
                          <a:xfrm>
                            <a:off x="2853055" y="1104265"/>
                            <a:ext cx="7302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138"/>
                        <wps:cNvSpPr>
                          <a:spLocks/>
                        </wps:cNvSpPr>
                        <wps:spPr bwMode="auto">
                          <a:xfrm>
                            <a:off x="2832100" y="107759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39"/>
                        <wps:cNvSpPr>
                          <a:spLocks/>
                        </wps:cNvSpPr>
                        <wps:spPr bwMode="auto">
                          <a:xfrm>
                            <a:off x="2921000" y="107759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Rectangle 141"/>
                        <wps:cNvSpPr>
                          <a:spLocks noChangeArrowheads="1"/>
                        </wps:cNvSpPr>
                        <wps:spPr bwMode="auto">
                          <a:xfrm>
                            <a:off x="2859405" y="102489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1</w:t>
                              </w:r>
                            </w:p>
                          </w:txbxContent>
                        </wps:txbx>
                        <wps:bodyPr rot="0" vert="horz" wrap="square" lIns="0" tIns="0" rIns="0" bIns="0" anchor="t" anchorCtr="0" upright="1">
                          <a:noAutofit/>
                        </wps:bodyPr>
                      </wps:wsp>
                      <wps:wsp>
                        <wps:cNvPr id="108" name="Rectangle 143"/>
                        <wps:cNvSpPr>
                          <a:spLocks noChangeArrowheads="1"/>
                        </wps:cNvSpPr>
                        <wps:spPr bwMode="auto">
                          <a:xfrm>
                            <a:off x="48895" y="55245"/>
                            <a:ext cx="10547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 xml:space="preserve">Chroma sample type </w:t>
                              </w:r>
                            </w:p>
                          </w:txbxContent>
                        </wps:txbx>
                        <wps:bodyPr rot="0" vert="horz" wrap="square" lIns="0" tIns="0" rIns="0" bIns="0" anchor="t" anchorCtr="0" upright="1">
                          <a:noAutofit/>
                        </wps:bodyPr>
                      </wps:wsp>
                      <wps:wsp>
                        <wps:cNvPr id="109" name="Rectangle 144"/>
                        <wps:cNvSpPr>
                          <a:spLocks noChangeArrowheads="1"/>
                        </wps:cNvSpPr>
                        <wps:spPr bwMode="auto">
                          <a:xfrm>
                            <a:off x="1127760" y="55245"/>
                            <a:ext cx="6731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 xml:space="preserve">= </w:t>
                              </w:r>
                            </w:p>
                          </w:txbxContent>
                        </wps:txbx>
                        <wps:bodyPr rot="0" vert="horz" wrap="square" lIns="0" tIns="0" rIns="0" bIns="0" anchor="t" anchorCtr="0" upright="1">
                          <a:noAutofit/>
                        </wps:bodyPr>
                      </wps:wsp>
                      <wps:wsp>
                        <wps:cNvPr id="110" name="Rectangle 145"/>
                        <wps:cNvSpPr>
                          <a:spLocks noChangeArrowheads="1"/>
                        </wps:cNvSpPr>
                        <wps:spPr bwMode="auto">
                          <a:xfrm>
                            <a:off x="1225550" y="55245"/>
                            <a:ext cx="641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0</w:t>
                              </w:r>
                            </w:p>
                          </w:txbxContent>
                        </wps:txbx>
                        <wps:bodyPr rot="0" vert="horz" wrap="square" lIns="0" tIns="0" rIns="0" bIns="0" anchor="t" anchorCtr="0" upright="1">
                          <a:noAutofit/>
                        </wps:bodyPr>
                      </wps:wsp>
                      <wps:wsp>
                        <wps:cNvPr id="111" name="Rectangle 146"/>
                        <wps:cNvSpPr>
                          <a:spLocks noChangeArrowheads="1"/>
                        </wps:cNvSpPr>
                        <wps:spPr bwMode="auto">
                          <a:xfrm>
                            <a:off x="1286510" y="55245"/>
                            <a:ext cx="3238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 xml:space="preserve">, </w:t>
                              </w:r>
                            </w:p>
                          </w:txbxContent>
                        </wps:txbx>
                        <wps:bodyPr rot="0" vert="horz" wrap="square" lIns="0" tIns="0" rIns="0" bIns="0" anchor="t" anchorCtr="0" upright="1">
                          <a:noAutofit/>
                        </wps:bodyPr>
                      </wps:wsp>
                      <wps:wsp>
                        <wps:cNvPr id="112" name="Rectangle 147"/>
                        <wps:cNvSpPr>
                          <a:spLocks noChangeArrowheads="1"/>
                        </wps:cNvSpPr>
                        <wps:spPr bwMode="auto">
                          <a:xfrm>
                            <a:off x="1353185" y="55245"/>
                            <a:ext cx="641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 xml:space="preserve">2 </w:t>
                              </w:r>
                            </w:p>
                          </w:txbxContent>
                        </wps:txbx>
                        <wps:bodyPr rot="0" vert="horz" wrap="square" lIns="0" tIns="0" rIns="0" bIns="0" anchor="t" anchorCtr="0" upright="1">
                          <a:noAutofit/>
                        </wps:bodyPr>
                      </wps:wsp>
                      <wps:wsp>
                        <wps:cNvPr id="113" name="Rectangle 148"/>
                        <wps:cNvSpPr>
                          <a:spLocks noChangeArrowheads="1"/>
                        </wps:cNvSpPr>
                        <wps:spPr bwMode="auto">
                          <a:xfrm>
                            <a:off x="1445260" y="55245"/>
                            <a:ext cx="1022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wps:txbx>
                        <wps:bodyPr rot="0" vert="horz" wrap="square" lIns="0" tIns="0" rIns="0" bIns="0" anchor="t" anchorCtr="0" upright="1">
                          <a:noAutofit/>
                        </wps:bodyPr>
                      </wps:wsp>
                      <wps:wsp>
                        <wps:cNvPr id="114" name="Rectangle 149"/>
                        <wps:cNvSpPr>
                          <a:spLocks noChangeArrowheads="1"/>
                        </wps:cNvSpPr>
                        <wps:spPr bwMode="auto">
                          <a:xfrm>
                            <a:off x="1579245" y="55245"/>
                            <a:ext cx="641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4</w:t>
                              </w:r>
                            </w:p>
                          </w:txbxContent>
                        </wps:txbx>
                        <wps:bodyPr rot="0" vert="horz" wrap="square" lIns="0" tIns="0" rIns="0" bIns="0" anchor="t" anchorCtr="0" upright="1">
                          <a:noAutofit/>
                        </wps:bodyPr>
                      </wps:wsp>
                      <wps:wsp>
                        <wps:cNvPr id="116" name="Rectangle 151"/>
                        <wps:cNvSpPr>
                          <a:spLocks noChangeArrowheads="1"/>
                        </wps:cNvSpPr>
                        <wps:spPr bwMode="auto">
                          <a:xfrm>
                            <a:off x="1889760" y="55245"/>
                            <a:ext cx="10547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 xml:space="preserve">Chroma sample type </w:t>
                              </w:r>
                            </w:p>
                          </w:txbxContent>
                        </wps:txbx>
                        <wps:bodyPr rot="0" vert="horz" wrap="square" lIns="0" tIns="0" rIns="0" bIns="0" anchor="t" anchorCtr="0" upright="1">
                          <a:noAutofit/>
                        </wps:bodyPr>
                      </wps:wsp>
                      <wps:wsp>
                        <wps:cNvPr id="117" name="Rectangle 152"/>
                        <wps:cNvSpPr>
                          <a:spLocks noChangeArrowheads="1"/>
                        </wps:cNvSpPr>
                        <wps:spPr bwMode="auto">
                          <a:xfrm>
                            <a:off x="2969260" y="55245"/>
                            <a:ext cx="6731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 xml:space="preserve">= </w:t>
                              </w:r>
                            </w:p>
                          </w:txbxContent>
                        </wps:txbx>
                        <wps:bodyPr rot="0" vert="horz" wrap="square" lIns="0" tIns="0" rIns="0" bIns="0" anchor="t" anchorCtr="0" upright="1">
                          <a:noAutofit/>
                        </wps:bodyPr>
                      </wps:wsp>
                      <wps:wsp>
                        <wps:cNvPr id="118" name="Rectangle 153"/>
                        <wps:cNvSpPr>
                          <a:spLocks noChangeArrowheads="1"/>
                        </wps:cNvSpPr>
                        <wps:spPr bwMode="auto">
                          <a:xfrm>
                            <a:off x="3066415" y="55245"/>
                            <a:ext cx="641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1</w:t>
                              </w:r>
                            </w:p>
                          </w:txbxContent>
                        </wps:txbx>
                        <wps:bodyPr rot="0" vert="horz" wrap="square" lIns="0" tIns="0" rIns="0" bIns="0" anchor="t" anchorCtr="0" upright="1">
                          <a:noAutofit/>
                        </wps:bodyPr>
                      </wps:wsp>
                      <wps:wsp>
                        <wps:cNvPr id="119" name="Rectangle 154"/>
                        <wps:cNvSpPr>
                          <a:spLocks noChangeArrowheads="1"/>
                        </wps:cNvSpPr>
                        <wps:spPr bwMode="auto">
                          <a:xfrm>
                            <a:off x="3133725" y="55245"/>
                            <a:ext cx="3238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 xml:space="preserve">, </w:t>
                              </w:r>
                            </w:p>
                          </w:txbxContent>
                        </wps:txbx>
                        <wps:bodyPr rot="0" vert="horz" wrap="square" lIns="0" tIns="0" rIns="0" bIns="0" anchor="t" anchorCtr="0" upright="1">
                          <a:noAutofit/>
                        </wps:bodyPr>
                      </wps:wsp>
                      <wps:wsp>
                        <wps:cNvPr id="120" name="Rectangle 155"/>
                        <wps:cNvSpPr>
                          <a:spLocks noChangeArrowheads="1"/>
                        </wps:cNvSpPr>
                        <wps:spPr bwMode="auto">
                          <a:xfrm>
                            <a:off x="3194685" y="55245"/>
                            <a:ext cx="641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 xml:space="preserve">3 </w:t>
                              </w:r>
                            </w:p>
                          </w:txbxContent>
                        </wps:txbx>
                        <wps:bodyPr rot="0" vert="horz" wrap="square" lIns="0" tIns="0" rIns="0" bIns="0" anchor="t" anchorCtr="0" upright="1">
                          <a:noAutofit/>
                        </wps:bodyPr>
                      </wps:wsp>
                      <wps:wsp>
                        <wps:cNvPr id="121" name="Rectangle 156"/>
                        <wps:cNvSpPr>
                          <a:spLocks noChangeArrowheads="1"/>
                        </wps:cNvSpPr>
                        <wps:spPr bwMode="auto">
                          <a:xfrm>
                            <a:off x="3292475" y="55245"/>
                            <a:ext cx="1022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wps:txbx>
                        <wps:bodyPr rot="0" vert="horz" wrap="square" lIns="0" tIns="0" rIns="0" bIns="0" anchor="t" anchorCtr="0" upright="1">
                          <a:noAutofit/>
                        </wps:bodyPr>
                      </wps:wsp>
                      <wps:wsp>
                        <wps:cNvPr id="122" name="Rectangle 157"/>
                        <wps:cNvSpPr>
                          <a:spLocks noChangeArrowheads="1"/>
                        </wps:cNvSpPr>
                        <wps:spPr bwMode="auto">
                          <a:xfrm>
                            <a:off x="3420110" y="55245"/>
                            <a:ext cx="641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8"/>
                                  <w:szCs w:val="18"/>
                                </w:rPr>
                                <w:t>5</w:t>
                              </w:r>
                            </w:p>
                          </w:txbxContent>
                        </wps:txbx>
                        <wps:bodyPr rot="0" vert="horz" wrap="square" lIns="0" tIns="0" rIns="0" bIns="0" anchor="t" anchorCtr="0" upright="1">
                          <a:noAutofit/>
                        </wps:bodyPr>
                      </wps:wsp>
                      <wps:wsp>
                        <wps:cNvPr id="124" name="Line 159"/>
                        <wps:cNvCnPr/>
                        <wps:spPr bwMode="auto">
                          <a:xfrm>
                            <a:off x="4157345" y="565795"/>
                            <a:ext cx="114935" cy="114935"/>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125" name="Line 160"/>
                        <wps:cNvCnPr/>
                        <wps:spPr bwMode="auto">
                          <a:xfrm flipH="1">
                            <a:off x="4157345" y="565795"/>
                            <a:ext cx="114935" cy="114935"/>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126" name="Rectangle 161"/>
                        <wps:cNvSpPr>
                          <a:spLocks noChangeArrowheads="1"/>
                        </wps:cNvSpPr>
                        <wps:spPr bwMode="auto">
                          <a:xfrm>
                            <a:off x="4859020" y="67310"/>
                            <a:ext cx="3390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Legend</w:t>
                              </w:r>
                            </w:p>
                          </w:txbxContent>
                        </wps:txbx>
                        <wps:bodyPr rot="0" vert="horz" wrap="square" lIns="0" tIns="0" rIns="0" bIns="0" anchor="t" anchorCtr="0" upright="1">
                          <a:noAutofit/>
                        </wps:bodyPr>
                      </wps:wsp>
                      <wps:wsp>
                        <wps:cNvPr id="127" name="Rectangle 162"/>
                        <wps:cNvSpPr>
                          <a:spLocks noChangeArrowheads="1"/>
                        </wps:cNvSpPr>
                        <wps:spPr bwMode="auto">
                          <a:xfrm>
                            <a:off x="4359275" y="469900"/>
                            <a:ext cx="1301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Up</w:t>
                              </w:r>
                            </w:p>
                          </w:txbxContent>
                        </wps:txbx>
                        <wps:bodyPr rot="0" vert="horz" wrap="square" lIns="0" tIns="0" rIns="0" bIns="0" anchor="t" anchorCtr="0" upright="1">
                          <a:noAutofit/>
                        </wps:bodyPr>
                      </wps:wsp>
                      <wps:wsp>
                        <wps:cNvPr id="128" name="Rectangle 163"/>
                        <wps:cNvSpPr>
                          <a:spLocks noChangeArrowheads="1"/>
                        </wps:cNvSpPr>
                        <wps:spPr bwMode="auto">
                          <a:xfrm>
                            <a:off x="4487545" y="469900"/>
                            <a:ext cx="342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w:t>
                              </w:r>
                            </w:p>
                          </w:txbxContent>
                        </wps:txbx>
                        <wps:bodyPr rot="0" vert="horz" wrap="square" lIns="0" tIns="0" rIns="0" bIns="0" anchor="t" anchorCtr="0" upright="1">
                          <a:noAutofit/>
                        </wps:bodyPr>
                      </wps:wsp>
                      <wps:wsp>
                        <wps:cNvPr id="129" name="Rectangle 164"/>
                        <wps:cNvSpPr>
                          <a:spLocks noChangeArrowheads="1"/>
                        </wps:cNvSpPr>
                        <wps:spPr bwMode="auto">
                          <a:xfrm>
                            <a:off x="4518025" y="469900"/>
                            <a:ext cx="112966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wps:txbx>
                        <wps:bodyPr rot="0" vert="horz" wrap="square" lIns="0" tIns="0" rIns="0" bIns="0" anchor="t" anchorCtr="0" upright="1">
                          <a:noAutofit/>
                        </wps:bodyPr>
                      </wps:wsp>
                      <wps:wsp>
                        <wps:cNvPr id="130" name="Freeform 165"/>
                        <wps:cNvSpPr>
                          <a:spLocks/>
                        </wps:cNvSpPr>
                        <wps:spPr bwMode="auto">
                          <a:xfrm>
                            <a:off x="4157345" y="737880"/>
                            <a:ext cx="114935" cy="115570"/>
                          </a:xfrm>
                          <a:custGeom>
                            <a:avLst/>
                            <a:gdLst>
                              <a:gd name="T0" fmla="*/ 114935 w 181"/>
                              <a:gd name="T1" fmla="*/ 58420 h 182"/>
                              <a:gd name="T2" fmla="*/ 57150 w 181"/>
                              <a:gd name="T3" fmla="*/ 0 h 182"/>
                              <a:gd name="T4" fmla="*/ 0 w 181"/>
                              <a:gd name="T5" fmla="*/ 58420 h 182"/>
                              <a:gd name="T6" fmla="*/ 57150 w 181"/>
                              <a:gd name="T7" fmla="*/ 115570 h 182"/>
                              <a:gd name="T8" fmla="*/ 114935 w 181"/>
                              <a:gd name="T9" fmla="*/ 5842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1" h="182">
                                <a:moveTo>
                                  <a:pt x="181" y="92"/>
                                </a:moveTo>
                                <a:cubicBezTo>
                                  <a:pt x="181" y="41"/>
                                  <a:pt x="140" y="0"/>
                                  <a:pt x="90" y="0"/>
                                </a:cubicBezTo>
                                <a:cubicBezTo>
                                  <a:pt x="40" y="0"/>
                                  <a:pt x="0" y="41"/>
                                  <a:pt x="0" y="92"/>
                                </a:cubicBezTo>
                                <a:cubicBezTo>
                                  <a:pt x="0" y="141"/>
                                  <a:pt x="40" y="182"/>
                                  <a:pt x="90" y="182"/>
                                </a:cubicBezTo>
                                <a:cubicBezTo>
                                  <a:pt x="140" y="182"/>
                                  <a:pt x="181" y="141"/>
                                  <a:pt x="181" y="92"/>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Rectangle 166"/>
                        <wps:cNvSpPr>
                          <a:spLocks noChangeArrowheads="1"/>
                        </wps:cNvSpPr>
                        <wps:spPr bwMode="auto">
                          <a:xfrm>
                            <a:off x="4359275" y="646430"/>
                            <a:ext cx="2603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Down</w:t>
                              </w:r>
                            </w:p>
                          </w:txbxContent>
                        </wps:txbx>
                        <wps:bodyPr rot="0" vert="horz" wrap="square" lIns="0" tIns="0" rIns="0" bIns="0" anchor="t" anchorCtr="0" upright="1">
                          <a:noAutofit/>
                        </wps:bodyPr>
                      </wps:wsp>
                      <wps:wsp>
                        <wps:cNvPr id="132" name="Rectangle 167"/>
                        <wps:cNvSpPr>
                          <a:spLocks noChangeArrowheads="1"/>
                        </wps:cNvSpPr>
                        <wps:spPr bwMode="auto">
                          <a:xfrm>
                            <a:off x="4609465" y="646430"/>
                            <a:ext cx="342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w:t>
                              </w:r>
                            </w:p>
                          </w:txbxContent>
                        </wps:txbx>
                        <wps:bodyPr rot="0" vert="horz" wrap="square" lIns="0" tIns="0" rIns="0" bIns="0" anchor="t" anchorCtr="0" upright="1">
                          <a:noAutofit/>
                        </wps:bodyPr>
                      </wps:wsp>
                      <wps:wsp>
                        <wps:cNvPr id="133" name="Rectangle 168"/>
                        <wps:cNvSpPr>
                          <a:spLocks noChangeArrowheads="1"/>
                        </wps:cNvSpPr>
                        <wps:spPr bwMode="auto">
                          <a:xfrm>
                            <a:off x="4645660" y="646430"/>
                            <a:ext cx="112966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wps:txbx>
                        <wps:bodyPr rot="0" vert="horz" wrap="square" lIns="0" tIns="0" rIns="0" bIns="0" anchor="t" anchorCtr="0" upright="1">
                          <a:noAutofit/>
                        </wps:bodyPr>
                      </wps:wsp>
                      <wps:wsp>
                        <wps:cNvPr id="134" name="Line 169"/>
                        <wps:cNvCnPr/>
                        <wps:spPr bwMode="auto">
                          <a:xfrm flipV="1">
                            <a:off x="4214495" y="943620"/>
                            <a:ext cx="635" cy="6159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35" name="Freeform 170"/>
                        <wps:cNvSpPr>
                          <a:spLocks/>
                        </wps:cNvSpPr>
                        <wps:spPr bwMode="auto">
                          <a:xfrm>
                            <a:off x="4187825" y="1000135"/>
                            <a:ext cx="53340" cy="26035"/>
                          </a:xfrm>
                          <a:custGeom>
                            <a:avLst/>
                            <a:gdLst>
                              <a:gd name="T0" fmla="*/ 53340 w 84"/>
                              <a:gd name="T1" fmla="*/ 0 h 41"/>
                              <a:gd name="T2" fmla="*/ 26670 w 84"/>
                              <a:gd name="T3" fmla="*/ 26035 h 41"/>
                              <a:gd name="T4" fmla="*/ 0 w 84"/>
                              <a:gd name="T5" fmla="*/ 0 h 41"/>
                              <a:gd name="T6" fmla="*/ 53340 w 84"/>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4" h="41">
                                <a:moveTo>
                                  <a:pt x="84" y="0"/>
                                </a:moveTo>
                                <a:lnTo>
                                  <a:pt x="42" y="41"/>
                                </a:lnTo>
                                <a:lnTo>
                                  <a:pt x="0" y="0"/>
                                </a:lnTo>
                                <a:lnTo>
                                  <a:pt x="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171"/>
                        <wps:cNvSpPr>
                          <a:spLocks/>
                        </wps:cNvSpPr>
                        <wps:spPr bwMode="auto">
                          <a:xfrm>
                            <a:off x="4187825" y="922665"/>
                            <a:ext cx="53340" cy="26670"/>
                          </a:xfrm>
                          <a:custGeom>
                            <a:avLst/>
                            <a:gdLst>
                              <a:gd name="T0" fmla="*/ 0 w 84"/>
                              <a:gd name="T1" fmla="*/ 26670 h 42"/>
                              <a:gd name="T2" fmla="*/ 26670 w 84"/>
                              <a:gd name="T3" fmla="*/ 0 h 42"/>
                              <a:gd name="T4" fmla="*/ 53340 w 84"/>
                              <a:gd name="T5" fmla="*/ 26670 h 42"/>
                              <a:gd name="T6" fmla="*/ 0 w 84"/>
                              <a:gd name="T7" fmla="*/ 26670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4" h="42">
                                <a:moveTo>
                                  <a:pt x="0" y="42"/>
                                </a:moveTo>
                                <a:lnTo>
                                  <a:pt x="42" y="0"/>
                                </a:lnTo>
                                <a:lnTo>
                                  <a:pt x="84" y="42"/>
                                </a:lnTo>
                                <a:lnTo>
                                  <a:pt x="0"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Rectangle 172"/>
                        <wps:cNvSpPr>
                          <a:spLocks noChangeArrowheads="1"/>
                        </wps:cNvSpPr>
                        <wps:spPr bwMode="auto">
                          <a:xfrm>
                            <a:off x="4249420" y="826771"/>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a</w:t>
                              </w:r>
                              <w:proofErr w:type="gramEnd"/>
                            </w:p>
                          </w:txbxContent>
                        </wps:txbx>
                        <wps:bodyPr rot="0" vert="horz" wrap="square" lIns="0" tIns="0" rIns="0" bIns="0" anchor="t" anchorCtr="0" upright="1">
                          <a:noAutofit/>
                        </wps:bodyPr>
                      </wps:wsp>
                      <wps:wsp>
                        <wps:cNvPr id="138" name="Rectangle 173"/>
                        <wps:cNvSpPr>
                          <a:spLocks noChangeArrowheads="1"/>
                        </wps:cNvSpPr>
                        <wps:spPr bwMode="auto">
                          <a:xfrm>
                            <a:off x="4359275" y="817245"/>
                            <a:ext cx="2317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Even</w:t>
                              </w:r>
                            </w:p>
                          </w:txbxContent>
                        </wps:txbx>
                        <wps:bodyPr rot="0" vert="horz" wrap="square" lIns="0" tIns="0" rIns="0" bIns="0" anchor="t" anchorCtr="0" upright="1">
                          <a:noAutofit/>
                        </wps:bodyPr>
                      </wps:wsp>
                      <wps:wsp>
                        <wps:cNvPr id="139" name="Rectangle 174"/>
                        <wps:cNvSpPr>
                          <a:spLocks noChangeArrowheads="1"/>
                        </wps:cNvSpPr>
                        <wps:spPr bwMode="auto">
                          <a:xfrm>
                            <a:off x="4584700" y="817245"/>
                            <a:ext cx="342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w:t>
                              </w:r>
                            </w:p>
                          </w:txbxContent>
                        </wps:txbx>
                        <wps:bodyPr rot="0" vert="horz" wrap="square" lIns="0" tIns="0" rIns="0" bIns="0" anchor="t" anchorCtr="0" upright="1">
                          <a:noAutofit/>
                        </wps:bodyPr>
                      </wps:wsp>
                      <wps:wsp>
                        <wps:cNvPr id="140" name="Rectangle 175"/>
                        <wps:cNvSpPr>
                          <a:spLocks noChangeArrowheads="1"/>
                        </wps:cNvSpPr>
                        <wps:spPr bwMode="auto">
                          <a:xfrm>
                            <a:off x="4615180" y="817245"/>
                            <a:ext cx="3619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wps:txbx>
                        <wps:bodyPr rot="0" vert="horz" wrap="square" lIns="0" tIns="0" rIns="0" bIns="0" anchor="t" anchorCtr="0" upright="1">
                          <a:noAutofit/>
                        </wps:bodyPr>
                      </wps:wsp>
                      <wps:wsp>
                        <wps:cNvPr id="141" name="Rectangle 176"/>
                        <wps:cNvSpPr>
                          <a:spLocks noChangeArrowheads="1"/>
                        </wps:cNvSpPr>
                        <wps:spPr bwMode="auto">
                          <a:xfrm>
                            <a:off x="4359275" y="932815"/>
                            <a:ext cx="89281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with</w:t>
                              </w:r>
                              <w:proofErr w:type="gramEnd"/>
                              <w:r>
                                <w:rPr>
                                  <w:rFonts w:ascii="Arial" w:hAnsi="Arial" w:cs="Arial"/>
                                  <w:color w:val="000000"/>
                                  <w:sz w:val="16"/>
                                  <w:szCs w:val="16"/>
                                </w:rPr>
                                <w:t xml:space="preserve"> </w:t>
                              </w:r>
                              <w:proofErr w:type="spellStart"/>
                              <w:r>
                                <w:rPr>
                                  <w:rFonts w:ascii="Arial" w:hAnsi="Arial" w:cs="Arial"/>
                                  <w:color w:val="000000"/>
                                  <w:sz w:val="16"/>
                                  <w:szCs w:val="16"/>
                                </w:rPr>
                                <w:t>horizotal</w:t>
                              </w:r>
                              <w:proofErr w:type="spellEnd"/>
                              <w:r>
                                <w:rPr>
                                  <w:rFonts w:ascii="Arial" w:hAnsi="Arial" w:cs="Arial"/>
                                  <w:color w:val="000000"/>
                                  <w:sz w:val="16"/>
                                  <w:szCs w:val="16"/>
                                </w:rPr>
                                <w:t xml:space="preserve"> shift a</w:t>
                              </w:r>
                            </w:p>
                          </w:txbxContent>
                        </wps:txbx>
                        <wps:bodyPr rot="0" vert="horz" wrap="square" lIns="0" tIns="0" rIns="0" bIns="0" anchor="t" anchorCtr="0" upright="1">
                          <a:noAutofit/>
                        </wps:bodyPr>
                      </wps:wsp>
                      <wps:wsp>
                        <wps:cNvPr id="142" name="Rectangle 177"/>
                        <wps:cNvSpPr>
                          <a:spLocks noChangeArrowheads="1"/>
                        </wps:cNvSpPr>
                        <wps:spPr bwMode="auto">
                          <a:xfrm>
                            <a:off x="5219065" y="932815"/>
                            <a:ext cx="6223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w:t>
                              </w:r>
                            </w:p>
                          </w:txbxContent>
                        </wps:txbx>
                        <wps:bodyPr rot="0" vert="horz" wrap="square" lIns="0" tIns="0" rIns="0" bIns="0" anchor="t" anchorCtr="0" upright="1">
                          <a:noAutofit/>
                        </wps:bodyPr>
                      </wps:wsp>
                      <wps:wsp>
                        <wps:cNvPr id="143" name="Rectangle 178"/>
                        <wps:cNvSpPr>
                          <a:spLocks noChangeArrowheads="1"/>
                        </wps:cNvSpPr>
                        <wps:spPr bwMode="auto">
                          <a:xfrm>
                            <a:off x="5280025" y="93281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a</w:t>
                              </w:r>
                              <w:proofErr w:type="gramEnd"/>
                            </w:p>
                          </w:txbxContent>
                        </wps:txbx>
                        <wps:bodyPr rot="0" vert="horz" wrap="square" lIns="0" tIns="0" rIns="0" bIns="0" anchor="t" anchorCtr="0" upright="1">
                          <a:noAutofit/>
                        </wps:bodyPr>
                      </wps:wsp>
                      <wps:wsp>
                        <wps:cNvPr id="144" name="Rectangle 179"/>
                        <wps:cNvSpPr>
                          <a:spLocks noChangeArrowheads="1"/>
                        </wps:cNvSpPr>
                        <wps:spPr bwMode="auto">
                          <a:xfrm>
                            <a:off x="5334635" y="932815"/>
                            <a:ext cx="596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w:t>
                              </w:r>
                            </w:p>
                          </w:txbxContent>
                        </wps:txbx>
                        <wps:bodyPr rot="0" vert="horz" wrap="square" lIns="0" tIns="0" rIns="0" bIns="0" anchor="t" anchorCtr="0" upright="1">
                          <a:noAutofit/>
                        </wps:bodyPr>
                      </wps:wsp>
                      <wps:wsp>
                        <wps:cNvPr id="145" name="Rectangle 180"/>
                        <wps:cNvSpPr>
                          <a:spLocks noChangeArrowheads="1"/>
                        </wps:cNvSpPr>
                        <wps:spPr bwMode="auto">
                          <a:xfrm>
                            <a:off x="5389880" y="93281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b</w:t>
                              </w:r>
                              <w:proofErr w:type="gramEnd"/>
                            </w:p>
                          </w:txbxContent>
                        </wps:txbx>
                        <wps:bodyPr rot="0" vert="horz" wrap="square" lIns="0" tIns="0" rIns="0" bIns="0" anchor="t" anchorCtr="0" upright="1">
                          <a:noAutofit/>
                        </wps:bodyPr>
                      </wps:wsp>
                      <wps:wsp>
                        <wps:cNvPr id="146" name="Rectangle 181"/>
                        <wps:cNvSpPr>
                          <a:spLocks noChangeArrowheads="1"/>
                        </wps:cNvSpPr>
                        <wps:spPr bwMode="auto">
                          <a:xfrm>
                            <a:off x="5444490" y="932815"/>
                            <a:ext cx="342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w:t>
                              </w:r>
                            </w:p>
                          </w:txbxContent>
                        </wps:txbx>
                        <wps:bodyPr rot="0" vert="horz" wrap="square" lIns="0" tIns="0" rIns="0" bIns="0" anchor="t" anchorCtr="0" upright="1">
                          <a:noAutofit/>
                        </wps:bodyPr>
                      </wps:wsp>
                      <wps:wsp>
                        <wps:cNvPr id="147" name="Line 182"/>
                        <wps:cNvCnPr/>
                        <wps:spPr bwMode="auto">
                          <a:xfrm flipV="1">
                            <a:off x="4214495" y="1256675"/>
                            <a:ext cx="635" cy="1149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48" name="Freeform 183"/>
                        <wps:cNvSpPr>
                          <a:spLocks/>
                        </wps:cNvSpPr>
                        <wps:spPr bwMode="auto">
                          <a:xfrm>
                            <a:off x="4194810" y="1351925"/>
                            <a:ext cx="40005" cy="40005"/>
                          </a:xfrm>
                          <a:custGeom>
                            <a:avLst/>
                            <a:gdLst>
                              <a:gd name="T0" fmla="*/ 20193 w 105"/>
                              <a:gd name="T1" fmla="*/ 0 h 105"/>
                              <a:gd name="T2" fmla="*/ 0 w 105"/>
                              <a:gd name="T3" fmla="*/ 19812 h 105"/>
                              <a:gd name="T4" fmla="*/ 20193 w 105"/>
                              <a:gd name="T5" fmla="*/ 40005 h 105"/>
                              <a:gd name="T6" fmla="*/ 20193 w 105"/>
                              <a:gd name="T7" fmla="*/ 40005 h 105"/>
                              <a:gd name="T8" fmla="*/ 40005 w 105"/>
                              <a:gd name="T9" fmla="*/ 19812 h 105"/>
                              <a:gd name="T10" fmla="*/ 20193 w 105"/>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53" y="0"/>
                                </a:moveTo>
                                <a:cubicBezTo>
                                  <a:pt x="24" y="0"/>
                                  <a:pt x="0" y="24"/>
                                  <a:pt x="0" y="52"/>
                                </a:cubicBezTo>
                                <a:cubicBezTo>
                                  <a:pt x="0" y="81"/>
                                  <a:pt x="24" y="105"/>
                                  <a:pt x="53" y="105"/>
                                </a:cubicBezTo>
                                <a:cubicBezTo>
                                  <a:pt x="53" y="105"/>
                                  <a:pt x="53" y="105"/>
                                  <a:pt x="53" y="105"/>
                                </a:cubicBezTo>
                                <a:cubicBezTo>
                                  <a:pt x="82" y="105"/>
                                  <a:pt x="105" y="81"/>
                                  <a:pt x="105" y="52"/>
                                </a:cubicBezTo>
                                <a:cubicBezTo>
                                  <a:pt x="105" y="24"/>
                                  <a:pt x="82" y="0"/>
                                  <a:pt x="53"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49" name="Freeform 184"/>
                        <wps:cNvSpPr>
                          <a:spLocks/>
                        </wps:cNvSpPr>
                        <wps:spPr bwMode="auto">
                          <a:xfrm>
                            <a:off x="4194810" y="1236990"/>
                            <a:ext cx="40005" cy="39370"/>
                          </a:xfrm>
                          <a:custGeom>
                            <a:avLst/>
                            <a:gdLst>
                              <a:gd name="T0" fmla="*/ 20193 w 105"/>
                              <a:gd name="T1" fmla="*/ 39370 h 104"/>
                              <a:gd name="T2" fmla="*/ 40005 w 105"/>
                              <a:gd name="T3" fmla="*/ 19685 h 104"/>
                              <a:gd name="T4" fmla="*/ 20193 w 105"/>
                              <a:gd name="T5" fmla="*/ 0 h 104"/>
                              <a:gd name="T6" fmla="*/ 20193 w 105"/>
                              <a:gd name="T7" fmla="*/ 0 h 104"/>
                              <a:gd name="T8" fmla="*/ 0 w 105"/>
                              <a:gd name="T9" fmla="*/ 19685 h 104"/>
                              <a:gd name="T10" fmla="*/ 20193 w 105"/>
                              <a:gd name="T11" fmla="*/ 39370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4">
                                <a:moveTo>
                                  <a:pt x="53" y="104"/>
                                </a:moveTo>
                                <a:cubicBezTo>
                                  <a:pt x="82" y="104"/>
                                  <a:pt x="105" y="81"/>
                                  <a:pt x="105" y="52"/>
                                </a:cubicBezTo>
                                <a:cubicBezTo>
                                  <a:pt x="105" y="23"/>
                                  <a:pt x="82" y="0"/>
                                  <a:pt x="53" y="0"/>
                                </a:cubicBezTo>
                                <a:cubicBezTo>
                                  <a:pt x="53" y="0"/>
                                  <a:pt x="53" y="0"/>
                                  <a:pt x="53" y="0"/>
                                </a:cubicBezTo>
                                <a:cubicBezTo>
                                  <a:pt x="24" y="0"/>
                                  <a:pt x="0" y="23"/>
                                  <a:pt x="0" y="52"/>
                                </a:cubicBezTo>
                                <a:cubicBezTo>
                                  <a:pt x="0" y="81"/>
                                  <a:pt x="24" y="104"/>
                                  <a:pt x="53" y="104"/>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0" name="Rectangle 185"/>
                        <wps:cNvSpPr>
                          <a:spLocks noChangeArrowheads="1"/>
                        </wps:cNvSpPr>
                        <wps:spPr bwMode="auto">
                          <a:xfrm>
                            <a:off x="4249420" y="1142682"/>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a</w:t>
                              </w:r>
                              <w:proofErr w:type="gramEnd"/>
                            </w:p>
                          </w:txbxContent>
                        </wps:txbx>
                        <wps:bodyPr rot="0" vert="horz" wrap="square" lIns="0" tIns="0" rIns="0" bIns="0" anchor="t" anchorCtr="0" upright="1">
                          <a:noAutofit/>
                        </wps:bodyPr>
                      </wps:wsp>
                      <wps:wsp>
                        <wps:cNvPr id="151" name="Rectangle 186"/>
                        <wps:cNvSpPr>
                          <a:spLocks noChangeArrowheads="1"/>
                        </wps:cNvSpPr>
                        <wps:spPr bwMode="auto">
                          <a:xfrm>
                            <a:off x="4359275" y="1213485"/>
                            <a:ext cx="19240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Odd</w:t>
                              </w:r>
                            </w:p>
                          </w:txbxContent>
                        </wps:txbx>
                        <wps:bodyPr rot="0" vert="horz" wrap="square" lIns="0" tIns="0" rIns="0" bIns="0" anchor="t" anchorCtr="0" upright="1">
                          <a:noAutofit/>
                        </wps:bodyPr>
                      </wps:wsp>
                      <wps:wsp>
                        <wps:cNvPr id="152" name="Rectangle 187"/>
                        <wps:cNvSpPr>
                          <a:spLocks noChangeArrowheads="1"/>
                        </wps:cNvSpPr>
                        <wps:spPr bwMode="auto">
                          <a:xfrm>
                            <a:off x="4548505" y="1213485"/>
                            <a:ext cx="342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w:t>
                              </w:r>
                            </w:p>
                          </w:txbxContent>
                        </wps:txbx>
                        <wps:bodyPr rot="0" vert="horz" wrap="square" lIns="0" tIns="0" rIns="0" bIns="0" anchor="t" anchorCtr="0" upright="1">
                          <a:noAutofit/>
                        </wps:bodyPr>
                      </wps:wsp>
                      <wps:wsp>
                        <wps:cNvPr id="153" name="Rectangle 188"/>
                        <wps:cNvSpPr>
                          <a:spLocks noChangeArrowheads="1"/>
                        </wps:cNvSpPr>
                        <wps:spPr bwMode="auto">
                          <a:xfrm>
                            <a:off x="4578985" y="1213485"/>
                            <a:ext cx="3619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wps:txbx>
                        <wps:bodyPr rot="0" vert="horz" wrap="square" lIns="0" tIns="0" rIns="0" bIns="0" anchor="t" anchorCtr="0" upright="1">
                          <a:noAutofit/>
                        </wps:bodyPr>
                      </wps:wsp>
                      <wps:wsp>
                        <wps:cNvPr id="154" name="Line 189"/>
                        <wps:cNvCnPr/>
                        <wps:spPr bwMode="auto">
                          <a:xfrm flipV="1">
                            <a:off x="4214495" y="1371610"/>
                            <a:ext cx="635" cy="115570"/>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55" name="Freeform 190"/>
                        <wps:cNvSpPr>
                          <a:spLocks/>
                        </wps:cNvSpPr>
                        <wps:spPr bwMode="auto">
                          <a:xfrm>
                            <a:off x="4194810" y="1466860"/>
                            <a:ext cx="40005" cy="40005"/>
                          </a:xfrm>
                          <a:custGeom>
                            <a:avLst/>
                            <a:gdLst>
                              <a:gd name="T0" fmla="*/ 20193 w 105"/>
                              <a:gd name="T1" fmla="*/ 0 h 105"/>
                              <a:gd name="T2" fmla="*/ 0 w 105"/>
                              <a:gd name="T3" fmla="*/ 20193 h 105"/>
                              <a:gd name="T4" fmla="*/ 20193 w 105"/>
                              <a:gd name="T5" fmla="*/ 40005 h 105"/>
                              <a:gd name="T6" fmla="*/ 20193 w 105"/>
                              <a:gd name="T7" fmla="*/ 40005 h 105"/>
                              <a:gd name="T8" fmla="*/ 40005 w 105"/>
                              <a:gd name="T9" fmla="*/ 20193 h 105"/>
                              <a:gd name="T10" fmla="*/ 20193 w 105"/>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53" y="0"/>
                                </a:moveTo>
                                <a:cubicBezTo>
                                  <a:pt x="24" y="0"/>
                                  <a:pt x="0" y="24"/>
                                  <a:pt x="0" y="53"/>
                                </a:cubicBezTo>
                                <a:cubicBezTo>
                                  <a:pt x="0" y="82"/>
                                  <a:pt x="24" y="105"/>
                                  <a:pt x="53" y="105"/>
                                </a:cubicBezTo>
                                <a:cubicBezTo>
                                  <a:pt x="53" y="105"/>
                                  <a:pt x="53" y="105"/>
                                  <a:pt x="53" y="105"/>
                                </a:cubicBezTo>
                                <a:cubicBezTo>
                                  <a:pt x="82" y="105"/>
                                  <a:pt x="105" y="82"/>
                                  <a:pt x="105" y="53"/>
                                </a:cubicBezTo>
                                <a:cubicBezTo>
                                  <a:pt x="105" y="24"/>
                                  <a:pt x="82" y="0"/>
                                  <a:pt x="53"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6" name="Freeform 191"/>
                        <wps:cNvSpPr>
                          <a:spLocks/>
                        </wps:cNvSpPr>
                        <wps:spPr bwMode="auto">
                          <a:xfrm>
                            <a:off x="4194810" y="1351925"/>
                            <a:ext cx="40005" cy="40005"/>
                          </a:xfrm>
                          <a:custGeom>
                            <a:avLst/>
                            <a:gdLst>
                              <a:gd name="T0" fmla="*/ 20193 w 105"/>
                              <a:gd name="T1" fmla="*/ 40005 h 105"/>
                              <a:gd name="T2" fmla="*/ 40005 w 105"/>
                              <a:gd name="T3" fmla="*/ 19812 h 105"/>
                              <a:gd name="T4" fmla="*/ 20193 w 105"/>
                              <a:gd name="T5" fmla="*/ 0 h 105"/>
                              <a:gd name="T6" fmla="*/ 20193 w 105"/>
                              <a:gd name="T7" fmla="*/ 0 h 105"/>
                              <a:gd name="T8" fmla="*/ 0 w 105"/>
                              <a:gd name="T9" fmla="*/ 19812 h 105"/>
                              <a:gd name="T10" fmla="*/ 20193 w 105"/>
                              <a:gd name="T11" fmla="*/ 40005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53" y="105"/>
                                </a:moveTo>
                                <a:cubicBezTo>
                                  <a:pt x="82" y="105"/>
                                  <a:pt x="105" y="81"/>
                                  <a:pt x="105" y="52"/>
                                </a:cubicBezTo>
                                <a:cubicBezTo>
                                  <a:pt x="105" y="24"/>
                                  <a:pt x="82" y="0"/>
                                  <a:pt x="53" y="0"/>
                                </a:cubicBezTo>
                                <a:cubicBezTo>
                                  <a:pt x="53" y="0"/>
                                  <a:pt x="53" y="0"/>
                                  <a:pt x="53" y="0"/>
                                </a:cubicBezTo>
                                <a:cubicBezTo>
                                  <a:pt x="24" y="0"/>
                                  <a:pt x="0" y="24"/>
                                  <a:pt x="0" y="52"/>
                                </a:cubicBezTo>
                                <a:cubicBezTo>
                                  <a:pt x="0" y="81"/>
                                  <a:pt x="24" y="105"/>
                                  <a:pt x="53"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7" name="Rectangle 192"/>
                        <wps:cNvSpPr>
                          <a:spLocks noChangeArrowheads="1"/>
                        </wps:cNvSpPr>
                        <wps:spPr bwMode="auto">
                          <a:xfrm>
                            <a:off x="4245293" y="126366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b</w:t>
                              </w:r>
                              <w:proofErr w:type="gramEnd"/>
                            </w:p>
                          </w:txbxContent>
                        </wps:txbx>
                        <wps:bodyPr rot="0" vert="horz" wrap="square" lIns="0" tIns="0" rIns="0" bIns="0" anchor="t" anchorCtr="0" upright="1">
                          <a:noAutofit/>
                        </wps:bodyPr>
                      </wps:wsp>
                      <wps:wsp>
                        <wps:cNvPr id="158" name="Line 193"/>
                        <wps:cNvCnPr/>
                        <wps:spPr bwMode="auto">
                          <a:xfrm flipV="1">
                            <a:off x="4214495" y="1059190"/>
                            <a:ext cx="635" cy="60960"/>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59" name="Freeform 194"/>
                        <wps:cNvSpPr>
                          <a:spLocks/>
                        </wps:cNvSpPr>
                        <wps:spPr bwMode="auto">
                          <a:xfrm>
                            <a:off x="4187825" y="1115070"/>
                            <a:ext cx="53340" cy="26670"/>
                          </a:xfrm>
                          <a:custGeom>
                            <a:avLst/>
                            <a:gdLst>
                              <a:gd name="T0" fmla="*/ 53340 w 84"/>
                              <a:gd name="T1" fmla="*/ 0 h 42"/>
                              <a:gd name="T2" fmla="*/ 26670 w 84"/>
                              <a:gd name="T3" fmla="*/ 26670 h 42"/>
                              <a:gd name="T4" fmla="*/ 0 w 84"/>
                              <a:gd name="T5" fmla="*/ 0 h 42"/>
                              <a:gd name="T6" fmla="*/ 53340 w 84"/>
                              <a:gd name="T7" fmla="*/ 0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4" h="42">
                                <a:moveTo>
                                  <a:pt x="84" y="0"/>
                                </a:moveTo>
                                <a:lnTo>
                                  <a:pt x="42" y="42"/>
                                </a:lnTo>
                                <a:lnTo>
                                  <a:pt x="0" y="0"/>
                                </a:lnTo>
                                <a:lnTo>
                                  <a:pt x="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195"/>
                        <wps:cNvSpPr>
                          <a:spLocks/>
                        </wps:cNvSpPr>
                        <wps:spPr bwMode="auto">
                          <a:xfrm>
                            <a:off x="4187825" y="1038235"/>
                            <a:ext cx="53340" cy="26035"/>
                          </a:xfrm>
                          <a:custGeom>
                            <a:avLst/>
                            <a:gdLst>
                              <a:gd name="T0" fmla="*/ 0 w 84"/>
                              <a:gd name="T1" fmla="*/ 26035 h 41"/>
                              <a:gd name="T2" fmla="*/ 26670 w 84"/>
                              <a:gd name="T3" fmla="*/ 0 h 41"/>
                              <a:gd name="T4" fmla="*/ 53340 w 84"/>
                              <a:gd name="T5" fmla="*/ 26035 h 41"/>
                              <a:gd name="T6" fmla="*/ 0 w 84"/>
                              <a:gd name="T7" fmla="*/ 26035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4" h="41">
                                <a:moveTo>
                                  <a:pt x="0" y="41"/>
                                </a:moveTo>
                                <a:lnTo>
                                  <a:pt x="42" y="0"/>
                                </a:lnTo>
                                <a:lnTo>
                                  <a:pt x="84"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Rectangle 196"/>
                        <wps:cNvSpPr>
                          <a:spLocks noChangeArrowheads="1"/>
                        </wps:cNvSpPr>
                        <wps:spPr bwMode="auto">
                          <a:xfrm>
                            <a:off x="4249420" y="92266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b</w:t>
                              </w:r>
                              <w:proofErr w:type="gramEnd"/>
                            </w:p>
                          </w:txbxContent>
                        </wps:txbx>
                        <wps:bodyPr rot="0" vert="horz" wrap="square" lIns="0" tIns="0" rIns="0" bIns="0" anchor="t" anchorCtr="0" upright="1">
                          <a:noAutofit/>
                        </wps:bodyPr>
                      </wps:wsp>
                      <wps:wsp>
                        <wps:cNvPr id="162" name="Rectangle 197"/>
                        <wps:cNvSpPr>
                          <a:spLocks noChangeArrowheads="1"/>
                        </wps:cNvSpPr>
                        <wps:spPr bwMode="auto">
                          <a:xfrm>
                            <a:off x="4359275" y="1506220"/>
                            <a:ext cx="5143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ＭＳ Ｐゴシック" w:eastAsia="ＭＳ Ｐゴシック" w:cs="ＭＳ Ｐゴシック" w:hint="eastAsia"/>
                                  <w:color w:val="000000"/>
                                  <w:sz w:val="16"/>
                                  <w:szCs w:val="16"/>
                                </w:rPr>
                                <w:t>‘</w:t>
                              </w:r>
                            </w:p>
                          </w:txbxContent>
                        </wps:txbx>
                        <wps:bodyPr rot="0" vert="horz" wrap="square" lIns="0" tIns="0" rIns="0" bIns="0" anchor="t" anchorCtr="0" upright="1">
                          <a:noAutofit/>
                        </wps:bodyPr>
                      </wps:wsp>
                      <wps:wsp>
                        <wps:cNvPr id="163" name="Rectangle 198"/>
                        <wps:cNvSpPr>
                          <a:spLocks noChangeArrowheads="1"/>
                        </wps:cNvSpPr>
                        <wps:spPr bwMode="auto">
                          <a:xfrm>
                            <a:off x="4408170" y="150622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a</w:t>
                              </w:r>
                              <w:proofErr w:type="gramEnd"/>
                            </w:p>
                          </w:txbxContent>
                        </wps:txbx>
                        <wps:bodyPr rot="0" vert="horz" wrap="square" lIns="0" tIns="0" rIns="0" bIns="0" anchor="t" anchorCtr="0" upright="1">
                          <a:noAutofit/>
                        </wps:bodyPr>
                      </wps:wsp>
                      <wps:wsp>
                        <wps:cNvPr id="164" name="Rectangle 199"/>
                        <wps:cNvSpPr>
                          <a:spLocks noChangeArrowheads="1"/>
                        </wps:cNvSpPr>
                        <wps:spPr bwMode="auto">
                          <a:xfrm>
                            <a:off x="4462780" y="1506220"/>
                            <a:ext cx="5143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ＭＳ Ｐゴシック" w:eastAsia="ＭＳ Ｐゴシック" w:cs="ＭＳ Ｐゴシック" w:hint="eastAsia"/>
                                  <w:color w:val="000000"/>
                                  <w:sz w:val="16"/>
                                  <w:szCs w:val="16"/>
                                </w:rPr>
                                <w:t>’</w:t>
                              </w:r>
                            </w:p>
                          </w:txbxContent>
                        </wps:txbx>
                        <wps:bodyPr rot="0" vert="horz" wrap="square" lIns="0" tIns="0" rIns="0" bIns="0" anchor="t" anchorCtr="0" upright="1">
                          <a:noAutofit/>
                        </wps:bodyPr>
                      </wps:wsp>
                      <wps:wsp>
                        <wps:cNvPr id="165" name="Rectangle 200"/>
                        <wps:cNvSpPr>
                          <a:spLocks noChangeArrowheads="1"/>
                        </wps:cNvSpPr>
                        <wps:spPr bwMode="auto">
                          <a:xfrm>
                            <a:off x="4542155" y="1506220"/>
                            <a:ext cx="16954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and</w:t>
                              </w:r>
                              <w:proofErr w:type="gramEnd"/>
                              <w:r>
                                <w:rPr>
                                  <w:rFonts w:ascii="Arial" w:hAnsi="Arial" w:cs="Arial"/>
                                  <w:color w:val="000000"/>
                                  <w:sz w:val="16"/>
                                  <w:szCs w:val="16"/>
                                </w:rPr>
                                <w:t xml:space="preserve"> </w:t>
                              </w:r>
                            </w:p>
                          </w:txbxContent>
                        </wps:txbx>
                        <wps:bodyPr rot="0" vert="horz" wrap="square" lIns="0" tIns="0" rIns="0" bIns="0" anchor="t" anchorCtr="0" upright="1">
                          <a:noAutofit/>
                        </wps:bodyPr>
                      </wps:wsp>
                      <wps:wsp>
                        <wps:cNvPr id="166" name="Rectangle 201"/>
                        <wps:cNvSpPr>
                          <a:spLocks noChangeArrowheads="1"/>
                        </wps:cNvSpPr>
                        <wps:spPr bwMode="auto">
                          <a:xfrm>
                            <a:off x="4731385" y="1506220"/>
                            <a:ext cx="5143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ＭＳ Ｐゴシック" w:eastAsia="ＭＳ Ｐゴシック" w:cs="ＭＳ Ｐゴシック" w:hint="eastAsia"/>
                                  <w:color w:val="000000"/>
                                  <w:sz w:val="16"/>
                                  <w:szCs w:val="16"/>
                                </w:rPr>
                                <w:t>‘</w:t>
                              </w:r>
                            </w:p>
                          </w:txbxContent>
                        </wps:txbx>
                        <wps:bodyPr rot="0" vert="horz" wrap="square" lIns="0" tIns="0" rIns="0" bIns="0" anchor="t" anchorCtr="0" upright="1">
                          <a:noAutofit/>
                        </wps:bodyPr>
                      </wps:wsp>
                      <wps:wsp>
                        <wps:cNvPr id="167" name="Rectangle 202"/>
                        <wps:cNvSpPr>
                          <a:spLocks noChangeArrowheads="1"/>
                        </wps:cNvSpPr>
                        <wps:spPr bwMode="auto">
                          <a:xfrm>
                            <a:off x="4779645" y="150622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b</w:t>
                              </w:r>
                              <w:proofErr w:type="gramEnd"/>
                            </w:p>
                          </w:txbxContent>
                        </wps:txbx>
                        <wps:bodyPr rot="0" vert="horz" wrap="square" lIns="0" tIns="0" rIns="0" bIns="0" anchor="t" anchorCtr="0" upright="1">
                          <a:noAutofit/>
                        </wps:bodyPr>
                      </wps:wsp>
                      <wps:wsp>
                        <wps:cNvPr id="168" name="Rectangle 203"/>
                        <wps:cNvSpPr>
                          <a:spLocks noChangeArrowheads="1"/>
                        </wps:cNvSpPr>
                        <wps:spPr bwMode="auto">
                          <a:xfrm>
                            <a:off x="4834890" y="1506220"/>
                            <a:ext cx="5143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ＭＳ Ｐゴシック" w:eastAsia="ＭＳ Ｐゴシック" w:cs="ＭＳ Ｐゴシック" w:hint="eastAsia"/>
                                  <w:color w:val="000000"/>
                                  <w:sz w:val="16"/>
                                  <w:szCs w:val="16"/>
                                </w:rPr>
                                <w:t>’</w:t>
                              </w:r>
                            </w:p>
                          </w:txbxContent>
                        </wps:txbx>
                        <wps:bodyPr rot="0" vert="horz" wrap="square" lIns="0" tIns="0" rIns="0" bIns="0" anchor="t" anchorCtr="0" upright="1">
                          <a:noAutofit/>
                        </wps:bodyPr>
                      </wps:wsp>
                      <wps:wsp>
                        <wps:cNvPr id="169" name="Rectangle 204"/>
                        <wps:cNvSpPr>
                          <a:spLocks noChangeArrowheads="1"/>
                        </wps:cNvSpPr>
                        <wps:spPr bwMode="auto">
                          <a:xfrm>
                            <a:off x="4907915" y="1506220"/>
                            <a:ext cx="9715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are</w:t>
                              </w:r>
                              <w:proofErr w:type="gramEnd"/>
                              <w:r>
                                <w:rPr>
                                  <w:rFonts w:ascii="Arial" w:hAnsi="Arial" w:cs="Arial"/>
                                  <w:color w:val="000000"/>
                                  <w:sz w:val="16"/>
                                  <w:szCs w:val="16"/>
                                </w:rPr>
                                <w:t xml:space="preserve"> relative horizontal </w:t>
                              </w:r>
                            </w:p>
                          </w:txbxContent>
                        </wps:txbx>
                        <wps:bodyPr rot="0" vert="horz" wrap="square" lIns="0" tIns="0" rIns="0" bIns="0" anchor="t" anchorCtr="0" upright="1">
                          <a:noAutofit/>
                        </wps:bodyPr>
                      </wps:wsp>
                      <wps:wsp>
                        <wps:cNvPr id="170" name="Rectangle 205"/>
                        <wps:cNvSpPr>
                          <a:spLocks noChangeArrowheads="1"/>
                        </wps:cNvSpPr>
                        <wps:spPr bwMode="auto">
                          <a:xfrm>
                            <a:off x="4359275" y="1621790"/>
                            <a:ext cx="118618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proofErr w:type="gramStart"/>
                              <w:r>
                                <w:rPr>
                                  <w:rFonts w:ascii="Arial" w:hAnsi="Arial" w:cs="Arial"/>
                                  <w:color w:val="000000"/>
                                  <w:sz w:val="16"/>
                                  <w:szCs w:val="16"/>
                                </w:rPr>
                                <w:t>distances</w:t>
                              </w:r>
                              <w:proofErr w:type="gramEnd"/>
                              <w:r>
                                <w:rPr>
                                  <w:rFonts w:ascii="Arial" w:hAnsi="Arial" w:cs="Arial"/>
                                  <w:color w:val="000000"/>
                                  <w:sz w:val="16"/>
                                  <w:szCs w:val="16"/>
                                </w:rPr>
                                <w:t xml:space="preserve"> from target pixel</w:t>
                              </w:r>
                            </w:p>
                          </w:txbxContent>
                        </wps:txbx>
                        <wps:bodyPr rot="0" vert="horz" wrap="square" lIns="0" tIns="0" rIns="0" bIns="0" anchor="t" anchorCtr="0" upright="1">
                          <a:noAutofit/>
                        </wps:bodyPr>
                      </wps:wsp>
                      <wps:wsp>
                        <wps:cNvPr id="171" name="Rectangle 206"/>
                        <wps:cNvSpPr>
                          <a:spLocks noChangeArrowheads="1"/>
                        </wps:cNvSpPr>
                        <wps:spPr bwMode="auto">
                          <a:xfrm>
                            <a:off x="4359275" y="299085"/>
                            <a:ext cx="6794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E</w:t>
                              </w:r>
                            </w:p>
                          </w:txbxContent>
                        </wps:txbx>
                        <wps:bodyPr rot="0" vert="horz" wrap="square" lIns="0" tIns="0" rIns="0" bIns="0" anchor="t" anchorCtr="0" upright="1">
                          <a:noAutofit/>
                        </wps:bodyPr>
                      </wps:wsp>
                      <wps:wsp>
                        <wps:cNvPr id="172" name="Rectangle 207"/>
                        <wps:cNvSpPr>
                          <a:spLocks noChangeArrowheads="1"/>
                        </wps:cNvSpPr>
                        <wps:spPr bwMode="auto">
                          <a:xfrm>
                            <a:off x="4426585" y="299085"/>
                            <a:ext cx="285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 xml:space="preserve">: </w:t>
                              </w:r>
                            </w:p>
                          </w:txbxContent>
                        </wps:txbx>
                        <wps:bodyPr rot="0" vert="horz" wrap="square" lIns="0" tIns="0" rIns="0" bIns="0" anchor="t" anchorCtr="0" upright="1">
                          <a:noAutofit/>
                        </wps:bodyPr>
                      </wps:wsp>
                      <wps:wsp>
                        <wps:cNvPr id="173" name="Rectangle 208"/>
                        <wps:cNvSpPr>
                          <a:spLocks noChangeArrowheads="1"/>
                        </wps:cNvSpPr>
                        <wps:spPr bwMode="auto">
                          <a:xfrm>
                            <a:off x="4481195" y="299085"/>
                            <a:ext cx="5873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Even column</w:t>
                              </w:r>
                            </w:p>
                          </w:txbxContent>
                        </wps:txbx>
                        <wps:bodyPr rot="0" vert="horz" wrap="square" lIns="0" tIns="0" rIns="0" bIns="0" anchor="t" anchorCtr="0" upright="1">
                          <a:noAutofit/>
                        </wps:bodyPr>
                      </wps:wsp>
                      <wps:wsp>
                        <wps:cNvPr id="174" name="Rectangle 209"/>
                        <wps:cNvSpPr>
                          <a:spLocks noChangeArrowheads="1"/>
                        </wps:cNvSpPr>
                        <wps:spPr bwMode="auto">
                          <a:xfrm>
                            <a:off x="5048250" y="299085"/>
                            <a:ext cx="285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 xml:space="preserve">, </w:t>
                              </w:r>
                            </w:p>
                          </w:txbxContent>
                        </wps:txbx>
                        <wps:bodyPr rot="0" vert="horz" wrap="square" lIns="0" tIns="0" rIns="0" bIns="0" anchor="t" anchorCtr="0" upright="1">
                          <a:noAutofit/>
                        </wps:bodyPr>
                      </wps:wsp>
                      <wps:wsp>
                        <wps:cNvPr id="175" name="Rectangle 210"/>
                        <wps:cNvSpPr>
                          <a:spLocks noChangeArrowheads="1"/>
                        </wps:cNvSpPr>
                        <wps:spPr bwMode="auto">
                          <a:xfrm>
                            <a:off x="5097145" y="299085"/>
                            <a:ext cx="793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O</w:t>
                              </w:r>
                            </w:p>
                          </w:txbxContent>
                        </wps:txbx>
                        <wps:bodyPr rot="0" vert="horz" wrap="square" lIns="0" tIns="0" rIns="0" bIns="0" anchor="t" anchorCtr="0" upright="1">
                          <a:noAutofit/>
                        </wps:bodyPr>
                      </wps:wsp>
                      <wps:wsp>
                        <wps:cNvPr id="176" name="Rectangle 211"/>
                        <wps:cNvSpPr>
                          <a:spLocks noChangeArrowheads="1"/>
                        </wps:cNvSpPr>
                        <wps:spPr bwMode="auto">
                          <a:xfrm>
                            <a:off x="5176520" y="299085"/>
                            <a:ext cx="285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 xml:space="preserve">: </w:t>
                              </w:r>
                            </w:p>
                          </w:txbxContent>
                        </wps:txbx>
                        <wps:bodyPr rot="0" vert="horz" wrap="square" lIns="0" tIns="0" rIns="0" bIns="0" anchor="t" anchorCtr="0" upright="1">
                          <a:noAutofit/>
                        </wps:bodyPr>
                      </wps:wsp>
                      <wps:wsp>
                        <wps:cNvPr id="177" name="Rectangle 212"/>
                        <wps:cNvSpPr>
                          <a:spLocks noChangeArrowheads="1"/>
                        </wps:cNvSpPr>
                        <wps:spPr bwMode="auto">
                          <a:xfrm>
                            <a:off x="5231130" y="299085"/>
                            <a:ext cx="54800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Odd column</w:t>
                              </w:r>
                            </w:p>
                          </w:txbxContent>
                        </wps:txbx>
                        <wps:bodyPr rot="0" vert="horz" wrap="square" lIns="0" tIns="0" rIns="0" bIns="0" anchor="t" anchorCtr="0" upright="1">
                          <a:noAutofit/>
                        </wps:bodyPr>
                      </wps:wsp>
                      <wps:wsp>
                        <wps:cNvPr id="178" name="Rectangle 33"/>
                        <wps:cNvSpPr>
                          <a:spLocks noChangeArrowheads="1"/>
                        </wps:cNvSpPr>
                        <wps:spPr bwMode="auto">
                          <a:xfrm>
                            <a:off x="718820" y="351790"/>
                            <a:ext cx="5651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1</w:t>
                              </w:r>
                            </w:p>
                          </w:txbxContent>
                        </wps:txbx>
                        <wps:bodyPr rot="0" vert="horz" wrap="square" lIns="0" tIns="0" rIns="0" bIns="0" anchor="t" anchorCtr="0" upright="1">
                          <a:noAutofit/>
                        </wps:bodyPr>
                      </wps:wsp>
                      <wps:wsp>
                        <wps:cNvPr id="179" name="Rectangle 38"/>
                        <wps:cNvSpPr>
                          <a:spLocks noChangeArrowheads="1"/>
                        </wps:cNvSpPr>
                        <wps:spPr bwMode="auto">
                          <a:xfrm>
                            <a:off x="962660" y="34607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1</w:t>
                              </w:r>
                            </w:p>
                          </w:txbxContent>
                        </wps:txbx>
                        <wps:bodyPr rot="0" vert="horz" wrap="square" lIns="0" tIns="0" rIns="0" bIns="0" anchor="t" anchorCtr="0" upright="1">
                          <a:noAutofit/>
                        </wps:bodyPr>
                      </wps:wsp>
                      <wps:wsp>
                        <wps:cNvPr id="180" name="Rectangle 128"/>
                        <wps:cNvSpPr>
                          <a:spLocks noChangeArrowheads="1"/>
                        </wps:cNvSpPr>
                        <wps:spPr bwMode="auto">
                          <a:xfrm>
                            <a:off x="2749550" y="330835"/>
                            <a:ext cx="56515"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1</w:t>
                              </w:r>
                            </w:p>
                          </w:txbxContent>
                        </wps:txbx>
                        <wps:bodyPr rot="0" vert="horz" wrap="square" lIns="0" tIns="0" rIns="0" bIns="0" anchor="t" anchorCtr="0" upright="1">
                          <a:noAutofit/>
                        </wps:bodyPr>
                      </wps:wsp>
                      <wps:wsp>
                        <wps:cNvPr id="181" name="Rectangle 123"/>
                        <wps:cNvSpPr>
                          <a:spLocks noChangeArrowheads="1"/>
                        </wps:cNvSpPr>
                        <wps:spPr bwMode="auto">
                          <a:xfrm>
                            <a:off x="2858770" y="33020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421" w:rsidRDefault="00C36421">
                              <w:r>
                                <w:rPr>
                                  <w:rFonts w:ascii="Arial" w:hAnsi="Arial" w:cs="Arial"/>
                                  <w:color w:val="000000"/>
                                  <w:sz w:val="16"/>
                                  <w:szCs w:val="16"/>
                                </w:rPr>
                                <w:t>1</w:t>
                              </w:r>
                            </w:p>
                          </w:txbxContent>
                        </wps:txbx>
                        <wps:bodyPr rot="0" vert="horz" wrap="square" lIns="0" tIns="0" rIns="0" bIns="0" anchor="t" anchorCtr="0" upright="1">
                          <a:noAutofit/>
                        </wps:bodyPr>
                      </wps:wsp>
                    </wpc:wpc>
                  </a:graphicData>
                </a:graphic>
              </wp:inline>
            </w:drawing>
          </mc:Choice>
          <mc:Fallback>
            <w:pict>
              <v:group id="キャンバス 28" o:spid="_x0000_s1255" editas="canvas" style="width:470pt;height:146.6pt;mso-position-horizontal-relative:char;mso-position-vertical-relative:line" coordsize="59690,186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">
                <v:shape id="_x0000_s1256" type="#_x0000_t75" style="position:absolute;width:59690;height:18618;visibility:visible;mso-wrap-style:square">
                  <v:fill o:detectmouseclick="t"/>
                  <v:path o:connecttype="none"/>
                </v:shape>
                <v:line id="Line 29" o:spid="_x0000_s1257" style="position:absolute;visibility:visible;mso-wrap-style:square" from="6426,4127" to="8731,4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NuGMMAAADaAAAADwAAAGRycy9kb3ducmV2LnhtbESPW4vCMBSE34X9D+Es+KbpVvBSjSKC&#10;yz4JXsDXQ3Ns6jYnpcnWrr/eCIKPw8x8wyxWna1ES40vHSv4GiYgiHOnSy4UnI7bwRSED8gaK8ek&#10;4J88rJYfvQVm2t14T+0hFCJC2GeowIRQZ1L63JBFP3Q1cfQurrEYomwKqRu8RbitZJokY2mx5Lhg&#10;sKaNofz38GcVbLrrftt+3yf3XXrKzWhWnMfTtVL9z249BxGoC+/wq/2jFaTwvBJv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DbhjDAAAA2gAAAA8AAAAAAAAAAAAA&#10;AAAAoQIAAGRycy9kb3ducmV2LnhtbFBLBQYAAAAABAAEAPkAAACRAwAAAAA=&#10;" strokeweight=".5pt">
                  <v:stroke endcap="round"/>
                </v:line>
                <v:shape id="Freeform 30" o:spid="_x0000_s1258" style="position:absolute;left:6229;top:392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j8R8UA&#10;AADaAAAADwAAAGRycy9kb3ducmV2LnhtbESPT2vCQBTE7wW/w/KEXkrdpEgo0VVEFHoolGqFHp/Z&#10;ZxLMvg27a/7007uFQo/DzPyGWa4H04iOnK8tK0hnCQjiwuqaSwVfx/3zKwgfkDU2lknBSB7Wq8nD&#10;EnNte/6k7hBKESHsc1RQhdDmUvqiIoN+Zlvi6F2sMxiidKXUDvsIN418SZJMGqw5LlTY0rai4nq4&#10;GQUfNvtJv0fz/tTsTidXm/KcjBulHqfDZgEi0BD+w3/tN61gDr9X4g2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GPxHxQAAANoAAAAPAAAAAAAAAAAAAAAAAJgCAABkcnMv&#10;ZG93bnJldi54bWxQSwUGAAAAAAQABAD1AAAAigMAAAAA&#10;" path="m105,53c105,24,81,,52,,24,,,24,,53v,,,,,c,82,24,105,52,105v29,,53,-23,53,-52e" fillcolor="black" strokeweight="0">
                  <v:path arrowok="t" o:connecttype="custom" o:connectlocs="15241905,7693533;7548372,0;0,7693533;0,7693533;7548372,15241905;15241905,7693533" o:connectangles="0,0,0,0,0,0"/>
                </v:shape>
                <v:shape id="Freeform 31" o:spid="_x0000_s1259" style="position:absolute;left:8534;top:392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RZ3MUA&#10;AADaAAAADwAAAGRycy9kb3ducmV2LnhtbESPT2vCQBTE7wW/w/KEXkrdpGAo0VVEFHoolGqFHp/Z&#10;ZxLMvg27a/7007uFQo/DzPyGWa4H04iOnK8tK0hnCQjiwuqaSwVfx/3zKwgfkDU2lknBSB7Wq8nD&#10;EnNte/6k7hBKESHsc1RQhdDmUvqiIoN+Zlvi6F2sMxiidKXUDvsIN418SZJMGqw5LlTY0rai4nq4&#10;GQUfNvtJv0fz/tTsTidXm/KcjBulHqfDZgEi0BD+w3/tN61gDr9X4g2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VFncxQAAANoAAAAPAAAAAAAAAAAAAAAAAJgCAABkcnMv&#10;ZG93bnJldi54bWxQSwUGAAAAAAQABAD1AAAAigMAAAAA&#10;" path="m,53v,29,23,52,52,52c81,105,105,82,105,53v,,,,,c105,24,81,,52,,23,,,24,,53e" fillcolor="black" strokeweight="0">
                  <v:path arrowok="t" o:connecttype="custom" o:connectlocs="0,7693533;7548372,15241905;15241905,7693533;15241905,7693533;7548372,0;0,7693533" o:connectangles="0,0,0,0,0,0"/>
                </v:shape>
                <v:line id="Line 34" o:spid="_x0000_s1260" style="position:absolute;visibility:visible;mso-wrap-style:square" from="8731,4127" to="11036,4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oG8IAAADaAAAADwAAAGRycy9kb3ducmV2LnhtbESPQYvCMBSE7wv+h/AEb2uqQlerUURQ&#10;PC3oCnt9NM+m2ryUJtbqr98Iwh6HmfmGWaw6W4mWGl86VjAaJiCIc6dLLhScfrafUxA+IGusHJOC&#10;B3lYLXsfC8y0u/OB2mMoRISwz1CBCaHOpPS5IYt+6Gri6J1dYzFE2RRSN3iPcFvJcZKk0mLJccFg&#10;TRtD+fV4swo23eWwbXfPr+f3+JSbyaz4TadrpQb9bj0HEagL/+F3e68VpPC6Em+AX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oG8IAAADaAAAADwAAAAAAAAAAAAAA&#10;AAChAgAAZHJzL2Rvd25yZXYueG1sUEsFBgAAAAAEAAQA+QAAAJADAAAAAA==&#10;" strokeweight=".5pt">
                  <v:stroke endcap="round"/>
                </v:line>
                <v:shape id="Freeform 35" o:spid="_x0000_s1261" style="position:absolute;left:8534;top:392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piMMUA&#10;AADaAAAADwAAAGRycy9kb3ducmV2LnhtbESPT2vCQBTE7wW/w/KEXkrdpIe0RFcRUeihUNQKPT6z&#10;zySYfRt21/zpp3cLhR6HmfkNs1gNphEdOV9bVpDOEhDEhdU1lwq+jrvnNxA+IGtsLJOCkTyslpOH&#10;Beba9ryn7hBKESHsc1RQhdDmUvqiIoN+Zlvi6F2sMxiidKXUDvsIN418SZJMGqw5LlTY0qai4nq4&#10;GQWfNvtJv0fz8dRsTydXm/KcjGulHqfDeg4i0BD+w3/td63gFX6vxBs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ymIwxQAAANoAAAAPAAAAAAAAAAAAAAAAAJgCAABkcnMv&#10;ZG93bnJldi54bWxQSwUGAAAAAAQABAD1AAAAigMAAAAA&#10;" path="m105,53c105,24,81,,52,,23,,,24,,53v,,,,,c,82,23,105,52,105v29,,53,-23,53,-52e" fillcolor="black" strokeweight="0">
                  <v:path arrowok="t" o:connecttype="custom" o:connectlocs="15241905,7693533;7548372,0;0,7693533;0,7693533;7548372,15241905;15241905,7693533" o:connectangles="0,0,0,0,0,0"/>
                </v:shape>
                <v:shape id="Freeform 36" o:spid="_x0000_s1262" style="position:absolute;left:10839;top:3924;width:400;height:400;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sAA&#10;AADaAAAADwAAAGRycy9kb3ducmV2LnhtbERPTWvCQBC9F/wPywi9FN20NGKjmyClhZwKJh48Dtlp&#10;EszOhuxU47/vHgo9Pt73vpjdoK40hd6zged1Aoq48bbn1sCp/lxtQQVBtjh4JgN3ClDki4c9Ztbf&#10;+EjXSloVQzhkaKATGTOtQ9ORw7D2I3Hkvv3kUCKcWm0nvMVwN+iXJNlohz3Hhg5Heu+ouVQ/zkB6&#10;tONr83ZIpW7vg3wl5Qc9nY15XM6HHSihWf7Ff+7SGohb45V4A3T+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z++sAAAADaAAAADwAAAAAAAAAAAAAAAACYAgAAZHJzL2Rvd25y&#10;ZXYueG1sUEsFBgAAAAAEAAQA9QAAAIUDAAAAAA==&#10;" path="m,53v,29,23,52,52,52c81,105,104,82,104,53v,,,,,c104,24,81,,52,,23,,,24,,53e" fillcolor="black" strokeweight="0">
                  <v:path arrowok="t" o:connecttype="custom" o:connectlocs="0,7693533;7694423,15241905;15388462,7693533;15388462,7693533;7694423,0;0,7693533" o:connectangles="0,0,0,0,0,0"/>
                </v:shape>
                <v:line id="Line 39" o:spid="_x0000_s1263" style="position:absolute;visibility:visible;mso-wrap-style:square" from="4127,8731" to="8731,8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f8acIAAADaAAAADwAAAGRycy9kb3ducmV2LnhtbESPW4vCMBSE3xf8D+EIvq2pCl6qUURQ&#10;fFrwAr4emmNTbU5KE2v1128WFnwcZuYbZrFqbSkaqn3hWMGgn4AgzpwuOFdwPm2/pyB8QNZYOiYF&#10;L/KwWna+Fphq9+QDNceQiwhhn6ICE0KVSukzQxZ931XE0bu62mKIss6lrvEZ4baUwyQZS4sFxwWD&#10;FW0MZffjwyrYtLfDttm9J++f4Tkzo1l+GU/XSvW67XoOIlAbPuH/9l4rmMHflXgD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f8acIAAADaAAAADwAAAAAAAAAAAAAA&#10;AAChAgAAZHJzL2Rvd25yZXYueG1sUEsFBgAAAAAEAAQA+QAAAJADAAAAAA==&#10;" strokeweight=".5pt">
                  <v:stroke endcap="round"/>
                </v:line>
                <v:shape id="Freeform 40" o:spid="_x0000_s1264" style="position:absolute;left:3924;top:853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Dkh8UA&#10;AADbAAAADwAAAGRycy9kb3ducmV2LnhtbESPQWvCQBCF74L/YRmhFzEbe5CSuhERCz0UilahxzE7&#10;TUKzs2F3q0l/vXMo9DbDe/PeN+vN4Dp1pRBbzwaWWQ6KuPK25drA6eNl8QQqJmSLnWcyMFKETTmd&#10;rLGw/sYHuh5TrSSEY4EGmpT6QutYNeQwZr4nFu3LB4dJ1lBrG/Am4a7Tj3m+0g5bloYGe9o1VH0f&#10;f5yBd7/6XX6O7m3e7c/n0Lr6ko9bYx5mw/YZVKIh/Zv/rl+t4Au9/CID6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kOSHxQAAANsAAAAPAAAAAAAAAAAAAAAAAJgCAABkcnMv&#10;ZG93bnJldi54bWxQSwUGAAAAAAQABAD1AAAAigMAAAAA&#10;" path="m105,52c105,23,82,,53,,24,,,23,,52v,,,,,c,81,24,105,53,105v29,,52,-24,52,-53e" fillcolor="black" strokeweight="0">
                  <v:path arrowok="t" o:connecttype="custom" o:connectlocs="15241905,7548372;7693533,0;0,7548372;0,7548372;7693533,15241905;15241905,7548372" o:connectangles="0,0,0,0,0,0"/>
                </v:shape>
                <v:shape id="Freeform 41" o:spid="_x0000_s1265" style="position:absolute;left:8534;top:853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xBHMMA&#10;AADbAAAADwAAAGRycy9kb3ducmV2LnhtbERPS2vCQBC+C/6HZYReRDfxECS6ihSFHoTSWKHHaXaa&#10;hGZnw+42j/76bqHQ23x8z9kfR9OKnpxvLCtI1wkI4tLqhisFr7fLagvCB2SNrWVSMJGH42E+22Ou&#10;7cAv1BehEjGEfY4K6hC6XEpf1mTQr21HHLkP6wyGCF0ltcMhhptWbpIkkwYbjg01dvRYU/lZfBkF&#10;zzb7Tt8mc1225/vdNaZ6T6aTUg+L8bQDEWgM/+I/95OO81P4/SUeI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xBHMMAAADbAAAADwAAAAAAAAAAAAAAAACYAgAAZHJzL2Rv&#10;d25yZXYueG1sUEsFBgAAAAAEAAQA9QAAAIgDAAAAAA==&#10;" path="m,52v,29,23,53,52,53c81,105,105,81,105,52v,,,,,c105,23,81,,52,,23,,,23,,52e" fillcolor="black" strokeweight="0">
                  <v:path arrowok="t" o:connecttype="custom" o:connectlocs="0,7548372;7548372,15241905;15241905,7548372;15241905,7548372;7548372,0;0,7548372" o:connectangles="0,0,0,0,0,0"/>
                </v:shape>
                <v:rect id="Rectangle 43" o:spid="_x0000_s1266" style="position:absolute;left:6705;top:8051;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C36421" w:rsidRDefault="00C36421">
                        <w:r>
                          <w:rPr>
                            <w:rFonts w:ascii="Arial" w:hAnsi="Arial" w:cs="Arial"/>
                            <w:color w:val="000000"/>
                            <w:sz w:val="16"/>
                            <w:szCs w:val="16"/>
                          </w:rPr>
                          <w:t>1</w:t>
                        </w:r>
                      </w:p>
                    </w:txbxContent>
                  </v:textbox>
                </v:rect>
                <v:line id="Line 44" o:spid="_x0000_s1267" style="position:absolute;visibility:visible;mso-wrap-style:square" from="8731,8731" to="13341,8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6rO8AAAADbAAAADwAAAGRycy9kb3ducmV2LnhtbERPS4vCMBC+C/6HMMLeNFXB1WoUEVw8&#10;CT7A69CMTXebSWlirf56Iwh7m4/vOYtVa0vRUO0LxwqGgwQEceZ0wbmC82nbn4LwAVlj6ZgUPMjD&#10;atntLDDV7s4Hao4hFzGEfYoKTAhVKqXPDFn0A1cRR+7qaoshwjqXusZ7DLelHCXJRFosODYYrGhj&#10;KPs73qyCTft72DY/z+/nfnTOzHiWXybTtVJfvXY9BxGoDf/ij3un4/wxvH+JB8j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1eqzvAAAAA2wAAAA8AAAAAAAAAAAAAAAAA&#10;oQIAAGRycy9kb3ducmV2LnhtbFBLBQYAAAAABAAEAPkAAACOAwAAAAA=&#10;" strokeweight=".5pt">
                  <v:stroke endcap="round"/>
                </v:line>
                <v:shape id="Freeform 45" o:spid="_x0000_s1268" style="position:absolute;left:8534;top:853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vihMMA&#10;AADbAAAADwAAAGRycy9kb3ducmV2LnhtbERPS2vCQBC+F/wPywi9lLpJkVCiq4go9FAo1Qo9jtkx&#10;CWZnw+6aR3+9Wyj0Nh/fc5brwTSiI+drywrSWQKCuLC65lLB13H//ArCB2SNjWVSMJKH9WrysMRc&#10;254/qTuEUsQQ9jkqqEJocyl9UZFBP7MtceQu1hkMEbpSaod9DDeNfEmSTBqsOTZU2NK2ouJ6uBkF&#10;Hzb7Sb9H8/7U7E4nV5vynIwbpR6nw2YBItAQ/sV/7jcd58/h95d4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vihMMAAADbAAAADwAAAAAAAAAAAAAAAACYAgAAZHJzL2Rv&#10;d25yZXYueG1sUEsFBgAAAAAEAAQA9QAAAIgDAAAAAA==&#10;" path="m105,52c105,23,81,,52,,23,,,23,,52v,,,,,c,81,23,105,52,105v29,,53,-24,53,-53e" fillcolor="black" strokeweight="0">
                  <v:path arrowok="t" o:connecttype="custom" o:connectlocs="15241905,7548372;7548372,0;0,7548372;0,7548372;7548372,15241905;15241905,7548372" o:connectangles="0,0,0,0,0,0"/>
                </v:shape>
                <v:shape id="Freeform 46" o:spid="_x0000_s1269" style="position:absolute;left:13144;top:853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HH8MA&#10;AADbAAAADwAAAGRycy9kb3ducmV2LnhtbERPS2vCQBC+F/wPywi9lLpJwVCiq4go9FAo1Qo9jtkx&#10;CWZnw+6aR3+9Wyj0Nh/fc5brwTSiI+drywrSWQKCuLC65lLB13H//ArCB2SNjWVSMJKH9WrysMRc&#10;254/qTuEUsQQ9jkqqEJocyl9UZFBP7MtceQu1hkMEbpSaod9DDeNfEmSTBqsOTZU2NK2ouJ6uBkF&#10;Hzb7Sb9H8/7U7E4nV5vynIwbpR6nw2YBItAQ/sV/7jcd58/h95d4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HH8MAAADbAAAADwAAAAAAAAAAAAAAAACYAgAAZHJzL2Rv&#10;d25yZXYueG1sUEsFBgAAAAAEAAQA9QAAAIgDAAAAAA==&#10;" path="m,52v,29,24,53,53,53c82,105,105,81,105,52v,,,,,c105,23,82,,53,,24,,,23,,52e" fillcolor="black" strokeweight="0">
                  <v:path arrowok="t" o:connecttype="custom" o:connectlocs="0,7548372;7693533,15241905;15241905,7548372;15241905,7548372;7693533,0;0,7548372" o:connectangles="0,0,0,0,0,0"/>
                </v:shape>
                <v:rect id="Rectangle 48" o:spid="_x0000_s1270" style="position:absolute;left:11137;top:8070;width:56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nP78AA&#10;AADbAAAADwAAAGRycy9kb3ducmV2LnhtbERPy6rCMBDdC/5DGMGdproQrUYRH+jyXhXU3dCMbbGZ&#10;lCbaer/+RhDczeE8Z7ZoTCGeVLncsoJBPwJBnFidc6rgdNz2xiCcR9ZYWCYFL3KwmLdbM4y1rfmX&#10;ngefihDCLkYFmfdlLKVLMjLo+rYkDtzNVgZ9gFUqdYV1CDeFHEbRSBrMOTRkWNIqo+R+eBgFu3G5&#10;vOztX50Wm+vu/HOerI8Tr1S30yynIDw1/iv+uPc6zB/B+5dwg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nP78AAAADbAAAADwAAAAAAAAAAAAAAAACYAgAAZHJzL2Rvd25y&#10;ZXYueG1sUEsFBgAAAAAEAAQA9QAAAIUDAAAAAA==&#10;" filled="f" stroked="f">
                  <v:textbox inset="0,0,0,0">
                    <w:txbxContent>
                      <w:p w:rsidR="00C36421" w:rsidRDefault="00C36421">
                        <w:r>
                          <w:rPr>
                            <w:rFonts w:ascii="Arial" w:hAnsi="Arial" w:cs="Arial"/>
                            <w:color w:val="000000"/>
                            <w:sz w:val="16"/>
                            <w:szCs w:val="16"/>
                          </w:rPr>
                          <w:t>1</w:t>
                        </w:r>
                      </w:p>
                    </w:txbxContent>
                  </v:textbox>
                </v:rect>
                <v:line id="Line 49" o:spid="_x0000_s1271" style="position:absolute;visibility:visible;mso-wrap-style:square" from="8947,11042" to="10826,11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WtOMIAAADbAAAADwAAAGRycy9kb3ducmV2LnhtbERPTWvCQBC9F/wPywi9NRstqI3ZiAgW&#10;TwU10OuQHbNps7Mhu8bUX+8WCr3N431OvhltKwbqfeNYwSxJQRBXTjdcKyjP+5cVCB+QNbaOScEP&#10;edgUk6ccM+1ufKThFGoRQ9hnqMCE0GVS+sqQRZ+4jjhyF9dbDBH2tdQ93mK4beU8TRfSYsOxwWBH&#10;O0PV9+lqFezGr+N+eL8v7x/zsjKvb/XnYrVV6nk6btcgAo3hX/znPug4fwm/v8QDZPE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mWtOMIAAADbAAAADwAAAAAAAAAAAAAA&#10;AAChAgAAZHJzL2Rvd25yZXYueG1sUEsFBgAAAAAEAAQA+QAAAJADAAAAAA==&#10;" strokeweight=".5pt">
                  <v:stroke endcap="round"/>
                </v:line>
                <v:shape id="Freeform 50" o:spid="_x0000_s1272" style="position:absolute;left:8731;top:10775;width:266;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ge28YA&#10;AADbAAAADwAAAGRycy9kb3ducmV2LnhtbESPQWvCQBCF70L/wzIFL1I3sSCSuoq0KOKhaNoeehuy&#10;0yQ1Oxuyq6b99c5B8DbDe/PeN/Nl7xp1pi7Ung2k4wQUceFtzaWBz4/10wxUiMgWG89k4I8CLBcP&#10;gzlm1l/4QOc8lkpCOGRooIqxzbQORUUOw9i3xKL9+M5hlLUrte3wIuGu0ZMkmWqHNUtDhS29VlQc&#10;85Mz8LXZ0/fv8/9bOnrfYRzlXKZrNmb42K9eQEXq4918u95awRdY+UUG0I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Tge28YAAADbAAAADwAAAAAAAAAAAAAAAACYAgAAZHJz&#10;L2Rvd25yZXYueG1sUEsFBgAAAAAEAAQA9QAAAIsDAAAAAA==&#10;" path="m42,84l,42,42,r,84xe" fillcolor="black" stroked="f">
                  <v:path arrowok="t" o:connecttype="custom" o:connectlocs="16935450,33870900;0,16935450;16935450,0;16935450,33870900" o:connectangles="0,0,0,0"/>
                </v:shape>
                <v:shape id="Freeform 51" o:spid="_x0000_s1273" style="position:absolute;left:10769;top:10775;width:267;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S7QMMA&#10;AADbAAAADwAAAGRycy9kb3ducmV2LnhtbERPTWvCQBC9F/wPywheRDexUDS6iiiW4qG0UQ/ehuyY&#10;RLOzIbvV6K93C4Xe5vE+Z7ZoTSWu1LjSsoJ4GIEgzqwuOVew320GYxDOI2usLJOCOzlYzDsvM0y0&#10;vfE3XVOfixDCLkEFhfd1IqXLCjLohrYmDtzJNgZ9gE0udYO3EG4qOYqiN2mw5NBQYE2rgrJL+mMU&#10;HN6/6Hh+fazj/ucWfT/lPN6wUr1uu5yC8NT6f/Gf+0OH+RP4/SUc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S7QMMAAADbAAAADwAAAAAAAAAAAAAAAACYAgAAZHJzL2Rv&#10;d25yZXYueG1sUEsFBgAAAAAEAAQA9QAAAIgDAAAAAA==&#10;" path="m,l42,42,,84,,xe" fillcolor="black" stroked="f">
                  <v:path arrowok="t" o:connecttype="custom" o:connectlocs="0,0;16935450,16935450;0,33870900;0,0" o:connectangles="0,0,0,0"/>
                </v:shape>
                <v:rect id="Rectangle 53" o:spid="_x0000_s1274" style="position:absolute;left:9626;top:10369;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C36421" w:rsidRDefault="00C36421">
                        <w:r>
                          <w:rPr>
                            <w:rFonts w:ascii="Arial" w:hAnsi="Arial" w:cs="Arial"/>
                            <w:color w:val="000000"/>
                            <w:sz w:val="16"/>
                            <w:szCs w:val="16"/>
                          </w:rPr>
                          <w:t>1</w:t>
                        </w:r>
                      </w:p>
                    </w:txbxContent>
                  </v:textbox>
                </v:rect>
                <v:line id="Line 54" o:spid="_x0000_s1275" style="position:absolute;visibility:visible;mso-wrap-style:square" from="11252,11042" to="13131,11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xaasMAAADbAAAADwAAAGRycy9kb3ducmV2LnhtbESPT4vCMBTE7wt+h/AEb2tqBVerUURQ&#10;PC34B7w+mmdTbV5KE2v1028WFvY4zMxvmMWqs5VoqfGlYwWjYQKCOHe65ELB+bT9nILwAVlj5ZgU&#10;vMjDatn7WGCm3ZMP1B5DISKEfYYKTAh1JqXPDVn0Q1cTR+/qGoshyqaQusFnhNtKpkkykRZLjgsG&#10;a9oYyu/Hh1Ww6W6Hbbt7f72/03NuxrPiMpmulRr0u/UcRKAu/If/2nutIB3B75f4A+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sWmrDAAAA2wAAAA8AAAAAAAAAAAAA&#10;AAAAoQIAAGRycy9kb3ducmV2LnhtbFBLBQYAAAAABAAEAPkAAACRAwAAAAA=&#10;" strokeweight=".5pt">
                  <v:stroke endcap="round"/>
                </v:line>
                <v:shape id="Freeform 55" o:spid="_x0000_s1276" style="position:absolute;left:11036;top:10775;width:267;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zjjMUA&#10;AADbAAAADwAAAGRycy9kb3ducmV2LnhtbESPQWvCQBSE74X+h+UJvUjdJEKR1E2QiiIeisb20Nsj&#10;+5qkzb4N2a3G/npXEDwOM/MNM88H04oj9a6xrCCeRCCIS6sbrhR8HFbPMxDOI2tsLZOCMznIs8eH&#10;OabannhPx8JXIkDYpaig9r5LpXRlTQbdxHbEwfu2vUEfZF9J3eMpwE0rkyh6kQYbDgs1dvRWU/lb&#10;/BkFn+sdff1M/5fx+H2LflxwFa9YqafRsHgF4Wnw9/CtvdEKkgSuX8IPk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vOOMxQAAANsAAAAPAAAAAAAAAAAAAAAAAJgCAABkcnMv&#10;ZG93bnJldi54bWxQSwUGAAAAAAQABAD1AAAAigMAAAAA&#10;" path="m42,84l,42,42,r,84xe" fillcolor="black" stroked="f">
                  <v:path arrowok="t" o:connecttype="custom" o:connectlocs="16935450,33870900;0,16935450;16935450,0;16935450,33870900" o:connectangles="0,0,0,0"/>
                </v:shape>
                <v:shape id="Freeform 56" o:spid="_x0000_s1277" style="position:absolute;left:13074;top:10775;width:267;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BGF8QA&#10;AADbAAAADwAAAGRycy9kb3ducmV2LnhtbESPQWvCQBSE7wX/w/KEXkQ3USgSXUUUi/QgNerB2yP7&#10;TKLZtyG7auqv7xYKHoeZ+YaZzltTiTs1rrSsIB5EIIgzq0vOFRz26/4YhPPIGivLpOCHHMxnnbcp&#10;Jto+eEf31OciQNglqKDwvk6kdFlBBt3A1sTBO9vGoA+yyaVu8BHgppLDKPqQBksOCwXWtCwou6Y3&#10;o+D4+U2ny+i5invbL/S9lPN4zUq9d9vFBISn1r/C/+2NVjAcwd+X8APk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wRhfEAAAA2wAAAA8AAAAAAAAAAAAAAAAAmAIAAGRycy9k&#10;b3ducmV2LnhtbFBLBQYAAAAABAAEAPUAAACJAwAAAAA=&#10;" path="m,l42,42,,84,,xe" fillcolor="black" stroked="f">
                  <v:path arrowok="t" o:connecttype="custom" o:connectlocs="0,0;16935450,16935450;0,33870900;0,0" o:connectangles="0,0,0,0"/>
                </v:shape>
                <v:rect id="Rectangle 58" o:spid="_x0000_s1278" style="position:absolute;left:11753;top:10369;width:56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C36421" w:rsidRDefault="00C36421">
                        <w:r>
                          <w:rPr>
                            <w:rFonts w:ascii="Arial" w:hAnsi="Arial" w:cs="Arial"/>
                            <w:color w:val="000000"/>
                            <w:sz w:val="16"/>
                            <w:szCs w:val="16"/>
                          </w:rPr>
                          <w:t>1</w:t>
                        </w:r>
                      </w:p>
                    </w:txbxContent>
                  </v:textbox>
                </v:rect>
                <v:shape id="Freeform 59" o:spid="_x0000_s1279" style="position:absolute;left:3549;top:5854;width:1156;height:1156;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r9KMIA&#10;AADbAAAADwAAAGRycy9kb3ducmV2LnhtbESPQYvCMBSE78L+h/AWvNlkBUWqUXRR19OC1YPHR/Ns&#10;i81LaVKt/34jLHgcZuYbZrHqbS3u1PrKsYavRIEgzp2puNBwPu1GMxA+IBusHZOGJ3lYLT8GC0yN&#10;e/CR7lkoRISwT1FDGUKTSunzkiz6xDXE0bu61mKIsi2kafER4baWY6Wm0mLFcaHEhr5Lym9ZZzV0&#10;B9w/L7mq6r1d/2TKddvj5lfr4We/noMI1Id3+L99MBrGE3h9i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mv0owgAAANsAAAAPAAAAAAAAAAAAAAAAAJgCAABkcnMvZG93&#10;bnJldi54bWxQSwUGAAAAAAQABAD1AAAAhwMAAAAA&#10;" path="m182,90c182,41,141,,91,,40,,,41,,90v,51,40,92,91,92c141,182,182,141,182,90e" filled="f" strokeweight=".95pt">
                  <v:stroke endcap="round"/>
                  <v:path arrowok="t" o:connecttype="custom" o:connectlocs="73386950,36290250;36693475,0;0,36290250;36693475,73386950;73386950,36290250" o:connectangles="0,0,0,0,0"/>
                </v:shape>
                <v:line id="Line 60" o:spid="_x0000_s1280" style="position:absolute;visibility:visible;mso-wrap-style:square" from="3549,5854" to="4705,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sNjcEAAADbAAAADwAAAGRycy9kb3ducmV2LnhtbERPzWrCQBC+C32HZQq9SN0kB9HUVVox&#10;EA8Kpn2AITsmodnZdHer8e3dg+Dx4/tfbUbTiws531lWkM4SEMS11R03Cn6+i/cFCB+QNfaWScGN&#10;PGzWL5MV5tpe+USXKjQihrDPUUEbwpBL6euWDPqZHYgjd7bOYIjQNVI7vMZw08ssSebSYMexocWB&#10;ti3Vv9W/UbB0h/TrvC+nQ3bb4V+ZFkcOhVJvr+PnB4hAY3iKH+5SK8ji2Pgl/gC5v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Ww2NwQAAANsAAAAPAAAAAAAAAAAAAAAA&#10;AKECAABkcnMvZG93bnJldi54bWxQSwUGAAAAAAQABAD5AAAAjwMAAAAA&#10;" strokeweight=".95pt">
                  <v:stroke endcap="round"/>
                </v:line>
                <v:line id="Line 61" o:spid="_x0000_s1281" style="position:absolute;flip:x;visibility:visible;mso-wrap-style:square" from="3549,5854" to="4705,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Vxd8UAAADbAAAADwAAAGRycy9kb3ducmV2LnhtbESPT2vCQBTE7wW/w/IKXopuEkqw0VWk&#10;UOqhPRir50f2mYRm36bZzZ9++25B8DjMzG+YzW4yjRioc7VlBfEyAkFcWF1zqeDr9LZYgXAeWWNj&#10;mRT8koPddvawwUzbkY805L4UAcIuQwWV920mpSsqMuiWtiUO3tV2Bn2QXSl1h2OAm0YmUZRKgzWH&#10;hQpbeq2o+M57o+Bjsvbi3uNVH6XjGH8+nX/y57NS88dpvwbhafL38K190AqSF/j/En6A3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PVxd8UAAADbAAAADwAAAAAAAAAA&#10;AAAAAAChAgAAZHJzL2Rvd25yZXYueG1sUEsFBgAAAAAEAAQA+QAAAJMDAAAAAA==&#10;" strokeweight=".95pt">
                  <v:stroke endcap="round"/>
                </v:line>
                <v:line id="Line 62" o:spid="_x0000_s1282" style="position:absolute;visibility:visible;mso-wrap-style:square" from="5854,5854" to="7010,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SXVsIAAADbAAAADwAAAGRycy9kb3ducmV2LnhtbERP3WrCMBS+F3yHcITdyEzrYMyuqbix&#10;Qr2YsLoHODTHtqw5qUmm9e3NxWCXH99/vp3MIC7kfG9ZQbpKQBA3VvfcKvg+lo8vIHxA1jhYJgU3&#10;8rAt5rMcM22v/EWXOrQihrDPUEEXwphJ6ZuODPqVHYkjd7LOYIjQtVI7vMZwM8h1kjxLgz3Hhg5H&#10;eu+o+al/jYKN+0zfTvtqOa5vH3iu0vLAoVTqYTHtXkEEmsK/+M9daQVPcX38En+ALO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PSXVsIAAADbAAAADwAAAAAAAAAAAAAA&#10;AAChAgAAZHJzL2Rvd25yZXYueG1sUEsFBgAAAAAEAAQA+QAAAJADAAAAAA==&#10;" strokeweight=".95pt">
                  <v:stroke endcap="round"/>
                </v:line>
                <v:line id="Line 63" o:spid="_x0000_s1283" style="position:absolute;flip:x;visibility:visible;mso-wrap-style:square" from="5854,5854" to="7010,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rrrMMAAADbAAAADwAAAGRycy9kb3ducmV2LnhtbESPQYvCMBSE7wv+h/AEL8uaVkWkaxRZ&#10;ED3owap7fjRv22Lz0m2irf/eCILHYWa+YebLzlTiRo0rLSuIhxEI4szqknMFp+P6awbCeWSNlWVS&#10;cCcHy0XvY46Jti0f6Jb6XAQIuwQVFN7XiZQuK8igG9qaOHh/tjHog2xyqRtsA9xUchRFU2mw5LBQ&#10;YE0/BWWX9GoU7Dprf90mnl2jadvG+8/zfzo5KzXod6tvEJ46/w6/2lutYBzD80v4A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a66zDAAAA2wAAAA8AAAAAAAAAAAAA&#10;AAAAoQIAAGRycy9kb3ducmV2LnhtbFBLBQYAAAAABAAEAPkAAACRAwAAAAA=&#10;" strokeweight=".95pt">
                  <v:stroke endcap="round"/>
                </v:line>
                <v:shape id="Freeform 64" o:spid="_x0000_s1284" style="position:absolute;left:4083;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KRMcQA&#10;AADbAAAADwAAAGRycy9kb3ducmV2LnhtbESPT4vCMBTE78J+h/AWvGm63SJLNYqsLLQHD/457PHR&#10;PNtq81KaaOu3N4LgcZiZ3zCL1WAacaPO1ZYVfE0jEMSF1TWXCo6Hv8kPCOeRNTaWScGdHKyWH6MF&#10;ptr2vKPb3pciQNilqKDyvk2ldEVFBt3UtsTBO9nOoA+yK6XusA9w08g4imbSYM1hocKWfisqLvur&#10;UVAmdvN/OJ/jLO+3WaS3WZ4niVLjz2E9B+Fp8O/wq51pBd8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SkTHEAAAA2wAAAA8AAAAAAAAAAAAAAAAAmAIAAGRycy9k&#10;b3ducmV2LnhtbFBLBQYAAAAABAAEAPUAAACJAwAAAAA=&#10;" path="m,2400r,-21c,2373,5,2368,11,2368v6,,10,5,10,11l21,2400v,6,-4,11,-10,11c5,2411,,2406,,2400xm,2336r,-21c,2309,5,2304,11,2304v6,,10,5,10,11l21,2336v,6,-4,11,-10,11c5,2347,,2342,,2336xm,2272r,-21c,2245,5,2240,11,2240v6,,10,5,10,11l21,2272v,6,-4,11,-10,11c5,2283,,2278,,2272xm,2208r,-21c,2181,5,2176,11,2176v6,,10,5,10,11l21,2208v,6,-4,11,-10,11c5,2219,,2214,,2208xm,2144r,-21c,2117,5,2112,11,2112v6,,10,5,10,11l21,2144v,6,-4,11,-10,11c5,2155,,2150,,2144xm,2080r,-21c,2053,5,2048,11,2048v6,,10,5,10,11l21,2080v,6,-4,11,-10,11c5,2091,,2086,,2080xm,2016r,-21c,1989,5,1984,11,1984v6,,10,5,10,11l21,2016v,6,-4,11,-10,11c5,2027,,2022,,2016xm,1952r,-21c,1925,5,1920,11,1920v6,,10,5,10,11l21,1952v,6,-4,11,-10,11c5,1963,,1958,,1952xm,1888r,-21c,1861,5,1856,11,1856v6,,10,5,10,11l21,1888v,6,-4,11,-10,11c5,1899,,1894,,1888xm,1824r,-21c,1797,5,1792,11,1792v6,,10,5,10,11l21,1824v,6,-4,11,-10,11c5,1835,,1830,,1824xm,1760r,-21c,1733,5,1728,11,1728v6,,10,5,10,11l21,1760v,6,-4,11,-10,11c5,1771,,1766,,1760xm,1696r,-21c,1669,5,1664,11,1664v6,,10,5,10,11l21,1696v,6,-4,11,-10,11c5,1707,,1702,,1696xm,1632r,-21c,1605,5,1600,11,1600v6,,10,5,10,11l21,1632v,6,-4,11,-10,11c5,1643,,1638,,1632xm,1568r,-21c,1541,5,1536,11,1536v6,,10,5,10,11l21,1568v,6,-4,11,-10,11c5,1579,,1574,,1568xm,1504r,-21c,1477,5,1472,11,1472v6,,10,5,10,11l21,1504v,6,-4,11,-10,11c5,1515,,1510,,1504xm,1440r,-21c,1413,5,1408,11,1408v6,,10,5,10,11l21,1440v,6,-4,11,-10,11c5,1451,,1446,,1440xm,1376r,-21c,1349,5,1344,11,1344v6,,10,5,10,11l21,1376v,6,-4,11,-10,11c5,1387,,1382,,1376xm,1312r,-21c,1285,5,1280,11,1280v6,,10,5,10,11l21,1312v,6,-4,11,-10,11c5,1323,,1318,,1312xm,1248r,-21c,1221,5,1216,11,1216v6,,10,5,10,11l21,1248v,6,-4,11,-10,11c5,1259,,1254,,1248xm,1184r,-21c,1157,5,1152,11,1152v6,,10,5,10,11l21,1184v,6,-4,11,-10,11c5,1195,,1190,,1184xm,1120r,-21c,1093,5,1088,11,1088v6,,10,5,10,11l21,1120v,6,-4,11,-10,11c5,1131,,1126,,1120xm,1056r,-21c,1029,5,1024,11,1024v6,,10,5,10,11l21,1056v,6,-4,11,-10,11c5,1067,,1062,,1056xm,992l,971v,-6,5,-11,11,-11c17,960,21,965,21,971r,21c21,998,17,1003,11,1003,5,1003,,998,,992xm,928l,907v,-6,5,-11,11,-11c17,896,21,901,21,907r,21c21,934,17,939,11,939,5,939,,934,,928xm,864l,843v,-6,5,-11,11,-11c17,832,21,837,21,843r,21c21,870,17,875,11,875,5,875,,870,,864xm,800l,779v,-6,5,-11,11,-11c17,768,21,773,21,779r,21c21,806,17,811,11,811,5,811,,806,,800xm,736l,715v,-6,5,-11,11,-11c17,704,21,709,21,715r,21c21,742,17,747,11,747,5,747,,742,,736xm,672l,651v,-6,5,-11,11,-11c17,640,21,645,21,651r,21c21,678,17,683,11,683,5,683,,678,,672xm,608l,587v,-6,5,-11,11,-11c17,576,21,581,21,587r,21c21,614,17,619,11,619,5,619,,614,,608xm,544l,523v,-6,5,-11,11,-11c17,512,21,517,21,523r,21c21,550,17,555,11,555,5,555,,550,,544xm,480l,459v,-6,5,-11,11,-11c17,448,21,453,21,459r,21c21,486,17,491,11,491,5,491,,486,,480xm,416l,395v,-6,5,-11,11,-11c17,384,21,389,21,395r,21c21,422,17,427,11,427,5,427,,422,,416xm,352l,331v,-6,5,-11,11,-11c17,320,21,325,21,331r,21c21,358,17,363,11,363,5,363,,358,,352xm,288l,267v,-6,5,-11,11,-11c17,256,21,261,21,267r,21c21,294,17,299,11,299,5,299,,294,,288xm,224l,203v,-6,5,-11,11,-11c17,192,21,197,21,203r,21c21,230,17,235,11,235,5,235,,230,,224xm,160l,139v,-6,5,-11,11,-11c17,128,21,133,21,139r,21c21,166,17,171,11,171,5,171,,166,,160xm,96l,75c,69,5,64,11,64v6,,10,5,10,11l21,96v,6,-4,11,-10,11c5,107,,102,,96xm,32l,11c,5,5,,11,v6,,10,5,10,11l21,32v,6,-4,11,-10,11c5,43,,38,,32xe" fillcolor="black" strokeweight=".5pt">
                  <v:stroke joinstyle="bevel"/>
                  <v:path arrowok="t" o:connecttype="custom" o:connectlocs="3245001,348579152;1699744,334636032;0,329988071;1699744,331586046;3245001,317642544;0,308347385;0,311397371;3245001,302101830;1699744,288158710;0,283511130;1699744,285108724;3245001,271165603;0,261870063;0,264920049;3245001,255624508;1699744,241681388;0,237033808;1699744,238631402;3245001,224688281;0,215392741;0,218442727;3245001,209147567;1699744,195204447;0,190556486;1699744,192154080;3245001,178210960;0,168915800;0,171965786;3245001,162670246;1699744,148727125;0,144079545;1699744,145677139;3245001,131734019;0,122438478;0,125488464;3245001,116192924;1699744,102249803;0,97602224;1699744,99199817;3245001,85256697;0,75961156;0,79011142;3245001,69715983;1699744,55772481;0,51124902;1699744,52722495;3245001,38779375;0,29483834;0,32534202;3245001,23238661;1699744,9295541;0,4647580;1699744,6245554" o:connectangles="0,0,0,0,0,0,0,0,0,0,0,0,0,0,0,0,0,0,0,0,0,0,0,0,0,0,0,0,0,0,0,0,0,0,0,0,0,0,0,0,0,0,0,0,0,0,0,0,0,0,0,0,0"/>
                  <o:lock v:ext="edit" verticies="t"/>
                </v:shape>
                <v:shape id="Freeform 65" o:spid="_x0000_s1285" style="position:absolute;left:8159;top:5854;width:1150;height:1156;visibility:visible;mso-wrap-style:square;v-text-anchor:top" coordsize="181,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ETB8MA&#10;AADbAAAADwAAAGRycy9kb3ducmV2LnhtbERPz2vCMBS+D/wfwhN2m0knjFGNRRxjuxSciujt2Tzb&#10;avNSmszW/fXLYbDjx/d7ng22ETfqfO1YQzJRIIgLZ2ouNey270+vIHxANtg4Jg138pAtRg9zTI3r&#10;+Ytum1CKGMI+RQ1VCG0qpS8qsugnriWO3Nl1FkOEXSlNh30Mt418VupFWqw5NlTY0qqi4rr5thoO&#10;a/+h5P6YJ4d8en9bn35Un1y0fhwPyxmIQEP4F/+5P42GaRwbv8Qf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ETB8MAAADbAAAADwAAAAAAAAAAAAAAAACYAgAAZHJzL2Rv&#10;d25yZXYueG1sUEsFBgAAAAAEAAQA9QAAAIgDAAAAAA==&#10;" path="m181,90c181,41,141,,90,,41,,,41,,90v,51,41,92,90,92c141,182,181,141,181,90e" filled="f" strokeweight=".95pt">
                  <v:stroke endcap="round"/>
                  <v:path arrowok="t" o:connecttype="custom" o:connectlocs="72983725,36290250;36290250,0;0,36290250;36290250,73386950;72983725,36290250" o:connectangles="0,0,0,0,0"/>
                </v:shape>
                <v:line id="Line 66" o:spid="_x0000_s1286" style="position:absolute;visibility:visible;mso-wrap-style:square" from="8159,5854" to="9309,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4+y8QAAADbAAAADwAAAGRycy9kb3ducmV2LnhtbESP3WrCQBSE7wu+w3IEb4puYqFodBVb&#10;DMSLCv48wCF7TILZs+nuVuPbd4VCL4eZ+YZZrnvTihs531hWkE4SEMSl1Q1XCs6nfDwD4QOyxtYy&#10;KXiQh/Vq8LLETNs7H+h2DJWIEPYZKqhD6DIpfVmTQT+xHXH0LtYZDFG6SmqH9wg3rZwmybs02HBc&#10;qLGjz5rK6/HHKJi7r/Tjsiteu+lji99Fmu855EqNhv1mASJQH/7Df+1CK3ibw/NL/AF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zj7LxAAAANsAAAAPAAAAAAAAAAAA&#10;AAAAAKECAABkcnMvZG93bnJldi54bWxQSwUGAAAAAAQABAD5AAAAkgMAAAAA&#10;" strokeweight=".95pt">
                  <v:stroke endcap="round"/>
                </v:line>
                <v:line id="Line 67" o:spid="_x0000_s1287" style="position:absolute;flip:x;visibility:visible;mso-wrap-style:square" from="8159,5854" to="9309,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A9SsEAAADbAAAADwAAAGRycy9kb3ducmV2LnhtbERPTYvCMBC9L/gfwgheFk0rIlJNiwii&#10;Bz1sd/U8NGNbbCa1ibb77zcHYY+P973JBtOIF3WutqwgnkUgiAuray4V/HzvpysQziNrbCyTgl9y&#10;kKWjjw0m2vb8Ra/clyKEsEtQQeV9m0jpiooMupltiQN3s51BH2BXSt1hH8JNI+dRtJQGaw4NFba0&#10;q6i450+j4DRYe3WHePWMln0fnz8vj3xxUWoyHrZrEJ4G/y9+u49awSKsD1/CD5Dp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ED1KwQAAANsAAAAPAAAAAAAAAAAAAAAA&#10;AKECAABkcnMvZG93bnJldi54bWxQSwUGAAAAAAQABAD5AAAAjwMAAAAA&#10;" strokeweight=".95pt">
                  <v:stroke endcap="round"/>
                </v:line>
                <v:line id="Line 68" o:spid="_x0000_s1288" style="position:absolute;visibility:visible;mso-wrap-style:square" from="10464,5854" to="11614,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5BsMUAAADbAAAADwAAAGRycy9kb3ducmV2LnhtbESP3WrCQBSE7wu+w3KE3hTdRErRmFVs&#10;aSBetFD1AQ7Zkx/Mnk13txrfvisUejnMzDdMvh1NLy7kfGdZQTpPQBBXVnfcKDgdi9kShA/IGnvL&#10;pOBGHrabyUOOmbZX/qLLITQiQthnqKANYcik9FVLBv3cDsTRq60zGKJ0jdQOrxFuerlIkhdpsOO4&#10;0OJAby1V58OPUbByH+lrvS+fhsXtHb/LtPjkUCj1OB13axCBxvAf/muXWsFzCvcv8Qf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75BsMUAAADbAAAADwAAAAAAAAAA&#10;AAAAAAChAgAAZHJzL2Rvd25yZXYueG1sUEsFBgAAAAAEAAQA+QAAAJMDAAAAAA==&#10;" strokeweight=".95pt">
                  <v:stroke endcap="round"/>
                </v:line>
                <v:line id="Line 69" o:spid="_x0000_s1289" style="position:absolute;flip:x;visibility:visible;mso-wrap-style:square" from="10464,5854" to="11614,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4GpsMAAADbAAAADwAAAGRycy9kb3ducmV2LnhtbESPQYvCMBSE7wv+h/AEL4umFRGpRhFB&#10;9OAe7K6eH82zLTYvtYm2/vuNIHgcZuYbZrHqTCUe1LjSsoJ4FIEgzqwuOVfw97sdzkA4j6yxskwK&#10;nuRgtex9LTDRtuUjPVKfiwBhl6CCwvs6kdJlBRl0I1sTB+9iG4M+yCaXusE2wE0lx1E0lQZLDgsF&#10;1rQpKLumd6Pg0Fl7drt4do+mbRv/fJ9u6eSk1KDfrecgPHX+E36391rBZAyvL+E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OBqbDAAAA2wAAAA8AAAAAAAAAAAAA&#10;AAAAoQIAAGRycy9kb3ducmV2LnhtbFBLBQYAAAAABAAEAPkAAACRAwAAAAA=&#10;" strokeweight=".95pt">
                  <v:stroke endcap="round"/>
                </v:line>
                <v:shape id="Freeform 70" o:spid="_x0000_s1290" style="position:absolute;left:12763;top:5854;width:1156;height:1156;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AlZ8IA&#10;AADbAAAADwAAAGRycy9kb3ducmV2LnhtbESPT4vCMBTE78J+h/AWvGmyKiJdo7jiv5Ngdw97fDTP&#10;tti8lCbV+u2NIHgcZuY3zHzZ2UpcqfGlYw1fQwWCOHOm5FzD3+92MAPhA7LByjFpuJOH5eKjN8fE&#10;uBuf6JqGXEQI+wQ1FCHUiZQ+K8iiH7qaOHpn11gMUTa5NA3eItxWcqTUVFosOS4UWNO6oOyStlZD&#10;e8Dd/T9TZbWzq32qXLs5/Ry17n92q28QgbrwDr/aB6NhMobnl/g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4CVnwgAAANsAAAAPAAAAAAAAAAAAAAAAAJgCAABkcnMvZG93&#10;bnJldi54bWxQSwUGAAAAAAQABAD1AAAAhwMAAAAA&#10;" path="m182,90c182,41,141,,91,,41,,,41,,90v,51,41,92,91,92c141,182,182,141,182,90e" filled="f" strokeweight=".95pt">
                  <v:stroke endcap="round"/>
                  <v:path arrowok="t" o:connecttype="custom" o:connectlocs="73386950,36290250;36693475,0;0,36290250;36693475,73386950;73386950,36290250" o:connectangles="0,0,0,0,0"/>
                </v:shape>
                <v:line id="Line 71" o:spid="_x0000_s1291" style="position:absolute;visibility:visible;mso-wrap-style:square" from="12763,5854" to="13919,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niKMQAAADbAAAADwAAAGRycy9kb3ducmV2LnhtbESP0WrCQBRE3wv9h+UW+iK6iYjY6Coq&#10;DcSHClo/4JK9JsHs3bi71fj3XaHQx2FmzjCLVW9acSPnG8sK0lECgri0uuFKwek7H85A+ICssbVM&#10;Ch7kYbV8fVlgpu2dD3Q7hkpECPsMFdQhdJmUvqzJoB/Zjjh6Z+sMhihdJbXDe4SbVo6TZCoNNhwX&#10;auxoW1N5Of4YBR/uK92cd8WgGz8+8Vqk+Z5DrtT7W7+egwjUh//wX7vQCiYTeH6JP0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yeIoxAAAANsAAAAPAAAAAAAAAAAA&#10;AAAAAKECAABkcnMvZG93bnJldi54bWxQSwUGAAAAAAQABAD5AAAAkgMAAAAA&#10;" strokeweight=".95pt">
                  <v:stroke endcap="round"/>
                </v:line>
                <v:line id="Line 72" o:spid="_x0000_s1292" style="position:absolute;flip:x;visibility:visible;mso-wrap-style:square" from="12763,5854" to="13919,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ee0sUAAADbAAAADwAAAGRycy9kb3ducmV2LnhtbESPT2vCQBTE74LfYXlCL1I3KVEkdQ1S&#10;KO2hHoy150f2NQnNvo3ZzZ9+e7dQ8DjMzG+YXTaZRgzUudqygngVgSAurK65VPB5fn3cgnAeWWNj&#10;mRT8koNsP5/tMNV25BMNuS9FgLBLUUHlfZtK6YqKDLqVbYmD9207gz7IrpS6wzHATSOfomgjDdYc&#10;Fips6aWi4ifvjYKPydov9xZv+2gzjvFxebnmyUWph8V0eAbhafL38H/7XStI1vD3JfwAu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ee0sUAAADbAAAADwAAAAAAAAAA&#10;AAAAAAChAgAAZHJzL2Rvd25yZXYueG1sUEsFBgAAAAAEAAQA+QAAAJMDAAAAAA==&#10;" strokeweight=".95pt">
                  <v:stroke endcap="round"/>
                </v:line>
                <v:line id="Line 73" o:spid="_x0000_s1293" style="position:absolute;visibility:visible;mso-wrap-style:square" from="15068,5854" to="16224,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fZxMQAAADbAAAADwAAAGRycy9kb3ducmV2LnhtbESP0WrCQBRE3wv9h+UW+lJ0Eylio6uo&#10;NBAfKmj9gEv2mgSzd+PuVuPfu4LQx2FmzjCzRW9acSHnG8sK0mECgri0uuFKweE3H0xA+ICssbVM&#10;Cm7kYTF/fZlhpu2Vd3TZh0pECPsMFdQhdJmUvqzJoB/ajjh6R+sMhihdJbXDa4SbVo6SZCwNNhwX&#10;auxoXVN52v8ZBV/uJ10dN8VHN7p947lI8y2HXKn3t345BRGoD//hZ7vQCj7H8PgSf4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V9nExAAAANsAAAAPAAAAAAAAAAAA&#10;AAAAAKECAABkcnMvZG93bnJldi54bWxQSwUGAAAAAAQABAD5AAAAkgMAAAAA&#10;" strokeweight=".95pt">
                  <v:stroke endcap="round"/>
                </v:line>
                <v:line id="Line 74" o:spid="_x0000_s1294" style="position:absolute;flip:x;visibility:visible;mso-wrap-style:square" from="15068,5854" to="16224,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lPsMAAADbAAAADwAAAGRycy9kb3ducmV2LnhtbESPQYvCMBSE74L/ITzBi6xpRVS6RhFB&#10;9LAetuqeH83btti81Cba+u83woLHYWa+YZbrzlTiQY0rLSuIxxEI4szqknMF59PuYwHCeWSNlWVS&#10;8CQH61W/t8RE25a/6ZH6XAQIuwQVFN7XiZQuK8igG9uaOHi/tjHog2xyqRtsA9xUchJFM2mw5LBQ&#10;YE3bgrJrejcKvjprf9w+XtyjWdvGx9Hllk4vSg0H3eYThKfOv8P/7YNWMJ3D60v4AX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v5pT7DAAAA2wAAAA8AAAAAAAAAAAAA&#10;AAAAoQIAAGRycy9kb3ducmV2LnhtbFBLBQYAAAAABAAEAPkAAACRAwAAAAA=&#10;" strokeweight=".95pt">
                  <v:stroke endcap="round"/>
                </v:line>
                <v:rect id="Rectangle 75" o:spid="_x0000_s1295" style="position:absolute;left:546;top:3536;width:2603;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RG8EA&#10;AADbAAAADwAAAGRycy9kb3ducmV2LnhtbERPy4rCMBTdD/gP4QqzG1NF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50RvBAAAA2wAAAA8AAAAAAAAAAAAAAAAAmAIAAGRycy9kb3du&#10;cmV2LnhtbFBLBQYAAAAABAAEAPUAAACGAwAAAAA=&#10;" filled="f" stroked="f">
                  <v:textbox inset="0,0,0,0">
                    <w:txbxContent>
                      <w:p w:rsidR="00C36421" w:rsidRDefault="00C36421">
                        <w:r>
                          <w:rPr>
                            <w:rFonts w:ascii="Arial" w:hAnsi="Arial" w:cs="Arial"/>
                            <w:color w:val="000000"/>
                            <w:sz w:val="16"/>
                            <w:szCs w:val="16"/>
                          </w:rPr>
                          <w:t>Down</w:t>
                        </w:r>
                      </w:p>
                    </w:txbxContent>
                  </v:textbox>
                </v:rect>
                <v:shape id="Freeform 76" o:spid="_x0000_s1296" style="position:absolute;left:6388;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BwPcMA&#10;AADbAAAADwAAAGRycy9kb3ducmV2LnhtbESPT4vCMBTE7wt+h/AEb2uqlGWtRhFFaA8e/HPw+Gie&#10;bbV5KU209dubBWGPw8z8hlmselOLJ7WusqxgMo5AEOdWV1woOJ92378gnEfWWFsmBS9ysFoOvhaY&#10;aNvxgZ5HX4gAYZeggtL7JpHS5SUZdGPbEAfvaluDPsi2kLrFLsBNLadR9CMNVhwWSmxoU1J+Pz6M&#10;giK228vpdpumWbdPI71PsyyOlRoN+/UchKfe/4c/7VQriGfw9yX8AL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BwPcMAAADbAAAADwAAAAAAAAAAAAAAAACYAgAAZHJzL2Rv&#10;d25yZXYueG1sUEsFBgAAAAAEAAQA9QAAAIgDAAAAAA==&#10;" path="m,2400r,-21c,2373,5,2368,10,2368v6,,11,5,11,11l21,2400v,6,-5,11,-11,11c5,2411,,2406,,2400xm,2336r,-21c,2309,5,2304,10,2304v6,,11,5,11,11l21,2336v,6,-5,11,-11,11c5,2347,,2342,,2336xm,2272r,-21c,2245,5,2240,10,2240v6,,11,5,11,11l21,2272v,6,-5,11,-11,11c5,2283,,2278,,2272xm,2208r,-21c,2181,5,2176,10,2176v6,,11,5,11,11l21,2208v,6,-5,11,-11,11c5,2219,,2214,,2208xm,2144r,-21c,2117,5,2112,10,2112v6,,11,5,11,11l21,2144v,6,-5,11,-11,11c5,2155,,2150,,2144xm,2080r,-21c,2053,5,2048,10,2048v6,,11,5,11,11l21,2080v,6,-5,11,-11,11c5,2091,,2086,,2080xm,2016r,-21c,1989,5,1984,10,1984v6,,11,5,11,11l21,2016v,6,-5,11,-11,11c5,2027,,2022,,2016xm,1952r,-21c,1925,5,1920,10,1920v6,,11,5,11,11l21,1952v,6,-5,11,-11,11c5,1963,,1958,,1952xm,1888r,-21c,1861,5,1856,10,1856v6,,11,5,11,11l21,1888v,6,-5,11,-11,11c5,1899,,1894,,1888xm,1824r,-21c,1797,5,1792,10,1792v6,,11,5,11,11l21,1824v,6,-5,11,-11,11c5,1835,,1830,,1824xm,1760r,-21c,1733,5,1728,10,1728v6,,11,5,11,11l21,1760v,6,-5,11,-11,11c5,1771,,1766,,1760xm,1696r,-21c,1669,5,1664,10,1664v6,,11,5,11,11l21,1696v,6,-5,11,-11,11c5,1707,,1702,,1696xm,1632r,-21c,1605,5,1600,10,1600v6,,11,5,11,11l21,1632v,6,-5,11,-11,11c5,1643,,1638,,1632xm,1568r,-21c,1541,5,1536,10,1536v6,,11,5,11,11l21,1568v,6,-5,11,-11,11c5,1579,,1574,,1568xm,1504r,-21c,1477,5,1472,10,1472v6,,11,5,11,11l21,1504v,6,-5,11,-11,11c5,1515,,1510,,1504xm,1440r,-21c,1413,5,1408,10,1408v6,,11,5,11,11l21,1440v,6,-5,11,-11,11c5,1451,,1446,,1440xm,1376r,-21c,1349,5,1344,10,1344v6,,11,5,11,11l21,1376v,6,-5,11,-11,11c5,1387,,1382,,1376xm,1312r,-21c,1285,5,1280,10,1280v6,,11,5,11,11l21,1312v,6,-5,11,-11,11c5,1323,,1318,,1312xm,1248r,-21c,1221,5,1216,10,1216v6,,11,5,11,11l21,1248v,6,-5,11,-11,11c5,1259,,1254,,1248xm,1184r,-21c,1157,5,1152,10,1152v6,,11,5,11,11l21,1184v,6,-5,11,-11,11c5,1195,,1190,,1184xm,1120r,-21c,1093,5,1088,10,1088v6,,11,5,11,11l21,1120v,6,-5,11,-11,11c5,1131,,1126,,1120xm,1056r,-21c,1029,5,1024,10,1024v6,,11,5,11,11l21,1056v,6,-5,11,-11,11c5,1067,,1062,,1056xm,992l,971v,-6,5,-11,10,-11c16,960,21,965,21,971r,21c21,998,16,1003,10,1003,5,1003,,998,,992xm,928l,907v,-6,5,-11,10,-11c16,896,21,901,21,907r,21c21,934,16,939,10,939,5,939,,934,,928xm,864l,843v,-6,5,-11,10,-11c16,832,21,837,21,843r,21c21,870,16,875,10,875,5,875,,870,,864xm,800l,779v,-6,5,-11,10,-11c16,768,21,773,21,779r,21c21,806,16,811,10,811,5,811,,806,,800xm,736l,715v,-6,5,-11,10,-11c16,704,21,709,21,715r,21c21,742,16,747,10,747,5,747,,742,,736xm,672l,651v,-6,5,-11,10,-11c16,640,21,645,21,651r,21c21,678,16,683,10,683,5,683,,678,,672xm,608l,587v,-6,5,-11,10,-11c16,576,21,581,21,587r,21c21,614,16,619,10,619,5,619,,614,,608xm,544l,523v,-6,5,-11,10,-11c16,512,21,517,21,523r,21c21,550,16,555,10,555,5,555,,550,,544xm,480l,459v,-6,5,-11,10,-11c16,448,21,453,21,459r,21c21,486,16,491,10,491,5,491,,486,,480xm,416l,395v,-6,5,-11,10,-11c16,384,21,389,21,395r,21c21,422,16,427,10,427,5,427,,422,,416xm,352l,331v,-6,5,-11,10,-11c16,320,21,325,21,331r,21c21,358,16,363,10,363,5,363,,358,,352xm,288l,267v,-6,5,-11,10,-11c16,256,21,261,21,267r,21c21,294,16,299,10,299,5,299,,294,,288xm,224l,203v,-6,5,-11,10,-11c16,192,21,197,21,203r,21c21,230,16,235,10,235,5,235,,230,,224xm,160l,139v,-6,5,-11,10,-11c16,128,21,133,21,139r,21c21,166,16,171,10,171,5,171,,166,,160xm,96l,75c,69,5,64,10,64v6,,11,5,11,11l21,96v,6,-5,11,-11,11c5,107,,102,,96xm,32l,11c,5,5,,10,v6,,11,5,11,11l21,32v,6,-5,11,-11,11c5,43,,38,,32xe" fillcolor="black" strokeweight=".5pt">
                  <v:stroke joinstyle="bevel"/>
                  <v:path arrowok="t" o:connecttype="custom" o:connectlocs="3245001,348579152;1545257,334636032;0,329988071;1545257,331586046;3245001,317642544;0,308347385;0,311397371;3245001,302101830;1545257,288158710;0,283511130;1545257,285108724;3245001,271165603;0,261870063;0,264920049;3245001,255624508;1545257,241681388;0,237033808;1545257,238631402;3245001,224688281;0,215392741;0,218442727;3245001,209147567;1545257,195204447;0,190556486;1545257,192154080;3245001,178210960;0,168915800;0,171965786;3245001,162670246;1545257,148727125;0,144079545;1545257,145677139;3245001,131734019;0,122438478;0,125488464;3245001,116192924;1545257,102249803;0,97602224;1545257,99199817;3245001,85256697;0,75961156;0,79011142;3245001,69715983;1545257,55772481;0,51124902;1545257,52722495;3245001,38779375;0,29483834;0,32534202;3245001,23238661;1545257,9295541;0,4647580;1545257,6245554" o:connectangles="0,0,0,0,0,0,0,0,0,0,0,0,0,0,0,0,0,0,0,0,0,0,0,0,0,0,0,0,0,0,0,0,0,0,0,0,0,0,0,0,0,0,0,0,0,0,0,0,0,0,0,0,0"/>
                  <o:lock v:ext="edit" verticies="t"/>
                </v:shape>
                <v:shape id="Freeform 77" o:spid="_x0000_s1297" style="position:absolute;left:8693;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NPfcEA&#10;AADbAAAADwAAAGRycy9kb3ducmV2LnhtbERPy2rCQBTdC/2H4Rbc6aSSiqQZpSiFZJGF0UWXl8xt&#10;Hs3cCZmpiX/fWQguD+edHmbTixuNrrWs4G0dgSCurG65VnC9fK12IJxH1thbJgV3cnDYvyxSTLSd&#10;+Ey30tcihLBLUEHj/ZBI6aqGDLq1HYgD92NHgz7AsZZ6xCmEm15uomgrDbYcGhoc6NhQ9Vv+GQV1&#10;bE/fl67bZPlUZJEusjyPY6WWr/PnBwhPs3+KH+5MK3gP68OX8AP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FTT33BAAAA2wAAAA8AAAAAAAAAAAAAAAAAmAIAAGRycy9kb3du&#10;cmV2LnhtbFBLBQYAAAAABAAEAPUAAACGAwAAAAA=&#10;" path="m,2400r,-21c,2373,4,2368,10,2368v6,,11,5,11,11l21,2400v,6,-5,11,-11,11c4,2411,,2406,,2400xm,2336r,-21c,2309,4,2304,10,2304v6,,11,5,11,11l21,2336v,6,-5,11,-11,11c4,2347,,2342,,2336xm,2272r,-21c,2245,4,2240,10,2240v6,,11,5,11,11l21,2272v,6,-5,11,-11,11c4,2283,,2278,,2272xm,2208r,-21c,2181,4,2176,10,2176v6,,11,5,11,11l21,2208v,6,-5,11,-11,11c4,2219,,2214,,2208xm,2144r,-21c,2117,4,2112,10,2112v6,,11,5,11,11l21,2144v,6,-5,11,-11,11c4,2155,,2150,,2144xm,2080r,-21c,2053,4,2048,10,2048v6,,11,5,11,11l21,2080v,6,-5,11,-11,11c4,2091,,2086,,2080xm,2016r,-21c,1989,4,1984,10,1984v6,,11,5,11,11l21,2016v,6,-5,11,-11,11c4,2027,,2022,,2016xm,1952r,-21c,1925,4,1920,10,1920v6,,11,5,11,11l21,1952v,6,-5,11,-11,11c4,1963,,1958,,1952xm,1888r,-21c,1861,4,1856,10,1856v6,,11,5,11,11l21,1888v,6,-5,11,-11,11c4,1899,,1894,,1888xm,1824r,-21c,1797,4,1792,10,1792v6,,11,5,11,11l21,1824v,6,-5,11,-11,11c4,1835,,1830,,1824xm,1760r,-21c,1733,4,1728,10,1728v6,,11,5,11,11l21,1760v,6,-5,11,-11,11c4,1771,,1766,,1760xm,1696r,-21c,1669,4,1664,10,1664v6,,11,5,11,11l21,1696v,6,-5,11,-11,11c4,1707,,1702,,1696xm,1632r,-21c,1605,4,1600,10,1600v6,,11,5,11,11l21,1632v,6,-5,11,-11,11c4,1643,,1638,,1632xm,1568r,-21c,1541,4,1536,10,1536v6,,11,5,11,11l21,1568v,6,-5,11,-11,11c4,1579,,1574,,1568xm,1504r,-21c,1477,4,1472,10,1472v6,,11,5,11,11l21,1504v,6,-5,11,-11,11c4,1515,,1510,,1504xm,1440r,-21c,1413,4,1408,10,1408v6,,11,5,11,11l21,1440v,6,-5,11,-11,11c4,1451,,1446,,1440xm,1376r,-21c,1349,4,1344,10,1344v6,,11,5,11,11l21,1376v,6,-5,11,-11,11c4,1387,,1382,,1376xm,1312r,-21c,1285,4,1280,10,1280v6,,11,5,11,11l21,1312v,6,-5,11,-11,11c4,1323,,1318,,1312xm,1248r,-21c,1221,4,1216,10,1216v6,,11,5,11,11l21,1248v,6,-5,11,-11,11c4,1259,,1254,,1248xm,1184r,-21c,1157,4,1152,10,1152v6,,11,5,11,11l21,1184v,6,-5,11,-11,11c4,1195,,1190,,1184xm,1120r,-21c,1093,4,1088,10,1088v6,,11,5,11,11l21,1120v,6,-5,11,-11,11c4,1131,,1126,,1120xm,1056r,-21c,1029,4,1024,10,1024v6,,11,5,11,11l21,1056v,6,-5,11,-11,11c4,1067,,1062,,1056xm,992l,971v,-6,4,-11,10,-11c16,960,21,965,21,971r,21c21,998,16,1003,10,1003,4,1003,,998,,992xm,928l,907v,-6,4,-11,10,-11c16,896,21,901,21,907r,21c21,934,16,939,10,939,4,939,,934,,928xm,864l,843v,-6,4,-11,10,-11c16,832,21,837,21,843r,21c21,870,16,875,10,875,4,875,,870,,864xm,800l,779v,-6,4,-11,10,-11c16,768,21,773,21,779r,21c21,806,16,811,10,811,4,811,,806,,800xm,736l,715v,-6,4,-11,10,-11c16,704,21,709,21,715r,21c21,742,16,747,10,747,4,747,,742,,736xm,672l,651v,-6,4,-11,10,-11c16,640,21,645,21,651r,21c21,678,16,683,10,683,4,683,,678,,672xm,608l,587v,-6,4,-11,10,-11c16,576,21,581,21,587r,21c21,614,16,619,10,619,4,619,,614,,608xm,544l,523v,-6,4,-11,10,-11c16,512,21,517,21,523r,21c21,550,16,555,10,555,4,555,,550,,544xm,480l,459v,-6,4,-11,10,-11c16,448,21,453,21,459r,21c21,486,16,491,10,491,4,491,,486,,480xm,416l,395v,-6,4,-11,10,-11c16,384,21,389,21,395r,21c21,422,16,427,10,427,4,427,,422,,416xm,352l,331v,-6,4,-11,10,-11c16,320,21,325,21,331r,21c21,358,16,363,10,363,4,363,,358,,352xm,288l,267v,-6,4,-11,10,-11c16,256,21,261,21,267r,21c21,294,16,299,10,299,4,299,,294,,288xm,224l,203v,-6,4,-11,10,-11c16,192,21,197,21,203r,21c21,230,16,235,10,235,4,235,,230,,224xm,160l,139v,-6,4,-11,10,-11c16,128,21,133,21,139r,21c21,166,16,171,10,171,4,171,,166,,160xm,96l,75c,69,4,64,10,64v6,,11,5,11,11l21,96v,6,-5,11,-11,11c4,107,,102,,96xm,32l,11c,5,4,,10,v6,,11,5,11,11l21,32v,6,-5,11,-11,11c4,43,,38,,32xe" fillcolor="black" strokeweight=".5pt">
                  <v:stroke joinstyle="bevel"/>
                  <v:path arrowok="t" o:connecttype="custom" o:connectlocs="3245001,348579152;1545257,334636032;0,329988071;1545257,331586046;3245001,317642544;0,308347385;0,311397371;3245001,302101830;1545257,288158710;0,283511130;1545257,285108724;3245001,271165603;0,261870063;0,264920049;3245001,255624508;1545257,241681388;0,237033808;1545257,238631402;3245001,224688281;0,215392741;0,218442727;3245001,209147567;1545257,195204447;0,190556486;1545257,192154080;3245001,178210960;0,168915800;0,171965786;3245001,162670246;1545257,148727125;0,144079545;1545257,145677139;3245001,131734019;0,122438478;0,125488464;3245001,116192924;1545257,102249803;0,97602224;1545257,99199817;3245001,85256697;0,75961156;0,79011142;3245001,69715983;1545257,55772481;0,51124902;1545257,52722495;3245001,38779375;0,29483834;0,32534202;3245001,23238661;1545257,9295541;0,4647580;1545257,6245554" o:connectangles="0,0,0,0,0,0,0,0,0,0,0,0,0,0,0,0,0,0,0,0,0,0,0,0,0,0,0,0,0,0,0,0,0,0,0,0,0,0,0,0,0,0,0,0,0,0,0,0,0,0,0,0,0"/>
                  <o:lock v:ext="edit" verticies="t"/>
                </v:shape>
                <v:shape id="Freeform 78" o:spid="_x0000_s1298" style="position:absolute;left:10998;top:3041;width:82;height:9189;visibility:visible;mso-wrap-style:square;v-text-anchor:top" coordsize="22,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qC7sMA&#10;AADbAAAADwAAAGRycy9kb3ducmV2LnhtbESPT4vCMBTE7wt+h/AWvK2poqLdRhFREA+Cf0D29mje&#10;tsXmpTax1m9vBMHjMDO/YZJ5a0rRUO0Kywr6vQgEcWp1wZmC03H9MwHhPLLG0jIpeJCD+azzlWCs&#10;7Z331Bx8JgKEXYwKcu+rWEqX5mTQ9WxFHLx/Wxv0QdaZ1DXeA9yUchBFY2mw4LCQY0XLnNLL4WYU&#10;7HQ0XV85m2zOf/4x3Q4vW5OulOp+t4tfEJ5a/wm/2xutYNSH15fw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qC7sMAAADbAAAADwAAAAAAAAAAAAAAAACYAgAAZHJzL2Rv&#10;d25yZXYueG1sUEsFBgAAAAAEAAQA9QAAAIgDAAAAAA==&#10;" path="m,2400r,-21c,2373,5,2368,11,2368v6,,11,5,11,11l22,2400v,6,-5,11,-11,11c5,2411,,2406,,2400xm,2336r,-21c,2309,5,2304,11,2304v6,,11,5,11,11l22,2336v,6,-5,11,-11,11c5,2347,,2342,,2336xm,2272r,-21c,2245,5,2240,11,2240v6,,11,5,11,11l22,2272v,6,-5,11,-11,11c5,2283,,2278,,2272xm,2208r,-21c,2181,5,2176,11,2176v6,,11,5,11,11l22,2208v,6,-5,11,-11,11c5,2219,,2214,,2208xm,2144r,-21c,2117,5,2112,11,2112v6,,11,5,11,11l22,2144v,6,-5,11,-11,11c5,2155,,2150,,2144xm,2080r,-21c,2053,5,2048,11,2048v6,,11,5,11,11l22,2080v,6,-5,11,-11,11c5,2091,,2086,,2080xm,2016r,-21c,1989,5,1984,11,1984v6,,11,5,11,11l22,2016v,6,-5,11,-11,11c5,2027,,2022,,2016xm,1952r,-21c,1925,5,1920,11,1920v6,,11,5,11,11l22,1952v,6,-5,11,-11,11c5,1963,,1958,,1952xm,1888r,-21c,1861,5,1856,11,1856v6,,11,5,11,11l22,1888v,6,-5,11,-11,11c5,1899,,1894,,1888xm,1824r,-21c,1797,5,1792,11,1792v6,,11,5,11,11l22,1824v,6,-5,11,-11,11c5,1835,,1830,,1824xm,1760r,-21c,1733,5,1728,11,1728v6,,11,5,11,11l22,1760v,6,-5,11,-11,11c5,1771,,1766,,1760xm,1696r,-21c,1669,5,1664,11,1664v6,,11,5,11,11l22,1696v,6,-5,11,-11,11c5,1707,,1702,,1696xm,1632r,-21c,1605,5,1600,11,1600v6,,11,5,11,11l22,1632v,6,-5,11,-11,11c5,1643,,1638,,1632xm,1568r,-21c,1541,5,1536,11,1536v6,,11,5,11,11l22,1568v,6,-5,11,-11,11c5,1579,,1574,,1568xm,1504r,-21c,1477,5,1472,11,1472v6,,11,5,11,11l22,1504v,6,-5,11,-11,11c5,1515,,1510,,1504xm,1440r,-21c,1413,5,1408,11,1408v6,,11,5,11,11l22,1440v,6,-5,11,-11,11c5,1451,,1446,,1440xm,1376r,-21c,1349,5,1344,11,1344v6,,11,5,11,11l22,1376v,6,-5,11,-11,11c5,1387,,1382,,1376xm,1312r,-21c,1285,5,1280,11,1280v6,,11,5,11,11l22,1312v,6,-5,11,-11,11c5,1323,,1318,,1312xm,1248r,-21c,1221,5,1216,11,1216v6,,11,5,11,11l22,1248v,6,-5,11,-11,11c5,1259,,1254,,1248xm,1184r,-21c,1157,5,1152,11,1152v6,,11,5,11,11l22,1184v,6,-5,11,-11,11c5,1195,,1190,,1184xm,1120r,-21c,1093,5,1088,11,1088v6,,11,5,11,11l22,1120v,6,-5,11,-11,11c5,1131,,1126,,1120xm,1056r,-21c,1029,5,1024,11,1024v6,,11,5,11,11l22,1056v,6,-5,11,-11,11c5,1067,,1062,,1056xm,992l,971v,-6,5,-11,11,-11c17,960,22,965,22,971r,21c22,998,17,1003,11,1003,5,1003,,998,,992xm,928l,907v,-6,5,-11,11,-11c17,896,22,901,22,907r,21c22,934,17,939,11,939,5,939,,934,,928xm,864l,843v,-6,5,-11,11,-11c17,832,22,837,22,843r,21c22,870,17,875,11,875,5,875,,870,,864xm,800l,779v,-6,5,-11,11,-11c17,768,22,773,22,779r,21c22,806,17,811,11,811,5,811,,806,,800xm,736l,715v,-6,5,-11,11,-11c17,704,22,709,22,715r,21c22,742,17,747,11,747,5,747,,742,,736xm,672l,651v,-6,5,-11,11,-11c17,640,22,645,22,651r,21c22,678,17,683,11,683,5,683,,678,,672xm,608l,587v,-6,5,-11,11,-11c17,576,22,581,22,587r,21c22,614,17,619,11,619,5,619,,614,,608xm,544l,523v,-6,5,-11,11,-11c17,512,22,517,22,523r,21c22,550,17,555,11,555,5,555,,550,,544xm,480l,459v,-6,5,-11,11,-11c17,448,22,453,22,459r,21c22,486,17,491,11,491,5,491,,486,,480xm,416l,395v,-6,5,-11,11,-11c17,384,22,389,22,395r,21c22,422,17,427,11,427,5,427,,422,,416xm,352l,331v,-6,5,-11,11,-11c17,320,22,325,22,331r,21c22,358,17,363,11,363,5,363,,358,,352xm,288l,267v,-6,5,-11,11,-11c17,256,22,261,22,267r,21c22,294,17,299,11,299,5,299,,294,,288xm,224l,203v,-6,5,-11,11,-11c17,192,22,197,22,203r,21c22,230,17,235,11,235,5,235,,230,,224xm,160l,139v,-6,5,-11,11,-11c17,128,22,133,22,139r,21c22,166,17,171,11,171,5,171,,166,,160xm,96l,75c,69,5,64,11,64v6,,11,5,11,11l22,96v,6,-5,11,-11,11c5,107,,102,,96xm,32l,11c,5,5,,11,v6,,11,5,11,11l22,32v,6,-5,11,-11,11c5,43,,38,,32xe" fillcolor="black" strokeweight=".5pt">
                  <v:stroke joinstyle="bevel"/>
                  <v:path arrowok="t" o:connecttype="custom" o:connectlocs="3097501,348579152;1548938,334636032;0,329988071;1548938,331586046;3097501,317642544;0,308347385;0,311397371;3097501,302101830;1548938,288158710;0,283511130;1548938,285108724;3097501,271165603;0,261870063;0,264920049;3097501,255624508;1548938,241681388;0,237033808;1548938,238631402;3097501,224688281;0,215392741;0,218442727;3097501,209147567;1548938,195204447;0,190556486;1548938,192154080;3097501,178210960;0,168915800;0,171965786;3097501,162670246;1548938,148727125;0,144079545;1548938,145677139;3097501,131734019;0,122438478;0,125488464;3097501,116192924;1548938,102249803;0,97602224;1548938,99199817;3097501,85256697;0,75961156;0,79011142;3097501,69715983;1548938,55772481;0,51124902;1548938,52722495;3097501,38779375;0,29483834;0,32534202;3097501,23238661;1548938,9295541;0,4647580;1548938,6245554" o:connectangles="0,0,0,0,0,0,0,0,0,0,0,0,0,0,0,0,0,0,0,0,0,0,0,0,0,0,0,0,0,0,0,0,0,0,0,0,0,0,0,0,0,0,0,0,0,0,0,0,0,0,0,0,0"/>
                  <o:lock v:ext="edit" verticies="t"/>
                </v:shape>
                <v:shape id="Freeform 79" o:spid="_x0000_s1299" style="position:absolute;left:13303;top:3041;width:76;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10kcQA&#10;AADbAAAADwAAAGRycy9kb3ducmV2LnhtbESPQWuDQBSE74X8h+UFcqtrxJZgswklJaAHD4055Phw&#10;X9XUfSvuVu2/7xYKPQ4z8w2zPy6mFxONrrOsYBvFIIhrqztuFFyr8+MOhPPIGnvLpOCbHBwPq4c9&#10;ZtrO/E7TxTciQNhlqKD1fsikdHVLBl1kB+LgfdjRoA9ybKQecQ5w08skjp+lwY7DQosDnVqqPy9f&#10;RkGT2rdbdb8neTGXeazLvCjSVKnNenl9AeFp8f/hv3auFTwl8Psl/AB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NdJHEAAAA2wAAAA8AAAAAAAAAAAAAAAAAmAIAAGRycy9k&#10;b3ducmV2LnhtbFBLBQYAAAAABAAEAPUAAACJAwAAAAA=&#10;" path="m,2400r,-21c,2373,5,2368,11,2368v6,,10,5,10,11l21,2400v,6,-4,11,-10,11c5,2411,,2406,,2400xm,2336r,-21c,2309,5,2304,11,2304v6,,10,5,10,11l21,2336v,6,-4,11,-10,11c5,2347,,2342,,2336xm,2272r,-21c,2245,5,2240,11,2240v6,,10,5,10,11l21,2272v,6,-4,11,-10,11c5,2283,,2278,,2272xm,2208r,-21c,2181,5,2176,11,2176v6,,10,5,10,11l21,2208v,6,-4,11,-10,11c5,2219,,2214,,2208xm,2144r,-21c,2117,5,2112,11,2112v6,,10,5,10,11l21,2144v,6,-4,11,-10,11c5,2155,,2150,,2144xm,2080r,-21c,2053,5,2048,11,2048v6,,10,5,10,11l21,2080v,6,-4,11,-10,11c5,2091,,2086,,2080xm,2016r,-21c,1989,5,1984,11,1984v6,,10,5,10,11l21,2016v,6,-4,11,-10,11c5,2027,,2022,,2016xm,1952r,-21c,1925,5,1920,11,1920v6,,10,5,10,11l21,1952v,6,-4,11,-10,11c5,1963,,1958,,1952xm,1888r,-21c,1861,5,1856,11,1856v6,,10,5,10,11l21,1888v,6,-4,11,-10,11c5,1899,,1894,,1888xm,1824r,-21c,1797,5,1792,11,1792v6,,10,5,10,11l21,1824v,6,-4,11,-10,11c5,1835,,1830,,1824xm,1760r,-21c,1733,5,1728,11,1728v6,,10,5,10,11l21,1760v,6,-4,11,-10,11c5,1771,,1766,,1760xm,1696r,-21c,1669,5,1664,11,1664v6,,10,5,10,11l21,1696v,6,-4,11,-10,11c5,1707,,1702,,1696xm,1632r,-21c,1605,5,1600,11,1600v6,,10,5,10,11l21,1632v,6,-4,11,-10,11c5,1643,,1638,,1632xm,1568r,-21c,1541,5,1536,11,1536v6,,10,5,10,11l21,1568v,6,-4,11,-10,11c5,1579,,1574,,1568xm,1504r,-21c,1477,5,1472,11,1472v6,,10,5,10,11l21,1504v,6,-4,11,-10,11c5,1515,,1510,,1504xm,1440r,-21c,1413,5,1408,11,1408v6,,10,5,10,11l21,1440v,6,-4,11,-10,11c5,1451,,1446,,1440xm,1376r,-21c,1349,5,1344,11,1344v6,,10,5,10,11l21,1376v,6,-4,11,-10,11c5,1387,,1382,,1376xm,1312r,-21c,1285,5,1280,11,1280v6,,10,5,10,11l21,1312v,6,-4,11,-10,11c5,1323,,1318,,1312xm,1248r,-21c,1221,5,1216,11,1216v6,,10,5,10,11l21,1248v,6,-4,11,-10,11c5,1259,,1254,,1248xm,1184r,-21c,1157,5,1152,11,1152v6,,10,5,10,11l21,1184v,6,-4,11,-10,11c5,1195,,1190,,1184xm,1120r,-21c,1093,5,1088,11,1088v6,,10,5,10,11l21,1120v,6,-4,11,-10,11c5,1131,,1126,,1120xm,1056r,-21c,1029,5,1024,11,1024v6,,10,5,10,11l21,1056v,6,-4,11,-10,11c5,1067,,1062,,1056xm,992l,971v,-6,5,-11,11,-11c17,960,21,965,21,971r,21c21,998,17,1003,11,1003,5,1003,,998,,992xm,928l,907v,-6,5,-11,11,-11c17,896,21,901,21,907r,21c21,934,17,939,11,939,5,939,,934,,928xm,864l,843v,-6,5,-11,11,-11c17,832,21,837,21,843r,21c21,870,17,875,11,875,5,875,,870,,864xm,800l,779v,-6,5,-11,11,-11c17,768,21,773,21,779r,21c21,806,17,811,11,811,5,811,,806,,800xm,736l,715v,-6,5,-11,11,-11c17,704,21,709,21,715r,21c21,742,17,747,11,747,5,747,,742,,736xm,672l,651v,-6,5,-11,11,-11c17,640,21,645,21,651r,21c21,678,17,683,11,683,5,683,,678,,672xm,608l,587v,-6,5,-11,11,-11c17,576,21,581,21,587r,21c21,614,17,619,11,619,5,619,,614,,608xm,544l,523v,-6,5,-11,11,-11c17,512,21,517,21,523r,21c21,550,17,555,11,555,5,555,,550,,544xm,480l,459v,-6,5,-11,11,-11c17,448,21,453,21,459r,21c21,486,17,491,11,491,5,491,,486,,480xm,416l,395v,-6,5,-11,11,-11c17,384,21,389,21,395r,21c21,422,17,427,11,427,5,427,,422,,416xm,352l,331v,-6,5,-11,11,-11c17,320,21,325,21,331r,21c21,358,17,363,11,363,5,363,,358,,352xm,288l,267v,-6,5,-11,11,-11c17,256,21,261,21,267r,21c21,294,17,299,11,299,5,299,,294,,288xm,224l,203v,-6,5,-11,11,-11c17,192,21,197,21,203r,21c21,230,17,235,11,235,5,235,,230,,224xm,160l,139v,-6,5,-11,11,-11c17,128,21,133,21,139r,21c21,166,17,171,11,171,5,171,,166,,160xm,96l,75c,69,5,64,11,64v6,,10,5,10,11l21,96v,6,-4,11,-10,11c5,107,,102,,96xm,32l,11c,5,5,,11,v6,,10,5,10,11l21,32v,6,-4,11,-10,11c5,43,,38,,32xe" fillcolor="black" strokeweight=".5pt">
                  <v:stroke joinstyle="bevel"/>
                  <v:path arrowok="t" o:connecttype="custom" o:connectlocs="2764971,348579152;1448163,334636032;0,329988071;1448163,331586046;2764971,317642544;0,308347385;0,311397371;2764971,302101830;1448163,288158710;0,283511130;1448163,285108724;2764971,271165603;0,261870063;0,264920049;2764971,255624508;1448163,241681388;0,237033808;1448163,238631402;2764971,224688281;0,215392741;0,218442727;2764971,209147567;1448163,195204447;0,190556486;1448163,192154080;2764971,178210960;0,168915800;0,171965786;2764971,162670246;1448163,148727125;0,144079545;1448163,145677139;2764971,131734019;0,122438478;0,125488464;2764971,116192924;1448163,102249803;0,97602224;1448163,99199817;2764971,85256697;0,75961156;0,79011142;2764971,69715983;1448163,55772481;0,51124902;1448163,52722495;2764971,38779375;0,29483834;0,32534202;2764971,23238661;1448163,9295541;0,4647580;1448163,6245554" o:connectangles="0,0,0,0,0,0,0,0,0,0,0,0,0,0,0,0,0,0,0,0,0,0,0,0,0,0,0,0,0,0,0,0,0,0,0,0,0,0,0,0,0,0,0,0,0,0,0,0,0,0,0,0,0"/>
                  <o:lock v:ext="edit" verticies="t"/>
                </v:shape>
                <v:shape id="Freeform 80" o:spid="_x0000_s1300" style="position:absolute;left:15608;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HRCsUA&#10;AADbAAAADwAAAGRycy9kb3ducmV2LnhtbESPQWuDQBSE74H+h+UVckvWWlOCzUZKS0EPOUR7yPHh&#10;vqqp+1bcbTT/Phso9DjMzDfMLptNLy40us6ygqd1BIK4trrjRsFX9bnagnAeWWNvmRRcyUG2f1js&#10;MNV24iNdSt+IAGGXooLW+yGV0tUtGXRrOxAH79uOBn2QYyP1iFOAm17GUfQiDXYcFloc6L2l+qf8&#10;NQqaxH6cqvM5zovpkEf6kBdFkii1fJzfXkF4mv1/+K+dawWbZ7h/CT9A7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gdEKxQAAANsAAAAPAAAAAAAAAAAAAAAAAJgCAABkcnMv&#10;ZG93bnJldi54bWxQSwUGAAAAAAQABAD1AAAAigMAAAAA&#10;" path="m,2400r,-21c,2373,4,2368,10,2368v6,,11,5,11,11l21,2400v,6,-5,11,-11,11c4,2411,,2406,,2400xm,2336r,-21c,2309,4,2304,10,2304v6,,11,5,11,11l21,2336v,6,-5,11,-11,11c4,2347,,2342,,2336xm,2272r,-21c,2245,4,2240,10,2240v6,,11,5,11,11l21,2272v,6,-5,11,-11,11c4,2283,,2278,,2272xm,2208r,-21c,2181,4,2176,10,2176v6,,11,5,11,11l21,2208v,6,-5,11,-11,11c4,2219,,2214,,2208xm,2144r,-21c,2117,4,2112,10,2112v6,,11,5,11,11l21,2144v,6,-5,11,-11,11c4,2155,,2150,,2144xm,2080r,-21c,2053,4,2048,10,2048v6,,11,5,11,11l21,2080v,6,-5,11,-11,11c4,2091,,2086,,2080xm,2016r,-21c,1989,4,1984,10,1984v6,,11,5,11,11l21,2016v,6,-5,11,-11,11c4,2027,,2022,,2016xm,1952r,-21c,1925,4,1920,10,1920v6,,11,5,11,11l21,1952v,6,-5,11,-11,11c4,1963,,1958,,1952xm,1888r,-21c,1861,4,1856,10,1856v6,,11,5,11,11l21,1888v,6,-5,11,-11,11c4,1899,,1894,,1888xm,1824r,-21c,1797,4,1792,10,1792v6,,11,5,11,11l21,1824v,6,-5,11,-11,11c4,1835,,1830,,1824xm,1760r,-21c,1733,4,1728,10,1728v6,,11,5,11,11l21,1760v,6,-5,11,-11,11c4,1771,,1766,,1760xm,1696r,-21c,1669,4,1664,10,1664v6,,11,5,11,11l21,1696v,6,-5,11,-11,11c4,1707,,1702,,1696xm,1632r,-21c,1605,4,1600,10,1600v6,,11,5,11,11l21,1632v,6,-5,11,-11,11c4,1643,,1638,,1632xm,1568r,-21c,1541,4,1536,10,1536v6,,11,5,11,11l21,1568v,6,-5,11,-11,11c4,1579,,1574,,1568xm,1504r,-21c,1477,4,1472,10,1472v6,,11,5,11,11l21,1504v,6,-5,11,-11,11c4,1515,,1510,,1504xm,1440r,-21c,1413,4,1408,10,1408v6,,11,5,11,11l21,1440v,6,-5,11,-11,11c4,1451,,1446,,1440xm,1376r,-21c,1349,4,1344,10,1344v6,,11,5,11,11l21,1376v,6,-5,11,-11,11c4,1387,,1382,,1376xm,1312r,-21c,1285,4,1280,10,1280v6,,11,5,11,11l21,1312v,6,-5,11,-11,11c4,1323,,1318,,1312xm,1248r,-21c,1221,4,1216,10,1216v6,,11,5,11,11l21,1248v,6,-5,11,-11,11c4,1259,,1254,,1248xm,1184r,-21c,1157,4,1152,10,1152v6,,11,5,11,11l21,1184v,6,-5,11,-11,11c4,1195,,1190,,1184xm,1120r,-21c,1093,4,1088,10,1088v6,,11,5,11,11l21,1120v,6,-5,11,-11,11c4,1131,,1126,,1120xm,1056r,-21c,1029,4,1024,10,1024v6,,11,5,11,11l21,1056v,6,-5,11,-11,11c4,1067,,1062,,1056xm,992l,971v,-6,4,-11,10,-11c16,960,21,965,21,971r,21c21,998,16,1003,10,1003,4,1003,,998,,992xm,928l,907v,-6,4,-11,10,-11c16,896,21,901,21,907r,21c21,934,16,939,10,939,4,939,,934,,928xm,864l,843v,-6,4,-11,10,-11c16,832,21,837,21,843r,21c21,870,16,875,10,875,4,875,,870,,864xm,800l,779v,-6,4,-11,10,-11c16,768,21,773,21,779r,21c21,806,16,811,10,811,4,811,,806,,800xm,736l,715v,-6,4,-11,10,-11c16,704,21,709,21,715r,21c21,742,16,747,10,747,4,747,,742,,736xm,672l,651v,-6,4,-11,10,-11c16,640,21,645,21,651r,21c21,678,16,683,10,683,4,683,,678,,672xm,608l,587v,-6,4,-11,10,-11c16,576,21,581,21,587r,21c21,614,16,619,10,619,4,619,,614,,608xm,544l,523v,-6,4,-11,10,-11c16,512,21,517,21,523r,21c21,550,16,555,10,555,4,555,,550,,544xm,480l,459v,-6,4,-11,10,-11c16,448,21,453,21,459r,21c21,486,16,491,10,491,4,491,,486,,480xm,416l,395v,-6,4,-11,10,-11c16,384,21,389,21,395r,21c21,422,16,427,10,427,4,427,,422,,416xm,352l,331v,-6,4,-11,10,-11c16,320,21,325,21,331r,21c21,358,16,363,10,363,4,363,,358,,352xm,288l,267v,-6,4,-11,10,-11c16,256,21,261,21,267r,21c21,294,16,299,10,299,4,299,,294,,288xm,224l,203v,-6,4,-11,10,-11c16,192,21,197,21,203r,21c21,230,16,235,10,235,4,235,,230,,224xm,160l,139v,-6,4,-11,10,-11c16,128,21,133,21,139r,21c21,166,16,171,10,171,4,171,,166,,160xm,96l,75c,69,4,64,10,64v6,,11,5,11,11l21,96v,6,-5,11,-11,11c4,107,,102,,96xm,32l,11c,5,4,,10,v6,,11,5,11,11l21,32v,6,-5,11,-11,11c4,43,,38,,32xe" fillcolor="black" strokeweight=".5pt">
                  <v:stroke joinstyle="bevel"/>
                  <v:path arrowok="t" o:connecttype="custom" o:connectlocs="3245001,348579152;1545257,334636032;0,329988071;1545257,331586046;3245001,317642544;0,308347385;0,311397371;3245001,302101830;1545257,288158710;0,283511130;1545257,285108724;3245001,271165603;0,261870063;0,264920049;3245001,255624508;1545257,241681388;0,237033808;1545257,238631402;3245001,224688281;0,215392741;0,218442727;3245001,209147567;1545257,195204447;0,190556486;1545257,192154080;3245001,178210960;0,168915800;0,171965786;3245001,162670246;1545257,148727125;0,144079545;1545257,145677139;3245001,131734019;0,122438478;0,125488464;3245001,116192924;1545257,102249803;0,97602224;1545257,99199817;3245001,85256697;0,75961156;0,79011142;3245001,69715983;1545257,55772481;0,51124902;1545257,52722495;3245001,38779375;0,29483834;0,32534202;3245001,23238661;1545257,9295541;0,4647580;1545257,6245554" o:connectangles="0,0,0,0,0,0,0,0,0,0,0,0,0,0,0,0,0,0,0,0,0,0,0,0,0,0,0,0,0,0,0,0,0,0,0,0,0,0,0,0,0,0,0,0,0,0,0,0,0,0,0,0,0"/>
                  <o:lock v:ext="edit" verticies="t"/>
                </v:shape>
                <v:rect id="Rectangle 81" o:spid="_x0000_s1301" style="position:absolute;left:1219;top:9328;width:1301;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1Nw8MA&#10;AADbAAAADwAAAGRycy9kb3ducmV2LnhtbESPS4vCQBCE74L/YWjBm05cVD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1Nw8MAAADbAAAADwAAAAAAAAAAAAAAAACYAgAAZHJzL2Rv&#10;d25yZXYueG1sUEsFBgAAAAAEAAQA9QAAAIgDAAAAAA==&#10;" filled="f" stroked="f">
                  <v:textbox inset="0,0,0,0">
                    <w:txbxContent>
                      <w:p w:rsidR="00C36421" w:rsidRDefault="00C36421">
                        <w:r>
                          <w:rPr>
                            <w:rFonts w:ascii="Arial" w:hAnsi="Arial" w:cs="Arial"/>
                            <w:color w:val="000000"/>
                            <w:sz w:val="16"/>
                            <w:szCs w:val="16"/>
                          </w:rPr>
                          <w:t>Up</w:t>
                        </w:r>
                      </w:p>
                    </w:txbxContent>
                  </v:textbox>
                </v:rect>
                <v:rect id="Rectangle 82" o:spid="_x0000_s1302" style="position:absolute;left:2622;top:8051;width:768;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HoWMUA&#10;AADbAAAADwAAAGRycy9kb3ducmV2LnhtbESPQWvCQBSE7wX/w/KE3pqNh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4ehYxQAAANsAAAAPAAAAAAAAAAAAAAAAAJgCAABkcnMv&#10;ZG93bnJldi54bWxQSwUGAAAAAAQABAD1AAAAigMAAAAA&#10;" filled="f" stroked="f">
                  <v:textbox inset="0,0,0,0">
                    <w:txbxContent>
                      <w:p w:rsidR="00C36421" w:rsidRDefault="00C36421">
                        <w:r>
                          <w:rPr>
                            <w:rFonts w:ascii="Arial" w:hAnsi="Arial" w:cs="Arial"/>
                            <w:color w:val="000000"/>
                            <w:sz w:val="18"/>
                            <w:szCs w:val="18"/>
                          </w:rPr>
                          <w:t>E</w:t>
                        </w:r>
                      </w:p>
                    </w:txbxContent>
                  </v:textbox>
                </v:rect>
                <v:rect id="Rectangle 83" o:spid="_x0000_s1303" style="position:absolute;left:2622;top:10369;width:895;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2L8MA&#10;AADbAAAADwAAAGRycy9kb3ducmV2LnhtbESPQYvCMBSE7wv7H8Jb8LamKyh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2L8MAAADbAAAADwAAAAAAAAAAAAAAAACYAgAAZHJzL2Rv&#10;d25yZXYueG1sUEsFBgAAAAAEAAQA9QAAAIgDAAAAAA==&#10;" filled="f" stroked="f">
                  <v:textbox inset="0,0,0,0">
                    <w:txbxContent>
                      <w:p w:rsidR="00C36421" w:rsidRPr="00C6153C" w:rsidRDefault="00C36421">
                        <w:pPr>
                          <w:rPr>
                            <w:rFonts w:ascii="Arial" w:hAnsi="Arial" w:cs="Arial"/>
                            <w:sz w:val="18"/>
                            <w:szCs w:val="18"/>
                            <w:lang w:eastAsia="ja-JP"/>
                          </w:rPr>
                        </w:pPr>
                        <w:r w:rsidRPr="00C6153C">
                          <w:rPr>
                            <w:rFonts w:ascii="Arial" w:hAnsi="Arial" w:cs="Arial"/>
                            <w:sz w:val="18"/>
                            <w:szCs w:val="18"/>
                            <w:lang w:eastAsia="ja-JP"/>
                          </w:rPr>
                          <w:t>O</w:t>
                        </w:r>
                      </w:p>
                    </w:txbxContent>
                  </v:textbox>
                </v:rect>
                <v:line id="Line 84" o:spid="_x0000_s1304" style="position:absolute;visibility:visible;mso-wrap-style:square" from="23926,8731" to="26955,8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8U+MUAAADbAAAADwAAAGRycy9kb3ducmV2LnhtbESPzWrDMBCE74W+g9hCb41cl/w5UUIw&#10;pORUiBPIdbE2lltrZSzVcf30VaGQ4zAz3zDr7WAb0VPna8cKXicJCOLS6ZorBefT/mUBwgdkjY1j&#10;UvBDHrabx4c1Ztrd+Eh9ESoRIewzVGBCaDMpfWnIop+4ljh6V9dZDFF2ldQd3iLcNjJNkpm0WHNc&#10;MNhSbqj8Kr6tgnz4PO7793E+fqTn0rwtq8tssVPq+WnYrUAEGsI9/N8+aAXTOfx9iT9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8U+MUAAADbAAAADwAAAAAAAAAA&#10;AAAAAAChAgAAZHJzL2Rvd25yZXYueG1sUEsFBgAAAAAEAAQA+QAAAJMDAAAAAA==&#10;" strokeweight=".5pt">
                  <v:stroke endcap="round"/>
                </v:line>
                <v:shape id="Freeform 85" o:spid="_x0000_s1305" style="position:absolute;left:23710;top:8464;width:267;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KnG8MA&#10;AADbAAAADwAAAGRycy9kb3ducmV2LnhtbERPTWvCQBC9F/wPywhexGzS0iIxGyktltKD2KgHb0N2&#10;TKLZ2ZBdNe2vdw+FHh/vO1sOphVX6l1jWUESxSCIS6sbrhTstqvZHITzyBpby6Tghxws89FDhqm2&#10;N/6ma+ErEULYpaig9r5LpXRlTQZdZDviwB1tb9AH2FdS93gL4aaVj3H8Ig02HBpq7OitpvJcXIyC&#10;/ceGDqen3/dkuv5CPy24Slas1GQ8vC5AeBr8v/jP/akVPIex4Uv4ATK/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1KnG8MAAADbAAAADwAAAAAAAAAAAAAAAACYAgAAZHJzL2Rv&#10;d25yZXYueG1sUEsFBgAAAAAEAAQA9QAAAIgDAAAAAA==&#10;" path="m42,84l,42,42,r,84xe" fillcolor="black" stroked="f">
                  <v:path arrowok="t" o:connecttype="custom" o:connectlocs="16935450,33870900;0,16935450;16935450,0;16935450,33870900" o:connectangles="0,0,0,0"/>
                </v:shape>
                <v:shape id="Freeform 86" o:spid="_x0000_s1306" style="position:absolute;left:26904;top:8464;width:267;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CgMUA&#10;AADbAAAADwAAAGRycy9kb3ducmV2LnhtbESPQWvCQBSE74L/YXlCL1I3aVFsdBWxWKQH0bQevD2y&#10;zySafRuyW037692C4HGYmW+Y6bw1lbhQ40rLCuJBBII4s7rkXMH31+p5DMJ5ZI2VZVLwSw7ms25n&#10;iom2V97RJfW5CBB2CSoovK8TKV1WkEE3sDVx8I62MeiDbHKpG7wGuKnkSxSNpMGSw0KBNS0Lys7p&#10;j1Gw/9jS4fT69x73N5/o+ynn8YqVeuq1iwkIT61/hO/ttVYwfIP/L+EH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HgKAxQAAANsAAAAPAAAAAAAAAAAAAAAAAJgCAABkcnMv&#10;ZG93bnJldi54bWxQSwUGAAAAAAQABAD1AAAAigMAAAAA&#10;" path="m,l42,42,,84,,xe" fillcolor="black" stroked="f">
                  <v:path arrowok="t" o:connecttype="custom" o:connectlocs="0,0;16935450,16935450;0,33870900;0,0" o:connectangles="0,0,0,0"/>
                </v:shape>
                <v:rect id="Rectangle 88" o:spid="_x0000_s1307" style="position:absolute;left:25501;top:8051;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qBfb8A&#10;AADbAAAADwAAAGRycy9kb3ducmV2LnhtbERPy6rCMBDdC/5DGMGdpt6FaDWK6BVd+gJ1NzRjW2wm&#10;pYm2+vVmIbg8nPd03phCPKlyuWUFg34EgjixOudUwem47o1AOI+ssbBMCl7kYD5rt6YYa1vznp4H&#10;n4oQwi5GBZn3ZSylSzIy6Pq2JA7czVYGfYBVKnWFdQg3hfyLoqE0mHNoyLCkZUbJ/fAwCjajcnHZ&#10;2nedFv/XzXl3Hq+OY69Ut9MsJiA8Nf4n/rq3WsEw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oF9vwAAANsAAAAPAAAAAAAAAAAAAAAAAJgCAABkcnMvZG93bnJl&#10;di54bWxQSwUGAAAAAAQABAD1AAAAhAMAAAAA&#10;" filled="f" stroked="f">
                  <v:textbox inset="0,0,0,0">
                    <w:txbxContent>
                      <w:p w:rsidR="00C36421" w:rsidRDefault="00C36421">
                        <w:r>
                          <w:rPr>
                            <w:rFonts w:ascii="Arial" w:hAnsi="Arial" w:cs="Arial"/>
                            <w:color w:val="000000"/>
                            <w:sz w:val="16"/>
                            <w:szCs w:val="16"/>
                          </w:rPr>
                          <w:t>3</w:t>
                        </w:r>
                      </w:p>
                    </w:txbxContent>
                  </v:textbox>
                </v:rect>
                <v:line id="Line 89" o:spid="_x0000_s1308" style="position:absolute;visibility:visible;mso-wrap-style:square" from="27381,8731" to="28111,8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bjqsMAAADbAAAADwAAAGRycy9kb3ducmV2LnhtbESPT4vCMBTE7wt+h/AEb2uqQlerUURQ&#10;PC34B7w+mmdTbV5KE2v1028WFvY4zMxvmMWqs5VoqfGlYwWjYQKCOHe65ELB+bT9nILwAVlj5ZgU&#10;vMjDatn7WGCm3ZMP1B5DISKEfYYKTAh1JqXPDVn0Q1cTR+/qGoshyqaQusFnhNtKjpMklRZLjgsG&#10;a9oYyu/Hh1Ww6W6Hbbt7f72/x+fcTGbFJZ2ulRr0u/UcRKAu/If/2nutIB3B75f4A+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G46rDAAAA2wAAAA8AAAAAAAAAAAAA&#10;AAAAoQIAAGRycy9kb3ducmV2LnhtbFBLBQYAAAAABAAEAPkAAACRAwAAAAA=&#10;" strokeweight=".5pt">
                  <v:stroke endcap="round"/>
                </v:line>
                <v:shape id="Freeform 90" o:spid="_x0000_s1309" style="position:absolute;left:27171;top:8464;width:267;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ZaTMQA&#10;AADbAAAADwAAAGRycy9kb3ducmV2LnhtbESPQWvCQBSE74L/YXlCL6KbWBCJrlIUS+mhaNSDt0f2&#10;mcRm34bsVqO/3i0IHoeZ+YaZLVpTiQs1rrSsIB5GIIgzq0vOFex368EEhPPIGivLpOBGDhbzbmeG&#10;ibZX3tIl9bkIEHYJKii8rxMpXVaQQTe0NXHwTrYx6INscqkbvAa4qeQoisbSYMlhocCalgVlv+mf&#10;UXD43NDx/H5fxf2fb/T9lPN4zUq99dqPKQhPrX+Fn+0vrWA8gv8v4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WWkzEAAAA2wAAAA8AAAAAAAAAAAAAAAAAmAIAAGRycy9k&#10;b3ducmV2LnhtbFBLBQYAAAAABAAEAPUAAACJAwAAAAA=&#10;" path="m42,84l,42,42,r,84xe" fillcolor="black" stroked="f">
                  <v:path arrowok="t" o:connecttype="custom" o:connectlocs="16935450,33870900;0,16935450;16935450,0;16935450,33870900" o:connectangles="0,0,0,0"/>
                </v:shape>
                <v:shape id="Freeform 91" o:spid="_x0000_s1310" style="position:absolute;left:28054;top:8464;width:267;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r/18UA&#10;AADbAAAADwAAAGRycy9kb3ducmV2LnhtbESPQWvCQBSE74X+h+UVehGzSQWR6CrSYik9SI168PbI&#10;PpNo9m3IbjX6611B8DjMzDfMZNaZWpyodZVlBUkUgyDOra64ULBZL/ojEM4ja6wtk4ILOZhNX18m&#10;mGp75hWdMl+IAGGXooLS+yaV0uUlGXSRbYiDt7etQR9kW0jd4jnATS0/4ngoDVYcFkps6LOk/Jj9&#10;GwXb7z/aHQbXr6S3/EXfy7hIFqzU+1s3H4Pw1Pln+NH+0QqGA7h/C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mv/XxQAAANsAAAAPAAAAAAAAAAAAAAAAAJgCAABkcnMv&#10;ZG93bnJldi54bWxQSwUGAAAAAAQABAD1AAAAigMAAAAA&#10;" path="m,l42,42,,84,,xe" fillcolor="black" stroked="f">
                  <v:path arrowok="t" o:connecttype="custom" o:connectlocs="0,0;16935450,16935450;0,33870900;0,0" o:connectangles="0,0,0,0"/>
                </v:shape>
                <v:rect id="Rectangle 93" o:spid="_x0000_s1311" style="position:absolute;left:27489;top:8051;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GHfsMA&#10;AADbAAAADwAAAGRycy9kb3ducmV2LnhtbESPQYvCMBSE7wv7H8Jb8LamKyJ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GHfsMAAADbAAAADwAAAAAAAAAAAAAAAACYAgAAZHJzL2Rv&#10;d25yZXYueG1sUEsFBgAAAAAEAAQA9QAAAIgDAAAAAA==&#10;" filled="f" stroked="f">
                  <v:textbox inset="0,0,0,0">
                    <w:txbxContent>
                      <w:p w:rsidR="00C36421" w:rsidRDefault="00C36421">
                        <w:r>
                          <w:rPr>
                            <w:rFonts w:ascii="Arial" w:hAnsi="Arial" w:cs="Arial"/>
                            <w:color w:val="000000"/>
                            <w:sz w:val="16"/>
                            <w:szCs w:val="16"/>
                          </w:rPr>
                          <w:t>1</w:t>
                        </w:r>
                      </w:p>
                    </w:txbxContent>
                  </v:textbox>
                </v:rect>
                <v:shape id="Freeform 94" o:spid="_x0000_s1312" style="position:absolute;left:23139;top:5854;width:1149;height:1156;visibility:visible;mso-wrap-style:square;v-text-anchor:top" coordsize="181,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OThMYA&#10;AADbAAAADwAAAGRycy9kb3ducmV2LnhtbESPT2vCQBTE7wW/w/KE3upuWioSXaVYSnsR/Ifo7Zl9&#10;JqnZtyG7NbGf3hUKPQ4z8xtmMutsJS7U+NKxhmSgQBBnzpSca9huPp5GIHxANlg5Jg1X8jCb9h4m&#10;mBrX8oou65CLCGGfooYihDqV0mcFWfQDVxNH7+QaiyHKJpemwTbCbSWflRpKiyXHhQJrmheUndc/&#10;VsN+6T+V3B0WyX7xcn1fHn9Vm3xr/djv3sYgAnXhP/zX/jIahq9w/xJ/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OThMYAAADbAAAADwAAAAAAAAAAAAAAAACYAgAAZHJz&#10;L2Rvd25yZXYueG1sUEsFBgAAAAAEAAQA9QAAAIsDAAAAAA==&#10;" path="m181,90c181,41,140,,90,,40,,,41,,90v,51,40,92,90,92c140,182,181,141,181,90e" filled="f" strokeweight=".95pt">
                  <v:stroke endcap="round"/>
                  <v:path arrowok="t" o:connecttype="custom" o:connectlocs="72983725,36290250;36290250,0;0,36290250;36290250,73386950;72983725,36290250" o:connectangles="0,0,0,0,0"/>
                </v:shape>
                <v:line id="Line 95" o:spid="_x0000_s1313" style="position:absolute;visibility:visible;mso-wrap-style:square" from="21983,5854" to="23139,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FpMQAAADbAAAADwAAAGRycy9kb3ducmV2LnhtbESPQWvCQBSE70L/w/IKvYhu4iFodJVa&#10;GoiHCtr+gEf2mYRm38bdrcZ/7xYEj8PMfMOsNoPpxIWcby0rSKcJCOLK6pZrBT/fxWQOwgdkjZ1l&#10;UnAjD5v1y2iFubZXPtDlGGoRIexzVNCE0OdS+qohg35qe+LonawzGKJ0tdQOrxFuOjlLkkwabDku&#10;NNjTR0PV7/HPKFi4r3R72pXjfnb7xHOZFnsOhVJvr8P7EkSgITzDj3apFWQZ/H+JP0C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4oWkxAAAANsAAAAPAAAAAAAAAAAA&#10;AAAAAKECAABkcnMvZG93bnJldi54bWxQSwUGAAAAAAQABAD5AAAAkgMAAAAA&#10;" strokeweight=".95pt">
                  <v:stroke endcap="round"/>
                </v:line>
                <v:line id="Line 96" o:spid="_x0000_s1314" style="position:absolute;flip:x;visibility:visible;mso-wrap-style:square" from="21983,5854" to="23139,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z5XsQAAADbAAAADwAAAGRycy9kb3ducmV2LnhtbESPT2vCQBTE7wW/w/IEL0U3kRIluooU&#10;ih7sofHP+ZF9JsHs25hdTfz23ULB4zAzv2GW697U4kGtqywriCcRCOLc6ooLBcfD13gOwnlkjbVl&#10;UvAkB+vV4G2JqbYd/9Aj84UIEHYpKii9b1IpXV6SQTexDXHwLrY16INsC6lb7ALc1HIaRYk0WHFY&#10;KLGhz5Lya3Y3Cva9tWe3jef3KOm6+Pv9dMs+TkqNhv1mAcJT71/h//ZOK0hm8Pcl/A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TPlexAAAANsAAAAPAAAAAAAAAAAA&#10;AAAAAKECAABkcnMvZG93bnJldi54bWxQSwUGAAAAAAQABAD5AAAAkgMAAAAA&#10;" strokeweight=".95pt">
                  <v:stroke endcap="round"/>
                </v:line>
                <v:line id="Line 97" o:spid="_x0000_s1315" style="position:absolute;visibility:visible;mso-wrap-style:square" from="24288,5854" to="25438,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G0TcAAAADbAAAADwAAAGRycy9kb3ducmV2LnhtbERPzYrCMBC+C/sOYRb2IprWg7jVKLti&#10;oR4UdH2AoRnbYjOpSdT69puD4PHj+1+setOKOznfWFaQjhMQxKXVDVcKTn/5aAbCB2SNrWVS8CQP&#10;q+XHYIGZtg8+0P0YKhFD2GeooA6hy6T0ZU0G/dh2xJE7W2cwROgqqR0+Yrhp5SRJptJgw7Ghxo7W&#10;NZWX480o+Ha79Pe8LYbd5LnBa5Hmew65Ul+f/c8cRKA+vMUvd6EVTOPY+CX+ALn8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kxtE3AAAAA2wAAAA8AAAAAAAAAAAAAAAAA&#10;oQIAAGRycy9kb3ducmV2LnhtbFBLBQYAAAAABAAEAPkAAACOAwAAAAA=&#10;" strokeweight=".95pt">
                  <v:stroke endcap="round"/>
                </v:line>
                <v:line id="Line 98" o:spid="_x0000_s1316" style="position:absolute;flip:x;visibility:visible;mso-wrap-style:square" from="24288,5854" to="25438,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t8QAAADbAAAADwAAAGRycy9kb3ducmV2LnhtbESPT2vCQBTE7wW/w/IEL0U3kRI0uooU&#10;ih7sofHP+ZF9JsHs25hdTfz23ULB4zAzv2GW697U4kGtqywriCcRCOLc6ooLBcfD13gGwnlkjbVl&#10;UvAkB+vV4G2JqbYd/9Aj84UIEHYpKii9b1IpXV6SQTexDXHwLrY16INsC6lb7ALc1HIaRYk0WHFY&#10;KLGhz5Lya3Y3Cva9tWe3jWf3KOm6+Pv9dMs+TkqNhv1mAcJT71/h//ZOK0jm8Pcl/A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8i3xAAAANsAAAAPAAAAAAAAAAAA&#10;AAAAAKECAABkcnMvZG93bnJldi54bWxQSwUGAAAAAAQABAD5AAAAkgMAAAAA&#10;" strokeweight=".95pt">
                  <v:stroke endcap="round"/>
                </v:line>
                <v:shape id="Freeform 99" o:spid="_x0000_s1317" style="position:absolute;left:22517;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YTHcEA&#10;AADbAAAADwAAAGRycy9kb3ducmV2LnhtbERPy2rCQBTdC/2H4Rbc6aQSqqQZpSiFZJGF0UWXl8xt&#10;Hs3cCZmpiX/fWQguD+edHmbTixuNrrWs4G0dgSCurG65VnC9fK12IJxH1thbJgV3cnDYvyxSTLSd&#10;+Ey30tcihLBLUEHj/ZBI6aqGDLq1HYgD92NHgz7AsZZ6xCmEm15uouhdGmw5NDQ40LGh6rf8Mwrq&#10;2J6+L123yfKpyCJdZHkex0otX+fPDxCeZv8UP9yZVrAN68OX8AP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mEx3BAAAA2wAAAA8AAAAAAAAAAAAAAAAAmAIAAGRycy9kb3du&#10;cmV2LnhtbFBLBQYAAAAABAAEAPUAAACGAwAAAAA=&#10;" path="m,2400r,-21c,2373,5,2368,11,2368v5,,10,5,10,11l21,2400v,6,-5,11,-10,11c5,2411,,2406,,2400xm,2336r,-21c,2309,5,2304,11,2304v5,,10,5,10,11l21,2336v,6,-5,11,-10,11c5,2347,,2342,,2336xm,2272r,-21c,2245,5,2240,11,2240v5,,10,5,10,11l21,2272v,6,-5,11,-10,11c5,2283,,2278,,2272xm,2208r,-21c,2181,5,2176,11,2176v5,,10,5,10,11l21,2208v,6,-5,11,-10,11c5,2219,,2214,,2208xm,2144r,-21c,2117,5,2112,11,2112v5,,10,5,10,11l21,2144v,6,-5,11,-10,11c5,2155,,2150,,2144xm,2080r,-21c,2053,5,2048,11,2048v5,,10,5,10,11l21,2080v,6,-5,11,-10,11c5,2091,,2086,,2080xm,2016r,-21c,1989,5,1984,11,1984v5,,10,5,10,11l21,2016v,6,-5,11,-10,11c5,2027,,2022,,2016xm,1952r,-21c,1925,5,1920,11,1920v5,,10,5,10,11l21,1952v,6,-5,11,-10,11c5,1963,,1958,,1952xm,1888r,-21c,1861,5,1856,11,1856v5,,10,5,10,11l21,1888v,6,-5,11,-10,11c5,1899,,1894,,1888xm,1824r,-21c,1797,5,1792,11,1792v5,,10,5,10,11l21,1824v,6,-5,11,-10,11c5,1835,,1830,,1824xm,1760r,-21c,1733,5,1728,11,1728v5,,10,5,10,11l21,1760v,6,-5,11,-10,11c5,1771,,1766,,1760xm,1696r,-21c,1669,5,1664,11,1664v5,,10,5,10,11l21,1696v,6,-5,11,-10,11c5,1707,,1702,,1696xm,1632r,-21c,1605,5,1600,11,1600v5,,10,5,10,11l21,1632v,6,-5,11,-10,11c5,1643,,1638,,1632xm,1568r,-21c,1541,5,1536,11,1536v5,,10,5,10,11l21,1568v,6,-5,11,-10,11c5,1579,,1574,,1568xm,1504r,-21c,1477,5,1472,11,1472v5,,10,5,10,11l21,1504v,6,-5,11,-10,11c5,1515,,1510,,1504xm,1440r,-21c,1413,5,1408,11,1408v5,,10,5,10,11l21,1440v,6,-5,11,-10,11c5,1451,,1446,,1440xm,1376r,-21c,1349,5,1344,11,1344v5,,10,5,10,11l21,1376v,6,-5,11,-10,11c5,1387,,1382,,1376xm,1312r,-21c,1285,5,1280,11,1280v5,,10,5,10,11l21,1312v,6,-5,11,-10,11c5,1323,,1318,,1312xm,1248r,-21c,1221,5,1216,11,1216v5,,10,5,10,11l21,1248v,6,-5,11,-10,11c5,1259,,1254,,1248xm,1184r,-21c,1157,5,1152,11,1152v5,,10,5,10,11l21,1184v,6,-5,11,-10,11c5,1195,,1190,,1184xm,1120r,-21c,1093,5,1088,11,1088v5,,10,5,10,11l21,1120v,6,-5,11,-10,11c5,1131,,1126,,1120xm,1056r,-21c,1029,5,1024,11,1024v5,,10,5,10,11l21,1056v,6,-5,11,-10,11c5,1067,,1062,,1056xm,992l,971v,-6,5,-11,11,-11c16,960,21,965,21,971r,21c21,998,16,1003,11,1003,5,1003,,998,,992xm,928l,907v,-6,5,-11,11,-11c16,896,21,901,21,907r,21c21,934,16,939,11,939,5,939,,934,,928xm,864l,843v,-6,5,-11,11,-11c16,832,21,837,21,843r,21c21,870,16,875,11,875,5,875,,870,,864xm,800l,779v,-6,5,-11,11,-11c16,768,21,773,21,779r,21c21,806,16,811,11,811,5,811,,806,,800xm,736l,715v,-6,5,-11,11,-11c16,704,21,709,21,715r,21c21,742,16,747,11,747,5,747,,742,,736xm,672l,651v,-6,5,-11,11,-11c16,640,21,645,21,651r,21c21,678,16,683,11,683,5,683,,678,,672xm,608l,587v,-6,5,-11,11,-11c16,576,21,581,21,587r,21c21,614,16,619,11,619,5,619,,614,,608xm,544l,523v,-6,5,-11,11,-11c16,512,21,517,21,523r,21c21,550,16,555,11,555,5,555,,550,,544xm,480l,459v,-6,5,-11,11,-11c16,448,21,453,21,459r,21c21,486,16,491,11,491,5,491,,486,,480xm,416l,395v,-6,5,-11,11,-11c16,384,21,389,21,395r,21c21,422,16,427,11,427,5,427,,422,,416xm,352l,331v,-6,5,-11,11,-11c16,320,21,325,21,331r,21c21,358,16,363,11,363,5,363,,358,,352xm,288l,267v,-6,5,-11,11,-11c16,256,21,261,21,267r,21c21,294,16,299,11,299,5,299,,294,,288xm,224l,203v,-6,5,-11,11,-11c16,192,21,197,21,203r,21c21,230,16,235,11,235,5,235,,230,,224xm,160l,139v,-6,5,-11,11,-11c16,128,21,133,21,139r,21c21,166,16,171,11,171,5,171,,166,,160xm,96l,75c,69,5,64,11,64v5,,10,5,10,11l21,96v,6,-5,11,-10,11c5,107,,102,,96xm,32l,11c,5,5,,11,v5,,10,5,10,11l21,32v,6,-5,11,-10,11c5,43,,38,,32xe" fillcolor="black" strokeweight=".5pt">
                  <v:stroke joinstyle="bevel"/>
                  <v:path arrowok="t" o:connecttype="custom" o:connectlocs="3245001,348579152;1699744,334636032;0,329988071;1699744,331586046;3245001,317642544;0,308347385;0,311397371;3245001,302101830;1699744,288158710;0,283511130;1699744,285108724;3245001,271165603;0,261870063;0,264920049;3245001,255624508;1699744,241681388;0,237033808;1699744,238631402;3245001,224688281;0,215392741;0,218442727;3245001,209147567;1699744,195204447;0,190556486;1699744,192154080;3245001,178210960;0,168915800;0,171965786;3245001,162670246;1699744,148727125;0,144079545;1699744,145677139;3245001,131734019;0,122438478;0,125488464;3245001,116192924;1699744,102249803;0,97602224;1699744,99199817;3245001,85256697;0,75961156;0,79011142;3245001,69715983;1699744,55772481;0,51124902;1699744,52722495;3245001,38779375;0,29483834;0,32534202;3245001,23238661;1699744,9295541;0,4647580;1699744,6245554" o:connectangles="0,0,0,0,0,0,0,0,0,0,0,0,0,0,0,0,0,0,0,0,0,0,0,0,0,0,0,0,0,0,0,0,0,0,0,0,0,0,0,0,0,0,0,0,0,0,0,0,0,0,0,0,0"/>
                  <o:lock v:ext="edit" verticies="t"/>
                </v:shape>
                <v:shape id="Freeform 100" o:spid="_x0000_s1318" style="position:absolute;left:27743;top:5854;width:1155;height:1156;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LUNsEA&#10;AADbAAAADwAAAGRycy9kb3ducmV2LnhtbESPQYvCMBSE74L/ITzBmyZ6cKUaRUVdTwtWDx4fzbMt&#10;Ni+lSbX++83CgsdhZr5hluvOVuJJjS8da5iMFQjizJmScw3Xy2E0B+EDssHKMWl4k4f1qt9bYmLc&#10;i8/0TEMuIoR9ghqKEOpESp8VZNGPXU0cvbtrLIYom1yaBl8Rbis5VWomLZYcFwqsaVdQ9khbq6E9&#10;4fF9y1RZHe3mO1Wu3Z+3P1oPB91mASJQFz7h//bJaPiawN+X+AP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S1DbBAAAA2wAAAA8AAAAAAAAAAAAAAAAAmAIAAGRycy9kb3du&#10;cmV2LnhtbFBLBQYAAAAABAAEAPUAAACGAwAAAAA=&#10;" path="m182,90c182,41,141,,91,,41,,,41,,90v,51,41,92,91,92c141,182,182,141,182,90e" filled="f" strokeweight=".95pt">
                  <v:stroke endcap="round"/>
                  <v:path arrowok="t" o:connecttype="custom" o:connectlocs="73386950,36290250;36693475,0;0,36290250;36693475,73386950;73386950,36290250" o:connectangles="0,0,0,0,0"/>
                </v:shape>
                <v:line id="Line 101" o:spid="_x0000_s1319" style="position:absolute;visibility:visible;mso-wrap-style:square" from="26593,5854" to="27743,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AVesUAAADbAAAADwAAAGRycy9kb3ducmV2LnhtbESP3WrCQBSE7wt9h+UUvCl1k1z0J7pK&#10;LQbihYKpD3DIHpPQ7Nm4u9X49l1B6OUwM98w8+VoenEm5zvLCtJpAoK4trrjRsHhu3h5B+EDssbe&#10;Mim4kofl4vFhjrm2F97TuQqNiBD2OSpoQxhyKX3dkkE/tQNx9I7WGQxRukZqh5cIN73MkuRVGuw4&#10;LrQ40FdL9U/1axR8uG26Om7K5yG7rvFUpsWOQ6HU5Gn8nIEINIb/8L1dagVvGdy+x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QAVesUAAADbAAAADwAAAAAAAAAA&#10;AAAAAAChAgAAZHJzL2Rvd25yZXYueG1sUEsFBgAAAAAEAAQA+QAAAJMDAAAAAA==&#10;" strokeweight=".95pt">
                  <v:stroke endcap="round"/>
                </v:line>
                <v:line id="Line 102" o:spid="_x0000_s1320" style="position:absolute;flip:x;visibility:visible;mso-wrap-style:square" from="26593,5854" to="27743,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5pgMQAAADbAAAADwAAAGRycy9kb3ducmV2LnhtbESPQWvCQBSE74L/YXmCF6mbqFhJXUUK&#10;pT3owbTp+ZF9TUKzb2N2NfHfu4LgcZiZb5j1tje1uFDrKssK4mkEgji3uuJCwc/3x8sKhPPIGmvL&#10;pOBKDrab4WCNibYdH+mS+kIECLsEFZTeN4mULi/JoJvahjh4f7Y16INsC6lb7ALc1HIWRUtpsOKw&#10;UGJD7yXl/+nZKNj31v66z3h1jpZdFx8m2SldZEqNR/3uDYSn3j/Dj/aXVvA6h/uX8APk5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rmmAxAAAANsAAAAPAAAAAAAAAAAA&#10;AAAAAKECAABkcnMvZG93bnJldi54bWxQSwUGAAAAAAQABAD5AAAAkgMAAAAA&#10;" strokeweight=".95pt">
                  <v:stroke endcap="round"/>
                </v:line>
                <v:line id="Line 103" o:spid="_x0000_s1321" style="position:absolute;visibility:visible;mso-wrap-style:square" from="28898,5854" to="30048,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UolcUAAADbAAAADwAAAGRycy9kb3ducmV2LnhtbESP3WrCQBSE7wt9h+UUelN0Eyn+RFep&#10;0kC8UPDnAQ7ZYxLMnk13txrfvlso9HKYmW+Yxao3rbiR841lBekwAUFcWt1wpeB8ygdTED4ga2wt&#10;k4IHeVgtn58WmGl75wPdjqESEcI+QwV1CF0mpS9rMuiHtiOO3sU6gyFKV0nt8B7hppWjJBlLgw3H&#10;hRo72tRUXo/fRsHM7dL1ZVu8daPHJ34Vab7nkCv1+tJ/zEEE6sN/+K9daAWTd/j9En+AX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UolcUAAADbAAAADwAAAAAAAAAA&#10;AAAAAAChAgAAZHJzL2Rvd25yZXYueG1sUEsFBgAAAAAEAAQA+QAAAJMDAAAAAA==&#10;" strokeweight=".95pt">
                  <v:stroke endcap="round"/>
                </v:line>
                <v:line id="Line 104" o:spid="_x0000_s1322" style="position:absolute;flip:x;visibility:visible;mso-wrap-style:square" from="28898,5854" to="30048,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Ub8QAAADbAAAADwAAAGRycy9kb3ducmV2LnhtbESPQWvCQBSE74L/YXmCF6mbiFpJXUUK&#10;pT3owbTp+ZF9TUKzb2N2NfHfu4LgcZiZb5j1tje1uFDrKssK4mkEgji3uuJCwc/3x8sKhPPIGmvL&#10;pOBKDrab4WCNibYdH+mS+kIECLsEFZTeN4mULi/JoJvahjh4f7Y16INsC6lb7ALc1HIWRUtpsOKw&#10;UGJD7yXl/+nZKNj31v66z3h1jpZdFx8m2SmdZ0qNR/3uDYSn3j/Dj/aXVvC6gPuX8APk5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C1RvxAAAANsAAAAPAAAAAAAAAAAA&#10;AAAAAKECAABkcnMvZG93bnJldi54bWxQSwUGAAAAAAQABAD5AAAAkgMAAAAA&#10;" strokeweight=".95pt">
                  <v:stroke endcap="round"/>
                </v:line>
                <v:shape id="Freeform 105" o:spid="_x0000_s1323" style="position:absolute;left:32353;top:5854;width:1155;height:1156;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MQsEA&#10;AADbAAAADwAAAGRycy9kb3ducmV2LnhtbESPQYvCMBSE74L/ITxhb5q4B1eqUVR21ZNg9eDx0Tzb&#10;YvNSmlTrvzcLgsdhZr5h5svOVuJOjS8daxiPFAjizJmScw3n099wCsIHZIOVY9LwJA/LRb83x8S4&#10;Bx/pnoZcRAj7BDUUIdSJlD4ryKIfuZo4elfXWAxRNrk0DT4i3FbyW6mJtFhyXCiwpk1B2S1trYZ2&#10;j9vnJVNltbWrXapc+3tcH7T+GnSrGYhAXfiE3+290fAzgf8v8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7TELBAAAA2wAAAA8AAAAAAAAAAAAAAAAAmAIAAGRycy9kb3du&#10;cmV2LnhtbFBLBQYAAAAABAAEAPUAAACGAwAAAAA=&#10;" path="m182,90c182,41,141,,91,,40,,,41,,90v,51,40,92,91,92c141,182,182,141,182,90e" filled="f" strokeweight=".95pt">
                  <v:stroke endcap="round"/>
                  <v:path arrowok="t" o:connecttype="custom" o:connectlocs="73386950,36290250;36693475,0;0,36290250;36693475,73386950;73386950,36290250" o:connectangles="0,0,0,0,0"/>
                </v:shape>
                <v:line id="Line 106" o:spid="_x0000_s1324" style="position:absolute;visibility:visible;mso-wrap-style:square" from="31197,5854" to="32353,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e24sQAAADbAAAADwAAAGRycy9kb3ducmV2LnhtbESPQWvCQBSE74X+h+UVeim6iYdqo6uo&#10;NBAPFbT+gEf2mQSzb+PuVuO/dwWhx2FmvmFmi9604kLON5YVpMMEBHFpdcOVgsNvPpiA8AFZY2uZ&#10;FNzIw2L++jLDTNsr7+iyD5WIEPYZKqhD6DIpfVmTQT+0HXH0jtYZDFG6SmqH1wg3rRwlyac02HBc&#10;qLGjdU3laf9nFHy5n3R13BQf3ej2jecizbcccqXe3/rlFESgPvyHn+1CKxiP4fEl/gA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d7bixAAAANsAAAAPAAAAAAAAAAAA&#10;AAAAAKECAABkcnMvZG93bnJldi54bWxQSwUGAAAAAAQABAD5AAAAkgMAAAAA&#10;" strokeweight=".95pt">
                  <v:stroke endcap="round"/>
                </v:line>
                <v:line id="Line 107" o:spid="_x0000_s1325" style="position:absolute;flip:x;visibility:visible;mso-wrap-style:square" from="31197,5854" to="32353,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r78cIAAADbAAAADwAAAGRycy9kb3ducmV2LnhtbERPu2rDMBTdA/kHcQNdQiO7FMc4UUwo&#10;lHZohzhN5ot1a5taV44lP/r31VDIeDjvfT6bVozUu8aygngTgSAurW64UvB1fn1MQTiPrLG1TAp+&#10;yUF+WC72mGk78YnGwlcihLDLUEHtfZdJ6cqaDLqN7YgD9217gz7AvpK6xymEm1Y+RVEiDTYcGmrs&#10;6KWm8qcYjIKP2dqre4vTIUqmKf5cX27F80Wph9V83IHwNPu7+N/9rhVsw9jwJfwAef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Ar78cIAAADbAAAADwAAAAAAAAAAAAAA&#10;AAChAgAAZHJzL2Rvd25yZXYueG1sUEsFBgAAAAAEAAQA+QAAAJADAAAAAA==&#10;" strokeweight=".95pt">
                  <v:stroke endcap="round"/>
                </v:line>
                <v:line id="Line 108" o:spid="_x0000_s1326" style="position:absolute;visibility:visible;mso-wrap-style:square" from="33508,5854" to="34658,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SHC8UAAADbAAAADwAAAGRycy9kb3ducmV2LnhtbESP3WrCQBSE7wu+w3IEb4pu4kWr0VVs&#10;MRAvKvjzAIfsMQlmz6a7W41v3xUKvRxm5htmue5NK27kfGNZQTpJQBCXVjdcKTif8vEMhA/IGlvL&#10;pOBBHtarwcsSM23vfKDbMVQiQthnqKAOocuk9GVNBv3EdsTRu1hnMETpKqkd3iPctHKaJG/SYMNx&#10;ocaOPmsqr8cfo2DuvtKPy6547aaPLX4Xab7nkCs1GvabBYhAffgP/7ULreB9Ds8v8Qf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6SHC8UAAADbAAAADwAAAAAAAAAA&#10;AAAAAAChAgAAZHJzL2Rvd25yZXYueG1sUEsFBgAAAAAEAAQA+QAAAJMDAAAAAA==&#10;" strokeweight=".95pt">
                  <v:stroke endcap="round"/>
                </v:line>
                <v:line id="Line 109" o:spid="_x0000_s1327" style="position:absolute;flip:x;visibility:visible;mso-wrap-style:square" from="33508,5854" to="34658,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mH0MAAAADbAAAADwAAAGRycy9kb3ducmV2LnhtbERPy4rCMBTdC/5DuIIbGdOKSOkYRYRB&#10;F7qwPtaX5k5bprnpNNHWvzcLweXhvJfr3tTiQa2rLCuIpxEI4tzqigsFl/PPVwLCeWSNtWVS8CQH&#10;69VwsMRU245P9Mh8IUIIuxQVlN43qZQuL8mgm9qGOHC/tjXoA2wLqVvsQrip5SyKFtJgxaGhxIa2&#10;JeV/2d0oOPTW3twuTu7Rouvi4+T6n82vSo1H/eYbhKfef8Rv914rSML68CX8ALl6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ph9DAAAAA2wAAAA8AAAAAAAAAAAAAAAAA&#10;oQIAAGRycy9kb3ducmV2LnhtbFBLBQYAAAAABAAEAPkAAACOAwAAAAA=&#10;" strokeweight=".95pt">
                  <v:stroke endcap="round"/>
                </v:line>
                <v:rect id="Rectangle 110" o:spid="_x0000_s1328" style="position:absolute;left:19024;top:3536;width:2604;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rCHMQA&#10;AADbAAAADwAAAGRycy9kb3ducmV2LnhtbESPQWvCQBSE7wX/w/KE3pqNPUiMWUXUYo7WFLS3R/Y1&#10;CWbfhuxqUn99t1DocZiZb5hsPZpW3Kl3jWUFsygGQVxa3XCl4KN4e0lAOI+ssbVMCr7JwXo1ecow&#10;1Xbgd7qffCUChF2KCmrvu1RKV9Zk0EW2Iw7el+0N+iD7SuoehwA3rXyN47k02HBYqLGjbU3l9XQz&#10;Cg5Jt7nk9jFU7f7zcD6eF7ti4ZV6no6bJQhPo/8P/7VzrSCZwe+X8AP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6whzEAAAA2wAAAA8AAAAAAAAAAAAAAAAAmAIAAGRycy9k&#10;b3ducmV2LnhtbFBLBQYAAAAABAAEAPUAAACJAwAAAAA=&#10;" filled="f" stroked="f">
                  <v:textbox inset="0,0,0,0">
                    <w:txbxContent>
                      <w:p w:rsidR="00C36421" w:rsidRDefault="00C36421">
                        <w:r>
                          <w:rPr>
                            <w:rFonts w:ascii="Arial" w:hAnsi="Arial" w:cs="Arial"/>
                            <w:color w:val="000000"/>
                            <w:sz w:val="16"/>
                            <w:szCs w:val="16"/>
                          </w:rPr>
                          <w:t>Down</w:t>
                        </w:r>
                      </w:p>
                    </w:txbxContent>
                  </v:textbox>
                </v:rect>
                <v:shape id="Freeform 111" o:spid="_x0000_s1329" style="position:absolute;left:24828;top:3041;width:76;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1Y1sQA&#10;AADbAAAADwAAAGRycy9kb3ducmV2LnhtbESPzWrDMBCE74G8g9hAb4kcY4pxopjSULAPOdTJIcfF&#10;2vqn1spYauy+fVUo9DjMzDfMMV/MIB40uc6ygv0uAkFcW91xo+B2fdumIJxH1jhYJgXf5CA/rVdH&#10;zLSd+Z0elW9EgLDLUEHr/ZhJ6eqWDLqdHYmD92Engz7IqZF6wjnAzSDjKHqWBjsOCy2O9NpS/Vl9&#10;GQVNYs/3a9/HRTlfikhfirJMEqWeNsvLAYSnxf+H/9qFVpDG8Psl/AB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tWNbEAAAA2wAAAA8AAAAAAAAAAAAAAAAAmAIAAGRycy9k&#10;b3ducmV2LnhtbFBLBQYAAAAABAAEAPUAAACJAwAAAAA=&#10;" path="m,2400r,-21c,2373,4,2368,10,2368v6,,11,5,11,11l21,2400v,6,-5,11,-11,11c4,2411,,2406,,2400xm,2336r,-21c,2309,4,2304,10,2304v6,,11,5,11,11l21,2336v,6,-5,11,-11,11c4,2347,,2342,,2336xm,2272r,-21c,2245,4,2240,10,2240v6,,11,5,11,11l21,2272v,6,-5,11,-11,11c4,2283,,2278,,2272xm,2208r,-21c,2181,4,2176,10,2176v6,,11,5,11,11l21,2208v,6,-5,11,-11,11c4,2219,,2214,,2208xm,2144r,-21c,2117,4,2112,10,2112v6,,11,5,11,11l21,2144v,6,-5,11,-11,11c4,2155,,2150,,2144xm,2080r,-21c,2053,4,2048,10,2048v6,,11,5,11,11l21,2080v,6,-5,11,-11,11c4,2091,,2086,,2080xm,2016r,-21c,1989,4,1984,10,1984v6,,11,5,11,11l21,2016v,6,-5,11,-11,11c4,2027,,2022,,2016xm,1952r,-21c,1925,4,1920,10,1920v6,,11,5,11,11l21,1952v,6,-5,11,-11,11c4,1963,,1958,,1952xm,1888r,-21c,1861,4,1856,10,1856v6,,11,5,11,11l21,1888v,6,-5,11,-11,11c4,1899,,1894,,1888xm,1824r,-21c,1797,4,1792,10,1792v6,,11,5,11,11l21,1824v,6,-5,11,-11,11c4,1835,,1830,,1824xm,1760r,-21c,1733,4,1728,10,1728v6,,11,5,11,11l21,1760v,6,-5,11,-11,11c4,1771,,1766,,1760xm,1696r,-21c,1669,4,1664,10,1664v6,,11,5,11,11l21,1696v,6,-5,11,-11,11c4,1707,,1702,,1696xm,1632r,-21c,1605,4,1600,10,1600v6,,11,5,11,11l21,1632v,6,-5,11,-11,11c4,1643,,1638,,1632xm,1568r,-21c,1541,4,1536,10,1536v6,,11,5,11,11l21,1568v,6,-5,11,-11,11c4,1579,,1574,,1568xm,1504r,-21c,1477,4,1472,10,1472v6,,11,5,11,11l21,1504v,6,-5,11,-11,11c4,1515,,1510,,1504xm,1440r,-21c,1413,4,1408,10,1408v6,,11,5,11,11l21,1440v,6,-5,11,-11,11c4,1451,,1446,,1440xm,1376r,-21c,1349,4,1344,10,1344v6,,11,5,11,11l21,1376v,6,-5,11,-11,11c4,1387,,1382,,1376xm,1312r,-21c,1285,4,1280,10,1280v6,,11,5,11,11l21,1312v,6,-5,11,-11,11c4,1323,,1318,,1312xm,1248r,-21c,1221,4,1216,10,1216v6,,11,5,11,11l21,1248v,6,-5,11,-11,11c4,1259,,1254,,1248xm,1184r,-21c,1157,4,1152,10,1152v6,,11,5,11,11l21,1184v,6,-5,11,-11,11c4,1195,,1190,,1184xm,1120r,-21c,1093,4,1088,10,1088v6,,11,5,11,11l21,1120v,6,-5,11,-11,11c4,1131,,1126,,1120xm,1056r,-21c,1029,4,1024,10,1024v6,,11,5,11,11l21,1056v,6,-5,11,-11,11c4,1067,,1062,,1056xm,992l,971v,-6,4,-11,10,-11c16,960,21,965,21,971r,21c21,998,16,1003,10,1003,4,1003,,998,,992xm,928l,907v,-6,4,-11,10,-11c16,896,21,901,21,907r,21c21,934,16,939,10,939,4,939,,934,,928xm,864l,843v,-6,4,-11,10,-11c16,832,21,837,21,843r,21c21,870,16,875,10,875,4,875,,870,,864xm,800l,779v,-6,4,-11,10,-11c16,768,21,773,21,779r,21c21,806,16,811,10,811,4,811,,806,,800xm,736l,715v,-6,4,-11,10,-11c16,704,21,709,21,715r,21c21,742,16,747,10,747,4,747,,742,,736xm,672l,651v,-6,4,-11,10,-11c16,640,21,645,21,651r,21c21,678,16,683,10,683,4,683,,678,,672xm,608l,587v,-6,4,-11,10,-11c16,576,21,581,21,587r,21c21,614,16,619,10,619,4,619,,614,,608xm,544l,523v,-6,4,-11,10,-11c16,512,21,517,21,523r,21c21,550,16,555,10,555,4,555,,550,,544xm,480l,459v,-6,4,-11,10,-11c16,448,21,453,21,459r,21c21,486,16,491,10,491,4,491,,486,,480xm,416l,395v,-6,4,-11,10,-11c16,384,21,389,21,395r,21c21,422,16,427,10,427,4,427,,422,,416xm,352l,331v,-6,4,-11,10,-11c16,320,21,325,21,331r,21c21,358,16,363,10,363,4,363,,358,,352xm,288l,267v,-6,4,-11,10,-11c16,256,21,261,21,267r,21c21,294,16,299,10,299,4,299,,294,,288xm,224l,203v,-6,4,-11,10,-11c16,192,21,197,21,203r,21c21,230,16,235,10,235,4,235,,230,,224xm,160l,139v,-6,4,-11,10,-11c16,128,21,133,21,139r,21c21,166,16,171,10,171,4,171,,166,,160xm,96l,75c,69,4,64,10,64v6,,11,5,11,11l21,96v,6,-5,11,-11,11c4,107,,102,,96xm,32l,11c,5,4,,10,v6,,11,5,11,11l21,32v,6,-5,11,-11,11c4,43,,38,,32xe" fillcolor="black" strokeweight=".5pt">
                  <v:stroke joinstyle="bevel"/>
                  <v:path arrowok="t" o:connecttype="custom" o:connectlocs="2764971,348579152;1316809,334636032;0,329988071;1316809,331586046;2764971,317642544;0,308347385;0,311397371;2764971,302101830;1316809,288158710;0,283511130;1316809,285108724;2764971,271165603;0,261870063;0,264920049;2764971,255624508;1316809,241681388;0,237033808;1316809,238631402;2764971,224688281;0,215392741;0,218442727;2764971,209147567;1316809,195204447;0,190556486;1316809,192154080;2764971,178210960;0,168915800;0,171965786;2764971,162670246;1316809,148727125;0,144079545;1316809,145677139;2764971,131734019;0,122438478;0,125488464;2764971,116192924;1316809,102249803;0,97602224;1316809,99199817;2764971,85256697;0,75961156;0,79011142;2764971,69715983;1316809,55772481;0,51124902;1316809,52722495;2764971,38779375;0,29483834;0,32534202;2764971,23238661;1316809,9295541;0,4647580;1316809,6245554" o:connectangles="0,0,0,0,0,0,0,0,0,0,0,0,0,0,0,0,0,0,0,0,0,0,0,0,0,0,0,0,0,0,0,0,0,0,0,0,0,0,0,0,0,0,0,0,0,0,0,0,0,0,0,0,0"/>
                  <o:lock v:ext="edit" verticies="t"/>
                </v:shape>
                <v:shape id="Freeform 112" o:spid="_x0000_s1330" style="position:absolute;left:27127;top:3041;width:82;height:9189;visibility:visible;mso-wrap-style:square;v-text-anchor:top" coordsize="22,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SVRcQA&#10;AADbAAAADwAAAGRycy9kb3ducmV2LnhtbESPT4vCMBTE74LfITxhb5q6LlKrUWTZgngQ/APi7dE8&#10;22Lz0m1ird/eLCx4HGbmN8xi1ZlKtNS40rKC8SgCQZxZXXKu4HRMhzEI55E1VpZJwZMcrJb93gIT&#10;bR+8p/bgcxEg7BJUUHhfJ1K6rCCDbmRr4uBdbWPQB9nkUjf4CHBTyc8omkqDJYeFAmv6Lii7He5G&#10;wU5Hs/SX83hzvvjnbPt125rsR6mPQbeeg/DU+Xf4v73RCuIJ/H0JP0A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klUXEAAAA2wAAAA8AAAAAAAAAAAAAAAAAmAIAAGRycy9k&#10;b3ducmV2LnhtbFBLBQYAAAAABAAEAPUAAACJAwAAAAA=&#10;" path="m,2400r,-21c,2373,5,2368,11,2368v6,,11,5,11,11l22,2400v,6,-5,11,-11,11c5,2411,,2406,,2400xm,2336r,-21c,2309,5,2304,11,2304v6,,11,5,11,11l22,2336v,6,-5,11,-11,11c5,2347,,2342,,2336xm,2272r,-21c,2245,5,2240,11,2240v6,,11,5,11,11l22,2272v,6,-5,11,-11,11c5,2283,,2278,,2272xm,2208r,-21c,2181,5,2176,11,2176v6,,11,5,11,11l22,2208v,6,-5,11,-11,11c5,2219,,2214,,2208xm,2144r,-21c,2117,5,2112,11,2112v6,,11,5,11,11l22,2144v,6,-5,11,-11,11c5,2155,,2150,,2144xm,2080r,-21c,2053,5,2048,11,2048v6,,11,5,11,11l22,2080v,6,-5,11,-11,11c5,2091,,2086,,2080xm,2016r,-21c,1989,5,1984,11,1984v6,,11,5,11,11l22,2016v,6,-5,11,-11,11c5,2027,,2022,,2016xm,1952r,-21c,1925,5,1920,11,1920v6,,11,5,11,11l22,1952v,6,-5,11,-11,11c5,1963,,1958,,1952xm,1888r,-21c,1861,5,1856,11,1856v6,,11,5,11,11l22,1888v,6,-5,11,-11,11c5,1899,,1894,,1888xm,1824r,-21c,1797,5,1792,11,1792v6,,11,5,11,11l22,1824v,6,-5,11,-11,11c5,1835,,1830,,1824xm,1760r,-21c,1733,5,1728,11,1728v6,,11,5,11,11l22,1760v,6,-5,11,-11,11c5,1771,,1766,,1760xm,1696r,-21c,1669,5,1664,11,1664v6,,11,5,11,11l22,1696v,6,-5,11,-11,11c5,1707,,1702,,1696xm,1632r,-21c,1605,5,1600,11,1600v6,,11,5,11,11l22,1632v,6,-5,11,-11,11c5,1643,,1638,,1632xm,1568r,-21c,1541,5,1536,11,1536v6,,11,5,11,11l22,1568v,6,-5,11,-11,11c5,1579,,1574,,1568xm,1504r,-21c,1477,5,1472,11,1472v6,,11,5,11,11l22,1504v,6,-5,11,-11,11c5,1515,,1510,,1504xm,1440r,-21c,1413,5,1408,11,1408v6,,11,5,11,11l22,1440v,6,-5,11,-11,11c5,1451,,1446,,1440xm,1376r,-21c,1349,5,1344,11,1344v6,,11,5,11,11l22,1376v,6,-5,11,-11,11c5,1387,,1382,,1376xm,1312r,-21c,1285,5,1280,11,1280v6,,11,5,11,11l22,1312v,6,-5,11,-11,11c5,1323,,1318,,1312xm,1248r,-21c,1221,5,1216,11,1216v6,,11,5,11,11l22,1248v,6,-5,11,-11,11c5,1259,,1254,,1248xm,1184r,-21c,1157,5,1152,11,1152v6,,11,5,11,11l22,1184v,6,-5,11,-11,11c5,1195,,1190,,1184xm,1120r,-21c,1093,5,1088,11,1088v6,,11,5,11,11l22,1120v,6,-5,11,-11,11c5,1131,,1126,,1120xm,1056r,-21c,1029,5,1024,11,1024v6,,11,5,11,11l22,1056v,6,-5,11,-11,11c5,1067,,1062,,1056xm,992l,971v,-6,5,-11,11,-11c17,960,22,965,22,971r,21c22,998,17,1003,11,1003,5,1003,,998,,992xm,928l,907v,-6,5,-11,11,-11c17,896,22,901,22,907r,21c22,934,17,939,11,939,5,939,,934,,928xm,864l,843v,-6,5,-11,11,-11c17,832,22,837,22,843r,21c22,870,17,875,11,875,5,875,,870,,864xm,800l,779v,-6,5,-11,11,-11c17,768,22,773,22,779r,21c22,806,17,811,11,811,5,811,,806,,800xm,736l,715v,-6,5,-11,11,-11c17,704,22,709,22,715r,21c22,742,17,747,11,747,5,747,,742,,736xm,672l,651v,-6,5,-11,11,-11c17,640,22,645,22,651r,21c22,678,17,683,11,683,5,683,,678,,672xm,608l,587v,-6,5,-11,11,-11c17,576,22,581,22,587r,21c22,614,17,619,11,619,5,619,,614,,608xm,544l,523v,-6,5,-11,11,-11c17,512,22,517,22,523r,21c22,550,17,555,11,555,5,555,,550,,544xm,480l,459v,-6,5,-11,11,-11c17,448,22,453,22,459r,21c22,486,17,491,11,491,5,491,,486,,480xm,416l,395v,-6,5,-11,11,-11c17,384,22,389,22,395r,21c22,422,17,427,11,427,5,427,,422,,416xm,352l,331v,-6,5,-11,11,-11c17,320,22,325,22,331r,21c22,358,17,363,11,363,5,363,,358,,352xm,288l,267v,-6,5,-11,11,-11c17,256,22,261,22,267r,21c22,294,17,299,11,299,5,299,,294,,288xm,224l,203v,-6,5,-11,11,-11c17,192,22,197,22,203r,21c22,230,17,235,11,235,5,235,,230,,224xm,160l,139v,-6,5,-11,11,-11c17,128,22,133,22,139r,21c22,166,17,171,11,171,5,171,,166,,160xm,96l,75c,69,5,64,11,64v6,,11,5,11,11l22,96v,6,-5,11,-11,11c5,107,,102,,96xm,32l,11c,5,5,,11,v6,,11,5,11,11l22,32v,6,-5,11,-11,11c5,43,,38,,32xe" fillcolor="black" strokeweight=".5pt">
                  <v:stroke joinstyle="bevel"/>
                  <v:path arrowok="t" o:connecttype="custom" o:connectlocs="3097501,348579152;1548938,334636032;0,329988071;1548938,331586046;3097501,317642544;0,308347385;0,311397371;3097501,302101830;1548938,288158710;0,283511130;1548938,285108724;3097501,271165603;0,261870063;0,264920049;3097501,255624508;1548938,241681388;0,237033808;1548938,238631402;3097501,224688281;0,215392741;0,218442727;3097501,209147567;1548938,195204447;0,190556486;1548938,192154080;3097501,178210960;0,168915800;0,171965786;3097501,162670246;1548938,148727125;0,144079545;1548938,145677139;3097501,131734019;0,122438478;0,125488464;3097501,116192924;1548938,102249803;0,97602224;1548938,99199817;3097501,85256697;0,75961156;0,79011142;3097501,69715983;1548938,55772481;0,51124902;1548938,52722495;3097501,38779375;0,29483834;0,32534202;3097501,23238661;1548938,9295541;0,4647580;1548938,6245554" o:connectangles="0,0,0,0,0,0,0,0,0,0,0,0,0,0,0,0,0,0,0,0,0,0,0,0,0,0,0,0,0,0,0,0,0,0,0,0,0,0,0,0,0,0,0,0,0,0,0,0,0,0,0,0,0"/>
                  <o:lock v:ext="edit" verticies="t"/>
                </v:shape>
                <v:shape id="Freeform 113" o:spid="_x0000_s1331" style="position:absolute;left:29432;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hlOcQA&#10;AADbAAAADwAAAGRycy9kb3ducmV2LnhtbESPzWrDMBCE74W+g9hCb7XcYEpwLYeQUrAPPjTJocfF&#10;2vqn1spYqu2+fRQI5DjMzDdMtlvNIGaaXGdZwWsUgyCure64UXA+fb5sQTiPrHGwTAr+ycEuf3zI&#10;MNV24S+aj74RAcIuRQWt92MqpatbMugiOxIH78dOBn2QUyP1hEuAm0Fu4vhNGuw4LLQ40qGl+vf4&#10;ZxQ0if34PvX9piiXqoh1VZRlkij1/LTu30F4Wv09fGsXWsE2geuX8ANk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IZTnEAAAA2wAAAA8AAAAAAAAAAAAAAAAAmAIAAGRycy9k&#10;b3ducmV2LnhtbFBLBQYAAAAABAAEAPUAAACJAwAAAAA=&#10;" path="m,2400r,-21c,2373,5,2368,11,2368v6,,10,5,10,11l21,2400v,6,-4,11,-10,11c5,2411,,2406,,2400xm,2336r,-21c,2309,5,2304,11,2304v6,,10,5,10,11l21,2336v,6,-4,11,-10,11c5,2347,,2342,,2336xm,2272r,-21c,2245,5,2240,11,2240v6,,10,5,10,11l21,2272v,6,-4,11,-10,11c5,2283,,2278,,2272xm,2208r,-21c,2181,5,2176,11,2176v6,,10,5,10,11l21,2208v,6,-4,11,-10,11c5,2219,,2214,,2208xm,2144r,-21c,2117,5,2112,11,2112v6,,10,5,10,11l21,2144v,6,-4,11,-10,11c5,2155,,2150,,2144xm,2080r,-21c,2053,5,2048,11,2048v6,,10,5,10,11l21,2080v,6,-4,11,-10,11c5,2091,,2086,,2080xm,2016r,-21c,1989,5,1984,11,1984v6,,10,5,10,11l21,2016v,6,-4,11,-10,11c5,2027,,2022,,2016xm,1952r,-21c,1925,5,1920,11,1920v6,,10,5,10,11l21,1952v,6,-4,11,-10,11c5,1963,,1958,,1952xm,1888r,-21c,1861,5,1856,11,1856v6,,10,5,10,11l21,1888v,6,-4,11,-10,11c5,1899,,1894,,1888xm,1824r,-21c,1797,5,1792,11,1792v6,,10,5,10,11l21,1824v,6,-4,11,-10,11c5,1835,,1830,,1824xm,1760r,-21c,1733,5,1728,11,1728v6,,10,5,10,11l21,1760v,6,-4,11,-10,11c5,1771,,1766,,1760xm,1696r,-21c,1669,5,1664,11,1664v6,,10,5,10,11l21,1696v,6,-4,11,-10,11c5,1707,,1702,,1696xm,1632r,-21c,1605,5,1600,11,1600v6,,10,5,10,11l21,1632v,6,-4,11,-10,11c5,1643,,1638,,1632xm,1568r,-21c,1541,5,1536,11,1536v6,,10,5,10,11l21,1568v,6,-4,11,-10,11c5,1579,,1574,,1568xm,1504r,-21c,1477,5,1472,11,1472v6,,10,5,10,11l21,1504v,6,-4,11,-10,11c5,1515,,1510,,1504xm,1440r,-21c,1413,5,1408,11,1408v6,,10,5,10,11l21,1440v,6,-4,11,-10,11c5,1451,,1446,,1440xm,1376r,-21c,1349,5,1344,11,1344v6,,10,5,10,11l21,1376v,6,-4,11,-10,11c5,1387,,1382,,1376xm,1312r,-21c,1285,5,1280,11,1280v6,,10,5,10,11l21,1312v,6,-4,11,-10,11c5,1323,,1318,,1312xm,1248r,-21c,1221,5,1216,11,1216v6,,10,5,10,11l21,1248v,6,-4,11,-10,11c5,1259,,1254,,1248xm,1184r,-21c,1157,5,1152,11,1152v6,,10,5,10,11l21,1184v,6,-4,11,-10,11c5,1195,,1190,,1184xm,1120r,-21c,1093,5,1088,11,1088v6,,10,5,10,11l21,1120v,6,-4,11,-10,11c5,1131,,1126,,1120xm,1056r,-21c,1029,5,1024,11,1024v6,,10,5,10,11l21,1056v,6,-4,11,-10,11c5,1067,,1062,,1056xm,992l,971v,-6,5,-11,11,-11c17,960,21,965,21,971r,21c21,998,17,1003,11,1003,5,1003,,998,,992xm,928l,907v,-6,5,-11,11,-11c17,896,21,901,21,907r,21c21,934,17,939,11,939,5,939,,934,,928xm,864l,843v,-6,5,-11,11,-11c17,832,21,837,21,843r,21c21,870,17,875,11,875,5,875,,870,,864xm,800l,779v,-6,5,-11,11,-11c17,768,21,773,21,779r,21c21,806,17,811,11,811,5,811,,806,,800xm,736l,715v,-6,5,-11,11,-11c17,704,21,709,21,715r,21c21,742,17,747,11,747,5,747,,742,,736xm,672l,651v,-6,5,-11,11,-11c17,640,21,645,21,651r,21c21,678,17,683,11,683,5,683,,678,,672xm,608l,587v,-6,5,-11,11,-11c17,576,21,581,21,587r,21c21,614,17,619,11,619,5,619,,614,,608xm,544l,523v,-6,5,-11,11,-11c17,512,21,517,21,523r,21c21,550,17,555,11,555,5,555,,550,,544xm,480l,459v,-6,5,-11,11,-11c17,448,21,453,21,459r,21c21,486,17,491,11,491,5,491,,486,,480xm,416l,395v,-6,5,-11,11,-11c17,384,21,389,21,395r,21c21,422,17,427,11,427,5,427,,422,,416xm,352l,331v,-6,5,-11,11,-11c17,320,21,325,21,331r,21c21,358,17,363,11,363,5,363,,358,,352xm,288l,267v,-6,5,-11,11,-11c17,256,21,261,21,267r,21c21,294,17,299,11,299,5,299,,294,,288xm,224l,203v,-6,5,-11,11,-11c17,192,21,197,21,203r,21c21,230,17,235,11,235,5,235,,230,,224xm,160l,139v,-6,5,-11,11,-11c17,128,21,133,21,139r,21c21,166,17,171,11,171,5,171,,166,,160xm,96l,75c,69,5,64,11,64v6,,10,5,10,11l21,96v,6,-4,11,-10,11c5,107,,102,,96xm,32l,11c,5,5,,11,v6,,10,5,10,11l21,32v,6,-4,11,-10,11c5,43,,38,,32xe" fillcolor="black" strokeweight=".5pt">
                  <v:stroke joinstyle="bevel"/>
                  <v:path arrowok="t" o:connecttype="custom" o:connectlocs="3245001,348579152;1699744,334636032;0,329988071;1699744,331586046;3245001,317642544;0,308347385;0,311397371;3245001,302101830;1699744,288158710;0,283511130;1699744,285108724;3245001,271165603;0,261870063;0,264920049;3245001,255624508;1699744,241681388;0,237033808;1699744,238631402;3245001,224688281;0,215392741;0,218442727;3245001,209147567;1699744,195204447;0,190556486;1699744,192154080;3245001,178210960;0,168915800;0,171965786;3245001,162670246;1699744,148727125;0,144079545;1699744,145677139;3245001,131734019;0,122438478;0,125488464;3245001,116192924;1699744,102249803;0,97602224;1699744,99199817;3245001,85256697;0,75961156;0,79011142;3245001,69715983;1699744,55772481;0,51124902;1699744,52722495;3245001,38779375;0,29483834;0,32534202;3245001,23238661;1699744,9295541;0,4647580;1699744,6245554" o:connectangles="0,0,0,0,0,0,0,0,0,0,0,0,0,0,0,0,0,0,0,0,0,0,0,0,0,0,0,0,0,0,0,0,0,0,0,0,0,0,0,0,0,0,0,0,0,0,0,0,0,0,0,0,0"/>
                  <o:lock v:ext="edit" verticies="t"/>
                </v:shape>
                <v:shape id="Freeform 114" o:spid="_x0000_s1332" style="position:absolute;left:31737;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TAosQA&#10;AADbAAAADwAAAGRycy9kb3ducmV2LnhtbESPQWuDQBSE74X8h+UFcqtrgi1isgkhJaAHDzU99Phw&#10;X9TEfSvuNtp/3y0Uehxm5htmd5hNLx40us6ygnUUgyCure64UfBxOT+nIJxH1thbJgXf5OCwXzzt&#10;MNN24nd6VL4RAcIuQwWt90MmpatbMugiOxAH72pHgz7IsZF6xCnATS83cfwqDXYcFloc6NRSfa++&#10;jIImsW+fl9ttkxdTmce6zIsiSZRaLefjFoSn2f+H/9q5VpC+wO+X8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EwKLEAAAA2wAAAA8AAAAAAAAAAAAAAAAAmAIAAGRycy9k&#10;b3ducmV2LnhtbFBLBQYAAAAABAAEAPUAAACJAwAAAAA=&#10;" path="m,2400r,-21c,2373,5,2368,10,2368v6,,11,5,11,11l21,2400v,6,-5,11,-11,11c5,2411,,2406,,2400xm,2336r,-21c,2309,5,2304,10,2304v6,,11,5,11,11l21,2336v,6,-5,11,-11,11c5,2347,,2342,,2336xm,2272r,-21c,2245,5,2240,10,2240v6,,11,5,11,11l21,2272v,6,-5,11,-11,11c5,2283,,2278,,2272xm,2208r,-21c,2181,5,2176,10,2176v6,,11,5,11,11l21,2208v,6,-5,11,-11,11c5,2219,,2214,,2208xm,2144r,-21c,2117,5,2112,10,2112v6,,11,5,11,11l21,2144v,6,-5,11,-11,11c5,2155,,2150,,2144xm,2080r,-21c,2053,5,2048,10,2048v6,,11,5,11,11l21,2080v,6,-5,11,-11,11c5,2091,,2086,,2080xm,2016r,-21c,1989,5,1984,10,1984v6,,11,5,11,11l21,2016v,6,-5,11,-11,11c5,2027,,2022,,2016xm,1952r,-21c,1925,5,1920,10,1920v6,,11,5,11,11l21,1952v,6,-5,11,-11,11c5,1963,,1958,,1952xm,1888r,-21c,1861,5,1856,10,1856v6,,11,5,11,11l21,1888v,6,-5,11,-11,11c5,1899,,1894,,1888xm,1824r,-21c,1797,5,1792,10,1792v6,,11,5,11,11l21,1824v,6,-5,11,-11,11c5,1835,,1830,,1824xm,1760r,-21c,1733,5,1728,10,1728v6,,11,5,11,11l21,1760v,6,-5,11,-11,11c5,1771,,1766,,1760xm,1696r,-21c,1669,5,1664,10,1664v6,,11,5,11,11l21,1696v,6,-5,11,-11,11c5,1707,,1702,,1696xm,1632r,-21c,1605,5,1600,10,1600v6,,11,5,11,11l21,1632v,6,-5,11,-11,11c5,1643,,1638,,1632xm,1568r,-21c,1541,5,1536,10,1536v6,,11,5,11,11l21,1568v,6,-5,11,-11,11c5,1579,,1574,,1568xm,1504r,-21c,1477,5,1472,10,1472v6,,11,5,11,11l21,1504v,6,-5,11,-11,11c5,1515,,1510,,1504xm,1440r,-21c,1413,5,1408,10,1408v6,,11,5,11,11l21,1440v,6,-5,11,-11,11c5,1451,,1446,,1440xm,1376r,-21c,1349,5,1344,10,1344v6,,11,5,11,11l21,1376v,6,-5,11,-11,11c5,1387,,1382,,1376xm,1312r,-21c,1285,5,1280,10,1280v6,,11,5,11,11l21,1312v,6,-5,11,-11,11c5,1323,,1318,,1312xm,1248r,-21c,1221,5,1216,10,1216v6,,11,5,11,11l21,1248v,6,-5,11,-11,11c5,1259,,1254,,1248xm,1184r,-21c,1157,5,1152,10,1152v6,,11,5,11,11l21,1184v,6,-5,11,-11,11c5,1195,,1190,,1184xm,1120r,-21c,1093,5,1088,10,1088v6,,11,5,11,11l21,1120v,6,-5,11,-11,11c5,1131,,1126,,1120xm,1056r,-21c,1029,5,1024,10,1024v6,,11,5,11,11l21,1056v,6,-5,11,-11,11c5,1067,,1062,,1056xm,992l,971v,-6,5,-11,10,-11c16,960,21,965,21,971r,21c21,998,16,1003,10,1003,5,1003,,998,,992xm,928l,907v,-6,5,-11,10,-11c16,896,21,901,21,907r,21c21,934,16,939,10,939,5,939,,934,,928xm,864l,843v,-6,5,-11,10,-11c16,832,21,837,21,843r,21c21,870,16,875,10,875,5,875,,870,,864xm,800l,779v,-6,5,-11,10,-11c16,768,21,773,21,779r,21c21,806,16,811,10,811,5,811,,806,,800xm,736l,715v,-6,5,-11,10,-11c16,704,21,709,21,715r,21c21,742,16,747,10,747,5,747,,742,,736xm,672l,651v,-6,5,-11,10,-11c16,640,21,645,21,651r,21c21,678,16,683,10,683,5,683,,678,,672xm,608l,587v,-6,5,-11,10,-11c16,576,21,581,21,587r,21c21,614,16,619,10,619,5,619,,614,,608xm,544l,523v,-6,5,-11,10,-11c16,512,21,517,21,523r,21c21,550,16,555,10,555,5,555,,550,,544xm,480l,459v,-6,5,-11,10,-11c16,448,21,453,21,459r,21c21,486,16,491,10,491,5,491,,486,,480xm,416l,395v,-6,5,-11,10,-11c16,384,21,389,21,395r,21c21,422,16,427,10,427,5,427,,422,,416xm,352l,331v,-6,5,-11,10,-11c16,320,21,325,21,331r,21c21,358,16,363,10,363,5,363,,358,,352xm,288l,267v,-6,5,-11,10,-11c16,256,21,261,21,267r,21c21,294,16,299,10,299,5,299,,294,,288xm,224l,203v,-6,5,-11,10,-11c16,192,21,197,21,203r,21c21,230,16,235,10,235,5,235,,230,,224xm,160l,139v,-6,5,-11,10,-11c16,128,21,133,21,139r,21c21,166,16,171,10,171,5,171,,166,,160xm,96l,75c,69,5,64,10,64v6,,11,5,11,11l21,96v,6,-5,11,-11,11c5,107,,102,,96xm,32l,11c,5,5,,10,v6,,11,5,11,11l21,32v,6,-5,11,-11,11c5,43,,38,,32xe" fillcolor="black" strokeweight=".5pt">
                  <v:stroke joinstyle="bevel"/>
                  <v:path arrowok="t" o:connecttype="custom" o:connectlocs="3245001,348579152;1545257,334636032;0,329988071;1545257,331586046;3245001,317642544;0,308347385;0,311397371;3245001,302101830;1545257,288158710;0,283511130;1545257,285108724;3245001,271165603;0,261870063;0,264920049;3245001,255624508;1545257,241681388;0,237033808;1545257,238631402;3245001,224688281;0,215392741;0,218442727;3245001,209147567;1545257,195204447;0,190556486;1545257,192154080;3245001,178210960;0,168915800;0,171965786;3245001,162670246;1545257,148727125;0,144079545;1545257,145677139;3245001,131734019;0,122438478;0,125488464;3245001,116192924;1545257,102249803;0,97602224;1545257,99199817;3245001,85256697;0,75961156;0,79011142;3245001,69715983;1545257,55772481;0,51124902;1545257,52722495;3245001,38779375;0,29483834;0,32534202;3245001,23238661;1545257,9295541;0,4647580;1545257,6245554" o:connectangles="0,0,0,0,0,0,0,0,0,0,0,0,0,0,0,0,0,0,0,0,0,0,0,0,0,0,0,0,0,0,0,0,0,0,0,0,0,0,0,0,0,0,0,0,0,0,0,0,0,0,0,0,0"/>
                  <o:lock v:ext="edit" verticies="t"/>
                </v:shape>
                <v:shape id="Freeform 115" o:spid="_x0000_s1333" style="position:absolute;left:34042;top:3041;width:82;height:9189;visibility:visible;mso-wrap-style:square;v-text-anchor:top" coordsize="22,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M23cMA&#10;AADbAAAADwAAAGRycy9kb3ducmV2LnhtbESPQYvCMBSE7wv+h/AEb2uqiLTVVERWEA8Lq4J4ezTP&#10;trR56TZR67/fLAgeh5n5hlmuetOIO3WusqxgMo5AEOdWV1woOB23nzEI55E1NpZJwZMcrLLBxxJT&#10;bR/8Q/eDL0SAsEtRQel9m0rp8pIMurFtiYN3tZ1BH2RXSN3hI8BNI6dRNJcGKw4LJba0KSmvDzej&#10;4FtHyfaXi3h3vvhnsp/Ve5N/KTUa9usFCE+9f4df7Z1WEM/h/0v4A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M23cMAAADbAAAADwAAAAAAAAAAAAAAAACYAgAAZHJzL2Rv&#10;d25yZXYueG1sUEsFBgAAAAAEAAQA9QAAAIgDAAAAAA==&#10;" path="m,2400r,-21c,2373,5,2368,11,2368v6,,11,5,11,11l22,2400v,6,-5,11,-11,11c5,2411,,2406,,2400xm,2336r,-21c,2309,5,2304,11,2304v6,,11,5,11,11l22,2336v,6,-5,11,-11,11c5,2347,,2342,,2336xm,2272r,-21c,2245,5,2240,11,2240v6,,11,5,11,11l22,2272v,6,-5,11,-11,11c5,2283,,2278,,2272xm,2208r,-21c,2181,5,2176,11,2176v6,,11,5,11,11l22,2208v,6,-5,11,-11,11c5,2219,,2214,,2208xm,2144r,-21c,2117,5,2112,11,2112v6,,11,5,11,11l22,2144v,6,-5,11,-11,11c5,2155,,2150,,2144xm,2080r,-21c,2053,5,2048,11,2048v6,,11,5,11,11l22,2080v,6,-5,11,-11,11c5,2091,,2086,,2080xm,2016r,-21c,1989,5,1984,11,1984v6,,11,5,11,11l22,2016v,6,-5,11,-11,11c5,2027,,2022,,2016xm,1952r,-21c,1925,5,1920,11,1920v6,,11,5,11,11l22,1952v,6,-5,11,-11,11c5,1963,,1958,,1952xm,1888r,-21c,1861,5,1856,11,1856v6,,11,5,11,11l22,1888v,6,-5,11,-11,11c5,1899,,1894,,1888xm,1824r,-21c,1797,5,1792,11,1792v6,,11,5,11,11l22,1824v,6,-5,11,-11,11c5,1835,,1830,,1824xm,1760r,-21c,1733,5,1728,11,1728v6,,11,5,11,11l22,1760v,6,-5,11,-11,11c5,1771,,1766,,1760xm,1696r,-21c,1669,5,1664,11,1664v6,,11,5,11,11l22,1696v,6,-5,11,-11,11c5,1707,,1702,,1696xm,1632r,-21c,1605,5,1600,11,1600v6,,11,5,11,11l22,1632v,6,-5,11,-11,11c5,1643,,1638,,1632xm,1568r,-21c,1541,5,1536,11,1536v6,,11,5,11,11l22,1568v,6,-5,11,-11,11c5,1579,,1574,,1568xm,1504r,-21c,1477,5,1472,11,1472v6,,11,5,11,11l22,1504v,6,-5,11,-11,11c5,1515,,1510,,1504xm,1440r,-21c,1413,5,1408,11,1408v6,,11,5,11,11l22,1440v,6,-5,11,-11,11c5,1451,,1446,,1440xm,1376r,-21c,1349,5,1344,11,1344v6,,11,5,11,11l22,1376v,6,-5,11,-11,11c5,1387,,1382,,1376xm,1312r,-21c,1285,5,1280,11,1280v6,,11,5,11,11l22,1312v,6,-5,11,-11,11c5,1323,,1318,,1312xm,1248r,-21c,1221,5,1216,11,1216v6,,11,5,11,11l22,1248v,6,-5,11,-11,11c5,1259,,1254,,1248xm,1184r,-21c,1157,5,1152,11,1152v6,,11,5,11,11l22,1184v,6,-5,11,-11,11c5,1195,,1190,,1184xm,1120r,-21c,1093,5,1088,11,1088v6,,11,5,11,11l22,1120v,6,-5,11,-11,11c5,1131,,1126,,1120xm,1056r,-21c,1029,5,1024,11,1024v6,,11,5,11,11l22,1056v,6,-5,11,-11,11c5,1067,,1062,,1056xm,992l,971v,-6,5,-11,11,-11c17,960,22,965,22,971r,21c22,998,17,1003,11,1003,5,1003,,998,,992xm,928l,907v,-6,5,-11,11,-11c17,896,22,901,22,907r,21c22,934,17,939,11,939,5,939,,934,,928xm,864l,843v,-6,5,-11,11,-11c17,832,22,837,22,843r,21c22,870,17,875,11,875,5,875,,870,,864xm,800l,779v,-6,5,-11,11,-11c17,768,22,773,22,779r,21c22,806,17,811,11,811,5,811,,806,,800xm,736l,715v,-6,5,-11,11,-11c17,704,22,709,22,715r,21c22,742,17,747,11,747,5,747,,742,,736xm,672l,651v,-6,5,-11,11,-11c17,640,22,645,22,651r,21c22,678,17,683,11,683,5,683,,678,,672xm,608l,587v,-6,5,-11,11,-11c17,576,22,581,22,587r,21c22,614,17,619,11,619,5,619,,614,,608xm,544l,523v,-6,5,-11,11,-11c17,512,22,517,22,523r,21c22,550,17,555,11,555,5,555,,550,,544xm,480l,459v,-6,5,-11,11,-11c17,448,22,453,22,459r,21c22,486,17,491,11,491,5,491,,486,,480xm,416l,395v,-6,5,-11,11,-11c17,384,22,389,22,395r,21c22,422,17,427,11,427,5,427,,422,,416xm,352l,331v,-6,5,-11,11,-11c17,320,22,325,22,331r,21c22,358,17,363,11,363,5,363,,358,,352xm,288l,267v,-6,5,-11,11,-11c17,256,22,261,22,267r,21c22,294,17,299,11,299,5,299,,294,,288xm,224l,203v,-6,5,-11,11,-11c17,192,22,197,22,203r,21c22,230,17,235,11,235,5,235,,230,,224xm,160l,139v,-6,5,-11,11,-11c17,128,22,133,22,139r,21c22,166,17,171,11,171,5,171,,166,,160xm,96l,75c,69,5,64,11,64v6,,11,5,11,11l22,96v,6,-5,11,-11,11c5,107,,102,,96xm,32l,11c,5,5,,11,v6,,11,5,11,11l22,32v,6,-5,11,-11,11c5,43,,38,,32xe" fillcolor="black" strokeweight=".5pt">
                  <v:stroke joinstyle="bevel"/>
                  <v:path arrowok="t" o:connecttype="custom" o:connectlocs="3097501,348579152;1548938,334636032;0,329988071;1548938,331586046;3097501,317642544;0,308347385;0,311397371;3097501,302101830;1548938,288158710;0,283511130;1548938,285108724;3097501,271165603;0,261870063;0,264920049;3097501,255624508;1548938,241681388;0,237033808;1548938,238631402;3097501,224688281;0,215392741;0,218442727;3097501,209147567;1548938,195204447;0,190556486;1548938,192154080;3097501,178210960;0,168915800;0,171965786;3097501,162670246;1548938,148727125;0,144079545;1548938,145677139;3097501,131734019;0,122438478;0,125488464;3097501,116192924;1548938,102249803;0,97602224;1548938,99199817;3097501,85256697;0,75961156;0,79011142;3097501,69715983;1548938,55772481;0,51124902;1548938,52722495;3097501,38779375;0,29483834;0,32534202;3097501,23238661;1548938,9295541;0,4647580;1548938,6245554" o:connectangles="0,0,0,0,0,0,0,0,0,0,0,0,0,0,0,0,0,0,0,0,0,0,0,0,0,0,0,0,0,0,0,0,0,0,0,0,0,0,0,0,0,0,0,0,0,0,0,0,0,0,0,0,0"/>
                  <o:lock v:ext="edit" verticies="t"/>
                </v:shape>
                <v:rect id="Rectangle 116" o:spid="_x0000_s1334" style="position:absolute;left:19634;top:9328;width:1301;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88UA&#10;AADbAAAADwAAAGRycy9kb3ducmV2LnhtbESPQWvCQBSE74L/YXlCb7qxB42pq4itJMfWCLG3R/Y1&#10;Cc2+DdmtSf313UKhx2FmvmG2+9G04ka9aywrWC4iEMSl1Q1XCi75aR6DcB5ZY2uZFHyTg/1uOtli&#10;ou3Ab3Q7+0oECLsEFdTed4mUrqzJoFvYjjh4H7Y36IPsK6l7HALctPIxilbSYMNhocaOjjWVn+cv&#10;oyCNu8M1s/ehal/e0+K12DznG6/Uw2w8PIHwNPr/8F870wriNfx+C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zxQAAANsAAAAPAAAAAAAAAAAAAAAAAJgCAABkcnMv&#10;ZG93bnJldi54bWxQSwUGAAAAAAQABAD1AAAAigMAAAAA&#10;" filled="f" stroked="f">
                  <v:textbox inset="0,0,0,0">
                    <w:txbxContent>
                      <w:p w:rsidR="00C36421" w:rsidRDefault="00C36421">
                        <w:r>
                          <w:rPr>
                            <w:rFonts w:ascii="Arial" w:hAnsi="Arial" w:cs="Arial"/>
                            <w:color w:val="000000"/>
                            <w:sz w:val="16"/>
                            <w:szCs w:val="16"/>
                          </w:rPr>
                          <w:t>Up</w:t>
                        </w:r>
                      </w:p>
                    </w:txbxContent>
                  </v:textbox>
                </v:rect>
                <v:rect id="Rectangle 117" o:spid="_x0000_s1335" style="position:absolute;left:21031;top:8051;width:768;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BrgcAA&#10;AADbAAAADwAAAGRycy9kb3ducmV2LnhtbERPy4rCMBTdD/gP4QruxlQXUqtRxAe69DHguLs017bY&#10;3JQm2urXm4Xg8nDe03lrSvGg2hWWFQz6EQji1OqCMwV/p81vDMJ5ZI2lZVLwJAfzWedniom2DR/o&#10;cfSZCCHsElSQe18lUro0J4OubyviwF1tbdAHWGdS19iEcFPKYRSNpMGCQ0OOFS1zSm/Hu1GwjavF&#10;/86+mqxcX7bn/Xm8Oo29Ur1uu5iA8NT6r/jj3mkFcRgbvoQf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BrgcAAAADbAAAADwAAAAAAAAAAAAAAAACYAgAAZHJzL2Rvd25y&#10;ZXYueG1sUEsFBgAAAAAEAAQA9QAAAIUDAAAAAA==&#10;" filled="f" stroked="f">
                  <v:textbox inset="0,0,0,0">
                    <w:txbxContent>
                      <w:p w:rsidR="00C36421" w:rsidRDefault="00C36421">
                        <w:r>
                          <w:rPr>
                            <w:rFonts w:ascii="Arial" w:hAnsi="Arial" w:cs="Arial"/>
                            <w:color w:val="000000"/>
                            <w:sz w:val="18"/>
                            <w:szCs w:val="18"/>
                          </w:rPr>
                          <w:t>E</w:t>
                        </w:r>
                      </w:p>
                    </w:txbxContent>
                  </v:textbox>
                </v:rect>
                <v:rect id="Rectangle 118" o:spid="_x0000_s1336" style="position:absolute;left:21031;top:10369;width:895;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zOGsUA&#10;AADbAAAADwAAAGRycy9kb3ducmV2LnhtbESPQWvCQBSE70L/w/IKvemmHkqSuoq0leRYTcH29sg+&#10;k2D2bchuk7S/3hUEj8PMfMOsNpNpxUC9aywreF5EIIhLqxuuFHwVu3kMwnlkja1lUvBHDjbrh9kK&#10;U21H3tNw8JUIEHYpKqi971IpXVmTQbewHXHwTrY36IPsK6l7HAPctHIZRS/SYMNhocaO3moqz4df&#10;oyCLu+13bv/Hqv34yY6fx+S9SLxST4/T9hWEp8nfw7d2rhXECVy/hB8g1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zM4axQAAANsAAAAPAAAAAAAAAAAAAAAAAJgCAABkcnMv&#10;ZG93bnJldi54bWxQSwUGAAAAAAQABAD1AAAAigMAAAAA&#10;" filled="f" stroked="f">
                  <v:textbox inset="0,0,0,0">
                    <w:txbxContent>
                      <w:p w:rsidR="00C36421" w:rsidRDefault="00C36421">
                        <w:r>
                          <w:rPr>
                            <w:rFonts w:ascii="Arial" w:hAnsi="Arial" w:cs="Arial" w:hint="eastAsia"/>
                            <w:color w:val="000000"/>
                            <w:sz w:val="18"/>
                            <w:szCs w:val="18"/>
                            <w:lang w:eastAsia="ja-JP"/>
                          </w:rPr>
                          <w:t>O</w:t>
                        </w:r>
                      </w:p>
                    </w:txbxContent>
                  </v:textbox>
                </v:rect>
                <v:line id="Line 119" o:spid="_x0000_s1337" style="position:absolute;visibility:visible;mso-wrap-style:square" from="27381,5276" to="28111,5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82FsEAAADbAAAADwAAAGRycy9kb3ducmV2LnhtbERPz2vCMBS+D/wfwhN2m6kOOq1GEaHD&#10;00An7Pponk21eSlNbLv+9eYw2PHj+73ZDbYWHbW+cqxgPktAEBdOV1wquHznb0sQPiBrrB2Tgl/y&#10;sNtOXjaYadfzibpzKEUMYZ+hAhNCk0npC0MW/cw1xJG7utZiiLAtpW6xj+G2loskSaXFimODwYYO&#10;hor7+WEVHIbbKe8+x4/xa3EpzPuq/EmXe6Vep8N+DSLQEP7Ff+6jVrCK6+OX+APk9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XzYWwQAAANsAAAAPAAAAAAAAAAAAAAAA&#10;AKECAABkcnMvZG93bnJldi54bWxQSwUGAAAAAAQABAD5AAAAjwMAAAAA&#10;" strokeweight=".5pt">
                  <v:stroke endcap="round"/>
                </v:line>
                <v:shape id="Freeform 120" o:spid="_x0000_s1338" style="position:absolute;left:27171;top:5010;width:267;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0HMUA&#10;AADbAAAADwAAAGRycy9kb3ducmV2LnhtbESPQWvCQBSE7wX/w/IEL6KbWCgaXUUUS/FQ2qgHb4/s&#10;M4lm34bsVqO/3i0Uehxm5htmtmhNJa7UuNKygngYgSDOrC45V7DfbQZjEM4ja6wsk4I7OVjMOy8z&#10;TLS98TddU5+LAGGXoILC+zqR0mUFGXRDWxMH72Qbgz7IJpe6wVuAm0qOouhNGiw5LBRY06qg7JL+&#10;GAWH9y86nl8f67j/uUXfTzmPN6xUr9supyA8tf4//Nf+0AomMfx+CT9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0bQcxQAAANsAAAAPAAAAAAAAAAAAAAAAAJgCAABkcnMv&#10;ZG93bnJldi54bWxQSwUGAAAAAAQABAD1AAAAigMAAAAA&#10;" path="m42,84l,42,42,r,84xe" fillcolor="black" stroked="f">
                  <v:path arrowok="t" o:connecttype="custom" o:connectlocs="16935450,33870900;0,16935450;16935450,0;16935450,33870900" o:connectangles="0,0,0,0"/>
                </v:shape>
                <v:shape id="Freeform 121" o:spid="_x0000_s1339" style="position:absolute;left:28054;top:5010;width:267;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Mqa8UA&#10;AADbAAAADwAAAGRycy9kb3ducmV2LnhtbESPQWvCQBSE74L/YXkFL1I3UZA2uoooFvEgNm0PvT2y&#10;zyQ1+zZktxr99a4geBxm5htmOm9NJU7UuNKygngQgSDOrC45V/D9tX59A+E8ssbKMim4kIP5rNuZ&#10;YqLtmT/plPpcBAi7BBUU3teJlC4ryKAb2Jo4eAfbGPRBNrnUDZ4D3FRyGEVjabDksFBgTcuCsmP6&#10;bxT8fOzp9290XcX93RZ9P+U8XrNSvZd2MQHhqfXP8KO90Qreh3D/En6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yprxQAAANsAAAAPAAAAAAAAAAAAAAAAAJgCAABkcnMv&#10;ZG93bnJldi54bWxQSwUGAAAAAAQABAD1AAAAigMAAAAA&#10;" path="m,l42,42,,84,,xe" fillcolor="black" stroked="f">
                  <v:path arrowok="t" o:connecttype="custom" o:connectlocs="0,0;16935450,16935450;0,33870900;0,0" o:connectangles="0,0,0,0"/>
                </v:shape>
                <v:line id="Line 124" o:spid="_x0000_s1340" style="position:absolute;visibility:visible;mso-wrap-style:square" from="28530,5276" to="29260,5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2oYcUAAADbAAAADwAAAGRycy9kb3ducmV2LnhtbESPQWvCQBSE74X+h+UVvNVNI6QxuooI&#10;kZ4KWqHXR/aZjWbfhuw2pvn13UKhx2FmvmHW29G2YqDeN44VvMwTEMSV0w3XCs4f5XMOwgdkja1j&#10;UvBNHrabx4c1Ftrd+UjDKdQiQtgXqMCE0BVS+sqQRT93HXH0Lq63GKLsa6l7vEe4bWWaJJm02HBc&#10;MNjR3lB1O31ZBfvxeiyHw/Q6vafnyiyW9WeW75SaPY27FYhAY/gP/7XftILlAn6/xB8gN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I2oYcUAAADbAAAADwAAAAAAAAAA&#10;AAAAAAChAgAAZHJzL2Rvd25yZXYueG1sUEsFBgAAAAAEAAQA+QAAAJMDAAAAAA==&#10;" strokeweight=".5pt">
                  <v:stroke endcap="round"/>
                </v:line>
                <v:shape id="Freeform 125" o:spid="_x0000_s1341" style="position:absolute;left:28321;top:5010;width:266;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YXhMUA&#10;AADbAAAADwAAAGRycy9kb3ducmV2LnhtbESPQWvCQBSE74L/YXlCL1I3aUVsdBWxWKQH0bQevD2y&#10;zySafRuyW037692C4HGYmW+Y6bw1lbhQ40rLCuJBBII4s7rkXMH31+p5DMJ5ZI2VZVLwSw7ms25n&#10;iom2V97RJfW5CBB2CSoovK8TKV1WkEE3sDVx8I62MeiDbHKpG7wGuKnkSxSNpMGSw0KBNS0Lys7p&#10;j1Gw/9jS4fT69x73N5/o+ynn8YqVeuq1iwkIT61/hO/ttVbwNoT/L+EH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pheExQAAANsAAAAPAAAAAAAAAAAAAAAAAJgCAABkcnMv&#10;ZG93bnJldi54bWxQSwUGAAAAAAQABAD1AAAAigMAAAAA&#10;" path="m42,84l,42,42,r,84xe" fillcolor="black" stroked="f">
                  <v:path arrowok="t" o:connecttype="custom" o:connectlocs="16935450,33870900;0,16935450;16935450,0;16935450,33870900" o:connectangles="0,0,0,0"/>
                </v:shape>
                <v:shape id="Freeform 126" o:spid="_x0000_s1342" style="position:absolute;left:29210;top:5010;width:266;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qyH8UA&#10;AADbAAAADwAAAGRycy9kb3ducmV2LnhtbESPQWvCQBSE74L/YXlCL1I3aVFsdBWxWKQH0bQevD2y&#10;zySafRuyW037692C4HGYmW+Y6bw1lbhQ40rLCuJBBII4s7rkXMH31+p5DMJ5ZI2VZVLwSw7ms25n&#10;iom2V97RJfW5CBB2CSoovK8TKV1WkEE3sDVx8I62MeiDbHKpG7wGuKnkSxSNpMGSw0KBNS0Lys7p&#10;j1Gw/9jS4fT69x73N5/o+ynn8YqVeuq1iwkIT61/hO/ttVbwNoT/L+EH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rIfxQAAANsAAAAPAAAAAAAAAAAAAAAAAJgCAABkcnMv&#10;ZG93bnJldi54bWxQSwUGAAAAAAQABAD1AAAAigMAAAAA&#10;" path="m,l42,42,,84,,xe" fillcolor="black" stroked="f">
                  <v:path arrowok="t" o:connecttype="custom" o:connectlocs="0,0;16935450,16935450;0,33870900;0,0" o:connectangles="0,0,0,0"/>
                </v:shape>
                <v:shape id="Freeform 129" o:spid="_x0000_s1343" style="position:absolute;left:23672;top:3041;width:83;height:9189;visibility:visible;mso-wrap-style:square;v-text-anchor:top" coordsize="22,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qgAMMA&#10;AADbAAAADwAAAGRycy9kb3ducmV2LnhtbESPQYvCMBSE7wv+h/AEb9tUEbHVWEQUxMPCqiDeHs2z&#10;LW1eahO1/vvNwsIeh5n5hllmvWnEkzpXWVYwjmIQxLnVFRcKzqfd5xyE88gaG8uk4E0OstXgY4mp&#10;ti/+pufRFyJA2KWooPS+TaV0eUkGXWRb4uDdbGfQB9kVUnf4CnDTyEkcz6TBisNCiS1tSsrr48Mo&#10;+NJxsrtzMd9frv6dHKb1weRbpUbDfr0A4an3/+G/9l4rSGbw+yX8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qgAMMAAADbAAAADwAAAAAAAAAAAAAAAACYAgAAZHJzL2Rv&#10;d25yZXYueG1sUEsFBgAAAAAEAAQA9QAAAIgDAAAAAA==&#10;" path="m,2400r,-21c,2373,5,2368,11,2368v6,,11,5,11,11l22,2400v,6,-5,11,-11,11c5,2411,,2406,,2400xm,2336r,-21c,2309,5,2304,11,2304v6,,11,5,11,11l22,2336v,6,-5,11,-11,11c5,2347,,2342,,2336xm,2272r,-21c,2245,5,2240,11,2240v6,,11,5,11,11l22,2272v,6,-5,11,-11,11c5,2283,,2278,,2272xm,2208r,-21c,2181,5,2176,11,2176v6,,11,5,11,11l22,2208v,6,-5,11,-11,11c5,2219,,2214,,2208xm,2144r,-21c,2117,5,2112,11,2112v6,,11,5,11,11l22,2144v,6,-5,11,-11,11c5,2155,,2150,,2144xm,2080r,-21c,2053,5,2048,11,2048v6,,11,5,11,11l22,2080v,6,-5,11,-11,11c5,2091,,2086,,2080xm,2016r,-21c,1989,5,1984,11,1984v6,,11,5,11,11l22,2016v,6,-5,11,-11,11c5,2027,,2022,,2016xm,1952r,-21c,1925,5,1920,11,1920v6,,11,5,11,11l22,1952v,6,-5,11,-11,11c5,1963,,1958,,1952xm,1888r,-21c,1861,5,1856,11,1856v6,,11,5,11,11l22,1888v,6,-5,11,-11,11c5,1899,,1894,,1888xm,1824r,-21c,1797,5,1792,11,1792v6,,11,5,11,11l22,1824v,6,-5,11,-11,11c5,1835,,1830,,1824xm,1760r,-21c,1733,5,1728,11,1728v6,,11,5,11,11l22,1760v,6,-5,11,-11,11c5,1771,,1766,,1760xm,1696r,-21c,1669,5,1664,11,1664v6,,11,5,11,11l22,1696v,6,-5,11,-11,11c5,1707,,1702,,1696xm,1632r,-21c,1605,5,1600,11,1600v6,,11,5,11,11l22,1632v,6,-5,11,-11,11c5,1643,,1638,,1632xm,1568r,-21c,1541,5,1536,11,1536v6,,11,5,11,11l22,1568v,6,-5,11,-11,11c5,1579,,1574,,1568xm,1504r,-21c,1477,5,1472,11,1472v6,,11,5,11,11l22,1504v,6,-5,11,-11,11c5,1515,,1510,,1504xm,1440r,-21c,1413,5,1408,11,1408v6,,11,5,11,11l22,1440v,6,-5,11,-11,11c5,1451,,1446,,1440xm,1376r,-21c,1349,5,1344,11,1344v6,,11,5,11,11l22,1376v,6,-5,11,-11,11c5,1387,,1382,,1376xm,1312r,-21c,1285,5,1280,11,1280v6,,11,5,11,11l22,1312v,6,-5,11,-11,11c5,1323,,1318,,1312xm,1248r,-21c,1221,5,1216,11,1216v6,,11,5,11,11l22,1248v,6,-5,11,-11,11c5,1259,,1254,,1248xm,1184r,-21c,1157,5,1152,11,1152v6,,11,5,11,11l22,1184v,6,-5,11,-11,11c5,1195,,1190,,1184xm,1120r,-21c,1093,5,1088,11,1088v6,,11,5,11,11l22,1120v,6,-5,11,-11,11c5,1131,,1126,,1120xm,1056r,-21c,1029,5,1024,11,1024v6,,11,5,11,11l22,1056v,6,-5,11,-11,11c5,1067,,1062,,1056xm,992l,971v,-6,5,-11,11,-11c17,960,22,965,22,971r,21c22,998,17,1003,11,1003,5,1003,,998,,992xm,928l,907v,-6,5,-11,11,-11c17,896,22,901,22,907r,21c22,934,17,939,11,939,5,939,,934,,928xm,864l,843v,-6,5,-11,11,-11c17,832,22,837,22,843r,21c22,870,17,875,11,875,5,875,,870,,864xm,800l,779v,-6,5,-11,11,-11c17,768,22,773,22,779r,21c22,806,17,811,11,811,5,811,,806,,800xm,736l,715v,-6,5,-11,11,-11c17,704,22,709,22,715r,21c22,742,17,747,11,747,5,747,,742,,736xm,672l,651v,-6,5,-11,11,-11c17,640,22,645,22,651r,21c22,678,17,683,11,683,5,683,,678,,672xm,608l,587v,-6,5,-11,11,-11c17,576,22,581,22,587r,21c22,614,17,619,11,619,5,619,,614,,608xm,544l,523v,-6,5,-11,11,-11c17,512,22,517,22,523r,21c22,550,17,555,11,555,5,555,,550,,544xm,480l,459v,-6,5,-11,11,-11c17,448,22,453,22,459r,21c22,486,17,491,11,491,5,491,,486,,480xm,416l,395v,-6,5,-11,11,-11c17,384,22,389,22,395r,21c22,422,17,427,11,427,5,427,,422,,416xm,352l,331v,-6,5,-11,11,-11c17,320,22,325,22,331r,21c22,358,17,363,11,363,5,363,,358,,352xm,288l,267v,-6,5,-11,11,-11c17,256,22,261,22,267r,21c22,294,17,299,11,299,5,299,,294,,288xm,224l,203v,-6,5,-11,11,-11c17,192,22,197,22,203r,21c22,230,17,235,11,235,5,235,,230,,224xm,160l,139v,-6,5,-11,11,-11c17,128,22,133,22,139r,21c22,166,17,171,11,171,5,171,,166,,160xm,96l,75c,69,5,64,11,64v6,,11,5,11,11l22,96v,6,-5,11,-11,11c5,107,,102,,96xm,32l,11c,5,5,,11,v6,,11,5,11,11l22,32v,6,-5,11,-11,11c5,43,,38,,32xe" fillcolor="black" strokeweight=".5pt">
                  <v:stroke joinstyle="bevel"/>
                  <v:path arrowok="t" o:connecttype="custom" o:connectlocs="3097501,348579152;1548938,334636032;0,329988071;1548938,331586046;3097501,317642544;0,308347385;0,311397371;3097501,302101830;1548938,288158710;0,283511130;1548938,285108724;3097501,271165603;0,261870063;0,264920049;3097501,255624508;1548938,241681388;0,237033808;1548938,238631402;3097501,224688281;0,215392741;0,218442727;3097501,209147567;1548938,195204447;0,190556486;1548938,192154080;3097501,178210960;0,168915800;0,171965786;3097501,162670246;1548938,148727125;0,144079545;1548938,145677139;3097501,131734019;0,122438478;0,125488464;3097501,116192924;1548938,102249803;0,97602224;1548938,99199817;3097501,85256697;0,75961156;0,79011142;3097501,69715983;1548938,55772481;0,51124902;1548938,52722495;3097501,38779375;0,29483834;0,32534202;3097501,23238661;1548938,9295541;0,4647580;1548938,6245554" o:connectangles="0,0,0,0,0,0,0,0,0,0,0,0,0,0,0,0,0,0,0,0,0,0,0,0,0,0,0,0,0,0,0,0,0,0,0,0,0,0,0,0,0,0,0,0,0,0,0,0,0,0,0,0,0"/>
                  <o:lock v:ext="edit" verticies="t"/>
                </v:shape>
                <v:shape id="Freeform 130" o:spid="_x0000_s1344" style="position:absolute;left:28282;top:3041;width:77;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Ntk8QA&#10;AADbAAAADwAAAGRycy9kb3ducmV2LnhtbESPT4vCMBTE7wt+h/AEb2uqlFWrUcRFaA8e/HPw+Gie&#10;bbV5KU3Wdr/9ZkHwOMzMb5jVpje1eFLrKssKJuMIBHFudcWFgst5/zkH4TyyxtoyKfglB5v14GOF&#10;ibYdH+l58oUIEHYJKii9bxIpXV6SQTe2DXHwbrY16INsC6lb7ALc1HIaRV/SYMVhocSGdiXlj9OP&#10;UVDE9vt6vt+nadYd0kgf0iyLY6VGw367BOGp9+/wq51qBYsZ/H8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DbZPEAAAA2wAAAA8AAAAAAAAAAAAAAAAAmAIAAGRycy9k&#10;b3ducmV2LnhtbFBLBQYAAAAABAAEAPUAAACJAwAAAAA=&#10;" path="m,2400r,-21c,2373,4,2368,10,2368v6,,11,5,11,11l21,2400v,6,-5,11,-11,11c4,2411,,2406,,2400xm,2336r,-21c,2309,4,2304,10,2304v6,,11,5,11,11l21,2336v,6,-5,11,-11,11c4,2347,,2342,,2336xm,2272r,-21c,2245,4,2240,10,2240v6,,11,5,11,11l21,2272v,6,-5,11,-11,11c4,2283,,2278,,2272xm,2208r,-21c,2181,4,2176,10,2176v6,,11,5,11,11l21,2208v,6,-5,11,-11,11c4,2219,,2214,,2208xm,2144r,-21c,2117,4,2112,10,2112v6,,11,5,11,11l21,2144v,6,-5,11,-11,11c4,2155,,2150,,2144xm,2080r,-21c,2053,4,2048,10,2048v6,,11,5,11,11l21,2080v,6,-5,11,-11,11c4,2091,,2086,,2080xm,2016r,-21c,1989,4,1984,10,1984v6,,11,5,11,11l21,2016v,6,-5,11,-11,11c4,2027,,2022,,2016xm,1952r,-21c,1925,4,1920,10,1920v6,,11,5,11,11l21,1952v,6,-5,11,-11,11c4,1963,,1958,,1952xm,1888r,-21c,1861,4,1856,10,1856v6,,11,5,11,11l21,1888v,6,-5,11,-11,11c4,1899,,1894,,1888xm,1824r,-21c,1797,4,1792,10,1792v6,,11,5,11,11l21,1824v,6,-5,11,-11,11c4,1835,,1830,,1824xm,1760r,-21c,1733,4,1728,10,1728v6,,11,5,11,11l21,1760v,6,-5,11,-11,11c4,1771,,1766,,1760xm,1696r,-21c,1669,4,1664,10,1664v6,,11,5,11,11l21,1696v,6,-5,11,-11,11c4,1707,,1702,,1696xm,1632r,-21c,1605,4,1600,10,1600v6,,11,5,11,11l21,1632v,6,-5,11,-11,11c4,1643,,1638,,1632xm,1568r,-21c,1541,4,1536,10,1536v6,,11,5,11,11l21,1568v,6,-5,11,-11,11c4,1579,,1574,,1568xm,1504r,-21c,1477,4,1472,10,1472v6,,11,5,11,11l21,1504v,6,-5,11,-11,11c4,1515,,1510,,1504xm,1440r,-21c,1413,4,1408,10,1408v6,,11,5,11,11l21,1440v,6,-5,11,-11,11c4,1451,,1446,,1440xm,1376r,-21c,1349,4,1344,10,1344v6,,11,5,11,11l21,1376v,6,-5,11,-11,11c4,1387,,1382,,1376xm,1312r,-21c,1285,4,1280,10,1280v6,,11,5,11,11l21,1312v,6,-5,11,-11,11c4,1323,,1318,,1312xm,1248r,-21c,1221,4,1216,10,1216v6,,11,5,11,11l21,1248v,6,-5,11,-11,11c4,1259,,1254,,1248xm,1184r,-21c,1157,4,1152,10,1152v6,,11,5,11,11l21,1184v,6,-5,11,-11,11c4,1195,,1190,,1184xm,1120r,-21c,1093,4,1088,10,1088v6,,11,5,11,11l21,1120v,6,-5,11,-11,11c4,1131,,1126,,1120xm,1056r,-21c,1029,4,1024,10,1024v6,,11,5,11,11l21,1056v,6,-5,11,-11,11c4,1067,,1062,,1056xm,992l,971v,-6,4,-11,10,-11c16,960,21,965,21,971r,21c21,998,16,1003,10,1003,4,1003,,998,,992xm,928l,907v,-6,4,-11,10,-11c16,896,21,901,21,907r,21c21,934,16,939,10,939,4,939,,934,,928xm,864l,843v,-6,4,-11,10,-11c16,832,21,837,21,843r,21c21,870,16,875,10,875,4,875,,870,,864xm,800l,779v,-6,4,-11,10,-11c16,768,21,773,21,779r,21c21,806,16,811,10,811,4,811,,806,,800xm,736l,715v,-6,4,-11,10,-11c16,704,21,709,21,715r,21c21,742,16,747,10,747,4,747,,742,,736xm,672l,651v,-6,4,-11,10,-11c16,640,21,645,21,651r,21c21,678,16,683,10,683,4,683,,678,,672xm,608l,587v,-6,4,-11,10,-11c16,576,21,581,21,587r,21c21,614,16,619,10,619,4,619,,614,,608xm,544l,523v,-6,4,-11,10,-11c16,512,21,517,21,523r,21c21,550,16,555,10,555,4,555,,550,,544xm,480l,459v,-6,4,-11,10,-11c16,448,21,453,21,459r,21c21,486,16,491,10,491,4,491,,486,,480xm,416l,395v,-6,4,-11,10,-11c16,384,21,389,21,395r,21c21,422,16,427,10,427,4,427,,422,,416xm,352l,331v,-6,4,-11,10,-11c16,320,21,325,21,331r,21c21,358,16,363,10,363,4,363,,358,,352xm,288l,267v,-6,4,-11,10,-11c16,256,21,261,21,267r,21c21,294,16,299,10,299,4,299,,294,,288xm,224l,203v,-6,4,-11,10,-11c16,192,21,197,21,203r,21c21,230,16,235,10,235,4,235,,230,,224xm,160l,139v,-6,4,-11,10,-11c16,128,21,133,21,139r,21c21,166,16,171,10,171,4,171,,166,,160xm,96l,75c,69,4,64,10,64v6,,11,5,11,11l21,96v,6,-5,11,-11,11c4,107,,102,,96xm,32l,11c,5,4,,10,v6,,11,5,11,11l21,32v,6,-5,11,-11,11c4,43,,38,,32xe" fillcolor="black" strokeweight=".5pt">
                  <v:stroke joinstyle="bevel"/>
                  <v:path arrowok="t" o:connecttype="custom" o:connectlocs="2764971,348579152;1316809,334636032;0,329988071;1316809,331586046;2764971,317642544;0,308347385;0,311397371;2764971,302101830;1316809,288158710;0,283511130;1316809,285108724;2764971,271165603;0,261870063;0,264920049;2764971,255624508;1316809,241681388;0,237033808;1316809,238631402;2764971,224688281;0,215392741;0,218442727;2764971,209147567;1316809,195204447;0,190556486;1316809,192154080;2764971,178210960;0,168915800;0,171965786;2764971,162670246;1316809,148727125;0,144079545;1316809,145677139;2764971,131734019;0,122438478;0,125488464;2764971,116192924;1316809,102249803;0,97602224;1316809,99199817;2764971,85256697;0,75961156;0,79011142;2764971,69715983;1316809,55772481;0,51124902;1316809,52722495;2764971,38779375;0,29483834;0,32534202;2764971,23238661;1316809,9295541;0,4647580;1316809,6245554" o:connectangles="0,0,0,0,0,0,0,0,0,0,0,0,0,0,0,0,0,0,0,0,0,0,0,0,0,0,0,0,0,0,0,0,0,0,0,0,0,0,0,0,0,0,0,0,0,0,0,0,0,0,0,0,0"/>
                  <o:lock v:ext="edit" verticies="t"/>
                </v:shape>
                <v:shape id="Freeform 131" o:spid="_x0000_s1345" style="position:absolute;left:32886;top:3041;width:83;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z54cEA&#10;AADbAAAADwAAAGRycy9kb3ducmV2LnhtbERPy2rCQBTdC/2H4Rbc6aQSiqYZpSiFZJGF0UWXl8xt&#10;Hs3cCZmpiX/fWQguD+edHmbTixuNrrWs4G0dgSCurG65VnC9fK22IJxH1thbJgV3cnDYvyxSTLSd&#10;+Ey30tcihLBLUEHj/ZBI6aqGDLq1HYgD92NHgz7AsZZ6xCmEm15uouhdGmw5NDQ40LGh6rf8Mwrq&#10;2J6+L123yfKpyCJdZHkex0otX+fPDxCeZv8UP9yZVrALY8OX8AP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c+eHBAAAA2wAAAA8AAAAAAAAAAAAAAAAAmAIAAGRycy9kb3du&#10;cmV2LnhtbFBLBQYAAAAABAAEAPUAAACGAwAAAAA=&#10;" path="m,2400r,-21c,2373,5,2368,11,2368v6,,10,5,10,11l21,2400v,6,-4,11,-10,11c5,2411,,2406,,2400xm,2336r,-21c,2309,5,2304,11,2304v6,,10,5,10,11l21,2336v,6,-4,11,-10,11c5,2347,,2342,,2336xm,2272r,-21c,2245,5,2240,11,2240v6,,10,5,10,11l21,2272v,6,-4,11,-10,11c5,2283,,2278,,2272xm,2208r,-21c,2181,5,2176,11,2176v6,,10,5,10,11l21,2208v,6,-4,11,-10,11c5,2219,,2214,,2208xm,2144r,-21c,2117,5,2112,11,2112v6,,10,5,10,11l21,2144v,6,-4,11,-10,11c5,2155,,2150,,2144xm,2080r,-21c,2053,5,2048,11,2048v6,,10,5,10,11l21,2080v,6,-4,11,-10,11c5,2091,,2086,,2080xm,2016r,-21c,1989,5,1984,11,1984v6,,10,5,10,11l21,2016v,6,-4,11,-10,11c5,2027,,2022,,2016xm,1952r,-21c,1925,5,1920,11,1920v6,,10,5,10,11l21,1952v,6,-4,11,-10,11c5,1963,,1958,,1952xm,1888r,-21c,1861,5,1856,11,1856v6,,10,5,10,11l21,1888v,6,-4,11,-10,11c5,1899,,1894,,1888xm,1824r,-21c,1797,5,1792,11,1792v6,,10,5,10,11l21,1824v,6,-4,11,-10,11c5,1835,,1830,,1824xm,1760r,-21c,1733,5,1728,11,1728v6,,10,5,10,11l21,1760v,6,-4,11,-10,11c5,1771,,1766,,1760xm,1696r,-21c,1669,5,1664,11,1664v6,,10,5,10,11l21,1696v,6,-4,11,-10,11c5,1707,,1702,,1696xm,1632r,-21c,1605,5,1600,11,1600v6,,10,5,10,11l21,1632v,6,-4,11,-10,11c5,1643,,1638,,1632xm,1568r,-21c,1541,5,1536,11,1536v6,,10,5,10,11l21,1568v,6,-4,11,-10,11c5,1579,,1574,,1568xm,1504r,-21c,1477,5,1472,11,1472v6,,10,5,10,11l21,1504v,6,-4,11,-10,11c5,1515,,1510,,1504xm,1440r,-21c,1413,5,1408,11,1408v6,,10,5,10,11l21,1440v,6,-4,11,-10,11c5,1451,,1446,,1440xm,1376r,-21c,1349,5,1344,11,1344v6,,10,5,10,11l21,1376v,6,-4,11,-10,11c5,1387,,1382,,1376xm,1312r,-21c,1285,5,1280,11,1280v6,,10,5,10,11l21,1312v,6,-4,11,-10,11c5,1323,,1318,,1312xm,1248r,-21c,1221,5,1216,11,1216v6,,10,5,10,11l21,1248v,6,-4,11,-10,11c5,1259,,1254,,1248xm,1184r,-21c,1157,5,1152,11,1152v6,,10,5,10,11l21,1184v,6,-4,11,-10,11c5,1195,,1190,,1184xm,1120r,-21c,1093,5,1088,11,1088v6,,10,5,10,11l21,1120v,6,-4,11,-10,11c5,1131,,1126,,1120xm,1056r,-21c,1029,5,1024,11,1024v6,,10,5,10,11l21,1056v,6,-4,11,-10,11c5,1067,,1062,,1056xm,992l,971v,-6,5,-11,11,-11c17,960,21,965,21,971r,21c21,998,17,1003,11,1003,5,1003,,998,,992xm,928l,907v,-6,5,-11,11,-11c17,896,21,901,21,907r,21c21,934,17,939,11,939,5,939,,934,,928xm,864l,843v,-6,5,-11,11,-11c17,832,21,837,21,843r,21c21,870,17,875,11,875,5,875,,870,,864xm,800l,779v,-6,5,-11,11,-11c17,768,21,773,21,779r,21c21,806,17,811,11,811,5,811,,806,,800xm,736l,715v,-6,5,-11,11,-11c17,704,21,709,21,715r,21c21,742,17,747,11,747,5,747,,742,,736xm,672l,651v,-6,5,-11,11,-11c17,640,21,645,21,651r,21c21,678,17,683,11,683,5,683,,678,,672xm,608l,587v,-6,5,-11,11,-11c17,576,21,581,21,587r,21c21,614,17,619,11,619,5,619,,614,,608xm,544l,523v,-6,5,-11,11,-11c17,512,21,517,21,523r,21c21,550,17,555,11,555,5,555,,550,,544xm,480l,459v,-6,5,-11,11,-11c17,448,21,453,21,459r,21c21,486,17,491,11,491,5,491,,486,,480xm,416l,395v,-6,5,-11,11,-11c17,384,21,389,21,395r,21c21,422,17,427,11,427,5,427,,422,,416xm,352l,331v,-6,5,-11,11,-11c17,320,21,325,21,331r,21c21,358,17,363,11,363,5,363,,358,,352xm,288l,267v,-6,5,-11,11,-11c17,256,21,261,21,267r,21c21,294,17,299,11,299,5,299,,294,,288xm,224l,203v,-6,5,-11,11,-11c17,192,21,197,21,203r,21c21,230,17,235,11,235,5,235,,230,,224xm,160l,139v,-6,5,-11,11,-11c17,128,21,133,21,139r,21c21,166,17,171,11,171,5,171,,166,,160xm,96l,75c,69,5,64,11,64v6,,10,5,10,11l21,96v,6,-4,11,-10,11c5,107,,102,,96xm,32l,11c,5,5,,11,v6,,10,5,10,11l21,32v,6,-4,11,-10,11c5,43,,38,,32xe" fillcolor="black" strokeweight=".5pt">
                  <v:stroke joinstyle="bevel"/>
                  <v:path arrowok="t" o:connecttype="custom" o:connectlocs="3245001,348579152;1699744,334636032;0,329988071;1699744,331586046;3245001,317642544;0,308347385;0,311397371;3245001,302101830;1699744,288158710;0,283511130;1699744,285108724;3245001,271165603;0,261870063;0,264920049;3245001,255624508;1699744,241681388;0,237033808;1699744,238631402;3245001,224688281;0,215392741;0,218442727;3245001,209147567;1699744,195204447;0,190556486;1699744,192154080;3245001,178210960;0,168915800;0,171965786;3245001,162670246;1699744,148727125;0,144079545;1699744,145677139;3245001,131734019;0,122438478;0,125488464;3245001,116192924;1699744,102249803;0,97602224;1699744,99199817;3245001,85256697;0,75961156;0,79011142;3245001,69715983;1699744,55772481;0,51124902;1699744,52722495;3245001,38779375;0,29483834;0,32534202;3245001,23238661;1699744,9295541;0,4647580;1699744,6245554" o:connectangles="0,0,0,0,0,0,0,0,0,0,0,0,0,0,0,0,0,0,0,0,0,0,0,0,0,0,0,0,0,0,0,0,0,0,0,0,0,0,0,0,0,0,0,0,0,0,0,0,0,0,0,0,0"/>
                  <o:lock v:ext="edit" verticies="t"/>
                </v:shape>
                <v:line id="Line 132" o:spid="_x0000_s1346" style="position:absolute;visibility:visible;mso-wrap-style:square" from="29686,11042" to="32715,11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Wfi8MAAADbAAAADwAAAGRycy9kb3ducmV2LnhtbESPT4vCMBTE7wt+h/AEb2uqgmurUURQ&#10;PC34B7w+mmdTbV5KE2v1028WFvY4zMxvmMWqs5VoqfGlYwWjYQKCOHe65ELB+bT9nIHwAVlj5ZgU&#10;vMjDatn7WGCm3ZMP1B5DISKEfYYKTAh1JqXPDVn0Q1cTR+/qGoshyqaQusFnhNtKjpNkKi2WHBcM&#10;1rQxlN+PD6tg090O23b3/np/j8+5maTFZTpbKzXod+s5iEBd+A//tfdaQZrC75f4A+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ln4vDAAAA2wAAAA8AAAAAAAAAAAAA&#10;AAAAoQIAAGRycy9kb3ducmV2LnhtbFBLBQYAAAAABAAEAPkAAACRAwAAAAA=&#10;" strokeweight=".5pt">
                  <v:stroke endcap="round"/>
                </v:line>
                <v:shape id="Freeform 133" o:spid="_x0000_s1347" style="position:absolute;left:29476;top:10775;width:261;height:534;visibility:visible;mso-wrap-style:square;v-text-anchor:top" coordsize="4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JLkcYA&#10;AADcAAAADwAAAGRycy9kb3ducmV2LnhtbESPQUvDQBCF74L/YRnBm93YikjsJhShKJTWGr14G7Jj&#10;NpidjbvbNv77zkHwNsN78943y3rygzpSTH1gA7ezAhRxG2zPnYGP9/XNA6iUkS0OgcnALyWoq8uL&#10;JZY2nPiNjk3ulIRwKtGAy3kstU6tI49pFkZi0b5C9JhljZ22EU8S7gc9L4p77bFnaXA40pOj9rs5&#10;eAObZnfYLxad+3n2eb76vLOv67g15vpqWj2CyjTlf/Pf9YsV/ELw5RmZQFd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JLkcYAAADcAAAADwAAAAAAAAAAAAAAAACYAgAAZHJz&#10;L2Rvd25yZXYueG1sUEsFBgAAAAAEAAQA9QAAAIsDAAAAAA==&#10;" path="m41,84l,42,41,r,84xe" fillcolor="black" stroked="f">
                  <v:path arrowok="t" o:connecttype="custom" o:connectlocs="16532225,33870900;0,16935450;16532225,0;16532225,33870900" o:connectangles="0,0,0,0"/>
                </v:shape>
                <v:shape id="Freeform 134" o:spid="_x0000_s1348" style="position:absolute;left:32664;top:10775;width:267;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lBNMMA&#10;AADcAAAADwAAAGRycy9kb3ducmV2LnhtbERPTWvCQBC9F/wPywi9iNlEoUjqKkVRSg+iaT30NmTH&#10;JDY7G7Jbjf56VxC8zeN9znTemVqcqHWVZQVJFIMgzq2uuFDw870aTkA4j6yxtkwKLuRgPuu9TDHV&#10;9sw7OmW+ECGEXYoKSu+bVEqXl2TQRbYhDtzBtgZ9gG0hdYvnEG5qOYrjN2mw4tBQYkOLkvK/7N8o&#10;2K+39HscX5fJYPOFfpBxkaxYqdd+9/EOwlPnn+KH+1OH+XEC92fCB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lBNMMAAADcAAAADwAAAAAAAAAAAAAAAACYAgAAZHJzL2Rv&#10;d25yZXYueG1sUEsFBgAAAAAEAAQA9QAAAIgDAAAAAA==&#10;" path="m,l42,42,,84,,xe" fillcolor="black" stroked="f">
                  <v:path arrowok="t" o:connecttype="custom" o:connectlocs="0,0;16935450,16935450;0,33870900;0,0" o:connectangles="0,0,0,0"/>
                </v:shape>
                <v:rect id="Rectangle 136" o:spid="_x0000_s1349" style="position:absolute;left:30365;top:10248;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XpsEA&#10;AADcAAAADwAAAGRycy9kb3ducmV2LnhtbERPy6rCMBDdC/5DGMGdproQrUYRvRdd+rig7oZmbIvN&#10;pDTRVr/eCMLdzeE8Z7ZoTCEeVLncsoJBPwJBnFidc6rg7/jbG4NwHlljYZkUPMnBYt5uzTDWtuY9&#10;PQ4+FSGEXYwKMu/LWEqXZGTQ9W1JHLirrQz6AKtU6grrEG4KOYyikTSYc2jIsKRVRsntcDcKNuNy&#10;ed7aV50WP5fNaXearI8Tr1S30yynIDw1/l/8dW91mB8N4fNMuEDO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l16bBAAAA3AAAAA8AAAAAAAAAAAAAAAAAmAIAAGRycy9kb3du&#10;cmV2LnhtbFBLBQYAAAAABAAEAPUAAACGAwAAAAA=&#10;" filled="f" stroked="f">
                  <v:textbox inset="0,0,0,0">
                    <w:txbxContent>
                      <w:p w:rsidR="00C36421" w:rsidRDefault="00C36421">
                        <w:r>
                          <w:rPr>
                            <w:rFonts w:ascii="Arial" w:hAnsi="Arial" w:cs="Arial"/>
                            <w:color w:val="000000"/>
                            <w:sz w:val="16"/>
                            <w:szCs w:val="16"/>
                          </w:rPr>
                          <w:t>3</w:t>
                        </w:r>
                      </w:p>
                    </w:txbxContent>
                  </v:textbox>
                </v:rect>
                <v:line id="Line 137" o:spid="_x0000_s1350" style="position:absolute;visibility:visible;mso-wrap-style:square" from="28530,11042" to="29260,11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Jd28EAAADcAAAADwAAAGRycy9kb3ducmV2LnhtbERPS4vCMBC+C/6HMMLeNFXB1WoUEVw8&#10;CT7A69CMTXebSWlirf56Iwh7m4/vOYtVa0vRUO0LxwqGgwQEceZ0wbmC82nbn4LwAVlj6ZgUPMjD&#10;atntLDDV7s4Hao4hFzGEfYoKTAhVKqXPDFn0A1cRR+7qaoshwjqXusZ7DLelHCXJRFosODYYrGhj&#10;KPs73qyCTft72DY/z+/nfnTOzHiWXybTtVJfvXY9BxGoDf/ij3un4/xkDO9n4gV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cl3bwQAAANwAAAAPAAAAAAAAAAAAAAAA&#10;AKECAABkcnMvZG93bnJldi54bWxQSwUGAAAAAAQABAD5AAAAjwMAAAAA&#10;" strokeweight=".5pt">
                  <v:stroke endcap="round"/>
                </v:line>
                <v:shape id="Freeform 138" o:spid="_x0000_s1351" style="position:absolute;left:28321;top:10775;width:266;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7irMMA&#10;AADcAAAADwAAAGRycy9kb3ducmV2LnhtbERPTWvCQBC9F/wPywheRDexRSS6iiiW4qG0UQ/ehuyY&#10;RLOzIbvV6K93C4Xe5vE+Z7ZoTSWu1LjSsoJ4GIEgzqwuOVew320GExDOI2usLJOCOzlYzDsvM0y0&#10;vfE3XVOfixDCLkEFhfd1IqXLCjLohrYmDtzJNgZ9gE0udYO3EG4qOYqisTRYcmgosKZVQdkl/TEK&#10;Du9fdDy/PtZx/3OLvp9yHm9YqV63XU5BeGr9v/jP/aHD/OgNfp8JF8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7irMMAAADcAAAADwAAAAAAAAAAAAAAAACYAgAAZHJzL2Rv&#10;d25yZXYueG1sUEsFBgAAAAAEAAQA9QAAAIgDAAAAAA==&#10;" path="m42,84l,42,42,r,84xe" fillcolor="black" stroked="f">
                  <v:path arrowok="t" o:connecttype="custom" o:connectlocs="16935450,33870900;0,16935450;16935450,0;16935450,33870900" o:connectangles="0,0,0,0"/>
                </v:shape>
                <v:shape id="Freeform 139" o:spid="_x0000_s1352" style="position:absolute;left:29210;top:10775;width:266;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JHN8MA&#10;AADcAAAADwAAAGRycy9kb3ducmV2LnhtbERPTWvCQBC9F/wPywheRDexVCS6iiiW4qG0UQ/ehuyY&#10;RLOzIbvV6K93C4Xe5vE+Z7ZoTSWu1LjSsoJ4GIEgzqwuOVew320GExDOI2usLJOCOzlYzDsvM0y0&#10;vfE3XVOfixDCLkEFhfd1IqXLCjLohrYmDtzJNgZ9gE0udYO3EG4qOYqisTRYcmgosKZVQdkl/TEK&#10;Du9fdDy/PtZx/3OLvp9yHm9YqV63XU5BeGr9v/jP/aHD/OgNfp8JF8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JHN8MAAADcAAAADwAAAAAAAAAAAAAAAACYAgAAZHJzL2Rv&#10;d25yZXYueG1sUEsFBgAAAAAEAAQA9QAAAIgDAAAAAA==&#10;" path="m,l42,42,,84,,xe" fillcolor="black" stroked="f">
                  <v:path arrowok="t" o:connecttype="custom" o:connectlocs="0,0;16935450,16935450;0,33870900;0,0" o:connectangles="0,0,0,0"/>
                </v:shape>
                <v:rect id="Rectangle 141" o:spid="_x0000_s1353" style="position:absolute;left:28594;top:10248;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7RpcMA&#10;AADcAAAADwAAAGRycy9kb3ducmV2LnhtbERPTWvCQBC9C/6HZQq96aY9hJi6hlBbzFFNwfY2ZKdJ&#10;aHY2ZLcm9de7gtDbPN7nrLPJdOJMg2stK3haRiCIK6tbrhV8lO+LBITzyBo7y6Tgjxxkm/lsjam2&#10;Ix/ofPS1CCHsUlTQeN+nUrqqIYNuaXviwH3bwaAPcKilHnAM4aaTz1EUS4Mth4YGe3ptqPo5/hoF&#10;u6TPPwt7Gevu7Wt32p9W23LllXp8mPIXEJ4m/y++uwsd5kcx3J4JF8jN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7RpcMAAADcAAAADwAAAAAAAAAAAAAAAACYAgAAZHJzL2Rv&#10;d25yZXYueG1sUEsFBgAAAAAEAAQA9QAAAIgDAAAAAA==&#10;" filled="f" stroked="f">
                  <v:textbox inset="0,0,0,0">
                    <w:txbxContent>
                      <w:p w:rsidR="00C36421" w:rsidRDefault="00C36421">
                        <w:r>
                          <w:rPr>
                            <w:rFonts w:ascii="Arial" w:hAnsi="Arial" w:cs="Arial"/>
                            <w:color w:val="000000"/>
                            <w:sz w:val="16"/>
                            <w:szCs w:val="16"/>
                          </w:rPr>
                          <w:t>1</w:t>
                        </w:r>
                      </w:p>
                    </w:txbxContent>
                  </v:textbox>
                </v:rect>
                <v:rect id="Rectangle 143" o:spid="_x0000_s1354" style="position:absolute;left:488;top:552;width:10548;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3gTMUA&#10;AADcAAAADwAAAGRycy9kb3ducmV2LnhtbESPzW7CQAyE75V4h5WRuJVNOVSQsiBUQHDkT4LerKyb&#10;RM16o+yWBJ4eH5C42ZrxzOfpvHOVulITSs8GPoYJKOLM25JzA6fj+n0MKkRki5VnMnCjAPNZ722K&#10;qfUt7+l6iLmSEA4pGihirFOtQ1aQwzD0NbFov75xGGVtcm0bbCXcVXqUJJ/aYcnSUGBN3wVlf4d/&#10;Z2AzrheXrb+3ebX62Zx358nyOInGDPrd4gtUpC6+zM/rrRX8RGjlGZlAz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TeBMxQAAANwAAAAPAAAAAAAAAAAAAAAAAJgCAABkcnMv&#10;ZG93bnJldi54bWxQSwUGAAAAAAQABAD1AAAAigMAAAAA&#10;" filled="f" stroked="f">
                  <v:textbox inset="0,0,0,0">
                    <w:txbxContent>
                      <w:p w:rsidR="00C36421" w:rsidRDefault="00C36421">
                        <w:r>
                          <w:rPr>
                            <w:rFonts w:ascii="Arial" w:hAnsi="Arial" w:cs="Arial"/>
                            <w:color w:val="000000"/>
                            <w:sz w:val="18"/>
                            <w:szCs w:val="18"/>
                          </w:rPr>
                          <w:t xml:space="preserve">Chroma sample type </w:t>
                        </w:r>
                      </w:p>
                    </w:txbxContent>
                  </v:textbox>
                </v:rect>
                <v:rect id="Rectangle 144" o:spid="_x0000_s1355" style="position:absolute;left:11277;top:552;width:673;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FF18MA&#10;AADcAAAADwAAAGRycy9kb3ducmV2LnhtbERPTWvCQBC9F/wPywi91U09lCS6irQVc1RTsN6G7JgE&#10;s7Mhu01Sf71bKHibx/uc5Xo0jeipc7VlBa+zCARxYXXNpYKvfPsSg3AeWWNjmRT8koP1avK0xFTb&#10;gQ/UH30pQgi7FBVU3replK6oyKCb2ZY4cBfbGfQBdqXUHQ4h3DRyHkVv0mDNoaHClt4rKq7HH6Ng&#10;F7eb78zehrL5PO9O+1PykSdeqefpuFmA8DT6h/jfnekwP0rg75lwgV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FF18MAAADcAAAADwAAAAAAAAAAAAAAAACYAgAAZHJzL2Rv&#10;d25yZXYueG1sUEsFBgAAAAAEAAQA9QAAAIgDAAAAAA==&#10;" filled="f" stroked="f">
                  <v:textbox inset="0,0,0,0">
                    <w:txbxContent>
                      <w:p w:rsidR="00C36421" w:rsidRDefault="00C36421">
                        <w:r>
                          <w:rPr>
                            <w:rFonts w:ascii="Arial" w:hAnsi="Arial" w:cs="Arial"/>
                            <w:color w:val="000000"/>
                            <w:sz w:val="18"/>
                            <w:szCs w:val="18"/>
                          </w:rPr>
                          <w:t xml:space="preserve">= </w:t>
                        </w:r>
                      </w:p>
                    </w:txbxContent>
                  </v:textbox>
                </v:rect>
                <v:rect id="Rectangle 145" o:spid="_x0000_s1356" style="position:absolute;left:12255;top:552;width:641;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J6l8UA&#10;AADcAAAADwAAAGRycy9kb3ducmV2LnhtbESPQW/CMAyF75P4D5GRuI2UHRB0BISACY4bIDFuVmPa&#10;isapmkDLfv18QOJm6z2/93m26Fyl7tSE0rOB0TABRZx5W3Ju4Hj4ep+AChHZYuWZDDwowGLee5th&#10;an3LP3Tfx1xJCIcUDRQx1qnWISvIYRj6mli0i28cRlmbXNsGWwl3lf5IkrF2WLI0FFjTqqDsur85&#10;A9tJvfzd+b82rzbn7en7NF0fptGYQb9bfoKK1MWX+Xm9s4I/Enx5Rib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4nqXxQAAANwAAAAPAAAAAAAAAAAAAAAAAJgCAABkcnMv&#10;ZG93bnJldi54bWxQSwUGAAAAAAQABAD1AAAAigMAAAAA&#10;" filled="f" stroked="f">
                  <v:textbox inset="0,0,0,0">
                    <w:txbxContent>
                      <w:p w:rsidR="00C36421" w:rsidRDefault="00C36421">
                        <w:r>
                          <w:rPr>
                            <w:rFonts w:ascii="Arial" w:hAnsi="Arial" w:cs="Arial"/>
                            <w:color w:val="000000"/>
                            <w:sz w:val="18"/>
                            <w:szCs w:val="18"/>
                          </w:rPr>
                          <w:t>0</w:t>
                        </w:r>
                      </w:p>
                    </w:txbxContent>
                  </v:textbox>
                </v:rect>
                <v:rect id="Rectangle 146" o:spid="_x0000_s1357" style="position:absolute;left:12865;top:552;width:323;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rsidR="00C36421" w:rsidRDefault="00C36421">
                        <w:r>
                          <w:rPr>
                            <w:rFonts w:ascii="Arial" w:hAnsi="Arial" w:cs="Arial"/>
                            <w:color w:val="000000"/>
                            <w:sz w:val="18"/>
                            <w:szCs w:val="18"/>
                          </w:rPr>
                          <w:t xml:space="preserve">, </w:t>
                        </w:r>
                      </w:p>
                    </w:txbxContent>
                  </v:textbox>
                </v:rect>
                <v:rect id="Rectangle 147" o:spid="_x0000_s1358" style="position:absolute;left:13531;top:552;width:642;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xBe8EA&#10;AADcAAAADwAAAGRycy9kb3ducmV2LnhtbERPy6rCMBDdC/5DGOHuNNWFaDWK+ECXvkDdDc3cttxm&#10;Uppoe/16Iwju5nCeM503phAPqlxuWUG/F4EgTqzOOVVwPm26IxDOI2ssLJOCf3Iwn7VbU4y1rflA&#10;j6NPRQhhF6OCzPsyltIlGRl0PVsSB+7XVgZ9gFUqdYV1CDeFHETRUBrMOTRkWNIyo+TveDcKtqNy&#10;cd3ZZ50W69v2sr+MV6exV+qn0ywmIDw1/iv+uHc6zO8P4P1MuEDO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8QXvBAAAA3AAAAA8AAAAAAAAAAAAAAAAAmAIAAGRycy9kb3du&#10;cmV2LnhtbFBLBQYAAAAABAAEAPUAAACGAwAAAAA=&#10;" filled="f" stroked="f">
                  <v:textbox inset="0,0,0,0">
                    <w:txbxContent>
                      <w:p w:rsidR="00C36421" w:rsidRDefault="00C36421">
                        <w:r>
                          <w:rPr>
                            <w:rFonts w:ascii="Arial" w:hAnsi="Arial" w:cs="Arial"/>
                            <w:color w:val="000000"/>
                            <w:sz w:val="18"/>
                            <w:szCs w:val="18"/>
                          </w:rPr>
                          <w:t xml:space="preserve">2 </w:t>
                        </w:r>
                      </w:p>
                    </w:txbxContent>
                  </v:textbox>
                </v:rect>
                <v:rect id="Rectangle 148" o:spid="_x0000_s1359" style="position:absolute;left:14452;top:552;width:1022;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Dk4MIA&#10;AADcAAAADwAAAGRycy9kb3ducmV2LnhtbERPTYvCMBC9L+x/CLPgbU1VWLQaRVZFj2oF9TY0Y1u2&#10;mZQm2rq/3giCt3m8z5nMWlOKG9WusKyg141AEKdWF5wpOCSr7yEI55E1lpZJwZ0czKafHxOMtW14&#10;R7e9z0QIYRejgtz7KpbSpTkZdF1bEQfuYmuDPsA6k7rGJoSbUvaj6EcaLDg05FjRb07p3/5qFKyH&#10;1fy0sf9NVi7P6+P2OFokI69U56udj0F4av1b/HJvdJjfG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MOTgwgAAANwAAAAPAAAAAAAAAAAAAAAAAJgCAABkcnMvZG93&#10;bnJldi54bWxQSwUGAAAAAAQABAD1AAAAhwMAAAAA&#10;" filled="f" stroked="f">
                  <v:textbox inset="0,0,0,0">
                    <w:txbxContent>
                      <w:p w:rsidR="00C36421" w:rsidRDefault="00C36421">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v:textbox>
                </v:rect>
                <v:rect id="Rectangle 149" o:spid="_x0000_s1360" style="position:absolute;left:15792;top:552;width:641;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l8lMIA&#10;AADcAAAADwAAAGRycy9kb3ducmV2LnhtbERPTYvCMBC9L+x/CLPgbU0VWbQaRVZFj2oF9TY0Y1u2&#10;mZQm2rq/3giCt3m8z5nMWlOKG9WusKyg141AEKdWF5wpOCSr7yEI55E1lpZJwZ0czKafHxOMtW14&#10;R7e9z0QIYRejgtz7KpbSpTkZdF1bEQfuYmuDPsA6k7rGJoSbUvaj6EcaLDg05FjRb07p3/5qFKyH&#10;1fy0sf9NVi7P6+P2OFokI69U56udj0F4av1b/HJvdJjfG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2XyUwgAAANwAAAAPAAAAAAAAAAAAAAAAAJgCAABkcnMvZG93&#10;bnJldi54bWxQSwUGAAAAAAQABAD1AAAAhwMAAAAA&#10;" filled="f" stroked="f">
                  <v:textbox inset="0,0,0,0">
                    <w:txbxContent>
                      <w:p w:rsidR="00C36421" w:rsidRDefault="00C36421">
                        <w:r>
                          <w:rPr>
                            <w:rFonts w:ascii="Arial" w:hAnsi="Arial" w:cs="Arial"/>
                            <w:color w:val="000000"/>
                            <w:sz w:val="18"/>
                            <w:szCs w:val="18"/>
                          </w:rPr>
                          <w:t>4</w:t>
                        </w:r>
                      </w:p>
                    </w:txbxContent>
                  </v:textbox>
                </v:rect>
                <v:rect id="Rectangle 151" o:spid="_x0000_s1361" style="position:absolute;left:18897;top:552;width:10547;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HeMQA&#10;AADcAAAADwAAAGRycy9kb3ducmV2LnhtbERPTWvCQBC9F/wPywi91Y09hJi6hqAt5thqwfY2ZMck&#10;mJ0N2W2S9td3BcHbPN7nrLPJtGKg3jWWFSwXEQji0uqGKwWfx7enBITzyBpby6Tglxxkm9nDGlNt&#10;R/6g4eArEULYpaig9r5LpXRlTQbdwnbEgTvb3qAPsK+k7nEM4aaVz1EUS4MNh4YaO9rWVF4OP0bB&#10;Punyr8L+jVX7+r0/vZ9Wu+PKK/U4n/IXEJ4mfxff3IUO85cxXJ8JF8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HR3jEAAAA3AAAAA8AAAAAAAAAAAAAAAAAmAIAAGRycy9k&#10;b3ducmV2LnhtbFBLBQYAAAAABAAEAPUAAACJAwAAAAA=&#10;" filled="f" stroked="f">
                  <v:textbox inset="0,0,0,0">
                    <w:txbxContent>
                      <w:p w:rsidR="00C36421" w:rsidRDefault="00C36421">
                        <w:r>
                          <w:rPr>
                            <w:rFonts w:ascii="Arial" w:hAnsi="Arial" w:cs="Arial"/>
                            <w:color w:val="000000"/>
                            <w:sz w:val="18"/>
                            <w:szCs w:val="18"/>
                          </w:rPr>
                          <w:t xml:space="preserve">Chroma sample type </w:t>
                        </w:r>
                      </w:p>
                    </w:txbxContent>
                  </v:textbox>
                </v:rect>
                <v:rect id="Rectangle 152" o:spid="_x0000_s1362" style="position:absolute;left:29692;top:552;width:673;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vi48IA&#10;AADcAAAADwAAAGRycy9kb3ducmV2LnhtbERPTYvCMBC9L+x/CLPgbU314Go1iqyKHtUK6m1oxrZs&#10;MylNtHV/vREEb/N4nzOZtaYUN6pdYVlBrxuBIE6tLjhTcEhW30MQziNrLC2Tgjs5mE0/PyYYa9vw&#10;jm57n4kQwi5GBbn3VSylS3My6Lq2Ig7cxdYGfYB1JnWNTQg3pexH0UAaLDg05FjRb07p3/5qFKyH&#10;1fy0sf9NVi7P6+P2OFokI69U56udj0F4av1b/HJvdJjf+4HnM+EC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C+LjwgAAANwAAAAPAAAAAAAAAAAAAAAAAJgCAABkcnMvZG93&#10;bnJldi54bWxQSwUGAAAAAAQABAD1AAAAhwMAAAAA&#10;" filled="f" stroked="f">
                  <v:textbox inset="0,0,0,0">
                    <w:txbxContent>
                      <w:p w:rsidR="00C36421" w:rsidRDefault="00C36421">
                        <w:r>
                          <w:rPr>
                            <w:rFonts w:ascii="Arial" w:hAnsi="Arial" w:cs="Arial"/>
                            <w:color w:val="000000"/>
                            <w:sz w:val="18"/>
                            <w:szCs w:val="18"/>
                          </w:rPr>
                          <w:t xml:space="preserve">= </w:t>
                        </w:r>
                      </w:p>
                    </w:txbxContent>
                  </v:textbox>
                </v:rect>
                <v:rect id="Rectangle 153" o:spid="_x0000_s1363" style="position:absolute;left:30664;top:552;width:641;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R2kcUA&#10;AADcAAAADwAAAGRycy9kb3ducmV2LnhtbESPQW/CMAyF75P4D5GRuI2UHRB0BISACY4bIDFuVmPa&#10;isapmkDLfv18QOJm6z2/93m26Fyl7tSE0rOB0TABRZx5W3Ju4Hj4ep+AChHZYuWZDDwowGLee5th&#10;an3LP3Tfx1xJCIcUDRQx1qnWISvIYRj6mli0i28cRlmbXNsGWwl3lf5IkrF2WLI0FFjTqqDsur85&#10;A9tJvfzd+b82rzbn7en7NF0fptGYQb9bfoKK1MWX+Xm9s4I/Elp5Rib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lHaRxQAAANwAAAAPAAAAAAAAAAAAAAAAAJgCAABkcnMv&#10;ZG93bnJldi54bWxQSwUGAAAAAAQABAD1AAAAigMAAAAA&#10;" filled="f" stroked="f">
                  <v:textbox inset="0,0,0,0">
                    <w:txbxContent>
                      <w:p w:rsidR="00C36421" w:rsidRDefault="00C36421">
                        <w:r>
                          <w:rPr>
                            <w:rFonts w:ascii="Arial" w:hAnsi="Arial" w:cs="Arial"/>
                            <w:color w:val="000000"/>
                            <w:sz w:val="18"/>
                            <w:szCs w:val="18"/>
                          </w:rPr>
                          <w:t>1</w:t>
                        </w:r>
                      </w:p>
                    </w:txbxContent>
                  </v:textbox>
                </v:rect>
                <v:rect id="Rectangle 154" o:spid="_x0000_s1364" style="position:absolute;left:31337;top:552;width:324;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jTCsIA&#10;AADcAAAADwAAAGRycy9kb3ducmV2LnhtbERPS4vCMBC+C/6HMMLeNHUPYqtRRF306Avq3oZmti02&#10;k9JE2/XXm4UFb/PxPWe+7EwlHtS40rKC8SgCQZxZXXKu4HL+Gk5BOI+ssbJMCn7JwXLR780x0bbl&#10;Iz1OPhchhF2CCgrv60RKlxVk0I1sTRy4H9sY9AE2udQNtiHcVPIziibSYMmhocCa1gVlt9PdKNhN&#10;69V1b59tXm2/d+khjTfn2Cv1MehWMxCeOv8W/7v3Oswfx/D3TLh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2NMKwgAAANwAAAAPAAAAAAAAAAAAAAAAAJgCAABkcnMvZG93&#10;bnJldi54bWxQSwUGAAAAAAQABAD1AAAAhwMAAAAA&#10;" filled="f" stroked="f">
                  <v:textbox inset="0,0,0,0">
                    <w:txbxContent>
                      <w:p w:rsidR="00C36421" w:rsidRDefault="00C36421">
                        <w:r>
                          <w:rPr>
                            <w:rFonts w:ascii="Arial" w:hAnsi="Arial" w:cs="Arial"/>
                            <w:color w:val="000000"/>
                            <w:sz w:val="18"/>
                            <w:szCs w:val="18"/>
                          </w:rPr>
                          <w:t xml:space="preserve">, </w:t>
                        </w:r>
                      </w:p>
                    </w:txbxContent>
                  </v:textbox>
                </v:rect>
                <v:rect id="Rectangle 155" o:spid="_x0000_s1365" style="position:absolute;left:31946;top:552;width:642;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6wKsUA&#10;AADcAAAADwAAAGRycy9kb3ducmV2LnhtbESPQW/CMAyF75P4D5GRuI0UDhMUAkKwCY4bIAE3qzFt&#10;ReNUTUbLfv18QOJm6z2/93m+7Fyl7tSE0rOB0TABRZx5W3Ju4Hj4ep+AChHZYuWZDDwowHLRe5tj&#10;an3LP3Tfx1xJCIcUDRQx1qnWISvIYRj6mli0q28cRlmbXNsGWwl3lR4nyYd2WLI0FFjTuqDstv91&#10;BraTenXe+b82rz4v29P3abo5TKMxg363moGK1MWX+Xm9s4I/Fnx5Rib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jrAqxQAAANwAAAAPAAAAAAAAAAAAAAAAAJgCAABkcnMv&#10;ZG93bnJldi54bWxQSwUGAAAAAAQABAD1AAAAigMAAAAA&#10;" filled="f" stroked="f">
                  <v:textbox inset="0,0,0,0">
                    <w:txbxContent>
                      <w:p w:rsidR="00C36421" w:rsidRDefault="00C36421">
                        <w:r>
                          <w:rPr>
                            <w:rFonts w:ascii="Arial" w:hAnsi="Arial" w:cs="Arial"/>
                            <w:color w:val="000000"/>
                            <w:sz w:val="18"/>
                            <w:szCs w:val="18"/>
                          </w:rPr>
                          <w:t xml:space="preserve">3 </w:t>
                        </w:r>
                      </w:p>
                    </w:txbxContent>
                  </v:textbox>
                </v:rect>
                <v:rect id="Rectangle 156" o:spid="_x0000_s1366" style="position:absolute;left:32924;top:552;width:1023;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IVscEA&#10;AADcAAAADwAAAGRycy9kb3ducmV2LnhtbERPy6rCMBDdC/5DGOHuNNWFaDWK+ECXvkDdDc3cttxm&#10;Uppoe/16Iwju5nCeM503phAPqlxuWUG/F4EgTqzOOVVwPm26IxDOI2ssLJOCf3Iwn7VbU4y1rflA&#10;j6NPRQhhF6OCzPsyltIlGRl0PVsSB+7XVgZ9gFUqdYV1CDeFHETRUBrMOTRkWNIyo+TveDcKtqNy&#10;cd3ZZ50W69v2sr+MV6exV+qn0ywmIDw1/iv+uHc6zB/04f1MuEDO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CFbHBAAAA3AAAAA8AAAAAAAAAAAAAAAAAmAIAAGRycy9kb3du&#10;cmV2LnhtbFBLBQYAAAAABAAEAPUAAACGAwAAAAA=&#10;" filled="f" stroked="f">
                  <v:textbox inset="0,0,0,0">
                    <w:txbxContent>
                      <w:p w:rsidR="00C36421" w:rsidRDefault="00C36421">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v:textbox>
                </v:rect>
                <v:rect id="Rectangle 157" o:spid="_x0000_s1367" style="position:absolute;left:34201;top:552;width:641;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CLxsIA&#10;AADcAAAADwAAAGRycy9kb3ducmV2LnhtbERPS4vCMBC+C/6HMII3Te1h0a5RZFX0uD6g621oxrZs&#10;MylN1tb99UYQvM3H95z5sjOVuFHjSssKJuMIBHFmdcm5gvNpO5qCcB5ZY2WZFNzJwXLR780x0bbl&#10;A92OPhchhF2CCgrv60RKlxVk0I1tTRy4q20M+gCbXOoG2xBuKhlH0Yc0WHJoKLCmr4Ky3+OfUbCb&#10;1qufvf1v82pz2aXf6Wx9mnmlhoNu9QnCU+ff4pd7r8P8OIbnM+EC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EIvGwgAAANwAAAAPAAAAAAAAAAAAAAAAAJgCAABkcnMvZG93&#10;bnJldi54bWxQSwUGAAAAAAQABAD1AAAAhwMAAAAA&#10;" filled="f" stroked="f">
                  <v:textbox inset="0,0,0,0">
                    <w:txbxContent>
                      <w:p w:rsidR="00C36421" w:rsidRDefault="00C36421">
                        <w:r>
                          <w:rPr>
                            <w:rFonts w:ascii="Arial" w:hAnsi="Arial" w:cs="Arial"/>
                            <w:color w:val="000000"/>
                            <w:sz w:val="18"/>
                            <w:szCs w:val="18"/>
                          </w:rPr>
                          <w:t>5</w:t>
                        </w:r>
                      </w:p>
                    </w:txbxContent>
                  </v:textbox>
                </v:rect>
                <v:line id="Line 159" o:spid="_x0000_s1368" style="position:absolute;visibility:visible;mso-wrap-style:square" from="41573,5657" to="42722,6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FaPMMAAADcAAAADwAAAGRycy9kb3ducmV2LnhtbERPzWrCQBC+F/oOyxS8lLpJKKWNrlKL&#10;gXhQMPUBhuyYhGZn4+5W49t3BaG3+fh+Z74cTS/O5HxnWUE6TUAQ11Z33Cg4fBcv7yB8QNbYWyYF&#10;V/KwXDw+zDHX9sJ7OlehETGEfY4K2hCGXEpft2TQT+1AHLmjdQZDhK6R2uElhpteZknyJg12HBta&#10;HOirpfqn+jUKPtw2XR035fOQXdd4KtNix6FQavI0fs5ABBrDv/juLnWcn73C7Zl4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WjzDAAAA3AAAAA8AAAAAAAAAAAAA&#10;AAAAoQIAAGRycy9kb3ducmV2LnhtbFBLBQYAAAAABAAEAPkAAACRAwAAAAA=&#10;" strokeweight=".95pt">
                  <v:stroke endcap="round"/>
                </v:line>
                <v:line id="Line 160" o:spid="_x0000_s1369" style="position:absolute;flip:x;visibility:visible;mso-wrap-style:square" from="41573,5657" to="42722,6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0uwsQAAADcAAAADwAAAGRycy9kb3ducmV2LnhtbERPTWvCQBC9F/wPywheitlEWpE0GxFB&#10;9NAempqeh+w0Cc3Oxuxq4r/vFgq9zeN9TradTCduNLjWsoIkikEQV1a3XCs4fxyWGxDOI2vsLJOC&#10;OznY5rOHDFNtR36nW+FrEULYpaig8b5PpXRVQwZdZHviwH3ZwaAPcKilHnAM4aaTqzheS4Mth4YG&#10;e9o3VH0XV6PgdbL20x2TzTVej2Py9lheiqdSqcV82r2A8DT5f/Gf+6TD/NUz/D4TLpD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7S7CxAAAANwAAAAPAAAAAAAAAAAA&#10;AAAAAKECAABkcnMvZG93bnJldi54bWxQSwUGAAAAAAQABAD5AAAAkgMAAAAA&#10;" strokeweight=".95pt">
                  <v:stroke endcap="round"/>
                </v:line>
                <v:rect id="Rectangle 161" o:spid="_x0000_s1370" style="position:absolute;left:48590;top:673;width:3391;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uNxcQA&#10;AADcAAAADwAAAGRycy9kb3ducmV2LnhtbERPTWvCQBC9F/wPywi91U1zCDF1FWkrybFVQXsbsmMS&#10;zM6G7Jqk/fXdQsHbPN7nrDaTacVAvWssK3heRCCIS6sbrhQcD7unFITzyBpby6Tgmxxs1rOHFWba&#10;jvxJw95XIoSwy1BB7X2XSenKmgy6he2IA3exvUEfYF9J3eMYwk0r4yhKpMGGQ0ONHb3WVF73N6Mg&#10;T7vtubA/Y9W+f+Wnj9Py7bD0Sj3Op+0LCE+Tv4v/3YUO8+ME/p4JF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rjcXEAAAA3AAAAA8AAAAAAAAAAAAAAAAAmAIAAGRycy9k&#10;b3ducmV2LnhtbFBLBQYAAAAABAAEAPUAAACJAwAAAAA=&#10;" filled="f" stroked="f">
                  <v:textbox inset="0,0,0,0">
                    <w:txbxContent>
                      <w:p w:rsidR="00C36421" w:rsidRDefault="00C36421">
                        <w:r>
                          <w:rPr>
                            <w:rFonts w:ascii="Arial" w:hAnsi="Arial" w:cs="Arial"/>
                            <w:color w:val="000000"/>
                            <w:sz w:val="16"/>
                            <w:szCs w:val="16"/>
                          </w:rPr>
                          <w:t>Legend</w:t>
                        </w:r>
                      </w:p>
                    </w:txbxContent>
                  </v:textbox>
                </v:rect>
                <v:rect id="Rectangle 162" o:spid="_x0000_s1371" style="position:absolute;left:43592;top:4699;width:1302;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coXsIA&#10;AADcAAAADwAAAGRycy9kb3ducmV2LnhtbERPTYvCMBC9C/sfwix403Q9rFqNIrqLHtUK6m1oxrZs&#10;MylN1lZ/vREEb/N4nzOdt6YUV6pdYVnBVz8CQZxaXXCm4JD89kYgnEfWWFomBTdyMJ99dKYYa9vw&#10;jq57n4kQwi5GBbn3VSylS3My6Pq2Ig7cxdYGfYB1JnWNTQg3pRxE0bc0WHBoyLGiZU7p3/7fKFiP&#10;qsVpY+9NVv6c18ftcbxKxl6p7me7mIDw1Pq3+OXe6DB/MITnM+EC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ZyhewgAAANwAAAAPAAAAAAAAAAAAAAAAAJgCAABkcnMvZG93&#10;bnJldi54bWxQSwUGAAAAAAQABAD1AAAAhwMAAAAA&#10;" filled="f" stroked="f">
                  <v:textbox inset="0,0,0,0">
                    <w:txbxContent>
                      <w:p w:rsidR="00C36421" w:rsidRDefault="00C36421">
                        <w:r>
                          <w:rPr>
                            <w:rFonts w:ascii="Arial" w:hAnsi="Arial" w:cs="Arial"/>
                            <w:color w:val="000000"/>
                            <w:sz w:val="16"/>
                            <w:szCs w:val="16"/>
                          </w:rPr>
                          <w:t>Up</w:t>
                        </w:r>
                      </w:p>
                    </w:txbxContent>
                  </v:textbox>
                </v:rect>
                <v:rect id="Rectangle 163" o:spid="_x0000_s1372" style="position:absolute;left:44875;top:4699;width:343;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i8LMUA&#10;AADcAAAADwAAAGRycy9kb3ducmV2LnhtbESPQW/CMAyF75P4D5GRuI0UDhMUAkKwCY4bIAE3qzFt&#10;ReNUTUbLfv18QOJm6z2/93m+7Fyl7tSE0rOB0TABRZx5W3Ju4Hj4ep+AChHZYuWZDDwowHLRe5tj&#10;an3LP3Tfx1xJCIcUDRQx1qnWISvIYRj6mli0q28cRlmbXNsGWwl3lR4nyYd2WLI0FFjTuqDstv91&#10;BraTenXe+b82rz4v29P3abo5TKMxg363moGK1MWX+Xm9s4I/Flp5Rib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LwsxQAAANwAAAAPAAAAAAAAAAAAAAAAAJgCAABkcnMv&#10;ZG93bnJldi54bWxQSwUGAAAAAAQABAD1AAAAigMAAAAA&#10;" filled="f" stroked="f">
                  <v:textbox inset="0,0,0,0">
                    <w:txbxContent>
                      <w:p w:rsidR="00C36421" w:rsidRDefault="00C36421">
                        <w:r>
                          <w:rPr>
                            <w:rFonts w:ascii="Arial" w:hAnsi="Arial" w:cs="Arial"/>
                            <w:color w:val="000000"/>
                            <w:sz w:val="16"/>
                            <w:szCs w:val="16"/>
                          </w:rPr>
                          <w:t>-</w:t>
                        </w:r>
                      </w:p>
                    </w:txbxContent>
                  </v:textbox>
                </v:rect>
                <v:rect id="Rectangle 164" o:spid="_x0000_s1373" style="position:absolute;left:45180;top:4699;width:1129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QZt8EA&#10;AADcAAAADwAAAGRycy9kb3ducmV2LnhtbERPS4vCMBC+C/6HMII3TfUgthpFdBc9+lhQb0MztsVm&#10;Uppoq7/eLCzsbT6+58yXrSnFk2pXWFYwGkYgiFOrC84U/Jy+B1MQziNrLC2Tghc5WC66nTkm2jZ8&#10;oOfRZyKEsEtQQe59lUjp0pwMuqGtiAN3s7VBH2CdSV1jE8JNKcdRNJEGCw4NOVa0zim9Hx9GwXZa&#10;rS47+26y8uu6Pe/P8eYUe6X6vXY1A+Gp9f/iP/dOh/njGH6fCRf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0GbfBAAAA3AAAAA8AAAAAAAAAAAAAAAAAmAIAAGRycy9kb3du&#10;cmV2LnhtbFBLBQYAAAAABAAEAPUAAACGAwAAAAA=&#10;" filled="f" stroked="f">
                  <v:textbox inset="0,0,0,0">
                    <w:txbxContent>
                      <w:p w:rsidR="00C36421" w:rsidRDefault="00C36421">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v:textbox>
                </v:rect>
                <v:shape id="Freeform 165" o:spid="_x0000_s1374" style="position:absolute;left:41573;top:7378;width:1149;height:1156;visibility:visible;mso-wrap-style:square;v-text-anchor:top" coordsize="181,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EuvscA&#10;AADcAAAADwAAAGRycy9kb3ducmV2LnhtbESPQWvCQBCF74X+h2UK3nQ3FYqkrlIqUi+C1VLsbZqd&#10;JmmzsyG7NbG/3jkIvc3w3rz3zXw5+EadqIt1YAvZxIAiLoKrubTwdliPZ6BiQnbYBCYLZ4qwXNze&#10;zDF3oedXOu1TqSSEY44WqpTaXOtYVOQxTkJLLNpX6DwmWbtSuw57CfeNvjfmQXusWRoqbOm5ouJn&#10;/+stHHfxxej3j2123E7Pq93nn+mzb2tHd8PTI6hEQ/o3X683TvCngi/PyAR6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KhLr7HAAAA3AAAAA8AAAAAAAAAAAAAAAAAmAIAAGRy&#10;cy9kb3ducmV2LnhtbFBLBQYAAAAABAAEAPUAAACMAwAAAAA=&#10;" path="m181,92c181,41,140,,90,,40,,,41,,92v,49,40,90,90,90c140,182,181,141,181,92e" filled="f" strokeweight=".95pt">
                  <v:stroke endcap="round"/>
                  <v:path arrowok="t" o:connecttype="custom" o:connectlocs="72983725,37096700;36290250,0;0,37096700;36290250,73386950;72983725,37096700" o:connectangles="0,0,0,0,0"/>
                </v:shape>
                <v:rect id="Rectangle 166" o:spid="_x0000_s1375" style="position:absolute;left:43592;top:6464;width:2604;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uDbMIA&#10;AADcAAAADwAAAGRycy9kb3ducmV2LnhtbERPTYvCMBC9L+x/CLPgbU1VWLQaRVZFj2oF9TY0Y1u2&#10;mZQm2rq/3giCt3m8z5nMWlOKG9WusKyg141AEKdWF5wpOCSr7yEI55E1lpZJwZ0czKafHxOMtW14&#10;R7e9z0QIYRejgtz7KpbSpTkZdF1bEQfuYmuDPsA6k7rGJoSbUvaj6EcaLDg05FjRb07p3/5qFKyH&#10;1fy0sf9NVi7P6+P2OFokI69U56udj0F4av1b/HJvdJg/6MH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G4NswgAAANwAAAAPAAAAAAAAAAAAAAAAAJgCAABkcnMvZG93&#10;bnJldi54bWxQSwUGAAAAAAQABAD1AAAAhwMAAAAA&#10;" filled="f" stroked="f">
                  <v:textbox inset="0,0,0,0">
                    <w:txbxContent>
                      <w:p w:rsidR="00C36421" w:rsidRDefault="00C36421">
                        <w:r>
                          <w:rPr>
                            <w:rFonts w:ascii="Arial" w:hAnsi="Arial" w:cs="Arial"/>
                            <w:color w:val="000000"/>
                            <w:sz w:val="16"/>
                            <w:szCs w:val="16"/>
                          </w:rPr>
                          <w:t>Down</w:t>
                        </w:r>
                      </w:p>
                    </w:txbxContent>
                  </v:textbox>
                </v:rect>
                <v:rect id="Rectangle 167" o:spid="_x0000_s1376" style="position:absolute;left:46094;top:6464;width:343;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kdG8IA&#10;AADcAAAADwAAAGRycy9kb3ducmV2LnhtbERPTYvCMBC9C/sfwix403RdEK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yR0bwgAAANwAAAAPAAAAAAAAAAAAAAAAAJgCAABkcnMvZG93&#10;bnJldi54bWxQSwUGAAAAAAQABAD1AAAAhwMAAAAA&#10;" filled="f" stroked="f">
                  <v:textbox inset="0,0,0,0">
                    <w:txbxContent>
                      <w:p w:rsidR="00C36421" w:rsidRDefault="00C36421">
                        <w:r>
                          <w:rPr>
                            <w:rFonts w:ascii="Arial" w:hAnsi="Arial" w:cs="Arial"/>
                            <w:color w:val="000000"/>
                            <w:sz w:val="16"/>
                            <w:szCs w:val="16"/>
                          </w:rPr>
                          <w:t>-</w:t>
                        </w:r>
                      </w:p>
                    </w:txbxContent>
                  </v:textbox>
                </v:rect>
                <v:rect id="Rectangle 168" o:spid="_x0000_s1377" style="position:absolute;left:46456;top:6464;width:11297;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W4gMMA&#10;AADcAAAADwAAAGRycy9kb3ducmV2LnhtbERPTWvCQBC9F/wPywi9NRsbEE1dRbSix1aFtLchO02C&#10;2dmQXZPUX98tCN7m8T5nsRpMLTpqXWVZwSSKQRDnVldcKDifdi8zEM4ja6wtk4JfcrBajp4WmGrb&#10;8yd1R1+IEMIuRQWl900qpctLMugi2xAH7se2Bn2AbSF1i30IN7V8jeOpNFhxaCixoU1J+eV4NQr2&#10;s2b9dbC3vqjfv/fZRzbfnuZeqefxsH4D4WnwD/HdfdBhfpLA/zPhAr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W4gMMAAADcAAAADwAAAAAAAAAAAAAAAACYAgAAZHJzL2Rv&#10;d25yZXYueG1sUEsFBgAAAAAEAAQA9QAAAIgDAAAAAA==&#10;" filled="f" stroked="f">
                  <v:textbox inset="0,0,0,0">
                    <w:txbxContent>
                      <w:p w:rsidR="00C36421" w:rsidRDefault="00C36421">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v:textbox>
                </v:rect>
                <v:line id="Line 169" o:spid="_x0000_s1378" style="position:absolute;flip:y;visibility:visible;mso-wrap-style:square" from="42144,9436" to="42151,10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xI8cMAAADcAAAADwAAAGRycy9kb3ducmV2LnhtbERPS0sDMRC+C/6HMII3m2iLyLZpKYIg&#10;eunDQ3sbNtPs0s1k2Uy7W3+9KRS8zcf3nNliCI06U5fqyBaeRwYUcRldzd7Cz/bj6Q1UEmSHTWSy&#10;cKEEi/n93QwLF3te03kjXuUQTgVaqETaQutUVhQwjWJLnLlD7AJKhp3XrsM+h4dGvxjzqgPWnBsq&#10;bOm9ovK4OQUL/psvu3LwYvbbVk5mvRp//fbWPj4MyykooUH+xTf3p8vzxxO4PpMv0P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cSPHDAAAA3AAAAA8AAAAAAAAAAAAA&#10;AAAAoQIAAGRycy9kb3ducmV2LnhtbFBLBQYAAAAABAAEAPkAAACRAwAAAAA=&#10;" strokeweight=".5pt">
                  <v:stroke endcap="round"/>
                </v:line>
                <v:shape id="Freeform 170" o:spid="_x0000_s1379" style="position:absolute;left:41878;top:10001;width:533;height:260;visibility:visible;mso-wrap-style:square;v-text-anchor:top" coordsize="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jl1cUA&#10;AADcAAAADwAAAGRycy9kb3ducmV2LnhtbESPT4vCMBDF7wt+hzCCtzWt4qLVKCrssjdp/YPHoRnb&#10;YjMpTVbrtzfCgrcZ3pv3e7NYdaYWN2pdZVlBPIxAEOdWV1woOOy/P6cgnEfWWFsmBQ9ysFr2PhaY&#10;aHvnlG6ZL0QIYZeggtL7JpHS5SUZdEPbEAftYluDPqxtIXWL9xBuajmKoi9psOJAKLGhbUn5Nfsz&#10;AXJc79KZP89+0m0TTTeP+JQdYqUG/W49B+Gp82/z//WvDvXHE3g9Eya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OXVxQAAANwAAAAPAAAAAAAAAAAAAAAAAJgCAABkcnMv&#10;ZG93bnJldi54bWxQSwUGAAAAAAQABAD1AAAAigMAAAAA&#10;" path="m84,l42,41,,,84,xe" fillcolor="black" stroked="f">
                  <v:path arrowok="t" o:connecttype="custom" o:connectlocs="33870900,0;16935450,16532225;0,0;33870900,0" o:connectangles="0,0,0,0"/>
                </v:shape>
                <v:shape id="Freeform 171" o:spid="_x0000_s1380" style="position:absolute;left:41878;top:9226;width:533;height:267;visibility:visible;mso-wrap-style:square;v-text-anchor:top" coordsize="8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NeTMIA&#10;AADcAAAADwAAAGRycy9kb3ducmV2LnhtbERPS2sCMRC+F/wPYQRvNastoqtRRLC0Ug8+EI/DZvbB&#10;biZLEnX7702h0Nt8fM9ZrDrTiDs5X1lWMBomIIgzqysuFJxP29cpCB+QNTaWScEPeVgtey8LTLV9&#10;8IHux1CIGMI+RQVlCG0qpc9KMuiHtiWOXG6dwRChK6R2+IjhppHjJJlIgxXHhhJb2pSU1cebUZDX&#10;+WyjT/uPr3e6yu91bXauvig16HfrOYhAXfgX/7k/dZz/NoHfZ+IF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g15MwgAAANwAAAAPAAAAAAAAAAAAAAAAAJgCAABkcnMvZG93&#10;bnJldi54bWxQSwUGAAAAAAQABAD1AAAAhwMAAAAA&#10;" path="m,42l42,,84,42,,42xe" fillcolor="black" stroked="f">
                  <v:path arrowok="t" o:connecttype="custom" o:connectlocs="0,16935450;16935450,0;33870900,16935450;0,16935450" o:connectangles="0,0,0,0"/>
                </v:shape>
                <v:rect id="Rectangle 172" o:spid="_x0000_s1381" style="position:absolute;left:42494;top:8267;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6+g8IA&#10;AADcAAAADwAAAGRycy9kb3ducmV2LnhtbERPS4vCMBC+C/6HMII3TV3BRzWK7AM9+gL1NjRjW2wm&#10;pcnaur9+Iwje5uN7znzZmELcqXK5ZQWDfgSCOLE651TB8fDTm4BwHlljYZkUPMjBctFuzTHWtuYd&#10;3fc+FSGEXYwKMu/LWEqXZGTQ9W1JHLirrQz6AKtU6grrEG4K+RFFI2kw59CQYUmfGSW3/a9RsJ6U&#10;q/PG/tVp8X1Zn7an6ddh6pXqdprVDISnxr/FL/dGh/nDM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vr6DwgAAANwAAAAPAAAAAAAAAAAAAAAAAJgCAABkcnMvZG93&#10;bnJldi54bWxQSwUGAAAAAAQABAD1AAAAhwMAAAAA&#10;" filled="f" stroked="f">
                  <v:textbox inset="0,0,0,0">
                    <w:txbxContent>
                      <w:p w:rsidR="00C36421" w:rsidRDefault="00C36421">
                        <w:proofErr w:type="gramStart"/>
                        <w:r>
                          <w:rPr>
                            <w:rFonts w:ascii="Arial" w:hAnsi="Arial" w:cs="Arial"/>
                            <w:color w:val="000000"/>
                            <w:sz w:val="16"/>
                            <w:szCs w:val="16"/>
                          </w:rPr>
                          <w:t>a</w:t>
                        </w:r>
                        <w:proofErr w:type="gramEnd"/>
                      </w:p>
                    </w:txbxContent>
                  </v:textbox>
                </v:rect>
                <v:rect id="Rectangle 173" o:spid="_x0000_s1382" style="position:absolute;left:43592;top:8172;width:2318;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q8cYA&#10;AADcAAAADwAAAGRycy9kb3ducmV2LnhtbESPQWvCQBCF7wX/wzJCb3WjhaIxGxFt0WPVgvU2ZKdJ&#10;aHY2ZLcm7a/vHARvM7w3732TrQbXqCt1ofZsYDpJQBEX3tZcGvg4vT3NQYWIbLHxTAZ+KcAqHz1k&#10;mFrf84Gux1gqCeGQooEqxjbVOhQVOQwT3xKL9uU7h1HWrtS2w17CXaNnSfKiHdYsDRW2tKmo+D7+&#10;OAO7ebv+3Pu/vmxeL7vz+3mxPS2iMY/jYb0EFWmId/Ptem8F/1lo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Eq8cYAAADcAAAADwAAAAAAAAAAAAAAAACYAgAAZHJz&#10;L2Rvd25yZXYueG1sUEsFBgAAAAAEAAQA9QAAAIsDAAAAAA==&#10;" filled="f" stroked="f">
                  <v:textbox inset="0,0,0,0">
                    <w:txbxContent>
                      <w:p w:rsidR="00C36421" w:rsidRDefault="00C36421">
                        <w:r>
                          <w:rPr>
                            <w:rFonts w:ascii="Arial" w:hAnsi="Arial" w:cs="Arial"/>
                            <w:color w:val="000000"/>
                            <w:sz w:val="16"/>
                            <w:szCs w:val="16"/>
                          </w:rPr>
                          <w:t>Even</w:t>
                        </w:r>
                      </w:p>
                    </w:txbxContent>
                  </v:textbox>
                </v:rect>
                <v:rect id="Rectangle 174" o:spid="_x0000_s1383" style="position:absolute;left:45847;top:8172;width:342;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2PasIA&#10;AADcAAAADwAAAGRycy9kb3ducmV2LnhtbERPTYvCMBC9C/6HMII3TV1BbNco4ip6dFXQvQ3NbFu2&#10;mZQm2uqvNwuCt3m8z5ktWlOKG9WusKxgNIxAEKdWF5wpOB03gykI55E1lpZJwZ0cLObdzgwTbRv+&#10;ptvBZyKEsEtQQe59lUjp0pwMuqGtiAP3a2uDPsA6k7rGJoSbUn5E0UQaLDg05FjRKqf073A1CrbT&#10;annZ2UeTleuf7Xl/jr+OsVeq32uXnyA8tf4tfrl3Oswfx/D/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bY9qwgAAANwAAAAPAAAAAAAAAAAAAAAAAJgCAABkcnMvZG93&#10;bnJldi54bWxQSwUGAAAAAAQABAD1AAAAhwMAAAAA&#10;" filled="f" stroked="f">
                  <v:textbox inset="0,0,0,0">
                    <w:txbxContent>
                      <w:p w:rsidR="00C36421" w:rsidRDefault="00C36421">
                        <w:r>
                          <w:rPr>
                            <w:rFonts w:ascii="Arial" w:hAnsi="Arial" w:cs="Arial"/>
                            <w:color w:val="000000"/>
                            <w:sz w:val="16"/>
                            <w:szCs w:val="16"/>
                          </w:rPr>
                          <w:t>-</w:t>
                        </w:r>
                      </w:p>
                    </w:txbxContent>
                  </v:textbox>
                </v:rect>
                <v:rect id="Rectangle 175" o:spid="_x0000_s1384" style="position:absolute;left:46151;top:8172;width:3620;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FVisYA&#10;AADcAAAADwAAAGRycy9kb3ducmV2LnhtbESPQWvCQBCF7wX/wzJCb3WjlKIxGxFt0WPVgvU2ZKdJ&#10;aHY2ZLcm7a/vHARvM7w3732TrQbXqCt1ofZsYDpJQBEX3tZcGvg4vT3NQYWIbLHxTAZ+KcAqHz1k&#10;mFrf84Gux1gqCeGQooEqxjbVOhQVOQwT3xKL9uU7h1HWrtS2w17CXaNnSfKiHdYsDRW2tKmo+D7+&#10;OAO7ebv+3Pu/vmxeL7vz+3mxPS2iMY/jYb0EFWmId/Ptem8F/1n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VFVisYAAADcAAAADwAAAAAAAAAAAAAAAACYAgAAZHJz&#10;L2Rvd25yZXYueG1sUEsFBgAAAAAEAAQA9QAAAIsDAAAAAA==&#10;" filled="f" stroked="f">
                  <v:textbox inset="0,0,0,0">
                    <w:txbxContent>
                      <w:p w:rsidR="00C36421" w:rsidRDefault="00C36421">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v:textbox>
                </v:rect>
                <v:rect id="Rectangle 176" o:spid="_x0000_s1385" style="position:absolute;left:43592;top:9328;width:8928;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3wEcIA&#10;AADcAAAADwAAAGRycy9kb3ducmV2LnhtbERPTYvCMBC9L+x/CLPgbU0VWbQaRVZFj2oF9TY0Y1u2&#10;mZQm2rq/3giCt3m8z5nMWlOKG9WusKyg141AEKdWF5wpOCSr7yEI55E1lpZJwZ0czKafHxOMtW14&#10;R7e9z0QIYRejgtz7KpbSpTkZdF1bEQfuYmuDPsA6k7rGJoSbUvaj6EcaLDg05FjRb07p3/5qFKyH&#10;1fy0sf9NVi7P6+P2OFokI69U56udj0F4av1b/HJvdJg/6MH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HfARwgAAANwAAAAPAAAAAAAAAAAAAAAAAJgCAABkcnMvZG93&#10;bnJldi54bWxQSwUGAAAAAAQABAD1AAAAhwMAAAAA&#10;" filled="f" stroked="f">
                  <v:textbox inset="0,0,0,0">
                    <w:txbxContent>
                      <w:p w:rsidR="00C36421" w:rsidRDefault="00C36421">
                        <w:proofErr w:type="gramStart"/>
                        <w:r>
                          <w:rPr>
                            <w:rFonts w:ascii="Arial" w:hAnsi="Arial" w:cs="Arial"/>
                            <w:color w:val="000000"/>
                            <w:sz w:val="16"/>
                            <w:szCs w:val="16"/>
                          </w:rPr>
                          <w:t>with</w:t>
                        </w:r>
                        <w:proofErr w:type="gramEnd"/>
                        <w:r>
                          <w:rPr>
                            <w:rFonts w:ascii="Arial" w:hAnsi="Arial" w:cs="Arial"/>
                            <w:color w:val="000000"/>
                            <w:sz w:val="16"/>
                            <w:szCs w:val="16"/>
                          </w:rPr>
                          <w:t xml:space="preserve"> </w:t>
                        </w:r>
                        <w:proofErr w:type="spellStart"/>
                        <w:r>
                          <w:rPr>
                            <w:rFonts w:ascii="Arial" w:hAnsi="Arial" w:cs="Arial"/>
                            <w:color w:val="000000"/>
                            <w:sz w:val="16"/>
                            <w:szCs w:val="16"/>
                          </w:rPr>
                          <w:t>horizotal</w:t>
                        </w:r>
                        <w:proofErr w:type="spellEnd"/>
                        <w:r>
                          <w:rPr>
                            <w:rFonts w:ascii="Arial" w:hAnsi="Arial" w:cs="Arial"/>
                            <w:color w:val="000000"/>
                            <w:sz w:val="16"/>
                            <w:szCs w:val="16"/>
                          </w:rPr>
                          <w:t xml:space="preserve"> shift a</w:t>
                        </w:r>
                      </w:p>
                    </w:txbxContent>
                  </v:textbox>
                </v:rect>
                <v:rect id="Rectangle 177" o:spid="_x0000_s1386" style="position:absolute;left:52190;top:9328;width:622;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9uZsIA&#10;AADcAAAADwAAAGRycy9kb3ducmV2LnhtbERPTYvCMBC9C/sfwix403RlEa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z25mwgAAANwAAAAPAAAAAAAAAAAAAAAAAJgCAABkcnMvZG93&#10;bnJldi54bWxQSwUGAAAAAAQABAD1AAAAhwMAAAAA&#10;" filled="f" stroked="f">
                  <v:textbox inset="0,0,0,0">
                    <w:txbxContent>
                      <w:p w:rsidR="00C36421" w:rsidRDefault="00C36421">
                        <w:r>
                          <w:rPr>
                            <w:rFonts w:ascii="Arial" w:hAnsi="Arial" w:cs="Arial"/>
                            <w:color w:val="000000"/>
                            <w:sz w:val="16"/>
                            <w:szCs w:val="16"/>
                          </w:rPr>
                          <w:t>/(</w:t>
                        </w:r>
                      </w:p>
                    </w:txbxContent>
                  </v:textbox>
                </v:rect>
                <v:rect id="Rectangle 178" o:spid="_x0000_s1387" style="position:absolute;left:52800;top:9328;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PL/cEA&#10;AADcAAAADwAAAGRycy9kb3ducmV2LnhtbERPS4vCMBC+C/6HMII3TV1FtBpF9oEefYF6G5qxLTaT&#10;0mRt3V+/EQRv8/E9Z75sTCHuVLncsoJBPwJBnFidc6rgePjpTUA4j6yxsEwKHuRguWi35hhrW/OO&#10;7nufihDCLkYFmfdlLKVLMjLo+rYkDtzVVgZ9gFUqdYV1CDeF/IiisTSYc2jIsKTPjJLb/tcoWE/K&#10;1Xlj/+q0+L6sT9vT9Osw9Up1O81qBsJT49/il3ujw/zRE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Dy/3BAAAA3AAAAA8AAAAAAAAAAAAAAAAAmAIAAGRycy9kb3du&#10;cmV2LnhtbFBLBQYAAAAABAAEAPUAAACGAwAAAAA=&#10;" filled="f" stroked="f">
                  <v:textbox inset="0,0,0,0">
                    <w:txbxContent>
                      <w:p w:rsidR="00C36421" w:rsidRDefault="00C36421">
                        <w:proofErr w:type="gramStart"/>
                        <w:r>
                          <w:rPr>
                            <w:rFonts w:ascii="Arial" w:hAnsi="Arial" w:cs="Arial"/>
                            <w:color w:val="000000"/>
                            <w:sz w:val="16"/>
                            <w:szCs w:val="16"/>
                          </w:rPr>
                          <w:t>a</w:t>
                        </w:r>
                        <w:proofErr w:type="gramEnd"/>
                      </w:p>
                    </w:txbxContent>
                  </v:textbox>
                </v:rect>
                <v:rect id="Rectangle 179" o:spid="_x0000_s1388" style="position:absolute;left:53346;top:9328;width:597;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pTicMA&#10;AADcAAAADwAAAGRycy9kb3ducmV2LnhtbERPTWvCQBC9F/wPywi9NRtLEE1dRbSix1aFtLchO02C&#10;2dmQXZPUX98tCN7m8T5nsRpMLTpqXWVZwSSKQRDnVldcKDifdi8zEM4ja6wtk4JfcrBajp4WmGrb&#10;8yd1R1+IEMIuRQWl900qpctLMugi2xAH7se2Bn2AbSF1i30IN7V8jeOpNFhxaCixoU1J+eV4NQr2&#10;s2b9dbC3vqjfv/fZRzbfnuZeqefxsH4D4WnwD/HdfdBhfpLA/zPhAr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pTicMAAADcAAAADwAAAAAAAAAAAAAAAACYAgAAZHJzL2Rv&#10;d25yZXYueG1sUEsFBgAAAAAEAAQA9QAAAIgDAAAAAA==&#10;" filled="f" stroked="f">
                  <v:textbox inset="0,0,0,0">
                    <w:txbxContent>
                      <w:p w:rsidR="00C36421" w:rsidRDefault="00C36421">
                        <w:r>
                          <w:rPr>
                            <w:rFonts w:ascii="Arial" w:hAnsi="Arial" w:cs="Arial"/>
                            <w:color w:val="000000"/>
                            <w:sz w:val="16"/>
                            <w:szCs w:val="16"/>
                          </w:rPr>
                          <w:t>+</w:t>
                        </w:r>
                      </w:p>
                    </w:txbxContent>
                  </v:textbox>
                </v:rect>
                <v:rect id="Rectangle 180" o:spid="_x0000_s1389" style="position:absolute;left:53898;top:9328;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b2EsEA&#10;AADcAAAADwAAAGRycy9kb3ducmV2LnhtbERPS4vCMBC+C/6HMII3TV1UtBpF9oEefYF6G5qxLTaT&#10;0mRt3V+/EQRv8/E9Z75sTCHuVLncsoJBPwJBnFidc6rgePjpTUA4j6yxsEwKHuRguWi35hhrW/OO&#10;7nufihDCLkYFmfdlLKVLMjLo+rYkDtzVVgZ9gFUqdYV1CDeF/IiisTSYc2jIsKTPjJLb/tcoWE/K&#10;1Xlj/+q0+L6sT9vT9Osw9Up1O81qBsJT49/il3ujw/zhC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m9hLBAAAA3AAAAA8AAAAAAAAAAAAAAAAAmAIAAGRycy9kb3du&#10;cmV2LnhtbFBLBQYAAAAABAAEAPUAAACGAwAAAAA=&#10;" filled="f" stroked="f">
                  <v:textbox inset="0,0,0,0">
                    <w:txbxContent>
                      <w:p w:rsidR="00C36421" w:rsidRDefault="00C36421">
                        <w:proofErr w:type="gramStart"/>
                        <w:r>
                          <w:rPr>
                            <w:rFonts w:ascii="Arial" w:hAnsi="Arial" w:cs="Arial"/>
                            <w:color w:val="000000"/>
                            <w:sz w:val="16"/>
                            <w:szCs w:val="16"/>
                          </w:rPr>
                          <w:t>b</w:t>
                        </w:r>
                        <w:proofErr w:type="gramEnd"/>
                      </w:p>
                    </w:txbxContent>
                  </v:textbox>
                </v:rect>
                <v:rect id="Rectangle 181" o:spid="_x0000_s1390" style="position:absolute;left:54444;top:9328;width:343;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RoZcIA&#10;AADcAAAADwAAAGRycy9kb3ducmV2LnhtbERPTYvCMBC9L+x/CLPgbU1XRLQaRdRFj2oF9TY0Y1u2&#10;mZQma6u/3giCt3m8z5nMWlOKK9WusKzgpxuBIE6tLjhTcEh+v4cgnEfWWFomBTdyMJt+fkww1rbh&#10;HV33PhMhhF2MCnLvq1hKl+Zk0HVtRRy4i60N+gDrTOoamxBuStmLooE0WHBoyLGiRU7p3/7fKFgP&#10;q/lpY+9NVq7O6+P2OFomI69U56udj0F4av1b/HJvdJjfH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9GhlwgAAANwAAAAPAAAAAAAAAAAAAAAAAJgCAABkcnMvZG93&#10;bnJldi54bWxQSwUGAAAAAAQABAD1AAAAhwMAAAAA&#10;" filled="f" stroked="f">
                  <v:textbox inset="0,0,0,0">
                    <w:txbxContent>
                      <w:p w:rsidR="00C36421" w:rsidRDefault="00C36421">
                        <w:r>
                          <w:rPr>
                            <w:rFonts w:ascii="Arial" w:hAnsi="Arial" w:cs="Arial"/>
                            <w:color w:val="000000"/>
                            <w:sz w:val="16"/>
                            <w:szCs w:val="16"/>
                          </w:rPr>
                          <w:t>)</w:t>
                        </w:r>
                      </w:p>
                    </w:txbxContent>
                  </v:textbox>
                </v:rect>
                <v:line id="Line 182" o:spid="_x0000_s1391" style="position:absolute;flip:y;visibility:visible;mso-wrap-style:square" from="42144,12566" to="42151,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il+8MAAADcAAAADwAAAGRycy9kb3ducmV2LnhtbERPS0sDMRC+C/6HMII3m6jFlm3TIoIg&#10;erGPQ3sbNtPs4maybKbdrb++EYTe5uN7znw5hEadqEt1ZAuPIwOKuIyuZm9hu3l/mIJKguywiUwW&#10;zpRgubi9mWPhYs8rOq3FqxzCqUALlUhbaJ3KigKmUWyJM3eIXUDJsPPaddjn8NDoJ2NedMCac0OF&#10;Lb1VVP6sj8GC/+Lzrhy8mP2mlaNZfT9//vbW3t8NrzNQQoNcxf/uD5fnjyfw90y+QC8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IpfvDAAAA3AAAAA8AAAAAAAAAAAAA&#10;AAAAoQIAAGRycy9kb3ducmV2LnhtbFBLBQYAAAAABAAEAPkAAACRAwAAAAA=&#10;" strokeweight=".5pt">
                  <v:stroke endcap="round"/>
                </v:line>
                <v:shape id="Freeform 183" o:spid="_x0000_s1392" style="position:absolute;left:41948;top:13519;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ST8YA&#10;AADcAAAADwAAAGRycy9kb3ducmV2LnhtbESPQWvCQBCF7wX/wzJCL0U3liISXUWkBQ9Cqa3gccyO&#10;STA7G3ZXTfz1nUOhtxnem/e+Waw616gbhVh7NjAZZ6CIC29rLg38fH+MZqBiQrbYeCYDPUVYLQdP&#10;C8ytv/MX3fapVBLCMUcDVUptrnUsKnIYx74lFu3sg8Mkayi1DXiXcNfo1yybaoc1S0OFLW0qKi77&#10;qzPw6aePybF3u5fm/XAItStPWb825nnYreegEnXp3/x3vbWC/ya08ox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ST8YAAADcAAAADwAAAAAAAAAAAAAAAACYAgAAZHJz&#10;L2Rvd25yZXYueG1sUEsFBgAAAAAEAAQA9QAAAIsDAAAAAA==&#10;" path="m53,c24,,,24,,52v,29,24,53,53,53c53,105,53,105,53,105v29,,52,-24,52,-53c105,24,82,,53,e" fillcolor="black" strokeweight="0">
                  <v:path arrowok="t" o:connecttype="custom" o:connectlocs="7693533,0;0,7548372;7693533,15241905;7693533,15241905;15241905,7548372;7693533,0" o:connectangles="0,0,0,0,0,0"/>
                </v:shape>
                <v:shape id="Freeform 184" o:spid="_x0000_s1393" style="position:absolute;left:41948;top:12369;width:400;height:394;visibility:visible;mso-wrap-style:square;v-text-anchor:top" coordsize="105,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6EMIA&#10;AADcAAAADwAAAGRycy9kb3ducmV2LnhtbERPTWvCQBC9F/wPywjemo1atEldRQSh16Qq9DZkxyQ1&#10;Oxt2V5P++26h0Ns83udsdqPpxIOcby0rmCcpCOLK6pZrBaeP4/MrCB+QNXaWScE3edhtJ08bzLUd&#10;uKBHGWoRQ9jnqKAJoc+l9FVDBn1ie+LIXa0zGCJ0tdQOhxhuOrlI05U02HJsaLCnQ0PVrbwbBdfM&#10;XQ71edmevj7LYlxpZ9NqrdRsOu7fQAQaw7/4z/2u4/yXDH6fiRf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a/oQwgAAANwAAAAPAAAAAAAAAAAAAAAAAJgCAABkcnMvZG93&#10;bnJldi54bWxQSwUGAAAAAAQABAD1AAAAhwMAAAAA&#10;" path="m53,104v29,,52,-23,52,-52c105,23,82,,53,v,,,,,c24,,,23,,52v,29,24,52,53,52e" fillcolor="black" strokeweight="0">
                  <v:path arrowok="t" o:connecttype="custom" o:connectlocs="7693533,14903816;15241905,7451908;7693533,0;7693533,0;0,7451908;7693533,14903816" o:connectangles="0,0,0,0,0,0"/>
                </v:shape>
                <v:rect id="Rectangle 185" o:spid="_x0000_s1394" style="position:absolute;left:42494;top:11426;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jDV8YA&#10;AADcAAAADwAAAGRycy9kb3ducmV2LnhtbESPQWvCQBCF7wX/wzJCb3Wj0KIxGxFt0WPVgvU2ZKdJ&#10;aHY2ZLcm7a/vHARvM7w3732TrQbXqCt1ofZsYDpJQBEX3tZcGvg4vT3NQYWIbLHxTAZ+KcAqHz1k&#10;mFrf84Gux1gqCeGQooEqxjbVOhQVOQwT3xKL9uU7h1HWrtS2w17CXaNnSfKiHdYsDRW2tKmo+D7+&#10;OAO7ebv+3Pu/vmxeL7vz+3mxPS2iMY/jYb0EFWmId/Ptem8F/1n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IjDV8YAAADcAAAADwAAAAAAAAAAAAAAAACYAgAAZHJz&#10;L2Rvd25yZXYueG1sUEsFBgAAAAAEAAQA9QAAAIsDAAAAAA==&#10;" filled="f" stroked="f">
                  <v:textbox inset="0,0,0,0">
                    <w:txbxContent>
                      <w:p w:rsidR="00C36421" w:rsidRDefault="00C36421">
                        <w:proofErr w:type="gramStart"/>
                        <w:r>
                          <w:rPr>
                            <w:rFonts w:ascii="Arial" w:hAnsi="Arial" w:cs="Arial"/>
                            <w:color w:val="000000"/>
                            <w:sz w:val="16"/>
                            <w:szCs w:val="16"/>
                          </w:rPr>
                          <w:t>a</w:t>
                        </w:r>
                        <w:proofErr w:type="gramEnd"/>
                      </w:p>
                    </w:txbxContent>
                  </v:textbox>
                </v:rect>
                <v:rect id="Rectangle 186" o:spid="_x0000_s1395" style="position:absolute;left:43592;top:12134;width:1924;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RmzMIA&#10;AADcAAAADwAAAGRycy9kb3ducmV2LnhtbERPTYvCMBC9L+x/CLPgbU0VXLQaRVZFj2oF9TY0Y1u2&#10;mZQm2rq/3giCt3m8z5nMWlOKG9WusKyg141AEKdWF5wpOCSr7yEI55E1lpZJwZ0czKafHxOMtW14&#10;R7e9z0QIYRejgtz7KpbSpTkZdF1bEQfuYmuDPsA6k7rGJoSbUvaj6EcaLDg05FjRb07p3/5qFKyH&#10;1fy0sf9NVi7P6+P2OFokI69U56udj0F4av1b/HJvdJg/6MH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xGbMwgAAANwAAAAPAAAAAAAAAAAAAAAAAJgCAABkcnMvZG93&#10;bnJldi54bWxQSwUGAAAAAAQABAD1AAAAhwMAAAAA&#10;" filled="f" stroked="f">
                  <v:textbox inset="0,0,0,0">
                    <w:txbxContent>
                      <w:p w:rsidR="00C36421" w:rsidRDefault="00C36421">
                        <w:r>
                          <w:rPr>
                            <w:rFonts w:ascii="Arial" w:hAnsi="Arial" w:cs="Arial"/>
                            <w:color w:val="000000"/>
                            <w:sz w:val="16"/>
                            <w:szCs w:val="16"/>
                          </w:rPr>
                          <w:t>Odd</w:t>
                        </w:r>
                      </w:p>
                    </w:txbxContent>
                  </v:textbox>
                </v:rect>
                <v:rect id="Rectangle 187" o:spid="_x0000_s1396" style="position:absolute;left:45485;top:12134;width:342;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b4u8IA&#10;AADcAAAADwAAAGRycy9kb3ducmV2LnhtbERPTYvCMBC9C/sfwix403SFFa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Fvi7wgAAANwAAAAPAAAAAAAAAAAAAAAAAJgCAABkcnMvZG93&#10;bnJldi54bWxQSwUGAAAAAAQABAD1AAAAhwMAAAAA&#10;" filled="f" stroked="f">
                  <v:textbox inset="0,0,0,0">
                    <w:txbxContent>
                      <w:p w:rsidR="00C36421" w:rsidRDefault="00C36421">
                        <w:r>
                          <w:rPr>
                            <w:rFonts w:ascii="Arial" w:hAnsi="Arial" w:cs="Arial"/>
                            <w:color w:val="000000"/>
                            <w:sz w:val="16"/>
                            <w:szCs w:val="16"/>
                          </w:rPr>
                          <w:t>-</w:t>
                        </w:r>
                      </w:p>
                    </w:txbxContent>
                  </v:textbox>
                </v:rect>
                <v:rect id="Rectangle 188" o:spid="_x0000_s1397" style="position:absolute;left:45789;top:12134;width:3620;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pdIMEA&#10;AADcAAAADwAAAGRycy9kb3ducmV2LnhtbERPS4vCMBC+C/6HMII3TV1RtBpF9oEefYF6G5qxLTaT&#10;0mRt3V+/EQRv8/E9Z75sTCHuVLncsoJBPwJBnFidc6rgePjpTUA4j6yxsEwKHuRguWi35hhrW/OO&#10;7nufihDCLkYFmfdlLKVLMjLo+rYkDtzVVgZ9gFUqdYV1CDeF/IiisTSYc2jIsKTPjJLb/tcoWE/K&#10;1Xlj/+q0+L6sT9vT9Osw9Up1O81qBsJT49/il3ujw/zRE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aXSDBAAAA3AAAAA8AAAAAAAAAAAAAAAAAmAIAAGRycy9kb3du&#10;cmV2LnhtbFBLBQYAAAAABAAEAPUAAACGAwAAAAA=&#10;" filled="f" stroked="f">
                  <v:textbox inset="0,0,0,0">
                    <w:txbxContent>
                      <w:p w:rsidR="00C36421" w:rsidRDefault="00C36421">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v:textbox>
                </v:rect>
                <v:line id="Line 189" o:spid="_x0000_s1398" style="position:absolute;flip:y;visibility:visible;mso-wrap-style:square" from="42144,13716" to="42151,14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OtUcMAAADcAAAADwAAAGRycy9kb3ducmV2LnhtbERPS0sDMRC+C/6HMII3m6i1lG3TIoIg&#10;erGPQ3sbNtPs4maybKbdrb++EYTe5uN7znw5hEadqEt1ZAuPIwOKuIyuZm9hu3l/mIJKguywiUwW&#10;zpRgubi9mWPhYs8rOq3FqxzCqUALlUhbaJ3KigKmUWyJM3eIXUDJsPPaddjn8NDoJ2MmOmDNuaHC&#10;lt4qKn/Wx2DBf/F5Vw5ezH7TytGsvp8/f3tr7++G1xkooUGu4n/3h8vzX8bw90y+QC8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DrVHDAAAA3AAAAA8AAAAAAAAAAAAA&#10;AAAAoQIAAGRycy9kb3ducmV2LnhtbFBLBQYAAAAABAAEAPkAAACRAwAAAAA=&#10;" strokeweight=".5pt">
                  <v:stroke endcap="round"/>
                </v:line>
                <v:shape id="Freeform 190" o:spid="_x0000_s1399" style="position:absolute;left:41948;top:14668;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frDMIA&#10;AADcAAAADwAAAGRycy9kb3ducmV2LnhtbERPS4vCMBC+C/6HMAteRFMFZalGEVHYw4L4gj2OzdiW&#10;bSYlyWq7v94Igrf5+J4zXzamEjdyvrSsYDRMQBBnVpecKzgdt4NPED4ga6wsk4KWPCwX3c4cU23v&#10;vKfbIeQihrBPUUERQp1K6bOCDPqhrYkjd7XOYIjQ5VI7vMdwU8lxkkylwZJjQ4E1rQvKfg9/RsHO&#10;Tv9HP6357leb89mVJr8k7Uqp3kezmoEI1IS3+OX+0nH+ZALPZ+IF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Z+sMwgAAANwAAAAPAAAAAAAAAAAAAAAAAJgCAABkcnMvZG93&#10;bnJldi54bWxQSwUGAAAAAAQABAD1AAAAhwMAAAAA&#10;" path="m53,c24,,,24,,53v,29,24,52,53,52c53,105,53,105,53,105v29,,52,-23,52,-52c105,24,82,,53,e" fillcolor="black" strokeweight="0">
                  <v:path arrowok="t" o:connecttype="custom" o:connectlocs="7693533,0;0,7693533;7693533,15241905;7693533,15241905;15241905,7693533;7693533,0" o:connectangles="0,0,0,0,0,0"/>
                </v:shape>
                <v:shape id="Freeform 191" o:spid="_x0000_s1400" style="position:absolute;left:41948;top:13519;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V1e8QA&#10;AADcAAAADwAAAGRycy9kb3ducmV2LnhtbERPS2vCQBC+F/wPywheSt0oNEh0E0QseBCkPqDHMTtN&#10;QrOzYXerib++Wyj0Nh/fc1ZFb1pxI+cbywpm0wQEcWl1w5WC8+ntZQHCB2SNrWVSMJCHIh89rTDT&#10;9s7vdDuGSsQQ9hkqqEPoMil9WZNBP7UdceQ+rTMYInSV1A7vMdy0cp4kqTTYcGyosaNNTeXX8dso&#10;ONj0MfsYzP653V4urjHVNRnWSk3G/XoJIlAf/sV/7p2O819T+H0mXi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1dXvEAAAA3AAAAA8AAAAAAAAAAAAAAAAAmAIAAGRycy9k&#10;b3ducmV2LnhtbFBLBQYAAAAABAAEAPUAAACJAwAAAAA=&#10;" path="m53,105v29,,52,-24,52,-53c105,24,82,,53,v,,,,,c24,,,24,,52v,29,24,53,53,53e" fillcolor="black" strokeweight="0">
                  <v:path arrowok="t" o:connecttype="custom" o:connectlocs="7693533,15241905;15241905,7548372;7693533,0;7693533,0;0,7548372;7693533,15241905" o:connectangles="0,0,0,0,0,0"/>
                </v:shape>
                <v:rect id="Rectangle 192" o:spid="_x0000_s1401" style="position:absolute;left:42452;top:12636;width:56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FbI8EA&#10;AADcAAAADwAAAGRycy9kb3ducmV2LnhtbERPS4vCMBC+C/6HMII3TV3wVY0i+0CPvkC9Dc3YFptJ&#10;abK27q/fCIK3+fieM182phB3qlxuWcGgH4EgTqzOOVVwPPz0JiCcR9ZYWCYFD3KwXLRbc4y1rXlH&#10;971PRQhhF6OCzPsyltIlGRl0fVsSB+5qK4M+wCqVusI6hJtCfkTRSBrMOTRkWNJnRslt/2sUrCfl&#10;6ryxf3VafF/Wp+1p+nWYeqW6nWY1A+Gp8W/xy73RYf5wDM9nwgV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hWyPBAAAA3AAAAA8AAAAAAAAAAAAAAAAAmAIAAGRycy9kb3du&#10;cmV2LnhtbFBLBQYAAAAABAAEAPUAAACGAwAAAAA=&#10;" filled="f" stroked="f">
                  <v:textbox inset="0,0,0,0">
                    <w:txbxContent>
                      <w:p w:rsidR="00C36421" w:rsidRDefault="00C36421">
                        <w:proofErr w:type="gramStart"/>
                        <w:r>
                          <w:rPr>
                            <w:rFonts w:ascii="Arial" w:hAnsi="Arial" w:cs="Arial"/>
                            <w:color w:val="000000"/>
                            <w:sz w:val="16"/>
                            <w:szCs w:val="16"/>
                          </w:rPr>
                          <w:t>b</w:t>
                        </w:r>
                        <w:proofErr w:type="gramEnd"/>
                      </w:p>
                    </w:txbxContent>
                  </v:textbox>
                </v:rect>
                <v:line id="Line 193" o:spid="_x0000_s1402" style="position:absolute;flip:y;visibility:visible;mso-wrap-style:square" from="42144,10591" to="42151,11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6nVMUAAADcAAAADwAAAGRycy9kb3ducmV2LnhtbESPQUsDQQyF70L/wxChNzujRZG10yIF&#10;QfRiWw96CztxdnEns+yk3a2/3hwEbwnv5b0vq82UOnOiobSZPVwvHBjiOoeWo4f3w9PVPZgiyAG7&#10;zOThTAU269nFCquQR97RaS/RaAiXCj00In1lbakbSlgWuSdW7SsPCUXXIdow4KjhqbM3zt3ZhC1r&#10;Q4M9bRuqv/fH5CG+8vmjnqK4z0MvR7d7W778jN7PL6fHBzBCk/yb/66fg+LfKq0+oxPY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U6nVMUAAADcAAAADwAAAAAAAAAA&#10;AAAAAAChAgAAZHJzL2Rvd25yZXYueG1sUEsFBgAAAAAEAAQA+QAAAJMDAAAAAA==&#10;" strokeweight=".5pt">
                  <v:stroke endcap="round"/>
                </v:line>
                <v:shape id="Freeform 194" o:spid="_x0000_s1403" style="position:absolute;left:41878;top:11150;width:533;height:267;visibility:visible;mso-wrap-style:square;v-text-anchor:top" coordsize="8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MvnsMA&#10;AADcAAAADwAAAGRycy9kb3ducmV2LnhtbERPS2sCMRC+C/0PYQq91WxLlbpuVkRo0aKHqojHYTP7&#10;YDeTJYm6/fdNoeBtPr7nZIvBdOJKzjeWFbyMExDEhdUNVwqOh4/ndxA+IGvsLJOCH/KwyB9GGaba&#10;3vibrvtQiRjCPkUFdQh9KqUvajLox7YnjlxpncEQoaukdniL4aaTr0kylQYbjg019rSqqWj3F6Og&#10;bMvZSh92n5s3OsvtsjVfrj0p9fQ4LOcgAg3hLv53r3WcP5nB3zPxAp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sMvnsMAAADcAAAADwAAAAAAAAAAAAAAAACYAgAAZHJzL2Rv&#10;d25yZXYueG1sUEsFBgAAAAAEAAQA9QAAAIgDAAAAAA==&#10;" path="m84,l42,42,,,84,xe" fillcolor="black" stroked="f">
                  <v:path arrowok="t" o:connecttype="custom" o:connectlocs="33870900,0;16935450,16935450;0,0;33870900,0" o:connectangles="0,0,0,0"/>
                </v:shape>
                <v:shape id="Freeform 195" o:spid="_x0000_s1404" style="position:absolute;left:41878;top:10382;width:533;height:260;visibility:visible;mso-wrap-style:square;v-text-anchor:top" coordsize="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xpUMMA&#10;AADcAAAADwAAAGRycy9kb3ducmV2LnhtbESPTWvCQBCG7wX/wzKCt7pJD6Kpq6igeJPED3ocstMk&#10;NDsbsluN/75zKHibYd6PZ5brwbXqTn1oPBtIpwko4tLbhisDl/P+fQ4qRGSLrWcy8KQA69XobYmZ&#10;9Q/O6V7ESkkIhwwN1DF2mdahrMlhmPqOWG7fvncYZe0rbXt8SLhr9UeSzLTDhqWhxo52NZU/xa+T&#10;kuvmlC/i1+KQ77pkvn2mt+KSGjMZD5tPUJGG+BL/u49W8GeCL8/IBHr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xpUMMAAADcAAAADwAAAAAAAAAAAAAAAACYAgAAZHJzL2Rv&#10;d25yZXYueG1sUEsFBgAAAAAEAAQA9QAAAIgDAAAAAA==&#10;" path="m,41l42,,84,41,,41xe" fillcolor="black" stroked="f">
                  <v:path arrowok="t" o:connecttype="custom" o:connectlocs="0,16532225;16935450,0;33870900,16532225;0,16532225" o:connectangles="0,0,0,0"/>
                </v:shape>
                <v:rect id="Rectangle 196" o:spid="_x0000_s1405" style="position:absolute;left:42494;top:9226;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isccQA&#10;AADcAAAADwAAAGRycy9kb3ducmV2LnhtbERPTWvCQBC9F/wPywi91Y09hJi6hqAt5thqwfY2ZMck&#10;mJ0N2W2S9td3BcHbPN7nrLPJtGKg3jWWFSwXEQji0uqGKwWfx7enBITzyBpby6Tglxxkm9nDGlNt&#10;R/6g4eArEULYpaig9r5LpXRlTQbdwnbEgTvb3qAPsK+k7nEM4aaVz1EUS4MNh4YaO9rWVF4OP0bB&#10;Punyr8L+jVX7+r0/vZ9Wu+PKK/U4n/IXEJ4mfxff3IUO8+MlXJ8JF8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orHHEAAAA3AAAAA8AAAAAAAAAAAAAAAAAmAIAAGRycy9k&#10;b3ducmV2LnhtbFBLBQYAAAAABAAEAPUAAACJAwAAAAA=&#10;" filled="f" stroked="f">
                  <v:textbox inset="0,0,0,0">
                    <w:txbxContent>
                      <w:p w:rsidR="00C36421" w:rsidRDefault="00C36421">
                        <w:proofErr w:type="gramStart"/>
                        <w:r>
                          <w:rPr>
                            <w:rFonts w:ascii="Arial" w:hAnsi="Arial" w:cs="Arial"/>
                            <w:color w:val="000000"/>
                            <w:sz w:val="16"/>
                            <w:szCs w:val="16"/>
                          </w:rPr>
                          <w:t>b</w:t>
                        </w:r>
                        <w:proofErr w:type="gramEnd"/>
                      </w:p>
                    </w:txbxContent>
                  </v:textbox>
                </v:rect>
                <v:rect id="Rectangle 197" o:spid="_x0000_s1406" style="position:absolute;left:43592;top:15062;width:515;height:2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oyBsQA&#10;AADcAAAADwAAAGRycy9kb3ducmV2LnhtbERPTWvCQBC9F/wPywi91U1zCDF1FWkrybFVQXsbsmMS&#10;zM6G7Jqk/fXdQsHbPN7nrDaTacVAvWssK3heRCCIS6sbrhQcD7unFITzyBpby6Tgmxxs1rOHFWba&#10;jvxJw95XIoSwy1BB7X2XSenKmgy6he2IA3exvUEfYF9J3eMYwk0r4yhKpMGGQ0ONHb3WVF73N6Mg&#10;T7vtubA/Y9W+f+Wnj9Py7bD0Sj3Op+0LCE+Tv4v/3YUO85MY/p4JF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6MgbEAAAA3AAAAA8AAAAAAAAAAAAAAAAAmAIAAGRycy9k&#10;b3ducmV2LnhtbFBLBQYAAAAABAAEAPUAAACJAwAAAAA=&#10;" filled="f" stroked="f">
                  <v:textbox inset="0,0,0,0">
                    <w:txbxContent>
                      <w:p w:rsidR="00C36421" w:rsidRDefault="00C36421">
                        <w:r>
                          <w:rPr>
                            <w:rFonts w:ascii="ＭＳ Ｐゴシック" w:eastAsia="ＭＳ Ｐゴシック" w:cs="ＭＳ Ｐゴシック" w:hint="eastAsia"/>
                            <w:color w:val="000000"/>
                            <w:sz w:val="16"/>
                            <w:szCs w:val="16"/>
                          </w:rPr>
                          <w:t>‘</w:t>
                        </w:r>
                      </w:p>
                    </w:txbxContent>
                  </v:textbox>
                </v:rect>
                <v:rect id="Rectangle 198" o:spid="_x0000_s1407" style="position:absolute;left:44081;top:15062;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aXncIA&#10;AADcAAAADwAAAGRycy9kb3ducmV2LnhtbERPTYvCMBC9L+x/CLPgbU1XQbQaRdRFj2oF9TY0Y1u2&#10;mZQma6u/3giCt3m8z5nMWlOKK9WusKzgpxuBIE6tLjhTcEh+v4cgnEfWWFomBTdyMJt+fkww1rbh&#10;HV33PhMhhF2MCnLvq1hKl+Zk0HVtRRy4i60N+gDrTOoamxBuStmLooE0WHBoyLGiRU7p3/7fKFgP&#10;q/lpY+9NVq7O6+P2OFomI69U56udj0F4av1b/HJvdJg/6MP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NpedwgAAANwAAAAPAAAAAAAAAAAAAAAAAJgCAABkcnMvZG93&#10;bnJldi54bWxQSwUGAAAAAAQABAD1AAAAhwMAAAAA&#10;" filled="f" stroked="f">
                  <v:textbox inset="0,0,0,0">
                    <w:txbxContent>
                      <w:p w:rsidR="00C36421" w:rsidRDefault="00C36421">
                        <w:proofErr w:type="gramStart"/>
                        <w:r>
                          <w:rPr>
                            <w:rFonts w:ascii="Arial" w:hAnsi="Arial" w:cs="Arial"/>
                            <w:color w:val="000000"/>
                            <w:sz w:val="16"/>
                            <w:szCs w:val="16"/>
                          </w:rPr>
                          <w:t>a</w:t>
                        </w:r>
                        <w:proofErr w:type="gramEnd"/>
                      </w:p>
                    </w:txbxContent>
                  </v:textbox>
                </v:rect>
                <v:rect id="Rectangle 199" o:spid="_x0000_s1408" style="position:absolute;left:44627;top:15062;width:515;height:2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8P6cIA&#10;AADcAAAADwAAAGRycy9kb3ducmV2LnhtbERPTYvCMBC9L+x/CLPgbU1XRLQaRdRFj2oF9TY0Y1u2&#10;mZQma6u/3giCt3m8z5nMWlOKK9WusKzgpxuBIE6tLjhTcEh+v4cgnEfWWFomBTdyMJt+fkww1rbh&#10;HV33PhMhhF2MCnLvq1hKl+Zk0HVtRRy4i60N+gDrTOoamxBuStmLooE0WHBoyLGiRU7p3/7fKFgP&#10;q/lpY+9NVq7O6+P2OFomI69U56udj0F4av1b/HJvdJg/6MP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3w/pwgAAANwAAAAPAAAAAAAAAAAAAAAAAJgCAABkcnMvZG93&#10;bnJldi54bWxQSwUGAAAAAAQABAD1AAAAhwMAAAAA&#10;" filled="f" stroked="f">
                  <v:textbox inset="0,0,0,0">
                    <w:txbxContent>
                      <w:p w:rsidR="00C36421" w:rsidRDefault="00C36421">
                        <w:r>
                          <w:rPr>
                            <w:rFonts w:ascii="ＭＳ Ｐゴシック" w:eastAsia="ＭＳ Ｐゴシック" w:cs="ＭＳ Ｐゴシック" w:hint="eastAsia"/>
                            <w:color w:val="000000"/>
                            <w:sz w:val="16"/>
                            <w:szCs w:val="16"/>
                          </w:rPr>
                          <w:t>’</w:t>
                        </w:r>
                      </w:p>
                    </w:txbxContent>
                  </v:textbox>
                </v:rect>
                <v:rect id="Rectangle 200" o:spid="_x0000_s1409" style="position:absolute;left:45421;top:15062;width:169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OqcsIA&#10;AADcAAAADwAAAGRycy9kb3ducmV2LnhtbERPTYvCMBC9L+x/CLPgbU1XULQaRdRFj2oF9TY0Y1u2&#10;mZQma6u/3giCt3m8z5nMWlOKK9WusKzgpxuBIE6tLjhTcEh+v4cgnEfWWFomBTdyMJt+fkww1rbh&#10;HV33PhMhhF2MCnLvq1hKl+Zk0HVtRRy4i60N+gDrTOoamxBuStmLooE0WHBoyLGiRU7p3/7fKFgP&#10;q/lpY+9NVq7O6+P2OFomI69U56udj0F4av1b/HJvdJg/6MP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6pywgAAANwAAAAPAAAAAAAAAAAAAAAAAJgCAABkcnMvZG93&#10;bnJldi54bWxQSwUGAAAAAAQABAD1AAAAhwMAAAAA&#10;" filled="f" stroked="f">
                  <v:textbox inset="0,0,0,0">
                    <w:txbxContent>
                      <w:p w:rsidR="00C36421" w:rsidRDefault="00C36421">
                        <w:proofErr w:type="gramStart"/>
                        <w:r>
                          <w:rPr>
                            <w:rFonts w:ascii="Arial" w:hAnsi="Arial" w:cs="Arial"/>
                            <w:color w:val="000000"/>
                            <w:sz w:val="16"/>
                            <w:szCs w:val="16"/>
                          </w:rPr>
                          <w:t>and</w:t>
                        </w:r>
                        <w:proofErr w:type="gramEnd"/>
                        <w:r>
                          <w:rPr>
                            <w:rFonts w:ascii="Arial" w:hAnsi="Arial" w:cs="Arial"/>
                            <w:color w:val="000000"/>
                            <w:sz w:val="16"/>
                            <w:szCs w:val="16"/>
                          </w:rPr>
                          <w:t xml:space="preserve"> </w:t>
                        </w:r>
                      </w:p>
                    </w:txbxContent>
                  </v:textbox>
                </v:rect>
                <v:rect id="Rectangle 201" o:spid="_x0000_s1410" style="position:absolute;left:47313;top:15062;width:515;height:2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E0BcIA&#10;AADcAAAADwAAAGRycy9kb3ducmV2LnhtbERPS4vCMBC+L/gfwgje1lQPRatRxAd69LGgexua2bbY&#10;TEoTbfXXG0HY23x8z5nOW1OKO9WusKxg0I9AEKdWF5wp+DltvkcgnEfWWFomBQ9yMJ91vqaYaNvw&#10;ge5Hn4kQwi5BBbn3VSKlS3My6Pq2Ig7cn60N+gDrTOoamxBuSjmMolgaLDg05FjRMqf0erwZBdtR&#10;tbjs7LPJyvXv9rw/j1ensVeq120XExCeWv8v/rh3OsyPY3g/Ey6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QTQFwgAAANwAAAAPAAAAAAAAAAAAAAAAAJgCAABkcnMvZG93&#10;bnJldi54bWxQSwUGAAAAAAQABAD1AAAAhwMAAAAA&#10;" filled="f" stroked="f">
                  <v:textbox inset="0,0,0,0">
                    <w:txbxContent>
                      <w:p w:rsidR="00C36421" w:rsidRDefault="00C36421">
                        <w:r>
                          <w:rPr>
                            <w:rFonts w:ascii="ＭＳ Ｐゴシック" w:eastAsia="ＭＳ Ｐゴシック" w:cs="ＭＳ Ｐゴシック" w:hint="eastAsia"/>
                            <w:color w:val="000000"/>
                            <w:sz w:val="16"/>
                            <w:szCs w:val="16"/>
                          </w:rPr>
                          <w:t>‘</w:t>
                        </w:r>
                      </w:p>
                    </w:txbxContent>
                  </v:textbox>
                </v:rect>
                <v:rect id="Rectangle 202" o:spid="_x0000_s1411" style="position:absolute;left:47796;top:15062;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2RnsMA&#10;AADcAAAADwAAAGRycy9kb3ducmV2LnhtbERPTWvCQBC9F/wPywi9NRt7iJq6imhFj60KaW9DdpoE&#10;s7Mhuyapv75bELzN433OYjWYWnTUusqygkkUgyDOra64UHA+7V5mIJxH1lhbJgW/5GC1HD0tMNW2&#10;50/qjr4QIYRdigpK75tUSpeXZNBFtiEO3I9tDfoA20LqFvsQbmr5GseJNFhxaCixoU1J+eV4NQr2&#10;s2b9dbC3vqjfv/fZRzbfnuZeqefxsH4D4WnwD/HdfdBhfjKF/2fCB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2RnsMAAADcAAAADwAAAAAAAAAAAAAAAACYAgAAZHJzL2Rv&#10;d25yZXYueG1sUEsFBgAAAAAEAAQA9QAAAIgDAAAAAA==&#10;" filled="f" stroked="f">
                  <v:textbox inset="0,0,0,0">
                    <w:txbxContent>
                      <w:p w:rsidR="00C36421" w:rsidRDefault="00C36421">
                        <w:proofErr w:type="gramStart"/>
                        <w:r>
                          <w:rPr>
                            <w:rFonts w:ascii="Arial" w:hAnsi="Arial" w:cs="Arial"/>
                            <w:color w:val="000000"/>
                            <w:sz w:val="16"/>
                            <w:szCs w:val="16"/>
                          </w:rPr>
                          <w:t>b</w:t>
                        </w:r>
                        <w:proofErr w:type="gramEnd"/>
                      </w:p>
                    </w:txbxContent>
                  </v:textbox>
                </v:rect>
                <v:rect id="Rectangle 203" o:spid="_x0000_s1412" style="position:absolute;left:48348;top:15062;width:515;height:2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IF7MUA&#10;AADcAAAADwAAAGRycy9kb3ducmV2LnhtbESPQW/CMAyF75P4D5GRuI2UHRAUAkKwCY4bIAE3qzFt&#10;ReNUTUbLfv18QOJm6z2/93m+7Fyl7tSE0rOB0TABRZx5W3Ju4Hj4ep+AChHZYuWZDDwowHLRe5tj&#10;an3LP3Tfx1xJCIcUDRQx1qnWISvIYRj6mli0q28cRlmbXNsGWwl3lf5IkrF2WLI0FFjTuqDstv91&#10;BraTenXe+b82rz4v29P3abo5TKMxg363moGK1MWX+Xm9s4I/Flp5Rib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kgXsxQAAANwAAAAPAAAAAAAAAAAAAAAAAJgCAABkcnMv&#10;ZG93bnJldi54bWxQSwUGAAAAAAQABAD1AAAAigMAAAAA&#10;" filled="f" stroked="f">
                  <v:textbox inset="0,0,0,0">
                    <w:txbxContent>
                      <w:p w:rsidR="00C36421" w:rsidRDefault="00C36421">
                        <w:r>
                          <w:rPr>
                            <w:rFonts w:ascii="ＭＳ Ｐゴシック" w:eastAsia="ＭＳ Ｐゴシック" w:cs="ＭＳ Ｐゴシック" w:hint="eastAsia"/>
                            <w:color w:val="000000"/>
                            <w:sz w:val="16"/>
                            <w:szCs w:val="16"/>
                          </w:rPr>
                          <w:t>’</w:t>
                        </w:r>
                      </w:p>
                    </w:txbxContent>
                  </v:textbox>
                </v:rect>
                <v:rect id="Rectangle 204" o:spid="_x0000_s1413" style="position:absolute;left:49079;top:15062;width:971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6gd8MA&#10;AADcAAAADwAAAGRycy9kb3ducmV2LnhtbERPTWvCQBC9F/wPywjemo09SBKzimjFHFstaG9DdpoE&#10;s7Mhu5rYX98tFHqbx/ucfD2aVtypd41lBfMoBkFcWt1wpeDjtH9OQDiPrLG1TAoe5GC9mjzlmGk7&#10;8Dvdj74SIYRdhgpq77tMSlfWZNBFtiMO3JftDfoA+0rqHocQblr5EscLabDh0FBjR9uayuvxZhQc&#10;km5zKez3ULWvn4fz2zndnVKv1Gw6bpYgPI3+X/znLnSYv0jh95lwgV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96gd8MAAADcAAAADwAAAAAAAAAAAAAAAACYAgAAZHJzL2Rv&#10;d25yZXYueG1sUEsFBgAAAAAEAAQA9QAAAIgDAAAAAA==&#10;" filled="f" stroked="f">
                  <v:textbox inset="0,0,0,0">
                    <w:txbxContent>
                      <w:p w:rsidR="00C36421" w:rsidRDefault="00C36421">
                        <w:proofErr w:type="gramStart"/>
                        <w:r>
                          <w:rPr>
                            <w:rFonts w:ascii="Arial" w:hAnsi="Arial" w:cs="Arial"/>
                            <w:color w:val="000000"/>
                            <w:sz w:val="16"/>
                            <w:szCs w:val="16"/>
                          </w:rPr>
                          <w:t>are</w:t>
                        </w:r>
                        <w:proofErr w:type="gramEnd"/>
                        <w:r>
                          <w:rPr>
                            <w:rFonts w:ascii="Arial" w:hAnsi="Arial" w:cs="Arial"/>
                            <w:color w:val="000000"/>
                            <w:sz w:val="16"/>
                            <w:szCs w:val="16"/>
                          </w:rPr>
                          <w:t xml:space="preserve"> relative horizontal </w:t>
                        </w:r>
                      </w:p>
                    </w:txbxContent>
                  </v:textbox>
                </v:rect>
                <v:rect id="Rectangle 205" o:spid="_x0000_s1414" style="position:absolute;left:43592;top:16217;width:11862;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2fN8YA&#10;AADcAAAADwAAAGRycy9kb3ducmV2LnhtbESPQW/CMAyF75P4D5GRdhspHDYoTRGCTXAcMIlxsxqv&#10;rdY4VZPRbr9+PiBxs/We3/ucrQbXqCt1ofZsYDpJQBEX3tZcGvg4vT3NQYWIbLHxTAZ+KcAqHz1k&#10;mFrf84Gux1gqCeGQooEqxjbVOhQVOQwT3xKL9uU7h1HWrtS2w17CXaNnSfKsHdYsDRW2tKmo+D7+&#10;OAO7ebv+3Pu/vmxeL7vz+3mxPS2iMY/jYb0EFWmId/Ptem8F/0X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z2fN8YAAADcAAAADwAAAAAAAAAAAAAAAACYAgAAZHJz&#10;L2Rvd25yZXYueG1sUEsFBgAAAAAEAAQA9QAAAIsDAAAAAA==&#10;" filled="f" stroked="f">
                  <v:textbox inset="0,0,0,0">
                    <w:txbxContent>
                      <w:p w:rsidR="00C36421" w:rsidRDefault="00C36421">
                        <w:proofErr w:type="gramStart"/>
                        <w:r>
                          <w:rPr>
                            <w:rFonts w:ascii="Arial" w:hAnsi="Arial" w:cs="Arial"/>
                            <w:color w:val="000000"/>
                            <w:sz w:val="16"/>
                            <w:szCs w:val="16"/>
                          </w:rPr>
                          <w:t>distances</w:t>
                        </w:r>
                        <w:proofErr w:type="gramEnd"/>
                        <w:r>
                          <w:rPr>
                            <w:rFonts w:ascii="Arial" w:hAnsi="Arial" w:cs="Arial"/>
                            <w:color w:val="000000"/>
                            <w:sz w:val="16"/>
                            <w:szCs w:val="16"/>
                          </w:rPr>
                          <w:t xml:space="preserve"> from target pixel</w:t>
                        </w:r>
                      </w:p>
                    </w:txbxContent>
                  </v:textbox>
                </v:rect>
                <v:rect id="Rectangle 206" o:spid="_x0000_s1415" style="position:absolute;left:43592;top:2990;width:680;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6rMIA&#10;AADcAAAADwAAAGRycy9kb3ducmV2LnhtbERPTYvCMBC9L+x/CLPgbU314Go1iqyKHtUK6m1oxrZs&#10;MylNtHV/vREEb/N4nzOZtaYUN6pdYVlBrxuBIE6tLjhTcEhW30MQziNrLC2Tgjs5mE0/PyYYa9vw&#10;jm57n4kQwi5GBbn3VSylS3My6Lq2Ig7cxdYGfYB1JnWNTQg3pexH0UAaLDg05FjRb07p3/5qFKyH&#10;1fy0sf9NVi7P6+P2OFokI69U56udj0F4av1b/HJvdJj/04PnM+EC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cTqswgAAANwAAAAPAAAAAAAAAAAAAAAAAJgCAABkcnMvZG93&#10;bnJldi54bWxQSwUGAAAAAAQABAD1AAAAhwMAAAAA&#10;" filled="f" stroked="f">
                  <v:textbox inset="0,0,0,0">
                    <w:txbxContent>
                      <w:p w:rsidR="00C36421" w:rsidRDefault="00C36421">
                        <w:r>
                          <w:rPr>
                            <w:rFonts w:ascii="Arial" w:hAnsi="Arial" w:cs="Arial"/>
                            <w:color w:val="000000"/>
                            <w:sz w:val="16"/>
                            <w:szCs w:val="16"/>
                          </w:rPr>
                          <w:t>E</w:t>
                        </w:r>
                      </w:p>
                    </w:txbxContent>
                  </v:textbox>
                </v:rect>
                <v:rect id="Rectangle 207" o:spid="_x0000_s1416" style="position:absolute;left:44265;top:2990;width:28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k28IA&#10;AADcAAAADwAAAGRycy9kb3ducmV2LnhtbERPTYvCMBC9C/sfwix403Q9rFqNIrqLHtUK6m1oxrZs&#10;MylN1lZ/vREEb/N4nzOdt6YUV6pdYVnBVz8CQZxaXXCm4JD89kYgnEfWWFomBTdyMJ99dKYYa9vw&#10;jq57n4kQwi5GBbn3VSylS3My6Pq2Ig7cxdYGfYB1JnWNTQg3pRxE0bc0WHBoyLGiZU7p3/7fKFiP&#10;qsVpY+9NVv6c18ftcbxKxl6p7me7mIDw1Pq3+OXe6DB/OIDnM+EC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o6TbwgAAANwAAAAPAAAAAAAAAAAAAAAAAJgCAABkcnMvZG93&#10;bnJldi54bWxQSwUGAAAAAAQABAD1AAAAhwMAAAAA&#10;" filled="f" stroked="f">
                  <v:textbox inset="0,0,0,0">
                    <w:txbxContent>
                      <w:p w:rsidR="00C36421" w:rsidRDefault="00C36421">
                        <w:r>
                          <w:rPr>
                            <w:rFonts w:ascii="Arial" w:hAnsi="Arial" w:cs="Arial"/>
                            <w:color w:val="000000"/>
                            <w:sz w:val="16"/>
                            <w:szCs w:val="16"/>
                          </w:rPr>
                          <w:t xml:space="preserve">: </w:t>
                        </w:r>
                      </w:p>
                    </w:txbxContent>
                  </v:textbox>
                </v:rect>
                <v:rect id="Rectangle 208" o:spid="_x0000_s1417" style="position:absolute;left:44811;top:2990;width:5874;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BQMIA&#10;AADcAAAADwAAAGRycy9kb3ducmV2LnhtbERPS4vCMBC+C/6HMII3TV3BRzWK7AM9+gL1NjRjW2wm&#10;pcnaur9+Iwje5uN7znzZmELcqXK5ZQWDfgSCOLE651TB8fDTm4BwHlljYZkUPMjBctFuzTHWtuYd&#10;3fc+FSGEXYwKMu/LWEqXZGTQ9W1JHLirrQz6AKtU6grrEG4K+RFFI2kw59CQYUmfGSW3/a9RsJ6U&#10;q/PG/tVp8X1Zn7an6ddh6pXqdprVDISnxr/FL/dGh/njI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7wFAwgAAANwAAAAPAAAAAAAAAAAAAAAAAJgCAABkcnMvZG93&#10;bnJldi54bWxQSwUGAAAAAAQABAD1AAAAhwMAAAAA&#10;" filled="f" stroked="f">
                  <v:textbox inset="0,0,0,0">
                    <w:txbxContent>
                      <w:p w:rsidR="00C36421" w:rsidRDefault="00C36421">
                        <w:r>
                          <w:rPr>
                            <w:rFonts w:ascii="Arial" w:hAnsi="Arial" w:cs="Arial"/>
                            <w:color w:val="000000"/>
                            <w:sz w:val="16"/>
                            <w:szCs w:val="16"/>
                          </w:rPr>
                          <w:t>Even column</w:t>
                        </w:r>
                      </w:p>
                    </w:txbxContent>
                  </v:textbox>
                </v:rect>
                <v:rect id="Rectangle 209" o:spid="_x0000_s1418" style="position:absolute;left:50482;top:2990;width:28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aZNMIA&#10;AADcAAAADwAAAGRycy9kb3ducmV2LnhtbERPS4vCMBC+C/6HMII3TV3ERzWK7AM9+gL1NjRjW2wm&#10;pcnaur9+Iwje5uN7znzZmELcqXK5ZQWDfgSCOLE651TB8fDTm4BwHlljYZkUPMjBctFuzTHWtuYd&#10;3fc+FSGEXYwKMu/LWEqXZGTQ9W1JHLirrQz6AKtU6grrEG4K+RFFI2kw59CQYUmfGSW3/a9RsJ6U&#10;q/PG/tVp8X1Zn7an6ddh6pXqdprVDISnxr/FL/dGh/njI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Bpk0wgAAANwAAAAPAAAAAAAAAAAAAAAAAJgCAABkcnMvZG93&#10;bnJldi54bWxQSwUGAAAAAAQABAD1AAAAhwMAAAAA&#10;" filled="f" stroked="f">
                  <v:textbox inset="0,0,0,0">
                    <w:txbxContent>
                      <w:p w:rsidR="00C36421" w:rsidRDefault="00C36421">
                        <w:r>
                          <w:rPr>
                            <w:rFonts w:ascii="Arial" w:hAnsi="Arial" w:cs="Arial"/>
                            <w:color w:val="000000"/>
                            <w:sz w:val="16"/>
                            <w:szCs w:val="16"/>
                          </w:rPr>
                          <w:t xml:space="preserve">, </w:t>
                        </w:r>
                      </w:p>
                    </w:txbxContent>
                  </v:textbox>
                </v:rect>
                <v:rect id="Rectangle 210" o:spid="_x0000_s1419" style="position:absolute;left:50971;top:2990;width:794;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o8r8EA&#10;AADcAAAADwAAAGRycy9kb3ducmV2LnhtbERPS4vCMBC+C/6HMII3TV3wVY0i+0CPvkC9Dc3YFptJ&#10;abK27q/fCIK3+fieM182phB3qlxuWcGgH4EgTqzOOVVwPPz0JiCcR9ZYWCYFD3KwXLRbc4y1rXlH&#10;971PRQhhF6OCzPsyltIlGRl0fVsSB+5qK4M+wCqVusI6hJtCfkTRSBrMOTRkWNJnRslt/2sUrCfl&#10;6ryxf3VafF/Wp+1p+nWYeqW6nWY1A+Gp8W/xy73RYf54CM9nwgV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KPK/BAAAA3AAAAA8AAAAAAAAAAAAAAAAAmAIAAGRycy9kb3du&#10;cmV2LnhtbFBLBQYAAAAABAAEAPUAAACGAwAAAAA=&#10;" filled="f" stroked="f">
                  <v:textbox inset="0,0,0,0">
                    <w:txbxContent>
                      <w:p w:rsidR="00C36421" w:rsidRDefault="00C36421">
                        <w:r>
                          <w:rPr>
                            <w:rFonts w:ascii="Arial" w:hAnsi="Arial" w:cs="Arial"/>
                            <w:color w:val="000000"/>
                            <w:sz w:val="16"/>
                            <w:szCs w:val="16"/>
                          </w:rPr>
                          <w:t>O</w:t>
                        </w:r>
                      </w:p>
                    </w:txbxContent>
                  </v:textbox>
                </v:rect>
                <v:rect id="Rectangle 211" o:spid="_x0000_s1420" style="position:absolute;left:51765;top:2990;width:28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ii2MMA&#10;AADcAAAADwAAAGRycy9kb3ducmV2LnhtbERPTWvCQBC9F/wPywi9NRt7iJq6imhFj60KaW9DdpoE&#10;s7Mhuyapv75bELzN433OYjWYWnTUusqygkkUgyDOra64UHA+7V5mIJxH1lhbJgW/5GC1HD0tMNW2&#10;50/qjr4QIYRdigpK75tUSpeXZNBFtiEO3I9tDfoA20LqFvsQbmr5GseJNFhxaCixoU1J+eV4NQr2&#10;s2b9dbC3vqjfv/fZRzbfnuZeqefxsH4D4WnwD/HdfdBh/jSB/2fCB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ii2MMAAADcAAAADwAAAAAAAAAAAAAAAACYAgAAZHJzL2Rv&#10;d25yZXYueG1sUEsFBgAAAAAEAAQA9QAAAIgDAAAAAA==&#10;" filled="f" stroked="f">
                  <v:textbox inset="0,0,0,0">
                    <w:txbxContent>
                      <w:p w:rsidR="00C36421" w:rsidRDefault="00C36421">
                        <w:r>
                          <w:rPr>
                            <w:rFonts w:ascii="Arial" w:hAnsi="Arial" w:cs="Arial"/>
                            <w:color w:val="000000"/>
                            <w:sz w:val="16"/>
                            <w:szCs w:val="16"/>
                          </w:rPr>
                          <w:t xml:space="preserve">: </w:t>
                        </w:r>
                      </w:p>
                    </w:txbxContent>
                  </v:textbox>
                </v:rect>
                <v:rect id="Rectangle 212" o:spid="_x0000_s1421" style="position:absolute;left:52311;top:2990;width:5480;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QHQ8IA&#10;AADcAAAADwAAAGRycy9kb3ducmV2LnhtbERPS4vCMBC+L+x/CLPgbU3Xg49qFFEXPaoV1NvQjG3Z&#10;ZlKarK3+eiMI3ubje85k1ppSXKl2hWUFP90IBHFqdcGZgkPy+z0E4TyyxtIyKbiRg9n082OCsbYN&#10;7+i695kIIexiVJB7X8VSujQng65rK+LAXWxt0AdYZ1LX2IRwU8peFPWlwYJDQ44VLXJK//b/RsF6&#10;WM1PG3tvsnJ1Xh+3x9EyGXmlOl/tfAzCU+vf4pd7o8P8wQCez4QL5PQ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1AdDwgAAANwAAAAPAAAAAAAAAAAAAAAAAJgCAABkcnMvZG93&#10;bnJldi54bWxQSwUGAAAAAAQABAD1AAAAhwMAAAAA&#10;" filled="f" stroked="f">
                  <v:textbox inset="0,0,0,0">
                    <w:txbxContent>
                      <w:p w:rsidR="00C36421" w:rsidRDefault="00C36421">
                        <w:r>
                          <w:rPr>
                            <w:rFonts w:ascii="Arial" w:hAnsi="Arial" w:cs="Arial"/>
                            <w:color w:val="000000"/>
                            <w:sz w:val="16"/>
                            <w:szCs w:val="16"/>
                          </w:rPr>
                          <w:t>Odd column</w:t>
                        </w:r>
                      </w:p>
                    </w:txbxContent>
                  </v:textbox>
                </v:rect>
                <v:rect id="Rectangle 33" o:spid="_x0000_s1422" style="position:absolute;left:7188;top:3517;width:565;height:2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uTMcYA&#10;AADcAAAADwAAAGRycy9kb3ducmV2LnhtbESPQW/CMAyF75P4D5GRdhspHDYoTRGCTXAcMIlxsxqv&#10;rdY4VZPRbr9+PiBxs/We3/ucrQbXqCt1ofZsYDpJQBEX3tZcGvg4vT3NQYWIbLHxTAZ+KcAqHz1k&#10;mFrf84Gux1gqCeGQooEqxjbVOhQVOQwT3xKL9uU7h1HWrtS2w17CXaNnSfKsHdYsDRW2tKmo+D7+&#10;OAO7ebv+3Pu/vmxeL7vz+3mxPS2iMY/jYb0EFWmId/Ptem8F/0Vo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uTMcYAAADcAAAADwAAAAAAAAAAAAAAAACYAgAAZHJz&#10;L2Rvd25yZXYueG1sUEsFBgAAAAAEAAQA9QAAAIsDAAAAAA==&#10;" filled="f" stroked="f">
                  <v:textbox inset="0,0,0,0">
                    <w:txbxContent>
                      <w:p w:rsidR="00C36421" w:rsidRDefault="00C36421">
                        <w:r>
                          <w:rPr>
                            <w:rFonts w:ascii="Arial" w:hAnsi="Arial" w:cs="Arial"/>
                            <w:color w:val="000000"/>
                            <w:sz w:val="16"/>
                            <w:szCs w:val="16"/>
                          </w:rPr>
                          <w:t>1</w:t>
                        </w:r>
                      </w:p>
                    </w:txbxContent>
                  </v:textbox>
                </v:rect>
                <v:rect id="Rectangle 38" o:spid="_x0000_s1423" style="position:absolute;left:9626;top:3460;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c2qsIA&#10;AADcAAAADwAAAGRycy9kb3ducmV2LnhtbERPTYvCMBC9C/6HMII3Td2D2q5RxFX06Kqgexua2bZs&#10;MylNtNVfbxYEb/N4nzNbtKYUN6pdYVnBaBiBIE6tLjhTcDpuBlMQziNrLC2Tgjs5WMy7nRkm2jb8&#10;TbeDz0QIYZeggtz7KpHSpTkZdENbEQfu19YGfYB1JnWNTQg3pfyIorE0WHBoyLGiVU7p3+FqFGyn&#10;1fKys48mK9c/2/P+HH8dY69Uv9cuP0F4av1b/HLvdJg/ieH/mXCB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BzaqwgAAANwAAAAPAAAAAAAAAAAAAAAAAJgCAABkcnMvZG93&#10;bnJldi54bWxQSwUGAAAAAAQABAD1AAAAhwMAAAAA&#10;" filled="f" stroked="f">
                  <v:textbox inset="0,0,0,0">
                    <w:txbxContent>
                      <w:p w:rsidR="00C36421" w:rsidRDefault="00C36421">
                        <w:r>
                          <w:rPr>
                            <w:rFonts w:ascii="Arial" w:hAnsi="Arial" w:cs="Arial"/>
                            <w:color w:val="000000"/>
                            <w:sz w:val="16"/>
                            <w:szCs w:val="16"/>
                          </w:rPr>
                          <w:t>1</w:t>
                        </w:r>
                      </w:p>
                    </w:txbxContent>
                  </v:textbox>
                </v:rect>
                <v:rect id="Rectangle 128" o:spid="_x0000_s1424" style="position:absolute;left:27495;top:3308;width:565;height:1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jvEMUA&#10;AADcAAAADwAAAGRycy9kb3ducmV2LnhtbESPQW/CMAyF75P2HyJP4jZSOKBSCAixITgymMS4WY1p&#10;KxqnagIt/Pr5MGk3W+/5vc/zZe9qdac2VJ4NjIYJKOLc24oLA9/HzXsKKkRki7VnMvCgAMvF68sc&#10;M+s7/qL7IRZKQjhkaKCMscm0DnlJDsPQN8SiXXzrMMraFtq22Em4q/U4SSbaYcXSUGJD65Ly6+Hm&#10;DGzTZvWz88+uqD/P29P+NP04TqMxg7d+NQMVqY//5r/rnRX8VPDlGZlAL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O8QxQAAANwAAAAPAAAAAAAAAAAAAAAAAJgCAABkcnMv&#10;ZG93bnJldi54bWxQSwUGAAAAAAQABAD1AAAAigMAAAAA&#10;" filled="f" stroked="f">
                  <v:textbox inset="0,0,0,0">
                    <w:txbxContent>
                      <w:p w:rsidR="00C36421" w:rsidRDefault="00C36421">
                        <w:r>
                          <w:rPr>
                            <w:rFonts w:ascii="Arial" w:hAnsi="Arial" w:cs="Arial"/>
                            <w:color w:val="000000"/>
                            <w:sz w:val="16"/>
                            <w:szCs w:val="16"/>
                          </w:rPr>
                          <w:t>1</w:t>
                        </w:r>
                      </w:p>
                    </w:txbxContent>
                  </v:textbox>
                </v:rect>
                <v:rect id="Rectangle 123" o:spid="_x0000_s1425" style="position:absolute;left:28587;top:3302;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RKi8MA&#10;AADcAAAADwAAAGRycy9kb3ducmV2LnhtbERPTWvCQBC9C/6HZYTezEYPJaZZRapijq0R0t6G7DQJ&#10;zc6G7Nak/fXdQsHbPN7nZLvJdOJGg2stK1hFMQjiyuqWawXX4rRMQDiPrLGzTAq+ycFuO59lmGo7&#10;8ivdLr4WIYRdigoa7/tUSlc1ZNBFticO3IcdDPoAh1rqAccQbjq5juNHabDl0NBgT88NVZ+XL6Pg&#10;nPT7t9z+jHV3fD+XL+XmUGy8Ug+Laf8EwtPk7+J/d67D/GQFf8+EC+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RKi8MAAADcAAAADwAAAAAAAAAAAAAAAACYAgAAZHJzL2Rv&#10;d25yZXYueG1sUEsFBgAAAAAEAAQA9QAAAIgDAAAAAA==&#10;" filled="f" stroked="f">
                  <v:textbox inset="0,0,0,0">
                    <w:txbxContent>
                      <w:p w:rsidR="00C36421" w:rsidRDefault="00C36421">
                        <w:r>
                          <w:rPr>
                            <w:rFonts w:ascii="Arial" w:hAnsi="Arial" w:cs="Arial"/>
                            <w:color w:val="000000"/>
                            <w:sz w:val="16"/>
                            <w:szCs w:val="16"/>
                          </w:rPr>
                          <w:t>1</w:t>
                        </w:r>
                      </w:p>
                    </w:txbxContent>
                  </v:textbox>
                </v:rect>
                <w10:anchorlock/>
              </v:group>
            </w:pict>
          </mc:Fallback>
        </mc:AlternateContent>
      </w:r>
    </w:p>
    <w:p w:rsidR="009202C6" w:rsidRDefault="00553DBC" w:rsidP="00A85E6B">
      <w:pPr>
        <w:pStyle w:val="a9"/>
        <w:spacing w:afterLines="50" w:after="120"/>
        <w:jc w:val="center"/>
        <w:rPr>
          <w:lang w:eastAsia="ja-JP"/>
        </w:rPr>
      </w:pPr>
      <w:r w:rsidRPr="004A1948">
        <w:rPr>
          <w:rFonts w:hint="eastAsia"/>
          <w:highlight w:val="yellow"/>
          <w:lang w:eastAsia="ja-JP"/>
        </w:rPr>
        <w:t>Figure E</w:t>
      </w:r>
      <w:r>
        <w:rPr>
          <w:rFonts w:hint="eastAsia"/>
          <w:highlight w:val="yellow"/>
          <w:lang w:eastAsia="ja-JP"/>
        </w:rPr>
        <w:t>-X2_</w:t>
      </w:r>
      <w:del w:id="200" w:author="Takeshi Chujoh" w:date="2013-01-15T01:51:00Z">
        <w:r w:rsidR="000A42E0" w:rsidDel="007E4663">
          <w:rPr>
            <w:rFonts w:hint="eastAsia"/>
            <w:highlight w:val="yellow"/>
            <w:lang w:eastAsia="ja-JP"/>
          </w:rPr>
          <w:delText>3</w:delText>
        </w:r>
      </w:del>
      <w:ins w:id="201" w:author="Takeshi Chujoh" w:date="2013-01-15T01:51:00Z">
        <w:r w:rsidR="007E4663">
          <w:rPr>
            <w:rFonts w:hint="eastAsia"/>
            <w:highlight w:val="yellow"/>
            <w:lang w:eastAsia="ja-JP"/>
          </w:rPr>
          <w:t>2</w:t>
        </w:r>
      </w:ins>
      <w:r w:rsidRPr="004A1948">
        <w:rPr>
          <w:rFonts w:hint="eastAsia"/>
          <w:highlight w:val="yellow"/>
          <w:lang w:eastAsia="ja-JP"/>
        </w:rPr>
        <w:tab/>
      </w:r>
      <w:r w:rsidRPr="0045636E">
        <w:rPr>
          <w:rFonts w:hint="eastAsia"/>
          <w:highlight w:val="yellow"/>
          <w:lang w:eastAsia="ja-JP"/>
        </w:rPr>
        <w:t xml:space="preserve">(Informative) </w:t>
      </w:r>
      <w:r w:rsidR="000A42E0" w:rsidRPr="0045636E">
        <w:rPr>
          <w:rFonts w:hint="eastAsia"/>
          <w:highlight w:val="yellow"/>
          <w:lang w:eastAsia="ja-JP"/>
        </w:rPr>
        <w:t>Design principle of horizontal up/down-sampling filter.</w:t>
      </w:r>
    </w:p>
    <w:p w:rsidR="00AF0495" w:rsidRDefault="00AF0495" w:rsidP="00AF0495">
      <w:pPr>
        <w:ind w:left="360"/>
        <w:rPr>
          <w:lang w:eastAsia="ja-JP"/>
        </w:rPr>
      </w:pPr>
      <w:r w:rsidRPr="004A1948">
        <w:rPr>
          <w:rFonts w:hint="eastAsia"/>
          <w:szCs w:val="22"/>
          <w:highlight w:val="yellow"/>
          <w:lang w:eastAsia="ja-JP"/>
        </w:rPr>
        <w:t xml:space="preserve">NOTE1 </w:t>
      </w:r>
      <w:r w:rsidRPr="004A1948">
        <w:rPr>
          <w:szCs w:val="22"/>
          <w:highlight w:val="yellow"/>
          <w:lang w:eastAsia="ja-JP"/>
        </w:rPr>
        <w:t>–</w:t>
      </w:r>
      <w:r w:rsidRPr="004A1948">
        <w:rPr>
          <w:rFonts w:hint="eastAsia"/>
          <w:szCs w:val="22"/>
          <w:highlight w:val="yellow"/>
          <w:lang w:eastAsia="ja-JP"/>
        </w:rPr>
        <w:t xml:space="preserve"> </w:t>
      </w:r>
      <w:r w:rsidRPr="004A1948">
        <w:rPr>
          <w:rFonts w:hint="eastAsia"/>
          <w:highlight w:val="yellow"/>
          <w:lang w:eastAsia="ja-JP"/>
        </w:rPr>
        <w:t xml:space="preserve">SMPTE EG2050-2:2012 provides details on a possible </w:t>
      </w:r>
      <w:r w:rsidRPr="004A1948">
        <w:rPr>
          <w:highlight w:val="yellow"/>
          <w:lang w:eastAsia="ja-JP"/>
        </w:rPr>
        <w:t>implementation</w:t>
      </w:r>
      <w:r w:rsidRPr="004A1948">
        <w:rPr>
          <w:rFonts w:hint="eastAsia"/>
          <w:highlight w:val="yellow"/>
          <w:lang w:eastAsia="ja-JP"/>
        </w:rPr>
        <w:t xml:space="preserve"> of the filter defined in SMPTE RP2050-1:2012.</w:t>
      </w:r>
    </w:p>
    <w:p w:rsidR="004A1948" w:rsidRPr="00AF0495" w:rsidRDefault="004A1948" w:rsidP="004A1948">
      <w:pPr>
        <w:rPr>
          <w:szCs w:val="22"/>
          <w:lang w:eastAsia="ja-JP"/>
        </w:rPr>
      </w:pPr>
    </w:p>
    <w:p w:rsidR="00F46054" w:rsidRDefault="00F46054" w:rsidP="001B560E">
      <w:pPr>
        <w:pStyle w:val="1"/>
        <w:ind w:left="432" w:hanging="432"/>
        <w:jc w:val="both"/>
        <w:rPr>
          <w:rFonts w:hint="eastAsia"/>
        </w:rPr>
      </w:pPr>
      <w:r>
        <w:rPr>
          <w:rFonts w:hint="eastAsia"/>
          <w:lang w:eastAsia="ja-JP"/>
        </w:rPr>
        <w:t>References</w:t>
      </w:r>
    </w:p>
    <w:p w:rsidR="004511E1" w:rsidRDefault="00F46054" w:rsidP="007853A5">
      <w:pPr>
        <w:ind w:left="567" w:hanging="567"/>
        <w:rPr>
          <w:szCs w:val="22"/>
          <w:lang w:eastAsia="ja-JP"/>
        </w:rPr>
      </w:pPr>
      <w:proofErr w:type="gramStart"/>
      <w:r>
        <w:rPr>
          <w:rFonts w:hint="eastAsia"/>
          <w:szCs w:val="22"/>
          <w:lang w:eastAsia="ja-JP"/>
        </w:rPr>
        <w:t>[1</w:t>
      </w:r>
      <w:r w:rsidRPr="001A728D">
        <w:rPr>
          <w:rFonts w:hint="eastAsia"/>
          <w:szCs w:val="22"/>
          <w:lang w:eastAsia="ja-JP"/>
        </w:rPr>
        <w:t>]</w:t>
      </w:r>
      <w:r>
        <w:rPr>
          <w:rFonts w:hint="eastAsia"/>
          <w:szCs w:val="22"/>
          <w:lang w:eastAsia="ja-JP"/>
        </w:rPr>
        <w:t xml:space="preserve"> </w:t>
      </w:r>
      <w:r w:rsidRPr="001A728D">
        <w:rPr>
          <w:rFonts w:hint="eastAsia"/>
          <w:szCs w:val="22"/>
          <w:lang w:eastAsia="ja-JP"/>
        </w:rPr>
        <w:tab/>
      </w:r>
      <w:r w:rsidR="009A4887" w:rsidRPr="009A4887">
        <w:rPr>
          <w:szCs w:val="22"/>
          <w:lang w:eastAsia="ja-JP"/>
        </w:rPr>
        <w:t xml:space="preserve">B. </w:t>
      </w:r>
      <w:proofErr w:type="spellStart"/>
      <w:r w:rsidR="009A4887" w:rsidRPr="009A4887">
        <w:rPr>
          <w:szCs w:val="22"/>
          <w:lang w:eastAsia="ja-JP"/>
        </w:rPr>
        <w:t>Bross</w:t>
      </w:r>
      <w:proofErr w:type="spellEnd"/>
      <w:r w:rsidR="009A4887" w:rsidRPr="009A4887">
        <w:rPr>
          <w:szCs w:val="22"/>
          <w:lang w:eastAsia="ja-JP"/>
        </w:rPr>
        <w:t>, W.-J.</w:t>
      </w:r>
      <w:proofErr w:type="gramEnd"/>
      <w:r w:rsidR="00E11875">
        <w:rPr>
          <w:szCs w:val="22"/>
          <w:lang w:eastAsia="ja-JP"/>
        </w:rPr>
        <w:t xml:space="preserve"> </w:t>
      </w:r>
      <w:proofErr w:type="gramStart"/>
      <w:r w:rsidR="00E11875">
        <w:rPr>
          <w:szCs w:val="22"/>
          <w:lang w:eastAsia="ja-JP"/>
        </w:rPr>
        <w:t>Han, J.-R.</w:t>
      </w:r>
      <w:proofErr w:type="gramEnd"/>
      <w:r w:rsidR="00E11875">
        <w:rPr>
          <w:szCs w:val="22"/>
          <w:lang w:eastAsia="ja-JP"/>
        </w:rPr>
        <w:t xml:space="preserve"> Ohm, G. J. Sullivan</w:t>
      </w:r>
      <w:r w:rsidR="00E11875">
        <w:rPr>
          <w:rFonts w:hint="eastAsia"/>
          <w:szCs w:val="22"/>
          <w:lang w:eastAsia="ja-JP"/>
        </w:rPr>
        <w:t xml:space="preserve"> and</w:t>
      </w:r>
      <w:r w:rsidR="009A4887" w:rsidRPr="009A4887">
        <w:rPr>
          <w:szCs w:val="22"/>
          <w:lang w:eastAsia="ja-JP"/>
        </w:rPr>
        <w:t xml:space="preserve"> T. </w:t>
      </w:r>
      <w:proofErr w:type="spellStart"/>
      <w:r w:rsidR="009A4887" w:rsidRPr="009A4887">
        <w:rPr>
          <w:szCs w:val="22"/>
          <w:lang w:eastAsia="ja-JP"/>
        </w:rPr>
        <w:t>Wiegand</w:t>
      </w:r>
      <w:proofErr w:type="spellEnd"/>
      <w:r w:rsidR="009A4887">
        <w:rPr>
          <w:rFonts w:hint="eastAsia"/>
          <w:szCs w:val="22"/>
          <w:lang w:eastAsia="ja-JP"/>
        </w:rPr>
        <w:t>,</w:t>
      </w:r>
      <w:r w:rsidR="009A4887" w:rsidRPr="009A4887">
        <w:t xml:space="preserve"> </w:t>
      </w:r>
      <w:r w:rsidR="00286DAD">
        <w:rPr>
          <w:lang w:eastAsia="ja-JP"/>
        </w:rPr>
        <w:t>“</w:t>
      </w:r>
      <w:r w:rsidR="009A4887" w:rsidRPr="009A4887">
        <w:rPr>
          <w:szCs w:val="22"/>
          <w:lang w:eastAsia="ja-JP"/>
        </w:rPr>
        <w:t xml:space="preserve">High Efficiency Video Coding (HEVC) text specification draft </w:t>
      </w:r>
      <w:r w:rsidR="006743A0">
        <w:rPr>
          <w:rFonts w:hint="eastAsia"/>
          <w:szCs w:val="22"/>
          <w:lang w:eastAsia="ja-JP"/>
        </w:rPr>
        <w:t>9</w:t>
      </w:r>
      <w:r w:rsidR="009A4887">
        <w:rPr>
          <w:rFonts w:hint="eastAsia"/>
          <w:szCs w:val="22"/>
          <w:lang w:eastAsia="ja-JP"/>
        </w:rPr>
        <w:t>,</w:t>
      </w:r>
      <w:r w:rsidR="00A43661" w:rsidRPr="0086543B">
        <w:rPr>
          <w:szCs w:val="22"/>
          <w:lang w:eastAsia="ja-JP"/>
        </w:rPr>
        <w:t xml:space="preserve">” </w:t>
      </w:r>
      <w:r w:rsidR="00A43661">
        <w:rPr>
          <w:rFonts w:hint="eastAsia"/>
          <w:szCs w:val="22"/>
          <w:lang w:eastAsia="ja-JP"/>
        </w:rPr>
        <w:t>Joint Collaborative Team on Video Coding</w:t>
      </w:r>
      <w:r w:rsidR="00A43661">
        <w:rPr>
          <w:szCs w:val="22"/>
          <w:lang w:eastAsia="ja-JP"/>
        </w:rPr>
        <w:t>, JCTVC-</w:t>
      </w:r>
      <w:r w:rsidR="006743A0">
        <w:rPr>
          <w:rFonts w:hint="eastAsia"/>
          <w:szCs w:val="22"/>
          <w:lang w:eastAsia="ja-JP"/>
        </w:rPr>
        <w:t>K</w:t>
      </w:r>
      <w:r w:rsidR="009A4887">
        <w:rPr>
          <w:rFonts w:hint="eastAsia"/>
          <w:szCs w:val="22"/>
          <w:lang w:eastAsia="ja-JP"/>
        </w:rPr>
        <w:t>1</w:t>
      </w:r>
      <w:r w:rsidR="00A43661">
        <w:rPr>
          <w:rFonts w:hint="eastAsia"/>
          <w:szCs w:val="22"/>
          <w:lang w:eastAsia="ja-JP"/>
        </w:rPr>
        <w:t>0</w:t>
      </w:r>
      <w:r w:rsidR="00E14DDA">
        <w:rPr>
          <w:rFonts w:hint="eastAsia"/>
          <w:szCs w:val="22"/>
          <w:lang w:eastAsia="ja-JP"/>
        </w:rPr>
        <w:t>0</w:t>
      </w:r>
      <w:r w:rsidR="009A4887">
        <w:rPr>
          <w:rFonts w:hint="eastAsia"/>
          <w:szCs w:val="22"/>
          <w:lang w:eastAsia="ja-JP"/>
        </w:rPr>
        <w:t>3</w:t>
      </w:r>
      <w:r w:rsidR="00A43661" w:rsidRPr="0086543B">
        <w:rPr>
          <w:szCs w:val="22"/>
          <w:lang w:eastAsia="ja-JP"/>
        </w:rPr>
        <w:t xml:space="preserve">, </w:t>
      </w:r>
      <w:r w:rsidR="006743A0">
        <w:rPr>
          <w:rFonts w:hint="eastAsia"/>
          <w:szCs w:val="22"/>
          <w:lang w:eastAsia="ja-JP"/>
        </w:rPr>
        <w:t>Shanghai</w:t>
      </w:r>
      <w:r w:rsidR="00A43661" w:rsidRPr="0086543B">
        <w:rPr>
          <w:szCs w:val="22"/>
          <w:lang w:eastAsia="ja-JP"/>
        </w:rPr>
        <w:t xml:space="preserve">, </w:t>
      </w:r>
      <w:r w:rsidR="006743A0">
        <w:rPr>
          <w:rFonts w:hint="eastAsia"/>
          <w:szCs w:val="22"/>
          <w:lang w:eastAsia="ja-JP"/>
        </w:rPr>
        <w:t>Oct.</w:t>
      </w:r>
      <w:r w:rsidR="00A43661" w:rsidRPr="0086543B">
        <w:rPr>
          <w:szCs w:val="22"/>
          <w:lang w:eastAsia="ja-JP"/>
        </w:rPr>
        <w:t xml:space="preserve"> 201</w:t>
      </w:r>
      <w:r w:rsidR="009A4887">
        <w:rPr>
          <w:rFonts w:hint="eastAsia"/>
          <w:szCs w:val="22"/>
          <w:lang w:eastAsia="ja-JP"/>
        </w:rPr>
        <w:t>2</w:t>
      </w:r>
      <w:r w:rsidR="00A43661" w:rsidRPr="0086543B">
        <w:rPr>
          <w:szCs w:val="22"/>
          <w:lang w:eastAsia="ja-JP"/>
        </w:rPr>
        <w:t>.</w:t>
      </w:r>
    </w:p>
    <w:p w:rsidR="007853A5" w:rsidRDefault="00F46054" w:rsidP="007853A5">
      <w:pPr>
        <w:ind w:left="567" w:hanging="567"/>
        <w:rPr>
          <w:lang w:eastAsia="ja-JP"/>
        </w:rPr>
      </w:pPr>
      <w:r w:rsidRPr="003C50CA">
        <w:rPr>
          <w:szCs w:val="22"/>
          <w:lang w:eastAsia="ja-JP"/>
        </w:rPr>
        <w:t>[</w:t>
      </w:r>
      <w:r w:rsidR="00EF2474">
        <w:rPr>
          <w:rFonts w:hint="eastAsia"/>
          <w:szCs w:val="22"/>
          <w:lang w:eastAsia="ja-JP"/>
        </w:rPr>
        <w:t>2</w:t>
      </w:r>
      <w:r w:rsidRPr="003C50CA">
        <w:rPr>
          <w:szCs w:val="22"/>
          <w:lang w:eastAsia="ja-JP"/>
        </w:rPr>
        <w:t xml:space="preserve">] </w:t>
      </w:r>
      <w:r w:rsidRPr="003C50CA">
        <w:rPr>
          <w:szCs w:val="22"/>
          <w:lang w:eastAsia="ja-JP"/>
        </w:rPr>
        <w:tab/>
      </w:r>
      <w:r w:rsidR="007853A5">
        <w:rPr>
          <w:lang w:eastAsia="ja-JP"/>
        </w:rPr>
        <w:t>“4:2:2 / 4:2:0 Format Conversion Minimizing</w:t>
      </w:r>
      <w:r w:rsidR="007853A5">
        <w:rPr>
          <w:rFonts w:hint="eastAsia"/>
          <w:lang w:eastAsia="ja-JP"/>
        </w:rPr>
        <w:t xml:space="preserve"> </w:t>
      </w:r>
      <w:r w:rsidR="007853A5">
        <w:rPr>
          <w:lang w:eastAsia="ja-JP"/>
        </w:rPr>
        <w:t>Color Difference Signal Degradation in</w:t>
      </w:r>
      <w:r w:rsidR="007853A5">
        <w:rPr>
          <w:rFonts w:hint="eastAsia"/>
          <w:lang w:eastAsia="ja-JP"/>
        </w:rPr>
        <w:t xml:space="preserve"> </w:t>
      </w:r>
      <w:r w:rsidR="007853A5">
        <w:rPr>
          <w:lang w:eastAsia="ja-JP"/>
        </w:rPr>
        <w:t>Concatenated Operations</w:t>
      </w:r>
      <w:r w:rsidR="007853A5">
        <w:rPr>
          <w:rFonts w:hint="eastAsia"/>
          <w:lang w:eastAsia="ja-JP"/>
        </w:rPr>
        <w:t xml:space="preserve"> </w:t>
      </w:r>
      <w:r w:rsidR="00F20C1A">
        <w:rPr>
          <w:lang w:eastAsia="ja-JP"/>
        </w:rPr>
        <w:t>–</w:t>
      </w:r>
      <w:r w:rsidR="00F20C1A">
        <w:rPr>
          <w:rFonts w:hint="eastAsia"/>
          <w:lang w:eastAsia="ja-JP"/>
        </w:rPr>
        <w:t xml:space="preserve"> </w:t>
      </w:r>
      <w:r w:rsidR="007853A5">
        <w:rPr>
          <w:lang w:eastAsia="ja-JP"/>
        </w:rPr>
        <w:t>Filtering</w:t>
      </w:r>
      <w:r w:rsidR="00286DAD">
        <w:rPr>
          <w:rFonts w:hint="eastAsia"/>
          <w:lang w:eastAsia="ja-JP"/>
        </w:rPr>
        <w:t>,</w:t>
      </w:r>
      <w:r w:rsidR="007853A5">
        <w:rPr>
          <w:lang w:eastAsia="ja-JP"/>
        </w:rPr>
        <w:t>”</w:t>
      </w:r>
      <w:r w:rsidR="007853A5">
        <w:rPr>
          <w:rFonts w:hint="eastAsia"/>
          <w:lang w:eastAsia="ja-JP"/>
        </w:rPr>
        <w:t xml:space="preserve"> SMPTE RP2050-1:2012, Jan. 2012.</w:t>
      </w:r>
    </w:p>
    <w:p w:rsidR="00D42C05" w:rsidRDefault="00EE42B3" w:rsidP="003A3D10">
      <w:pPr>
        <w:ind w:left="567" w:hanging="567"/>
        <w:rPr>
          <w:lang w:eastAsia="ja-JP"/>
        </w:rPr>
      </w:pPr>
      <w:r>
        <w:rPr>
          <w:rFonts w:hint="eastAsia"/>
          <w:lang w:eastAsia="ja-JP"/>
        </w:rPr>
        <w:t>[</w:t>
      </w:r>
      <w:r w:rsidR="003A3D10">
        <w:rPr>
          <w:rFonts w:hint="eastAsia"/>
          <w:lang w:eastAsia="ja-JP"/>
        </w:rPr>
        <w:t>3</w:t>
      </w:r>
      <w:r>
        <w:rPr>
          <w:rFonts w:hint="eastAsia"/>
          <w:lang w:eastAsia="ja-JP"/>
        </w:rPr>
        <w:t xml:space="preserve">] </w:t>
      </w:r>
      <w:r>
        <w:rPr>
          <w:rFonts w:hint="eastAsia"/>
          <w:lang w:eastAsia="ja-JP"/>
        </w:rPr>
        <w:tab/>
      </w:r>
      <w:r>
        <w:rPr>
          <w:lang w:eastAsia="ja-JP"/>
        </w:rPr>
        <w:t>“4:2:2 / 4:2:0 Format Conversion Minimizing</w:t>
      </w:r>
      <w:r>
        <w:rPr>
          <w:rFonts w:hint="eastAsia"/>
          <w:lang w:eastAsia="ja-JP"/>
        </w:rPr>
        <w:t xml:space="preserve"> </w:t>
      </w:r>
      <w:r>
        <w:rPr>
          <w:lang w:eastAsia="ja-JP"/>
        </w:rPr>
        <w:t>Color Difference Signal Degradation in</w:t>
      </w:r>
      <w:r>
        <w:rPr>
          <w:rFonts w:hint="eastAsia"/>
          <w:lang w:eastAsia="ja-JP"/>
        </w:rPr>
        <w:t xml:space="preserve"> </w:t>
      </w:r>
      <w:r>
        <w:rPr>
          <w:lang w:eastAsia="ja-JP"/>
        </w:rPr>
        <w:t>Concatenated Operations</w:t>
      </w:r>
      <w:r>
        <w:rPr>
          <w:rFonts w:hint="eastAsia"/>
          <w:lang w:eastAsia="ja-JP"/>
        </w:rPr>
        <w:t xml:space="preserve"> </w:t>
      </w:r>
      <w:r>
        <w:rPr>
          <w:lang w:eastAsia="ja-JP"/>
        </w:rPr>
        <w:t>–</w:t>
      </w:r>
      <w:r>
        <w:rPr>
          <w:rFonts w:hint="eastAsia"/>
          <w:lang w:eastAsia="ja-JP"/>
        </w:rPr>
        <w:t xml:space="preserve"> Application,</w:t>
      </w:r>
      <w:r>
        <w:rPr>
          <w:lang w:eastAsia="ja-JP"/>
        </w:rPr>
        <w:t>”</w:t>
      </w:r>
      <w:r>
        <w:rPr>
          <w:rFonts w:hint="eastAsia"/>
          <w:lang w:eastAsia="ja-JP"/>
        </w:rPr>
        <w:t xml:space="preserve"> SMPTE EG2050-2:2012, Jan. 2012.</w:t>
      </w:r>
    </w:p>
    <w:p w:rsidR="001B560E" w:rsidRDefault="00EE3030" w:rsidP="00B70F91">
      <w:pPr>
        <w:ind w:left="567" w:hanging="567"/>
        <w:rPr>
          <w:lang w:eastAsia="ja-JP"/>
        </w:rPr>
      </w:pPr>
      <w:r w:rsidRPr="003B262C">
        <w:rPr>
          <w:rFonts w:hint="eastAsia"/>
          <w:lang w:eastAsia="ja-JP"/>
        </w:rPr>
        <w:lastRenderedPageBreak/>
        <w:t>[</w:t>
      </w:r>
      <w:r w:rsidR="003A3D10">
        <w:rPr>
          <w:rFonts w:hint="eastAsia"/>
          <w:lang w:eastAsia="ja-JP"/>
        </w:rPr>
        <w:t>4</w:t>
      </w:r>
      <w:r w:rsidRPr="003B262C">
        <w:rPr>
          <w:rFonts w:hint="eastAsia"/>
          <w:lang w:eastAsia="ja-JP"/>
        </w:rPr>
        <w:t xml:space="preserve">] </w:t>
      </w:r>
      <w:r w:rsidRPr="003B262C">
        <w:rPr>
          <w:rFonts w:hint="eastAsia"/>
          <w:lang w:eastAsia="ja-JP"/>
        </w:rPr>
        <w:tab/>
        <w:t>A.</w:t>
      </w:r>
      <w:r w:rsidR="003A3D10">
        <w:rPr>
          <w:rFonts w:hint="eastAsia"/>
          <w:lang w:eastAsia="ja-JP"/>
        </w:rPr>
        <w:t xml:space="preserve"> </w:t>
      </w:r>
      <w:r w:rsidRPr="003B262C">
        <w:rPr>
          <w:rFonts w:hint="eastAsia"/>
          <w:lang w:eastAsia="ja-JP"/>
        </w:rPr>
        <w:t xml:space="preserve">Nakagawa, </w:t>
      </w:r>
      <w:r w:rsidRPr="003B262C">
        <w:rPr>
          <w:lang w:eastAsia="ja-JP"/>
        </w:rPr>
        <w:t>“</w:t>
      </w:r>
      <w:r w:rsidRPr="003B262C">
        <w:t>The 4:2:2/4:2:0 Perfect Reconstruction Filter Set and Its Application in HD-SNG</w:t>
      </w:r>
      <w:proofErr w:type="gramStart"/>
      <w:r w:rsidRPr="003B262C">
        <w:rPr>
          <w:rFonts w:hint="eastAsia"/>
          <w:lang w:eastAsia="ja-JP"/>
        </w:rPr>
        <w:t>,</w:t>
      </w:r>
      <w:r w:rsidR="003A3D10" w:rsidRPr="003A3D10">
        <w:rPr>
          <w:lang w:eastAsia="ja-JP"/>
        </w:rPr>
        <w:t xml:space="preserve"> </w:t>
      </w:r>
      <w:r w:rsidR="003A3D10" w:rsidRPr="003B262C">
        <w:rPr>
          <w:lang w:eastAsia="ja-JP"/>
        </w:rPr>
        <w:t>”</w:t>
      </w:r>
      <w:proofErr w:type="gramEnd"/>
      <w:r w:rsidRPr="003B262C">
        <w:rPr>
          <w:rFonts w:hint="eastAsia"/>
          <w:lang w:eastAsia="ja-JP"/>
        </w:rPr>
        <w:t xml:space="preserve"> SMPTE Mot</w:t>
      </w:r>
      <w:r w:rsidR="003A3D10">
        <w:rPr>
          <w:rFonts w:hint="eastAsia"/>
          <w:lang w:eastAsia="ja-JP"/>
        </w:rPr>
        <w:t>ion</w:t>
      </w:r>
      <w:r w:rsidRPr="003B262C">
        <w:rPr>
          <w:rFonts w:hint="eastAsia"/>
          <w:lang w:eastAsia="ja-JP"/>
        </w:rPr>
        <w:t xml:space="preserve"> Imag</w:t>
      </w:r>
      <w:r w:rsidR="003A3D10">
        <w:rPr>
          <w:rFonts w:hint="eastAsia"/>
          <w:lang w:eastAsia="ja-JP"/>
        </w:rPr>
        <w:t>ing</w:t>
      </w:r>
      <w:r w:rsidRPr="003B262C">
        <w:rPr>
          <w:rFonts w:hint="eastAsia"/>
          <w:lang w:eastAsia="ja-JP"/>
        </w:rPr>
        <w:t xml:space="preserve"> J</w:t>
      </w:r>
      <w:r w:rsidR="003A3D10">
        <w:rPr>
          <w:rFonts w:hint="eastAsia"/>
          <w:lang w:eastAsia="ja-JP"/>
        </w:rPr>
        <w:t>ournal</w:t>
      </w:r>
      <w:r w:rsidRPr="003B262C">
        <w:rPr>
          <w:rFonts w:hint="eastAsia"/>
          <w:lang w:eastAsia="ja-JP"/>
        </w:rPr>
        <w:t xml:space="preserve">, </w:t>
      </w:r>
      <w:r w:rsidR="003A3D10">
        <w:rPr>
          <w:rFonts w:hint="eastAsia"/>
          <w:lang w:eastAsia="ja-JP"/>
        </w:rPr>
        <w:t>vol.</w:t>
      </w:r>
      <w:r w:rsidR="00B70F91" w:rsidRPr="003B262C">
        <w:rPr>
          <w:rFonts w:hint="eastAsia"/>
          <w:lang w:eastAsia="ja-JP"/>
        </w:rPr>
        <w:t>118</w:t>
      </w:r>
      <w:r w:rsidR="003A3D10">
        <w:rPr>
          <w:rFonts w:hint="eastAsia"/>
          <w:lang w:eastAsia="ja-JP"/>
        </w:rPr>
        <w:t>, no.5</w:t>
      </w:r>
      <w:r w:rsidR="00B70F91">
        <w:rPr>
          <w:rFonts w:hint="eastAsia"/>
          <w:lang w:eastAsia="ja-JP"/>
        </w:rPr>
        <w:t>, pp.</w:t>
      </w:r>
      <w:r w:rsidR="00B70F91" w:rsidRPr="003B262C">
        <w:rPr>
          <w:lang w:eastAsia="ja-JP"/>
        </w:rPr>
        <w:t xml:space="preserve"> 29-39</w:t>
      </w:r>
      <w:r w:rsidR="003A3D10">
        <w:rPr>
          <w:rFonts w:hint="eastAsia"/>
          <w:lang w:eastAsia="ja-JP"/>
        </w:rPr>
        <w:t xml:space="preserve">, </w:t>
      </w:r>
      <w:r w:rsidRPr="003B262C">
        <w:rPr>
          <w:rFonts w:hint="eastAsia"/>
          <w:lang w:eastAsia="ja-JP"/>
        </w:rPr>
        <w:t>July</w:t>
      </w:r>
      <w:r w:rsidR="003A3D10">
        <w:rPr>
          <w:rFonts w:hint="eastAsia"/>
          <w:lang w:eastAsia="ja-JP"/>
        </w:rPr>
        <w:t xml:space="preserve">/August </w:t>
      </w:r>
      <w:r w:rsidRPr="003B262C">
        <w:rPr>
          <w:rFonts w:hint="eastAsia"/>
          <w:lang w:eastAsia="ja-JP"/>
        </w:rPr>
        <w:t>2009</w:t>
      </w:r>
      <w:r w:rsidR="003A3D10">
        <w:rPr>
          <w:rFonts w:hint="eastAsia"/>
          <w:lang w:eastAsia="ja-JP"/>
        </w:rPr>
        <w:t>.</w:t>
      </w:r>
    </w:p>
    <w:p w:rsidR="004A1948" w:rsidRDefault="004A1948" w:rsidP="004A1948">
      <w:pPr>
        <w:ind w:left="567" w:hanging="567"/>
        <w:rPr>
          <w:lang w:eastAsia="ja-JP"/>
        </w:rPr>
      </w:pPr>
      <w:r>
        <w:rPr>
          <w:rFonts w:hint="eastAsia"/>
          <w:lang w:eastAsia="ja-JP"/>
        </w:rPr>
        <w:t xml:space="preserve">[5] </w:t>
      </w:r>
      <w:r>
        <w:rPr>
          <w:rFonts w:hint="eastAsia"/>
          <w:lang w:eastAsia="ja-JP"/>
        </w:rPr>
        <w:tab/>
      </w:r>
      <w:r>
        <w:rPr>
          <w:lang w:eastAsia="ja-JP"/>
        </w:rPr>
        <w:t>“</w:t>
      </w:r>
      <w:r>
        <w:rPr>
          <w:rFonts w:hint="eastAsia"/>
          <w:lang w:eastAsia="ja-JP"/>
        </w:rPr>
        <w:t>Test Model 5,</w:t>
      </w:r>
      <w:r>
        <w:rPr>
          <w:lang w:eastAsia="ja-JP"/>
        </w:rPr>
        <w:t>”</w:t>
      </w:r>
      <w:r>
        <w:rPr>
          <w:rFonts w:hint="eastAsia"/>
          <w:lang w:eastAsia="ja-JP"/>
        </w:rPr>
        <w:t xml:space="preserve"> ISO/IEC JCT1/SC29/WG11 MPEG93/N0400, ITU-T Q.2/15 AVC-491b, April 1993.</w:t>
      </w:r>
    </w:p>
    <w:p w:rsidR="00500536" w:rsidRDefault="00500536" w:rsidP="004A1948">
      <w:pPr>
        <w:ind w:left="567" w:hanging="567"/>
        <w:rPr>
          <w:ins w:id="202" w:author="Marta Mrak" w:date="2013-01-08T10:25:00Z"/>
          <w:szCs w:val="22"/>
          <w:lang w:eastAsia="ja-JP"/>
        </w:rPr>
      </w:pPr>
      <w:r>
        <w:rPr>
          <w:rFonts w:hint="eastAsia"/>
          <w:lang w:eastAsia="ja-JP"/>
        </w:rPr>
        <w:t xml:space="preserve">[6] </w:t>
      </w:r>
      <w:r>
        <w:rPr>
          <w:rFonts w:hint="eastAsia"/>
          <w:lang w:eastAsia="ja-JP"/>
        </w:rPr>
        <w:tab/>
        <w:t xml:space="preserve">W. Dai, M. </w:t>
      </w:r>
      <w:proofErr w:type="spellStart"/>
      <w:r>
        <w:rPr>
          <w:rFonts w:hint="eastAsia"/>
          <w:lang w:eastAsia="ja-JP"/>
        </w:rPr>
        <w:t>Krhnan</w:t>
      </w:r>
      <w:proofErr w:type="spellEnd"/>
      <w:r>
        <w:rPr>
          <w:rFonts w:hint="eastAsia"/>
          <w:lang w:eastAsia="ja-JP"/>
        </w:rPr>
        <w:t xml:space="preserve"> and P. </w:t>
      </w:r>
      <w:proofErr w:type="spellStart"/>
      <w:r>
        <w:rPr>
          <w:rFonts w:hint="eastAsia"/>
          <w:lang w:eastAsia="ja-JP"/>
        </w:rPr>
        <w:t>Topiwala</w:t>
      </w:r>
      <w:proofErr w:type="spellEnd"/>
      <w:r>
        <w:rPr>
          <w:rFonts w:hint="eastAsia"/>
          <w:lang w:eastAsia="ja-JP"/>
        </w:rPr>
        <w:t xml:space="preserve">, </w:t>
      </w:r>
      <w:r>
        <w:rPr>
          <w:lang w:eastAsia="ja-JP"/>
        </w:rPr>
        <w:t>“</w:t>
      </w:r>
      <w:r>
        <w:rPr>
          <w:rFonts w:hint="eastAsia"/>
          <w:lang w:eastAsia="ja-JP"/>
        </w:rPr>
        <w:t xml:space="preserve">AHG7: </w:t>
      </w:r>
      <w:proofErr w:type="spellStart"/>
      <w:r>
        <w:rPr>
          <w:rFonts w:hint="eastAsia"/>
          <w:lang w:eastAsia="ja-JP"/>
        </w:rPr>
        <w:t>Colour</w:t>
      </w:r>
      <w:proofErr w:type="spellEnd"/>
      <w:r>
        <w:rPr>
          <w:rFonts w:hint="eastAsia"/>
          <w:lang w:eastAsia="ja-JP"/>
        </w:rPr>
        <w:t xml:space="preserve"> spaces and </w:t>
      </w:r>
      <w:proofErr w:type="spellStart"/>
      <w:r>
        <w:rPr>
          <w:rFonts w:hint="eastAsia"/>
          <w:lang w:eastAsia="ja-JP"/>
        </w:rPr>
        <w:t>chroma</w:t>
      </w:r>
      <w:proofErr w:type="spellEnd"/>
      <w:r>
        <w:rPr>
          <w:rFonts w:hint="eastAsia"/>
          <w:lang w:eastAsia="ja-JP"/>
        </w:rPr>
        <w:t xml:space="preserve"> sampling methods for higher </w:t>
      </w:r>
      <w:proofErr w:type="spellStart"/>
      <w:r>
        <w:rPr>
          <w:rFonts w:hint="eastAsia"/>
          <w:lang w:eastAsia="ja-JP"/>
        </w:rPr>
        <w:t>chroma</w:t>
      </w:r>
      <w:proofErr w:type="spellEnd"/>
      <w:r>
        <w:rPr>
          <w:rFonts w:hint="eastAsia"/>
          <w:lang w:eastAsia="ja-JP"/>
        </w:rPr>
        <w:t xml:space="preserve"> format coding,</w:t>
      </w:r>
      <w:r>
        <w:rPr>
          <w:lang w:eastAsia="ja-JP"/>
        </w:rPr>
        <w:t>”</w:t>
      </w:r>
      <w:r>
        <w:rPr>
          <w:rFonts w:hint="eastAsia"/>
          <w:lang w:eastAsia="ja-JP"/>
        </w:rPr>
        <w:t xml:space="preserve"> </w:t>
      </w:r>
      <w:r>
        <w:rPr>
          <w:rFonts w:hint="eastAsia"/>
          <w:szCs w:val="22"/>
          <w:lang w:eastAsia="ja-JP"/>
        </w:rPr>
        <w:t>Joint Collaborative Team on Video Coding</w:t>
      </w:r>
      <w:r>
        <w:rPr>
          <w:szCs w:val="22"/>
          <w:lang w:eastAsia="ja-JP"/>
        </w:rPr>
        <w:t>, JCTVC-</w:t>
      </w:r>
      <w:r>
        <w:rPr>
          <w:rFonts w:hint="eastAsia"/>
          <w:szCs w:val="22"/>
          <w:lang w:eastAsia="ja-JP"/>
        </w:rPr>
        <w:t>K0211</w:t>
      </w:r>
      <w:r w:rsidRPr="0086543B">
        <w:rPr>
          <w:szCs w:val="22"/>
          <w:lang w:eastAsia="ja-JP"/>
        </w:rPr>
        <w:t xml:space="preserve">, </w:t>
      </w:r>
      <w:r>
        <w:rPr>
          <w:rFonts w:hint="eastAsia"/>
          <w:szCs w:val="22"/>
          <w:lang w:eastAsia="ja-JP"/>
        </w:rPr>
        <w:t>Shanghai</w:t>
      </w:r>
      <w:r w:rsidRPr="0086543B">
        <w:rPr>
          <w:szCs w:val="22"/>
          <w:lang w:eastAsia="ja-JP"/>
        </w:rPr>
        <w:t xml:space="preserve">, </w:t>
      </w:r>
      <w:r>
        <w:rPr>
          <w:rFonts w:hint="eastAsia"/>
          <w:szCs w:val="22"/>
          <w:lang w:eastAsia="ja-JP"/>
        </w:rPr>
        <w:t>Oct.</w:t>
      </w:r>
      <w:r w:rsidRPr="0086543B">
        <w:rPr>
          <w:szCs w:val="22"/>
          <w:lang w:eastAsia="ja-JP"/>
        </w:rPr>
        <w:t xml:space="preserve"> 201</w:t>
      </w:r>
      <w:r>
        <w:rPr>
          <w:rFonts w:hint="eastAsia"/>
          <w:szCs w:val="22"/>
          <w:lang w:eastAsia="ja-JP"/>
        </w:rPr>
        <w:t>2</w:t>
      </w:r>
      <w:r w:rsidRPr="0086543B">
        <w:rPr>
          <w:szCs w:val="22"/>
          <w:lang w:eastAsia="ja-JP"/>
        </w:rPr>
        <w:t>.</w:t>
      </w:r>
    </w:p>
    <w:p w:rsidR="00584662" w:rsidRDefault="00584662" w:rsidP="00584662">
      <w:pPr>
        <w:ind w:left="567" w:hanging="567"/>
        <w:rPr>
          <w:ins w:id="203" w:author="Marta Mrak" w:date="2013-01-08T10:26:00Z"/>
          <w:szCs w:val="22"/>
          <w:lang w:eastAsia="ja-JP"/>
        </w:rPr>
      </w:pPr>
      <w:ins w:id="204" w:author="Marta Mrak" w:date="2013-01-08T10:26:00Z">
        <w:r>
          <w:rPr>
            <w:rFonts w:hint="eastAsia"/>
            <w:lang w:eastAsia="ja-JP"/>
          </w:rPr>
          <w:t>[</w:t>
        </w:r>
      </w:ins>
      <w:ins w:id="205" w:author="Marta Mrak" w:date="2013-01-08T10:28:00Z">
        <w:r w:rsidR="009E54A8">
          <w:rPr>
            <w:lang w:eastAsia="ja-JP"/>
          </w:rPr>
          <w:t>7</w:t>
        </w:r>
      </w:ins>
      <w:ins w:id="206" w:author="Marta Mrak" w:date="2013-01-08T10:26:00Z">
        <w:r>
          <w:rPr>
            <w:rFonts w:hint="eastAsia"/>
            <w:lang w:eastAsia="ja-JP"/>
          </w:rPr>
          <w:t xml:space="preserve">] </w:t>
        </w:r>
        <w:r>
          <w:rPr>
            <w:rFonts w:hint="eastAsia"/>
            <w:lang w:eastAsia="ja-JP"/>
          </w:rPr>
          <w:tab/>
        </w:r>
      </w:ins>
      <w:ins w:id="207" w:author="Marta Mrak" w:date="2013-01-08T10:27:00Z">
        <w:r>
          <w:rPr>
            <w:lang w:eastAsia="ja-JP"/>
          </w:rPr>
          <w:t xml:space="preserve">A. </w:t>
        </w:r>
        <w:proofErr w:type="spellStart"/>
        <w:r>
          <w:rPr>
            <w:lang w:eastAsia="ja-JP"/>
          </w:rPr>
          <w:t>Gabriellini</w:t>
        </w:r>
        <w:proofErr w:type="spellEnd"/>
        <w:r>
          <w:rPr>
            <w:lang w:eastAsia="ja-JP"/>
          </w:rPr>
          <w:t xml:space="preserve"> and M. Mrak</w:t>
        </w:r>
      </w:ins>
      <w:ins w:id="208" w:author="Marta Mrak" w:date="2013-01-08T10:26:00Z">
        <w:r>
          <w:rPr>
            <w:rFonts w:hint="eastAsia"/>
            <w:lang w:eastAsia="ja-JP"/>
          </w:rPr>
          <w:t xml:space="preserve">, </w:t>
        </w:r>
        <w:r>
          <w:rPr>
            <w:lang w:eastAsia="ja-JP"/>
          </w:rPr>
          <w:t>“</w:t>
        </w:r>
      </w:ins>
      <w:ins w:id="209" w:author="Marta Mrak" w:date="2013-01-08T10:27:00Z">
        <w:r w:rsidRPr="00584662">
          <w:rPr>
            <w:lang w:eastAsia="ja-JP"/>
          </w:rPr>
          <w:t xml:space="preserve">AHG7: On processing 4:2:2 </w:t>
        </w:r>
        <w:proofErr w:type="spellStart"/>
        <w:r w:rsidRPr="00584662">
          <w:rPr>
            <w:lang w:eastAsia="ja-JP"/>
          </w:rPr>
          <w:t>chroma</w:t>
        </w:r>
        <w:proofErr w:type="spellEnd"/>
        <w:r w:rsidRPr="00584662">
          <w:rPr>
            <w:lang w:eastAsia="ja-JP"/>
          </w:rPr>
          <w:t xml:space="preserve"> format</w:t>
        </w:r>
      </w:ins>
      <w:ins w:id="210" w:author="Marta Mrak" w:date="2013-01-08T10:26:00Z">
        <w:r>
          <w:rPr>
            <w:rFonts w:hint="eastAsia"/>
            <w:lang w:eastAsia="ja-JP"/>
          </w:rPr>
          <w:t>,</w:t>
        </w:r>
        <w:r>
          <w:rPr>
            <w:lang w:eastAsia="ja-JP"/>
          </w:rPr>
          <w:t>”</w:t>
        </w:r>
        <w:r>
          <w:rPr>
            <w:rFonts w:hint="eastAsia"/>
            <w:lang w:eastAsia="ja-JP"/>
          </w:rPr>
          <w:t xml:space="preserve"> </w:t>
        </w:r>
        <w:r>
          <w:rPr>
            <w:rFonts w:hint="eastAsia"/>
            <w:szCs w:val="22"/>
            <w:lang w:eastAsia="ja-JP"/>
          </w:rPr>
          <w:t>Joint Collaborative Team on Video Coding</w:t>
        </w:r>
        <w:r>
          <w:rPr>
            <w:szCs w:val="22"/>
            <w:lang w:eastAsia="ja-JP"/>
          </w:rPr>
          <w:t>, JCTVC-</w:t>
        </w:r>
        <w:r>
          <w:rPr>
            <w:rFonts w:hint="eastAsia"/>
            <w:szCs w:val="22"/>
            <w:lang w:eastAsia="ja-JP"/>
          </w:rPr>
          <w:t>K0</w:t>
        </w:r>
      </w:ins>
      <w:ins w:id="211" w:author="Marta Mrak" w:date="2013-01-08T10:27:00Z">
        <w:r>
          <w:rPr>
            <w:szCs w:val="22"/>
            <w:lang w:eastAsia="ja-JP"/>
          </w:rPr>
          <w:t>302</w:t>
        </w:r>
      </w:ins>
      <w:ins w:id="212" w:author="Marta Mrak" w:date="2013-01-08T10:26:00Z">
        <w:r w:rsidRPr="0086543B">
          <w:rPr>
            <w:szCs w:val="22"/>
            <w:lang w:eastAsia="ja-JP"/>
          </w:rPr>
          <w:t xml:space="preserve">, </w:t>
        </w:r>
        <w:r>
          <w:rPr>
            <w:rFonts w:hint="eastAsia"/>
            <w:szCs w:val="22"/>
            <w:lang w:eastAsia="ja-JP"/>
          </w:rPr>
          <w:t>Shanghai</w:t>
        </w:r>
        <w:r w:rsidRPr="0086543B">
          <w:rPr>
            <w:szCs w:val="22"/>
            <w:lang w:eastAsia="ja-JP"/>
          </w:rPr>
          <w:t xml:space="preserve">, </w:t>
        </w:r>
        <w:r>
          <w:rPr>
            <w:rFonts w:hint="eastAsia"/>
            <w:szCs w:val="22"/>
            <w:lang w:eastAsia="ja-JP"/>
          </w:rPr>
          <w:t>Oct.</w:t>
        </w:r>
        <w:r w:rsidRPr="0086543B">
          <w:rPr>
            <w:szCs w:val="22"/>
            <w:lang w:eastAsia="ja-JP"/>
          </w:rPr>
          <w:t xml:space="preserve"> 201</w:t>
        </w:r>
        <w:r>
          <w:rPr>
            <w:rFonts w:hint="eastAsia"/>
            <w:szCs w:val="22"/>
            <w:lang w:eastAsia="ja-JP"/>
          </w:rPr>
          <w:t>2</w:t>
        </w:r>
        <w:r w:rsidRPr="0086543B">
          <w:rPr>
            <w:szCs w:val="22"/>
            <w:lang w:eastAsia="ja-JP"/>
          </w:rPr>
          <w:t>.</w:t>
        </w:r>
      </w:ins>
    </w:p>
    <w:p w:rsidR="00584662" w:rsidRPr="00584662" w:rsidRDefault="00584662" w:rsidP="00584662">
      <w:pPr>
        <w:ind w:left="567" w:hanging="567"/>
        <w:rPr>
          <w:szCs w:val="22"/>
          <w:lang w:eastAsia="ja-JP"/>
        </w:rPr>
      </w:pPr>
      <w:ins w:id="213" w:author="Marta Mrak" w:date="2013-01-08T10:26:00Z">
        <w:r>
          <w:rPr>
            <w:rFonts w:hint="eastAsia"/>
            <w:lang w:eastAsia="ja-JP"/>
          </w:rPr>
          <w:t>[</w:t>
        </w:r>
      </w:ins>
      <w:ins w:id="214" w:author="Marta Mrak" w:date="2013-01-08T10:28:00Z">
        <w:r w:rsidR="009E54A8">
          <w:rPr>
            <w:lang w:eastAsia="ja-JP"/>
          </w:rPr>
          <w:t>8</w:t>
        </w:r>
      </w:ins>
      <w:ins w:id="215" w:author="Marta Mrak" w:date="2013-01-08T10:26:00Z">
        <w:r>
          <w:rPr>
            <w:rFonts w:hint="eastAsia"/>
            <w:lang w:eastAsia="ja-JP"/>
          </w:rPr>
          <w:t xml:space="preserve">] </w:t>
        </w:r>
        <w:r>
          <w:rPr>
            <w:rFonts w:hint="eastAsia"/>
            <w:lang w:eastAsia="ja-JP"/>
          </w:rPr>
          <w:tab/>
        </w:r>
      </w:ins>
      <w:ins w:id="216" w:author="Marta Mrak" w:date="2013-01-08T10:27:00Z">
        <w:r w:rsidR="009E54A8">
          <w:rPr>
            <w:lang w:eastAsia="ja-JP"/>
          </w:rPr>
          <w:t xml:space="preserve">A. </w:t>
        </w:r>
        <w:proofErr w:type="spellStart"/>
        <w:r w:rsidR="009E54A8">
          <w:rPr>
            <w:lang w:eastAsia="ja-JP"/>
          </w:rPr>
          <w:t>Gabriellini</w:t>
        </w:r>
        <w:proofErr w:type="spellEnd"/>
        <w:r w:rsidR="009E54A8">
          <w:rPr>
            <w:lang w:eastAsia="ja-JP"/>
          </w:rPr>
          <w:t xml:space="preserve"> and M. Mrak, </w:t>
        </w:r>
      </w:ins>
      <w:ins w:id="217" w:author="Marta Mrak" w:date="2013-01-08T10:26:00Z">
        <w:r>
          <w:rPr>
            <w:lang w:eastAsia="ja-JP"/>
          </w:rPr>
          <w:t>“</w:t>
        </w:r>
      </w:ins>
      <w:ins w:id="218" w:author="Marta Mrak" w:date="2013-01-08T10:28:00Z">
        <w:r w:rsidR="009E54A8" w:rsidRPr="009E54A8">
          <w:rPr>
            <w:lang w:eastAsia="ja-JP"/>
          </w:rPr>
          <w:t xml:space="preserve">AHG7: Coding 4:2:2 </w:t>
        </w:r>
        <w:proofErr w:type="spellStart"/>
        <w:r w:rsidR="009E54A8" w:rsidRPr="009E54A8">
          <w:rPr>
            <w:lang w:eastAsia="ja-JP"/>
          </w:rPr>
          <w:t>chroma</w:t>
        </w:r>
        <w:proofErr w:type="spellEnd"/>
        <w:r w:rsidR="009E54A8" w:rsidRPr="009E54A8">
          <w:rPr>
            <w:lang w:eastAsia="ja-JP"/>
          </w:rPr>
          <w:t xml:space="preserve"> format with 4:2:0 and 4:4:4 format codecs</w:t>
        </w:r>
      </w:ins>
      <w:ins w:id="219" w:author="Marta Mrak" w:date="2013-01-08T10:26:00Z">
        <w:r>
          <w:rPr>
            <w:rFonts w:hint="eastAsia"/>
            <w:lang w:eastAsia="ja-JP"/>
          </w:rPr>
          <w:t>,</w:t>
        </w:r>
        <w:r>
          <w:rPr>
            <w:lang w:eastAsia="ja-JP"/>
          </w:rPr>
          <w:t>”</w:t>
        </w:r>
        <w:r>
          <w:rPr>
            <w:rFonts w:hint="eastAsia"/>
            <w:lang w:eastAsia="ja-JP"/>
          </w:rPr>
          <w:t xml:space="preserve"> </w:t>
        </w:r>
        <w:r>
          <w:rPr>
            <w:rFonts w:hint="eastAsia"/>
            <w:szCs w:val="22"/>
            <w:lang w:eastAsia="ja-JP"/>
          </w:rPr>
          <w:t>Joint Collaborative Team on Video Coding</w:t>
        </w:r>
        <w:r>
          <w:rPr>
            <w:szCs w:val="22"/>
            <w:lang w:eastAsia="ja-JP"/>
          </w:rPr>
          <w:t>, JCTVC-</w:t>
        </w:r>
      </w:ins>
      <w:ins w:id="220" w:author="Marta Mrak" w:date="2013-01-08T10:28:00Z">
        <w:r w:rsidR="009E54A8">
          <w:rPr>
            <w:szCs w:val="22"/>
            <w:lang w:eastAsia="ja-JP"/>
          </w:rPr>
          <w:t>L</w:t>
        </w:r>
      </w:ins>
      <w:ins w:id="221" w:author="Marta Mrak" w:date="2013-01-08T10:26:00Z">
        <w:r>
          <w:rPr>
            <w:rFonts w:hint="eastAsia"/>
            <w:szCs w:val="22"/>
            <w:lang w:eastAsia="ja-JP"/>
          </w:rPr>
          <w:t>0</w:t>
        </w:r>
      </w:ins>
      <w:ins w:id="222" w:author="Marta Mrak" w:date="2013-01-08T10:28:00Z">
        <w:r w:rsidR="009E54A8">
          <w:rPr>
            <w:szCs w:val="22"/>
            <w:lang w:eastAsia="ja-JP"/>
          </w:rPr>
          <w:t>162</w:t>
        </w:r>
      </w:ins>
      <w:ins w:id="223" w:author="Marta Mrak" w:date="2013-01-08T10:26:00Z">
        <w:r w:rsidRPr="0086543B">
          <w:rPr>
            <w:szCs w:val="22"/>
            <w:lang w:eastAsia="ja-JP"/>
          </w:rPr>
          <w:t xml:space="preserve">, </w:t>
        </w:r>
      </w:ins>
      <w:ins w:id="224" w:author="Marta Mrak" w:date="2013-01-08T10:28:00Z">
        <w:r w:rsidR="009E54A8">
          <w:rPr>
            <w:szCs w:val="22"/>
            <w:lang w:eastAsia="ja-JP"/>
          </w:rPr>
          <w:t>Geneva</w:t>
        </w:r>
      </w:ins>
      <w:ins w:id="225" w:author="Marta Mrak" w:date="2013-01-08T10:26:00Z">
        <w:r w:rsidRPr="0086543B">
          <w:rPr>
            <w:szCs w:val="22"/>
            <w:lang w:eastAsia="ja-JP"/>
          </w:rPr>
          <w:t xml:space="preserve">, </w:t>
        </w:r>
      </w:ins>
      <w:ins w:id="226" w:author="Marta Mrak" w:date="2013-01-08T10:28:00Z">
        <w:r w:rsidR="009E54A8">
          <w:rPr>
            <w:szCs w:val="22"/>
            <w:lang w:eastAsia="ja-JP"/>
          </w:rPr>
          <w:t>Jan</w:t>
        </w:r>
      </w:ins>
      <w:ins w:id="227" w:author="Marta Mrak" w:date="2013-01-08T10:26:00Z">
        <w:r>
          <w:rPr>
            <w:rFonts w:hint="eastAsia"/>
            <w:szCs w:val="22"/>
            <w:lang w:eastAsia="ja-JP"/>
          </w:rPr>
          <w:t>.</w:t>
        </w:r>
        <w:r w:rsidRPr="0086543B">
          <w:rPr>
            <w:szCs w:val="22"/>
            <w:lang w:eastAsia="ja-JP"/>
          </w:rPr>
          <w:t xml:space="preserve"> 201</w:t>
        </w:r>
      </w:ins>
      <w:ins w:id="228" w:author="Marta Mrak" w:date="2013-01-08T10:28:00Z">
        <w:r w:rsidR="009E54A8">
          <w:rPr>
            <w:szCs w:val="22"/>
            <w:lang w:eastAsia="ja-JP"/>
          </w:rPr>
          <w:t>3</w:t>
        </w:r>
      </w:ins>
      <w:ins w:id="229" w:author="Marta Mrak" w:date="2013-01-08T10:26:00Z">
        <w:r w:rsidRPr="0086543B">
          <w:rPr>
            <w:szCs w:val="22"/>
            <w:lang w:eastAsia="ja-JP"/>
          </w:rPr>
          <w:t>.</w:t>
        </w:r>
      </w:ins>
    </w:p>
    <w:p w:rsidR="00517DB5" w:rsidRDefault="00517DB5" w:rsidP="004A1948">
      <w:pPr>
        <w:ind w:left="567" w:hanging="567"/>
        <w:rPr>
          <w:lang w:eastAsia="ja-JP"/>
        </w:rPr>
      </w:pPr>
      <w:r>
        <w:rPr>
          <w:rFonts w:hint="eastAsia"/>
          <w:lang w:eastAsia="ja-JP"/>
        </w:rPr>
        <w:t>[</w:t>
      </w:r>
      <w:ins w:id="230" w:author="Marta Mrak" w:date="2013-01-08T10:28:00Z">
        <w:r w:rsidR="009E54A8">
          <w:rPr>
            <w:lang w:eastAsia="ja-JP"/>
          </w:rPr>
          <w:t>9</w:t>
        </w:r>
      </w:ins>
      <w:del w:id="231" w:author="Marta Mrak" w:date="2013-01-08T10:26:00Z">
        <w:r w:rsidR="00871E11" w:rsidDel="00584662">
          <w:rPr>
            <w:rFonts w:hint="eastAsia"/>
            <w:lang w:eastAsia="ja-JP"/>
          </w:rPr>
          <w:delText>7</w:delText>
        </w:r>
      </w:del>
      <w:r>
        <w:rPr>
          <w:rFonts w:hint="eastAsia"/>
          <w:lang w:eastAsia="ja-JP"/>
        </w:rPr>
        <w:t xml:space="preserve">] </w:t>
      </w:r>
      <w:r>
        <w:rPr>
          <w:rFonts w:hint="eastAsia"/>
          <w:lang w:eastAsia="ja-JP"/>
        </w:rPr>
        <w:tab/>
        <w:t xml:space="preserve">T. Chujoh, </w:t>
      </w:r>
      <w:r>
        <w:rPr>
          <w:lang w:eastAsia="ja-JP"/>
        </w:rPr>
        <w:t>“</w:t>
      </w:r>
      <w:r w:rsidRPr="00517DB5">
        <w:rPr>
          <w:lang w:eastAsia="ja-JP"/>
        </w:rPr>
        <w:t>AHG7: Chroma sampling filter hint SEI</w:t>
      </w:r>
      <w:r>
        <w:rPr>
          <w:rFonts w:hint="eastAsia"/>
          <w:lang w:eastAsia="ja-JP"/>
        </w:rPr>
        <w:t>,</w:t>
      </w:r>
      <w:r>
        <w:rPr>
          <w:lang w:eastAsia="ja-JP"/>
        </w:rPr>
        <w:t>”</w:t>
      </w:r>
      <w:r w:rsidRPr="00517DB5">
        <w:rPr>
          <w:rFonts w:hint="eastAsia"/>
          <w:szCs w:val="22"/>
          <w:lang w:eastAsia="ja-JP"/>
        </w:rPr>
        <w:t xml:space="preserve"> </w:t>
      </w:r>
      <w:r>
        <w:rPr>
          <w:rFonts w:hint="eastAsia"/>
          <w:szCs w:val="22"/>
          <w:lang w:eastAsia="ja-JP"/>
        </w:rPr>
        <w:t>Joint Collaborative Team on Video Coding</w:t>
      </w:r>
      <w:r>
        <w:rPr>
          <w:szCs w:val="22"/>
          <w:lang w:eastAsia="ja-JP"/>
        </w:rPr>
        <w:t>, JCTVC-</w:t>
      </w:r>
      <w:r>
        <w:rPr>
          <w:rFonts w:hint="eastAsia"/>
          <w:szCs w:val="22"/>
          <w:lang w:eastAsia="ja-JP"/>
        </w:rPr>
        <w:t>K0152</w:t>
      </w:r>
      <w:r w:rsidRPr="0086543B">
        <w:rPr>
          <w:szCs w:val="22"/>
          <w:lang w:eastAsia="ja-JP"/>
        </w:rPr>
        <w:t xml:space="preserve">, </w:t>
      </w:r>
      <w:r>
        <w:rPr>
          <w:rFonts w:hint="eastAsia"/>
          <w:szCs w:val="22"/>
          <w:lang w:eastAsia="ja-JP"/>
        </w:rPr>
        <w:t>Shanghai</w:t>
      </w:r>
      <w:r w:rsidRPr="0086543B">
        <w:rPr>
          <w:szCs w:val="22"/>
          <w:lang w:eastAsia="ja-JP"/>
        </w:rPr>
        <w:t xml:space="preserve">, </w:t>
      </w:r>
      <w:r>
        <w:rPr>
          <w:rFonts w:hint="eastAsia"/>
          <w:szCs w:val="22"/>
          <w:lang w:eastAsia="ja-JP"/>
        </w:rPr>
        <w:t>Oct.</w:t>
      </w:r>
      <w:r w:rsidRPr="0086543B">
        <w:rPr>
          <w:szCs w:val="22"/>
          <w:lang w:eastAsia="ja-JP"/>
        </w:rPr>
        <w:t xml:space="preserve"> 201</w:t>
      </w:r>
      <w:r>
        <w:rPr>
          <w:rFonts w:hint="eastAsia"/>
          <w:szCs w:val="22"/>
          <w:lang w:eastAsia="ja-JP"/>
        </w:rPr>
        <w:t>2</w:t>
      </w:r>
      <w:r w:rsidRPr="0086543B">
        <w:rPr>
          <w:szCs w:val="22"/>
          <w:lang w:eastAsia="ja-JP"/>
        </w:rPr>
        <w:t>.</w:t>
      </w:r>
      <w:r>
        <w:rPr>
          <w:rFonts w:hint="eastAsia"/>
          <w:lang w:eastAsia="ja-JP"/>
        </w:rPr>
        <w:t xml:space="preserve"> </w:t>
      </w:r>
    </w:p>
    <w:p w:rsidR="00E553DC" w:rsidRPr="003A3D10" w:rsidRDefault="00E553DC" w:rsidP="001B560E">
      <w:pPr>
        <w:jc w:val="both"/>
        <w:rPr>
          <w:szCs w:val="22"/>
          <w:lang w:eastAsia="ja-JP"/>
        </w:rPr>
      </w:pPr>
    </w:p>
    <w:p w:rsidR="001B560E" w:rsidRDefault="001B560E" w:rsidP="001B560E">
      <w:pPr>
        <w:pStyle w:val="1"/>
        <w:ind w:left="432" w:hanging="432"/>
        <w:jc w:val="both"/>
        <w:rPr>
          <w:rFonts w:hint="eastAsia"/>
        </w:rPr>
      </w:pPr>
      <w:r>
        <w:t>Patent rights declaration(s)</w:t>
      </w:r>
    </w:p>
    <w:p w:rsidR="004A1948" w:rsidRDefault="004A1948" w:rsidP="004A1948">
      <w:pPr>
        <w:jc w:val="both"/>
        <w:rPr>
          <w:b/>
          <w:szCs w:val="22"/>
          <w:lang w:eastAsia="ja-JP"/>
        </w:rPr>
      </w:pPr>
      <w:r w:rsidRPr="00153D02">
        <w:rPr>
          <w:rFonts w:hint="eastAsia"/>
          <w:b/>
          <w:szCs w:val="22"/>
          <w:lang w:eastAsia="ja-JP"/>
        </w:rPr>
        <w:t>TOSHIBA</w:t>
      </w:r>
      <w:r w:rsidRPr="00153D02">
        <w:rPr>
          <w:b/>
          <w:szCs w:val="22"/>
        </w:rPr>
        <w:t> Corporation may have IPR relating to the technology described in this contribution and,</w:t>
      </w:r>
      <w:r w:rsidRPr="00A01439">
        <w:rPr>
          <w:b/>
          <w:szCs w:val="22"/>
        </w:rPr>
        <w:t xml:space="preserve">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4A1948" w:rsidRDefault="004A1948" w:rsidP="004A1948">
      <w:pPr>
        <w:jc w:val="both"/>
        <w:rPr>
          <w:b/>
          <w:szCs w:val="22"/>
          <w:lang w:eastAsia="ja-JP"/>
        </w:rPr>
      </w:pPr>
      <w:r w:rsidRPr="004A1948">
        <w:rPr>
          <w:b/>
          <w:szCs w:val="22"/>
        </w:rPr>
        <w:t xml:space="preserve">FUJITSU </w:t>
      </w:r>
      <w:r w:rsidR="00481B39">
        <w:rPr>
          <w:rFonts w:hint="eastAsia"/>
          <w:b/>
          <w:szCs w:val="22"/>
          <w:lang w:eastAsia="ja-JP"/>
        </w:rPr>
        <w:t>LIMITED</w:t>
      </w:r>
      <w:r w:rsidRPr="004A1948">
        <w:rPr>
          <w:b/>
          <w:szCs w:val="22"/>
        </w:rPr>
        <w:t xml:space="preserve"> </w:t>
      </w:r>
      <w:r w:rsidRPr="00153D02">
        <w:rPr>
          <w:b/>
          <w:szCs w:val="22"/>
        </w:rPr>
        <w:t>may have IPR relating to the technology described in this contribution and,</w:t>
      </w:r>
      <w:r w:rsidRPr="00A01439">
        <w:rPr>
          <w:b/>
          <w:szCs w:val="22"/>
        </w:rPr>
        <w:t xml:space="preserve">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CC7187" w:rsidRDefault="00CC7187" w:rsidP="00CC7187">
      <w:pPr>
        <w:jc w:val="both"/>
        <w:rPr>
          <w:ins w:id="232" w:author="Marta Mrak" w:date="2013-01-08T10:24:00Z"/>
          <w:b/>
          <w:szCs w:val="22"/>
        </w:rPr>
      </w:pPr>
      <w:proofErr w:type="spellStart"/>
      <w:r>
        <w:rPr>
          <w:b/>
          <w:szCs w:val="22"/>
        </w:rPr>
        <w:t>FastVDO</w:t>
      </w:r>
      <w:proofErr w:type="spellEnd"/>
      <w:r>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584662" w:rsidRDefault="00584662" w:rsidP="00CC7187">
      <w:pPr>
        <w:jc w:val="both"/>
        <w:rPr>
          <w:b/>
          <w:szCs w:val="22"/>
        </w:rPr>
      </w:pPr>
      <w:ins w:id="233" w:author="Marta Mrak" w:date="2013-01-08T10:24:00Z">
        <w:r w:rsidRPr="00584662">
          <w:rPr>
            <w:b/>
            <w:szCs w:val="22"/>
          </w:rPr>
          <w:t>The British Broadcasting Corporation (BBC)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ins>
    </w:p>
    <w:p w:rsidR="00774712" w:rsidRPr="00CC7187" w:rsidRDefault="00774712">
      <w:pPr>
        <w:tabs>
          <w:tab w:val="clear" w:pos="360"/>
          <w:tab w:val="clear" w:pos="720"/>
          <w:tab w:val="clear" w:pos="1080"/>
          <w:tab w:val="clear" w:pos="1440"/>
        </w:tabs>
        <w:overflowPunct/>
        <w:autoSpaceDE/>
        <w:autoSpaceDN/>
        <w:adjustRightInd/>
        <w:spacing w:before="0"/>
        <w:textAlignment w:val="auto"/>
        <w:rPr>
          <w:b/>
          <w:szCs w:val="22"/>
          <w:lang w:eastAsia="ja-JP"/>
        </w:rPr>
      </w:pPr>
    </w:p>
    <w:sectPr w:rsidR="00774712" w:rsidRPr="00CC7187" w:rsidSect="00A01439">
      <w:footerReference w:type="defaul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F92" w:rsidRDefault="00C02F92">
      <w:r>
        <w:separator/>
      </w:r>
    </w:p>
  </w:endnote>
  <w:endnote w:type="continuationSeparator" w:id="0">
    <w:p w:rsidR="00C02F92" w:rsidRDefault="00C02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Arial Unicode MS"/>
    <w:panose1 w:val="020B0503020000020004"/>
    <w:charset w:val="81"/>
    <w:family w:val="swiss"/>
    <w:pitch w:val="variable"/>
    <w:sig w:usb0="900002AF" w:usb1="09D77CFB" w:usb2="00000012" w:usb3="00000000" w:csb0="00080001"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421" w:rsidRDefault="00C36421"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FE213B">
      <w:rPr>
        <w:rStyle w:val="a5"/>
        <w:noProof/>
      </w:rPr>
      <w:t>10</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ins w:id="234" w:author="Takeshi Chujoh" w:date="2013-01-15T20:02:00Z">
      <w:r w:rsidR="00FE213B">
        <w:rPr>
          <w:rStyle w:val="a5"/>
          <w:noProof/>
        </w:rPr>
        <w:t>2013-01-15</w:t>
      </w:r>
    </w:ins>
    <w:del w:id="235" w:author="Takeshi Chujoh" w:date="2013-01-13T10:52:00Z">
      <w:r w:rsidDel="00A85E6B">
        <w:rPr>
          <w:rStyle w:val="a5"/>
          <w:noProof/>
        </w:rPr>
        <w:delText>2013-01-08</w:delText>
      </w:r>
    </w:del>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F92" w:rsidRDefault="00C02F92">
      <w:r>
        <w:separator/>
      </w:r>
    </w:p>
  </w:footnote>
  <w:footnote w:type="continuationSeparator" w:id="0">
    <w:p w:rsidR="00C02F92" w:rsidRDefault="00C02F92">
      <w:r>
        <w:continuationSeparator/>
      </w:r>
    </w:p>
  </w:footnote>
  <w:footnote w:id="1">
    <w:p w:rsidR="00C36421" w:rsidRDefault="00C36421">
      <w:pPr>
        <w:pStyle w:val="af0"/>
        <w:rPr>
          <w:lang w:eastAsia="ja-JP"/>
        </w:rPr>
      </w:pPr>
      <w:r>
        <w:rPr>
          <w:rStyle w:val="af2"/>
        </w:rPr>
        <w:footnoteRef/>
      </w:r>
      <w:r>
        <w:t xml:space="preserve"> </w:t>
      </w:r>
      <w:r>
        <w:rPr>
          <w:rFonts w:hint="eastAsia"/>
          <w:lang w:eastAsia="ja-JP"/>
        </w:rPr>
        <w:t>The content written in the attached PFD document is equivalent to [4].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4">
    <w:nsid w:val="29A5600B"/>
    <w:multiLevelType w:val="hybridMultilevel"/>
    <w:tmpl w:val="A368597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7D0776"/>
    <w:multiLevelType w:val="hybridMultilevel"/>
    <w:tmpl w:val="B494476C"/>
    <w:lvl w:ilvl="0" w:tplc="04090001">
      <w:start w:val="1"/>
      <w:numFmt w:val="bullet"/>
      <w:lvlText w:val=""/>
      <w:lvlJc w:val="left"/>
      <w:pPr>
        <w:ind w:left="780" w:hanging="420"/>
      </w:pPr>
      <w:rPr>
        <w:rFonts w:ascii="Wingdings" w:hAnsi="Wingdings"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0491B15"/>
    <w:multiLevelType w:val="hybridMultilevel"/>
    <w:tmpl w:val="2FF67992"/>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6F9D185C"/>
    <w:multiLevelType w:val="hybridMultilevel"/>
    <w:tmpl w:val="0D4A11A4"/>
    <w:lvl w:ilvl="0" w:tplc="830E17D0">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8"/>
  </w:num>
  <w:num w:numId="12">
    <w:abstractNumId w:val="4"/>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2FCE"/>
    <w:rsid w:val="00020FD6"/>
    <w:rsid w:val="00025D4C"/>
    <w:rsid w:val="000267B0"/>
    <w:rsid w:val="000269C2"/>
    <w:rsid w:val="00026BC6"/>
    <w:rsid w:val="00030EBD"/>
    <w:rsid w:val="00033DEE"/>
    <w:rsid w:val="00036EE0"/>
    <w:rsid w:val="00044F53"/>
    <w:rsid w:val="000458BC"/>
    <w:rsid w:val="00045C41"/>
    <w:rsid w:val="00046C03"/>
    <w:rsid w:val="00053705"/>
    <w:rsid w:val="00065928"/>
    <w:rsid w:val="000723AF"/>
    <w:rsid w:val="0007614F"/>
    <w:rsid w:val="000809FF"/>
    <w:rsid w:val="00084453"/>
    <w:rsid w:val="000867C9"/>
    <w:rsid w:val="00086D78"/>
    <w:rsid w:val="00092388"/>
    <w:rsid w:val="00096B7B"/>
    <w:rsid w:val="000A3421"/>
    <w:rsid w:val="000A42E0"/>
    <w:rsid w:val="000A792A"/>
    <w:rsid w:val="000A7BF7"/>
    <w:rsid w:val="000B1C6B"/>
    <w:rsid w:val="000B24CF"/>
    <w:rsid w:val="000B5B95"/>
    <w:rsid w:val="000C09AC"/>
    <w:rsid w:val="000C17B6"/>
    <w:rsid w:val="000C2C85"/>
    <w:rsid w:val="000D1FE1"/>
    <w:rsid w:val="000D21D3"/>
    <w:rsid w:val="000D27DF"/>
    <w:rsid w:val="000D348A"/>
    <w:rsid w:val="000D7CEB"/>
    <w:rsid w:val="000E00F3"/>
    <w:rsid w:val="000E2E19"/>
    <w:rsid w:val="000E4B2A"/>
    <w:rsid w:val="000F158C"/>
    <w:rsid w:val="00102EB5"/>
    <w:rsid w:val="001038B7"/>
    <w:rsid w:val="00104309"/>
    <w:rsid w:val="00113C74"/>
    <w:rsid w:val="00124E38"/>
    <w:rsid w:val="0012580B"/>
    <w:rsid w:val="0013526E"/>
    <w:rsid w:val="00136AC1"/>
    <w:rsid w:val="0015141F"/>
    <w:rsid w:val="00151AA8"/>
    <w:rsid w:val="00171371"/>
    <w:rsid w:val="0017402E"/>
    <w:rsid w:val="00175A24"/>
    <w:rsid w:val="00187E58"/>
    <w:rsid w:val="0019091A"/>
    <w:rsid w:val="001909E0"/>
    <w:rsid w:val="001963B6"/>
    <w:rsid w:val="00197A81"/>
    <w:rsid w:val="001A297E"/>
    <w:rsid w:val="001A368E"/>
    <w:rsid w:val="001A5C8E"/>
    <w:rsid w:val="001A7329"/>
    <w:rsid w:val="001B4E28"/>
    <w:rsid w:val="001B560E"/>
    <w:rsid w:val="001C3525"/>
    <w:rsid w:val="001C3998"/>
    <w:rsid w:val="001C5068"/>
    <w:rsid w:val="001D0BAB"/>
    <w:rsid w:val="001D1BD2"/>
    <w:rsid w:val="001D2E2D"/>
    <w:rsid w:val="001D45FE"/>
    <w:rsid w:val="001E02BE"/>
    <w:rsid w:val="001E3B37"/>
    <w:rsid w:val="001E424D"/>
    <w:rsid w:val="001E73DB"/>
    <w:rsid w:val="001F1B2F"/>
    <w:rsid w:val="001F2594"/>
    <w:rsid w:val="001F4A83"/>
    <w:rsid w:val="00206460"/>
    <w:rsid w:val="002069B4"/>
    <w:rsid w:val="002126A7"/>
    <w:rsid w:val="00215DFC"/>
    <w:rsid w:val="00217866"/>
    <w:rsid w:val="002212DF"/>
    <w:rsid w:val="00222DE7"/>
    <w:rsid w:val="002259B5"/>
    <w:rsid w:val="00227BA7"/>
    <w:rsid w:val="002334F4"/>
    <w:rsid w:val="00235015"/>
    <w:rsid w:val="00242627"/>
    <w:rsid w:val="00243D34"/>
    <w:rsid w:val="00247AAA"/>
    <w:rsid w:val="0025118C"/>
    <w:rsid w:val="0025656B"/>
    <w:rsid w:val="00256780"/>
    <w:rsid w:val="00275BCF"/>
    <w:rsid w:val="00285C78"/>
    <w:rsid w:val="0028677E"/>
    <w:rsid w:val="00286DAD"/>
    <w:rsid w:val="00292257"/>
    <w:rsid w:val="002937A2"/>
    <w:rsid w:val="002944DA"/>
    <w:rsid w:val="00296E0E"/>
    <w:rsid w:val="002979B9"/>
    <w:rsid w:val="002A4489"/>
    <w:rsid w:val="002A455C"/>
    <w:rsid w:val="002A4E11"/>
    <w:rsid w:val="002A54E0"/>
    <w:rsid w:val="002B1595"/>
    <w:rsid w:val="002B18AC"/>
    <w:rsid w:val="002B191D"/>
    <w:rsid w:val="002C0B0D"/>
    <w:rsid w:val="002C3B6D"/>
    <w:rsid w:val="002C5371"/>
    <w:rsid w:val="002D0AF6"/>
    <w:rsid w:val="002D0DF0"/>
    <w:rsid w:val="002D2347"/>
    <w:rsid w:val="002D2A39"/>
    <w:rsid w:val="002D385C"/>
    <w:rsid w:val="002D6A51"/>
    <w:rsid w:val="002E0F05"/>
    <w:rsid w:val="002E7662"/>
    <w:rsid w:val="002F164D"/>
    <w:rsid w:val="002F21E9"/>
    <w:rsid w:val="002F5F69"/>
    <w:rsid w:val="002F772D"/>
    <w:rsid w:val="00306206"/>
    <w:rsid w:val="00306FD9"/>
    <w:rsid w:val="0031063D"/>
    <w:rsid w:val="0031351B"/>
    <w:rsid w:val="003148A2"/>
    <w:rsid w:val="00326856"/>
    <w:rsid w:val="00327C56"/>
    <w:rsid w:val="003312CE"/>
    <w:rsid w:val="003315A1"/>
    <w:rsid w:val="0033223E"/>
    <w:rsid w:val="003373EC"/>
    <w:rsid w:val="00353C9D"/>
    <w:rsid w:val="00360050"/>
    <w:rsid w:val="00363A9E"/>
    <w:rsid w:val="00363D04"/>
    <w:rsid w:val="00364164"/>
    <w:rsid w:val="003706CC"/>
    <w:rsid w:val="0037391F"/>
    <w:rsid w:val="0037437D"/>
    <w:rsid w:val="00374AE2"/>
    <w:rsid w:val="0038089B"/>
    <w:rsid w:val="003A1070"/>
    <w:rsid w:val="003A270B"/>
    <w:rsid w:val="003A2D8E"/>
    <w:rsid w:val="003A3D10"/>
    <w:rsid w:val="003A59AF"/>
    <w:rsid w:val="003B14A7"/>
    <w:rsid w:val="003B262C"/>
    <w:rsid w:val="003B4975"/>
    <w:rsid w:val="003C20E4"/>
    <w:rsid w:val="003C30A7"/>
    <w:rsid w:val="003C3DBE"/>
    <w:rsid w:val="003C54A2"/>
    <w:rsid w:val="003D5F5F"/>
    <w:rsid w:val="003E059F"/>
    <w:rsid w:val="003E6F90"/>
    <w:rsid w:val="003F2456"/>
    <w:rsid w:val="003F5D0F"/>
    <w:rsid w:val="003F728E"/>
    <w:rsid w:val="003F749A"/>
    <w:rsid w:val="0040264F"/>
    <w:rsid w:val="004040DF"/>
    <w:rsid w:val="00405827"/>
    <w:rsid w:val="00406769"/>
    <w:rsid w:val="00414101"/>
    <w:rsid w:val="00414C28"/>
    <w:rsid w:val="0041781C"/>
    <w:rsid w:val="00421DCA"/>
    <w:rsid w:val="0042225C"/>
    <w:rsid w:val="00427AF0"/>
    <w:rsid w:val="00433DDB"/>
    <w:rsid w:val="00437619"/>
    <w:rsid w:val="00444171"/>
    <w:rsid w:val="0044558C"/>
    <w:rsid w:val="00450D8D"/>
    <w:rsid w:val="004511E1"/>
    <w:rsid w:val="004537CA"/>
    <w:rsid w:val="0045636E"/>
    <w:rsid w:val="0046187F"/>
    <w:rsid w:val="004635CD"/>
    <w:rsid w:val="00481B39"/>
    <w:rsid w:val="00482856"/>
    <w:rsid w:val="004863DF"/>
    <w:rsid w:val="004913ED"/>
    <w:rsid w:val="00497828"/>
    <w:rsid w:val="004A1948"/>
    <w:rsid w:val="004A36F0"/>
    <w:rsid w:val="004A5FE4"/>
    <w:rsid w:val="004A76AC"/>
    <w:rsid w:val="004B08A7"/>
    <w:rsid w:val="004B210C"/>
    <w:rsid w:val="004B4BB0"/>
    <w:rsid w:val="004C052E"/>
    <w:rsid w:val="004C3EB4"/>
    <w:rsid w:val="004C3ECB"/>
    <w:rsid w:val="004D3E6A"/>
    <w:rsid w:val="004D405F"/>
    <w:rsid w:val="004D5D72"/>
    <w:rsid w:val="004D7A6F"/>
    <w:rsid w:val="004F4A36"/>
    <w:rsid w:val="004F61E3"/>
    <w:rsid w:val="0050037F"/>
    <w:rsid w:val="00500536"/>
    <w:rsid w:val="0050318F"/>
    <w:rsid w:val="0051015C"/>
    <w:rsid w:val="00517DB5"/>
    <w:rsid w:val="00520547"/>
    <w:rsid w:val="00523C6C"/>
    <w:rsid w:val="00525570"/>
    <w:rsid w:val="00531AE9"/>
    <w:rsid w:val="005432C7"/>
    <w:rsid w:val="005511C6"/>
    <w:rsid w:val="00553DBC"/>
    <w:rsid w:val="0055582A"/>
    <w:rsid w:val="005643BE"/>
    <w:rsid w:val="00567EC7"/>
    <w:rsid w:val="00570013"/>
    <w:rsid w:val="00572D7D"/>
    <w:rsid w:val="00574986"/>
    <w:rsid w:val="00574B63"/>
    <w:rsid w:val="00581CCB"/>
    <w:rsid w:val="00583EE2"/>
    <w:rsid w:val="005841C5"/>
    <w:rsid w:val="00584662"/>
    <w:rsid w:val="00586275"/>
    <w:rsid w:val="00591385"/>
    <w:rsid w:val="00595341"/>
    <w:rsid w:val="005A33A1"/>
    <w:rsid w:val="005A5561"/>
    <w:rsid w:val="005C1B75"/>
    <w:rsid w:val="005C2293"/>
    <w:rsid w:val="005C385F"/>
    <w:rsid w:val="005C565E"/>
    <w:rsid w:val="005C5D4F"/>
    <w:rsid w:val="005C735C"/>
    <w:rsid w:val="005E46D6"/>
    <w:rsid w:val="005F6734"/>
    <w:rsid w:val="005F6F1B"/>
    <w:rsid w:val="005F7E84"/>
    <w:rsid w:val="006019D4"/>
    <w:rsid w:val="0061342A"/>
    <w:rsid w:val="00617176"/>
    <w:rsid w:val="00620E2B"/>
    <w:rsid w:val="00624B33"/>
    <w:rsid w:val="00630572"/>
    <w:rsid w:val="00634E88"/>
    <w:rsid w:val="00637009"/>
    <w:rsid w:val="00640E46"/>
    <w:rsid w:val="00646707"/>
    <w:rsid w:val="00653E75"/>
    <w:rsid w:val="00655859"/>
    <w:rsid w:val="00664DCF"/>
    <w:rsid w:val="00665721"/>
    <w:rsid w:val="00666179"/>
    <w:rsid w:val="00666C4F"/>
    <w:rsid w:val="006707AB"/>
    <w:rsid w:val="00673AED"/>
    <w:rsid w:val="006743A0"/>
    <w:rsid w:val="00684EB5"/>
    <w:rsid w:val="0069273E"/>
    <w:rsid w:val="006947B1"/>
    <w:rsid w:val="006A1149"/>
    <w:rsid w:val="006A233A"/>
    <w:rsid w:val="006A65DF"/>
    <w:rsid w:val="006B71D2"/>
    <w:rsid w:val="006B76FA"/>
    <w:rsid w:val="006C5D39"/>
    <w:rsid w:val="006D33D3"/>
    <w:rsid w:val="006D6977"/>
    <w:rsid w:val="006E0C4A"/>
    <w:rsid w:val="006E2810"/>
    <w:rsid w:val="006E5417"/>
    <w:rsid w:val="006F02F9"/>
    <w:rsid w:val="006F6C24"/>
    <w:rsid w:val="0070039D"/>
    <w:rsid w:val="00701FF7"/>
    <w:rsid w:val="00704569"/>
    <w:rsid w:val="00704C52"/>
    <w:rsid w:val="00705E05"/>
    <w:rsid w:val="007103E4"/>
    <w:rsid w:val="00712F60"/>
    <w:rsid w:val="00720E3B"/>
    <w:rsid w:val="0072167A"/>
    <w:rsid w:val="0073195B"/>
    <w:rsid w:val="00733688"/>
    <w:rsid w:val="00736435"/>
    <w:rsid w:val="0074070A"/>
    <w:rsid w:val="00743E1E"/>
    <w:rsid w:val="00745F6B"/>
    <w:rsid w:val="007472AB"/>
    <w:rsid w:val="00752701"/>
    <w:rsid w:val="00753F29"/>
    <w:rsid w:val="0075585E"/>
    <w:rsid w:val="00773451"/>
    <w:rsid w:val="00774712"/>
    <w:rsid w:val="007768FF"/>
    <w:rsid w:val="007824D3"/>
    <w:rsid w:val="00782C4E"/>
    <w:rsid w:val="007853A5"/>
    <w:rsid w:val="00793D78"/>
    <w:rsid w:val="00794B19"/>
    <w:rsid w:val="007968F9"/>
    <w:rsid w:val="00796EE3"/>
    <w:rsid w:val="007A3E53"/>
    <w:rsid w:val="007A5942"/>
    <w:rsid w:val="007A6E88"/>
    <w:rsid w:val="007A7D29"/>
    <w:rsid w:val="007B63FB"/>
    <w:rsid w:val="007C6A9F"/>
    <w:rsid w:val="007D0894"/>
    <w:rsid w:val="007D3D3D"/>
    <w:rsid w:val="007D63AE"/>
    <w:rsid w:val="007D67E0"/>
    <w:rsid w:val="007D7467"/>
    <w:rsid w:val="007D78B6"/>
    <w:rsid w:val="007E4663"/>
    <w:rsid w:val="007F03BD"/>
    <w:rsid w:val="007F1F8B"/>
    <w:rsid w:val="007F20C3"/>
    <w:rsid w:val="007F7897"/>
    <w:rsid w:val="0080366D"/>
    <w:rsid w:val="00804389"/>
    <w:rsid w:val="00804406"/>
    <w:rsid w:val="00810A66"/>
    <w:rsid w:val="00812993"/>
    <w:rsid w:val="00814600"/>
    <w:rsid w:val="008206C8"/>
    <w:rsid w:val="0082569B"/>
    <w:rsid w:val="0083002D"/>
    <w:rsid w:val="00830CA1"/>
    <w:rsid w:val="00831D6B"/>
    <w:rsid w:val="0084387C"/>
    <w:rsid w:val="008500FC"/>
    <w:rsid w:val="00860C0F"/>
    <w:rsid w:val="0086543B"/>
    <w:rsid w:val="0086556E"/>
    <w:rsid w:val="008676E3"/>
    <w:rsid w:val="0086783E"/>
    <w:rsid w:val="00871E11"/>
    <w:rsid w:val="00872F73"/>
    <w:rsid w:val="00874A6C"/>
    <w:rsid w:val="00876C65"/>
    <w:rsid w:val="00877E58"/>
    <w:rsid w:val="008863D5"/>
    <w:rsid w:val="00887F2A"/>
    <w:rsid w:val="00891EEB"/>
    <w:rsid w:val="00894461"/>
    <w:rsid w:val="008A13AA"/>
    <w:rsid w:val="008A4B4C"/>
    <w:rsid w:val="008A7B6B"/>
    <w:rsid w:val="008B2BAD"/>
    <w:rsid w:val="008B695B"/>
    <w:rsid w:val="008C239F"/>
    <w:rsid w:val="008C3DE2"/>
    <w:rsid w:val="008C4AE1"/>
    <w:rsid w:val="008D18E9"/>
    <w:rsid w:val="008D3C88"/>
    <w:rsid w:val="008D5129"/>
    <w:rsid w:val="008D5219"/>
    <w:rsid w:val="008E477F"/>
    <w:rsid w:val="008F02A1"/>
    <w:rsid w:val="0090312D"/>
    <w:rsid w:val="00907757"/>
    <w:rsid w:val="00910494"/>
    <w:rsid w:val="00913850"/>
    <w:rsid w:val="00913FB5"/>
    <w:rsid w:val="0091443A"/>
    <w:rsid w:val="009202C6"/>
    <w:rsid w:val="009212B0"/>
    <w:rsid w:val="009234A5"/>
    <w:rsid w:val="00930270"/>
    <w:rsid w:val="00933251"/>
    <w:rsid w:val="009336F7"/>
    <w:rsid w:val="009374A7"/>
    <w:rsid w:val="009420E1"/>
    <w:rsid w:val="009458C9"/>
    <w:rsid w:val="009537CA"/>
    <w:rsid w:val="00960D5D"/>
    <w:rsid w:val="00965021"/>
    <w:rsid w:val="00966C0A"/>
    <w:rsid w:val="00967420"/>
    <w:rsid w:val="00967772"/>
    <w:rsid w:val="00967DAE"/>
    <w:rsid w:val="00970237"/>
    <w:rsid w:val="009815BA"/>
    <w:rsid w:val="00983738"/>
    <w:rsid w:val="009838FE"/>
    <w:rsid w:val="009851EB"/>
    <w:rsid w:val="009857C3"/>
    <w:rsid w:val="0098723F"/>
    <w:rsid w:val="0099182A"/>
    <w:rsid w:val="0099518F"/>
    <w:rsid w:val="00995805"/>
    <w:rsid w:val="00997B2F"/>
    <w:rsid w:val="009A0E7A"/>
    <w:rsid w:val="009A4887"/>
    <w:rsid w:val="009A523D"/>
    <w:rsid w:val="009A622A"/>
    <w:rsid w:val="009B1245"/>
    <w:rsid w:val="009B1B00"/>
    <w:rsid w:val="009B5870"/>
    <w:rsid w:val="009B6BDF"/>
    <w:rsid w:val="009C1DF1"/>
    <w:rsid w:val="009C6A89"/>
    <w:rsid w:val="009D31EA"/>
    <w:rsid w:val="009D3E86"/>
    <w:rsid w:val="009E3FA0"/>
    <w:rsid w:val="009E54A8"/>
    <w:rsid w:val="009F2CF7"/>
    <w:rsid w:val="009F3022"/>
    <w:rsid w:val="009F496B"/>
    <w:rsid w:val="009F64B1"/>
    <w:rsid w:val="009F797A"/>
    <w:rsid w:val="00A00F92"/>
    <w:rsid w:val="00A01439"/>
    <w:rsid w:val="00A023D7"/>
    <w:rsid w:val="00A02E61"/>
    <w:rsid w:val="00A0579D"/>
    <w:rsid w:val="00A05CFF"/>
    <w:rsid w:val="00A060F9"/>
    <w:rsid w:val="00A07D73"/>
    <w:rsid w:val="00A13EDB"/>
    <w:rsid w:val="00A1425B"/>
    <w:rsid w:val="00A14FE2"/>
    <w:rsid w:val="00A23185"/>
    <w:rsid w:val="00A2432A"/>
    <w:rsid w:val="00A2611D"/>
    <w:rsid w:val="00A36DBB"/>
    <w:rsid w:val="00A41D9E"/>
    <w:rsid w:val="00A43046"/>
    <w:rsid w:val="00A43661"/>
    <w:rsid w:val="00A4401F"/>
    <w:rsid w:val="00A44F19"/>
    <w:rsid w:val="00A56B97"/>
    <w:rsid w:val="00A6093D"/>
    <w:rsid w:val="00A6625F"/>
    <w:rsid w:val="00A71B04"/>
    <w:rsid w:val="00A76489"/>
    <w:rsid w:val="00A76A6D"/>
    <w:rsid w:val="00A77887"/>
    <w:rsid w:val="00A83253"/>
    <w:rsid w:val="00A85E6B"/>
    <w:rsid w:val="00A87BCE"/>
    <w:rsid w:val="00A90784"/>
    <w:rsid w:val="00A910A3"/>
    <w:rsid w:val="00A9230E"/>
    <w:rsid w:val="00A94FE6"/>
    <w:rsid w:val="00AA6E84"/>
    <w:rsid w:val="00AB00CD"/>
    <w:rsid w:val="00AB4341"/>
    <w:rsid w:val="00AC22A1"/>
    <w:rsid w:val="00AC2A16"/>
    <w:rsid w:val="00AC2C77"/>
    <w:rsid w:val="00AC6A1C"/>
    <w:rsid w:val="00AE1289"/>
    <w:rsid w:val="00AE341B"/>
    <w:rsid w:val="00AE6A5F"/>
    <w:rsid w:val="00AF0495"/>
    <w:rsid w:val="00B0393D"/>
    <w:rsid w:val="00B070A3"/>
    <w:rsid w:val="00B07CA7"/>
    <w:rsid w:val="00B1279A"/>
    <w:rsid w:val="00B15F89"/>
    <w:rsid w:val="00B238ED"/>
    <w:rsid w:val="00B244CF"/>
    <w:rsid w:val="00B302B7"/>
    <w:rsid w:val="00B32E0C"/>
    <w:rsid w:val="00B364C1"/>
    <w:rsid w:val="00B37BA7"/>
    <w:rsid w:val="00B5222E"/>
    <w:rsid w:val="00B52B53"/>
    <w:rsid w:val="00B5789C"/>
    <w:rsid w:val="00B61C96"/>
    <w:rsid w:val="00B64993"/>
    <w:rsid w:val="00B652A4"/>
    <w:rsid w:val="00B6577D"/>
    <w:rsid w:val="00B66AC5"/>
    <w:rsid w:val="00B67B12"/>
    <w:rsid w:val="00B708D6"/>
    <w:rsid w:val="00B70F91"/>
    <w:rsid w:val="00B90D33"/>
    <w:rsid w:val="00B912A8"/>
    <w:rsid w:val="00B92A72"/>
    <w:rsid w:val="00B94B06"/>
    <w:rsid w:val="00B94C28"/>
    <w:rsid w:val="00B9525E"/>
    <w:rsid w:val="00BA16CA"/>
    <w:rsid w:val="00BB29D6"/>
    <w:rsid w:val="00BB4929"/>
    <w:rsid w:val="00BB7887"/>
    <w:rsid w:val="00BC10BA"/>
    <w:rsid w:val="00BC476B"/>
    <w:rsid w:val="00BC5AFD"/>
    <w:rsid w:val="00BD0CC8"/>
    <w:rsid w:val="00BD2885"/>
    <w:rsid w:val="00BD6679"/>
    <w:rsid w:val="00BE228F"/>
    <w:rsid w:val="00BE65E0"/>
    <w:rsid w:val="00BF25C0"/>
    <w:rsid w:val="00BF49FB"/>
    <w:rsid w:val="00BF4C55"/>
    <w:rsid w:val="00BF59F1"/>
    <w:rsid w:val="00C003DC"/>
    <w:rsid w:val="00C00962"/>
    <w:rsid w:val="00C020B9"/>
    <w:rsid w:val="00C02DC5"/>
    <w:rsid w:val="00C02F92"/>
    <w:rsid w:val="00C04933"/>
    <w:rsid w:val="00C049CC"/>
    <w:rsid w:val="00C0609D"/>
    <w:rsid w:val="00C10F72"/>
    <w:rsid w:val="00C115AB"/>
    <w:rsid w:val="00C14EA6"/>
    <w:rsid w:val="00C246F8"/>
    <w:rsid w:val="00C27115"/>
    <w:rsid w:val="00C30249"/>
    <w:rsid w:val="00C36421"/>
    <w:rsid w:val="00C36FA5"/>
    <w:rsid w:val="00C45D6D"/>
    <w:rsid w:val="00C53C58"/>
    <w:rsid w:val="00C56F92"/>
    <w:rsid w:val="00C57E97"/>
    <w:rsid w:val="00C606C9"/>
    <w:rsid w:val="00C6153C"/>
    <w:rsid w:val="00C617F0"/>
    <w:rsid w:val="00C63C76"/>
    <w:rsid w:val="00C654BB"/>
    <w:rsid w:val="00C7435E"/>
    <w:rsid w:val="00C76369"/>
    <w:rsid w:val="00C81570"/>
    <w:rsid w:val="00C81CC7"/>
    <w:rsid w:val="00C83C08"/>
    <w:rsid w:val="00C85DCA"/>
    <w:rsid w:val="00C90650"/>
    <w:rsid w:val="00C93439"/>
    <w:rsid w:val="00C97D78"/>
    <w:rsid w:val="00CA6A01"/>
    <w:rsid w:val="00CB09F2"/>
    <w:rsid w:val="00CB440A"/>
    <w:rsid w:val="00CC5A42"/>
    <w:rsid w:val="00CC5C48"/>
    <w:rsid w:val="00CC7187"/>
    <w:rsid w:val="00CC7B4C"/>
    <w:rsid w:val="00CD0EAB"/>
    <w:rsid w:val="00CD1E43"/>
    <w:rsid w:val="00CD3555"/>
    <w:rsid w:val="00CD4CA7"/>
    <w:rsid w:val="00CE50DB"/>
    <w:rsid w:val="00CF34DB"/>
    <w:rsid w:val="00CF4436"/>
    <w:rsid w:val="00CF558F"/>
    <w:rsid w:val="00CF5817"/>
    <w:rsid w:val="00D01922"/>
    <w:rsid w:val="00D026DB"/>
    <w:rsid w:val="00D03BEA"/>
    <w:rsid w:val="00D041C2"/>
    <w:rsid w:val="00D04418"/>
    <w:rsid w:val="00D073E2"/>
    <w:rsid w:val="00D1132C"/>
    <w:rsid w:val="00D16865"/>
    <w:rsid w:val="00D20FFB"/>
    <w:rsid w:val="00D255B1"/>
    <w:rsid w:val="00D42C05"/>
    <w:rsid w:val="00D446EC"/>
    <w:rsid w:val="00D450A2"/>
    <w:rsid w:val="00D51BF0"/>
    <w:rsid w:val="00D55942"/>
    <w:rsid w:val="00D61046"/>
    <w:rsid w:val="00D65DEB"/>
    <w:rsid w:val="00D678FF"/>
    <w:rsid w:val="00D807BF"/>
    <w:rsid w:val="00D83BF1"/>
    <w:rsid w:val="00D83C2F"/>
    <w:rsid w:val="00D84255"/>
    <w:rsid w:val="00D94A68"/>
    <w:rsid w:val="00DA7887"/>
    <w:rsid w:val="00DB2C26"/>
    <w:rsid w:val="00DB2C50"/>
    <w:rsid w:val="00DB4F6F"/>
    <w:rsid w:val="00DD0640"/>
    <w:rsid w:val="00DD7CCB"/>
    <w:rsid w:val="00DE175A"/>
    <w:rsid w:val="00DE21D6"/>
    <w:rsid w:val="00DE45A2"/>
    <w:rsid w:val="00DE6B43"/>
    <w:rsid w:val="00DF266D"/>
    <w:rsid w:val="00DF6349"/>
    <w:rsid w:val="00DF6DF0"/>
    <w:rsid w:val="00E02A58"/>
    <w:rsid w:val="00E05E24"/>
    <w:rsid w:val="00E05FC0"/>
    <w:rsid w:val="00E11875"/>
    <w:rsid w:val="00E149AC"/>
    <w:rsid w:val="00E14DDA"/>
    <w:rsid w:val="00E17894"/>
    <w:rsid w:val="00E2047C"/>
    <w:rsid w:val="00E22592"/>
    <w:rsid w:val="00E24B2A"/>
    <w:rsid w:val="00E262D4"/>
    <w:rsid w:val="00E30FBC"/>
    <w:rsid w:val="00E30FBF"/>
    <w:rsid w:val="00E358E7"/>
    <w:rsid w:val="00E36250"/>
    <w:rsid w:val="00E4004E"/>
    <w:rsid w:val="00E411C8"/>
    <w:rsid w:val="00E51314"/>
    <w:rsid w:val="00E518F8"/>
    <w:rsid w:val="00E54511"/>
    <w:rsid w:val="00E553DC"/>
    <w:rsid w:val="00E56A3A"/>
    <w:rsid w:val="00E61DAC"/>
    <w:rsid w:val="00E75FE3"/>
    <w:rsid w:val="00E828D6"/>
    <w:rsid w:val="00E8455B"/>
    <w:rsid w:val="00E845CC"/>
    <w:rsid w:val="00E85E50"/>
    <w:rsid w:val="00E925B2"/>
    <w:rsid w:val="00E932EE"/>
    <w:rsid w:val="00EA3538"/>
    <w:rsid w:val="00EA5776"/>
    <w:rsid w:val="00EB7AB1"/>
    <w:rsid w:val="00EC181E"/>
    <w:rsid w:val="00ED3AD0"/>
    <w:rsid w:val="00EE00BF"/>
    <w:rsid w:val="00EE3030"/>
    <w:rsid w:val="00EE42B3"/>
    <w:rsid w:val="00EF2474"/>
    <w:rsid w:val="00EF48CC"/>
    <w:rsid w:val="00EF61B6"/>
    <w:rsid w:val="00F02755"/>
    <w:rsid w:val="00F07043"/>
    <w:rsid w:val="00F13F54"/>
    <w:rsid w:val="00F20C1A"/>
    <w:rsid w:val="00F37B69"/>
    <w:rsid w:val="00F408E3"/>
    <w:rsid w:val="00F43A87"/>
    <w:rsid w:val="00F46054"/>
    <w:rsid w:val="00F4769F"/>
    <w:rsid w:val="00F61E9D"/>
    <w:rsid w:val="00F672D8"/>
    <w:rsid w:val="00F73032"/>
    <w:rsid w:val="00F747F0"/>
    <w:rsid w:val="00F779FB"/>
    <w:rsid w:val="00F77BE7"/>
    <w:rsid w:val="00F833BA"/>
    <w:rsid w:val="00F848FC"/>
    <w:rsid w:val="00F91582"/>
    <w:rsid w:val="00F92235"/>
    <w:rsid w:val="00F9282A"/>
    <w:rsid w:val="00F94003"/>
    <w:rsid w:val="00F96BAD"/>
    <w:rsid w:val="00FB0E84"/>
    <w:rsid w:val="00FB4D68"/>
    <w:rsid w:val="00FC2AA0"/>
    <w:rsid w:val="00FD01C2"/>
    <w:rsid w:val="00FE213B"/>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0E00F3"/>
    <w:pPr>
      <w:keepNext/>
      <w:numPr>
        <w:numId w:val="6"/>
      </w:numPr>
      <w:spacing w:before="240" w:after="60"/>
      <w:ind w:left="360" w:hanging="360"/>
      <w:outlineLvl w:val="0"/>
    </w:pPr>
    <w:rPr>
      <w:rFonts w:ascii="Times New Roman Bold" w:hAnsi="Times New Roman Bold" w:cs="Arial"/>
      <w:b/>
      <w:bCs/>
      <w:kern w:val="32"/>
      <w:sz w:val="32"/>
      <w:szCs w:val="32"/>
    </w:rPr>
  </w:style>
  <w:style w:type="paragraph" w:styleId="2">
    <w:name w:val="heading 2"/>
    <w:basedOn w:val="a"/>
    <w:next w:val="a"/>
    <w:link w:val="20"/>
    <w:qFormat/>
    <w:rsid w:val="000E00F3"/>
    <w:pPr>
      <w:keepNext/>
      <w:numPr>
        <w:ilvl w:val="1"/>
        <w:numId w:val="6"/>
      </w:numPr>
      <w:tabs>
        <w:tab w:val="clear" w:pos="360"/>
      </w:tabs>
      <w:spacing w:before="240" w:after="60"/>
      <w:ind w:left="720" w:hanging="720"/>
      <w:outlineLvl w:val="1"/>
    </w:pPr>
    <w:rPr>
      <w:rFonts w:ascii="Times New Roman Bold" w:hAnsi="Times New Roman Bold"/>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D5F5F"/>
    <w:pPr>
      <w:tabs>
        <w:tab w:val="center" w:pos="4320"/>
        <w:tab w:val="right" w:pos="8640"/>
      </w:tabs>
    </w:pPr>
  </w:style>
  <w:style w:type="paragraph" w:styleId="a4">
    <w:name w:val="footer"/>
    <w:basedOn w:val="a"/>
    <w:rsid w:val="003D5F5F"/>
    <w:pPr>
      <w:tabs>
        <w:tab w:val="center" w:pos="4320"/>
        <w:tab w:val="right" w:pos="8640"/>
      </w:tabs>
    </w:pPr>
  </w:style>
  <w:style w:type="character" w:styleId="a5">
    <w:name w:val="page number"/>
    <w:basedOn w:val="a0"/>
    <w:rsid w:val="003D5F5F"/>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0E00F3"/>
    <w:rPr>
      <w:rFonts w:ascii="Times New Roman Bold" w:hAnsi="Times New Roman Bold"/>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cs="Times New Roman"/>
      <w:szCs w:val="20"/>
    </w:rPr>
  </w:style>
  <w:style w:type="paragraph" w:styleId="a9">
    <w:name w:val="caption"/>
    <w:basedOn w:val="a"/>
    <w:next w:val="a"/>
    <w:link w:val="aa"/>
    <w:qFormat/>
    <w:rsid w:val="00F46054"/>
    <w:pPr>
      <w:tabs>
        <w:tab w:val="clear" w:pos="360"/>
        <w:tab w:val="clear" w:pos="720"/>
        <w:tab w:val="clear" w:pos="1080"/>
        <w:tab w:val="clear" w:pos="1440"/>
        <w:tab w:val="left" w:pos="794"/>
        <w:tab w:val="left" w:pos="1191"/>
        <w:tab w:val="left" w:pos="1588"/>
        <w:tab w:val="left" w:pos="1985"/>
      </w:tabs>
      <w:spacing w:before="120"/>
    </w:pPr>
    <w:rPr>
      <w:b/>
      <w:bCs/>
      <w:sz w:val="21"/>
      <w:szCs w:val="21"/>
      <w:lang w:val="en-GB"/>
    </w:rPr>
  </w:style>
  <w:style w:type="table" w:styleId="ab">
    <w:name w:val="Table Grid"/>
    <w:basedOn w:val="a1"/>
    <w:uiPriority w:val="59"/>
    <w:rsid w:val="00F779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quation">
    <w:name w:val="Equation"/>
    <w:basedOn w:val="a"/>
    <w:uiPriority w:val="99"/>
    <w:rsid w:val="0040264F"/>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10">
    <w:name w:val="index 1"/>
    <w:basedOn w:val="a"/>
    <w:next w:val="a"/>
    <w:autoRedefine/>
    <w:uiPriority w:val="99"/>
    <w:rsid w:val="0040264F"/>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character" w:customStyle="1" w:styleId="aa">
    <w:name w:val="図表番号 (文字)"/>
    <w:link w:val="a9"/>
    <w:locked/>
    <w:rsid w:val="0040264F"/>
    <w:rPr>
      <w:b/>
      <w:bCs/>
      <w:sz w:val="21"/>
      <w:szCs w:val="21"/>
      <w:lang w:val="en-GB" w:eastAsia="en-US"/>
    </w:rPr>
  </w:style>
  <w:style w:type="table" w:styleId="3-D3">
    <w:name w:val="Table 3D effects 3"/>
    <w:basedOn w:val="a1"/>
    <w:rsid w:val="00F672D8"/>
    <w:pPr>
      <w:tabs>
        <w:tab w:val="left" w:pos="360"/>
        <w:tab w:val="left" w:pos="720"/>
        <w:tab w:val="left" w:pos="1080"/>
        <w:tab w:val="left" w:pos="1440"/>
      </w:tabs>
      <w:overflowPunct w:val="0"/>
      <w:autoSpaceDE w:val="0"/>
      <w:autoSpaceDN w:val="0"/>
      <w:adjustRightInd w:val="0"/>
      <w:spacing w:before="136"/>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c">
    <w:name w:val="No Spacing"/>
    <w:uiPriority w:val="1"/>
    <w:qFormat/>
    <w:rsid w:val="00AC2C77"/>
    <w:pPr>
      <w:widowControl w:val="0"/>
      <w:jc w:val="both"/>
    </w:pPr>
    <w:rPr>
      <w:rFonts w:ascii="Century" w:hAnsi="Century"/>
      <w:kern w:val="2"/>
      <w:sz w:val="21"/>
      <w:szCs w:val="24"/>
    </w:rPr>
  </w:style>
  <w:style w:type="paragraph" w:customStyle="1" w:styleId="tableheading">
    <w:name w:val="table heading"/>
    <w:basedOn w:val="a"/>
    <w:rsid w:val="00497828"/>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a"/>
    <w:link w:val="tablesyntaxChar"/>
    <w:rsid w:val="0049782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497828"/>
    <w:rPr>
      <w:rFonts w:ascii="Times" w:eastAsia="Malgun Gothic" w:hAnsi="Times"/>
      <w:lang w:val="en-GB" w:eastAsia="en-US"/>
    </w:rPr>
  </w:style>
  <w:style w:type="paragraph" w:styleId="ad">
    <w:name w:val="Document Map"/>
    <w:basedOn w:val="a"/>
    <w:link w:val="ae"/>
    <w:rsid w:val="00A44F19"/>
    <w:rPr>
      <w:rFonts w:ascii="MS UI Gothic" w:eastAsia="MS UI Gothic"/>
      <w:sz w:val="18"/>
      <w:szCs w:val="18"/>
    </w:rPr>
  </w:style>
  <w:style w:type="character" w:customStyle="1" w:styleId="ae">
    <w:name w:val="見出しマップ (文字)"/>
    <w:basedOn w:val="a0"/>
    <w:link w:val="ad"/>
    <w:rsid w:val="00A44F19"/>
    <w:rPr>
      <w:rFonts w:ascii="MS UI Gothic" w:eastAsia="MS UI Gothic"/>
      <w:sz w:val="18"/>
      <w:szCs w:val="18"/>
      <w:lang w:eastAsia="en-US"/>
    </w:rPr>
  </w:style>
  <w:style w:type="paragraph" w:customStyle="1" w:styleId="tablecell">
    <w:name w:val="table cell"/>
    <w:basedOn w:val="a"/>
    <w:rsid w:val="008B2BAD"/>
    <w:pPr>
      <w:keepNext/>
      <w:keepLines/>
      <w:tabs>
        <w:tab w:val="clear" w:pos="360"/>
        <w:tab w:val="clear" w:pos="720"/>
        <w:tab w:val="clear" w:pos="1080"/>
        <w:tab w:val="clear" w:pos="1440"/>
      </w:tabs>
      <w:spacing w:before="0" w:after="60"/>
      <w:jc w:val="both"/>
    </w:pPr>
    <w:rPr>
      <w:sz w:val="20"/>
      <w:lang w:val="en-GB"/>
    </w:rPr>
  </w:style>
  <w:style w:type="paragraph" w:customStyle="1" w:styleId="Tablehead">
    <w:name w:val="Table_head"/>
    <w:basedOn w:val="Tabletext"/>
    <w:next w:val="Tabletext"/>
    <w:uiPriority w:val="99"/>
    <w:rsid w:val="007D67E0"/>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a"/>
    <w:rsid w:val="007D67E0"/>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af">
    <w:name w:val="List Paragraph"/>
    <w:basedOn w:val="a"/>
    <w:uiPriority w:val="34"/>
    <w:qFormat/>
    <w:rsid w:val="00E30FBF"/>
    <w:pPr>
      <w:ind w:leftChars="400" w:left="840"/>
    </w:pPr>
  </w:style>
  <w:style w:type="paragraph" w:styleId="af0">
    <w:name w:val="footnote text"/>
    <w:basedOn w:val="a"/>
    <w:link w:val="af1"/>
    <w:rsid w:val="00481B39"/>
    <w:pPr>
      <w:snapToGrid w:val="0"/>
    </w:pPr>
  </w:style>
  <w:style w:type="character" w:customStyle="1" w:styleId="af1">
    <w:name w:val="脚注文字列 (文字)"/>
    <w:basedOn w:val="a0"/>
    <w:link w:val="af0"/>
    <w:rsid w:val="00481B39"/>
    <w:rPr>
      <w:sz w:val="22"/>
      <w:lang w:eastAsia="en-US"/>
    </w:rPr>
  </w:style>
  <w:style w:type="character" w:styleId="af2">
    <w:name w:val="footnote reference"/>
    <w:basedOn w:val="a0"/>
    <w:rsid w:val="00481B3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0E00F3"/>
    <w:pPr>
      <w:keepNext/>
      <w:numPr>
        <w:numId w:val="6"/>
      </w:numPr>
      <w:spacing w:before="240" w:after="60"/>
      <w:ind w:left="360" w:hanging="360"/>
      <w:outlineLvl w:val="0"/>
    </w:pPr>
    <w:rPr>
      <w:rFonts w:ascii="Times New Roman Bold" w:hAnsi="Times New Roman Bold" w:cs="Arial"/>
      <w:b/>
      <w:bCs/>
      <w:kern w:val="32"/>
      <w:sz w:val="32"/>
      <w:szCs w:val="32"/>
    </w:rPr>
  </w:style>
  <w:style w:type="paragraph" w:styleId="2">
    <w:name w:val="heading 2"/>
    <w:basedOn w:val="a"/>
    <w:next w:val="a"/>
    <w:link w:val="20"/>
    <w:qFormat/>
    <w:rsid w:val="000E00F3"/>
    <w:pPr>
      <w:keepNext/>
      <w:numPr>
        <w:ilvl w:val="1"/>
        <w:numId w:val="6"/>
      </w:numPr>
      <w:tabs>
        <w:tab w:val="clear" w:pos="360"/>
      </w:tabs>
      <w:spacing w:before="240" w:after="60"/>
      <w:ind w:left="720" w:hanging="720"/>
      <w:outlineLvl w:val="1"/>
    </w:pPr>
    <w:rPr>
      <w:rFonts w:ascii="Times New Roman Bold" w:hAnsi="Times New Roman Bold"/>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D5F5F"/>
    <w:pPr>
      <w:tabs>
        <w:tab w:val="center" w:pos="4320"/>
        <w:tab w:val="right" w:pos="8640"/>
      </w:tabs>
    </w:pPr>
  </w:style>
  <w:style w:type="paragraph" w:styleId="a4">
    <w:name w:val="footer"/>
    <w:basedOn w:val="a"/>
    <w:rsid w:val="003D5F5F"/>
    <w:pPr>
      <w:tabs>
        <w:tab w:val="center" w:pos="4320"/>
        <w:tab w:val="right" w:pos="8640"/>
      </w:tabs>
    </w:pPr>
  </w:style>
  <w:style w:type="character" w:styleId="a5">
    <w:name w:val="page number"/>
    <w:basedOn w:val="a0"/>
    <w:rsid w:val="003D5F5F"/>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0E00F3"/>
    <w:rPr>
      <w:rFonts w:ascii="Times New Roman Bold" w:hAnsi="Times New Roman Bold"/>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cs="Times New Roman"/>
      <w:szCs w:val="20"/>
    </w:rPr>
  </w:style>
  <w:style w:type="paragraph" w:styleId="a9">
    <w:name w:val="caption"/>
    <w:basedOn w:val="a"/>
    <w:next w:val="a"/>
    <w:link w:val="aa"/>
    <w:qFormat/>
    <w:rsid w:val="00F46054"/>
    <w:pPr>
      <w:tabs>
        <w:tab w:val="clear" w:pos="360"/>
        <w:tab w:val="clear" w:pos="720"/>
        <w:tab w:val="clear" w:pos="1080"/>
        <w:tab w:val="clear" w:pos="1440"/>
        <w:tab w:val="left" w:pos="794"/>
        <w:tab w:val="left" w:pos="1191"/>
        <w:tab w:val="left" w:pos="1588"/>
        <w:tab w:val="left" w:pos="1985"/>
      </w:tabs>
      <w:spacing w:before="120"/>
    </w:pPr>
    <w:rPr>
      <w:b/>
      <w:bCs/>
      <w:sz w:val="21"/>
      <w:szCs w:val="21"/>
      <w:lang w:val="en-GB"/>
    </w:rPr>
  </w:style>
  <w:style w:type="table" w:styleId="ab">
    <w:name w:val="Table Grid"/>
    <w:basedOn w:val="a1"/>
    <w:uiPriority w:val="59"/>
    <w:rsid w:val="00F779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quation">
    <w:name w:val="Equation"/>
    <w:basedOn w:val="a"/>
    <w:uiPriority w:val="99"/>
    <w:rsid w:val="0040264F"/>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10">
    <w:name w:val="index 1"/>
    <w:basedOn w:val="a"/>
    <w:next w:val="a"/>
    <w:autoRedefine/>
    <w:uiPriority w:val="99"/>
    <w:rsid w:val="0040264F"/>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character" w:customStyle="1" w:styleId="aa">
    <w:name w:val="図表番号 (文字)"/>
    <w:link w:val="a9"/>
    <w:locked/>
    <w:rsid w:val="0040264F"/>
    <w:rPr>
      <w:b/>
      <w:bCs/>
      <w:sz w:val="21"/>
      <w:szCs w:val="21"/>
      <w:lang w:val="en-GB" w:eastAsia="en-US"/>
    </w:rPr>
  </w:style>
  <w:style w:type="table" w:styleId="3-D3">
    <w:name w:val="Table 3D effects 3"/>
    <w:basedOn w:val="a1"/>
    <w:rsid w:val="00F672D8"/>
    <w:pPr>
      <w:tabs>
        <w:tab w:val="left" w:pos="360"/>
        <w:tab w:val="left" w:pos="720"/>
        <w:tab w:val="left" w:pos="1080"/>
        <w:tab w:val="left" w:pos="1440"/>
      </w:tabs>
      <w:overflowPunct w:val="0"/>
      <w:autoSpaceDE w:val="0"/>
      <w:autoSpaceDN w:val="0"/>
      <w:adjustRightInd w:val="0"/>
      <w:spacing w:before="136"/>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c">
    <w:name w:val="No Spacing"/>
    <w:uiPriority w:val="1"/>
    <w:qFormat/>
    <w:rsid w:val="00AC2C77"/>
    <w:pPr>
      <w:widowControl w:val="0"/>
      <w:jc w:val="both"/>
    </w:pPr>
    <w:rPr>
      <w:rFonts w:ascii="Century" w:hAnsi="Century"/>
      <w:kern w:val="2"/>
      <w:sz w:val="21"/>
      <w:szCs w:val="24"/>
    </w:rPr>
  </w:style>
  <w:style w:type="paragraph" w:customStyle="1" w:styleId="tableheading">
    <w:name w:val="table heading"/>
    <w:basedOn w:val="a"/>
    <w:rsid w:val="00497828"/>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a"/>
    <w:link w:val="tablesyntaxChar"/>
    <w:rsid w:val="0049782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497828"/>
    <w:rPr>
      <w:rFonts w:ascii="Times" w:eastAsia="Malgun Gothic" w:hAnsi="Times"/>
      <w:lang w:val="en-GB" w:eastAsia="en-US"/>
    </w:rPr>
  </w:style>
  <w:style w:type="paragraph" w:styleId="ad">
    <w:name w:val="Document Map"/>
    <w:basedOn w:val="a"/>
    <w:link w:val="ae"/>
    <w:rsid w:val="00A44F19"/>
    <w:rPr>
      <w:rFonts w:ascii="MS UI Gothic" w:eastAsia="MS UI Gothic"/>
      <w:sz w:val="18"/>
      <w:szCs w:val="18"/>
    </w:rPr>
  </w:style>
  <w:style w:type="character" w:customStyle="1" w:styleId="ae">
    <w:name w:val="見出しマップ (文字)"/>
    <w:basedOn w:val="a0"/>
    <w:link w:val="ad"/>
    <w:rsid w:val="00A44F19"/>
    <w:rPr>
      <w:rFonts w:ascii="MS UI Gothic" w:eastAsia="MS UI Gothic"/>
      <w:sz w:val="18"/>
      <w:szCs w:val="18"/>
      <w:lang w:eastAsia="en-US"/>
    </w:rPr>
  </w:style>
  <w:style w:type="paragraph" w:customStyle="1" w:styleId="tablecell">
    <w:name w:val="table cell"/>
    <w:basedOn w:val="a"/>
    <w:rsid w:val="008B2BAD"/>
    <w:pPr>
      <w:keepNext/>
      <w:keepLines/>
      <w:tabs>
        <w:tab w:val="clear" w:pos="360"/>
        <w:tab w:val="clear" w:pos="720"/>
        <w:tab w:val="clear" w:pos="1080"/>
        <w:tab w:val="clear" w:pos="1440"/>
      </w:tabs>
      <w:spacing w:before="0" w:after="60"/>
      <w:jc w:val="both"/>
    </w:pPr>
    <w:rPr>
      <w:sz w:val="20"/>
      <w:lang w:val="en-GB"/>
    </w:rPr>
  </w:style>
  <w:style w:type="paragraph" w:customStyle="1" w:styleId="Tablehead">
    <w:name w:val="Table_head"/>
    <w:basedOn w:val="Tabletext"/>
    <w:next w:val="Tabletext"/>
    <w:uiPriority w:val="99"/>
    <w:rsid w:val="007D67E0"/>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a"/>
    <w:rsid w:val="007D67E0"/>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af">
    <w:name w:val="List Paragraph"/>
    <w:basedOn w:val="a"/>
    <w:uiPriority w:val="34"/>
    <w:qFormat/>
    <w:rsid w:val="00E30FBF"/>
    <w:pPr>
      <w:ind w:leftChars="400" w:left="840"/>
    </w:pPr>
  </w:style>
  <w:style w:type="paragraph" w:styleId="af0">
    <w:name w:val="footnote text"/>
    <w:basedOn w:val="a"/>
    <w:link w:val="af1"/>
    <w:rsid w:val="00481B39"/>
    <w:pPr>
      <w:snapToGrid w:val="0"/>
    </w:pPr>
  </w:style>
  <w:style w:type="character" w:customStyle="1" w:styleId="af1">
    <w:name w:val="脚注文字列 (文字)"/>
    <w:basedOn w:val="a0"/>
    <w:link w:val="af0"/>
    <w:rsid w:val="00481B39"/>
    <w:rPr>
      <w:sz w:val="22"/>
      <w:lang w:eastAsia="en-US"/>
    </w:rPr>
  </w:style>
  <w:style w:type="character" w:styleId="af2">
    <w:name w:val="footnote reference"/>
    <w:basedOn w:val="a0"/>
    <w:rsid w:val="00481B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90623">
      <w:bodyDiv w:val="1"/>
      <w:marLeft w:val="0"/>
      <w:marRight w:val="0"/>
      <w:marTop w:val="0"/>
      <w:marBottom w:val="0"/>
      <w:divBdr>
        <w:top w:val="none" w:sz="0" w:space="0" w:color="auto"/>
        <w:left w:val="none" w:sz="0" w:space="0" w:color="auto"/>
        <w:bottom w:val="none" w:sz="0" w:space="0" w:color="auto"/>
        <w:right w:val="none" w:sz="0" w:space="0" w:color="auto"/>
      </w:divBdr>
    </w:div>
    <w:div w:id="246698303">
      <w:bodyDiv w:val="1"/>
      <w:marLeft w:val="0"/>
      <w:marRight w:val="0"/>
      <w:marTop w:val="0"/>
      <w:marBottom w:val="0"/>
      <w:divBdr>
        <w:top w:val="none" w:sz="0" w:space="0" w:color="auto"/>
        <w:left w:val="none" w:sz="0" w:space="0" w:color="auto"/>
        <w:bottom w:val="none" w:sz="0" w:space="0" w:color="auto"/>
        <w:right w:val="none" w:sz="0" w:space="0" w:color="auto"/>
      </w:divBdr>
    </w:div>
    <w:div w:id="343362788">
      <w:bodyDiv w:val="1"/>
      <w:marLeft w:val="0"/>
      <w:marRight w:val="0"/>
      <w:marTop w:val="0"/>
      <w:marBottom w:val="0"/>
      <w:divBdr>
        <w:top w:val="none" w:sz="0" w:space="0" w:color="auto"/>
        <w:left w:val="none" w:sz="0" w:space="0" w:color="auto"/>
        <w:bottom w:val="none" w:sz="0" w:space="0" w:color="auto"/>
        <w:right w:val="none" w:sz="0" w:space="0" w:color="auto"/>
      </w:divBdr>
    </w:div>
    <w:div w:id="360323448">
      <w:bodyDiv w:val="1"/>
      <w:marLeft w:val="0"/>
      <w:marRight w:val="0"/>
      <w:marTop w:val="0"/>
      <w:marBottom w:val="0"/>
      <w:divBdr>
        <w:top w:val="none" w:sz="0" w:space="0" w:color="auto"/>
        <w:left w:val="none" w:sz="0" w:space="0" w:color="auto"/>
        <w:bottom w:val="none" w:sz="0" w:space="0" w:color="auto"/>
        <w:right w:val="none" w:sz="0" w:space="0" w:color="auto"/>
      </w:divBdr>
    </w:div>
    <w:div w:id="390201893">
      <w:bodyDiv w:val="1"/>
      <w:marLeft w:val="0"/>
      <w:marRight w:val="0"/>
      <w:marTop w:val="0"/>
      <w:marBottom w:val="0"/>
      <w:divBdr>
        <w:top w:val="none" w:sz="0" w:space="0" w:color="auto"/>
        <w:left w:val="none" w:sz="0" w:space="0" w:color="auto"/>
        <w:bottom w:val="none" w:sz="0" w:space="0" w:color="auto"/>
        <w:right w:val="none" w:sz="0" w:space="0" w:color="auto"/>
      </w:divBdr>
    </w:div>
    <w:div w:id="525605869">
      <w:bodyDiv w:val="1"/>
      <w:marLeft w:val="0"/>
      <w:marRight w:val="0"/>
      <w:marTop w:val="0"/>
      <w:marBottom w:val="0"/>
      <w:divBdr>
        <w:top w:val="none" w:sz="0" w:space="0" w:color="auto"/>
        <w:left w:val="none" w:sz="0" w:space="0" w:color="auto"/>
        <w:bottom w:val="none" w:sz="0" w:space="0" w:color="auto"/>
        <w:right w:val="none" w:sz="0" w:space="0" w:color="auto"/>
      </w:divBdr>
    </w:div>
    <w:div w:id="806970813">
      <w:bodyDiv w:val="1"/>
      <w:marLeft w:val="0"/>
      <w:marRight w:val="0"/>
      <w:marTop w:val="0"/>
      <w:marBottom w:val="0"/>
      <w:divBdr>
        <w:top w:val="none" w:sz="0" w:space="0" w:color="auto"/>
        <w:left w:val="none" w:sz="0" w:space="0" w:color="auto"/>
        <w:bottom w:val="none" w:sz="0" w:space="0" w:color="auto"/>
        <w:right w:val="none" w:sz="0" w:space="0" w:color="auto"/>
      </w:divBdr>
    </w:div>
    <w:div w:id="879515334">
      <w:bodyDiv w:val="1"/>
      <w:marLeft w:val="0"/>
      <w:marRight w:val="0"/>
      <w:marTop w:val="0"/>
      <w:marBottom w:val="0"/>
      <w:divBdr>
        <w:top w:val="none" w:sz="0" w:space="0" w:color="auto"/>
        <w:left w:val="none" w:sz="0" w:space="0" w:color="auto"/>
        <w:bottom w:val="none" w:sz="0" w:space="0" w:color="auto"/>
        <w:right w:val="none" w:sz="0" w:space="0" w:color="auto"/>
      </w:divBdr>
    </w:div>
    <w:div w:id="943340283">
      <w:bodyDiv w:val="1"/>
      <w:marLeft w:val="0"/>
      <w:marRight w:val="0"/>
      <w:marTop w:val="0"/>
      <w:marBottom w:val="0"/>
      <w:divBdr>
        <w:top w:val="none" w:sz="0" w:space="0" w:color="auto"/>
        <w:left w:val="none" w:sz="0" w:space="0" w:color="auto"/>
        <w:bottom w:val="none" w:sz="0" w:space="0" w:color="auto"/>
        <w:right w:val="none" w:sz="0" w:space="0" w:color="auto"/>
      </w:divBdr>
    </w:div>
    <w:div w:id="1004356207">
      <w:bodyDiv w:val="1"/>
      <w:marLeft w:val="0"/>
      <w:marRight w:val="0"/>
      <w:marTop w:val="0"/>
      <w:marBottom w:val="0"/>
      <w:divBdr>
        <w:top w:val="none" w:sz="0" w:space="0" w:color="auto"/>
        <w:left w:val="none" w:sz="0" w:space="0" w:color="auto"/>
        <w:bottom w:val="none" w:sz="0" w:space="0" w:color="auto"/>
        <w:right w:val="none" w:sz="0" w:space="0" w:color="auto"/>
      </w:divBdr>
    </w:div>
    <w:div w:id="1082876191">
      <w:bodyDiv w:val="1"/>
      <w:marLeft w:val="0"/>
      <w:marRight w:val="0"/>
      <w:marTop w:val="0"/>
      <w:marBottom w:val="0"/>
      <w:divBdr>
        <w:top w:val="none" w:sz="0" w:space="0" w:color="auto"/>
        <w:left w:val="none" w:sz="0" w:space="0" w:color="auto"/>
        <w:bottom w:val="none" w:sz="0" w:space="0" w:color="auto"/>
        <w:right w:val="none" w:sz="0" w:space="0" w:color="auto"/>
      </w:divBdr>
    </w:div>
    <w:div w:id="1191607821">
      <w:bodyDiv w:val="1"/>
      <w:marLeft w:val="0"/>
      <w:marRight w:val="0"/>
      <w:marTop w:val="0"/>
      <w:marBottom w:val="0"/>
      <w:divBdr>
        <w:top w:val="none" w:sz="0" w:space="0" w:color="auto"/>
        <w:left w:val="none" w:sz="0" w:space="0" w:color="auto"/>
        <w:bottom w:val="none" w:sz="0" w:space="0" w:color="auto"/>
        <w:right w:val="none" w:sz="0" w:space="0" w:color="auto"/>
      </w:divBdr>
    </w:div>
    <w:div w:id="1461536040">
      <w:bodyDiv w:val="1"/>
      <w:marLeft w:val="0"/>
      <w:marRight w:val="0"/>
      <w:marTop w:val="0"/>
      <w:marBottom w:val="0"/>
      <w:divBdr>
        <w:top w:val="none" w:sz="0" w:space="0" w:color="auto"/>
        <w:left w:val="none" w:sz="0" w:space="0" w:color="auto"/>
        <w:bottom w:val="none" w:sz="0" w:space="0" w:color="auto"/>
        <w:right w:val="none" w:sz="0" w:space="0" w:color="auto"/>
      </w:divBdr>
    </w:div>
    <w:div w:id="1465583582">
      <w:bodyDiv w:val="1"/>
      <w:marLeft w:val="0"/>
      <w:marRight w:val="0"/>
      <w:marTop w:val="0"/>
      <w:marBottom w:val="0"/>
      <w:divBdr>
        <w:top w:val="none" w:sz="0" w:space="0" w:color="auto"/>
        <w:left w:val="none" w:sz="0" w:space="0" w:color="auto"/>
        <w:bottom w:val="none" w:sz="0" w:space="0" w:color="auto"/>
        <w:right w:val="none" w:sz="0" w:space="0" w:color="auto"/>
      </w:divBdr>
    </w:div>
    <w:div w:id="1496604945">
      <w:bodyDiv w:val="1"/>
      <w:marLeft w:val="0"/>
      <w:marRight w:val="0"/>
      <w:marTop w:val="0"/>
      <w:marBottom w:val="0"/>
      <w:divBdr>
        <w:top w:val="none" w:sz="0" w:space="0" w:color="auto"/>
        <w:left w:val="none" w:sz="0" w:space="0" w:color="auto"/>
        <w:bottom w:val="none" w:sz="0" w:space="0" w:color="auto"/>
        <w:right w:val="none" w:sz="0" w:space="0" w:color="auto"/>
      </w:divBdr>
    </w:div>
    <w:div w:id="1520972469">
      <w:bodyDiv w:val="1"/>
      <w:marLeft w:val="0"/>
      <w:marRight w:val="0"/>
      <w:marTop w:val="0"/>
      <w:marBottom w:val="0"/>
      <w:divBdr>
        <w:top w:val="none" w:sz="0" w:space="0" w:color="auto"/>
        <w:left w:val="none" w:sz="0" w:space="0" w:color="auto"/>
        <w:bottom w:val="none" w:sz="0" w:space="0" w:color="auto"/>
        <w:right w:val="none" w:sz="0" w:space="0" w:color="auto"/>
      </w:divBdr>
    </w:div>
    <w:div w:id="1554998687">
      <w:bodyDiv w:val="1"/>
      <w:marLeft w:val="0"/>
      <w:marRight w:val="0"/>
      <w:marTop w:val="0"/>
      <w:marBottom w:val="0"/>
      <w:divBdr>
        <w:top w:val="none" w:sz="0" w:space="0" w:color="auto"/>
        <w:left w:val="none" w:sz="0" w:space="0" w:color="auto"/>
        <w:bottom w:val="none" w:sz="0" w:space="0" w:color="auto"/>
        <w:right w:val="none" w:sz="0" w:space="0" w:color="auto"/>
      </w:divBdr>
    </w:div>
    <w:div w:id="1634024821">
      <w:bodyDiv w:val="1"/>
      <w:marLeft w:val="0"/>
      <w:marRight w:val="0"/>
      <w:marTop w:val="0"/>
      <w:marBottom w:val="0"/>
      <w:divBdr>
        <w:top w:val="none" w:sz="0" w:space="0" w:color="auto"/>
        <w:left w:val="none" w:sz="0" w:space="0" w:color="auto"/>
        <w:bottom w:val="none" w:sz="0" w:space="0" w:color="auto"/>
        <w:right w:val="none" w:sz="0" w:space="0" w:color="auto"/>
      </w:divBdr>
    </w:div>
    <w:div w:id="1725791388">
      <w:bodyDiv w:val="1"/>
      <w:marLeft w:val="0"/>
      <w:marRight w:val="0"/>
      <w:marTop w:val="0"/>
      <w:marBottom w:val="0"/>
      <w:divBdr>
        <w:top w:val="none" w:sz="0" w:space="0" w:color="auto"/>
        <w:left w:val="none" w:sz="0" w:space="0" w:color="auto"/>
        <w:bottom w:val="none" w:sz="0" w:space="0" w:color="auto"/>
        <w:right w:val="none" w:sz="0" w:space="0" w:color="auto"/>
      </w:divBdr>
    </w:div>
    <w:div w:id="1848472000">
      <w:bodyDiv w:val="1"/>
      <w:marLeft w:val="0"/>
      <w:marRight w:val="0"/>
      <w:marTop w:val="0"/>
      <w:marBottom w:val="0"/>
      <w:divBdr>
        <w:top w:val="none" w:sz="0" w:space="0" w:color="auto"/>
        <w:left w:val="none" w:sz="0" w:space="0" w:color="auto"/>
        <w:bottom w:val="none" w:sz="0" w:space="0" w:color="auto"/>
        <w:right w:val="none" w:sz="0" w:space="0" w:color="auto"/>
      </w:divBdr>
    </w:div>
    <w:div w:id="1859270460">
      <w:bodyDiv w:val="1"/>
      <w:marLeft w:val="0"/>
      <w:marRight w:val="0"/>
      <w:marTop w:val="0"/>
      <w:marBottom w:val="0"/>
      <w:divBdr>
        <w:top w:val="none" w:sz="0" w:space="0" w:color="auto"/>
        <w:left w:val="none" w:sz="0" w:space="0" w:color="auto"/>
        <w:bottom w:val="none" w:sz="0" w:space="0" w:color="auto"/>
        <w:right w:val="none" w:sz="0" w:space="0" w:color="auto"/>
      </w:divBdr>
    </w:div>
    <w:div w:id="1874348153">
      <w:bodyDiv w:val="1"/>
      <w:marLeft w:val="0"/>
      <w:marRight w:val="0"/>
      <w:marTop w:val="0"/>
      <w:marBottom w:val="0"/>
      <w:divBdr>
        <w:top w:val="none" w:sz="0" w:space="0" w:color="auto"/>
        <w:left w:val="none" w:sz="0" w:space="0" w:color="auto"/>
        <w:bottom w:val="none" w:sz="0" w:space="0" w:color="auto"/>
        <w:right w:val="none" w:sz="0" w:space="0" w:color="auto"/>
      </w:divBdr>
    </w:div>
    <w:div w:id="213694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440E7-3D00-491A-8A3F-64A92B8EC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2885</Words>
  <Characters>16447</Characters>
  <Application>Microsoft Office Word</Application>
  <DocSecurity>0</DocSecurity>
  <Lines>137</Lines>
  <Paragraphs>38</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19294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Takeshi Chujoh</cp:lastModifiedBy>
  <cp:revision>3</cp:revision>
  <cp:lastPrinted>2012-09-27T01:27:00Z</cp:lastPrinted>
  <dcterms:created xsi:type="dcterms:W3CDTF">2013-01-15T10:41:00Z</dcterms:created>
  <dcterms:modified xsi:type="dcterms:W3CDTF">2013-01-15T11:08:00Z</dcterms:modified>
</cp:coreProperties>
</file>