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bookmarkStart w:id="0" w:name="_GoBack"/>
          <w:bookmarkEnd w:id="0"/>
          <w:p w:rsidR="006C5D39" w:rsidRPr="005B217D" w:rsidRDefault="007F758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5A1ECA1F" wp14:editId="6A3CFFE5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4131DEF7" wp14:editId="31437D5A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052CB473" wp14:editId="1F134F95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1B021F" w:rsidP="00E801D7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11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Shanghai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CN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10</w:t>
            </w:r>
            <w:r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19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Oct.</w:t>
            </w:r>
            <w:r w:rsidRPr="005E1AC6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3168" w:type="dxa"/>
          </w:tcPr>
          <w:p w:rsidR="008A4B4C" w:rsidRPr="005B217D" w:rsidRDefault="00E61DAC" w:rsidP="006D4A89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6D4A89">
              <w:rPr>
                <w:lang w:val="en-CA"/>
              </w:rPr>
              <w:t>K1007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3832"/>
        <w:gridCol w:w="236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D67B58" w:rsidP="001B021F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NAL unit header and parameter set</w:t>
            </w:r>
            <w:r w:rsidR="001B021F">
              <w:rPr>
                <w:b/>
                <w:szCs w:val="22"/>
                <w:lang w:val="en-CA"/>
              </w:rPr>
              <w:t xml:space="preserve"> designs</w:t>
            </w:r>
            <w:r>
              <w:rPr>
                <w:b/>
                <w:szCs w:val="22"/>
                <w:lang w:val="en-CA"/>
              </w:rPr>
              <w:t xml:space="preserve"> for HEV</w:t>
            </w:r>
            <w:r w:rsidR="00915372">
              <w:rPr>
                <w:b/>
                <w:szCs w:val="22"/>
                <w:lang w:val="en-CA"/>
              </w:rPr>
              <w:t xml:space="preserve">C </w:t>
            </w:r>
            <w:r>
              <w:rPr>
                <w:b/>
                <w:szCs w:val="22"/>
                <w:lang w:val="en-CA"/>
              </w:rPr>
              <w:t>extensions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02B88" w:rsidRDefault="00D67B58" w:rsidP="00D67B58">
            <w:pPr>
              <w:spacing w:before="60" w:after="60"/>
              <w:rPr>
                <w:szCs w:val="22"/>
                <w:lang w:val="en-CA"/>
              </w:rPr>
            </w:pPr>
            <w:r w:rsidRPr="00D67B58">
              <w:rPr>
                <w:szCs w:val="22"/>
                <w:lang w:val="en-CA"/>
              </w:rPr>
              <w:t>Output Document of 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02B88" w:rsidRDefault="00D67B58" w:rsidP="00EA100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Draft</w:t>
            </w:r>
          </w:p>
        </w:tc>
      </w:tr>
      <w:tr w:rsidR="00E61DAC" w:rsidRPr="005B217D" w:rsidTr="00AF00FF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8B7570" w:rsidP="00EA100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Jill Boyce</w:t>
            </w:r>
          </w:p>
          <w:p w:rsidR="008B7570" w:rsidRPr="002201B4" w:rsidRDefault="008B7570" w:rsidP="00EA100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Ye-Kui Wang</w:t>
            </w:r>
          </w:p>
        </w:tc>
        <w:tc>
          <w:tcPr>
            <w:tcW w:w="3832" w:type="dxa"/>
          </w:tcPr>
          <w:p w:rsidR="00E61DAC" w:rsidRDefault="00E61DAC">
            <w:pPr>
              <w:spacing w:before="60" w:after="60"/>
              <w:rPr>
                <w:szCs w:val="22"/>
                <w:lang w:val="en-CA"/>
              </w:rPr>
            </w:pPr>
            <w:r w:rsidRPr="002201B4">
              <w:rPr>
                <w:szCs w:val="22"/>
                <w:lang w:val="en-CA"/>
              </w:rPr>
              <w:t>Email:</w:t>
            </w:r>
            <w:r w:rsidR="00AF00FF">
              <w:rPr>
                <w:szCs w:val="22"/>
                <w:lang w:val="en-CA"/>
              </w:rPr>
              <w:t xml:space="preserve"> </w:t>
            </w:r>
            <w:hyperlink r:id="rId11" w:history="1">
              <w:r w:rsidR="00AF00FF" w:rsidRPr="0021356A">
                <w:rPr>
                  <w:rStyle w:val="Hyperlink"/>
                  <w:szCs w:val="22"/>
                  <w:lang w:val="en-CA"/>
                </w:rPr>
                <w:t>jill@vidyo.com</w:t>
              </w:r>
            </w:hyperlink>
            <w:r w:rsidR="00AF00FF">
              <w:rPr>
                <w:szCs w:val="22"/>
                <w:lang w:val="en-CA"/>
              </w:rPr>
              <w:t xml:space="preserve">  </w:t>
            </w:r>
            <w:hyperlink r:id="rId12" w:history="1">
              <w:r w:rsidR="00AF00FF" w:rsidRPr="0021356A">
                <w:rPr>
                  <w:rStyle w:val="Hyperlink"/>
                  <w:szCs w:val="22"/>
                  <w:lang w:val="en-CA"/>
                </w:rPr>
                <w:t>yekuiw@qti.qualcomm.com</w:t>
              </w:r>
            </w:hyperlink>
            <w:r w:rsidR="00AF00FF">
              <w:rPr>
                <w:szCs w:val="22"/>
                <w:lang w:val="en-CA"/>
              </w:rPr>
              <w:t xml:space="preserve"> </w:t>
            </w:r>
          </w:p>
          <w:p w:rsidR="00AF00FF" w:rsidRPr="002201B4" w:rsidRDefault="00AF00FF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236" w:type="dxa"/>
          </w:tcPr>
          <w:p w:rsidR="00CD12F2" w:rsidRPr="002201B4" w:rsidRDefault="00CD12F2" w:rsidP="00AD492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szCs w:val="22"/>
                <w:u w:val="single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02B88" w:rsidRDefault="00D67B58" w:rsidP="00D67B5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Editor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15456A" w:rsidRDefault="00D67B58" w:rsidP="00D149DD">
      <w:r>
        <w:t xml:space="preserve">This document </w:t>
      </w:r>
      <w:r w:rsidR="00755421">
        <w:t>includes the specification</w:t>
      </w:r>
      <w:r w:rsidR="001B021F">
        <w:t>s</w:t>
      </w:r>
      <w:r w:rsidR="00755421">
        <w:t xml:space="preserve"> of</w:t>
      </w:r>
      <w:r>
        <w:t xml:space="preserve"> </w:t>
      </w:r>
      <w:r w:rsidR="00915372">
        <w:t>the</w:t>
      </w:r>
      <w:r>
        <w:t xml:space="preserve"> </w:t>
      </w:r>
      <w:r w:rsidR="001B021F">
        <w:t xml:space="preserve">NAL unit header and parameter set designs for HEVC 3DV (including MV-HEVC) and scalable coding extensions </w:t>
      </w:r>
      <w:r w:rsidR="00943295">
        <w:t xml:space="preserve">agreed </w:t>
      </w:r>
      <w:r w:rsidR="001B021F">
        <w:t xml:space="preserve">at the 11th </w:t>
      </w:r>
      <w:r w:rsidR="00943295">
        <w:t xml:space="preserve">JCT-VC </w:t>
      </w:r>
      <w:r w:rsidR="00CC0812">
        <w:t>meeting.</w:t>
      </w:r>
    </w:p>
    <w:p w:rsidR="00A02B88" w:rsidRDefault="00600C43" w:rsidP="00A02B88">
      <w:pPr>
        <w:pStyle w:val="Heading1"/>
        <w:jc w:val="both"/>
        <w:rPr>
          <w:lang w:val="en-CA"/>
        </w:rPr>
      </w:pPr>
      <w:bookmarkStart w:id="1" w:name="_Ref330330380"/>
      <w:r>
        <w:rPr>
          <w:lang w:val="en-CA"/>
        </w:rPr>
        <w:t>NAL unit syntax and semantics</w:t>
      </w:r>
      <w:bookmarkEnd w:id="1"/>
    </w:p>
    <w:p w:rsidR="00A02B88" w:rsidRDefault="00943295" w:rsidP="00A02B88">
      <w:pPr>
        <w:rPr>
          <w:sz w:val="20"/>
          <w:lang w:val="en-CA"/>
        </w:rPr>
      </w:pPr>
      <w:r>
        <w:rPr>
          <w:sz w:val="20"/>
          <w:lang w:val="en-CA"/>
        </w:rPr>
        <w:t>Syntax changes relative to the NAL unit syntax in the HEVC base specification are highlighted.</w:t>
      </w:r>
    </w:p>
    <w:p w:rsidR="00943295" w:rsidRPr="0015456A" w:rsidRDefault="00943295" w:rsidP="00A02B88">
      <w:pPr>
        <w:rPr>
          <w:sz w:val="20"/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0"/>
        <w:gridCol w:w="1157"/>
      </w:tblGrid>
      <w:tr w:rsidR="00A02B88" w:rsidRPr="003F17AE" w:rsidTr="00A02B88">
        <w:trPr>
          <w:cantSplit/>
          <w:jc w:val="center"/>
        </w:trPr>
        <w:tc>
          <w:tcPr>
            <w:tcW w:w="6700" w:type="dxa"/>
          </w:tcPr>
          <w:p w:rsidR="00A02B88" w:rsidRPr="003F17AE" w:rsidRDefault="00A02B88" w:rsidP="00A02B88">
            <w:pPr>
              <w:pStyle w:val="tablesyntax"/>
            </w:pPr>
            <w:proofErr w:type="spellStart"/>
            <w:r w:rsidRPr="003F17AE">
              <w:t>nal_unit</w:t>
            </w:r>
            <w:proofErr w:type="spellEnd"/>
            <w:r w:rsidRPr="003F17AE">
              <w:t xml:space="preserve">( </w:t>
            </w:r>
            <w:proofErr w:type="spellStart"/>
            <w:r w:rsidRPr="003F17AE">
              <w:t>NumBytesInNALunit</w:t>
            </w:r>
            <w:proofErr w:type="spellEnd"/>
            <w:r w:rsidRPr="003F17AE">
              <w:t xml:space="preserve"> ) {</w:t>
            </w:r>
          </w:p>
        </w:tc>
        <w:tc>
          <w:tcPr>
            <w:tcW w:w="1157" w:type="dxa"/>
          </w:tcPr>
          <w:p w:rsidR="00A02B88" w:rsidRPr="003F17AE" w:rsidRDefault="00A02B88" w:rsidP="00A02B88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</w:pPr>
            <w:r w:rsidRPr="003F17AE">
              <w:t>Descriptor</w:t>
            </w:r>
          </w:p>
        </w:tc>
      </w:tr>
      <w:tr w:rsidR="00A02B88" w:rsidRPr="003F17AE" w:rsidTr="00A02B88">
        <w:trPr>
          <w:cantSplit/>
          <w:jc w:val="center"/>
        </w:trPr>
        <w:tc>
          <w:tcPr>
            <w:tcW w:w="6700" w:type="dxa"/>
          </w:tcPr>
          <w:p w:rsidR="00A02B88" w:rsidRPr="003F17AE" w:rsidRDefault="00A02B88" w:rsidP="00A02B88">
            <w:pPr>
              <w:pStyle w:val="tablesyntax"/>
            </w:pPr>
            <w:r w:rsidRPr="003F17AE">
              <w:rPr>
                <w:b/>
                <w:bCs/>
              </w:rPr>
              <w:tab/>
            </w:r>
            <w:proofErr w:type="spellStart"/>
            <w:r w:rsidRPr="003F17AE">
              <w:rPr>
                <w:b/>
                <w:bCs/>
              </w:rPr>
              <w:t>forbidden_zero_bit</w:t>
            </w:r>
            <w:proofErr w:type="spellEnd"/>
          </w:p>
        </w:tc>
        <w:tc>
          <w:tcPr>
            <w:tcW w:w="1157" w:type="dxa"/>
          </w:tcPr>
          <w:p w:rsidR="00A02B88" w:rsidRPr="003F17AE" w:rsidRDefault="00A02B88" w:rsidP="00A02B88">
            <w:pPr>
              <w:pStyle w:val="tablecell"/>
            </w:pPr>
            <w:r w:rsidRPr="003F17AE">
              <w:t>f(1)</w:t>
            </w:r>
          </w:p>
        </w:tc>
      </w:tr>
      <w:tr w:rsidR="00A02B88" w:rsidRPr="00CC51E1" w:rsidTr="00A02B88">
        <w:trPr>
          <w:cantSplit/>
          <w:jc w:val="center"/>
        </w:trPr>
        <w:tc>
          <w:tcPr>
            <w:tcW w:w="6700" w:type="dxa"/>
          </w:tcPr>
          <w:p w:rsidR="00A02B88" w:rsidRPr="00CC51E1" w:rsidRDefault="00A02B88" w:rsidP="00A02B88">
            <w:pPr>
              <w:pStyle w:val="tablesyntax"/>
            </w:pPr>
            <w:r w:rsidRPr="00CC51E1">
              <w:rPr>
                <w:b/>
                <w:bCs/>
              </w:rPr>
              <w:tab/>
            </w:r>
            <w:proofErr w:type="spellStart"/>
            <w:r w:rsidRPr="00CC51E1">
              <w:rPr>
                <w:b/>
                <w:bCs/>
              </w:rPr>
              <w:t>nal_unit_type</w:t>
            </w:r>
            <w:proofErr w:type="spellEnd"/>
          </w:p>
        </w:tc>
        <w:tc>
          <w:tcPr>
            <w:tcW w:w="1157" w:type="dxa"/>
          </w:tcPr>
          <w:p w:rsidR="00A02B88" w:rsidRPr="00CC51E1" w:rsidRDefault="00A02B88" w:rsidP="00A02B88">
            <w:pPr>
              <w:pStyle w:val="tablecell"/>
            </w:pPr>
            <w:r w:rsidRPr="00CC51E1">
              <w:t>u(6)</w:t>
            </w:r>
          </w:p>
        </w:tc>
      </w:tr>
      <w:tr w:rsidR="00A02B88" w:rsidRPr="00E40255" w:rsidTr="00A02B88">
        <w:trPr>
          <w:cantSplit/>
          <w:jc w:val="center"/>
        </w:trPr>
        <w:tc>
          <w:tcPr>
            <w:tcW w:w="6700" w:type="dxa"/>
          </w:tcPr>
          <w:p w:rsidR="00A02B88" w:rsidRPr="00E40255" w:rsidRDefault="00A02B88" w:rsidP="00A02B88">
            <w:pPr>
              <w:pStyle w:val="tablesyntax"/>
              <w:rPr>
                <w:b/>
                <w:bCs/>
              </w:rPr>
            </w:pPr>
            <w:r w:rsidRPr="003F17AE">
              <w:tab/>
            </w:r>
            <w:proofErr w:type="spellStart"/>
            <w:r w:rsidR="00CC0812" w:rsidRPr="00CC0812">
              <w:rPr>
                <w:b/>
                <w:highlight w:val="yellow"/>
              </w:rPr>
              <w:t>nuh</w:t>
            </w:r>
            <w:r w:rsidR="00CC0812" w:rsidRPr="00CC0812">
              <w:rPr>
                <w:b/>
                <w:bCs/>
                <w:highlight w:val="yellow"/>
              </w:rPr>
              <w:t>_</w:t>
            </w:r>
            <w:r w:rsidRPr="00A578B2">
              <w:rPr>
                <w:b/>
                <w:bCs/>
                <w:highlight w:val="yellow"/>
              </w:rPr>
              <w:t>layer_id</w:t>
            </w:r>
            <w:proofErr w:type="spellEnd"/>
            <w:r w:rsidRPr="00A578B2">
              <w:rPr>
                <w:bCs/>
                <w:highlight w:val="yellow"/>
              </w:rPr>
              <w:t xml:space="preserve"> // </w:t>
            </w:r>
            <w:r w:rsidR="00CC0812">
              <w:rPr>
                <w:bCs/>
                <w:highlight w:val="yellow"/>
              </w:rPr>
              <w:t>nuh_</w:t>
            </w:r>
            <w:r w:rsidRPr="00A578B2">
              <w:rPr>
                <w:bCs/>
                <w:highlight w:val="yellow"/>
              </w:rPr>
              <w:t>reserved_zero_6bit</w:t>
            </w:r>
            <w:r w:rsidRPr="00943295">
              <w:rPr>
                <w:bCs/>
                <w:highlight w:val="yellow"/>
              </w:rPr>
              <w:t>s</w:t>
            </w:r>
            <w:r w:rsidR="00943295" w:rsidRPr="00943295">
              <w:rPr>
                <w:bCs/>
                <w:highlight w:val="yellow"/>
              </w:rPr>
              <w:t xml:space="preserve"> in the base spec</w:t>
            </w:r>
          </w:p>
        </w:tc>
        <w:tc>
          <w:tcPr>
            <w:tcW w:w="1157" w:type="dxa"/>
          </w:tcPr>
          <w:p w:rsidR="00A02B88" w:rsidRPr="00E40255" w:rsidRDefault="00A02B88" w:rsidP="00A02B88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  <w:r w:rsidRPr="00E40255">
              <w:rPr>
                <w:b w:val="0"/>
              </w:rPr>
              <w:t>u(6)</w:t>
            </w:r>
          </w:p>
        </w:tc>
      </w:tr>
      <w:tr w:rsidR="00A02B88" w:rsidRPr="00CC51E1" w:rsidTr="00A02B88">
        <w:trPr>
          <w:cantSplit/>
          <w:jc w:val="center"/>
        </w:trPr>
        <w:tc>
          <w:tcPr>
            <w:tcW w:w="6700" w:type="dxa"/>
          </w:tcPr>
          <w:p w:rsidR="00A02B88" w:rsidRPr="00E40255" w:rsidRDefault="00A02B88" w:rsidP="00A02B88">
            <w:pPr>
              <w:pStyle w:val="tablesyntax"/>
              <w:rPr>
                <w:b/>
                <w:bCs/>
              </w:rPr>
            </w:pPr>
            <w:r w:rsidRPr="00E40255">
              <w:tab/>
            </w:r>
            <w:r w:rsidR="00CC0812" w:rsidRPr="00CC0812">
              <w:rPr>
                <w:b/>
              </w:rPr>
              <w:t>nuh_</w:t>
            </w:r>
            <w:r w:rsidRPr="00E40255">
              <w:rPr>
                <w:b/>
                <w:bCs/>
              </w:rPr>
              <w:t>temporal_id_plus1</w:t>
            </w:r>
          </w:p>
        </w:tc>
        <w:tc>
          <w:tcPr>
            <w:tcW w:w="1157" w:type="dxa"/>
          </w:tcPr>
          <w:p w:rsidR="00A02B88" w:rsidRPr="00CC51E1" w:rsidRDefault="00A02B88" w:rsidP="00A02B88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  <w:r w:rsidRPr="00E40255">
              <w:rPr>
                <w:b w:val="0"/>
              </w:rPr>
              <w:t>u(3)</w:t>
            </w:r>
          </w:p>
        </w:tc>
      </w:tr>
      <w:tr w:rsidR="00A02B88" w:rsidRPr="003F17AE" w:rsidTr="00A02B88">
        <w:trPr>
          <w:cantSplit/>
          <w:jc w:val="center"/>
        </w:trPr>
        <w:tc>
          <w:tcPr>
            <w:tcW w:w="6700" w:type="dxa"/>
          </w:tcPr>
          <w:p w:rsidR="00A02B88" w:rsidRPr="003F17AE" w:rsidRDefault="00A02B88" w:rsidP="00A02B88">
            <w:pPr>
              <w:pStyle w:val="tablesyntax"/>
            </w:pPr>
            <w:r w:rsidRPr="003F17AE">
              <w:tab/>
            </w:r>
            <w:proofErr w:type="spellStart"/>
            <w:r w:rsidRPr="003F17AE">
              <w:t>NumBytesInRBSP</w:t>
            </w:r>
            <w:proofErr w:type="spellEnd"/>
            <w:r w:rsidRPr="003F17AE">
              <w:t xml:space="preserve"> = </w:t>
            </w:r>
            <w:r>
              <w:t>0</w:t>
            </w:r>
          </w:p>
        </w:tc>
        <w:tc>
          <w:tcPr>
            <w:tcW w:w="1157" w:type="dxa"/>
          </w:tcPr>
          <w:p w:rsidR="00A02B88" w:rsidRPr="003F17AE" w:rsidRDefault="00A02B88" w:rsidP="00A02B88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</w:p>
        </w:tc>
      </w:tr>
      <w:tr w:rsidR="00A02B88" w:rsidRPr="003F17AE" w:rsidTr="00A02B88">
        <w:trPr>
          <w:cantSplit/>
          <w:jc w:val="center"/>
        </w:trPr>
        <w:tc>
          <w:tcPr>
            <w:tcW w:w="6700" w:type="dxa"/>
          </w:tcPr>
          <w:p w:rsidR="00A02B88" w:rsidRPr="003F17AE" w:rsidRDefault="00A02B88" w:rsidP="00A02B88">
            <w:pPr>
              <w:pStyle w:val="tablesyntax"/>
            </w:pPr>
            <w:r w:rsidRPr="003F17AE">
              <w:tab/>
              <w:t xml:space="preserve">for( </w:t>
            </w:r>
            <w:proofErr w:type="spellStart"/>
            <w:r w:rsidRPr="003F17AE">
              <w:t>i</w:t>
            </w:r>
            <w:proofErr w:type="spellEnd"/>
            <w:r w:rsidRPr="003F17AE">
              <w:t xml:space="preserve"> = </w:t>
            </w:r>
            <w:r>
              <w:t>2</w:t>
            </w:r>
            <w:r w:rsidRPr="003F17AE">
              <w:t xml:space="preserve">; </w:t>
            </w:r>
            <w:proofErr w:type="spellStart"/>
            <w:r w:rsidRPr="003F17AE">
              <w:t>i</w:t>
            </w:r>
            <w:proofErr w:type="spellEnd"/>
            <w:r w:rsidRPr="003F17AE">
              <w:t xml:space="preserve"> &lt; </w:t>
            </w:r>
            <w:proofErr w:type="spellStart"/>
            <w:r w:rsidRPr="003F17AE">
              <w:t>NumBytesInNALunit</w:t>
            </w:r>
            <w:proofErr w:type="spellEnd"/>
            <w:r w:rsidRPr="003F17AE">
              <w:t xml:space="preserve">; </w:t>
            </w:r>
            <w:proofErr w:type="spellStart"/>
            <w:r w:rsidRPr="003F17AE">
              <w:t>i</w:t>
            </w:r>
            <w:proofErr w:type="spellEnd"/>
            <w:r w:rsidRPr="003F17AE">
              <w:t>++ ) {</w:t>
            </w:r>
          </w:p>
        </w:tc>
        <w:tc>
          <w:tcPr>
            <w:tcW w:w="1157" w:type="dxa"/>
          </w:tcPr>
          <w:p w:rsidR="00A02B88" w:rsidRPr="003F17AE" w:rsidRDefault="00A02B88" w:rsidP="00A02B88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</w:p>
        </w:tc>
      </w:tr>
      <w:tr w:rsidR="00A02B88" w:rsidRPr="003F17AE" w:rsidTr="00A02B88">
        <w:trPr>
          <w:cantSplit/>
          <w:jc w:val="center"/>
        </w:trPr>
        <w:tc>
          <w:tcPr>
            <w:tcW w:w="6700" w:type="dxa"/>
          </w:tcPr>
          <w:p w:rsidR="00A02B88" w:rsidRPr="003F17AE" w:rsidRDefault="00A02B88" w:rsidP="00A02B88">
            <w:pPr>
              <w:pStyle w:val="tablesyntax"/>
            </w:pPr>
            <w:r w:rsidRPr="003F17AE">
              <w:tab/>
            </w:r>
            <w:r w:rsidRPr="003F17AE">
              <w:tab/>
              <w:t xml:space="preserve">if( </w:t>
            </w:r>
            <w:proofErr w:type="spellStart"/>
            <w:r w:rsidRPr="003F17AE">
              <w:t>i</w:t>
            </w:r>
            <w:proofErr w:type="spellEnd"/>
            <w:r w:rsidRPr="003F17AE">
              <w:t xml:space="preserve"> + 2 &lt; </w:t>
            </w:r>
            <w:proofErr w:type="spellStart"/>
            <w:r w:rsidRPr="003F17AE">
              <w:t>NumBytesInNALunit</w:t>
            </w:r>
            <w:proofErr w:type="spellEnd"/>
            <w:r w:rsidRPr="003F17AE">
              <w:t xml:space="preserve"> &amp;&amp; </w:t>
            </w:r>
            <w:proofErr w:type="spellStart"/>
            <w:r w:rsidRPr="003F17AE">
              <w:t>next_bits</w:t>
            </w:r>
            <w:proofErr w:type="spellEnd"/>
            <w:r w:rsidRPr="003F17AE">
              <w:t>( 24 )  = =  0x000003 ) {</w:t>
            </w:r>
          </w:p>
        </w:tc>
        <w:tc>
          <w:tcPr>
            <w:tcW w:w="1157" w:type="dxa"/>
          </w:tcPr>
          <w:p w:rsidR="00A02B88" w:rsidRPr="003F17AE" w:rsidRDefault="00A02B88" w:rsidP="00A02B88">
            <w:pPr>
              <w:pStyle w:val="tablecell"/>
            </w:pPr>
          </w:p>
        </w:tc>
      </w:tr>
      <w:tr w:rsidR="00A02B88" w:rsidRPr="003F17AE" w:rsidTr="00A02B88">
        <w:trPr>
          <w:cantSplit/>
          <w:jc w:val="center"/>
        </w:trPr>
        <w:tc>
          <w:tcPr>
            <w:tcW w:w="6700" w:type="dxa"/>
          </w:tcPr>
          <w:p w:rsidR="00A02B88" w:rsidRPr="003F17AE" w:rsidRDefault="00A02B88" w:rsidP="00A02B88">
            <w:pPr>
              <w:pStyle w:val="tablesyntax"/>
            </w:pPr>
            <w:r w:rsidRPr="003F17AE">
              <w:tab/>
            </w:r>
            <w:r w:rsidRPr="003F17AE">
              <w:tab/>
            </w:r>
            <w:r w:rsidRPr="003F17AE">
              <w:tab/>
            </w:r>
            <w:proofErr w:type="spellStart"/>
            <w:r w:rsidRPr="003F17AE">
              <w:rPr>
                <w:b/>
                <w:bCs/>
              </w:rPr>
              <w:t>rbsp_byte</w:t>
            </w:r>
            <w:proofErr w:type="spellEnd"/>
            <w:r w:rsidRPr="003F17AE">
              <w:rPr>
                <w:b/>
                <w:bCs/>
              </w:rPr>
              <w:t>[</w:t>
            </w:r>
            <w:r w:rsidRPr="003F17AE">
              <w:t> </w:t>
            </w:r>
            <w:proofErr w:type="spellStart"/>
            <w:r w:rsidRPr="003F17AE">
              <w:t>NumBytesInRBSP</w:t>
            </w:r>
            <w:proofErr w:type="spellEnd"/>
            <w:r w:rsidRPr="003F17AE">
              <w:t>++ </w:t>
            </w:r>
            <w:r w:rsidRPr="003F17AE">
              <w:rPr>
                <w:b/>
                <w:bCs/>
              </w:rPr>
              <w:t>]</w:t>
            </w:r>
          </w:p>
        </w:tc>
        <w:tc>
          <w:tcPr>
            <w:tcW w:w="1157" w:type="dxa"/>
          </w:tcPr>
          <w:p w:rsidR="00A02B88" w:rsidRPr="003F17AE" w:rsidRDefault="00A02B88" w:rsidP="00A02B88">
            <w:pPr>
              <w:pStyle w:val="tablecell"/>
            </w:pPr>
            <w:r w:rsidRPr="003F17AE">
              <w:t>b(8)</w:t>
            </w:r>
          </w:p>
        </w:tc>
      </w:tr>
      <w:tr w:rsidR="00A02B88" w:rsidRPr="003F17AE" w:rsidTr="00A02B88">
        <w:trPr>
          <w:cantSplit/>
          <w:jc w:val="center"/>
        </w:trPr>
        <w:tc>
          <w:tcPr>
            <w:tcW w:w="6700" w:type="dxa"/>
          </w:tcPr>
          <w:p w:rsidR="00A02B88" w:rsidRPr="003F17AE" w:rsidRDefault="00A02B88" w:rsidP="00A02B88">
            <w:pPr>
              <w:pStyle w:val="tablesyntax"/>
            </w:pPr>
            <w:r w:rsidRPr="003F17AE">
              <w:tab/>
            </w:r>
            <w:r w:rsidRPr="003F17AE">
              <w:tab/>
            </w:r>
            <w:r w:rsidRPr="003F17AE">
              <w:tab/>
            </w:r>
            <w:proofErr w:type="spellStart"/>
            <w:r w:rsidRPr="003F17AE">
              <w:rPr>
                <w:b/>
                <w:bCs/>
              </w:rPr>
              <w:t>rbsp_byte</w:t>
            </w:r>
            <w:proofErr w:type="spellEnd"/>
            <w:r w:rsidRPr="003F17AE">
              <w:rPr>
                <w:b/>
                <w:bCs/>
              </w:rPr>
              <w:t>[</w:t>
            </w:r>
            <w:r w:rsidRPr="003F17AE">
              <w:t> </w:t>
            </w:r>
            <w:proofErr w:type="spellStart"/>
            <w:r w:rsidRPr="003F17AE">
              <w:t>NumBytesInRBSP</w:t>
            </w:r>
            <w:proofErr w:type="spellEnd"/>
            <w:r w:rsidRPr="003F17AE">
              <w:t>++ </w:t>
            </w:r>
            <w:r w:rsidRPr="003F17AE">
              <w:rPr>
                <w:b/>
                <w:bCs/>
              </w:rPr>
              <w:t>]</w:t>
            </w:r>
          </w:p>
        </w:tc>
        <w:tc>
          <w:tcPr>
            <w:tcW w:w="1157" w:type="dxa"/>
          </w:tcPr>
          <w:p w:rsidR="00A02B88" w:rsidRPr="003F17AE" w:rsidRDefault="00A02B88" w:rsidP="00A02B88">
            <w:pPr>
              <w:pStyle w:val="tablecell"/>
            </w:pPr>
            <w:r w:rsidRPr="003F17AE">
              <w:t>b(8)</w:t>
            </w:r>
          </w:p>
        </w:tc>
      </w:tr>
      <w:tr w:rsidR="00A02B88" w:rsidRPr="003F17AE" w:rsidTr="00A02B88">
        <w:trPr>
          <w:cantSplit/>
          <w:jc w:val="center"/>
        </w:trPr>
        <w:tc>
          <w:tcPr>
            <w:tcW w:w="6700" w:type="dxa"/>
          </w:tcPr>
          <w:p w:rsidR="00A02B88" w:rsidRPr="003F17AE" w:rsidRDefault="00A02B88" w:rsidP="00A02B88">
            <w:pPr>
              <w:pStyle w:val="tablesyntax"/>
            </w:pPr>
            <w:r w:rsidRPr="003F17AE">
              <w:tab/>
            </w:r>
            <w:r w:rsidRPr="003F17AE">
              <w:tab/>
            </w:r>
            <w:r w:rsidRPr="003F17AE">
              <w:tab/>
            </w:r>
            <w:proofErr w:type="spellStart"/>
            <w:r w:rsidRPr="003F17AE">
              <w:t>i</w:t>
            </w:r>
            <w:proofErr w:type="spellEnd"/>
            <w:r w:rsidRPr="003F17AE">
              <w:t xml:space="preserve"> += 2</w:t>
            </w:r>
          </w:p>
        </w:tc>
        <w:tc>
          <w:tcPr>
            <w:tcW w:w="1157" w:type="dxa"/>
          </w:tcPr>
          <w:p w:rsidR="00A02B88" w:rsidRPr="003F17AE" w:rsidRDefault="00A02B88" w:rsidP="00A02B88">
            <w:pPr>
              <w:pStyle w:val="tablecell"/>
            </w:pPr>
          </w:p>
        </w:tc>
      </w:tr>
      <w:tr w:rsidR="00A02B88" w:rsidRPr="003F17AE" w:rsidTr="00A02B88">
        <w:trPr>
          <w:cantSplit/>
          <w:jc w:val="center"/>
        </w:trPr>
        <w:tc>
          <w:tcPr>
            <w:tcW w:w="6700" w:type="dxa"/>
          </w:tcPr>
          <w:p w:rsidR="00A02B88" w:rsidRPr="003F17AE" w:rsidRDefault="00A02B88" w:rsidP="00A02B88">
            <w:pPr>
              <w:pStyle w:val="tablesyntax"/>
            </w:pPr>
            <w:r w:rsidRPr="003F17AE">
              <w:tab/>
            </w:r>
            <w:r w:rsidRPr="003F17AE">
              <w:tab/>
            </w:r>
            <w:r w:rsidRPr="003F17AE">
              <w:tab/>
            </w:r>
            <w:proofErr w:type="spellStart"/>
            <w:r w:rsidRPr="003F17AE">
              <w:rPr>
                <w:b/>
                <w:bCs/>
              </w:rPr>
              <w:t>emulation_prevention_three_byte</w:t>
            </w:r>
            <w:proofErr w:type="spellEnd"/>
            <w:r w:rsidRPr="003F17AE">
              <w:t xml:space="preserve">  /* equal to 0x03 */</w:t>
            </w:r>
          </w:p>
        </w:tc>
        <w:tc>
          <w:tcPr>
            <w:tcW w:w="1157" w:type="dxa"/>
          </w:tcPr>
          <w:p w:rsidR="00A02B88" w:rsidRPr="003F17AE" w:rsidRDefault="00A02B88" w:rsidP="00A02B88">
            <w:pPr>
              <w:pStyle w:val="tablecell"/>
            </w:pPr>
            <w:r w:rsidRPr="003F17AE">
              <w:t>f(8)</w:t>
            </w:r>
          </w:p>
        </w:tc>
      </w:tr>
      <w:tr w:rsidR="00A02B88" w:rsidRPr="003F17AE" w:rsidTr="00A02B88">
        <w:trPr>
          <w:cantSplit/>
          <w:jc w:val="center"/>
        </w:trPr>
        <w:tc>
          <w:tcPr>
            <w:tcW w:w="6700" w:type="dxa"/>
          </w:tcPr>
          <w:p w:rsidR="00A02B88" w:rsidRPr="003F17AE" w:rsidRDefault="00A02B88" w:rsidP="00A02B88">
            <w:pPr>
              <w:pStyle w:val="tablesyntax"/>
            </w:pPr>
            <w:r w:rsidRPr="003F17AE">
              <w:tab/>
            </w:r>
            <w:r w:rsidRPr="003F17AE">
              <w:tab/>
              <w:t>} else</w:t>
            </w:r>
          </w:p>
        </w:tc>
        <w:tc>
          <w:tcPr>
            <w:tcW w:w="1157" w:type="dxa"/>
          </w:tcPr>
          <w:p w:rsidR="00A02B88" w:rsidRPr="003F17AE" w:rsidRDefault="00A02B88" w:rsidP="00A02B88">
            <w:pPr>
              <w:pStyle w:val="tablecell"/>
            </w:pPr>
          </w:p>
        </w:tc>
      </w:tr>
      <w:tr w:rsidR="00A02B88" w:rsidRPr="003F17AE" w:rsidTr="00A02B88">
        <w:trPr>
          <w:cantSplit/>
          <w:jc w:val="center"/>
        </w:trPr>
        <w:tc>
          <w:tcPr>
            <w:tcW w:w="6700" w:type="dxa"/>
          </w:tcPr>
          <w:p w:rsidR="00A02B88" w:rsidRPr="003F17AE" w:rsidRDefault="00A02B88" w:rsidP="00A02B88">
            <w:pPr>
              <w:pStyle w:val="tablesyntax"/>
            </w:pPr>
            <w:r w:rsidRPr="003F17AE">
              <w:tab/>
            </w:r>
            <w:r w:rsidRPr="003F17AE">
              <w:tab/>
            </w:r>
            <w:r w:rsidRPr="003F17AE">
              <w:tab/>
            </w:r>
            <w:proofErr w:type="spellStart"/>
            <w:r w:rsidRPr="003F17AE">
              <w:rPr>
                <w:b/>
                <w:bCs/>
              </w:rPr>
              <w:t>rbsp_byte</w:t>
            </w:r>
            <w:proofErr w:type="spellEnd"/>
            <w:r w:rsidRPr="003F17AE">
              <w:rPr>
                <w:b/>
                <w:bCs/>
              </w:rPr>
              <w:t>[</w:t>
            </w:r>
            <w:r w:rsidRPr="003F17AE">
              <w:t> </w:t>
            </w:r>
            <w:proofErr w:type="spellStart"/>
            <w:r w:rsidRPr="003F17AE">
              <w:t>NumBytesInRBSP</w:t>
            </w:r>
            <w:proofErr w:type="spellEnd"/>
            <w:r w:rsidRPr="003F17AE">
              <w:t>++ </w:t>
            </w:r>
            <w:r w:rsidRPr="003F17AE">
              <w:rPr>
                <w:b/>
                <w:bCs/>
              </w:rPr>
              <w:t>]</w:t>
            </w:r>
          </w:p>
        </w:tc>
        <w:tc>
          <w:tcPr>
            <w:tcW w:w="1157" w:type="dxa"/>
          </w:tcPr>
          <w:p w:rsidR="00A02B88" w:rsidRPr="003F17AE" w:rsidRDefault="00A02B88" w:rsidP="00A02B88">
            <w:pPr>
              <w:pStyle w:val="tablecell"/>
            </w:pPr>
            <w:r w:rsidRPr="003F17AE">
              <w:t>b(8)</w:t>
            </w:r>
          </w:p>
        </w:tc>
      </w:tr>
      <w:tr w:rsidR="00A02B88" w:rsidRPr="003F17AE" w:rsidTr="00A02B88">
        <w:trPr>
          <w:cantSplit/>
          <w:jc w:val="center"/>
        </w:trPr>
        <w:tc>
          <w:tcPr>
            <w:tcW w:w="6700" w:type="dxa"/>
          </w:tcPr>
          <w:p w:rsidR="00A02B88" w:rsidRPr="003F17AE" w:rsidRDefault="00A02B88" w:rsidP="00A02B88">
            <w:pPr>
              <w:pStyle w:val="tablesyntax"/>
            </w:pPr>
            <w:r w:rsidRPr="003F17AE">
              <w:tab/>
              <w:t>}</w:t>
            </w:r>
          </w:p>
        </w:tc>
        <w:tc>
          <w:tcPr>
            <w:tcW w:w="1157" w:type="dxa"/>
          </w:tcPr>
          <w:p w:rsidR="00A02B88" w:rsidRPr="003F17AE" w:rsidRDefault="00A02B88" w:rsidP="00A02B88">
            <w:pPr>
              <w:pStyle w:val="tablecell"/>
            </w:pPr>
          </w:p>
        </w:tc>
      </w:tr>
      <w:tr w:rsidR="00A02B88" w:rsidRPr="003F17AE" w:rsidTr="00A02B88">
        <w:trPr>
          <w:cantSplit/>
          <w:jc w:val="center"/>
        </w:trPr>
        <w:tc>
          <w:tcPr>
            <w:tcW w:w="6700" w:type="dxa"/>
          </w:tcPr>
          <w:p w:rsidR="00A02B88" w:rsidRPr="003F17AE" w:rsidRDefault="00A02B88" w:rsidP="00A02B88">
            <w:pPr>
              <w:pStyle w:val="tablesyntax"/>
              <w:keepNext w:val="0"/>
            </w:pPr>
            <w:r w:rsidRPr="003F17AE">
              <w:t>}</w:t>
            </w:r>
          </w:p>
        </w:tc>
        <w:tc>
          <w:tcPr>
            <w:tcW w:w="1157" w:type="dxa"/>
          </w:tcPr>
          <w:p w:rsidR="00A02B88" w:rsidRPr="003F17AE" w:rsidRDefault="00A02B88" w:rsidP="00A02B88">
            <w:pPr>
              <w:pStyle w:val="tablecell"/>
              <w:keepNext w:val="0"/>
            </w:pPr>
          </w:p>
        </w:tc>
      </w:tr>
    </w:tbl>
    <w:p w:rsidR="00A02B88" w:rsidRPr="0015456A" w:rsidRDefault="00A02B88" w:rsidP="00A02B88">
      <w:pPr>
        <w:rPr>
          <w:sz w:val="20"/>
          <w:lang w:val="en-CA"/>
        </w:rPr>
      </w:pPr>
    </w:p>
    <w:p w:rsidR="00600C43" w:rsidRDefault="00CC0812" w:rsidP="00600C43">
      <w:pPr>
        <w:rPr>
          <w:bCs/>
          <w:sz w:val="20"/>
        </w:rPr>
      </w:pPr>
      <w:proofErr w:type="spellStart"/>
      <w:proofErr w:type="gramStart"/>
      <w:r>
        <w:rPr>
          <w:b/>
          <w:sz w:val="20"/>
        </w:rPr>
        <w:t>nuh_</w:t>
      </w:r>
      <w:r w:rsidR="00600C43" w:rsidRPr="0015456A">
        <w:rPr>
          <w:b/>
          <w:sz w:val="20"/>
        </w:rPr>
        <w:t>layer_id</w:t>
      </w:r>
      <w:proofErr w:type="spellEnd"/>
      <w:proofErr w:type="gramEnd"/>
      <w:r w:rsidR="00600C43" w:rsidRPr="0015456A">
        <w:rPr>
          <w:bCs/>
          <w:sz w:val="20"/>
        </w:rPr>
        <w:t xml:space="preserve"> specifies the identifier of the layer.</w:t>
      </w:r>
    </w:p>
    <w:p w:rsidR="00434B85" w:rsidRPr="00943A5F" w:rsidRDefault="00434B85" w:rsidP="00434B85">
      <w:pPr>
        <w:pStyle w:val="Caption"/>
        <w:rPr>
          <w:noProof/>
          <w:lang w:val="en-GB"/>
        </w:rPr>
      </w:pPr>
      <w:bookmarkStart w:id="2" w:name="_Ref330857631"/>
      <w:bookmarkStart w:id="3" w:name="_Toc337476786"/>
      <w:r w:rsidRPr="00943A5F">
        <w:rPr>
          <w:noProof/>
          <w:lang w:val="en-GB"/>
        </w:rPr>
        <w:t>Table </w:t>
      </w:r>
      <w:r w:rsidRPr="00943A5F">
        <w:rPr>
          <w:noProof/>
          <w:lang w:val="en-GB"/>
        </w:rPr>
        <w:fldChar w:fldCharType="begin" w:fldLock="1"/>
      </w:r>
      <w:r w:rsidRPr="00943A5F">
        <w:rPr>
          <w:noProof/>
          <w:lang w:val="en-GB"/>
        </w:rPr>
        <w:instrText xml:space="preserve"> STYLEREF 1 \s </w:instrText>
      </w:r>
      <w:r w:rsidRPr="00943A5F">
        <w:rPr>
          <w:noProof/>
          <w:lang w:val="en-GB"/>
        </w:rPr>
        <w:fldChar w:fldCharType="separate"/>
      </w:r>
      <w:r>
        <w:rPr>
          <w:noProof/>
          <w:lang w:val="en-GB"/>
        </w:rPr>
        <w:t>7</w:t>
      </w:r>
      <w:r w:rsidRPr="00943A5F">
        <w:rPr>
          <w:noProof/>
          <w:lang w:val="en-GB"/>
        </w:rPr>
        <w:fldChar w:fldCharType="end"/>
      </w:r>
      <w:r w:rsidRPr="00943A5F">
        <w:rPr>
          <w:noProof/>
          <w:lang w:val="en-GB"/>
        </w:rPr>
        <w:noBreakHyphen/>
      </w:r>
      <w:r w:rsidRPr="00943A5F">
        <w:rPr>
          <w:noProof/>
          <w:lang w:val="en-GB"/>
        </w:rPr>
        <w:fldChar w:fldCharType="begin" w:fldLock="1"/>
      </w:r>
      <w:r w:rsidRPr="00943A5F">
        <w:rPr>
          <w:noProof/>
          <w:lang w:val="en-GB"/>
        </w:rPr>
        <w:instrText xml:space="preserve"> SEQ Table \* ARABIC \s 1 </w:instrText>
      </w:r>
      <w:r w:rsidRPr="00943A5F">
        <w:rPr>
          <w:noProof/>
          <w:lang w:val="en-GB"/>
        </w:rPr>
        <w:fldChar w:fldCharType="separate"/>
      </w:r>
      <w:r>
        <w:rPr>
          <w:noProof/>
          <w:lang w:val="en-GB"/>
        </w:rPr>
        <w:t>1</w:t>
      </w:r>
      <w:r w:rsidRPr="00943A5F">
        <w:rPr>
          <w:noProof/>
          <w:lang w:val="en-GB"/>
        </w:rPr>
        <w:fldChar w:fldCharType="end"/>
      </w:r>
      <w:bookmarkEnd w:id="2"/>
      <w:r w:rsidRPr="00943A5F">
        <w:rPr>
          <w:noProof/>
          <w:lang w:val="en-GB"/>
        </w:rPr>
        <w:t xml:space="preserve"> – NAL unit type codes and NAL unit type classes</w:t>
      </w:r>
      <w:bookmarkEnd w:id="3"/>
    </w:p>
    <w:p w:rsidR="00754494" w:rsidRDefault="00754494" w:rsidP="00600C43">
      <w:pPr>
        <w:rPr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4"/>
        <w:gridCol w:w="2062"/>
        <w:gridCol w:w="4527"/>
        <w:gridCol w:w="1083"/>
      </w:tblGrid>
      <w:tr w:rsidR="00B24A6D" w:rsidRPr="0056241E" w:rsidTr="00434B85">
        <w:trPr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85" w:rsidRPr="00434B85" w:rsidRDefault="00434B85" w:rsidP="00434B85">
            <w:pPr>
              <w:rPr>
                <w:noProof/>
              </w:rPr>
            </w:pPr>
            <w:r w:rsidRPr="00434B85">
              <w:rPr>
                <w:noProof/>
              </w:rPr>
              <w:t>nal_unit_type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85" w:rsidRPr="00434B85" w:rsidRDefault="00434B85" w:rsidP="00434B85">
            <w:pPr>
              <w:rPr>
                <w:noProof/>
              </w:rPr>
            </w:pPr>
            <w:r w:rsidRPr="00434B85">
              <w:rPr>
                <w:noProof/>
              </w:rPr>
              <w:t>Name of nal_unit_type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85" w:rsidRPr="00434B85" w:rsidRDefault="00434B85" w:rsidP="00434B85">
            <w:pPr>
              <w:rPr>
                <w:noProof/>
              </w:rPr>
            </w:pPr>
            <w:r w:rsidRPr="00434B85">
              <w:rPr>
                <w:noProof/>
              </w:rPr>
              <w:t>Content of NAL unit and RBSP syntax structure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85" w:rsidRPr="00434B85" w:rsidRDefault="00434B85" w:rsidP="00434B85">
            <w:pPr>
              <w:rPr>
                <w:noProof/>
              </w:rPr>
            </w:pPr>
            <w:r w:rsidRPr="00434B85">
              <w:rPr>
                <w:noProof/>
              </w:rPr>
              <w:t>NAL unit</w:t>
            </w:r>
            <w:r w:rsidRPr="00434B85">
              <w:rPr>
                <w:noProof/>
              </w:rPr>
              <w:br/>
              <w:t>type class</w:t>
            </w:r>
          </w:p>
        </w:tc>
      </w:tr>
      <w:tr w:rsidR="00434B85" w:rsidRPr="0056241E" w:rsidTr="00434B85">
        <w:trPr>
          <w:jc w:val="center"/>
        </w:trPr>
        <w:tc>
          <w:tcPr>
            <w:tcW w:w="1904" w:type="dxa"/>
          </w:tcPr>
          <w:p w:rsidR="00434B85" w:rsidRPr="0056241E" w:rsidRDefault="00434B85" w:rsidP="00AE07E7">
            <w:pPr>
              <w:keepNext/>
              <w:keepLines/>
              <w:spacing w:beforeLines="25" w:before="60" w:afterLines="25" w:after="60"/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w:t>15</w:t>
            </w:r>
          </w:p>
        </w:tc>
        <w:tc>
          <w:tcPr>
            <w:tcW w:w="2062" w:type="dxa"/>
          </w:tcPr>
          <w:p w:rsidR="00434B85" w:rsidRPr="0056241E" w:rsidRDefault="00B24A6D" w:rsidP="00AE07E7">
            <w:pPr>
              <w:keepNext/>
              <w:keepLines/>
              <w:spacing w:beforeLines="25" w:before="60" w:afterLines="25" w:after="60"/>
              <w:rPr>
                <w:noProof/>
              </w:rPr>
            </w:pPr>
            <w:r w:rsidRPr="00B24A6D">
              <w:rPr>
                <w:noProof/>
                <w:highlight w:val="yellow"/>
              </w:rPr>
              <w:t>BASE</w:t>
            </w:r>
            <w:r w:rsidRPr="00B24A6D">
              <w:rPr>
                <w:noProof/>
                <w:highlight w:val="yellow"/>
              </w:rPr>
              <w:t>_NUT</w:t>
            </w:r>
          </w:p>
        </w:tc>
        <w:tc>
          <w:tcPr>
            <w:tcW w:w="4527" w:type="dxa"/>
          </w:tcPr>
          <w:p w:rsidR="00B24A6D" w:rsidRDefault="00434B85" w:rsidP="00AE07E7">
            <w:pPr>
              <w:keepNext/>
              <w:keepLines/>
              <w:spacing w:beforeLines="25" w:before="60" w:afterLines="25" w:after="60"/>
              <w:rPr>
                <w:noProof/>
                <w:highlight w:val="yellow"/>
              </w:rPr>
            </w:pPr>
            <w:r w:rsidRPr="005A18D0">
              <w:rPr>
                <w:noProof/>
                <w:highlight w:val="yellow"/>
              </w:rPr>
              <w:t xml:space="preserve">Encapsulation of a </w:t>
            </w:r>
            <w:r w:rsidR="00B24A6D">
              <w:rPr>
                <w:noProof/>
                <w:highlight w:val="yellow"/>
              </w:rPr>
              <w:t>non-HEVC base layer</w:t>
            </w:r>
          </w:p>
          <w:p w:rsidR="00434B85" w:rsidRPr="005A18D0" w:rsidRDefault="00434B85" w:rsidP="00AE07E7">
            <w:pPr>
              <w:keepNext/>
              <w:keepLines/>
              <w:spacing w:beforeLines="25" w:before="60" w:afterLines="25" w:after="60"/>
              <w:rPr>
                <w:noProof/>
                <w:highlight w:val="yellow"/>
              </w:rPr>
            </w:pPr>
          </w:p>
        </w:tc>
        <w:tc>
          <w:tcPr>
            <w:tcW w:w="1083" w:type="dxa"/>
          </w:tcPr>
          <w:p w:rsidR="00434B85" w:rsidRPr="005A18D0" w:rsidRDefault="00434B85" w:rsidP="00AE07E7">
            <w:pPr>
              <w:keepNext/>
              <w:keepLines/>
              <w:spacing w:beforeLines="25" w:before="60" w:afterLines="25" w:after="60"/>
              <w:jc w:val="center"/>
              <w:rPr>
                <w:noProof/>
                <w:highlight w:val="yellow"/>
              </w:rPr>
            </w:pPr>
            <w:r w:rsidRPr="005A18D0">
              <w:rPr>
                <w:noProof/>
                <w:highlight w:val="yellow"/>
              </w:rPr>
              <w:t>VCL</w:t>
            </w:r>
          </w:p>
        </w:tc>
      </w:tr>
      <w:tr w:rsidR="00434B85" w:rsidRPr="0056241E" w:rsidTr="00434B85">
        <w:trPr>
          <w:jc w:val="center"/>
        </w:trPr>
        <w:tc>
          <w:tcPr>
            <w:tcW w:w="1904" w:type="dxa"/>
          </w:tcPr>
          <w:p w:rsidR="00434B85" w:rsidRPr="0056241E" w:rsidRDefault="00434B85" w:rsidP="00AE07E7">
            <w:pPr>
              <w:keepNext/>
              <w:keepLines/>
              <w:spacing w:beforeLines="25" w:before="60" w:afterLines="25" w:after="60"/>
              <w:jc w:val="center"/>
              <w:rPr>
                <w:noProof/>
              </w:rPr>
            </w:pPr>
            <w:del w:id="4" w:author="Jill Boyce" w:date="2012-10-18T09:27:00Z">
              <w:r w:rsidRPr="0056241E" w:rsidDel="00434B85">
                <w:rPr>
                  <w:noProof/>
                </w:rPr>
                <w:delText>15</w:delText>
              </w:r>
            </w:del>
            <w:r w:rsidRPr="00434B85">
              <w:rPr>
                <w:noProof/>
                <w:highlight w:val="yellow"/>
              </w:rPr>
              <w:t>16</w:t>
            </w:r>
            <w:r w:rsidRPr="0056241E">
              <w:rPr>
                <w:noProof/>
              </w:rPr>
              <w:t>..20</w:t>
            </w:r>
          </w:p>
        </w:tc>
        <w:tc>
          <w:tcPr>
            <w:tcW w:w="2062" w:type="dxa"/>
          </w:tcPr>
          <w:p w:rsidR="00434B85" w:rsidRPr="0056241E" w:rsidRDefault="00434B85" w:rsidP="00AE07E7">
            <w:pPr>
              <w:keepNext/>
              <w:keepLines/>
              <w:spacing w:beforeLines="25" w:before="60" w:afterLines="25" w:after="60"/>
              <w:rPr>
                <w:noProof/>
              </w:rPr>
            </w:pPr>
            <w:r w:rsidRPr="0056241E">
              <w:rPr>
                <w:noProof/>
              </w:rPr>
              <w:t>RSV_VCL15..</w:t>
            </w:r>
            <w:r w:rsidRPr="0056241E">
              <w:rPr>
                <w:noProof/>
              </w:rPr>
              <w:br/>
              <w:t>RSV_VCL20</w:t>
            </w:r>
          </w:p>
        </w:tc>
        <w:tc>
          <w:tcPr>
            <w:tcW w:w="4527" w:type="dxa"/>
          </w:tcPr>
          <w:p w:rsidR="00434B85" w:rsidRPr="0056241E" w:rsidRDefault="00434B85" w:rsidP="00AE07E7">
            <w:pPr>
              <w:keepNext/>
              <w:keepLines/>
              <w:spacing w:beforeLines="25" w:before="60" w:afterLines="25" w:after="60"/>
              <w:rPr>
                <w:noProof/>
              </w:rPr>
            </w:pPr>
            <w:r w:rsidRPr="0056241E">
              <w:rPr>
                <w:noProof/>
              </w:rPr>
              <w:t>Reserved</w:t>
            </w:r>
          </w:p>
        </w:tc>
        <w:tc>
          <w:tcPr>
            <w:tcW w:w="1083" w:type="dxa"/>
          </w:tcPr>
          <w:p w:rsidR="00434B85" w:rsidRPr="0056241E" w:rsidRDefault="00434B85" w:rsidP="00AE07E7">
            <w:pPr>
              <w:keepNext/>
              <w:keepLines/>
              <w:spacing w:beforeLines="25" w:before="60" w:afterLines="25" w:after="60"/>
              <w:jc w:val="center"/>
              <w:rPr>
                <w:noProof/>
              </w:rPr>
            </w:pPr>
            <w:r w:rsidRPr="0056241E">
              <w:rPr>
                <w:noProof/>
              </w:rPr>
              <w:t>VCL</w:t>
            </w:r>
          </w:p>
        </w:tc>
      </w:tr>
      <w:tr w:rsidR="00434B85" w:rsidRPr="0056241E" w:rsidTr="00434B85">
        <w:trPr>
          <w:jc w:val="center"/>
        </w:trPr>
        <w:tc>
          <w:tcPr>
            <w:tcW w:w="1904" w:type="dxa"/>
          </w:tcPr>
          <w:p w:rsidR="00434B85" w:rsidRPr="0056241E" w:rsidRDefault="00434B85" w:rsidP="00AE07E7">
            <w:pPr>
              <w:keepNext/>
              <w:keepLines/>
              <w:spacing w:beforeLines="25" w:before="60" w:afterLines="25" w:after="60"/>
              <w:jc w:val="center"/>
              <w:rPr>
                <w:noProof/>
              </w:rPr>
            </w:pPr>
          </w:p>
        </w:tc>
        <w:tc>
          <w:tcPr>
            <w:tcW w:w="2062" w:type="dxa"/>
          </w:tcPr>
          <w:p w:rsidR="00434B85" w:rsidRPr="0056241E" w:rsidRDefault="00434B85" w:rsidP="00AE07E7">
            <w:pPr>
              <w:keepNext/>
              <w:keepLines/>
              <w:spacing w:beforeLines="25" w:before="60" w:afterLines="25" w:after="60"/>
              <w:rPr>
                <w:noProof/>
              </w:rPr>
            </w:pPr>
          </w:p>
        </w:tc>
        <w:tc>
          <w:tcPr>
            <w:tcW w:w="4527" w:type="dxa"/>
          </w:tcPr>
          <w:p w:rsidR="00434B85" w:rsidRPr="0056241E" w:rsidRDefault="00434B85" w:rsidP="00AE07E7">
            <w:pPr>
              <w:keepNext/>
              <w:keepLines/>
              <w:spacing w:beforeLines="25" w:before="60" w:afterLines="25" w:after="60"/>
              <w:rPr>
                <w:noProof/>
              </w:rPr>
            </w:pPr>
          </w:p>
        </w:tc>
        <w:tc>
          <w:tcPr>
            <w:tcW w:w="1083" w:type="dxa"/>
          </w:tcPr>
          <w:p w:rsidR="00434B85" w:rsidRPr="0056241E" w:rsidRDefault="00434B85" w:rsidP="00AE07E7">
            <w:pPr>
              <w:keepNext/>
              <w:keepLines/>
              <w:spacing w:beforeLines="25" w:before="60" w:afterLines="25" w:after="60"/>
              <w:jc w:val="center"/>
              <w:rPr>
                <w:noProof/>
              </w:rPr>
            </w:pPr>
          </w:p>
        </w:tc>
      </w:tr>
    </w:tbl>
    <w:p w:rsidR="00B24A6D" w:rsidRPr="00AF6B97" w:rsidRDefault="00B24A6D" w:rsidP="00B24A6D">
      <w:pPr>
        <w:rPr>
          <w:noProof/>
          <w:sz w:val="20"/>
        </w:rPr>
      </w:pPr>
      <w:r w:rsidRPr="00AF6B97">
        <w:rPr>
          <w:b/>
          <w:noProof/>
          <w:sz w:val="20"/>
        </w:rPr>
        <w:t>nuh_temporal_id_plus1</w:t>
      </w:r>
      <w:r w:rsidRPr="00AF6B97">
        <w:rPr>
          <w:noProof/>
          <w:sz w:val="20"/>
        </w:rPr>
        <w:t xml:space="preserve"> minus 1 specifies a temporal identifier for the NAL unit.</w:t>
      </w:r>
    </w:p>
    <w:p w:rsidR="00B24A6D" w:rsidRPr="00AF6B97" w:rsidRDefault="00B24A6D" w:rsidP="00B24A6D">
      <w:pPr>
        <w:keepNext/>
        <w:rPr>
          <w:noProof/>
          <w:sz w:val="20"/>
        </w:rPr>
      </w:pPr>
      <w:r w:rsidRPr="00AF6B97">
        <w:rPr>
          <w:noProof/>
          <w:sz w:val="20"/>
        </w:rPr>
        <w:t>The variable TemporalId is specified as</w:t>
      </w:r>
    </w:p>
    <w:p w:rsidR="00B24A6D" w:rsidRPr="00AF6B97" w:rsidRDefault="00B24A6D" w:rsidP="00B24A6D">
      <w:pPr>
        <w:tabs>
          <w:tab w:val="center" w:pos="4849"/>
          <w:tab w:val="right" w:pos="9696"/>
        </w:tabs>
        <w:spacing w:before="193" w:after="240"/>
        <w:ind w:left="720"/>
        <w:rPr>
          <w:noProof/>
          <w:sz w:val="20"/>
        </w:rPr>
      </w:pPr>
      <w:r w:rsidRPr="00AF6B97">
        <w:rPr>
          <w:noProof/>
          <w:sz w:val="20"/>
        </w:rPr>
        <w:t>TemporalId = nuh_temporal_id_plus1 − 1</w:t>
      </w:r>
      <w:r w:rsidRPr="00AF6B97">
        <w:rPr>
          <w:noProof/>
          <w:sz w:val="20"/>
        </w:rPr>
        <w:tab/>
      </w:r>
      <w:r w:rsidRPr="00AF6B97">
        <w:rPr>
          <w:noProof/>
          <w:sz w:val="20"/>
        </w:rPr>
        <w:tab/>
        <w:t>(</w:t>
      </w:r>
      <w:r w:rsidRPr="00AF6B97">
        <w:rPr>
          <w:noProof/>
          <w:sz w:val="20"/>
        </w:rPr>
        <w:fldChar w:fldCharType="begin" w:fldLock="1"/>
      </w:r>
      <w:r w:rsidRPr="00AF6B97">
        <w:rPr>
          <w:noProof/>
          <w:sz w:val="20"/>
        </w:rPr>
        <w:instrText xml:space="preserve"> STYLEREF 1 \s </w:instrText>
      </w:r>
      <w:r w:rsidRPr="00AF6B97">
        <w:rPr>
          <w:noProof/>
          <w:sz w:val="20"/>
        </w:rPr>
        <w:fldChar w:fldCharType="separate"/>
      </w:r>
      <w:r w:rsidRPr="00AF6B97">
        <w:rPr>
          <w:noProof/>
          <w:sz w:val="20"/>
        </w:rPr>
        <w:t>7</w:t>
      </w:r>
      <w:r w:rsidRPr="00AF6B97">
        <w:rPr>
          <w:noProof/>
          <w:sz w:val="20"/>
        </w:rPr>
        <w:fldChar w:fldCharType="end"/>
      </w:r>
      <w:r w:rsidRPr="00AF6B97">
        <w:rPr>
          <w:noProof/>
          <w:sz w:val="20"/>
        </w:rPr>
        <w:noBreakHyphen/>
      </w:r>
      <w:r w:rsidRPr="00AF6B97">
        <w:rPr>
          <w:noProof/>
          <w:sz w:val="20"/>
        </w:rPr>
        <w:fldChar w:fldCharType="begin" w:fldLock="1"/>
      </w:r>
      <w:r w:rsidRPr="00AF6B97">
        <w:rPr>
          <w:noProof/>
          <w:sz w:val="20"/>
        </w:rPr>
        <w:instrText xml:space="preserve"> SEQ Equation \* ARABIC \s 1 </w:instrText>
      </w:r>
      <w:r w:rsidRPr="00AF6B97">
        <w:rPr>
          <w:noProof/>
          <w:sz w:val="20"/>
        </w:rPr>
        <w:fldChar w:fldCharType="separate"/>
      </w:r>
      <w:r w:rsidRPr="00AF6B97">
        <w:rPr>
          <w:noProof/>
          <w:sz w:val="20"/>
        </w:rPr>
        <w:t>3</w:t>
      </w:r>
      <w:r w:rsidRPr="00AF6B97">
        <w:rPr>
          <w:noProof/>
          <w:sz w:val="20"/>
        </w:rPr>
        <w:fldChar w:fldCharType="end"/>
      </w:r>
      <w:r w:rsidRPr="00AF6B97">
        <w:rPr>
          <w:noProof/>
          <w:sz w:val="20"/>
        </w:rPr>
        <w:t>)</w:t>
      </w:r>
    </w:p>
    <w:p w:rsidR="00B24A6D" w:rsidRPr="00AF6B97" w:rsidRDefault="00B24A6D" w:rsidP="00B24A6D">
      <w:pPr>
        <w:rPr>
          <w:noProof/>
          <w:sz w:val="20"/>
        </w:rPr>
      </w:pPr>
      <w:r w:rsidRPr="00AF6B97">
        <w:rPr>
          <w:noProof/>
          <w:sz w:val="20"/>
        </w:rPr>
        <w:t>If nal_unit_type is in the range of 7 to 12 (coded slice of a RAP picture), inclusive, TemporalId shall be equal to 0; otherwise, when nal_unit_type is in the range of 3 to 6, inclusive (coded slice of a TSA or STSA picture), TemporalId shall not be equal to 0.</w:t>
      </w:r>
    </w:p>
    <w:p w:rsidR="00B24A6D" w:rsidRPr="00AF6B97" w:rsidRDefault="00B24A6D" w:rsidP="00B24A6D">
      <w:pPr>
        <w:rPr>
          <w:noProof/>
          <w:sz w:val="20"/>
        </w:rPr>
      </w:pPr>
      <w:r w:rsidRPr="00AF6B97">
        <w:rPr>
          <w:noProof/>
          <w:sz w:val="20"/>
        </w:rPr>
        <w:t xml:space="preserve">The value of TemporalId shall be the same for all VCL NAL units of an access unit </w:t>
      </w:r>
      <w:r w:rsidRPr="00AF6B97">
        <w:rPr>
          <w:noProof/>
          <w:sz w:val="20"/>
          <w:highlight w:val="yellow"/>
        </w:rPr>
        <w:t xml:space="preserve">with nal_unit_type not equal to </w:t>
      </w:r>
      <w:r w:rsidR="002A3589" w:rsidRPr="00AF6B97">
        <w:rPr>
          <w:noProof/>
          <w:sz w:val="20"/>
          <w:highlight w:val="yellow"/>
        </w:rPr>
        <w:t>BASE_NUT</w:t>
      </w:r>
      <w:r w:rsidRPr="00AF6B97">
        <w:rPr>
          <w:noProof/>
          <w:sz w:val="20"/>
        </w:rPr>
        <w:t>. The value of TemporalId of an access unit is the value of the TemporalId of the VCL NAL units of the access unit.</w:t>
      </w:r>
    </w:p>
    <w:p w:rsidR="00B24A6D" w:rsidRPr="00AF6B97" w:rsidRDefault="00B24A6D" w:rsidP="00B24A6D">
      <w:pPr>
        <w:rPr>
          <w:noProof/>
          <w:sz w:val="20"/>
        </w:rPr>
      </w:pPr>
      <w:r w:rsidRPr="00AF6B97">
        <w:rPr>
          <w:noProof/>
          <w:sz w:val="20"/>
        </w:rPr>
        <w:t>The value of TemporalId for non-VCL NAL units is constrained as follows:</w:t>
      </w:r>
    </w:p>
    <w:p w:rsidR="00B24A6D" w:rsidRPr="00AF6B97" w:rsidRDefault="00B24A6D" w:rsidP="00B24A6D">
      <w:pPr>
        <w:tabs>
          <w:tab w:val="left" w:pos="400"/>
        </w:tabs>
        <w:ind w:left="400" w:hanging="400"/>
        <w:rPr>
          <w:noProof/>
          <w:sz w:val="20"/>
        </w:rPr>
      </w:pPr>
      <w:r w:rsidRPr="00AF6B97">
        <w:rPr>
          <w:noProof/>
          <w:sz w:val="20"/>
        </w:rPr>
        <w:t>–</w:t>
      </w:r>
      <w:r w:rsidRPr="00AF6B97">
        <w:rPr>
          <w:noProof/>
          <w:sz w:val="20"/>
        </w:rPr>
        <w:tab/>
        <w:t>If nal_unit_type is equal to VPS_NUT, SPS_NUT, EOS_NUT, or EOB_NUT, TemporalId shall be equal to 0.</w:t>
      </w:r>
    </w:p>
    <w:p w:rsidR="00B24A6D" w:rsidRPr="00AF6B97" w:rsidRDefault="00B24A6D" w:rsidP="00B24A6D">
      <w:pPr>
        <w:tabs>
          <w:tab w:val="left" w:pos="400"/>
        </w:tabs>
        <w:ind w:left="400" w:hanging="400"/>
        <w:rPr>
          <w:noProof/>
          <w:sz w:val="20"/>
        </w:rPr>
      </w:pPr>
      <w:r w:rsidRPr="00AF6B97">
        <w:rPr>
          <w:noProof/>
          <w:sz w:val="20"/>
        </w:rPr>
        <w:t>–</w:t>
      </w:r>
      <w:r w:rsidRPr="00AF6B97">
        <w:rPr>
          <w:noProof/>
          <w:sz w:val="20"/>
        </w:rPr>
        <w:tab/>
        <w:t>Otherwise, if nal_unit_type is equal to AUD_NUT or FD_NUT, TemporalId shall be equal to the TemporalId of the access unit containing the non-VCL NAL unit.</w:t>
      </w:r>
    </w:p>
    <w:p w:rsidR="00B24A6D" w:rsidRPr="00AF6B97" w:rsidRDefault="00B24A6D" w:rsidP="00B24A6D">
      <w:pPr>
        <w:tabs>
          <w:tab w:val="left" w:pos="400"/>
        </w:tabs>
        <w:ind w:left="400" w:hanging="400"/>
        <w:rPr>
          <w:noProof/>
          <w:sz w:val="20"/>
        </w:rPr>
      </w:pPr>
      <w:r w:rsidRPr="00AF6B97">
        <w:rPr>
          <w:noProof/>
          <w:sz w:val="20"/>
        </w:rPr>
        <w:t>–</w:t>
      </w:r>
      <w:r w:rsidRPr="00AF6B97">
        <w:rPr>
          <w:noProof/>
          <w:sz w:val="20"/>
        </w:rPr>
        <w:tab/>
        <w:t xml:space="preserve">Otherwise, </w:t>
      </w:r>
      <w:r w:rsidRPr="00AF6B97">
        <w:rPr>
          <w:strike/>
          <w:noProof/>
          <w:color w:val="FF0000"/>
          <w:sz w:val="20"/>
        </w:rPr>
        <w:t>when</w:t>
      </w:r>
      <w:r w:rsidRPr="00AF6B97">
        <w:rPr>
          <w:noProof/>
          <w:sz w:val="20"/>
        </w:rPr>
        <w:t xml:space="preserve"> </w:t>
      </w:r>
      <w:r w:rsidRPr="00AF6B97">
        <w:rPr>
          <w:noProof/>
          <w:sz w:val="20"/>
          <w:highlight w:val="yellow"/>
        </w:rPr>
        <w:t>if</w:t>
      </w:r>
      <w:r w:rsidRPr="00AF6B97">
        <w:rPr>
          <w:noProof/>
          <w:sz w:val="20"/>
        </w:rPr>
        <w:t xml:space="preserve"> nal_unit_type is equal to SEI_NUT, TemporalId shall be greater or equal to the TemporalId of the access unit containing the NAL unit.</w:t>
      </w:r>
    </w:p>
    <w:p w:rsidR="00B24A6D" w:rsidRPr="00AF6B97" w:rsidRDefault="00B24A6D" w:rsidP="00B24A6D">
      <w:pPr>
        <w:tabs>
          <w:tab w:val="left" w:pos="400"/>
        </w:tabs>
        <w:ind w:left="400" w:hanging="400"/>
        <w:rPr>
          <w:noProof/>
          <w:sz w:val="20"/>
          <w:highlight w:val="yellow"/>
        </w:rPr>
      </w:pPr>
      <w:r w:rsidRPr="00AF6B97">
        <w:rPr>
          <w:noProof/>
          <w:sz w:val="20"/>
        </w:rPr>
        <w:t>–</w:t>
      </w:r>
      <w:r w:rsidRPr="00AF6B97">
        <w:rPr>
          <w:noProof/>
          <w:sz w:val="20"/>
        </w:rPr>
        <w:tab/>
      </w:r>
      <w:r w:rsidRPr="00AF6B97">
        <w:rPr>
          <w:noProof/>
          <w:sz w:val="20"/>
          <w:highlight w:val="yellow"/>
        </w:rPr>
        <w:t>Otherwise, when nal_unit_type is equal to BASE</w:t>
      </w:r>
      <w:r w:rsidR="00B94274" w:rsidRPr="00AF6B97">
        <w:rPr>
          <w:noProof/>
          <w:sz w:val="20"/>
          <w:highlight w:val="yellow"/>
        </w:rPr>
        <w:t>_NUT and avc_base_codec_flag is equal to 1</w:t>
      </w:r>
      <w:r w:rsidRPr="00AF6B97">
        <w:rPr>
          <w:noProof/>
          <w:sz w:val="20"/>
          <w:highlight w:val="yellow"/>
        </w:rPr>
        <w:t xml:space="preserve">, when temporal_id is present in the Rec. ITU-T H.264 | ISO/IEC 14496-10 conforming </w:t>
      </w:r>
      <w:r w:rsidRPr="00AF6B97">
        <w:rPr>
          <w:sz w:val="20"/>
          <w:szCs w:val="22"/>
          <w:highlight w:val="yellow"/>
          <w:lang w:val="en-CA"/>
        </w:rPr>
        <w:t xml:space="preserve">base </w:t>
      </w:r>
      <w:r w:rsidRPr="00AF6B97">
        <w:rPr>
          <w:noProof/>
          <w:sz w:val="20"/>
          <w:highlight w:val="yellow"/>
        </w:rPr>
        <w:t xml:space="preserve">layer, TemporalId shall be equal to the value of temporal_id. </w:t>
      </w:r>
    </w:p>
    <w:p w:rsidR="00600C43" w:rsidRPr="0015456A" w:rsidRDefault="00600C43" w:rsidP="00A02B88">
      <w:pPr>
        <w:rPr>
          <w:sz w:val="20"/>
        </w:rPr>
      </w:pPr>
      <w:r w:rsidRPr="0015456A">
        <w:rPr>
          <w:sz w:val="20"/>
        </w:rPr>
        <w:t>Semantics for other syntax elements are as specified in the HEVC base specification.</w:t>
      </w:r>
    </w:p>
    <w:p w:rsidR="00A02B88" w:rsidRPr="00E35826" w:rsidRDefault="00A02B88" w:rsidP="00600C43">
      <w:pPr>
        <w:pStyle w:val="Heading1"/>
        <w:rPr>
          <w:lang w:val="en-CA"/>
        </w:rPr>
      </w:pPr>
      <w:bookmarkStart w:id="5" w:name="_Ref330436145"/>
      <w:r w:rsidRPr="00E35826">
        <w:rPr>
          <w:lang w:val="en-CA"/>
        </w:rPr>
        <w:t>Video parameter set</w:t>
      </w:r>
      <w:bookmarkEnd w:id="5"/>
    </w:p>
    <w:p w:rsidR="004A55AD" w:rsidRPr="00E35826" w:rsidRDefault="004A55AD" w:rsidP="004A55AD">
      <w:pPr>
        <w:pStyle w:val="Heading2"/>
        <w:rPr>
          <w:lang w:val="en-CA"/>
        </w:rPr>
      </w:pPr>
      <w:r w:rsidRPr="00E35826">
        <w:rPr>
          <w:lang w:val="en-CA"/>
        </w:rPr>
        <w:t>Video parameter set RBSP syntax</w:t>
      </w:r>
      <w:r>
        <w:rPr>
          <w:lang w:val="en-CA"/>
        </w:rPr>
        <w:t xml:space="preserve"> and semantics</w:t>
      </w:r>
    </w:p>
    <w:p w:rsidR="004A55AD" w:rsidRDefault="004A55AD" w:rsidP="004A55AD">
      <w:pPr>
        <w:rPr>
          <w:sz w:val="20"/>
          <w:lang w:val="en-CA"/>
        </w:rPr>
      </w:pPr>
      <w:r>
        <w:rPr>
          <w:sz w:val="20"/>
          <w:lang w:val="en-CA"/>
        </w:rPr>
        <w:t>Syntax changes relative to the video parameter set RBSP syntax in the HEVC base specification are highlighted.</w:t>
      </w:r>
    </w:p>
    <w:p w:rsidR="00A02B88" w:rsidRDefault="00A02B88" w:rsidP="00A02B88">
      <w:pPr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4"/>
        <w:gridCol w:w="1174"/>
      </w:tblGrid>
      <w:tr w:rsidR="00A02B88" w:rsidRPr="00FB0B6F" w:rsidTr="00A02B88">
        <w:trPr>
          <w:cantSplit/>
          <w:jc w:val="center"/>
        </w:trPr>
        <w:tc>
          <w:tcPr>
            <w:tcW w:w="6754" w:type="dxa"/>
          </w:tcPr>
          <w:p w:rsidR="00A02B88" w:rsidRPr="00FB0B6F" w:rsidRDefault="00A02B88" w:rsidP="00A02B88">
            <w:pPr>
              <w:pStyle w:val="tablesyntax"/>
            </w:pPr>
            <w:proofErr w:type="spellStart"/>
            <w:r w:rsidRPr="009E5D62">
              <w:lastRenderedPageBreak/>
              <w:t>video_parameter_set_rbsp</w:t>
            </w:r>
            <w:proofErr w:type="spellEnd"/>
            <w:r w:rsidRPr="009E5D62">
              <w:t>( )</w:t>
            </w:r>
            <w:r w:rsidRPr="00FB0B6F">
              <w:t xml:space="preserve"> {</w:t>
            </w:r>
          </w:p>
        </w:tc>
        <w:tc>
          <w:tcPr>
            <w:tcW w:w="1174" w:type="dxa"/>
          </w:tcPr>
          <w:p w:rsidR="00A02B88" w:rsidRPr="00FB0B6F" w:rsidRDefault="00A02B88" w:rsidP="00A02B88">
            <w:pPr>
              <w:pStyle w:val="tableheading"/>
              <w:rPr>
                <w:b w:val="0"/>
              </w:rPr>
            </w:pPr>
            <w:r w:rsidRPr="00FB0B6F">
              <w:rPr>
                <w:b w:val="0"/>
              </w:rPr>
              <w:t>Descriptor</w:t>
            </w:r>
          </w:p>
        </w:tc>
      </w:tr>
      <w:tr w:rsidR="00A02B88" w:rsidRPr="008A4D6C" w:rsidTr="00A02B88">
        <w:trPr>
          <w:cantSplit/>
          <w:jc w:val="center"/>
        </w:trPr>
        <w:tc>
          <w:tcPr>
            <w:tcW w:w="6754" w:type="dxa"/>
          </w:tcPr>
          <w:p w:rsidR="00A02B88" w:rsidRPr="008A4D6C" w:rsidRDefault="00A02B88" w:rsidP="00A02B88">
            <w:pPr>
              <w:pStyle w:val="tablesyntax"/>
              <w:rPr>
                <w:b/>
              </w:rPr>
            </w:pPr>
            <w:r w:rsidRPr="00FB0B6F">
              <w:tab/>
            </w:r>
            <w:proofErr w:type="spellStart"/>
            <w:r w:rsidRPr="008A4D6C">
              <w:rPr>
                <w:b/>
                <w:bCs/>
              </w:rPr>
              <w:t>video_parameter_set_id</w:t>
            </w:r>
            <w:proofErr w:type="spellEnd"/>
          </w:p>
        </w:tc>
        <w:tc>
          <w:tcPr>
            <w:tcW w:w="1174" w:type="dxa"/>
          </w:tcPr>
          <w:p w:rsidR="00A02B88" w:rsidRPr="008A4D6C" w:rsidRDefault="00A02B88" w:rsidP="00A02B88">
            <w:pPr>
              <w:pStyle w:val="tablecell"/>
            </w:pPr>
            <w:r w:rsidRPr="008A4D6C">
              <w:t>u(</w:t>
            </w:r>
            <w:r>
              <w:t>4</w:t>
            </w:r>
            <w:r w:rsidRPr="008A4D6C">
              <w:t>)</w:t>
            </w:r>
          </w:p>
        </w:tc>
      </w:tr>
      <w:tr w:rsidR="00A02B88" w:rsidRPr="008A4D6C" w:rsidTr="00A02B88">
        <w:trPr>
          <w:cantSplit/>
          <w:jc w:val="center"/>
        </w:trPr>
        <w:tc>
          <w:tcPr>
            <w:tcW w:w="6754" w:type="dxa"/>
          </w:tcPr>
          <w:p w:rsidR="00A02B88" w:rsidRPr="008A4D6C" w:rsidRDefault="00A02B88" w:rsidP="00A02B88">
            <w:pPr>
              <w:pStyle w:val="tablesyntax"/>
              <w:rPr>
                <w:b/>
                <w:bCs/>
              </w:rPr>
            </w:pPr>
            <w:r w:rsidRPr="008A4D6C">
              <w:rPr>
                <w:b/>
              </w:rPr>
              <w:tab/>
            </w:r>
            <w:proofErr w:type="spellStart"/>
            <w:r>
              <w:rPr>
                <w:b/>
              </w:rPr>
              <w:t>vps_</w:t>
            </w:r>
            <w:r w:rsidRPr="008A4D6C">
              <w:rPr>
                <w:b/>
              </w:rPr>
              <w:t>temporal_id_nesting_flag</w:t>
            </w:r>
            <w:proofErr w:type="spellEnd"/>
          </w:p>
        </w:tc>
        <w:tc>
          <w:tcPr>
            <w:tcW w:w="1174" w:type="dxa"/>
          </w:tcPr>
          <w:p w:rsidR="00A02B88" w:rsidRPr="008A4D6C" w:rsidRDefault="00A02B88" w:rsidP="00A02B88">
            <w:pPr>
              <w:pStyle w:val="tablecell"/>
            </w:pPr>
            <w:r w:rsidRPr="008A4D6C">
              <w:t>u(1)</w:t>
            </w:r>
          </w:p>
        </w:tc>
      </w:tr>
      <w:tr w:rsidR="00A02B88" w:rsidRPr="008A4D6C" w:rsidTr="00A02B88">
        <w:trPr>
          <w:cantSplit/>
          <w:jc w:val="center"/>
        </w:trPr>
        <w:tc>
          <w:tcPr>
            <w:tcW w:w="6754" w:type="dxa"/>
          </w:tcPr>
          <w:p w:rsidR="00A02B88" w:rsidRPr="00E15D6A" w:rsidRDefault="00A02B88" w:rsidP="00A02B88">
            <w:pPr>
              <w:pStyle w:val="tablesyntax"/>
              <w:rPr>
                <w:b/>
              </w:rPr>
            </w:pPr>
            <w:r>
              <w:tab/>
            </w:r>
            <w:r w:rsidR="00CC0812" w:rsidRPr="00CC0812">
              <w:rPr>
                <w:b/>
              </w:rPr>
              <w:t>vps_</w:t>
            </w:r>
            <w:r w:rsidRPr="001A5A1F">
              <w:rPr>
                <w:b/>
              </w:rPr>
              <w:t>reserved_zero_2bits</w:t>
            </w:r>
          </w:p>
        </w:tc>
        <w:tc>
          <w:tcPr>
            <w:tcW w:w="1174" w:type="dxa"/>
          </w:tcPr>
          <w:p w:rsidR="00A02B88" w:rsidRPr="008A4D6C" w:rsidRDefault="00A02B88" w:rsidP="00A02B88">
            <w:pPr>
              <w:pStyle w:val="tablecell"/>
            </w:pPr>
            <w:r>
              <w:t>u(2)</w:t>
            </w:r>
          </w:p>
        </w:tc>
      </w:tr>
      <w:tr w:rsidR="00A02B88" w:rsidRPr="008A4D6C" w:rsidTr="00A02B88">
        <w:trPr>
          <w:cantSplit/>
          <w:jc w:val="center"/>
        </w:trPr>
        <w:tc>
          <w:tcPr>
            <w:tcW w:w="6754" w:type="dxa"/>
          </w:tcPr>
          <w:p w:rsidR="00A02B88" w:rsidRPr="008A4D6C" w:rsidRDefault="00A02B88" w:rsidP="00A578B2">
            <w:pPr>
              <w:pStyle w:val="tablesyntax"/>
              <w:rPr>
                <w:b/>
                <w:bCs/>
                <w:strike/>
              </w:rPr>
            </w:pPr>
            <w:r w:rsidRPr="008A4D6C">
              <w:tab/>
            </w:r>
            <w:r w:rsidR="00CC0812" w:rsidRPr="00CC0812">
              <w:rPr>
                <w:b/>
                <w:highlight w:val="yellow"/>
              </w:rPr>
              <w:t>vps_</w:t>
            </w:r>
            <w:r w:rsidR="00A578B2" w:rsidRPr="00A578B2">
              <w:rPr>
                <w:b/>
                <w:bCs/>
                <w:highlight w:val="yellow"/>
              </w:rPr>
              <w:t>max</w:t>
            </w:r>
            <w:r w:rsidR="00A578B2">
              <w:rPr>
                <w:b/>
                <w:bCs/>
                <w:highlight w:val="yellow"/>
              </w:rPr>
              <w:t>_num_</w:t>
            </w:r>
            <w:r w:rsidR="00A578B2" w:rsidRPr="00A578B2">
              <w:rPr>
                <w:b/>
                <w:bCs/>
                <w:highlight w:val="yellow"/>
              </w:rPr>
              <w:t>layers_minus1</w:t>
            </w:r>
            <w:r w:rsidR="00A578B2" w:rsidRPr="00A578B2">
              <w:rPr>
                <w:bCs/>
                <w:highlight w:val="yellow"/>
              </w:rPr>
              <w:t xml:space="preserve"> //r</w:t>
            </w:r>
            <w:r w:rsidRPr="00A578B2">
              <w:rPr>
                <w:bCs/>
                <w:highlight w:val="yellow"/>
              </w:rPr>
              <w:t>eserved_zero_6bits</w:t>
            </w:r>
            <w:r w:rsidR="00943295" w:rsidRPr="00943295">
              <w:rPr>
                <w:bCs/>
                <w:highlight w:val="yellow"/>
              </w:rPr>
              <w:t xml:space="preserve"> in the base spec</w:t>
            </w:r>
          </w:p>
        </w:tc>
        <w:tc>
          <w:tcPr>
            <w:tcW w:w="1174" w:type="dxa"/>
          </w:tcPr>
          <w:p w:rsidR="00A02B88" w:rsidRPr="008A4D6C" w:rsidRDefault="00A02B88" w:rsidP="00A02B88">
            <w:pPr>
              <w:pStyle w:val="tablecell"/>
            </w:pPr>
            <w:r w:rsidRPr="008A4D6C">
              <w:t>u(</w:t>
            </w:r>
            <w:r>
              <w:t>6</w:t>
            </w:r>
            <w:r w:rsidRPr="008A4D6C">
              <w:t>)</w:t>
            </w:r>
          </w:p>
        </w:tc>
      </w:tr>
      <w:tr w:rsidR="00A02B88" w:rsidRPr="008A4D6C" w:rsidTr="00A02B88">
        <w:trPr>
          <w:cantSplit/>
          <w:jc w:val="center"/>
        </w:trPr>
        <w:tc>
          <w:tcPr>
            <w:tcW w:w="6754" w:type="dxa"/>
          </w:tcPr>
          <w:p w:rsidR="00A02B88" w:rsidRPr="008A4D6C" w:rsidRDefault="00A02B88" w:rsidP="00A02B88">
            <w:pPr>
              <w:pStyle w:val="tablesyntax"/>
              <w:rPr>
                <w:b/>
              </w:rPr>
            </w:pPr>
            <w:r w:rsidRPr="008A4D6C">
              <w:rPr>
                <w:b/>
              </w:rPr>
              <w:tab/>
            </w:r>
            <w:r>
              <w:rPr>
                <w:b/>
              </w:rPr>
              <w:t>vps_</w:t>
            </w:r>
            <w:r w:rsidRPr="008A4D6C">
              <w:rPr>
                <w:b/>
              </w:rPr>
              <w:t>max_sub_layers_minus1</w:t>
            </w:r>
          </w:p>
        </w:tc>
        <w:tc>
          <w:tcPr>
            <w:tcW w:w="1174" w:type="dxa"/>
          </w:tcPr>
          <w:p w:rsidR="00A02B88" w:rsidRPr="008A4D6C" w:rsidRDefault="00A02B88" w:rsidP="00A02B88">
            <w:pPr>
              <w:pStyle w:val="tablecell"/>
            </w:pPr>
            <w:r w:rsidRPr="008A4D6C">
              <w:rPr>
                <w:lang w:eastAsia="ko-KR"/>
              </w:rPr>
              <w:t>u(3)</w:t>
            </w:r>
          </w:p>
        </w:tc>
      </w:tr>
      <w:tr w:rsidR="00CC0812" w:rsidRPr="008A4D6C" w:rsidDel="00A6475F" w:rsidTr="007C0498">
        <w:trPr>
          <w:cantSplit/>
          <w:jc w:val="center"/>
        </w:trPr>
        <w:tc>
          <w:tcPr>
            <w:tcW w:w="6754" w:type="dxa"/>
          </w:tcPr>
          <w:p w:rsidR="00CC0812" w:rsidRPr="008A4D6C" w:rsidRDefault="00CC0812" w:rsidP="00CC0812">
            <w:pPr>
              <w:pStyle w:val="tablesyntax"/>
              <w:rPr>
                <w:b/>
              </w:rPr>
            </w:pPr>
            <w:r w:rsidRPr="008A4D6C">
              <w:tab/>
            </w:r>
            <w:proofErr w:type="spellStart"/>
            <w:r w:rsidRPr="00A578B2">
              <w:rPr>
                <w:b/>
                <w:highlight w:val="yellow"/>
              </w:rPr>
              <w:t>next_essential_info_byte_offset</w:t>
            </w:r>
            <w:proofErr w:type="spellEnd"/>
            <w:r w:rsidRPr="00A578B2">
              <w:rPr>
                <w:highlight w:val="yellow"/>
              </w:rPr>
              <w:t xml:space="preserve"> //</w:t>
            </w:r>
            <w:r>
              <w:rPr>
                <w:highlight w:val="yellow"/>
              </w:rPr>
              <w:t>vps_</w:t>
            </w:r>
            <w:r w:rsidRPr="00A578B2">
              <w:rPr>
                <w:highlight w:val="yellow"/>
              </w:rPr>
              <w:t>reserved_zero_1</w:t>
            </w:r>
            <w:r>
              <w:rPr>
                <w:highlight w:val="yellow"/>
              </w:rPr>
              <w:t>6</w:t>
            </w:r>
            <w:r w:rsidRPr="00A578B2">
              <w:rPr>
                <w:highlight w:val="yellow"/>
              </w:rPr>
              <w:t>bits</w:t>
            </w:r>
            <w:r w:rsidRPr="00943295">
              <w:rPr>
                <w:bCs/>
                <w:highlight w:val="yellow"/>
              </w:rPr>
              <w:t xml:space="preserve"> in the base spec</w:t>
            </w:r>
          </w:p>
        </w:tc>
        <w:tc>
          <w:tcPr>
            <w:tcW w:w="1174" w:type="dxa"/>
          </w:tcPr>
          <w:p w:rsidR="00CC0812" w:rsidRPr="008A4D6C" w:rsidDel="00A6475F" w:rsidRDefault="00CC0812" w:rsidP="00CC0812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r w:rsidRPr="008A4D6C">
              <w:rPr>
                <w:b w:val="0"/>
              </w:rPr>
              <w:t>u(1</w:t>
            </w:r>
            <w:r>
              <w:rPr>
                <w:b w:val="0"/>
              </w:rPr>
              <w:t>6</w:t>
            </w:r>
            <w:r w:rsidRPr="008A4D6C">
              <w:rPr>
                <w:b w:val="0"/>
              </w:rPr>
              <w:t>)</w:t>
            </w:r>
          </w:p>
        </w:tc>
      </w:tr>
      <w:tr w:rsidR="00A02B88" w:rsidRPr="008A4D6C" w:rsidTr="00A02B88">
        <w:trPr>
          <w:cantSplit/>
          <w:jc w:val="center"/>
        </w:trPr>
        <w:tc>
          <w:tcPr>
            <w:tcW w:w="6754" w:type="dxa"/>
          </w:tcPr>
          <w:p w:rsidR="00A02B88" w:rsidRPr="008A4D6C" w:rsidRDefault="00A02B88" w:rsidP="00A02B88">
            <w:pPr>
              <w:pStyle w:val="tablesyntax"/>
            </w:pPr>
            <w:r w:rsidRPr="008A4D6C">
              <w:tab/>
            </w:r>
            <w:proofErr w:type="spellStart"/>
            <w:r w:rsidRPr="008A4D6C">
              <w:t>profile_</w:t>
            </w:r>
            <w:r w:rsidR="00CC0812">
              <w:t>tier_</w:t>
            </w:r>
            <w:r w:rsidRPr="008A4D6C">
              <w:t>level</w:t>
            </w:r>
            <w:proofErr w:type="spellEnd"/>
            <w:r w:rsidRPr="008A4D6C">
              <w:t>( </w:t>
            </w:r>
            <w:r>
              <w:t>1</w:t>
            </w:r>
            <w:r w:rsidRPr="008A4D6C">
              <w:t xml:space="preserve">, </w:t>
            </w:r>
            <w:r>
              <w:t>vps_</w:t>
            </w:r>
            <w:r w:rsidRPr="008A4D6C">
              <w:t>max_sub_layers_minus1 )</w:t>
            </w:r>
          </w:p>
        </w:tc>
        <w:tc>
          <w:tcPr>
            <w:tcW w:w="1174" w:type="dxa"/>
          </w:tcPr>
          <w:p w:rsidR="00A02B88" w:rsidRPr="008A4D6C" w:rsidRDefault="00A02B88" w:rsidP="00A02B88">
            <w:pPr>
              <w:pStyle w:val="tablecell"/>
            </w:pPr>
          </w:p>
        </w:tc>
      </w:tr>
      <w:tr w:rsidR="00A02B88" w:rsidRPr="008A4D6C" w:rsidTr="00A02B88">
        <w:trPr>
          <w:cantSplit/>
          <w:jc w:val="center"/>
        </w:trPr>
        <w:tc>
          <w:tcPr>
            <w:tcW w:w="6754" w:type="dxa"/>
          </w:tcPr>
          <w:p w:rsidR="00A02B88" w:rsidRPr="008A4D6C" w:rsidRDefault="00A02B88" w:rsidP="00A02B88">
            <w:pPr>
              <w:pStyle w:val="tablesyntax"/>
              <w:rPr>
                <w:bCs/>
              </w:rPr>
            </w:pPr>
            <w:r w:rsidRPr="008A4D6C">
              <w:tab/>
              <w:t xml:space="preserve">for( </w:t>
            </w:r>
            <w:proofErr w:type="spellStart"/>
            <w:r w:rsidRPr="008A4D6C">
              <w:t>i</w:t>
            </w:r>
            <w:proofErr w:type="spellEnd"/>
            <w:r w:rsidRPr="008A4D6C">
              <w:t xml:space="preserve"> = 0; </w:t>
            </w:r>
            <w:proofErr w:type="spellStart"/>
            <w:r w:rsidRPr="008A4D6C">
              <w:t>i</w:t>
            </w:r>
            <w:proofErr w:type="spellEnd"/>
            <w:r w:rsidRPr="008A4D6C">
              <w:t xml:space="preserve"> &lt;= </w:t>
            </w:r>
            <w:r>
              <w:t>vps_</w:t>
            </w:r>
            <w:r w:rsidRPr="008A4D6C">
              <w:t xml:space="preserve">max_sub_layers_minus1; </w:t>
            </w:r>
            <w:proofErr w:type="spellStart"/>
            <w:r w:rsidRPr="008A4D6C">
              <w:t>i</w:t>
            </w:r>
            <w:proofErr w:type="spellEnd"/>
            <w:r w:rsidRPr="008A4D6C">
              <w:t>++ ) {</w:t>
            </w:r>
          </w:p>
        </w:tc>
        <w:tc>
          <w:tcPr>
            <w:tcW w:w="1174" w:type="dxa"/>
          </w:tcPr>
          <w:p w:rsidR="00A02B88" w:rsidRPr="008A4D6C" w:rsidRDefault="00A02B88" w:rsidP="00A02B88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  <w:tr w:rsidR="00A02B88" w:rsidRPr="008A4D6C" w:rsidTr="00A02B88">
        <w:trPr>
          <w:cantSplit/>
          <w:jc w:val="center"/>
        </w:trPr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88" w:rsidRPr="008A4D6C" w:rsidRDefault="00A02B88" w:rsidP="00A02B88">
            <w:pPr>
              <w:pStyle w:val="tablesyntax"/>
            </w:pPr>
            <w:r w:rsidRPr="008A4D6C">
              <w:rPr>
                <w:b/>
              </w:rPr>
              <w:tab/>
            </w:r>
            <w:r w:rsidRPr="008A4D6C">
              <w:rPr>
                <w:b/>
              </w:rPr>
              <w:tab/>
            </w:r>
            <w:proofErr w:type="spellStart"/>
            <w:r>
              <w:rPr>
                <w:b/>
              </w:rPr>
              <w:t>vps_</w:t>
            </w:r>
            <w:r w:rsidRPr="008A4D6C">
              <w:rPr>
                <w:b/>
              </w:rPr>
              <w:t>max_dec_pic_buffering</w:t>
            </w:r>
            <w:proofErr w:type="spellEnd"/>
            <w:r w:rsidRPr="008A4D6C">
              <w:rPr>
                <w:b/>
              </w:rPr>
              <w:t>[</w:t>
            </w:r>
            <w:r w:rsidRPr="008A4D6C">
              <w:t> </w:t>
            </w:r>
            <w:proofErr w:type="spellStart"/>
            <w:r w:rsidRPr="008A4D6C">
              <w:t>i</w:t>
            </w:r>
            <w:proofErr w:type="spellEnd"/>
            <w:r w:rsidRPr="008A4D6C">
              <w:t> </w:t>
            </w:r>
            <w:r w:rsidRPr="008A4D6C">
              <w:rPr>
                <w:b/>
              </w:rPr>
              <w:t>]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88" w:rsidRPr="008A4D6C" w:rsidRDefault="00A02B88" w:rsidP="00A02B88">
            <w:pPr>
              <w:pStyle w:val="tablecell"/>
            </w:pPr>
            <w:proofErr w:type="spellStart"/>
            <w:r w:rsidRPr="008A4D6C">
              <w:t>ue</w:t>
            </w:r>
            <w:proofErr w:type="spellEnd"/>
            <w:r w:rsidRPr="008A4D6C">
              <w:t>(v)</w:t>
            </w:r>
          </w:p>
        </w:tc>
      </w:tr>
      <w:tr w:rsidR="00A02B88" w:rsidRPr="008A4D6C" w:rsidTr="00A02B88">
        <w:trPr>
          <w:cantSplit/>
          <w:jc w:val="center"/>
        </w:trPr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88" w:rsidRPr="008A4D6C" w:rsidRDefault="00A02B88" w:rsidP="00A02B88">
            <w:pPr>
              <w:pStyle w:val="tablesyntax"/>
              <w:rPr>
                <w:b/>
              </w:rPr>
            </w:pPr>
            <w:r w:rsidRPr="008A4D6C">
              <w:rPr>
                <w:b/>
              </w:rPr>
              <w:tab/>
            </w:r>
            <w:r w:rsidRPr="008A4D6C">
              <w:rPr>
                <w:b/>
              </w:rPr>
              <w:tab/>
            </w:r>
            <w:proofErr w:type="spellStart"/>
            <w:r>
              <w:rPr>
                <w:b/>
              </w:rPr>
              <w:t>vps_max_</w:t>
            </w:r>
            <w:r w:rsidRPr="008A4D6C">
              <w:rPr>
                <w:b/>
              </w:rPr>
              <w:t>num_reorder_pics</w:t>
            </w:r>
            <w:proofErr w:type="spellEnd"/>
            <w:r w:rsidRPr="008A4D6C">
              <w:rPr>
                <w:b/>
              </w:rPr>
              <w:t>[</w:t>
            </w:r>
            <w:r w:rsidRPr="008A4D6C">
              <w:t> </w:t>
            </w:r>
            <w:proofErr w:type="spellStart"/>
            <w:r w:rsidRPr="008A4D6C">
              <w:t>i</w:t>
            </w:r>
            <w:proofErr w:type="spellEnd"/>
            <w:r w:rsidRPr="008A4D6C">
              <w:t> </w:t>
            </w:r>
            <w:r w:rsidRPr="008A4D6C">
              <w:rPr>
                <w:b/>
              </w:rPr>
              <w:t>]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88" w:rsidRPr="008A4D6C" w:rsidRDefault="00A02B88" w:rsidP="00A02B88">
            <w:pPr>
              <w:pStyle w:val="tablecell"/>
            </w:pPr>
            <w:proofErr w:type="spellStart"/>
            <w:r w:rsidRPr="008A4D6C">
              <w:t>ue</w:t>
            </w:r>
            <w:proofErr w:type="spellEnd"/>
            <w:r w:rsidRPr="008A4D6C">
              <w:t>(v)</w:t>
            </w:r>
          </w:p>
        </w:tc>
      </w:tr>
      <w:tr w:rsidR="00A02B88" w:rsidRPr="008A4D6C" w:rsidTr="00A02B88">
        <w:trPr>
          <w:cantSplit/>
          <w:jc w:val="center"/>
        </w:trPr>
        <w:tc>
          <w:tcPr>
            <w:tcW w:w="6754" w:type="dxa"/>
          </w:tcPr>
          <w:p w:rsidR="00A02B88" w:rsidRPr="008A4D6C" w:rsidRDefault="00A02B88" w:rsidP="00A02B88">
            <w:pPr>
              <w:pStyle w:val="tablesyntax"/>
              <w:rPr>
                <w:b/>
              </w:rPr>
            </w:pPr>
            <w:r w:rsidRPr="008A4D6C">
              <w:rPr>
                <w:b/>
              </w:rPr>
              <w:tab/>
            </w:r>
            <w:r w:rsidRPr="008A4D6C">
              <w:rPr>
                <w:b/>
              </w:rPr>
              <w:tab/>
            </w:r>
            <w:proofErr w:type="spellStart"/>
            <w:r>
              <w:rPr>
                <w:b/>
              </w:rPr>
              <w:t>vps_</w:t>
            </w:r>
            <w:r w:rsidRPr="008A4D6C">
              <w:rPr>
                <w:b/>
              </w:rPr>
              <w:t>max_latency_increase</w:t>
            </w:r>
            <w:proofErr w:type="spellEnd"/>
            <w:r w:rsidRPr="008A4D6C">
              <w:rPr>
                <w:b/>
              </w:rPr>
              <w:t>[</w:t>
            </w:r>
            <w:r w:rsidRPr="008A4D6C">
              <w:t> </w:t>
            </w:r>
            <w:proofErr w:type="spellStart"/>
            <w:r w:rsidRPr="008A4D6C">
              <w:t>i</w:t>
            </w:r>
            <w:proofErr w:type="spellEnd"/>
            <w:r w:rsidRPr="008A4D6C">
              <w:t> </w:t>
            </w:r>
            <w:r w:rsidRPr="008A4D6C">
              <w:rPr>
                <w:b/>
              </w:rPr>
              <w:t>]</w:t>
            </w:r>
          </w:p>
        </w:tc>
        <w:tc>
          <w:tcPr>
            <w:tcW w:w="1174" w:type="dxa"/>
          </w:tcPr>
          <w:p w:rsidR="00A02B88" w:rsidRPr="008A4D6C" w:rsidRDefault="00A02B88" w:rsidP="00A02B88">
            <w:pPr>
              <w:pStyle w:val="tablecell"/>
              <w:rPr>
                <w:lang w:eastAsia="ko-KR"/>
              </w:rPr>
            </w:pPr>
            <w:proofErr w:type="spellStart"/>
            <w:r w:rsidRPr="008A4D6C">
              <w:t>ue</w:t>
            </w:r>
            <w:proofErr w:type="spellEnd"/>
            <w:r w:rsidRPr="008A4D6C">
              <w:t>(v)</w:t>
            </w:r>
          </w:p>
        </w:tc>
      </w:tr>
      <w:tr w:rsidR="00A02B88" w:rsidRPr="008A4D6C" w:rsidTr="00A02B88">
        <w:trPr>
          <w:cantSplit/>
          <w:jc w:val="center"/>
        </w:trPr>
        <w:tc>
          <w:tcPr>
            <w:tcW w:w="6754" w:type="dxa"/>
          </w:tcPr>
          <w:p w:rsidR="00A02B88" w:rsidRPr="008A4D6C" w:rsidRDefault="00A02B88" w:rsidP="00A02B88">
            <w:pPr>
              <w:pStyle w:val="tablesyntax"/>
              <w:rPr>
                <w:bCs/>
              </w:rPr>
            </w:pPr>
            <w:r w:rsidRPr="008A4D6C">
              <w:rPr>
                <w:b/>
              </w:rPr>
              <w:tab/>
            </w:r>
            <w:r w:rsidRPr="008A4D6C">
              <w:t>}</w:t>
            </w:r>
          </w:p>
        </w:tc>
        <w:tc>
          <w:tcPr>
            <w:tcW w:w="1174" w:type="dxa"/>
          </w:tcPr>
          <w:p w:rsidR="00A02B88" w:rsidRPr="008A4D6C" w:rsidRDefault="00A02B88" w:rsidP="00A02B88">
            <w:pPr>
              <w:pStyle w:val="tablecell"/>
            </w:pPr>
          </w:p>
        </w:tc>
      </w:tr>
      <w:tr w:rsidR="00A02B88" w:rsidRPr="008A4D6C" w:rsidTr="00A02B88">
        <w:trPr>
          <w:cantSplit/>
          <w:jc w:val="center"/>
        </w:trPr>
        <w:tc>
          <w:tcPr>
            <w:tcW w:w="6754" w:type="dxa"/>
          </w:tcPr>
          <w:p w:rsidR="00A02B88" w:rsidRPr="008A4D6C" w:rsidRDefault="00A02B88" w:rsidP="00A02B88">
            <w:pPr>
              <w:pStyle w:val="tablesyntax"/>
              <w:rPr>
                <w:b/>
              </w:rPr>
            </w:pPr>
            <w:r>
              <w:rPr>
                <w:b/>
              </w:rPr>
              <w:tab/>
            </w:r>
            <w:proofErr w:type="spellStart"/>
            <w:r w:rsidR="006D4A89">
              <w:rPr>
                <w:b/>
              </w:rPr>
              <w:t>vps_</w:t>
            </w:r>
            <w:r>
              <w:rPr>
                <w:b/>
              </w:rPr>
              <w:t>num_hrd_parameters</w:t>
            </w:r>
            <w:proofErr w:type="spellEnd"/>
          </w:p>
        </w:tc>
        <w:tc>
          <w:tcPr>
            <w:tcW w:w="1174" w:type="dxa"/>
          </w:tcPr>
          <w:p w:rsidR="00A02B88" w:rsidRPr="008A4D6C" w:rsidRDefault="00A02B88" w:rsidP="00A02B88">
            <w:pPr>
              <w:pStyle w:val="tablecell"/>
            </w:pPr>
            <w:proofErr w:type="spellStart"/>
            <w:r>
              <w:t>ue</w:t>
            </w:r>
            <w:proofErr w:type="spellEnd"/>
            <w:r>
              <w:t>(v)</w:t>
            </w:r>
          </w:p>
        </w:tc>
      </w:tr>
      <w:tr w:rsidR="006D4A89" w:rsidRPr="00EE712F" w:rsidTr="00A02B88">
        <w:trPr>
          <w:cantSplit/>
          <w:jc w:val="center"/>
        </w:trPr>
        <w:tc>
          <w:tcPr>
            <w:tcW w:w="6754" w:type="dxa"/>
          </w:tcPr>
          <w:p w:rsidR="006D4A89" w:rsidRPr="001E6FEB" w:rsidRDefault="006D4A89" w:rsidP="007C0498">
            <w:pPr>
              <w:pStyle w:val="tablesyntax"/>
              <w:rPr>
                <w:b/>
                <w:noProof/>
                <w:highlight w:val="yellow"/>
                <w:lang w:val="en-US"/>
              </w:rPr>
            </w:pPr>
            <w:r w:rsidRPr="00626D73">
              <w:rPr>
                <w:noProof/>
                <w:highlight w:val="yellow"/>
              </w:rPr>
              <w:tab/>
            </w:r>
            <w:r>
              <w:rPr>
                <w:b/>
                <w:noProof/>
                <w:highlight w:val="yellow"/>
              </w:rPr>
              <w:t>vps</w:t>
            </w:r>
            <w:r w:rsidRPr="00626D73">
              <w:rPr>
                <w:b/>
                <w:noProof/>
                <w:highlight w:val="yellow"/>
              </w:rPr>
              <w:t>_max_</w:t>
            </w:r>
            <w:r>
              <w:rPr>
                <w:b/>
                <w:noProof/>
                <w:highlight w:val="yellow"/>
              </w:rPr>
              <w:t>nuh_reserved_zero_</w:t>
            </w:r>
            <w:r w:rsidRPr="00626D73">
              <w:rPr>
                <w:b/>
                <w:noProof/>
                <w:highlight w:val="yellow"/>
              </w:rPr>
              <w:t>layer_id</w:t>
            </w:r>
          </w:p>
        </w:tc>
        <w:tc>
          <w:tcPr>
            <w:tcW w:w="1174" w:type="dxa"/>
          </w:tcPr>
          <w:p w:rsidR="006D4A89" w:rsidRPr="00626D73" w:rsidRDefault="006D4A89" w:rsidP="007C0498">
            <w:pPr>
              <w:pStyle w:val="tablecell"/>
              <w:rPr>
                <w:noProof/>
                <w:highlight w:val="yellow"/>
              </w:rPr>
            </w:pPr>
            <w:r w:rsidRPr="00626D73">
              <w:rPr>
                <w:noProof/>
                <w:highlight w:val="yellow"/>
              </w:rPr>
              <w:t>u(6)</w:t>
            </w:r>
          </w:p>
        </w:tc>
      </w:tr>
      <w:tr w:rsidR="006D4A89" w:rsidRPr="00EE712F" w:rsidTr="00A02B88">
        <w:trPr>
          <w:cantSplit/>
          <w:jc w:val="center"/>
        </w:trPr>
        <w:tc>
          <w:tcPr>
            <w:tcW w:w="6754" w:type="dxa"/>
          </w:tcPr>
          <w:p w:rsidR="006D4A89" w:rsidRPr="00190BBC" w:rsidRDefault="006D4A89" w:rsidP="007C0498">
            <w:pPr>
              <w:pStyle w:val="tablesyntax"/>
              <w:rPr>
                <w:noProof/>
              </w:rPr>
            </w:pPr>
            <w:r w:rsidRPr="00190BBC">
              <w:rPr>
                <w:b/>
                <w:noProof/>
              </w:rPr>
              <w:tab/>
            </w:r>
            <w:r w:rsidRPr="00190BBC">
              <w:rPr>
                <w:noProof/>
              </w:rPr>
              <w:t>for( i = 0; i &lt; vps_num_hrd_parameters; i++ ) {</w:t>
            </w:r>
          </w:p>
        </w:tc>
        <w:tc>
          <w:tcPr>
            <w:tcW w:w="1174" w:type="dxa"/>
          </w:tcPr>
          <w:p w:rsidR="006D4A89" w:rsidRPr="00190BBC" w:rsidRDefault="006D4A89" w:rsidP="007C0498">
            <w:pPr>
              <w:pStyle w:val="tablecell"/>
              <w:rPr>
                <w:noProof/>
              </w:rPr>
            </w:pPr>
          </w:p>
        </w:tc>
      </w:tr>
      <w:tr w:rsidR="006D4A89" w:rsidRPr="00EE712F" w:rsidTr="00A02B88">
        <w:trPr>
          <w:cantSplit/>
          <w:jc w:val="center"/>
        </w:trPr>
        <w:tc>
          <w:tcPr>
            <w:tcW w:w="6754" w:type="dxa"/>
          </w:tcPr>
          <w:p w:rsidR="006D4A89" w:rsidRPr="00190BBC" w:rsidRDefault="006D4A89" w:rsidP="007C0498">
            <w:pPr>
              <w:pStyle w:val="tablesyntax"/>
              <w:rPr>
                <w:noProof/>
              </w:rPr>
            </w:pPr>
            <w:r w:rsidRPr="00190BBC">
              <w:rPr>
                <w:b/>
                <w:noProof/>
              </w:rPr>
              <w:tab/>
            </w:r>
            <w:r w:rsidRPr="00190BBC">
              <w:rPr>
                <w:b/>
                <w:noProof/>
              </w:rPr>
              <w:tab/>
            </w:r>
            <w:r w:rsidRPr="00190BBC">
              <w:rPr>
                <w:noProof/>
              </w:rPr>
              <w:t>if( i &gt; 0 )</w:t>
            </w:r>
          </w:p>
        </w:tc>
        <w:tc>
          <w:tcPr>
            <w:tcW w:w="1174" w:type="dxa"/>
          </w:tcPr>
          <w:p w:rsidR="006D4A89" w:rsidRPr="00190BBC" w:rsidRDefault="006D4A89" w:rsidP="007C0498">
            <w:pPr>
              <w:pStyle w:val="tablecell"/>
              <w:rPr>
                <w:noProof/>
              </w:rPr>
            </w:pPr>
          </w:p>
        </w:tc>
      </w:tr>
      <w:tr w:rsidR="006D4A89" w:rsidRPr="00EE712F" w:rsidTr="00A02B88">
        <w:trPr>
          <w:cantSplit/>
          <w:jc w:val="center"/>
        </w:trPr>
        <w:tc>
          <w:tcPr>
            <w:tcW w:w="6754" w:type="dxa"/>
          </w:tcPr>
          <w:p w:rsidR="006D4A89" w:rsidRPr="00190BBC" w:rsidRDefault="006D4A89" w:rsidP="007C0498">
            <w:pPr>
              <w:pStyle w:val="tablesyntax"/>
              <w:rPr>
                <w:noProof/>
              </w:rPr>
            </w:pPr>
            <w:r w:rsidRPr="00190BBC">
              <w:rPr>
                <w:b/>
                <w:noProof/>
              </w:rPr>
              <w:tab/>
            </w:r>
            <w:r w:rsidRPr="00190BBC">
              <w:rPr>
                <w:b/>
                <w:noProof/>
              </w:rPr>
              <w:tab/>
            </w:r>
            <w:r w:rsidRPr="00190BBC">
              <w:rPr>
                <w:b/>
                <w:noProof/>
              </w:rPr>
              <w:tab/>
            </w:r>
            <w:r w:rsidRPr="00190BBC">
              <w:rPr>
                <w:noProof/>
              </w:rPr>
              <w:t>operation_point</w:t>
            </w:r>
            <w:r w:rsidRPr="00D040CD">
              <w:rPr>
                <w:noProof/>
                <w:highlight w:val="yellow"/>
              </w:rPr>
              <w:t>_layer_ids</w:t>
            </w:r>
            <w:r w:rsidRPr="00190BBC">
              <w:rPr>
                <w:noProof/>
              </w:rPr>
              <w:t>( i )</w:t>
            </w:r>
          </w:p>
        </w:tc>
        <w:tc>
          <w:tcPr>
            <w:tcW w:w="1174" w:type="dxa"/>
          </w:tcPr>
          <w:p w:rsidR="006D4A89" w:rsidRPr="00190BBC" w:rsidRDefault="006D4A89" w:rsidP="007C0498">
            <w:pPr>
              <w:pStyle w:val="tablecell"/>
              <w:rPr>
                <w:noProof/>
              </w:rPr>
            </w:pPr>
          </w:p>
        </w:tc>
      </w:tr>
      <w:tr w:rsidR="006D4A89" w:rsidRPr="00EE712F" w:rsidTr="00A02B88">
        <w:trPr>
          <w:cantSplit/>
          <w:jc w:val="center"/>
        </w:trPr>
        <w:tc>
          <w:tcPr>
            <w:tcW w:w="6754" w:type="dxa"/>
          </w:tcPr>
          <w:p w:rsidR="006D4A89" w:rsidRPr="00190BBC" w:rsidRDefault="006D4A89" w:rsidP="007C0498">
            <w:pPr>
              <w:pStyle w:val="tablesyntax"/>
              <w:rPr>
                <w:noProof/>
              </w:rPr>
            </w:pPr>
            <w:r w:rsidRPr="00190BBC">
              <w:rPr>
                <w:b/>
                <w:noProof/>
              </w:rPr>
              <w:tab/>
            </w:r>
            <w:r w:rsidRPr="00190BBC">
              <w:rPr>
                <w:b/>
                <w:noProof/>
              </w:rPr>
              <w:tab/>
            </w:r>
            <w:r w:rsidRPr="00190BBC">
              <w:rPr>
                <w:noProof/>
              </w:rPr>
              <w:t>hrd_parameters( i  = =  0, vps_max_sub_layers_minus1 )</w:t>
            </w:r>
          </w:p>
        </w:tc>
        <w:tc>
          <w:tcPr>
            <w:tcW w:w="1174" w:type="dxa"/>
          </w:tcPr>
          <w:p w:rsidR="006D4A89" w:rsidRPr="00190BBC" w:rsidRDefault="006D4A89" w:rsidP="007C0498">
            <w:pPr>
              <w:pStyle w:val="tablecell"/>
              <w:rPr>
                <w:noProof/>
              </w:rPr>
            </w:pPr>
          </w:p>
        </w:tc>
      </w:tr>
      <w:tr w:rsidR="006D4A89" w:rsidRPr="00EE712F" w:rsidTr="00A02B88">
        <w:trPr>
          <w:cantSplit/>
          <w:jc w:val="center"/>
        </w:trPr>
        <w:tc>
          <w:tcPr>
            <w:tcW w:w="6754" w:type="dxa"/>
          </w:tcPr>
          <w:p w:rsidR="006D4A89" w:rsidRPr="00190BBC" w:rsidRDefault="006D4A89" w:rsidP="007C0498">
            <w:pPr>
              <w:pStyle w:val="tablesyntax"/>
              <w:rPr>
                <w:noProof/>
              </w:rPr>
            </w:pPr>
            <w:r w:rsidRPr="00190BBC">
              <w:rPr>
                <w:noProof/>
              </w:rPr>
              <w:tab/>
              <w:t>}</w:t>
            </w:r>
          </w:p>
        </w:tc>
        <w:tc>
          <w:tcPr>
            <w:tcW w:w="1174" w:type="dxa"/>
          </w:tcPr>
          <w:p w:rsidR="006D4A89" w:rsidRPr="00190BBC" w:rsidRDefault="006D4A89" w:rsidP="007C0498">
            <w:pPr>
              <w:pStyle w:val="tablecell"/>
              <w:rPr>
                <w:noProof/>
              </w:rPr>
            </w:pPr>
          </w:p>
        </w:tc>
      </w:tr>
      <w:tr w:rsidR="006D4A89" w:rsidRPr="00FB0B6F" w:rsidTr="00F555BE">
        <w:trPr>
          <w:cantSplit/>
          <w:jc w:val="center"/>
        </w:trPr>
        <w:tc>
          <w:tcPr>
            <w:tcW w:w="6754" w:type="dxa"/>
          </w:tcPr>
          <w:p w:rsidR="006D4A89" w:rsidRPr="00A578B2" w:rsidRDefault="006D4A89" w:rsidP="00A578B2">
            <w:pPr>
              <w:pStyle w:val="tablesyntax"/>
              <w:rPr>
                <w:b/>
                <w:bCs/>
                <w:highlight w:val="yellow"/>
              </w:rPr>
            </w:pPr>
            <w:r w:rsidRPr="00FB0B6F">
              <w:rPr>
                <w:bCs/>
              </w:rPr>
              <w:tab/>
            </w:r>
            <w:proofErr w:type="spellStart"/>
            <w:r w:rsidRPr="00A578B2">
              <w:rPr>
                <w:b/>
                <w:bCs/>
                <w:highlight w:val="yellow"/>
              </w:rPr>
              <w:t>bit_equal_to_one</w:t>
            </w:r>
            <w:proofErr w:type="spellEnd"/>
          </w:p>
        </w:tc>
        <w:tc>
          <w:tcPr>
            <w:tcW w:w="1174" w:type="dxa"/>
          </w:tcPr>
          <w:p w:rsidR="006D4A89" w:rsidRPr="00FB0B6F" w:rsidRDefault="006D4A89" w:rsidP="00F555BE">
            <w:pPr>
              <w:pStyle w:val="tablecell"/>
            </w:pPr>
            <w:r w:rsidRPr="00A578B2">
              <w:rPr>
                <w:highlight w:val="yellow"/>
              </w:rPr>
              <w:t>u(1)</w:t>
            </w:r>
          </w:p>
        </w:tc>
      </w:tr>
      <w:tr w:rsidR="006D4A89" w:rsidRPr="00872DAF" w:rsidTr="00F555BE">
        <w:trPr>
          <w:cantSplit/>
          <w:jc w:val="center"/>
        </w:trPr>
        <w:tc>
          <w:tcPr>
            <w:tcW w:w="6754" w:type="dxa"/>
          </w:tcPr>
          <w:p w:rsidR="006D4A89" w:rsidRPr="00872DAF" w:rsidRDefault="006D4A89" w:rsidP="00DB2C63">
            <w:pPr>
              <w:pStyle w:val="tablesyntax"/>
              <w:rPr>
                <w:bCs/>
                <w:highlight w:val="yellow"/>
              </w:rPr>
            </w:pPr>
            <w:r w:rsidRPr="00872DAF">
              <w:rPr>
                <w:bCs/>
              </w:rPr>
              <w:tab/>
            </w:r>
            <w:proofErr w:type="spellStart"/>
            <w:r w:rsidRPr="00DB1313">
              <w:rPr>
                <w:bCs/>
                <w:highlight w:val="yellow"/>
              </w:rPr>
              <w:t>vps_extension</w:t>
            </w:r>
            <w:proofErr w:type="spellEnd"/>
            <w:r w:rsidRPr="00DB1313">
              <w:rPr>
                <w:bCs/>
                <w:highlight w:val="yellow"/>
              </w:rPr>
              <w:t>( )</w:t>
            </w:r>
          </w:p>
        </w:tc>
        <w:tc>
          <w:tcPr>
            <w:tcW w:w="1174" w:type="dxa"/>
          </w:tcPr>
          <w:p w:rsidR="006D4A89" w:rsidRPr="00872DAF" w:rsidRDefault="006D4A89" w:rsidP="00F555BE">
            <w:pPr>
              <w:pStyle w:val="tablecell"/>
              <w:rPr>
                <w:highlight w:val="yellow"/>
              </w:rPr>
            </w:pPr>
          </w:p>
        </w:tc>
      </w:tr>
      <w:tr w:rsidR="006D4A89" w:rsidRPr="00FB0B6F" w:rsidTr="00A02B88">
        <w:trPr>
          <w:cantSplit/>
          <w:jc w:val="center"/>
        </w:trPr>
        <w:tc>
          <w:tcPr>
            <w:tcW w:w="6754" w:type="dxa"/>
          </w:tcPr>
          <w:p w:rsidR="006D4A89" w:rsidRPr="009E5D62" w:rsidRDefault="006D4A89" w:rsidP="00A02B88">
            <w:pPr>
              <w:pStyle w:val="tablesyntax"/>
              <w:rPr>
                <w:b/>
                <w:bCs/>
              </w:rPr>
            </w:pPr>
            <w:r w:rsidRPr="00FB0B6F">
              <w:rPr>
                <w:bCs/>
              </w:rPr>
              <w:tab/>
            </w:r>
            <w:proofErr w:type="spellStart"/>
            <w:r w:rsidRPr="00FB0B6F">
              <w:rPr>
                <w:b/>
                <w:bCs/>
              </w:rPr>
              <w:t>vps_extension_flag</w:t>
            </w:r>
            <w:proofErr w:type="spellEnd"/>
          </w:p>
        </w:tc>
        <w:tc>
          <w:tcPr>
            <w:tcW w:w="1174" w:type="dxa"/>
          </w:tcPr>
          <w:p w:rsidR="006D4A89" w:rsidRPr="00FB0B6F" w:rsidRDefault="006D4A89" w:rsidP="00A02B88">
            <w:pPr>
              <w:pStyle w:val="tablecell"/>
            </w:pPr>
            <w:r w:rsidRPr="00FB0B6F">
              <w:t>u(1)</w:t>
            </w:r>
          </w:p>
        </w:tc>
      </w:tr>
      <w:tr w:rsidR="006D4A89" w:rsidRPr="00FB0B6F" w:rsidTr="00A02B88">
        <w:trPr>
          <w:cantSplit/>
          <w:jc w:val="center"/>
        </w:trPr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89" w:rsidRPr="009E5D62" w:rsidRDefault="006D4A89" w:rsidP="00A02B88">
            <w:pPr>
              <w:pStyle w:val="tablesyntax"/>
              <w:rPr>
                <w:b/>
                <w:bCs/>
              </w:rPr>
            </w:pPr>
            <w:r w:rsidRPr="00FB0B6F">
              <w:rPr>
                <w:bCs/>
              </w:rPr>
              <w:tab/>
              <w:t xml:space="preserve">if( </w:t>
            </w:r>
            <w:proofErr w:type="spellStart"/>
            <w:r w:rsidRPr="00FB0B6F">
              <w:rPr>
                <w:bCs/>
              </w:rPr>
              <w:t>vps_extension_flag</w:t>
            </w:r>
            <w:proofErr w:type="spellEnd"/>
            <w:r w:rsidRPr="00FB0B6F">
              <w:rPr>
                <w:bCs/>
              </w:rPr>
              <w:t xml:space="preserve"> 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89" w:rsidRPr="00FB0B6F" w:rsidRDefault="006D4A89" w:rsidP="00A02B88">
            <w:pPr>
              <w:pStyle w:val="tablecell"/>
            </w:pPr>
          </w:p>
        </w:tc>
      </w:tr>
      <w:tr w:rsidR="006D4A89" w:rsidRPr="00FB0B6F" w:rsidTr="00A02B88">
        <w:trPr>
          <w:cantSplit/>
          <w:jc w:val="center"/>
        </w:trPr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89" w:rsidRPr="009E5D62" w:rsidRDefault="006D4A89" w:rsidP="00A02B88">
            <w:pPr>
              <w:pStyle w:val="tablesyntax"/>
              <w:rPr>
                <w:bCs/>
              </w:rPr>
            </w:pPr>
            <w:r w:rsidRPr="00FB0B6F">
              <w:rPr>
                <w:b/>
              </w:rPr>
              <w:tab/>
            </w:r>
            <w:r w:rsidRPr="00FB0B6F">
              <w:rPr>
                <w:b/>
              </w:rPr>
              <w:tab/>
            </w:r>
            <w:r w:rsidRPr="00FB0B6F">
              <w:t xml:space="preserve">while( </w:t>
            </w:r>
            <w:proofErr w:type="spellStart"/>
            <w:r w:rsidRPr="00FB0B6F">
              <w:t>more_rbsp_data</w:t>
            </w:r>
            <w:proofErr w:type="spellEnd"/>
            <w:r w:rsidRPr="00FB0B6F">
              <w:t>( ) 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89" w:rsidRPr="00FB0B6F" w:rsidRDefault="006D4A89" w:rsidP="00A02B88">
            <w:pPr>
              <w:pStyle w:val="tablecell"/>
            </w:pPr>
          </w:p>
        </w:tc>
      </w:tr>
      <w:tr w:rsidR="006D4A89" w:rsidRPr="00FB0B6F" w:rsidTr="00A02B88">
        <w:trPr>
          <w:cantSplit/>
          <w:jc w:val="center"/>
        </w:trPr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89" w:rsidRPr="009E5D62" w:rsidRDefault="006D4A89" w:rsidP="00A02B88">
            <w:pPr>
              <w:pStyle w:val="tablesyntax"/>
              <w:rPr>
                <w:b/>
                <w:bCs/>
              </w:rPr>
            </w:pPr>
            <w:r w:rsidRPr="00FB0B6F">
              <w:rPr>
                <w:b/>
              </w:rPr>
              <w:tab/>
            </w:r>
            <w:r w:rsidRPr="00FB0B6F">
              <w:rPr>
                <w:b/>
              </w:rPr>
              <w:tab/>
            </w:r>
            <w:r w:rsidRPr="00FB0B6F">
              <w:rPr>
                <w:b/>
              </w:rPr>
              <w:tab/>
            </w:r>
            <w:proofErr w:type="spellStart"/>
            <w:r w:rsidRPr="00FB0B6F">
              <w:rPr>
                <w:b/>
              </w:rPr>
              <w:t>vps_extension_data_flag</w:t>
            </w:r>
            <w:proofErr w:type="spellEnd"/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89" w:rsidRPr="00FB0B6F" w:rsidRDefault="006D4A89" w:rsidP="00A02B88">
            <w:pPr>
              <w:pStyle w:val="tablecell"/>
            </w:pPr>
            <w:r w:rsidRPr="00FB0B6F">
              <w:t>u(1)</w:t>
            </w:r>
          </w:p>
        </w:tc>
      </w:tr>
      <w:tr w:rsidR="006D4A89" w:rsidRPr="00FB0B6F" w:rsidTr="00A02B88">
        <w:trPr>
          <w:cantSplit/>
          <w:jc w:val="center"/>
        </w:trPr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89" w:rsidRPr="009E5D62" w:rsidRDefault="006D4A89" w:rsidP="00A02B88">
            <w:pPr>
              <w:pStyle w:val="tablesyntax"/>
              <w:rPr>
                <w:b/>
                <w:bCs/>
              </w:rPr>
            </w:pPr>
            <w:r w:rsidRPr="00FB0B6F">
              <w:rPr>
                <w:bCs/>
              </w:rPr>
              <w:tab/>
            </w:r>
            <w:proofErr w:type="spellStart"/>
            <w:r w:rsidRPr="00FB0B6F">
              <w:rPr>
                <w:bCs/>
              </w:rPr>
              <w:t>rbsp_trailing_bits</w:t>
            </w:r>
            <w:proofErr w:type="spellEnd"/>
            <w:r w:rsidRPr="00FB0B6F">
              <w:rPr>
                <w:bCs/>
              </w:rPr>
              <w:t>( 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89" w:rsidRPr="00FB0B6F" w:rsidRDefault="006D4A89" w:rsidP="00A02B88">
            <w:pPr>
              <w:pStyle w:val="tablecell"/>
            </w:pPr>
          </w:p>
        </w:tc>
      </w:tr>
      <w:tr w:rsidR="006D4A89" w:rsidRPr="00FB0B6F" w:rsidTr="00A02B88">
        <w:trPr>
          <w:cantSplit/>
          <w:jc w:val="center"/>
        </w:trPr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89" w:rsidRPr="00FB0B6F" w:rsidRDefault="006D4A89" w:rsidP="00A02B88">
            <w:pPr>
              <w:pStyle w:val="tablesyntax"/>
              <w:rPr>
                <w:bCs/>
              </w:rPr>
            </w:pPr>
            <w:r w:rsidRPr="00FB0B6F">
              <w:rPr>
                <w:bCs/>
              </w:rPr>
              <w:t>}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89" w:rsidRPr="009E5D62" w:rsidRDefault="006D4A89" w:rsidP="00A02B88">
            <w:pPr>
              <w:pStyle w:val="tablecell"/>
            </w:pPr>
          </w:p>
        </w:tc>
      </w:tr>
    </w:tbl>
    <w:p w:rsidR="0015456A" w:rsidRDefault="0015456A" w:rsidP="00A02B88">
      <w:pPr>
        <w:rPr>
          <w:b/>
          <w:sz w:val="20"/>
        </w:rPr>
      </w:pPr>
    </w:p>
    <w:p w:rsidR="00A02B88" w:rsidRPr="007F11A5" w:rsidRDefault="007F11A5" w:rsidP="00A02B88">
      <w:pPr>
        <w:rPr>
          <w:sz w:val="20"/>
          <w:lang w:val="en-CA"/>
        </w:rPr>
      </w:pPr>
      <w:proofErr w:type="gramStart"/>
      <w:r w:rsidRPr="007F11A5">
        <w:rPr>
          <w:b/>
          <w:sz w:val="20"/>
          <w:lang w:val="en-CA"/>
        </w:rPr>
        <w:t>max_num_layers_minus1</w:t>
      </w:r>
      <w:proofErr w:type="gramEnd"/>
      <w:r>
        <w:rPr>
          <w:sz w:val="20"/>
          <w:lang w:val="en-CA"/>
        </w:rPr>
        <w:t xml:space="preserve"> plus 1 spec</w:t>
      </w:r>
      <w:r w:rsidR="0015456A">
        <w:rPr>
          <w:sz w:val="20"/>
          <w:lang w:val="en-CA"/>
        </w:rPr>
        <w:t>ifies the maximum number of layers in the coded video sequences referring to the video parameter set.</w:t>
      </w:r>
    </w:p>
    <w:p w:rsidR="007F11A5" w:rsidRDefault="007F11A5" w:rsidP="007F11A5">
      <w:pPr>
        <w:tabs>
          <w:tab w:val="clear" w:pos="360"/>
          <w:tab w:val="left" w:pos="2977"/>
        </w:tabs>
        <w:jc w:val="both"/>
        <w:rPr>
          <w:bCs/>
          <w:sz w:val="20"/>
        </w:rPr>
      </w:pPr>
      <w:proofErr w:type="spellStart"/>
      <w:proofErr w:type="gramStart"/>
      <w:r w:rsidRPr="0015456A">
        <w:rPr>
          <w:b/>
          <w:bCs/>
          <w:sz w:val="20"/>
        </w:rPr>
        <w:t>next_essential_info_byte_offset</w:t>
      </w:r>
      <w:proofErr w:type="spellEnd"/>
      <w:proofErr w:type="gramEnd"/>
      <w:r w:rsidRPr="0015456A">
        <w:rPr>
          <w:b/>
          <w:bCs/>
          <w:sz w:val="20"/>
        </w:rPr>
        <w:t xml:space="preserve"> </w:t>
      </w:r>
      <w:r w:rsidRPr="0015456A">
        <w:rPr>
          <w:bCs/>
          <w:sz w:val="20"/>
        </w:rPr>
        <w:t xml:space="preserve">specifies the byte offset of the next set of fixed-length coded information in the </w:t>
      </w:r>
      <w:r w:rsidR="0015456A">
        <w:rPr>
          <w:bCs/>
          <w:sz w:val="20"/>
        </w:rPr>
        <w:t xml:space="preserve">video parameter set </w:t>
      </w:r>
      <w:r w:rsidRPr="0015456A">
        <w:rPr>
          <w:bCs/>
          <w:sz w:val="20"/>
        </w:rPr>
        <w:t>NAL unit, starting from</w:t>
      </w:r>
      <w:r w:rsidR="0015456A">
        <w:rPr>
          <w:bCs/>
          <w:sz w:val="20"/>
        </w:rPr>
        <w:t xml:space="preserve"> the beginning of the NAL unit.</w:t>
      </w:r>
    </w:p>
    <w:p w:rsidR="0015456A" w:rsidRDefault="0015456A" w:rsidP="0015456A">
      <w:pPr>
        <w:pStyle w:val="Note1CharCharCharCharCharChar"/>
      </w:pPr>
      <w:r w:rsidRPr="0015456A">
        <w:t>NOTE 3 –V</w:t>
      </w:r>
      <w:r>
        <w:t xml:space="preserve">ideo parameter set </w:t>
      </w:r>
      <w:r w:rsidRPr="0015456A">
        <w:t xml:space="preserve">information for non-base layer or view starts from </w:t>
      </w:r>
      <w:r>
        <w:t xml:space="preserve">a byte-aligned position of the video parameter set NAL unit, with </w:t>
      </w:r>
      <w:r w:rsidRPr="0015456A">
        <w:t xml:space="preserve">fixed-length coded information that </w:t>
      </w:r>
      <w:r>
        <w:t>is</w:t>
      </w:r>
      <w:r w:rsidRPr="0015456A">
        <w:t xml:space="preserve"> essential for session negotiation and/or capability exchange. The byte offset specified by </w:t>
      </w:r>
      <w:proofErr w:type="spellStart"/>
      <w:r w:rsidRPr="0015456A">
        <w:t>next_essential_info_byte_offset</w:t>
      </w:r>
      <w:proofErr w:type="spellEnd"/>
      <w:r w:rsidRPr="0015456A">
        <w:t xml:space="preserve"> would then help to locate and access th</w:t>
      </w:r>
      <w:r>
        <w:t xml:space="preserve">ose </w:t>
      </w:r>
      <w:r w:rsidRPr="0015456A">
        <w:t xml:space="preserve">essential information in the </w:t>
      </w:r>
      <w:r>
        <w:t xml:space="preserve">video parameter set </w:t>
      </w:r>
      <w:r w:rsidRPr="0015456A">
        <w:t xml:space="preserve">NAL unit without the need of entropy decoding, which may not be equipped with some network entities that may desire to access only the information in the </w:t>
      </w:r>
      <w:r>
        <w:t>video parameter set</w:t>
      </w:r>
      <w:r w:rsidRPr="0015456A">
        <w:t xml:space="preserve"> that is essential for session negotiation and/or capability exchange.</w:t>
      </w:r>
    </w:p>
    <w:p w:rsidR="00600C43" w:rsidRDefault="0015456A" w:rsidP="00A02B88">
      <w:pPr>
        <w:rPr>
          <w:sz w:val="20"/>
          <w:lang w:val="en-CA"/>
        </w:rPr>
      </w:pPr>
      <w:proofErr w:type="gramStart"/>
      <w:r w:rsidRPr="007F11A5">
        <w:rPr>
          <w:b/>
          <w:sz w:val="20"/>
          <w:lang w:val="en-CA"/>
        </w:rPr>
        <w:t>max_num_layers_minus1</w:t>
      </w:r>
      <w:proofErr w:type="gramEnd"/>
      <w:r>
        <w:rPr>
          <w:sz w:val="20"/>
          <w:lang w:val="en-CA"/>
        </w:rPr>
        <w:t xml:space="preserve"> plus 1 specifies the maximum number of layers in the coded video sequences referring to the video parameter set.</w:t>
      </w:r>
    </w:p>
    <w:p w:rsidR="0015456A" w:rsidRDefault="0015456A" w:rsidP="00A02B88">
      <w:pPr>
        <w:rPr>
          <w:sz w:val="20"/>
          <w:lang w:val="en-CA"/>
        </w:rPr>
      </w:pPr>
      <w:proofErr w:type="spellStart"/>
      <w:proofErr w:type="gramStart"/>
      <w:r w:rsidRPr="0015456A">
        <w:rPr>
          <w:b/>
          <w:sz w:val="20"/>
          <w:lang w:val="en-CA"/>
        </w:rPr>
        <w:t>bit_equal_to_one</w:t>
      </w:r>
      <w:proofErr w:type="spellEnd"/>
      <w:proofErr w:type="gramEnd"/>
      <w:r>
        <w:rPr>
          <w:sz w:val="20"/>
          <w:lang w:val="en-CA"/>
        </w:rPr>
        <w:t xml:space="preserve"> </w:t>
      </w:r>
      <w:r w:rsidR="00CC0812">
        <w:rPr>
          <w:sz w:val="20"/>
          <w:lang w:val="en-CA"/>
        </w:rPr>
        <w:t>is</w:t>
      </w:r>
      <w:r>
        <w:rPr>
          <w:sz w:val="20"/>
          <w:lang w:val="en-CA"/>
        </w:rPr>
        <w:t xml:space="preserve"> equal to 1.</w:t>
      </w:r>
    </w:p>
    <w:p w:rsidR="0015456A" w:rsidRPr="0015456A" w:rsidRDefault="0015456A" w:rsidP="0015456A">
      <w:pPr>
        <w:rPr>
          <w:sz w:val="20"/>
        </w:rPr>
      </w:pPr>
      <w:r w:rsidRPr="0015456A">
        <w:rPr>
          <w:sz w:val="20"/>
        </w:rPr>
        <w:t>Semantics for other syntax elements are as specified in the HEVC base specification.</w:t>
      </w:r>
    </w:p>
    <w:p w:rsidR="00EE7ABB" w:rsidRPr="00E35826" w:rsidRDefault="00EE7ABB" w:rsidP="00EE7ABB">
      <w:pPr>
        <w:pStyle w:val="Heading2"/>
        <w:rPr>
          <w:lang w:val="en-CA"/>
        </w:rPr>
      </w:pPr>
      <w:bookmarkStart w:id="6" w:name="_Ref330361340"/>
      <w:bookmarkStart w:id="7" w:name="_Ref330439548"/>
      <w:r w:rsidRPr="00E35826">
        <w:rPr>
          <w:lang w:val="en-CA"/>
        </w:rPr>
        <w:lastRenderedPageBreak/>
        <w:t xml:space="preserve">Video parameter set </w:t>
      </w:r>
      <w:r>
        <w:rPr>
          <w:lang w:val="en-CA"/>
        </w:rPr>
        <w:t xml:space="preserve">extension </w:t>
      </w:r>
      <w:r w:rsidRPr="00E35826">
        <w:rPr>
          <w:lang w:val="en-CA"/>
        </w:rPr>
        <w:t>syntax</w:t>
      </w:r>
      <w:r>
        <w:rPr>
          <w:lang w:val="en-CA"/>
        </w:rPr>
        <w:t xml:space="preserve"> and semantics</w:t>
      </w:r>
    </w:p>
    <w:p w:rsidR="00A462AB" w:rsidRPr="00A462AB" w:rsidRDefault="006536F3" w:rsidP="00A462AB">
      <w:pPr>
        <w:keepNext/>
        <w:rPr>
          <w:lang w:val="en-CA"/>
        </w:rPr>
      </w:pPr>
      <w:r>
        <w:rPr>
          <w:lang w:val="en-CA"/>
        </w:rPr>
        <w:t xml:space="preserve">Additions and removals in </w:t>
      </w:r>
      <w:r w:rsidR="00A462AB" w:rsidRPr="00A462AB">
        <w:rPr>
          <w:lang w:val="en-CA"/>
        </w:rPr>
        <w:t xml:space="preserve">relative to the </w:t>
      </w:r>
      <w:proofErr w:type="spellStart"/>
      <w:r w:rsidR="00A462AB" w:rsidRPr="009E5D62">
        <w:t>v</w:t>
      </w:r>
      <w:r w:rsidR="00A462AB">
        <w:t>ps</w:t>
      </w:r>
      <w:r w:rsidR="00A462AB" w:rsidRPr="009E5D62">
        <w:t>_</w:t>
      </w:r>
      <w:proofErr w:type="gramStart"/>
      <w:r w:rsidR="00A462AB">
        <w:t>extension</w:t>
      </w:r>
      <w:proofErr w:type="spellEnd"/>
      <w:r w:rsidR="00A462AB" w:rsidRPr="009E5D62">
        <w:t>(</w:t>
      </w:r>
      <w:proofErr w:type="gramEnd"/>
      <w:r w:rsidR="00A462AB" w:rsidRPr="009E5D62">
        <w:t> )</w:t>
      </w:r>
      <w:r w:rsidR="00A462AB">
        <w:t xml:space="preserve"> </w:t>
      </w:r>
      <w:r w:rsidR="00A462AB" w:rsidRPr="00A462AB">
        <w:rPr>
          <w:lang w:val="en-CA"/>
        </w:rPr>
        <w:t xml:space="preserve">syntax </w:t>
      </w:r>
      <w:r w:rsidR="00A462AB">
        <w:rPr>
          <w:lang w:val="en-CA"/>
        </w:rPr>
        <w:t xml:space="preserve">structure of Approach 1 </w:t>
      </w:r>
      <w:r w:rsidR="00A462AB" w:rsidRPr="00A462AB">
        <w:rPr>
          <w:lang w:val="en-CA"/>
        </w:rPr>
        <w:t xml:space="preserve">in </w:t>
      </w:r>
      <w:r w:rsidR="00A462AB">
        <w:rPr>
          <w:lang w:val="en-CA"/>
        </w:rPr>
        <w:t xml:space="preserve">JCTVC-J1007 </w:t>
      </w:r>
      <w:r w:rsidR="00A462AB" w:rsidRPr="00A462AB">
        <w:rPr>
          <w:lang w:val="en-CA"/>
        </w:rPr>
        <w:t>are highlighted</w:t>
      </w:r>
      <w:r w:rsidR="007701A7">
        <w:rPr>
          <w:lang w:val="en-CA"/>
        </w:rPr>
        <w:t xml:space="preserve"> </w:t>
      </w:r>
      <w:r>
        <w:rPr>
          <w:lang w:val="en-CA"/>
        </w:rPr>
        <w:t>and</w:t>
      </w:r>
      <w:r w:rsidR="007701A7">
        <w:rPr>
          <w:lang w:val="en-CA"/>
        </w:rPr>
        <w:t xml:space="preserve"> strikethrough</w:t>
      </w:r>
      <w:r>
        <w:rPr>
          <w:lang w:val="en-CA"/>
        </w:rPr>
        <w:t>, respectively</w:t>
      </w:r>
      <w:r w:rsidR="00A462AB" w:rsidRPr="00A462AB">
        <w:rPr>
          <w:lang w:val="en-CA"/>
        </w:rPr>
        <w:t>.</w:t>
      </w:r>
    </w:p>
    <w:p w:rsidR="00EE7ABB" w:rsidRDefault="00EE7ABB" w:rsidP="00421228">
      <w:pPr>
        <w:keepNext/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4"/>
        <w:gridCol w:w="1174"/>
      </w:tblGrid>
      <w:tr w:rsidR="00EE7ABB" w:rsidRPr="00FB0B6F" w:rsidTr="002E5FD8">
        <w:trPr>
          <w:cantSplit/>
          <w:jc w:val="center"/>
        </w:trPr>
        <w:tc>
          <w:tcPr>
            <w:tcW w:w="6754" w:type="dxa"/>
          </w:tcPr>
          <w:p w:rsidR="00EE7ABB" w:rsidRPr="00FB0B6F" w:rsidRDefault="00EE7ABB" w:rsidP="002E5FD8">
            <w:pPr>
              <w:pStyle w:val="tablesyntax"/>
            </w:pPr>
            <w:proofErr w:type="spellStart"/>
            <w:r w:rsidRPr="009E5D62">
              <w:t>v</w:t>
            </w:r>
            <w:r>
              <w:t>ps</w:t>
            </w:r>
            <w:r w:rsidRPr="009E5D62">
              <w:t>_</w:t>
            </w:r>
            <w:r>
              <w:t>extension</w:t>
            </w:r>
            <w:proofErr w:type="spellEnd"/>
            <w:r w:rsidRPr="009E5D62">
              <w:t>( )</w:t>
            </w:r>
            <w:r w:rsidRPr="00FB0B6F">
              <w:t xml:space="preserve"> {</w:t>
            </w:r>
          </w:p>
        </w:tc>
        <w:tc>
          <w:tcPr>
            <w:tcW w:w="1174" w:type="dxa"/>
          </w:tcPr>
          <w:p w:rsidR="00EE7ABB" w:rsidRPr="00FB0B6F" w:rsidRDefault="00EE7ABB" w:rsidP="002E5FD8">
            <w:pPr>
              <w:pStyle w:val="tableheading"/>
              <w:rPr>
                <w:b w:val="0"/>
              </w:rPr>
            </w:pPr>
            <w:r w:rsidRPr="00FB0B6F">
              <w:rPr>
                <w:b w:val="0"/>
              </w:rPr>
              <w:t>Descriptor</w:t>
            </w:r>
          </w:p>
        </w:tc>
      </w:tr>
      <w:tr w:rsidR="00EE7ABB" w:rsidRPr="00063469" w:rsidTr="002E5FD8">
        <w:trPr>
          <w:cantSplit/>
          <w:jc w:val="center"/>
        </w:trPr>
        <w:tc>
          <w:tcPr>
            <w:tcW w:w="6754" w:type="dxa"/>
          </w:tcPr>
          <w:p w:rsidR="00EE7ABB" w:rsidRPr="009E5D62" w:rsidRDefault="00EE7ABB" w:rsidP="002E5FD8">
            <w:pPr>
              <w:pStyle w:val="tablesyntax"/>
            </w:pPr>
            <w:r>
              <w:rPr>
                <w:rFonts w:eastAsia="Batang"/>
                <w:bCs/>
                <w:lang w:eastAsia="ko-KR"/>
              </w:rPr>
              <w:tab/>
              <w:t>while( !</w:t>
            </w:r>
            <w:proofErr w:type="spellStart"/>
            <w:r>
              <w:rPr>
                <w:rFonts w:eastAsia="Batang"/>
                <w:bCs/>
                <w:lang w:eastAsia="ko-KR"/>
              </w:rPr>
              <w:t>byte_aligned</w:t>
            </w:r>
            <w:proofErr w:type="spellEnd"/>
            <w:r>
              <w:rPr>
                <w:rFonts w:eastAsia="Batang"/>
                <w:bCs/>
                <w:lang w:eastAsia="ko-KR"/>
              </w:rPr>
              <w:t>( ) )</w:t>
            </w:r>
          </w:p>
        </w:tc>
        <w:tc>
          <w:tcPr>
            <w:tcW w:w="1174" w:type="dxa"/>
          </w:tcPr>
          <w:p w:rsidR="00EE7ABB" w:rsidRPr="00FB0B6F" w:rsidRDefault="00EE7ABB" w:rsidP="002E5FD8">
            <w:pPr>
              <w:pStyle w:val="tableheading"/>
              <w:rPr>
                <w:b w:val="0"/>
              </w:rPr>
            </w:pPr>
          </w:p>
        </w:tc>
      </w:tr>
      <w:tr w:rsidR="00EE7ABB" w:rsidRPr="00FB0B6F" w:rsidTr="002E5FD8">
        <w:trPr>
          <w:cantSplit/>
          <w:jc w:val="center"/>
        </w:trPr>
        <w:tc>
          <w:tcPr>
            <w:tcW w:w="6754" w:type="dxa"/>
          </w:tcPr>
          <w:p w:rsidR="00EE7ABB" w:rsidRPr="009E5D62" w:rsidRDefault="00EE7ABB" w:rsidP="001C440B">
            <w:pPr>
              <w:pStyle w:val="tablesyntax"/>
            </w:pPr>
            <w:r>
              <w:rPr>
                <w:rFonts w:eastAsia="Batang"/>
                <w:bCs/>
                <w:lang w:eastAsia="ko-KR"/>
              </w:rPr>
              <w:tab/>
            </w:r>
            <w:r>
              <w:rPr>
                <w:rFonts w:eastAsia="Batang"/>
                <w:bCs/>
                <w:lang w:eastAsia="ko-KR"/>
              </w:rPr>
              <w:tab/>
            </w:r>
            <w:proofErr w:type="spellStart"/>
            <w:r w:rsidRPr="00063469">
              <w:rPr>
                <w:rFonts w:eastAsia="Batang"/>
                <w:b/>
                <w:bCs/>
                <w:lang w:eastAsia="ko-KR"/>
              </w:rPr>
              <w:t>vps_extension_byte_alignment_reserved_</w:t>
            </w:r>
            <w:r w:rsidR="0061016B" w:rsidRPr="0015456A">
              <w:rPr>
                <w:rFonts w:eastAsia="Batang"/>
                <w:b/>
                <w:bCs/>
                <w:lang w:eastAsia="ko-KR"/>
              </w:rPr>
              <w:t>one</w:t>
            </w:r>
            <w:r w:rsidRPr="00063469">
              <w:rPr>
                <w:rFonts w:eastAsia="Batang"/>
                <w:b/>
                <w:bCs/>
                <w:lang w:eastAsia="ko-KR"/>
              </w:rPr>
              <w:t>_bit</w:t>
            </w:r>
            <w:proofErr w:type="spellEnd"/>
          </w:p>
        </w:tc>
        <w:tc>
          <w:tcPr>
            <w:tcW w:w="1174" w:type="dxa"/>
          </w:tcPr>
          <w:p w:rsidR="00EE7ABB" w:rsidRPr="007857C8" w:rsidRDefault="00EE7ABB" w:rsidP="002E5FD8">
            <w:pPr>
              <w:pStyle w:val="tableheading"/>
              <w:rPr>
                <w:b w:val="0"/>
              </w:rPr>
            </w:pPr>
            <w:r w:rsidRPr="00063469">
              <w:rPr>
                <w:rFonts w:eastAsia="Batang"/>
                <w:b w:val="0"/>
              </w:rPr>
              <w:t>u(1)</w:t>
            </w:r>
          </w:p>
        </w:tc>
      </w:tr>
      <w:tr w:rsidR="00953A9D" w:rsidRPr="009B4D6D" w:rsidTr="007C0498">
        <w:trPr>
          <w:cantSplit/>
          <w:jc w:val="center"/>
        </w:trPr>
        <w:tc>
          <w:tcPr>
            <w:tcW w:w="6754" w:type="dxa"/>
          </w:tcPr>
          <w:p w:rsidR="00953A9D" w:rsidRPr="00372636" w:rsidRDefault="00953A9D" w:rsidP="00953A9D">
            <w:pPr>
              <w:pStyle w:val="tablesyntax"/>
              <w:rPr>
                <w:b/>
                <w:bCs/>
                <w:highlight w:val="yellow"/>
              </w:rPr>
            </w:pPr>
            <w:r w:rsidRPr="00372636">
              <w:rPr>
                <w:bCs/>
                <w:highlight w:val="yellow"/>
              </w:rPr>
              <w:tab/>
            </w:r>
            <w:proofErr w:type="spellStart"/>
            <w:r w:rsidRPr="00372636">
              <w:rPr>
                <w:b/>
                <w:bCs/>
                <w:highlight w:val="yellow"/>
              </w:rPr>
              <w:t>avc_base_</w:t>
            </w:r>
            <w:r>
              <w:rPr>
                <w:b/>
                <w:bCs/>
                <w:highlight w:val="yellow"/>
              </w:rPr>
              <w:t>codec</w:t>
            </w:r>
            <w:r w:rsidRPr="00372636">
              <w:rPr>
                <w:b/>
                <w:bCs/>
                <w:highlight w:val="yellow"/>
              </w:rPr>
              <w:t>_flag</w:t>
            </w:r>
            <w:proofErr w:type="spellEnd"/>
          </w:p>
        </w:tc>
        <w:tc>
          <w:tcPr>
            <w:tcW w:w="1174" w:type="dxa"/>
          </w:tcPr>
          <w:p w:rsidR="00953A9D" w:rsidRPr="00372636" w:rsidRDefault="00953A9D" w:rsidP="00AE07E7">
            <w:pPr>
              <w:pStyle w:val="tableheading"/>
              <w:rPr>
                <w:b w:val="0"/>
                <w:highlight w:val="yellow"/>
              </w:rPr>
            </w:pPr>
            <w:r w:rsidRPr="00372636">
              <w:rPr>
                <w:b w:val="0"/>
                <w:highlight w:val="yellow"/>
              </w:rPr>
              <w:t>u(1)</w:t>
            </w:r>
          </w:p>
        </w:tc>
      </w:tr>
      <w:tr w:rsidR="00953A9D" w:rsidRPr="009B4D6D" w:rsidTr="007C0498">
        <w:trPr>
          <w:cantSplit/>
          <w:jc w:val="center"/>
        </w:trPr>
        <w:tc>
          <w:tcPr>
            <w:tcW w:w="6754" w:type="dxa"/>
          </w:tcPr>
          <w:p w:rsidR="00953A9D" w:rsidRDefault="00953A9D" w:rsidP="007C0498">
            <w:pPr>
              <w:pStyle w:val="tablesyntax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/>
                <w:bCs/>
                <w:highlight w:val="yellow"/>
                <w:lang w:eastAsia="ko-KR"/>
              </w:rPr>
              <w:tab/>
            </w:r>
            <w:proofErr w:type="spellStart"/>
            <w:r w:rsidRPr="009B59FF">
              <w:rPr>
                <w:rFonts w:eastAsia="Batang"/>
                <w:b/>
                <w:bCs/>
                <w:highlight w:val="yellow"/>
                <w:lang w:eastAsia="ko-KR"/>
              </w:rPr>
              <w:t>scalability_mask</w:t>
            </w:r>
            <w:proofErr w:type="spellEnd"/>
          </w:p>
        </w:tc>
        <w:tc>
          <w:tcPr>
            <w:tcW w:w="1174" w:type="dxa"/>
          </w:tcPr>
          <w:p w:rsidR="00953A9D" w:rsidRPr="00063469" w:rsidRDefault="00953A9D" w:rsidP="007C0498">
            <w:pPr>
              <w:pStyle w:val="tableheading"/>
              <w:rPr>
                <w:rFonts w:eastAsia="Batang"/>
                <w:b w:val="0"/>
              </w:rPr>
            </w:pPr>
            <w:r>
              <w:rPr>
                <w:rFonts w:eastAsia="Batang"/>
                <w:b w:val="0"/>
                <w:highlight w:val="yellow"/>
              </w:rPr>
              <w:t>u(16</w:t>
            </w:r>
            <w:r w:rsidRPr="009B59FF">
              <w:rPr>
                <w:rFonts w:eastAsia="Batang"/>
                <w:b w:val="0"/>
                <w:highlight w:val="yellow"/>
              </w:rPr>
              <w:t>)</w:t>
            </w:r>
          </w:p>
        </w:tc>
      </w:tr>
      <w:tr w:rsidR="00953A9D" w:rsidRPr="009B4D6D" w:rsidTr="007C0498">
        <w:trPr>
          <w:cantSplit/>
          <w:jc w:val="center"/>
        </w:trPr>
        <w:tc>
          <w:tcPr>
            <w:tcW w:w="6754" w:type="dxa"/>
          </w:tcPr>
          <w:p w:rsidR="00953A9D" w:rsidRPr="009B4D6D" w:rsidRDefault="00953A9D" w:rsidP="0089662D">
            <w:pPr>
              <w:pStyle w:val="tablesyntax"/>
              <w:rPr>
                <w:rFonts w:eastAsia="Batang"/>
                <w:bCs/>
                <w:highlight w:val="yellow"/>
                <w:lang w:eastAsia="ko-KR"/>
              </w:rPr>
            </w:pPr>
            <w:r w:rsidRPr="009B4D6D">
              <w:rPr>
                <w:rFonts w:eastAsia="Batang"/>
                <w:bCs/>
                <w:highlight w:val="yellow"/>
                <w:lang w:eastAsia="ko-KR"/>
              </w:rPr>
              <w:tab/>
              <w:t xml:space="preserve">for( </w:t>
            </w:r>
            <w:proofErr w:type="spellStart"/>
            <w:r>
              <w:rPr>
                <w:rFonts w:eastAsia="Batang"/>
                <w:bCs/>
                <w:highlight w:val="yellow"/>
                <w:lang w:eastAsia="ko-KR"/>
              </w:rPr>
              <w:t>i</w:t>
            </w:r>
            <w:proofErr w:type="spellEnd"/>
            <w:r w:rsidRPr="009B4D6D">
              <w:rPr>
                <w:rFonts w:eastAsia="Batang"/>
                <w:bCs/>
                <w:highlight w:val="yellow"/>
                <w:lang w:eastAsia="ko-KR"/>
              </w:rPr>
              <w:t xml:space="preserve"> = 0; </w:t>
            </w:r>
            <w:proofErr w:type="spellStart"/>
            <w:r>
              <w:rPr>
                <w:rFonts w:eastAsia="Batang"/>
                <w:bCs/>
                <w:highlight w:val="yellow"/>
                <w:lang w:eastAsia="ko-KR"/>
              </w:rPr>
              <w:t>i</w:t>
            </w:r>
            <w:proofErr w:type="spellEnd"/>
            <w:r>
              <w:rPr>
                <w:rFonts w:eastAsia="Batang"/>
                <w:bCs/>
                <w:highlight w:val="yellow"/>
                <w:lang w:eastAsia="ko-KR"/>
              </w:rPr>
              <w:t xml:space="preserve"> &lt;</w:t>
            </w:r>
            <w:proofErr w:type="spellStart"/>
            <w:r>
              <w:rPr>
                <w:rFonts w:eastAsia="Batang"/>
                <w:bCs/>
                <w:highlight w:val="yellow"/>
                <w:lang w:eastAsia="ko-KR"/>
              </w:rPr>
              <w:t>NumScalabilityTypes</w:t>
            </w:r>
            <w:proofErr w:type="spellEnd"/>
            <w:r w:rsidRPr="009B4D6D">
              <w:rPr>
                <w:rFonts w:eastAsia="Batang"/>
                <w:bCs/>
                <w:highlight w:val="yellow"/>
                <w:lang w:eastAsia="ko-KR"/>
              </w:rPr>
              <w:t xml:space="preserve">; </w:t>
            </w:r>
            <w:proofErr w:type="spellStart"/>
            <w:r>
              <w:rPr>
                <w:rFonts w:eastAsia="Batang"/>
                <w:bCs/>
                <w:highlight w:val="yellow"/>
                <w:lang w:eastAsia="ko-KR"/>
              </w:rPr>
              <w:t>i</w:t>
            </w:r>
            <w:proofErr w:type="spellEnd"/>
            <w:r w:rsidRPr="009B4D6D">
              <w:rPr>
                <w:rFonts w:eastAsia="Batang"/>
                <w:bCs/>
                <w:highlight w:val="yellow"/>
                <w:lang w:eastAsia="ko-KR"/>
              </w:rPr>
              <w:t>++ ) {</w:t>
            </w:r>
          </w:p>
        </w:tc>
        <w:tc>
          <w:tcPr>
            <w:tcW w:w="1174" w:type="dxa"/>
          </w:tcPr>
          <w:p w:rsidR="00953A9D" w:rsidRPr="009B4D6D" w:rsidRDefault="00953A9D" w:rsidP="007C0498">
            <w:pPr>
              <w:pStyle w:val="tableheading"/>
              <w:rPr>
                <w:rFonts w:eastAsia="Batang"/>
                <w:b w:val="0"/>
                <w:highlight w:val="yellow"/>
              </w:rPr>
            </w:pPr>
          </w:p>
        </w:tc>
      </w:tr>
      <w:tr w:rsidR="00953A9D" w:rsidRPr="00063469" w:rsidTr="007C0498">
        <w:trPr>
          <w:cantSplit/>
          <w:jc w:val="center"/>
        </w:trPr>
        <w:tc>
          <w:tcPr>
            <w:tcW w:w="6754" w:type="dxa"/>
          </w:tcPr>
          <w:p w:rsidR="00953A9D" w:rsidRPr="009B4D6D" w:rsidRDefault="00953A9D" w:rsidP="009B4D6D">
            <w:pPr>
              <w:pStyle w:val="tablesyntax"/>
              <w:rPr>
                <w:rFonts w:eastAsia="Batang"/>
                <w:b/>
                <w:bCs/>
                <w:highlight w:val="yellow"/>
                <w:lang w:eastAsia="ko-KR"/>
              </w:rPr>
            </w:pPr>
            <w:r>
              <w:rPr>
                <w:rFonts w:eastAsia="Batang"/>
                <w:b/>
                <w:bCs/>
                <w:highlight w:val="yellow"/>
                <w:lang w:eastAsia="ko-KR"/>
              </w:rPr>
              <w:tab/>
            </w:r>
            <w:r>
              <w:rPr>
                <w:rFonts w:eastAsia="Batang"/>
                <w:b/>
                <w:bCs/>
                <w:highlight w:val="yellow"/>
                <w:lang w:eastAsia="ko-KR"/>
              </w:rPr>
              <w:tab/>
              <w:t>dimension_id_len_minus1</w:t>
            </w:r>
            <w:r w:rsidRPr="009B4D6D">
              <w:rPr>
                <w:rFonts w:eastAsia="Batang"/>
                <w:bCs/>
                <w:highlight w:val="yellow"/>
                <w:lang w:eastAsia="ko-KR"/>
              </w:rPr>
              <w:t>[ </w:t>
            </w:r>
            <w:proofErr w:type="spellStart"/>
            <w:r w:rsidRPr="009B4D6D">
              <w:rPr>
                <w:rFonts w:eastAsia="Batang"/>
                <w:bCs/>
                <w:highlight w:val="yellow"/>
                <w:lang w:eastAsia="ko-KR"/>
              </w:rPr>
              <w:t>i</w:t>
            </w:r>
            <w:proofErr w:type="spellEnd"/>
            <w:r w:rsidRPr="009B4D6D">
              <w:rPr>
                <w:rFonts w:eastAsia="Batang"/>
                <w:bCs/>
                <w:highlight w:val="yellow"/>
                <w:lang w:val="en-US" w:eastAsia="ko-KR"/>
              </w:rPr>
              <w:t> ]</w:t>
            </w:r>
            <w:del w:id="8" w:author="Ye-Kui Wang" w:date="2012-10-16T19:42:00Z">
              <w:r w:rsidRPr="009B4D6D" w:rsidDel="0089662D">
                <w:rPr>
                  <w:rFonts w:eastAsia="Batang"/>
                  <w:bCs/>
                  <w:highlight w:val="yellow"/>
                  <w:lang w:val="en-US" w:eastAsia="ko-KR"/>
                </w:rPr>
                <w:delText>[ j ]</w:delText>
              </w:r>
            </w:del>
          </w:p>
        </w:tc>
        <w:tc>
          <w:tcPr>
            <w:tcW w:w="1174" w:type="dxa"/>
          </w:tcPr>
          <w:p w:rsidR="00953A9D" w:rsidRPr="009B4D6D" w:rsidRDefault="00953A9D" w:rsidP="009B4D6D">
            <w:pPr>
              <w:pStyle w:val="tableheading"/>
              <w:rPr>
                <w:rFonts w:eastAsia="Batang"/>
                <w:b w:val="0"/>
                <w:highlight w:val="yellow"/>
              </w:rPr>
            </w:pPr>
            <w:r>
              <w:rPr>
                <w:rFonts w:eastAsia="Batang"/>
                <w:b w:val="0"/>
                <w:highlight w:val="yellow"/>
              </w:rPr>
              <w:t>u(3)</w:t>
            </w:r>
          </w:p>
        </w:tc>
      </w:tr>
      <w:tr w:rsidR="00953A9D" w:rsidRPr="009B4D6D" w:rsidTr="007C0498">
        <w:trPr>
          <w:cantSplit/>
          <w:jc w:val="center"/>
        </w:trPr>
        <w:tc>
          <w:tcPr>
            <w:tcW w:w="6754" w:type="dxa"/>
          </w:tcPr>
          <w:p w:rsidR="00953A9D" w:rsidRPr="009B4D6D" w:rsidRDefault="00953A9D" w:rsidP="009B4D6D">
            <w:pPr>
              <w:pStyle w:val="tablesyntax"/>
              <w:rPr>
                <w:rFonts w:eastAsia="Batang"/>
                <w:bCs/>
                <w:highlight w:val="yellow"/>
                <w:lang w:eastAsia="ko-KR"/>
              </w:rPr>
            </w:pPr>
            <w:r w:rsidRPr="009B4D6D">
              <w:rPr>
                <w:rFonts w:eastAsia="Batang"/>
                <w:bCs/>
                <w:highlight w:val="yellow"/>
                <w:lang w:eastAsia="ko-KR"/>
              </w:rPr>
              <w:tab/>
              <w:t>}</w:t>
            </w:r>
          </w:p>
        </w:tc>
        <w:tc>
          <w:tcPr>
            <w:tcW w:w="1174" w:type="dxa"/>
          </w:tcPr>
          <w:p w:rsidR="00953A9D" w:rsidRPr="009B4D6D" w:rsidRDefault="00953A9D" w:rsidP="007C0498">
            <w:pPr>
              <w:pStyle w:val="tableheading"/>
              <w:rPr>
                <w:rFonts w:eastAsia="Batang"/>
                <w:b w:val="0"/>
                <w:highlight w:val="yellow"/>
              </w:rPr>
            </w:pPr>
          </w:p>
        </w:tc>
      </w:tr>
      <w:tr w:rsidR="00953A9D" w:rsidRPr="009B4D6D" w:rsidTr="007C0498">
        <w:trPr>
          <w:cantSplit/>
          <w:jc w:val="center"/>
        </w:trPr>
        <w:tc>
          <w:tcPr>
            <w:tcW w:w="6754" w:type="dxa"/>
          </w:tcPr>
          <w:p w:rsidR="00953A9D" w:rsidRPr="0032403F" w:rsidRDefault="00953A9D" w:rsidP="009B4D6D">
            <w:pPr>
              <w:pStyle w:val="tablesyntax"/>
              <w:rPr>
                <w:rFonts w:eastAsia="Batang"/>
                <w:b/>
                <w:bCs/>
                <w:highlight w:val="yellow"/>
                <w:lang w:eastAsia="ko-KR"/>
              </w:rPr>
            </w:pPr>
            <w:r>
              <w:rPr>
                <w:rFonts w:eastAsia="Batang"/>
                <w:bCs/>
                <w:highlight w:val="yellow"/>
                <w:lang w:eastAsia="ko-KR"/>
              </w:rPr>
              <w:tab/>
            </w:r>
            <w:proofErr w:type="spellStart"/>
            <w:r w:rsidRPr="0032403F">
              <w:rPr>
                <w:rFonts w:eastAsia="Batang"/>
                <w:b/>
                <w:bCs/>
                <w:highlight w:val="yellow"/>
                <w:lang w:eastAsia="ko-KR"/>
              </w:rPr>
              <w:t>vps_nuh_layer_id_present_flag</w:t>
            </w:r>
            <w:proofErr w:type="spellEnd"/>
          </w:p>
        </w:tc>
        <w:tc>
          <w:tcPr>
            <w:tcW w:w="1174" w:type="dxa"/>
          </w:tcPr>
          <w:p w:rsidR="00953A9D" w:rsidRPr="009B4D6D" w:rsidRDefault="00953A9D" w:rsidP="007C0498">
            <w:pPr>
              <w:pStyle w:val="tableheading"/>
              <w:rPr>
                <w:rFonts w:eastAsia="Batang"/>
                <w:b w:val="0"/>
                <w:highlight w:val="yellow"/>
              </w:rPr>
            </w:pPr>
            <w:r>
              <w:rPr>
                <w:rFonts w:eastAsia="Batang"/>
                <w:b w:val="0"/>
                <w:highlight w:val="yellow"/>
              </w:rPr>
              <w:t>u(1)</w:t>
            </w:r>
          </w:p>
        </w:tc>
      </w:tr>
      <w:tr w:rsidR="00953A9D" w:rsidRPr="00FB0B6F" w:rsidTr="002E5FD8">
        <w:trPr>
          <w:cantSplit/>
          <w:jc w:val="center"/>
        </w:trPr>
        <w:tc>
          <w:tcPr>
            <w:tcW w:w="6754" w:type="dxa"/>
          </w:tcPr>
          <w:p w:rsidR="00953A9D" w:rsidRDefault="00953A9D" w:rsidP="002E5FD8">
            <w:pPr>
              <w:pStyle w:val="tablesyntax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ab/>
              <w:t>// layer specific information</w:t>
            </w:r>
          </w:p>
        </w:tc>
        <w:tc>
          <w:tcPr>
            <w:tcW w:w="1174" w:type="dxa"/>
          </w:tcPr>
          <w:p w:rsidR="00953A9D" w:rsidRPr="00063469" w:rsidRDefault="00953A9D" w:rsidP="002E5FD8">
            <w:pPr>
              <w:pStyle w:val="tableheading"/>
              <w:rPr>
                <w:rFonts w:eastAsia="Batang"/>
                <w:b w:val="0"/>
              </w:rPr>
            </w:pPr>
          </w:p>
        </w:tc>
      </w:tr>
      <w:tr w:rsidR="00953A9D" w:rsidRPr="00FB0B6F" w:rsidTr="002E5FD8">
        <w:trPr>
          <w:cantSplit/>
          <w:jc w:val="center"/>
        </w:trPr>
        <w:tc>
          <w:tcPr>
            <w:tcW w:w="6754" w:type="dxa"/>
          </w:tcPr>
          <w:p w:rsidR="00953A9D" w:rsidRPr="009E5D62" w:rsidRDefault="00953A9D" w:rsidP="002E5FD8">
            <w:pPr>
              <w:pStyle w:val="tablesyntax"/>
            </w:pPr>
            <w:r w:rsidRPr="00C51E18"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Cs/>
                <w:lang w:eastAsia="ko-KR"/>
              </w:rPr>
              <w:t xml:space="preserve">for( </w:t>
            </w:r>
            <w:proofErr w:type="spellStart"/>
            <w:r>
              <w:rPr>
                <w:rFonts w:eastAsia="Batang"/>
                <w:bCs/>
                <w:lang w:eastAsia="ko-KR"/>
              </w:rPr>
              <w:t>i</w:t>
            </w:r>
            <w:proofErr w:type="spellEnd"/>
            <w:r>
              <w:rPr>
                <w:rFonts w:eastAsia="Batang"/>
                <w:bCs/>
                <w:lang w:eastAsia="ko-KR"/>
              </w:rPr>
              <w:t xml:space="preserve"> = 1</w:t>
            </w:r>
            <w:r w:rsidRPr="00C51E18">
              <w:rPr>
                <w:rFonts w:eastAsia="Batang"/>
                <w:bCs/>
                <w:lang w:eastAsia="ko-KR"/>
              </w:rPr>
              <w:t xml:space="preserve">; </w:t>
            </w:r>
            <w:proofErr w:type="spellStart"/>
            <w:r w:rsidRPr="00C51E18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C51E18">
              <w:rPr>
                <w:rFonts w:eastAsia="Batang"/>
                <w:bCs/>
                <w:lang w:eastAsia="ko-KR"/>
              </w:rPr>
              <w:t xml:space="preserve"> &lt;= </w:t>
            </w:r>
            <w:r w:rsidRPr="00BC67A6">
              <w:rPr>
                <w:rFonts w:eastAsia="Batang"/>
                <w:bCs/>
                <w:lang w:eastAsia="ko-KR"/>
              </w:rPr>
              <w:t>vps_max_layers_minus1</w:t>
            </w:r>
            <w:r w:rsidRPr="00C51E18">
              <w:rPr>
                <w:rFonts w:eastAsia="Batang"/>
                <w:bCs/>
                <w:lang w:eastAsia="ko-KR"/>
              </w:rPr>
              <w:t xml:space="preserve">; </w:t>
            </w:r>
            <w:proofErr w:type="spellStart"/>
            <w:r w:rsidRPr="00C51E18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C51E18">
              <w:rPr>
                <w:rFonts w:eastAsia="Batang"/>
                <w:bCs/>
                <w:lang w:eastAsia="ko-KR"/>
              </w:rPr>
              <w:t>++ ) {</w:t>
            </w:r>
          </w:p>
        </w:tc>
        <w:tc>
          <w:tcPr>
            <w:tcW w:w="1174" w:type="dxa"/>
          </w:tcPr>
          <w:p w:rsidR="00953A9D" w:rsidRPr="00FB0B6F" w:rsidRDefault="00953A9D" w:rsidP="002E5FD8">
            <w:pPr>
              <w:pStyle w:val="tableheading"/>
              <w:rPr>
                <w:b w:val="0"/>
              </w:rPr>
            </w:pPr>
          </w:p>
        </w:tc>
      </w:tr>
      <w:tr w:rsidR="00953A9D" w:rsidRPr="00FB0B6F" w:rsidTr="002E5FD8">
        <w:trPr>
          <w:cantSplit/>
          <w:jc w:val="center"/>
        </w:trPr>
        <w:tc>
          <w:tcPr>
            <w:tcW w:w="6754" w:type="dxa"/>
          </w:tcPr>
          <w:p w:rsidR="00953A9D" w:rsidRPr="00063469" w:rsidRDefault="00953A9D" w:rsidP="002E5FD8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063469">
              <w:rPr>
                <w:rFonts w:eastAsia="Batang"/>
                <w:bCs/>
                <w:lang w:eastAsia="ko-KR"/>
              </w:rPr>
              <w:tab/>
            </w:r>
            <w:r w:rsidRPr="00063469">
              <w:rPr>
                <w:rFonts w:eastAsia="Batang"/>
                <w:bCs/>
                <w:lang w:eastAsia="ko-KR"/>
              </w:rPr>
              <w:tab/>
              <w:t>//</w:t>
            </w:r>
            <w:r>
              <w:rPr>
                <w:rFonts w:eastAsia="Batang"/>
                <w:bCs/>
                <w:lang w:eastAsia="ko-KR"/>
              </w:rPr>
              <w:t xml:space="preserve"> mapping of layer ID to scalability dimension IDs</w:t>
            </w:r>
          </w:p>
        </w:tc>
        <w:tc>
          <w:tcPr>
            <w:tcW w:w="1174" w:type="dxa"/>
          </w:tcPr>
          <w:p w:rsidR="00953A9D" w:rsidRPr="00063469" w:rsidRDefault="00953A9D" w:rsidP="002E5FD8">
            <w:pPr>
              <w:pStyle w:val="tableheading"/>
              <w:rPr>
                <w:rFonts w:eastAsia="Batang"/>
                <w:b w:val="0"/>
              </w:rPr>
            </w:pPr>
          </w:p>
        </w:tc>
      </w:tr>
      <w:tr w:rsidR="00953A9D" w:rsidRPr="0032403F" w:rsidTr="002E5FD8">
        <w:trPr>
          <w:cantSplit/>
          <w:jc w:val="center"/>
        </w:trPr>
        <w:tc>
          <w:tcPr>
            <w:tcW w:w="6754" w:type="dxa"/>
          </w:tcPr>
          <w:p w:rsidR="00953A9D" w:rsidRPr="00063469" w:rsidRDefault="00953A9D" w:rsidP="002E5FD8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9B4D6D">
              <w:rPr>
                <w:rFonts w:eastAsia="Batang"/>
                <w:b/>
                <w:bCs/>
                <w:highlight w:val="yellow"/>
                <w:lang w:eastAsia="ko-KR"/>
              </w:rPr>
              <w:tab/>
            </w:r>
            <w:r w:rsidRPr="009B4D6D">
              <w:rPr>
                <w:rFonts w:eastAsia="Batang"/>
                <w:b/>
                <w:bCs/>
                <w:highlight w:val="yellow"/>
                <w:lang w:eastAsia="ko-KR"/>
              </w:rPr>
              <w:tab/>
            </w:r>
            <w:r w:rsidRPr="0032403F">
              <w:rPr>
                <w:rFonts w:eastAsia="Batang"/>
                <w:bCs/>
                <w:highlight w:val="yellow"/>
                <w:lang w:eastAsia="ko-KR"/>
              </w:rPr>
              <w:t xml:space="preserve">if( </w:t>
            </w:r>
            <w:proofErr w:type="spellStart"/>
            <w:r w:rsidRPr="0032403F">
              <w:rPr>
                <w:rFonts w:eastAsia="Batang"/>
                <w:bCs/>
                <w:highlight w:val="yellow"/>
                <w:lang w:eastAsia="ko-KR"/>
              </w:rPr>
              <w:t>vps_nuh_layer_id_present_flag</w:t>
            </w:r>
            <w:proofErr w:type="spellEnd"/>
            <w:r w:rsidRPr="0032403F">
              <w:rPr>
                <w:rFonts w:eastAsia="Batang"/>
                <w:bCs/>
                <w:highlight w:val="yellow"/>
                <w:lang w:eastAsia="ko-KR"/>
              </w:rPr>
              <w:t xml:space="preserve"> )</w:t>
            </w:r>
          </w:p>
        </w:tc>
        <w:tc>
          <w:tcPr>
            <w:tcW w:w="1174" w:type="dxa"/>
          </w:tcPr>
          <w:p w:rsidR="00953A9D" w:rsidRPr="00063469" w:rsidRDefault="00953A9D" w:rsidP="002E5FD8">
            <w:pPr>
              <w:pStyle w:val="tableheading"/>
              <w:rPr>
                <w:rFonts w:eastAsia="Batang"/>
                <w:b w:val="0"/>
              </w:rPr>
            </w:pPr>
          </w:p>
        </w:tc>
      </w:tr>
      <w:tr w:rsidR="00953A9D" w:rsidRPr="0032403F" w:rsidTr="002E5FD8">
        <w:trPr>
          <w:cantSplit/>
          <w:jc w:val="center"/>
        </w:trPr>
        <w:tc>
          <w:tcPr>
            <w:tcW w:w="6754" w:type="dxa"/>
          </w:tcPr>
          <w:p w:rsidR="00953A9D" w:rsidRPr="0032403F" w:rsidRDefault="00953A9D" w:rsidP="0032403F">
            <w:pPr>
              <w:pStyle w:val="tablesyntax"/>
              <w:rPr>
                <w:rFonts w:eastAsia="Batang"/>
                <w:b/>
                <w:bCs/>
                <w:highlight w:val="yellow"/>
                <w:lang w:eastAsia="ko-KR"/>
              </w:rPr>
            </w:pPr>
            <w:r w:rsidRPr="009B4D6D">
              <w:rPr>
                <w:rFonts w:eastAsia="Batang"/>
                <w:b/>
                <w:bCs/>
                <w:highlight w:val="yellow"/>
                <w:lang w:eastAsia="ko-KR"/>
              </w:rPr>
              <w:tab/>
            </w:r>
            <w:r w:rsidRPr="009B4D6D">
              <w:rPr>
                <w:rFonts w:eastAsia="Batang"/>
                <w:b/>
                <w:bCs/>
                <w:highlight w:val="yellow"/>
                <w:lang w:eastAsia="ko-KR"/>
              </w:rPr>
              <w:tab/>
            </w:r>
            <w:r w:rsidRPr="009B4D6D">
              <w:rPr>
                <w:rFonts w:eastAsia="Batang"/>
                <w:b/>
                <w:bCs/>
                <w:highlight w:val="yellow"/>
                <w:lang w:eastAsia="ko-KR"/>
              </w:rPr>
              <w:tab/>
            </w:r>
            <w:proofErr w:type="spellStart"/>
            <w:r w:rsidRPr="00C64EB5">
              <w:rPr>
                <w:rFonts w:eastAsia="Batang"/>
                <w:b/>
                <w:bCs/>
                <w:highlight w:val="yellow"/>
                <w:lang w:eastAsia="ko-KR"/>
              </w:rPr>
              <w:t>layer_id_in_nuh</w:t>
            </w:r>
            <w:proofErr w:type="spellEnd"/>
            <w:r w:rsidRPr="00C64EB5">
              <w:rPr>
                <w:rFonts w:eastAsia="Batang"/>
                <w:bCs/>
                <w:highlight w:val="yellow"/>
                <w:lang w:eastAsia="ko-KR"/>
              </w:rPr>
              <w:t>[ </w:t>
            </w:r>
            <w:proofErr w:type="spellStart"/>
            <w:r w:rsidRPr="00C64EB5">
              <w:rPr>
                <w:rFonts w:eastAsia="Batang"/>
                <w:bCs/>
                <w:highlight w:val="yellow"/>
                <w:lang w:eastAsia="ko-KR"/>
              </w:rPr>
              <w:t>i</w:t>
            </w:r>
            <w:proofErr w:type="spellEnd"/>
            <w:r w:rsidRPr="00C64EB5">
              <w:rPr>
                <w:rFonts w:eastAsia="Batang"/>
                <w:bCs/>
                <w:highlight w:val="yellow"/>
                <w:lang w:eastAsia="ko-KR"/>
              </w:rPr>
              <w:t> ]</w:t>
            </w:r>
          </w:p>
        </w:tc>
        <w:tc>
          <w:tcPr>
            <w:tcW w:w="1174" w:type="dxa"/>
          </w:tcPr>
          <w:p w:rsidR="00953A9D" w:rsidRPr="00063469" w:rsidRDefault="00953A9D" w:rsidP="002E5FD8">
            <w:pPr>
              <w:pStyle w:val="tableheading"/>
              <w:rPr>
                <w:rFonts w:eastAsia="Batang"/>
                <w:b w:val="0"/>
              </w:rPr>
            </w:pPr>
            <w:r w:rsidRPr="0032403F">
              <w:rPr>
                <w:rFonts w:eastAsia="Batang"/>
                <w:b w:val="0"/>
                <w:highlight w:val="yellow"/>
              </w:rPr>
              <w:t>u(6)</w:t>
            </w:r>
          </w:p>
        </w:tc>
      </w:tr>
      <w:tr w:rsidR="00953A9D" w:rsidRPr="009B4D6D" w:rsidTr="002E5FD8">
        <w:trPr>
          <w:cantSplit/>
          <w:jc w:val="center"/>
        </w:trPr>
        <w:tc>
          <w:tcPr>
            <w:tcW w:w="6754" w:type="dxa"/>
          </w:tcPr>
          <w:p w:rsidR="00953A9D" w:rsidRPr="009B4D6D" w:rsidRDefault="00953A9D" w:rsidP="002E5FD8">
            <w:pPr>
              <w:pStyle w:val="tablesyntax"/>
              <w:rPr>
                <w:rFonts w:eastAsia="Batang"/>
                <w:b/>
                <w:bCs/>
                <w:strike/>
                <w:color w:val="FF0000"/>
                <w:lang w:eastAsia="ko-KR"/>
              </w:rPr>
            </w:pPr>
            <w:r w:rsidRPr="009B4D6D">
              <w:rPr>
                <w:rFonts w:eastAsia="Batang"/>
                <w:b/>
                <w:bCs/>
                <w:strike/>
                <w:color w:val="FF0000"/>
                <w:lang w:eastAsia="ko-KR"/>
              </w:rPr>
              <w:tab/>
            </w:r>
            <w:r w:rsidRPr="009B4D6D">
              <w:rPr>
                <w:rFonts w:eastAsia="Batang"/>
                <w:b/>
                <w:bCs/>
                <w:strike/>
                <w:color w:val="FF0000"/>
                <w:lang w:eastAsia="ko-KR"/>
              </w:rPr>
              <w:tab/>
              <w:t>num_dimensions_minus1</w:t>
            </w:r>
            <w:r w:rsidRPr="009B4D6D">
              <w:rPr>
                <w:rFonts w:eastAsia="Batang"/>
                <w:bCs/>
                <w:strike/>
                <w:color w:val="FF0000"/>
                <w:lang w:eastAsia="ko-KR"/>
              </w:rPr>
              <w:t>[ </w:t>
            </w:r>
            <w:proofErr w:type="spellStart"/>
            <w:r w:rsidRPr="009B4D6D">
              <w:rPr>
                <w:rFonts w:eastAsia="Batang"/>
                <w:bCs/>
                <w:strike/>
                <w:color w:val="FF0000"/>
                <w:lang w:eastAsia="ko-KR"/>
              </w:rPr>
              <w:t>i</w:t>
            </w:r>
            <w:proofErr w:type="spellEnd"/>
            <w:r w:rsidRPr="009B4D6D">
              <w:rPr>
                <w:rFonts w:eastAsia="Batang"/>
                <w:bCs/>
                <w:strike/>
                <w:color w:val="FF0000"/>
                <w:lang w:eastAsia="ko-KR"/>
              </w:rPr>
              <w:t> ]</w:t>
            </w:r>
          </w:p>
        </w:tc>
        <w:tc>
          <w:tcPr>
            <w:tcW w:w="1174" w:type="dxa"/>
          </w:tcPr>
          <w:p w:rsidR="00953A9D" w:rsidRPr="009B4D6D" w:rsidRDefault="00953A9D" w:rsidP="002E5FD8">
            <w:pPr>
              <w:pStyle w:val="tableheading"/>
              <w:rPr>
                <w:rFonts w:eastAsia="Batang"/>
                <w:b w:val="0"/>
                <w:strike/>
                <w:color w:val="FF0000"/>
              </w:rPr>
            </w:pPr>
            <w:r w:rsidRPr="009B4D6D">
              <w:rPr>
                <w:rFonts w:eastAsia="Batang"/>
                <w:b w:val="0"/>
                <w:strike/>
                <w:color w:val="FF0000"/>
              </w:rPr>
              <w:t>u(4)</w:t>
            </w:r>
          </w:p>
        </w:tc>
      </w:tr>
      <w:tr w:rsidR="00953A9D" w:rsidRPr="00063469" w:rsidTr="002E5FD8">
        <w:trPr>
          <w:cantSplit/>
          <w:jc w:val="center"/>
        </w:trPr>
        <w:tc>
          <w:tcPr>
            <w:tcW w:w="6754" w:type="dxa"/>
          </w:tcPr>
          <w:p w:rsidR="00953A9D" w:rsidRPr="00063469" w:rsidRDefault="00953A9D" w:rsidP="002E5FD8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063469">
              <w:rPr>
                <w:rFonts w:eastAsia="Batang"/>
                <w:bCs/>
                <w:lang w:eastAsia="ko-KR"/>
              </w:rPr>
              <w:tab/>
            </w:r>
            <w:r w:rsidRPr="00063469">
              <w:rPr>
                <w:rFonts w:eastAsia="Batang"/>
                <w:bCs/>
                <w:lang w:eastAsia="ko-KR"/>
              </w:rPr>
              <w:tab/>
              <w:t>for(</w:t>
            </w:r>
            <w:r>
              <w:rPr>
                <w:rFonts w:eastAsia="Batang"/>
                <w:bCs/>
                <w:lang w:eastAsia="ko-KR"/>
              </w:rPr>
              <w:t xml:space="preserve"> j = 0; j &lt;= </w:t>
            </w:r>
            <w:r w:rsidRPr="00CD41DC">
              <w:rPr>
                <w:rFonts w:eastAsia="Batang"/>
                <w:bCs/>
                <w:lang w:eastAsia="ko-KR"/>
              </w:rPr>
              <w:t>num_dimensions_minus1</w:t>
            </w:r>
            <w:r>
              <w:rPr>
                <w:rFonts w:eastAsia="Batang"/>
                <w:bCs/>
                <w:lang w:eastAsia="ko-KR"/>
              </w:rPr>
              <w:t xml:space="preserve">; j++ </w:t>
            </w:r>
            <w:r w:rsidRPr="00063469">
              <w:rPr>
                <w:rFonts w:eastAsia="Batang"/>
                <w:bCs/>
                <w:lang w:eastAsia="ko-KR"/>
              </w:rPr>
              <w:t>)</w:t>
            </w:r>
            <w:r w:rsidRPr="009B4D6D">
              <w:rPr>
                <w:rFonts w:eastAsia="Batang"/>
                <w:bCs/>
                <w:strike/>
                <w:color w:val="FF0000"/>
                <w:lang w:eastAsia="ko-KR"/>
              </w:rPr>
              <w:t xml:space="preserve"> {</w:t>
            </w:r>
          </w:p>
        </w:tc>
        <w:tc>
          <w:tcPr>
            <w:tcW w:w="1174" w:type="dxa"/>
          </w:tcPr>
          <w:p w:rsidR="00953A9D" w:rsidRPr="00CD41DC" w:rsidRDefault="00953A9D" w:rsidP="002E5FD8">
            <w:pPr>
              <w:pStyle w:val="tableheading"/>
              <w:rPr>
                <w:rFonts w:eastAsia="Batang"/>
                <w:b w:val="0"/>
              </w:rPr>
            </w:pPr>
          </w:p>
        </w:tc>
      </w:tr>
      <w:tr w:rsidR="00953A9D" w:rsidRPr="009B4D6D" w:rsidTr="002E5FD8">
        <w:trPr>
          <w:cantSplit/>
          <w:jc w:val="center"/>
        </w:trPr>
        <w:tc>
          <w:tcPr>
            <w:tcW w:w="6754" w:type="dxa"/>
          </w:tcPr>
          <w:p w:rsidR="00953A9D" w:rsidRPr="009B4D6D" w:rsidRDefault="00953A9D" w:rsidP="002E5FD8">
            <w:pPr>
              <w:pStyle w:val="tablesyntax"/>
              <w:rPr>
                <w:strike/>
                <w:color w:val="FF0000"/>
              </w:rPr>
            </w:pPr>
            <w:r w:rsidRPr="009B4D6D">
              <w:rPr>
                <w:rFonts w:eastAsia="Batang"/>
                <w:b/>
                <w:bCs/>
                <w:strike/>
                <w:color w:val="FF0000"/>
                <w:lang w:eastAsia="ko-KR"/>
              </w:rPr>
              <w:tab/>
            </w:r>
            <w:r w:rsidRPr="009B4D6D">
              <w:rPr>
                <w:rFonts w:eastAsia="Batang"/>
                <w:b/>
                <w:bCs/>
                <w:strike/>
                <w:color w:val="FF0000"/>
                <w:lang w:eastAsia="ko-KR"/>
              </w:rPr>
              <w:tab/>
            </w:r>
            <w:r w:rsidRPr="009B4D6D">
              <w:rPr>
                <w:rFonts w:eastAsia="Batang"/>
                <w:b/>
                <w:bCs/>
                <w:strike/>
                <w:color w:val="FF0000"/>
                <w:lang w:eastAsia="ko-KR"/>
              </w:rPr>
              <w:tab/>
            </w:r>
            <w:proofErr w:type="spellStart"/>
            <w:r w:rsidRPr="009B4D6D">
              <w:rPr>
                <w:rFonts w:eastAsia="Batang"/>
                <w:b/>
                <w:bCs/>
                <w:strike/>
                <w:color w:val="FF0000"/>
                <w:lang w:eastAsia="ko-KR"/>
              </w:rPr>
              <w:t>dimension_type</w:t>
            </w:r>
            <w:proofErr w:type="spellEnd"/>
            <w:r w:rsidRPr="009B4D6D">
              <w:rPr>
                <w:rFonts w:eastAsia="Batang"/>
                <w:bCs/>
                <w:strike/>
                <w:color w:val="FF0000"/>
                <w:lang w:eastAsia="ko-KR"/>
              </w:rPr>
              <w:t>[ </w:t>
            </w:r>
            <w:proofErr w:type="spellStart"/>
            <w:r w:rsidRPr="009B4D6D">
              <w:rPr>
                <w:rFonts w:eastAsia="Batang"/>
                <w:bCs/>
                <w:strike/>
                <w:color w:val="FF0000"/>
                <w:lang w:eastAsia="ko-KR"/>
              </w:rPr>
              <w:t>i</w:t>
            </w:r>
            <w:proofErr w:type="spellEnd"/>
            <w:r w:rsidRPr="009B4D6D">
              <w:rPr>
                <w:rFonts w:eastAsia="Batang"/>
                <w:bCs/>
                <w:strike/>
                <w:color w:val="FF0000"/>
                <w:lang w:val="en-US" w:eastAsia="ko-KR"/>
              </w:rPr>
              <w:t> ][ j ]</w:t>
            </w:r>
          </w:p>
        </w:tc>
        <w:tc>
          <w:tcPr>
            <w:tcW w:w="1174" w:type="dxa"/>
          </w:tcPr>
          <w:p w:rsidR="00953A9D" w:rsidRPr="009B4D6D" w:rsidRDefault="00953A9D" w:rsidP="002E5FD8">
            <w:pPr>
              <w:pStyle w:val="tableheading"/>
              <w:rPr>
                <w:b w:val="0"/>
                <w:strike/>
                <w:color w:val="FF0000"/>
              </w:rPr>
            </w:pPr>
            <w:r w:rsidRPr="009B4D6D">
              <w:rPr>
                <w:rFonts w:eastAsia="Batang"/>
                <w:b w:val="0"/>
                <w:strike/>
                <w:color w:val="FF0000"/>
              </w:rPr>
              <w:t>u(4)</w:t>
            </w:r>
          </w:p>
        </w:tc>
      </w:tr>
      <w:tr w:rsidR="00953A9D" w:rsidRPr="00063469" w:rsidTr="002E5FD8">
        <w:trPr>
          <w:cantSplit/>
          <w:jc w:val="center"/>
        </w:trPr>
        <w:tc>
          <w:tcPr>
            <w:tcW w:w="6754" w:type="dxa"/>
          </w:tcPr>
          <w:p w:rsidR="00953A9D" w:rsidRPr="009E5D62" w:rsidRDefault="00953A9D" w:rsidP="002E5FD8">
            <w:pPr>
              <w:pStyle w:val="tablesyntax"/>
            </w:pP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</w:r>
            <w:proofErr w:type="spellStart"/>
            <w:r>
              <w:rPr>
                <w:rFonts w:eastAsia="Batang"/>
                <w:b/>
                <w:bCs/>
                <w:lang w:eastAsia="ko-KR"/>
              </w:rPr>
              <w:t>dimension_id</w:t>
            </w:r>
            <w:proofErr w:type="spellEnd"/>
            <w:r>
              <w:rPr>
                <w:rFonts w:eastAsia="Batang"/>
                <w:bCs/>
                <w:lang w:eastAsia="ko-KR"/>
              </w:rPr>
              <w:t>[ </w:t>
            </w:r>
            <w:proofErr w:type="spellStart"/>
            <w:r>
              <w:rPr>
                <w:rFonts w:eastAsia="Batang"/>
                <w:bCs/>
                <w:lang w:eastAsia="ko-KR"/>
              </w:rPr>
              <w:t>i</w:t>
            </w:r>
            <w:proofErr w:type="spellEnd"/>
            <w:r>
              <w:rPr>
                <w:rFonts w:eastAsia="Batang"/>
                <w:bCs/>
                <w:lang w:eastAsia="ko-KR"/>
              </w:rPr>
              <w:t> ]</w:t>
            </w:r>
            <w:r>
              <w:rPr>
                <w:rFonts w:eastAsia="Batang"/>
                <w:bCs/>
                <w:lang w:val="en-US" w:eastAsia="ko-KR"/>
              </w:rPr>
              <w:t>[ j ]</w:t>
            </w:r>
          </w:p>
        </w:tc>
        <w:tc>
          <w:tcPr>
            <w:tcW w:w="1174" w:type="dxa"/>
          </w:tcPr>
          <w:p w:rsidR="00953A9D" w:rsidRPr="00CD41DC" w:rsidRDefault="00953A9D" w:rsidP="002E5FD8">
            <w:pPr>
              <w:pStyle w:val="tableheading"/>
              <w:rPr>
                <w:b w:val="0"/>
              </w:rPr>
            </w:pPr>
            <w:r w:rsidRPr="00063469">
              <w:rPr>
                <w:rFonts w:eastAsia="Batang"/>
                <w:b w:val="0"/>
              </w:rPr>
              <w:t>u(</w:t>
            </w:r>
            <w:r w:rsidRPr="009B4D6D">
              <w:rPr>
                <w:rFonts w:eastAsia="Batang"/>
                <w:b w:val="0"/>
                <w:highlight w:val="yellow"/>
              </w:rPr>
              <w:t>v</w:t>
            </w:r>
            <w:r w:rsidRPr="009B4D6D">
              <w:rPr>
                <w:rFonts w:eastAsia="Batang"/>
                <w:b w:val="0"/>
                <w:strike/>
                <w:color w:val="FF0000"/>
              </w:rPr>
              <w:t>8</w:t>
            </w:r>
            <w:r w:rsidRPr="00063469">
              <w:rPr>
                <w:rFonts w:eastAsia="Batang"/>
                <w:b w:val="0"/>
              </w:rPr>
              <w:t>)</w:t>
            </w:r>
          </w:p>
        </w:tc>
      </w:tr>
      <w:tr w:rsidR="00953A9D" w:rsidRPr="003B5992" w:rsidTr="002E5FD8">
        <w:trPr>
          <w:cantSplit/>
          <w:jc w:val="center"/>
        </w:trPr>
        <w:tc>
          <w:tcPr>
            <w:tcW w:w="6754" w:type="dxa"/>
          </w:tcPr>
          <w:p w:rsidR="00953A9D" w:rsidRPr="003B5992" w:rsidRDefault="00953A9D" w:rsidP="002E5FD8">
            <w:pPr>
              <w:pStyle w:val="tablesyntax"/>
              <w:rPr>
                <w:rFonts w:eastAsia="Batang"/>
                <w:bCs/>
                <w:strike/>
                <w:color w:val="FF0000"/>
                <w:lang w:eastAsia="ko-KR"/>
              </w:rPr>
            </w:pPr>
            <w:r w:rsidRPr="003B5992">
              <w:rPr>
                <w:rFonts w:eastAsia="Batang"/>
                <w:bCs/>
                <w:strike/>
                <w:color w:val="FF0000"/>
                <w:lang w:eastAsia="ko-KR"/>
              </w:rPr>
              <w:tab/>
            </w:r>
            <w:r w:rsidRPr="003B5992">
              <w:rPr>
                <w:rFonts w:eastAsia="Batang"/>
                <w:bCs/>
                <w:strike/>
                <w:color w:val="FF0000"/>
                <w:lang w:eastAsia="ko-KR"/>
              </w:rPr>
              <w:tab/>
              <w:t>}</w:t>
            </w:r>
          </w:p>
        </w:tc>
        <w:tc>
          <w:tcPr>
            <w:tcW w:w="1174" w:type="dxa"/>
          </w:tcPr>
          <w:p w:rsidR="00953A9D" w:rsidRPr="003B5992" w:rsidRDefault="00953A9D" w:rsidP="002E5FD8">
            <w:pPr>
              <w:pStyle w:val="tableheading"/>
              <w:rPr>
                <w:rFonts w:eastAsia="Batang"/>
                <w:b w:val="0"/>
                <w:strike/>
                <w:color w:val="FF0000"/>
              </w:rPr>
            </w:pPr>
          </w:p>
        </w:tc>
      </w:tr>
      <w:tr w:rsidR="00953A9D" w:rsidRPr="00063469" w:rsidTr="007C0498">
        <w:trPr>
          <w:cantSplit/>
          <w:jc w:val="center"/>
        </w:trPr>
        <w:tc>
          <w:tcPr>
            <w:tcW w:w="6754" w:type="dxa"/>
          </w:tcPr>
          <w:p w:rsidR="00953A9D" w:rsidRPr="009E5D62" w:rsidRDefault="00953A9D" w:rsidP="007C0498">
            <w:pPr>
              <w:pStyle w:val="tablesyntax"/>
            </w:pPr>
            <w:r w:rsidRPr="0078257E">
              <w:rPr>
                <w:rFonts w:eastAsia="Batang"/>
                <w:bCs/>
                <w:highlight w:val="yellow"/>
                <w:lang w:eastAsia="ko-KR"/>
              </w:rPr>
              <w:tab/>
              <w:t>}</w:t>
            </w:r>
          </w:p>
        </w:tc>
        <w:tc>
          <w:tcPr>
            <w:tcW w:w="1174" w:type="dxa"/>
          </w:tcPr>
          <w:p w:rsidR="00953A9D" w:rsidRPr="00FB0B6F" w:rsidRDefault="00953A9D" w:rsidP="007C0498">
            <w:pPr>
              <w:pStyle w:val="tableheading"/>
              <w:rPr>
                <w:b w:val="0"/>
              </w:rPr>
            </w:pPr>
          </w:p>
        </w:tc>
      </w:tr>
      <w:tr w:rsidR="00953A9D" w:rsidRPr="0078257E" w:rsidTr="007C0498">
        <w:trPr>
          <w:cantSplit/>
          <w:jc w:val="center"/>
        </w:trPr>
        <w:tc>
          <w:tcPr>
            <w:tcW w:w="6754" w:type="dxa"/>
          </w:tcPr>
          <w:p w:rsidR="00953A9D" w:rsidRPr="001C33EA" w:rsidRDefault="00953A9D" w:rsidP="007C0498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sz w:val="20"/>
                <w:highlight w:val="yellow"/>
                <w:lang w:val="en-GB" w:eastAsia="ko-KR"/>
              </w:rPr>
            </w:pPr>
            <w:r w:rsidRPr="001C33EA">
              <w:rPr>
                <w:rFonts w:eastAsia="Batang"/>
                <w:bCs/>
                <w:sz w:val="20"/>
                <w:highlight w:val="yellow"/>
                <w:lang w:val="en-GB" w:eastAsia="ko-KR"/>
              </w:rPr>
              <w:tab/>
              <w:t xml:space="preserve">for( </w:t>
            </w:r>
            <w:proofErr w:type="spellStart"/>
            <w:r w:rsidRPr="001C33EA">
              <w:rPr>
                <w:rFonts w:eastAsia="Batang"/>
                <w:bCs/>
                <w:sz w:val="20"/>
                <w:highlight w:val="yellow"/>
                <w:lang w:val="en-GB" w:eastAsia="ko-KR"/>
              </w:rPr>
              <w:t>i</w:t>
            </w:r>
            <w:proofErr w:type="spellEnd"/>
            <w:r w:rsidRPr="001C33EA">
              <w:rPr>
                <w:rFonts w:eastAsia="Batang"/>
                <w:bCs/>
                <w:sz w:val="20"/>
                <w:highlight w:val="yellow"/>
                <w:lang w:val="en-GB" w:eastAsia="ko-KR"/>
              </w:rPr>
              <w:t xml:space="preserve"> = 1; </w:t>
            </w:r>
            <w:proofErr w:type="spellStart"/>
            <w:r w:rsidRPr="001C33EA">
              <w:rPr>
                <w:rFonts w:eastAsia="Batang"/>
                <w:bCs/>
                <w:sz w:val="20"/>
                <w:highlight w:val="yellow"/>
                <w:lang w:val="en-GB" w:eastAsia="ko-KR"/>
              </w:rPr>
              <w:t>i</w:t>
            </w:r>
            <w:proofErr w:type="spellEnd"/>
            <w:r w:rsidRPr="001C33EA">
              <w:rPr>
                <w:rFonts w:eastAsia="Batang"/>
                <w:bCs/>
                <w:sz w:val="20"/>
                <w:highlight w:val="yellow"/>
                <w:lang w:val="en-GB" w:eastAsia="ko-KR"/>
              </w:rPr>
              <w:t xml:space="preserve"> &lt;= </w:t>
            </w:r>
            <w:r w:rsidRPr="001C33EA">
              <w:rPr>
                <w:rFonts w:eastAsia="Batang"/>
                <w:bCs/>
                <w:sz w:val="20"/>
                <w:highlight w:val="yellow"/>
                <w:lang w:eastAsia="ko-KR"/>
              </w:rPr>
              <w:t>vps_max_layers_minus1</w:t>
            </w:r>
            <w:r w:rsidRPr="001C33EA">
              <w:rPr>
                <w:rFonts w:eastAsia="Batang"/>
                <w:bCs/>
                <w:sz w:val="20"/>
                <w:highlight w:val="yellow"/>
                <w:lang w:val="en-GB" w:eastAsia="ko-KR"/>
              </w:rPr>
              <w:t xml:space="preserve"> ; </w:t>
            </w:r>
            <w:proofErr w:type="spellStart"/>
            <w:r w:rsidRPr="001C33EA">
              <w:rPr>
                <w:rFonts w:eastAsia="Batang"/>
                <w:bCs/>
                <w:sz w:val="20"/>
                <w:highlight w:val="yellow"/>
                <w:lang w:val="en-GB" w:eastAsia="ko-KR"/>
              </w:rPr>
              <w:t>i</w:t>
            </w:r>
            <w:proofErr w:type="spellEnd"/>
            <w:r w:rsidRPr="001C33EA">
              <w:rPr>
                <w:rFonts w:eastAsia="Batang"/>
                <w:bCs/>
                <w:sz w:val="20"/>
                <w:highlight w:val="yellow"/>
                <w:lang w:val="en-GB" w:eastAsia="ko-KR"/>
              </w:rPr>
              <w:t xml:space="preserve">++ ) </w:t>
            </w:r>
          </w:p>
        </w:tc>
        <w:tc>
          <w:tcPr>
            <w:tcW w:w="1174" w:type="dxa"/>
          </w:tcPr>
          <w:p w:rsidR="00953A9D" w:rsidRPr="0078257E" w:rsidRDefault="00953A9D" w:rsidP="007C049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 w:after="60"/>
              <w:jc w:val="both"/>
              <w:rPr>
                <w:rFonts w:eastAsia="Batang"/>
                <w:bCs/>
                <w:sz w:val="20"/>
                <w:highlight w:val="yellow"/>
                <w:lang w:val="en-GB"/>
              </w:rPr>
            </w:pPr>
          </w:p>
        </w:tc>
      </w:tr>
      <w:tr w:rsidR="00953A9D" w:rsidRPr="0078257E" w:rsidTr="007C0498">
        <w:trPr>
          <w:cantSplit/>
          <w:jc w:val="center"/>
        </w:trPr>
        <w:tc>
          <w:tcPr>
            <w:tcW w:w="6754" w:type="dxa"/>
          </w:tcPr>
          <w:p w:rsidR="00953A9D" w:rsidRPr="0078257E" w:rsidRDefault="00953A9D" w:rsidP="007C0498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sz w:val="20"/>
                <w:highlight w:val="yellow"/>
                <w:lang w:val="en-GB" w:eastAsia="ko-KR"/>
              </w:rPr>
            </w:pPr>
            <w:r w:rsidRPr="0078257E">
              <w:rPr>
                <w:rFonts w:eastAsia="Batang"/>
                <w:bCs/>
                <w:sz w:val="20"/>
                <w:highlight w:val="yellow"/>
                <w:lang w:val="en-GB" w:eastAsia="ko-KR"/>
              </w:rPr>
              <w:tab/>
            </w:r>
            <w:r w:rsidRPr="0078257E">
              <w:rPr>
                <w:rFonts w:eastAsia="Batang"/>
                <w:bCs/>
                <w:sz w:val="20"/>
                <w:highlight w:val="yellow"/>
                <w:lang w:val="en-GB" w:eastAsia="ko-KR"/>
              </w:rPr>
              <w:tab/>
            </w:r>
            <w:proofErr w:type="spellStart"/>
            <w:r w:rsidRPr="0078257E">
              <w:rPr>
                <w:rFonts w:eastAsia="MS Mincho"/>
                <w:sz w:val="20"/>
                <w:highlight w:val="yellow"/>
                <w:lang w:val="en-GB"/>
              </w:rPr>
              <w:t>profile_tier_level</w:t>
            </w:r>
            <w:proofErr w:type="spellEnd"/>
            <w:r w:rsidRPr="0078257E">
              <w:rPr>
                <w:rFonts w:eastAsia="MS Mincho"/>
                <w:sz w:val="20"/>
                <w:highlight w:val="yellow"/>
                <w:lang w:val="en-GB"/>
              </w:rPr>
              <w:t>( 1, vps_max_sub_layers_minus1 )</w:t>
            </w:r>
          </w:p>
        </w:tc>
        <w:tc>
          <w:tcPr>
            <w:tcW w:w="1174" w:type="dxa"/>
          </w:tcPr>
          <w:p w:rsidR="00953A9D" w:rsidRPr="0078257E" w:rsidRDefault="00953A9D" w:rsidP="007C049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 w:after="60"/>
              <w:jc w:val="both"/>
              <w:rPr>
                <w:rFonts w:eastAsia="Batang"/>
                <w:bCs/>
                <w:sz w:val="20"/>
                <w:highlight w:val="yellow"/>
                <w:lang w:val="en-GB"/>
              </w:rPr>
            </w:pPr>
          </w:p>
        </w:tc>
      </w:tr>
      <w:tr w:rsidR="00953A9D" w:rsidRPr="00FB0B6F" w:rsidTr="007C0498">
        <w:trPr>
          <w:cantSplit/>
          <w:jc w:val="center"/>
        </w:trPr>
        <w:tc>
          <w:tcPr>
            <w:tcW w:w="6754" w:type="dxa"/>
          </w:tcPr>
          <w:p w:rsidR="00953A9D" w:rsidRPr="009E5D62" w:rsidRDefault="00953A9D" w:rsidP="007C0498">
            <w:pPr>
              <w:pStyle w:val="tablesyntax"/>
            </w:pPr>
            <w:r w:rsidRPr="0078257E">
              <w:rPr>
                <w:rFonts w:eastAsia="Batang"/>
                <w:bCs/>
                <w:highlight w:val="yellow"/>
                <w:lang w:eastAsia="ko-KR"/>
              </w:rPr>
              <w:tab/>
              <w:t xml:space="preserve">for( </w:t>
            </w:r>
            <w:proofErr w:type="spellStart"/>
            <w:r w:rsidRPr="0078257E">
              <w:rPr>
                <w:rFonts w:eastAsia="Batang"/>
                <w:bCs/>
                <w:highlight w:val="yellow"/>
                <w:lang w:eastAsia="ko-KR"/>
              </w:rPr>
              <w:t>i</w:t>
            </w:r>
            <w:proofErr w:type="spellEnd"/>
            <w:r w:rsidRPr="0078257E">
              <w:rPr>
                <w:rFonts w:eastAsia="Batang"/>
                <w:bCs/>
                <w:highlight w:val="yellow"/>
                <w:lang w:eastAsia="ko-KR"/>
              </w:rPr>
              <w:t xml:space="preserve"> = 1; </w:t>
            </w:r>
            <w:proofErr w:type="spellStart"/>
            <w:r w:rsidRPr="0078257E">
              <w:rPr>
                <w:rFonts w:eastAsia="Batang"/>
                <w:bCs/>
                <w:highlight w:val="yellow"/>
                <w:lang w:eastAsia="ko-KR"/>
              </w:rPr>
              <w:t>i</w:t>
            </w:r>
            <w:proofErr w:type="spellEnd"/>
            <w:r w:rsidRPr="0078257E">
              <w:rPr>
                <w:rFonts w:eastAsia="Batang"/>
                <w:bCs/>
                <w:highlight w:val="yellow"/>
                <w:lang w:eastAsia="ko-KR"/>
              </w:rPr>
              <w:t xml:space="preserve"> &lt;= vps_max_layers_minus1; </w:t>
            </w:r>
            <w:proofErr w:type="spellStart"/>
            <w:r w:rsidRPr="0078257E">
              <w:rPr>
                <w:rFonts w:eastAsia="Batang"/>
                <w:bCs/>
                <w:highlight w:val="yellow"/>
                <w:lang w:eastAsia="ko-KR"/>
              </w:rPr>
              <w:t>i</w:t>
            </w:r>
            <w:proofErr w:type="spellEnd"/>
            <w:r w:rsidRPr="0078257E">
              <w:rPr>
                <w:rFonts w:eastAsia="Batang"/>
                <w:bCs/>
                <w:highlight w:val="yellow"/>
                <w:lang w:eastAsia="ko-KR"/>
              </w:rPr>
              <w:t>++ ) {</w:t>
            </w:r>
          </w:p>
        </w:tc>
        <w:tc>
          <w:tcPr>
            <w:tcW w:w="1174" w:type="dxa"/>
          </w:tcPr>
          <w:p w:rsidR="00953A9D" w:rsidRPr="00FB0B6F" w:rsidRDefault="00953A9D" w:rsidP="007C0498">
            <w:pPr>
              <w:pStyle w:val="tableheading"/>
              <w:rPr>
                <w:b w:val="0"/>
              </w:rPr>
            </w:pPr>
          </w:p>
        </w:tc>
      </w:tr>
      <w:tr w:rsidR="00953A9D" w:rsidRPr="00063469" w:rsidTr="002E5FD8">
        <w:trPr>
          <w:cantSplit/>
          <w:jc w:val="center"/>
        </w:trPr>
        <w:tc>
          <w:tcPr>
            <w:tcW w:w="6754" w:type="dxa"/>
          </w:tcPr>
          <w:p w:rsidR="00953A9D" w:rsidRPr="009E5D62" w:rsidRDefault="00953A9D" w:rsidP="002E5FD8">
            <w:pPr>
              <w:pStyle w:val="tablesyntax"/>
            </w:pPr>
            <w:r w:rsidRPr="00063469">
              <w:rPr>
                <w:rFonts w:eastAsia="Batang"/>
                <w:bCs/>
                <w:lang w:eastAsia="ko-KR"/>
              </w:rPr>
              <w:tab/>
            </w:r>
            <w:r w:rsidRPr="00063469">
              <w:rPr>
                <w:rFonts w:eastAsia="Batang"/>
                <w:bCs/>
                <w:lang w:eastAsia="ko-KR"/>
              </w:rPr>
              <w:tab/>
              <w:t xml:space="preserve">// layer </w:t>
            </w:r>
            <w:r>
              <w:rPr>
                <w:rFonts w:eastAsia="Batang"/>
                <w:bCs/>
                <w:lang w:eastAsia="ko-KR"/>
              </w:rPr>
              <w:t>dependency</w:t>
            </w:r>
          </w:p>
        </w:tc>
        <w:tc>
          <w:tcPr>
            <w:tcW w:w="1174" w:type="dxa"/>
          </w:tcPr>
          <w:p w:rsidR="00953A9D" w:rsidRPr="00CD41DC" w:rsidRDefault="00953A9D" w:rsidP="002E5FD8">
            <w:pPr>
              <w:pStyle w:val="tableheading"/>
              <w:rPr>
                <w:b w:val="0"/>
              </w:rPr>
            </w:pPr>
          </w:p>
        </w:tc>
      </w:tr>
      <w:tr w:rsidR="00953A9D" w:rsidRPr="00063469" w:rsidTr="002E5FD8">
        <w:trPr>
          <w:cantSplit/>
          <w:jc w:val="center"/>
        </w:trPr>
        <w:tc>
          <w:tcPr>
            <w:tcW w:w="6754" w:type="dxa"/>
          </w:tcPr>
          <w:p w:rsidR="00953A9D" w:rsidRPr="009E5D62" w:rsidRDefault="00953A9D" w:rsidP="002E5FD8">
            <w:pPr>
              <w:pStyle w:val="tablesyntax"/>
            </w:pP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</w:r>
            <w:proofErr w:type="spellStart"/>
            <w:r>
              <w:rPr>
                <w:rFonts w:eastAsia="Batang"/>
                <w:b/>
                <w:bCs/>
                <w:lang w:eastAsia="ko-KR"/>
              </w:rPr>
              <w:t>num_direct_ref_layers</w:t>
            </w:r>
            <w:proofErr w:type="spellEnd"/>
            <w:r>
              <w:rPr>
                <w:rFonts w:eastAsia="Batang"/>
                <w:bCs/>
                <w:lang w:eastAsia="ko-KR"/>
              </w:rPr>
              <w:t>[ </w:t>
            </w:r>
            <w:proofErr w:type="spellStart"/>
            <w:r>
              <w:rPr>
                <w:rFonts w:eastAsia="Batang"/>
                <w:bCs/>
                <w:lang w:eastAsia="ko-KR"/>
              </w:rPr>
              <w:t>i</w:t>
            </w:r>
            <w:proofErr w:type="spellEnd"/>
            <w:r>
              <w:rPr>
                <w:rFonts w:eastAsia="Batang"/>
                <w:bCs/>
                <w:lang w:eastAsia="ko-KR"/>
              </w:rPr>
              <w:t> ]</w:t>
            </w:r>
          </w:p>
        </w:tc>
        <w:tc>
          <w:tcPr>
            <w:tcW w:w="1174" w:type="dxa"/>
          </w:tcPr>
          <w:p w:rsidR="00953A9D" w:rsidRPr="00CD41DC" w:rsidRDefault="00953A9D" w:rsidP="002E5FD8">
            <w:pPr>
              <w:pStyle w:val="tableheading"/>
              <w:rPr>
                <w:b w:val="0"/>
              </w:rPr>
            </w:pPr>
            <w:r w:rsidRPr="00063469">
              <w:rPr>
                <w:rFonts w:eastAsia="Batang"/>
                <w:b w:val="0"/>
              </w:rPr>
              <w:t>u(6)</w:t>
            </w:r>
          </w:p>
        </w:tc>
      </w:tr>
      <w:tr w:rsidR="00953A9D" w:rsidRPr="00063469" w:rsidTr="002E5FD8">
        <w:trPr>
          <w:cantSplit/>
          <w:jc w:val="center"/>
        </w:trPr>
        <w:tc>
          <w:tcPr>
            <w:tcW w:w="6754" w:type="dxa"/>
          </w:tcPr>
          <w:p w:rsidR="00953A9D" w:rsidRPr="009E5D62" w:rsidRDefault="00953A9D" w:rsidP="002E5FD8">
            <w:pPr>
              <w:pStyle w:val="tablesyntax"/>
            </w:pP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Cs/>
                <w:lang w:eastAsia="ko-KR"/>
              </w:rPr>
              <w:t xml:space="preserve">for( j = 0; j &lt; </w:t>
            </w:r>
            <w:proofErr w:type="spellStart"/>
            <w:r>
              <w:rPr>
                <w:rFonts w:eastAsia="Batang"/>
                <w:bCs/>
                <w:lang w:eastAsia="ko-KR"/>
              </w:rPr>
              <w:t>num_direct_ref_layers</w:t>
            </w:r>
            <w:proofErr w:type="spellEnd"/>
            <w:r>
              <w:rPr>
                <w:rFonts w:eastAsia="Batang"/>
                <w:bCs/>
                <w:lang w:eastAsia="ko-KR"/>
              </w:rPr>
              <w:t>[ </w:t>
            </w:r>
            <w:proofErr w:type="spellStart"/>
            <w:r>
              <w:rPr>
                <w:rFonts w:eastAsia="Batang"/>
                <w:bCs/>
                <w:lang w:eastAsia="ko-KR"/>
              </w:rPr>
              <w:t>i</w:t>
            </w:r>
            <w:proofErr w:type="spellEnd"/>
            <w:r>
              <w:rPr>
                <w:rFonts w:eastAsia="Batang"/>
                <w:bCs/>
                <w:lang w:eastAsia="ko-KR"/>
              </w:rPr>
              <w:t> ]; j++ )</w:t>
            </w:r>
          </w:p>
        </w:tc>
        <w:tc>
          <w:tcPr>
            <w:tcW w:w="1174" w:type="dxa"/>
          </w:tcPr>
          <w:p w:rsidR="00953A9D" w:rsidRPr="00CD41DC" w:rsidRDefault="00953A9D" w:rsidP="002E5FD8">
            <w:pPr>
              <w:pStyle w:val="tableheading"/>
              <w:rPr>
                <w:b w:val="0"/>
              </w:rPr>
            </w:pPr>
          </w:p>
        </w:tc>
      </w:tr>
      <w:tr w:rsidR="00953A9D" w:rsidRPr="00063469" w:rsidTr="002E5FD8">
        <w:trPr>
          <w:cantSplit/>
          <w:jc w:val="center"/>
        </w:trPr>
        <w:tc>
          <w:tcPr>
            <w:tcW w:w="6754" w:type="dxa"/>
          </w:tcPr>
          <w:p w:rsidR="00953A9D" w:rsidRPr="009E5D62" w:rsidRDefault="00953A9D" w:rsidP="002E5FD8">
            <w:pPr>
              <w:pStyle w:val="tablesyntax"/>
            </w:pP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</w:r>
            <w:proofErr w:type="spellStart"/>
            <w:r>
              <w:rPr>
                <w:rFonts w:eastAsia="Batang"/>
                <w:b/>
                <w:bCs/>
                <w:lang w:eastAsia="ko-KR"/>
              </w:rPr>
              <w:t>ref_layer_id</w:t>
            </w:r>
            <w:proofErr w:type="spellEnd"/>
            <w:r>
              <w:rPr>
                <w:rFonts w:eastAsia="Batang"/>
                <w:bCs/>
                <w:lang w:eastAsia="ko-KR"/>
              </w:rPr>
              <w:t>[ </w:t>
            </w:r>
            <w:proofErr w:type="spellStart"/>
            <w:r>
              <w:rPr>
                <w:rFonts w:eastAsia="Batang"/>
                <w:bCs/>
                <w:lang w:eastAsia="ko-KR"/>
              </w:rPr>
              <w:t>i</w:t>
            </w:r>
            <w:proofErr w:type="spellEnd"/>
            <w:r>
              <w:rPr>
                <w:rFonts w:eastAsia="Batang"/>
                <w:bCs/>
                <w:lang w:eastAsia="ko-KR"/>
              </w:rPr>
              <w:t> ][ j ]</w:t>
            </w:r>
          </w:p>
        </w:tc>
        <w:tc>
          <w:tcPr>
            <w:tcW w:w="1174" w:type="dxa"/>
          </w:tcPr>
          <w:p w:rsidR="00953A9D" w:rsidRPr="00CD41DC" w:rsidRDefault="00953A9D" w:rsidP="002E5FD8">
            <w:pPr>
              <w:pStyle w:val="tableheading"/>
              <w:rPr>
                <w:b w:val="0"/>
              </w:rPr>
            </w:pPr>
            <w:r w:rsidRPr="00063469">
              <w:rPr>
                <w:rFonts w:eastAsia="Batang"/>
                <w:b w:val="0"/>
              </w:rPr>
              <w:t>u(6)</w:t>
            </w:r>
          </w:p>
        </w:tc>
      </w:tr>
      <w:tr w:rsidR="00953A9D" w:rsidRPr="00063469" w:rsidTr="002E5FD8">
        <w:trPr>
          <w:cantSplit/>
          <w:jc w:val="center"/>
        </w:trPr>
        <w:tc>
          <w:tcPr>
            <w:tcW w:w="6754" w:type="dxa"/>
          </w:tcPr>
          <w:p w:rsidR="00953A9D" w:rsidRPr="009E5D62" w:rsidRDefault="00953A9D" w:rsidP="002E5FD8">
            <w:pPr>
              <w:pStyle w:val="tablesyntax"/>
            </w:pPr>
            <w:r w:rsidRPr="00150C5D">
              <w:rPr>
                <w:rFonts w:eastAsia="Batang"/>
                <w:bCs/>
                <w:lang w:eastAsia="ko-KR"/>
              </w:rPr>
              <w:tab/>
              <w:t>}</w:t>
            </w:r>
          </w:p>
        </w:tc>
        <w:tc>
          <w:tcPr>
            <w:tcW w:w="1174" w:type="dxa"/>
          </w:tcPr>
          <w:p w:rsidR="00953A9D" w:rsidRPr="00FB0B6F" w:rsidRDefault="00953A9D" w:rsidP="002E5FD8">
            <w:pPr>
              <w:pStyle w:val="tableheading"/>
              <w:rPr>
                <w:b w:val="0"/>
              </w:rPr>
            </w:pPr>
          </w:p>
        </w:tc>
      </w:tr>
      <w:tr w:rsidR="00953A9D" w:rsidRPr="00197E53" w:rsidTr="002E5FD8">
        <w:trPr>
          <w:cantSplit/>
          <w:jc w:val="center"/>
        </w:trPr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9D" w:rsidRPr="00063469" w:rsidRDefault="00953A9D" w:rsidP="002E5FD8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063469">
              <w:rPr>
                <w:rFonts w:eastAsia="Batang"/>
                <w:bCs/>
                <w:lang w:eastAsia="ko-KR"/>
              </w:rPr>
              <w:t>}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9D" w:rsidRPr="00197E53" w:rsidRDefault="00953A9D" w:rsidP="002E5FD8">
            <w:pPr>
              <w:pStyle w:val="tableheading"/>
              <w:rPr>
                <w:b w:val="0"/>
              </w:rPr>
            </w:pPr>
          </w:p>
        </w:tc>
      </w:tr>
    </w:tbl>
    <w:p w:rsidR="00EE7ABB" w:rsidRDefault="00EE7ABB" w:rsidP="00EE7ABB">
      <w:pPr>
        <w:rPr>
          <w:lang w:val="en-CA"/>
        </w:rPr>
      </w:pPr>
    </w:p>
    <w:p w:rsidR="00950976" w:rsidRDefault="00950976" w:rsidP="00EE7ABB">
      <w:pPr>
        <w:rPr>
          <w:lang w:val="en-CA"/>
        </w:rPr>
      </w:pPr>
      <w:r w:rsidRPr="00950976">
        <w:rPr>
          <w:highlight w:val="magenta"/>
          <w:lang w:val="en-CA"/>
        </w:rPr>
        <w:t>[Semantics to be updated]</w:t>
      </w:r>
    </w:p>
    <w:p w:rsidR="00EE7ABB" w:rsidRPr="00862457" w:rsidRDefault="00EE7ABB" w:rsidP="00EE7ABB">
      <w:pPr>
        <w:jc w:val="both"/>
        <w:rPr>
          <w:rFonts w:eastAsia="Batang"/>
          <w:bCs/>
          <w:sz w:val="20"/>
          <w:lang w:val="en-GB" w:eastAsia="ko-KR"/>
        </w:rPr>
      </w:pPr>
      <w:proofErr w:type="spellStart"/>
      <w:proofErr w:type="gramStart"/>
      <w:r w:rsidRPr="00862457">
        <w:rPr>
          <w:rFonts w:eastAsia="Batang"/>
          <w:b/>
          <w:bCs/>
          <w:sz w:val="20"/>
          <w:lang w:val="en-GB" w:eastAsia="ko-KR"/>
        </w:rPr>
        <w:t>vps_extension_byte_alignment_reserved_</w:t>
      </w:r>
      <w:r w:rsidR="0015456A">
        <w:rPr>
          <w:rFonts w:eastAsia="Batang"/>
          <w:b/>
          <w:bCs/>
          <w:sz w:val="20"/>
          <w:lang w:val="en-GB" w:eastAsia="ko-KR"/>
        </w:rPr>
        <w:t>one</w:t>
      </w:r>
      <w:r w:rsidRPr="00862457">
        <w:rPr>
          <w:rFonts w:eastAsia="Batang"/>
          <w:b/>
          <w:bCs/>
          <w:sz w:val="20"/>
          <w:lang w:val="en-GB" w:eastAsia="ko-KR"/>
        </w:rPr>
        <w:t>_bit</w:t>
      </w:r>
      <w:proofErr w:type="spellEnd"/>
      <w:proofErr w:type="gramEnd"/>
      <w:r w:rsidRPr="00862457">
        <w:rPr>
          <w:rFonts w:eastAsia="Batang"/>
          <w:bCs/>
          <w:sz w:val="20"/>
          <w:lang w:val="en-GB" w:eastAsia="ko-KR"/>
        </w:rPr>
        <w:t xml:space="preserve"> shall be equal to</w:t>
      </w:r>
      <w:r>
        <w:rPr>
          <w:rFonts w:eastAsia="Batang"/>
          <w:bCs/>
          <w:sz w:val="20"/>
          <w:lang w:val="en-GB" w:eastAsia="ko-KR"/>
        </w:rPr>
        <w:t> </w:t>
      </w:r>
      <w:r w:rsidR="0015456A">
        <w:rPr>
          <w:rFonts w:eastAsia="Batang"/>
          <w:bCs/>
          <w:sz w:val="20"/>
          <w:lang w:val="en-GB" w:eastAsia="ko-KR"/>
        </w:rPr>
        <w:t>1</w:t>
      </w:r>
      <w:r w:rsidRPr="00862457">
        <w:rPr>
          <w:rFonts w:eastAsia="Batang"/>
          <w:bCs/>
          <w:sz w:val="20"/>
          <w:lang w:val="en-GB" w:eastAsia="ko-KR"/>
        </w:rPr>
        <w:t>.</w:t>
      </w:r>
    </w:p>
    <w:p w:rsidR="00E45258" w:rsidRPr="00E45258" w:rsidRDefault="00E45258" w:rsidP="00E45258">
      <w:pPr>
        <w:jc w:val="both"/>
        <w:rPr>
          <w:sz w:val="20"/>
          <w:lang w:val="en-CA"/>
        </w:rPr>
      </w:pPr>
      <w:proofErr w:type="spellStart"/>
      <w:proofErr w:type="gramStart"/>
      <w:r w:rsidRPr="00E45258">
        <w:rPr>
          <w:b/>
          <w:sz w:val="20"/>
          <w:lang w:val="en-CA"/>
        </w:rPr>
        <w:t>avc_base_layer_flag</w:t>
      </w:r>
      <w:proofErr w:type="spellEnd"/>
      <w:proofErr w:type="gramEnd"/>
      <w:r w:rsidRPr="00E45258">
        <w:rPr>
          <w:sz w:val="20"/>
          <w:lang w:val="en-CA"/>
        </w:rPr>
        <w:t xml:space="preserve"> equal to 1 specifies that the base layer conforms to </w:t>
      </w:r>
      <w:r w:rsidRPr="00E45258">
        <w:rPr>
          <w:noProof/>
          <w:sz w:val="20"/>
        </w:rPr>
        <w:t>Rec. ITU-T H.264 | ISO/IEC 14496-10</w:t>
      </w:r>
      <w:r w:rsidRPr="00E45258">
        <w:rPr>
          <w:sz w:val="20"/>
          <w:lang w:val="en-CA"/>
        </w:rPr>
        <w:t xml:space="preserve">, equal to 0 specifies that it conforms to this specification.  </w:t>
      </w:r>
    </w:p>
    <w:p w:rsidR="00E45258" w:rsidRPr="00E45258" w:rsidRDefault="00E45258" w:rsidP="00E45258">
      <w:pPr>
        <w:jc w:val="both"/>
        <w:rPr>
          <w:sz w:val="20"/>
        </w:rPr>
      </w:pPr>
      <w:r w:rsidRPr="00E45258">
        <w:rPr>
          <w:sz w:val="20"/>
          <w:lang w:val="en-CA"/>
        </w:rPr>
        <w:t xml:space="preserve">When </w:t>
      </w:r>
      <w:proofErr w:type="spellStart"/>
      <w:r w:rsidRPr="00E45258">
        <w:rPr>
          <w:sz w:val="20"/>
          <w:lang w:val="en-CA"/>
        </w:rPr>
        <w:t>avc_base_layer_flag</w:t>
      </w:r>
      <w:proofErr w:type="spellEnd"/>
      <w:r w:rsidRPr="00E45258">
        <w:rPr>
          <w:sz w:val="20"/>
          <w:lang w:val="en-CA"/>
        </w:rPr>
        <w:t xml:space="preserve"> equal to 1, i</w:t>
      </w:r>
      <w:r w:rsidRPr="00E45258">
        <w:rPr>
          <w:sz w:val="20"/>
          <w:lang w:val="en-CA"/>
        </w:rPr>
        <w:t xml:space="preserve">n the </w:t>
      </w:r>
      <w:r w:rsidRPr="00E45258">
        <w:rPr>
          <w:noProof/>
          <w:sz w:val="20"/>
        </w:rPr>
        <w:t xml:space="preserve">Rec. ITU-T H.264 | ISO/IEC 14496-10 conforming </w:t>
      </w:r>
      <w:r w:rsidRPr="00E45258">
        <w:rPr>
          <w:sz w:val="20"/>
          <w:lang w:val="en-CA"/>
        </w:rPr>
        <w:t xml:space="preserve">base </w:t>
      </w:r>
      <w:r w:rsidRPr="00E45258">
        <w:rPr>
          <w:noProof/>
          <w:sz w:val="20"/>
        </w:rPr>
        <w:t xml:space="preserve">layer, after applying the Rec. ITU-T H.264 | ISO/IEC 14496-10 decoding process for </w:t>
      </w:r>
      <w:r w:rsidRPr="00E45258">
        <w:rPr>
          <w:sz w:val="20"/>
        </w:rPr>
        <w:t xml:space="preserve">reference picture lists construction the output reference picture lists refPicList0 and refPicList1 (when applicable) shall not contain any pictures for which the </w:t>
      </w:r>
      <w:proofErr w:type="spellStart"/>
      <w:r w:rsidRPr="00E45258">
        <w:rPr>
          <w:sz w:val="20"/>
        </w:rPr>
        <w:t>TemporalId</w:t>
      </w:r>
      <w:proofErr w:type="spellEnd"/>
      <w:r w:rsidRPr="00E45258">
        <w:rPr>
          <w:sz w:val="20"/>
        </w:rPr>
        <w:t xml:space="preserve"> is greater than </w:t>
      </w:r>
      <w:proofErr w:type="spellStart"/>
      <w:r w:rsidRPr="00E45258">
        <w:rPr>
          <w:sz w:val="20"/>
        </w:rPr>
        <w:t>TemporalId</w:t>
      </w:r>
      <w:proofErr w:type="spellEnd"/>
      <w:r w:rsidRPr="00E45258">
        <w:rPr>
          <w:sz w:val="20"/>
        </w:rPr>
        <w:t xml:space="preserve"> of the current picture.  All sub-</w:t>
      </w:r>
      <w:proofErr w:type="spellStart"/>
      <w:r w:rsidRPr="00E45258">
        <w:rPr>
          <w:sz w:val="20"/>
        </w:rPr>
        <w:t>bitstreams</w:t>
      </w:r>
      <w:proofErr w:type="spellEnd"/>
      <w:r w:rsidRPr="00E45258">
        <w:rPr>
          <w:sz w:val="20"/>
        </w:rPr>
        <w:t xml:space="preserve"> of the </w:t>
      </w:r>
      <w:r w:rsidRPr="00E45258">
        <w:rPr>
          <w:noProof/>
          <w:sz w:val="20"/>
        </w:rPr>
        <w:t xml:space="preserve">Rec. ITU-T H.264 | ISO/IEC 14496-10 conforming </w:t>
      </w:r>
      <w:r w:rsidRPr="00E45258">
        <w:rPr>
          <w:sz w:val="20"/>
          <w:lang w:val="en-CA"/>
        </w:rPr>
        <w:t xml:space="preserve">base </w:t>
      </w:r>
      <w:r w:rsidRPr="00E45258">
        <w:rPr>
          <w:noProof/>
          <w:sz w:val="20"/>
        </w:rPr>
        <w:t>layer,</w:t>
      </w:r>
      <w:r w:rsidRPr="00E45258">
        <w:rPr>
          <w:sz w:val="20"/>
        </w:rPr>
        <w:t xml:space="preserve"> that can be derived using the sub-bitstream extraction process as specified in </w:t>
      </w:r>
      <w:r w:rsidRPr="00E45258">
        <w:rPr>
          <w:noProof/>
          <w:sz w:val="20"/>
        </w:rPr>
        <w:t>Rec. ITU</w:t>
      </w:r>
      <w:r w:rsidRPr="00E45258">
        <w:rPr>
          <w:noProof/>
          <w:sz w:val="20"/>
        </w:rPr>
        <w:softHyphen/>
        <w:t xml:space="preserve">T H.264 | ISO/IEC 14496-10 </w:t>
      </w:r>
      <w:proofErr w:type="spellStart"/>
      <w:r w:rsidRPr="00E45258">
        <w:rPr>
          <w:sz w:val="20"/>
        </w:rPr>
        <w:t>subclause</w:t>
      </w:r>
      <w:proofErr w:type="spellEnd"/>
      <w:r w:rsidRPr="00E45258">
        <w:rPr>
          <w:sz w:val="20"/>
        </w:rPr>
        <w:t> </w:t>
      </w:r>
      <w:r w:rsidRPr="00E45258">
        <w:rPr>
          <w:sz w:val="20"/>
        </w:rPr>
        <w:fldChar w:fldCharType="begin" w:fldLock="1"/>
      </w:r>
      <w:r w:rsidRPr="00E45258">
        <w:rPr>
          <w:sz w:val="20"/>
        </w:rPr>
        <w:instrText xml:space="preserve"> REF _Ref170892294 \r \h </w:instrText>
      </w:r>
      <w:r w:rsidRPr="00E45258">
        <w:rPr>
          <w:sz w:val="20"/>
        </w:rPr>
      </w:r>
      <w:r w:rsidRPr="00E45258">
        <w:rPr>
          <w:sz w:val="20"/>
        </w:rPr>
        <w:instrText xml:space="preserve"> \* MERGEFORMAT </w:instrText>
      </w:r>
      <w:r w:rsidRPr="00E45258">
        <w:rPr>
          <w:sz w:val="20"/>
        </w:rPr>
        <w:fldChar w:fldCharType="separate"/>
      </w:r>
      <w:r w:rsidRPr="00E45258">
        <w:rPr>
          <w:sz w:val="20"/>
        </w:rPr>
        <w:t>G.8.8.1</w:t>
      </w:r>
      <w:r w:rsidRPr="00E45258">
        <w:rPr>
          <w:sz w:val="20"/>
        </w:rPr>
        <w:fldChar w:fldCharType="end"/>
      </w:r>
      <w:r w:rsidRPr="00E45258">
        <w:rPr>
          <w:sz w:val="20"/>
        </w:rPr>
        <w:t xml:space="preserve"> with any value for </w:t>
      </w:r>
      <w:proofErr w:type="spellStart"/>
      <w:r w:rsidRPr="00E45258">
        <w:rPr>
          <w:sz w:val="20"/>
        </w:rPr>
        <w:t>temporal_id</w:t>
      </w:r>
      <w:proofErr w:type="spellEnd"/>
      <w:r w:rsidRPr="00E45258">
        <w:rPr>
          <w:sz w:val="20"/>
        </w:rPr>
        <w:t xml:space="preserve"> as the input shall result in a set of coded video sequences, with each coded video sequence conforming to one or more of the profiles specified in </w:t>
      </w:r>
      <w:r w:rsidRPr="00E45258">
        <w:rPr>
          <w:noProof/>
          <w:sz w:val="20"/>
        </w:rPr>
        <w:t>Rec. ITU</w:t>
      </w:r>
      <w:r w:rsidRPr="00E45258">
        <w:rPr>
          <w:noProof/>
          <w:sz w:val="20"/>
        </w:rPr>
        <w:softHyphen/>
        <w:t xml:space="preserve">T H.264 | ISO/IEC 14496-10 </w:t>
      </w:r>
      <w:r w:rsidRPr="00E45258">
        <w:rPr>
          <w:sz w:val="20"/>
        </w:rPr>
        <w:t>Annexes </w:t>
      </w:r>
      <w:r w:rsidRPr="00E45258">
        <w:rPr>
          <w:sz w:val="20"/>
        </w:rPr>
        <w:fldChar w:fldCharType="begin" w:fldLock="1"/>
      </w:r>
      <w:r w:rsidRPr="00E45258">
        <w:rPr>
          <w:sz w:val="20"/>
        </w:rPr>
        <w:instrText xml:space="preserve"> REF _Ref36826677 \r \h </w:instrText>
      </w:r>
      <w:r w:rsidRPr="00E45258">
        <w:rPr>
          <w:sz w:val="20"/>
        </w:rPr>
      </w:r>
      <w:r w:rsidRPr="00E45258">
        <w:rPr>
          <w:sz w:val="20"/>
        </w:rPr>
        <w:instrText xml:space="preserve"> \* MERGEFORMAT </w:instrText>
      </w:r>
      <w:r w:rsidRPr="00E45258">
        <w:rPr>
          <w:sz w:val="20"/>
        </w:rPr>
        <w:fldChar w:fldCharType="separate"/>
      </w:r>
      <w:r w:rsidRPr="00E45258">
        <w:rPr>
          <w:sz w:val="20"/>
        </w:rPr>
        <w:t>A</w:t>
      </w:r>
      <w:r w:rsidRPr="00E45258">
        <w:rPr>
          <w:sz w:val="20"/>
        </w:rPr>
        <w:fldChar w:fldCharType="end"/>
      </w:r>
      <w:r w:rsidRPr="00E45258">
        <w:rPr>
          <w:sz w:val="20"/>
        </w:rPr>
        <w:t>, </w:t>
      </w:r>
      <w:r w:rsidRPr="00E45258">
        <w:rPr>
          <w:sz w:val="20"/>
        </w:rPr>
        <w:fldChar w:fldCharType="begin" w:fldLock="1"/>
      </w:r>
      <w:r w:rsidRPr="00E45258">
        <w:rPr>
          <w:sz w:val="20"/>
        </w:rPr>
        <w:instrText xml:space="preserve"> REF _Ref168473844 \r \h </w:instrText>
      </w:r>
      <w:r w:rsidRPr="00E45258">
        <w:rPr>
          <w:sz w:val="20"/>
        </w:rPr>
      </w:r>
      <w:r w:rsidRPr="00E45258">
        <w:rPr>
          <w:sz w:val="20"/>
        </w:rPr>
        <w:instrText xml:space="preserve"> \* MERGEFORMAT </w:instrText>
      </w:r>
      <w:r w:rsidRPr="00E45258">
        <w:rPr>
          <w:sz w:val="20"/>
        </w:rPr>
        <w:fldChar w:fldCharType="separate"/>
      </w:r>
      <w:r w:rsidRPr="00E45258">
        <w:rPr>
          <w:sz w:val="20"/>
        </w:rPr>
        <w:t>G</w:t>
      </w:r>
      <w:r w:rsidRPr="00E45258">
        <w:rPr>
          <w:sz w:val="20"/>
        </w:rPr>
        <w:fldChar w:fldCharType="end"/>
      </w:r>
      <w:r w:rsidRPr="00E45258">
        <w:rPr>
          <w:sz w:val="20"/>
        </w:rPr>
        <w:t xml:space="preserve"> and H.</w:t>
      </w:r>
    </w:p>
    <w:p w:rsidR="00983BC1" w:rsidRPr="00E45258" w:rsidRDefault="00983BC1" w:rsidP="00983BC1">
      <w:pPr>
        <w:rPr>
          <w:sz w:val="20"/>
        </w:rPr>
      </w:pPr>
      <w:proofErr w:type="spellStart"/>
      <w:proofErr w:type="gramStart"/>
      <w:r w:rsidRPr="00E45258">
        <w:rPr>
          <w:b/>
          <w:sz w:val="20"/>
        </w:rPr>
        <w:lastRenderedPageBreak/>
        <w:t>scalability_mask</w:t>
      </w:r>
      <w:proofErr w:type="spellEnd"/>
      <w:proofErr w:type="gramEnd"/>
      <w:r w:rsidRPr="00E45258">
        <w:rPr>
          <w:sz w:val="20"/>
        </w:rPr>
        <w:t xml:space="preserve"> signals a pattern of 0 and 1 bits with each bit corresponding to one scalability dimension as indicated by the table below. A value of 1 for a particular scalability dimension indicates that this scalability dimension is present. A value of 0 for a particular scalability dimension indicates that this scalability dimension is not present. The </w:t>
      </w:r>
      <w:proofErr w:type="gramStart"/>
      <w:r w:rsidRPr="00E45258">
        <w:rPr>
          <w:sz w:val="20"/>
        </w:rPr>
        <w:t xml:space="preserve">values of </w:t>
      </w:r>
      <w:proofErr w:type="spellStart"/>
      <w:r w:rsidRPr="00E45258">
        <w:rPr>
          <w:rFonts w:eastAsia="Batang"/>
          <w:bCs/>
          <w:sz w:val="20"/>
          <w:lang w:eastAsia="ko-KR"/>
        </w:rPr>
        <w:t>NumScalabilityTypes</w:t>
      </w:r>
      <w:proofErr w:type="spellEnd"/>
      <w:r w:rsidRPr="00E45258">
        <w:rPr>
          <w:rFonts w:eastAsia="Batang"/>
          <w:bCs/>
          <w:sz w:val="20"/>
          <w:lang w:eastAsia="ko-KR"/>
        </w:rPr>
        <w:t xml:space="preserve"> is</w:t>
      </w:r>
      <w:proofErr w:type="gramEnd"/>
      <w:r w:rsidRPr="00E45258">
        <w:rPr>
          <w:rFonts w:eastAsia="Batang"/>
          <w:bCs/>
          <w:sz w:val="20"/>
          <w:lang w:eastAsia="ko-KR"/>
        </w:rPr>
        <w:t xml:space="preserve"> equal to the sum of number of bits in the </w:t>
      </w:r>
      <w:proofErr w:type="spellStart"/>
      <w:r w:rsidRPr="00E45258">
        <w:rPr>
          <w:rFonts w:eastAsia="Batang"/>
          <w:bCs/>
          <w:sz w:val="20"/>
          <w:lang w:eastAsia="ko-KR"/>
        </w:rPr>
        <w:t>scalability_mask</w:t>
      </w:r>
      <w:proofErr w:type="spellEnd"/>
      <w:r w:rsidRPr="00E45258">
        <w:rPr>
          <w:rFonts w:eastAsia="Batang"/>
          <w:bCs/>
          <w:sz w:val="20"/>
          <w:lang w:eastAsia="ko-KR"/>
        </w:rPr>
        <w:t xml:space="preserve"> having value of 1. Thus</w:t>
      </w:r>
    </w:p>
    <w:p w:rsidR="00983BC1" w:rsidRPr="00983BC1" w:rsidRDefault="00C548CB" w:rsidP="00983BC1">
      <w:pPr>
        <w:jc w:val="center"/>
        <w:rPr>
          <w:sz w:val="20"/>
        </w:rPr>
      </w:pPr>
      <w:r w:rsidRPr="00E45258">
        <w:rPr>
          <w:position w:val="-28"/>
          <w:sz w:val="20"/>
        </w:rPr>
        <w:object w:dxaOrig="462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9.35pt;height:30.65pt" o:ole="">
            <v:imagedata r:id="rId13" o:title=""/>
          </v:shape>
          <o:OLEObject Type="Embed" ProgID="Equation.3" ShapeID="_x0000_i1025" DrawAspect="Content" ObjectID="_1412111651" r:id="rId14"/>
        </w:object>
      </w:r>
    </w:p>
    <w:p w:rsidR="00983BC1" w:rsidRDefault="00983BC1" w:rsidP="00983BC1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39"/>
        <w:gridCol w:w="1866"/>
      </w:tblGrid>
      <w:tr w:rsidR="00983BC1" w:rsidRPr="00A512A6" w:rsidTr="00754494">
        <w:trPr>
          <w:jc w:val="center"/>
        </w:trPr>
        <w:tc>
          <w:tcPr>
            <w:tcW w:w="0" w:type="auto"/>
          </w:tcPr>
          <w:p w:rsidR="00983BC1" w:rsidRPr="00A512A6" w:rsidRDefault="00983BC1" w:rsidP="0075449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eastAsia="Malgun Gothic"/>
                <w:b/>
                <w:bCs/>
                <w:sz w:val="20"/>
                <w:highlight w:val="yellow"/>
                <w:lang w:val="en-GB"/>
              </w:rPr>
            </w:pPr>
            <w:proofErr w:type="spellStart"/>
            <w:r>
              <w:rPr>
                <w:rFonts w:eastAsia="Batang"/>
                <w:b/>
                <w:bCs/>
                <w:sz w:val="20"/>
                <w:highlight w:val="yellow"/>
                <w:lang w:val="en-GB" w:eastAsia="ko-KR"/>
              </w:rPr>
              <w:t>scalability_mask</w:t>
            </w:r>
            <w:proofErr w:type="spellEnd"/>
          </w:p>
        </w:tc>
        <w:tc>
          <w:tcPr>
            <w:tcW w:w="1866" w:type="dxa"/>
          </w:tcPr>
          <w:p w:rsidR="00983BC1" w:rsidRPr="00A512A6" w:rsidRDefault="00983BC1" w:rsidP="0075449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eastAsia="Malgun Gothic"/>
                <w:b/>
                <w:bCs/>
                <w:sz w:val="20"/>
                <w:highlight w:val="yellow"/>
                <w:lang w:val="en-GB"/>
              </w:rPr>
            </w:pPr>
            <w:r w:rsidRPr="00A512A6">
              <w:rPr>
                <w:rFonts w:eastAsia="Malgun Gothic"/>
                <w:b/>
                <w:bCs/>
                <w:sz w:val="20"/>
                <w:highlight w:val="yellow"/>
                <w:lang w:val="en-GB"/>
              </w:rPr>
              <w:t>Scalability dimension</w:t>
            </w:r>
          </w:p>
        </w:tc>
      </w:tr>
      <w:tr w:rsidR="00983BC1" w:rsidRPr="00A512A6" w:rsidTr="00754494">
        <w:trPr>
          <w:jc w:val="center"/>
        </w:trPr>
        <w:tc>
          <w:tcPr>
            <w:tcW w:w="0" w:type="auto"/>
          </w:tcPr>
          <w:p w:rsidR="00983BC1" w:rsidRPr="00983BC1" w:rsidRDefault="00983BC1" w:rsidP="00754494">
            <w:pPr>
              <w:jc w:val="center"/>
              <w:rPr>
                <w:rFonts w:eastAsia="Malgun Gothic"/>
                <w:sz w:val="18"/>
                <w:highlight w:val="yellow"/>
                <w:lang w:val="en-GB"/>
              </w:rPr>
            </w:pPr>
            <w:r w:rsidRPr="00983BC1">
              <w:rPr>
                <w:rFonts w:eastAsia="Malgun Gothic"/>
                <w:sz w:val="18"/>
                <w:highlight w:val="yellow"/>
                <w:lang w:val="en-GB"/>
              </w:rPr>
              <w:t>0</w:t>
            </w:r>
          </w:p>
        </w:tc>
        <w:tc>
          <w:tcPr>
            <w:tcW w:w="1866" w:type="dxa"/>
          </w:tcPr>
          <w:p w:rsidR="00983BC1" w:rsidRPr="00983BC1" w:rsidRDefault="00983BC1" w:rsidP="0075449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r w:rsidRPr="00983BC1"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  <w:t>none (base HEVC)</w:t>
            </w:r>
          </w:p>
        </w:tc>
      </w:tr>
      <w:tr w:rsidR="00983BC1" w:rsidRPr="00A512A6" w:rsidTr="00754494">
        <w:trPr>
          <w:jc w:val="center"/>
        </w:trPr>
        <w:tc>
          <w:tcPr>
            <w:tcW w:w="0" w:type="auto"/>
          </w:tcPr>
          <w:p w:rsidR="00983BC1" w:rsidRPr="00983BC1" w:rsidRDefault="00983BC1" w:rsidP="0075449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r w:rsidRPr="00983BC1"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  <w:t>1</w:t>
            </w:r>
          </w:p>
        </w:tc>
        <w:tc>
          <w:tcPr>
            <w:tcW w:w="1866" w:type="dxa"/>
          </w:tcPr>
          <w:p w:rsidR="00983BC1" w:rsidRPr="00983BC1" w:rsidRDefault="00983BC1" w:rsidP="0075449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r w:rsidRPr="00983BC1"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  <w:t>spatial</w:t>
            </w:r>
          </w:p>
        </w:tc>
      </w:tr>
      <w:tr w:rsidR="00983BC1" w:rsidRPr="00A512A6" w:rsidTr="00754494">
        <w:trPr>
          <w:jc w:val="center"/>
        </w:trPr>
        <w:tc>
          <w:tcPr>
            <w:tcW w:w="0" w:type="auto"/>
          </w:tcPr>
          <w:p w:rsidR="00983BC1" w:rsidRPr="00983BC1" w:rsidRDefault="00983BC1" w:rsidP="0075449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r w:rsidRPr="00983BC1"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  <w:t>2</w:t>
            </w:r>
          </w:p>
        </w:tc>
        <w:tc>
          <w:tcPr>
            <w:tcW w:w="1866" w:type="dxa"/>
          </w:tcPr>
          <w:p w:rsidR="00983BC1" w:rsidRPr="00983BC1" w:rsidRDefault="00983BC1" w:rsidP="0075449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r w:rsidRPr="00983BC1"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  <w:t xml:space="preserve">quality </w:t>
            </w:r>
          </w:p>
        </w:tc>
      </w:tr>
      <w:tr w:rsidR="00983BC1" w:rsidRPr="00A512A6" w:rsidTr="00754494">
        <w:trPr>
          <w:jc w:val="center"/>
        </w:trPr>
        <w:tc>
          <w:tcPr>
            <w:tcW w:w="0" w:type="auto"/>
          </w:tcPr>
          <w:p w:rsidR="00983BC1" w:rsidRPr="00983BC1" w:rsidRDefault="00983BC1" w:rsidP="0075449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r w:rsidRPr="00983BC1"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  <w:t>3</w:t>
            </w:r>
          </w:p>
        </w:tc>
        <w:tc>
          <w:tcPr>
            <w:tcW w:w="1866" w:type="dxa"/>
          </w:tcPr>
          <w:p w:rsidR="00983BC1" w:rsidRPr="00983BC1" w:rsidRDefault="00983BC1" w:rsidP="0075449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r w:rsidRPr="00983BC1"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  <w:t xml:space="preserve">depth </w:t>
            </w:r>
          </w:p>
        </w:tc>
      </w:tr>
      <w:tr w:rsidR="00983BC1" w:rsidRPr="00A512A6" w:rsidTr="00754494">
        <w:trPr>
          <w:jc w:val="center"/>
        </w:trPr>
        <w:tc>
          <w:tcPr>
            <w:tcW w:w="0" w:type="auto"/>
          </w:tcPr>
          <w:p w:rsidR="00983BC1" w:rsidRPr="00983BC1" w:rsidRDefault="00983BC1" w:rsidP="0075449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r w:rsidRPr="00983BC1"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  <w:t>4</w:t>
            </w:r>
          </w:p>
        </w:tc>
        <w:tc>
          <w:tcPr>
            <w:tcW w:w="1866" w:type="dxa"/>
          </w:tcPr>
          <w:p w:rsidR="00983BC1" w:rsidRPr="00983BC1" w:rsidRDefault="00983BC1" w:rsidP="0075449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r w:rsidRPr="00983BC1"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  <w:t>multiview</w:t>
            </w:r>
          </w:p>
        </w:tc>
      </w:tr>
      <w:tr w:rsidR="00983BC1" w:rsidRPr="00A512A6" w:rsidTr="00754494">
        <w:trPr>
          <w:jc w:val="center"/>
        </w:trPr>
        <w:tc>
          <w:tcPr>
            <w:tcW w:w="0" w:type="auto"/>
          </w:tcPr>
          <w:p w:rsidR="00983BC1" w:rsidRPr="00983BC1" w:rsidRDefault="00983BC1" w:rsidP="0075449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r w:rsidRPr="00983BC1"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  <w:t>5</w:t>
            </w:r>
          </w:p>
        </w:tc>
        <w:tc>
          <w:tcPr>
            <w:tcW w:w="1866" w:type="dxa"/>
          </w:tcPr>
          <w:p w:rsidR="00983BC1" w:rsidRPr="00983BC1" w:rsidRDefault="00983BC1" w:rsidP="0075449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r w:rsidRPr="00983BC1"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  <w:t>unspecified</w:t>
            </w:r>
          </w:p>
        </w:tc>
      </w:tr>
      <w:tr w:rsidR="00983BC1" w:rsidTr="00754494">
        <w:trPr>
          <w:jc w:val="center"/>
        </w:trPr>
        <w:tc>
          <w:tcPr>
            <w:tcW w:w="0" w:type="auto"/>
          </w:tcPr>
          <w:p w:rsidR="00983BC1" w:rsidRPr="00983BC1" w:rsidRDefault="00983BC1" w:rsidP="0075449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r w:rsidRPr="00983BC1"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  <w:t>6-15</w:t>
            </w:r>
          </w:p>
        </w:tc>
        <w:tc>
          <w:tcPr>
            <w:tcW w:w="1866" w:type="dxa"/>
          </w:tcPr>
          <w:p w:rsidR="00983BC1" w:rsidRPr="00983BC1" w:rsidRDefault="00983BC1" w:rsidP="0075449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lang w:val="en-GB"/>
              </w:rPr>
            </w:pPr>
            <w:r w:rsidRPr="00983BC1"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  <w:t>Reserved</w:t>
            </w:r>
          </w:p>
        </w:tc>
      </w:tr>
    </w:tbl>
    <w:p w:rsidR="00983BC1" w:rsidRDefault="00983BC1" w:rsidP="00983BC1">
      <w:pPr>
        <w:rPr>
          <w:lang w:val="en-CA"/>
        </w:rPr>
      </w:pPr>
    </w:p>
    <w:p w:rsidR="00EE7ABB" w:rsidRDefault="00EE7ABB" w:rsidP="00EE7ABB">
      <w:pPr>
        <w:jc w:val="both"/>
        <w:rPr>
          <w:rFonts w:eastAsia="Batang"/>
          <w:bCs/>
          <w:sz w:val="20"/>
          <w:lang w:val="en-GB" w:eastAsia="ko-KR"/>
        </w:rPr>
      </w:pPr>
      <w:proofErr w:type="spellStart"/>
      <w:r w:rsidRPr="001D7854">
        <w:rPr>
          <w:rFonts w:eastAsia="Batang"/>
          <w:b/>
          <w:bCs/>
          <w:sz w:val="20"/>
          <w:lang w:val="en-GB" w:eastAsia="ko-KR"/>
        </w:rPr>
        <w:t>dimension_</w:t>
      </w:r>
      <w:r>
        <w:rPr>
          <w:rFonts w:eastAsia="Batang"/>
          <w:b/>
          <w:bCs/>
          <w:sz w:val="20"/>
          <w:lang w:val="en-GB" w:eastAsia="ko-KR"/>
        </w:rPr>
        <w:t>id</w:t>
      </w:r>
      <w:proofErr w:type="spellEnd"/>
      <w:proofErr w:type="gramStart"/>
      <w:r w:rsidRPr="001D7854">
        <w:rPr>
          <w:rFonts w:eastAsia="Batang"/>
          <w:bCs/>
          <w:sz w:val="20"/>
          <w:lang w:val="en-GB" w:eastAsia="ko-KR"/>
        </w:rPr>
        <w:t>[ </w:t>
      </w:r>
      <w:proofErr w:type="spellStart"/>
      <w:r w:rsidRPr="001D7854">
        <w:rPr>
          <w:rFonts w:eastAsia="Batang"/>
          <w:bCs/>
          <w:sz w:val="20"/>
          <w:lang w:val="en-GB" w:eastAsia="ko-KR"/>
        </w:rPr>
        <w:t>i</w:t>
      </w:r>
      <w:proofErr w:type="spellEnd"/>
      <w:proofErr w:type="gramEnd"/>
      <w:r w:rsidRPr="001D7854">
        <w:rPr>
          <w:rFonts w:eastAsia="Batang"/>
          <w:bCs/>
          <w:sz w:val="20"/>
          <w:lang w:val="en-GB" w:eastAsia="ko-KR"/>
        </w:rPr>
        <w:t> ]</w:t>
      </w:r>
      <w:r>
        <w:rPr>
          <w:rFonts w:eastAsia="Batang"/>
          <w:bCs/>
          <w:sz w:val="20"/>
          <w:lang w:val="en-GB" w:eastAsia="ko-KR"/>
        </w:rPr>
        <w:t>[ j ]</w:t>
      </w:r>
      <w:r w:rsidRPr="001D7854">
        <w:rPr>
          <w:rFonts w:eastAsia="Batang"/>
          <w:bCs/>
          <w:sz w:val="20"/>
          <w:lang w:val="en-GB" w:eastAsia="ko-KR"/>
        </w:rPr>
        <w:t xml:space="preserve"> specifies the </w:t>
      </w:r>
      <w:r>
        <w:rPr>
          <w:rFonts w:eastAsia="Batang"/>
          <w:bCs/>
          <w:sz w:val="20"/>
          <w:lang w:val="en-GB" w:eastAsia="ko-KR"/>
        </w:rPr>
        <w:t>identifier of the j-</w:t>
      </w:r>
      <w:proofErr w:type="spellStart"/>
      <w:r>
        <w:rPr>
          <w:rFonts w:eastAsia="Batang"/>
          <w:bCs/>
          <w:sz w:val="20"/>
          <w:lang w:val="en-GB" w:eastAsia="ko-KR"/>
        </w:rPr>
        <w:t>th</w:t>
      </w:r>
      <w:proofErr w:type="spellEnd"/>
      <w:r>
        <w:rPr>
          <w:rFonts w:eastAsia="Batang"/>
          <w:bCs/>
          <w:sz w:val="20"/>
          <w:lang w:val="en-GB" w:eastAsia="ko-KR"/>
        </w:rPr>
        <w:t xml:space="preserve"> scalability dimension </w:t>
      </w:r>
      <w:r w:rsidRPr="001D7854">
        <w:rPr>
          <w:rFonts w:eastAsia="Batang"/>
          <w:bCs/>
          <w:sz w:val="20"/>
          <w:lang w:val="en-GB" w:eastAsia="ko-KR"/>
        </w:rPr>
        <w:t>type</w:t>
      </w:r>
      <w:r>
        <w:rPr>
          <w:rFonts w:eastAsia="Batang"/>
          <w:bCs/>
          <w:sz w:val="20"/>
          <w:lang w:val="en-GB" w:eastAsia="ko-KR"/>
        </w:rPr>
        <w:t xml:space="preserve"> of the </w:t>
      </w:r>
      <w:proofErr w:type="spellStart"/>
      <w:r>
        <w:rPr>
          <w:rFonts w:eastAsia="Batang"/>
          <w:bCs/>
          <w:sz w:val="20"/>
          <w:lang w:val="en-GB" w:eastAsia="ko-KR"/>
        </w:rPr>
        <w:t>i-th</w:t>
      </w:r>
      <w:proofErr w:type="spellEnd"/>
      <w:r>
        <w:rPr>
          <w:rFonts w:eastAsia="Batang"/>
          <w:bCs/>
          <w:sz w:val="20"/>
          <w:lang w:val="en-GB" w:eastAsia="ko-KR"/>
        </w:rPr>
        <w:t xml:space="preserve"> layer. When not present, the value of </w:t>
      </w:r>
      <w:proofErr w:type="spellStart"/>
      <w:r>
        <w:rPr>
          <w:rFonts w:eastAsia="Batang"/>
          <w:bCs/>
          <w:sz w:val="20"/>
          <w:lang w:val="en-GB" w:eastAsia="ko-KR"/>
        </w:rPr>
        <w:t>dimension_id</w:t>
      </w:r>
      <w:proofErr w:type="spellEnd"/>
      <w:proofErr w:type="gramStart"/>
      <w:r>
        <w:rPr>
          <w:rFonts w:eastAsia="Batang"/>
          <w:bCs/>
          <w:sz w:val="20"/>
          <w:lang w:val="en-GB" w:eastAsia="ko-KR"/>
        </w:rPr>
        <w:t>[ </w:t>
      </w:r>
      <w:proofErr w:type="spellStart"/>
      <w:r>
        <w:rPr>
          <w:rFonts w:eastAsia="Batang"/>
          <w:bCs/>
          <w:sz w:val="20"/>
          <w:lang w:val="en-GB" w:eastAsia="ko-KR"/>
        </w:rPr>
        <w:t>i</w:t>
      </w:r>
      <w:proofErr w:type="spellEnd"/>
      <w:proofErr w:type="gramEnd"/>
      <w:r>
        <w:rPr>
          <w:rFonts w:eastAsia="Batang"/>
          <w:bCs/>
          <w:sz w:val="20"/>
          <w:lang w:val="en-GB" w:eastAsia="ko-KR"/>
        </w:rPr>
        <w:t xml:space="preserve"> ][ j ] is inferred to </w:t>
      </w:r>
      <w:r w:rsidRPr="003763E7">
        <w:rPr>
          <w:rFonts w:eastAsia="Batang"/>
          <w:bCs/>
          <w:sz w:val="20"/>
          <w:lang w:val="en-GB" w:eastAsia="ko-KR"/>
        </w:rPr>
        <w:t>be equal to 0.</w:t>
      </w:r>
    </w:p>
    <w:p w:rsidR="00EE7ABB" w:rsidRPr="008A5034" w:rsidRDefault="00EE7ABB" w:rsidP="00EE7ABB">
      <w:pPr>
        <w:jc w:val="both"/>
        <w:rPr>
          <w:sz w:val="20"/>
          <w:lang w:val="en-CA"/>
        </w:rPr>
      </w:pPr>
      <w:proofErr w:type="spellStart"/>
      <w:r w:rsidRPr="008A5034">
        <w:rPr>
          <w:b/>
          <w:sz w:val="20"/>
          <w:lang w:val="en-CA"/>
        </w:rPr>
        <w:t>num_</w:t>
      </w:r>
      <w:r>
        <w:rPr>
          <w:b/>
          <w:sz w:val="20"/>
          <w:lang w:val="en-CA"/>
        </w:rPr>
        <w:t>direct_</w:t>
      </w:r>
      <w:r w:rsidRPr="008A5034">
        <w:rPr>
          <w:b/>
          <w:sz w:val="20"/>
          <w:lang w:val="en-CA"/>
        </w:rPr>
        <w:t>ref_layers</w:t>
      </w:r>
      <w:proofErr w:type="spellEnd"/>
      <w:proofErr w:type="gramStart"/>
      <w:r w:rsidRPr="008A5034">
        <w:rPr>
          <w:sz w:val="20"/>
          <w:lang w:val="en-CA"/>
        </w:rPr>
        <w:t>[</w:t>
      </w:r>
      <w:r>
        <w:rPr>
          <w:sz w:val="20"/>
          <w:lang w:val="en-CA"/>
        </w:rPr>
        <w:t> </w:t>
      </w:r>
      <w:proofErr w:type="spellStart"/>
      <w:r w:rsidRPr="008A5034">
        <w:rPr>
          <w:sz w:val="20"/>
          <w:lang w:val="en-CA"/>
        </w:rPr>
        <w:t>i</w:t>
      </w:r>
      <w:proofErr w:type="spellEnd"/>
      <w:proofErr w:type="gramEnd"/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>] specifies the number of layer</w:t>
      </w:r>
      <w:r>
        <w:rPr>
          <w:sz w:val="20"/>
          <w:lang w:val="en-CA"/>
        </w:rPr>
        <w:t>s</w:t>
      </w:r>
      <w:r w:rsidRPr="008A5034">
        <w:rPr>
          <w:sz w:val="20"/>
          <w:lang w:val="en-CA"/>
        </w:rPr>
        <w:t xml:space="preserve"> the </w:t>
      </w:r>
      <w:proofErr w:type="spellStart"/>
      <w:r>
        <w:rPr>
          <w:sz w:val="20"/>
          <w:lang w:val="en-CA"/>
        </w:rPr>
        <w:t>i-th</w:t>
      </w:r>
      <w:proofErr w:type="spellEnd"/>
      <w:r>
        <w:rPr>
          <w:sz w:val="20"/>
          <w:lang w:val="en-CA"/>
        </w:rPr>
        <w:t xml:space="preserve"> </w:t>
      </w:r>
      <w:r w:rsidRPr="008A5034">
        <w:rPr>
          <w:sz w:val="20"/>
          <w:lang w:val="en-CA"/>
        </w:rPr>
        <w:t xml:space="preserve">layer </w:t>
      </w:r>
      <w:r>
        <w:rPr>
          <w:sz w:val="20"/>
          <w:lang w:val="en-CA"/>
        </w:rPr>
        <w:t>directly depends on. [Ed</w:t>
      </w:r>
      <w:proofErr w:type="gramStart"/>
      <w:r>
        <w:rPr>
          <w:sz w:val="20"/>
          <w:lang w:val="en-CA"/>
        </w:rPr>
        <w:t>.(</w:t>
      </w:r>
      <w:proofErr w:type="gramEnd"/>
      <w:r>
        <w:rPr>
          <w:sz w:val="20"/>
          <w:lang w:val="en-CA"/>
        </w:rPr>
        <w:t>YK): Add the exact meaning of a layer directly depending on another layer.]</w:t>
      </w:r>
    </w:p>
    <w:p w:rsidR="00EE7ABB" w:rsidRDefault="00EE7ABB" w:rsidP="00EE7ABB">
      <w:pPr>
        <w:jc w:val="both"/>
        <w:rPr>
          <w:sz w:val="20"/>
          <w:lang w:val="en-CA"/>
        </w:rPr>
      </w:pPr>
      <w:proofErr w:type="spellStart"/>
      <w:r w:rsidRPr="008A5034">
        <w:rPr>
          <w:b/>
          <w:sz w:val="20"/>
          <w:lang w:val="en-CA"/>
        </w:rPr>
        <w:t>ref_layer_id</w:t>
      </w:r>
      <w:proofErr w:type="spellEnd"/>
      <w:proofErr w:type="gramStart"/>
      <w:r w:rsidRPr="008A5034">
        <w:rPr>
          <w:sz w:val="20"/>
          <w:lang w:val="en-CA"/>
        </w:rPr>
        <w:t>[</w:t>
      </w:r>
      <w:r>
        <w:rPr>
          <w:sz w:val="20"/>
          <w:lang w:val="en-CA"/>
        </w:rPr>
        <w:t> </w:t>
      </w:r>
      <w:proofErr w:type="spellStart"/>
      <w:r w:rsidRPr="008A5034">
        <w:rPr>
          <w:sz w:val="20"/>
          <w:lang w:val="en-CA"/>
        </w:rPr>
        <w:t>i</w:t>
      </w:r>
      <w:proofErr w:type="spellEnd"/>
      <w:proofErr w:type="gramEnd"/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>][</w:t>
      </w:r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>j</w:t>
      </w:r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 xml:space="preserve">] </w:t>
      </w:r>
      <w:r>
        <w:rPr>
          <w:sz w:val="20"/>
          <w:lang w:val="en-CA"/>
        </w:rPr>
        <w:t>identifies the j-</w:t>
      </w:r>
      <w:proofErr w:type="spellStart"/>
      <w:r>
        <w:rPr>
          <w:sz w:val="20"/>
          <w:lang w:val="en-CA"/>
        </w:rPr>
        <w:t>th</w:t>
      </w:r>
      <w:proofErr w:type="spellEnd"/>
      <w:r>
        <w:rPr>
          <w:sz w:val="20"/>
          <w:lang w:val="en-CA"/>
        </w:rPr>
        <w:t xml:space="preserve"> layer </w:t>
      </w:r>
      <w:r w:rsidRPr="008A5034">
        <w:rPr>
          <w:sz w:val="20"/>
          <w:lang w:val="en-CA"/>
        </w:rPr>
        <w:t xml:space="preserve">the </w:t>
      </w:r>
      <w:proofErr w:type="spellStart"/>
      <w:r>
        <w:rPr>
          <w:sz w:val="20"/>
          <w:lang w:val="en-CA"/>
        </w:rPr>
        <w:t>i-th</w:t>
      </w:r>
      <w:proofErr w:type="spellEnd"/>
      <w:r>
        <w:rPr>
          <w:sz w:val="20"/>
          <w:lang w:val="en-CA"/>
        </w:rPr>
        <w:t xml:space="preserve"> </w:t>
      </w:r>
      <w:r w:rsidRPr="008A5034">
        <w:rPr>
          <w:sz w:val="20"/>
          <w:lang w:val="en-CA"/>
        </w:rPr>
        <w:t xml:space="preserve">layer </w:t>
      </w:r>
      <w:r>
        <w:rPr>
          <w:sz w:val="20"/>
          <w:lang w:val="en-CA"/>
        </w:rPr>
        <w:t>directly depends on</w:t>
      </w:r>
      <w:r w:rsidRPr="008A5034">
        <w:rPr>
          <w:sz w:val="20"/>
          <w:lang w:val="en-CA"/>
        </w:rPr>
        <w:t>.</w:t>
      </w:r>
    </w:p>
    <w:p w:rsidR="00950976" w:rsidRPr="00E35826" w:rsidRDefault="00950976" w:rsidP="00950976">
      <w:pPr>
        <w:pStyle w:val="Heading2"/>
        <w:rPr>
          <w:lang w:val="en-CA"/>
        </w:rPr>
      </w:pPr>
      <w:r>
        <w:rPr>
          <w:lang w:val="en-CA"/>
        </w:rPr>
        <w:lastRenderedPageBreak/>
        <w:t>Sequence</w:t>
      </w:r>
      <w:r w:rsidRPr="00E35826">
        <w:rPr>
          <w:lang w:val="en-CA"/>
        </w:rPr>
        <w:t xml:space="preserve"> parameter set syntax</w:t>
      </w:r>
      <w:r>
        <w:rPr>
          <w:lang w:val="en-CA"/>
        </w:rPr>
        <w:t xml:space="preserve"> and semantics</w:t>
      </w:r>
    </w:p>
    <w:p w:rsidR="00950976" w:rsidRPr="00A462AB" w:rsidRDefault="00950976" w:rsidP="00950976">
      <w:pPr>
        <w:keepNext/>
        <w:rPr>
          <w:lang w:val="en-CA"/>
        </w:rPr>
      </w:pPr>
      <w:r>
        <w:rPr>
          <w:lang w:val="en-CA"/>
        </w:rPr>
        <w:t xml:space="preserve">Additions and removals in </w:t>
      </w:r>
      <w:r w:rsidRPr="00A462AB">
        <w:rPr>
          <w:lang w:val="en-CA"/>
        </w:rPr>
        <w:t xml:space="preserve">relative to </w:t>
      </w:r>
      <w:r>
        <w:rPr>
          <w:lang w:val="en-CA"/>
        </w:rPr>
        <w:t xml:space="preserve">the latest HEVC draft </w:t>
      </w:r>
      <w:r w:rsidRPr="00A462AB">
        <w:rPr>
          <w:lang w:val="en-CA"/>
        </w:rPr>
        <w:t>are highlighted</w:t>
      </w:r>
      <w:r>
        <w:rPr>
          <w:lang w:val="en-CA"/>
        </w:rPr>
        <w:t xml:space="preserve"> and strikethrough, respectively</w:t>
      </w:r>
      <w:r w:rsidR="0048575D">
        <w:rPr>
          <w:lang w:val="en-CA"/>
        </w:rPr>
        <w:t xml:space="preserve"> (note that this would be the SPS syntax in the extension spec, not the one in the base spec, thus it is OK to use "</w:t>
      </w:r>
      <w:proofErr w:type="spellStart"/>
      <w:r w:rsidR="0048575D">
        <w:rPr>
          <w:lang w:val="en-CA"/>
        </w:rPr>
        <w:t>nuh_layer_id</w:t>
      </w:r>
      <w:proofErr w:type="spellEnd"/>
      <w:r w:rsidR="0048575D">
        <w:rPr>
          <w:lang w:val="en-CA"/>
        </w:rPr>
        <w:t>" instead of "nuh_reserved_zero_6bits")</w:t>
      </w:r>
      <w:r w:rsidRPr="00A462AB">
        <w:rPr>
          <w:lang w:val="en-CA"/>
        </w:rPr>
        <w:t>.</w:t>
      </w:r>
    </w:p>
    <w:p w:rsidR="00950976" w:rsidRDefault="00950976" w:rsidP="00950976">
      <w:pPr>
        <w:keepNext/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0"/>
        <w:gridCol w:w="1218"/>
      </w:tblGrid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noProof/>
              </w:rPr>
            </w:pPr>
            <w:r w:rsidRPr="0056241E">
              <w:rPr>
                <w:noProof/>
              </w:rPr>
              <w:t>se</w:t>
            </w:r>
            <w:r w:rsidRPr="00C63AC1">
              <w:rPr>
                <w:noProof/>
              </w:rPr>
              <w:t>q_p</w:t>
            </w:r>
            <w:r w:rsidRPr="0056241E">
              <w:rPr>
                <w:noProof/>
              </w:rPr>
              <w:t>arameter_set_rbsp( ) {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heading"/>
              <w:rPr>
                <w:noProof/>
              </w:rPr>
            </w:pPr>
            <w:r w:rsidRPr="0056241E">
              <w:rPr>
                <w:noProof/>
              </w:rPr>
              <w:t>Descriptor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noProof/>
              </w:rPr>
            </w:pPr>
            <w:r w:rsidRPr="0056241E">
              <w:rPr>
                <w:b/>
                <w:noProof/>
              </w:rPr>
              <w:tab/>
            </w:r>
            <w:r w:rsidRPr="0056241E">
              <w:rPr>
                <w:b/>
                <w:bCs/>
                <w:noProof/>
              </w:rPr>
              <w:t>video_parameter_set_id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u(4)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noProof/>
              </w:rPr>
            </w:pPr>
            <w:r w:rsidRPr="0056241E">
              <w:rPr>
                <w:b/>
                <w:noProof/>
              </w:rPr>
              <w:tab/>
              <w:t>sps_max_sub_layers_minus1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  <w:r w:rsidRPr="0056241E">
              <w:rPr>
                <w:noProof/>
                <w:lang w:eastAsia="ko-KR"/>
              </w:rPr>
              <w:t>u(3)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noProof/>
              </w:rPr>
            </w:pPr>
            <w:r w:rsidRPr="0056241E">
              <w:rPr>
                <w:b/>
                <w:noProof/>
              </w:rPr>
              <w:tab/>
              <w:t>sps_reserved_zero_bit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  <w:r w:rsidRPr="0056241E">
              <w:rPr>
                <w:noProof/>
                <w:lang w:eastAsia="ko-KR"/>
              </w:rPr>
              <w:t>u(1)</w:t>
            </w:r>
          </w:p>
        </w:tc>
      </w:tr>
      <w:tr w:rsidR="00205E27" w:rsidRPr="00E176A3" w:rsidTr="007C0498">
        <w:trPr>
          <w:cantSplit/>
          <w:jc w:val="center"/>
        </w:trPr>
        <w:tc>
          <w:tcPr>
            <w:tcW w:w="6710" w:type="dxa"/>
          </w:tcPr>
          <w:p w:rsidR="00205E27" w:rsidRPr="003A29A7" w:rsidRDefault="00205E27" w:rsidP="00E176A3">
            <w:pPr>
              <w:pStyle w:val="tablesyntax"/>
              <w:rPr>
                <w:noProof/>
                <w:highlight w:val="yellow"/>
              </w:rPr>
            </w:pPr>
            <w:r w:rsidRPr="003A29A7">
              <w:rPr>
                <w:noProof/>
                <w:highlight w:val="yellow"/>
              </w:rPr>
              <w:tab/>
              <w:t xml:space="preserve">if </w:t>
            </w:r>
            <w:r w:rsidR="00661504">
              <w:rPr>
                <w:noProof/>
                <w:highlight w:val="yellow"/>
              </w:rPr>
              <w:t>(nuh_layer_id ==</w:t>
            </w:r>
            <w:r w:rsidRPr="003A29A7">
              <w:rPr>
                <w:noProof/>
                <w:highlight w:val="yellow"/>
              </w:rPr>
              <w:t xml:space="preserve"> 0)</w:t>
            </w:r>
          </w:p>
        </w:tc>
        <w:tc>
          <w:tcPr>
            <w:tcW w:w="1218" w:type="dxa"/>
          </w:tcPr>
          <w:p w:rsidR="00205E27" w:rsidRPr="0056241E" w:rsidRDefault="00205E27" w:rsidP="007C0498">
            <w:pPr>
              <w:pStyle w:val="tablecell"/>
              <w:rPr>
                <w:noProof/>
              </w:rPr>
            </w:pPr>
          </w:p>
        </w:tc>
      </w:tr>
      <w:tr w:rsidR="004E6AB6" w:rsidRPr="00E176A3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3A29A7">
            <w:pPr>
              <w:pStyle w:val="tablesyntax"/>
              <w:rPr>
                <w:b/>
                <w:noProof/>
              </w:rPr>
            </w:pPr>
            <w:r w:rsidRPr="0056241E">
              <w:rPr>
                <w:b/>
                <w:noProof/>
              </w:rPr>
              <w:tab/>
            </w:r>
            <w:r w:rsidR="003A29A7" w:rsidRPr="003A29A7">
              <w:rPr>
                <w:noProof/>
                <w:highlight w:val="yellow"/>
              </w:rPr>
              <w:tab/>
            </w:r>
            <w:r w:rsidRPr="0056241E">
              <w:rPr>
                <w:noProof/>
              </w:rPr>
              <w:t>profile_</w:t>
            </w:r>
            <w:r>
              <w:rPr>
                <w:noProof/>
              </w:rPr>
              <w:t>tier</w:t>
            </w:r>
            <w:r w:rsidRPr="0056241E">
              <w:rPr>
                <w:noProof/>
              </w:rPr>
              <w:t>_level( </w:t>
            </w:r>
            <w:r w:rsidR="00205E27" w:rsidRPr="00205E27">
              <w:rPr>
                <w:noProof/>
              </w:rPr>
              <w:t>1</w:t>
            </w:r>
            <w:r w:rsidRPr="00205E27">
              <w:rPr>
                <w:noProof/>
              </w:rPr>
              <w:t>,</w:t>
            </w:r>
            <w:r w:rsidR="00E176A3" w:rsidRPr="0056241E">
              <w:rPr>
                <w:noProof/>
              </w:rPr>
              <w:t xml:space="preserve"> </w:t>
            </w:r>
            <w:r w:rsidRPr="0056241E">
              <w:rPr>
                <w:noProof/>
              </w:rPr>
              <w:t>sps_max_sub_layers_minus1 )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bCs/>
                <w:noProof/>
                <w:sz w:val="22"/>
                <w:szCs w:val="22"/>
              </w:rPr>
            </w:pPr>
            <w:r w:rsidRPr="0056241E">
              <w:rPr>
                <w:b/>
                <w:noProof/>
              </w:rPr>
              <w:tab/>
            </w:r>
            <w:r w:rsidRPr="0056241E">
              <w:rPr>
                <w:b/>
                <w:bCs/>
                <w:noProof/>
              </w:rPr>
              <w:t>seq_parameter_set_id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ue(v)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noProof/>
              </w:rPr>
            </w:pPr>
            <w:r w:rsidRPr="0056241E">
              <w:rPr>
                <w:b/>
                <w:noProof/>
              </w:rPr>
              <w:tab/>
              <w:t>chroma_format_idc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ue(v)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B6" w:rsidRPr="0056241E" w:rsidRDefault="004E6AB6" w:rsidP="007C0498">
            <w:pPr>
              <w:pStyle w:val="tablesyntax"/>
              <w:rPr>
                <w:noProof/>
              </w:rPr>
            </w:pPr>
            <w:r w:rsidRPr="0056241E">
              <w:rPr>
                <w:noProof/>
              </w:rPr>
              <w:tab/>
              <w:t>if( chroma_format_idc  = =  3 )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B6" w:rsidRPr="0056241E" w:rsidRDefault="004E6AB6" w:rsidP="007C0498">
            <w:pPr>
              <w:pStyle w:val="tablesyntax"/>
              <w:rPr>
                <w:b/>
                <w:noProof/>
              </w:rPr>
            </w:pPr>
            <w:r w:rsidRPr="0056241E">
              <w:rPr>
                <w:b/>
                <w:noProof/>
              </w:rPr>
              <w:tab/>
            </w:r>
            <w:r w:rsidRPr="0056241E">
              <w:rPr>
                <w:b/>
                <w:noProof/>
              </w:rPr>
              <w:tab/>
              <w:t>separate_colour_plane_flag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u(1)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bCs/>
                <w:noProof/>
              </w:rPr>
            </w:pPr>
            <w:r w:rsidRPr="0056241E">
              <w:rPr>
                <w:b/>
                <w:bCs/>
                <w:noProof/>
              </w:rPr>
              <w:tab/>
              <w:t>pic_width_in_luma_samples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ue(v)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bCs/>
                <w:noProof/>
              </w:rPr>
            </w:pPr>
            <w:r w:rsidRPr="0056241E">
              <w:rPr>
                <w:b/>
                <w:bCs/>
                <w:noProof/>
              </w:rPr>
              <w:tab/>
              <w:t>pic_height_in_luma_samples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ue(v)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B6" w:rsidRPr="0056241E" w:rsidRDefault="004E6AB6" w:rsidP="007C0498">
            <w:pPr>
              <w:pStyle w:val="tablesyntax"/>
              <w:rPr>
                <w:b/>
                <w:bCs/>
                <w:noProof/>
              </w:rPr>
            </w:pPr>
            <w:r w:rsidRPr="0056241E">
              <w:rPr>
                <w:b/>
                <w:bCs/>
                <w:noProof/>
              </w:rPr>
              <w:tab/>
              <w:t>pic_cropping_flag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u(1)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B6" w:rsidRPr="0056241E" w:rsidRDefault="004E6AB6" w:rsidP="007C0498">
            <w:pPr>
              <w:pStyle w:val="tablesyntax"/>
              <w:rPr>
                <w:bCs/>
                <w:noProof/>
              </w:rPr>
            </w:pPr>
            <w:r w:rsidRPr="0056241E">
              <w:rPr>
                <w:bCs/>
                <w:noProof/>
              </w:rPr>
              <w:tab/>
              <w:t>if( pic_cropping_flag ) {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B6" w:rsidRPr="0056241E" w:rsidRDefault="004E6AB6" w:rsidP="007C0498">
            <w:pPr>
              <w:pStyle w:val="tablesyntax"/>
              <w:rPr>
                <w:b/>
                <w:bCs/>
                <w:noProof/>
              </w:rPr>
            </w:pPr>
            <w:r w:rsidRPr="0056241E">
              <w:rPr>
                <w:b/>
                <w:bCs/>
                <w:noProof/>
              </w:rPr>
              <w:tab/>
            </w:r>
            <w:r w:rsidRPr="0056241E">
              <w:rPr>
                <w:b/>
                <w:bCs/>
                <w:noProof/>
              </w:rPr>
              <w:tab/>
              <w:t>pic_crop_left_offset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ue(v)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B6" w:rsidRPr="0056241E" w:rsidRDefault="004E6AB6" w:rsidP="007C0498">
            <w:pPr>
              <w:pStyle w:val="tablesyntax"/>
              <w:rPr>
                <w:b/>
                <w:bCs/>
                <w:noProof/>
              </w:rPr>
            </w:pPr>
            <w:r w:rsidRPr="0056241E">
              <w:rPr>
                <w:b/>
                <w:bCs/>
                <w:noProof/>
              </w:rPr>
              <w:tab/>
            </w:r>
            <w:r w:rsidRPr="0056241E">
              <w:rPr>
                <w:b/>
                <w:bCs/>
                <w:noProof/>
              </w:rPr>
              <w:tab/>
              <w:t>pic_crop_right_offset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ue(v)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B6" w:rsidRPr="0056241E" w:rsidRDefault="004E6AB6" w:rsidP="007C0498">
            <w:pPr>
              <w:pStyle w:val="tablesyntax"/>
              <w:rPr>
                <w:b/>
                <w:bCs/>
                <w:noProof/>
              </w:rPr>
            </w:pPr>
            <w:r w:rsidRPr="0056241E">
              <w:rPr>
                <w:b/>
                <w:bCs/>
                <w:noProof/>
              </w:rPr>
              <w:tab/>
            </w:r>
            <w:r w:rsidRPr="0056241E">
              <w:rPr>
                <w:b/>
                <w:bCs/>
                <w:noProof/>
              </w:rPr>
              <w:tab/>
              <w:t>pic_crop_top_offset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ue(v)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B6" w:rsidRPr="0056241E" w:rsidRDefault="004E6AB6" w:rsidP="007C0498">
            <w:pPr>
              <w:pStyle w:val="tablesyntax"/>
              <w:rPr>
                <w:b/>
                <w:bCs/>
                <w:noProof/>
              </w:rPr>
            </w:pPr>
            <w:r w:rsidRPr="0056241E">
              <w:rPr>
                <w:b/>
                <w:bCs/>
                <w:noProof/>
              </w:rPr>
              <w:tab/>
            </w:r>
            <w:r w:rsidRPr="0056241E">
              <w:rPr>
                <w:b/>
                <w:bCs/>
                <w:noProof/>
              </w:rPr>
              <w:tab/>
              <w:t>pic_crop_bottom_offset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ue(v)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B6" w:rsidRPr="0056241E" w:rsidRDefault="004E6AB6" w:rsidP="007C0498">
            <w:pPr>
              <w:pStyle w:val="tablesyntax"/>
              <w:rPr>
                <w:bCs/>
                <w:noProof/>
              </w:rPr>
            </w:pPr>
            <w:r w:rsidRPr="0056241E">
              <w:rPr>
                <w:bCs/>
                <w:noProof/>
              </w:rPr>
              <w:tab/>
              <w:t>}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bCs/>
                <w:noProof/>
                <w:lang w:eastAsia="ko-KR"/>
              </w:rPr>
            </w:pPr>
            <w:r w:rsidRPr="0056241E">
              <w:rPr>
                <w:b/>
                <w:bCs/>
                <w:noProof/>
              </w:rPr>
              <w:tab/>
              <w:t>bit_depth_luma_minus8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ue(v)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bCs/>
                <w:noProof/>
              </w:rPr>
            </w:pPr>
            <w:r w:rsidRPr="0056241E">
              <w:rPr>
                <w:b/>
                <w:bCs/>
                <w:noProof/>
              </w:rPr>
              <w:tab/>
              <w:t>bit_depth_chroma_minus8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ue(v)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bCs/>
                <w:noProof/>
              </w:rPr>
            </w:pPr>
            <w:r w:rsidRPr="0056241E">
              <w:rPr>
                <w:bCs/>
                <w:noProof/>
              </w:rPr>
              <w:t>[Ed. (BB): chroma bit depth present in HM software but not used further ]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bCs/>
                <w:noProof/>
                <w:lang w:eastAsia="ko-KR"/>
              </w:rPr>
            </w:pPr>
            <w:r w:rsidRPr="0056241E">
              <w:rPr>
                <w:bCs/>
                <w:noProof/>
                <w:lang w:eastAsia="ko-KR"/>
              </w:rPr>
              <w:tab/>
            </w:r>
            <w:r w:rsidRPr="0056241E">
              <w:rPr>
                <w:b/>
                <w:bCs/>
                <w:noProof/>
                <w:lang w:eastAsia="ko-KR"/>
              </w:rPr>
              <w:t>pcm_enabled_flag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u(1)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Cs/>
                <w:noProof/>
                <w:lang w:eastAsia="ko-KR"/>
              </w:rPr>
            </w:pPr>
            <w:r w:rsidRPr="0056241E">
              <w:rPr>
                <w:bCs/>
                <w:noProof/>
                <w:lang w:eastAsia="ko-KR"/>
              </w:rPr>
              <w:tab/>
              <w:t>if( pcm_enabled_flag ) {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bCs/>
                <w:noProof/>
                <w:lang w:eastAsia="ko-KR"/>
              </w:rPr>
            </w:pPr>
            <w:r w:rsidRPr="0056241E">
              <w:rPr>
                <w:b/>
                <w:bCs/>
                <w:noProof/>
                <w:lang w:eastAsia="ko-KR"/>
              </w:rPr>
              <w:tab/>
            </w:r>
            <w:r w:rsidRPr="0056241E">
              <w:rPr>
                <w:b/>
                <w:bCs/>
                <w:noProof/>
                <w:lang w:eastAsia="ko-KR"/>
              </w:rPr>
              <w:tab/>
              <w:t>pcm_sample_bit_depth_luma_minus1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u(4)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bCs/>
                <w:noProof/>
                <w:lang w:eastAsia="ko-KR"/>
              </w:rPr>
            </w:pPr>
            <w:r w:rsidRPr="0056241E">
              <w:rPr>
                <w:b/>
                <w:bCs/>
                <w:noProof/>
                <w:lang w:eastAsia="ko-KR"/>
              </w:rPr>
              <w:tab/>
            </w:r>
            <w:r w:rsidRPr="0056241E">
              <w:rPr>
                <w:b/>
                <w:bCs/>
                <w:noProof/>
                <w:lang w:eastAsia="ko-KR"/>
              </w:rPr>
              <w:tab/>
              <w:t>pcm_sample_bit_depth_chroma_minus1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u(4)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Cs/>
                <w:noProof/>
                <w:lang w:eastAsia="ko-KR"/>
              </w:rPr>
            </w:pPr>
            <w:r w:rsidRPr="0056241E">
              <w:rPr>
                <w:bCs/>
                <w:noProof/>
                <w:lang w:eastAsia="ko-KR"/>
              </w:rPr>
              <w:tab/>
              <w:t>}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Cs/>
                <w:noProof/>
              </w:rPr>
            </w:pPr>
            <w:r w:rsidRPr="0056241E">
              <w:rPr>
                <w:b/>
                <w:noProof/>
              </w:rPr>
              <w:tab/>
              <w:t>log2_max_pic_order_cnt_lsb_minus4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ue(v)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noProof/>
              </w:rPr>
            </w:pPr>
            <w:r w:rsidRPr="0056241E">
              <w:rPr>
                <w:noProof/>
              </w:rPr>
              <w:tab/>
              <w:t>for( i = 0; i &lt;= sps_max_sub_layers_minus1; i++ ) {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noProof/>
              </w:rPr>
            </w:pPr>
            <w:r w:rsidRPr="0056241E">
              <w:rPr>
                <w:b/>
                <w:noProof/>
              </w:rPr>
              <w:tab/>
            </w:r>
            <w:r w:rsidRPr="0056241E">
              <w:rPr>
                <w:b/>
                <w:noProof/>
              </w:rPr>
              <w:tab/>
              <w:t>sps_max_dec_pic_buffering</w:t>
            </w:r>
            <w:r w:rsidRPr="0056241E">
              <w:rPr>
                <w:noProof/>
              </w:rPr>
              <w:t>[ i ]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ue(v)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noProof/>
              </w:rPr>
            </w:pPr>
            <w:r w:rsidRPr="0056241E">
              <w:rPr>
                <w:b/>
                <w:noProof/>
              </w:rPr>
              <w:tab/>
            </w:r>
            <w:r w:rsidRPr="0056241E">
              <w:rPr>
                <w:b/>
                <w:noProof/>
              </w:rPr>
              <w:tab/>
              <w:t>sps_max_num_reorder_pics</w:t>
            </w:r>
            <w:r w:rsidRPr="0056241E">
              <w:rPr>
                <w:noProof/>
              </w:rPr>
              <w:t>[ i ]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ue(v)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noProof/>
              </w:rPr>
            </w:pPr>
            <w:r w:rsidRPr="0056241E">
              <w:rPr>
                <w:b/>
                <w:noProof/>
              </w:rPr>
              <w:tab/>
            </w:r>
            <w:r w:rsidRPr="0056241E">
              <w:rPr>
                <w:b/>
                <w:noProof/>
              </w:rPr>
              <w:tab/>
              <w:t>sps_max_latency_increase</w:t>
            </w:r>
            <w:r w:rsidRPr="0056241E">
              <w:rPr>
                <w:noProof/>
              </w:rPr>
              <w:t>[ i ]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ue(v)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noProof/>
              </w:rPr>
            </w:pPr>
            <w:r w:rsidRPr="0056241E">
              <w:rPr>
                <w:noProof/>
              </w:rPr>
              <w:tab/>
              <w:t>}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noProof/>
              </w:rPr>
            </w:pPr>
            <w:r w:rsidRPr="0056241E">
              <w:rPr>
                <w:noProof/>
              </w:rPr>
              <w:tab/>
            </w:r>
            <w:r w:rsidRPr="0056241E">
              <w:rPr>
                <w:b/>
                <w:noProof/>
              </w:rPr>
              <w:t>restricted_ref_pic_lists_flag</w:t>
            </w:r>
          </w:p>
        </w:tc>
        <w:tc>
          <w:tcPr>
            <w:tcW w:w="1218" w:type="dxa"/>
          </w:tcPr>
          <w:p w:rsidR="004E6AB6" w:rsidRPr="00C63AC1" w:rsidRDefault="004E6AB6" w:rsidP="007C0498">
            <w:pPr>
              <w:pStyle w:val="tablecell"/>
              <w:rPr>
                <w:noProof/>
              </w:rPr>
            </w:pPr>
            <w:r w:rsidRPr="0064311E">
              <w:rPr>
                <w:noProof/>
              </w:rPr>
              <w:t>u(1)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noProof/>
              </w:rPr>
            </w:pPr>
            <w:r w:rsidRPr="0056241E">
              <w:rPr>
                <w:noProof/>
              </w:rPr>
              <w:tab/>
              <w:t xml:space="preserve">if( restricted_ref_pic_lists_flag ) </w:t>
            </w:r>
          </w:p>
        </w:tc>
        <w:tc>
          <w:tcPr>
            <w:tcW w:w="1218" w:type="dxa"/>
          </w:tcPr>
          <w:p w:rsidR="004E6AB6" w:rsidRPr="00C63AC1" w:rsidRDefault="004E6AB6" w:rsidP="007C0498">
            <w:pPr>
              <w:pStyle w:val="tablecell"/>
              <w:rPr>
                <w:noProof/>
              </w:rPr>
            </w:pP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noProof/>
              </w:rPr>
            </w:pPr>
            <w:r w:rsidRPr="0056241E">
              <w:rPr>
                <w:noProof/>
              </w:rPr>
              <w:tab/>
            </w:r>
            <w:r w:rsidRPr="0056241E">
              <w:rPr>
                <w:noProof/>
              </w:rPr>
              <w:tab/>
            </w:r>
            <w:r w:rsidRPr="0056241E">
              <w:rPr>
                <w:b/>
                <w:noProof/>
              </w:rPr>
              <w:t>lists_modification_present_flag</w:t>
            </w:r>
          </w:p>
        </w:tc>
        <w:tc>
          <w:tcPr>
            <w:tcW w:w="1218" w:type="dxa"/>
          </w:tcPr>
          <w:p w:rsidR="004E6AB6" w:rsidRPr="00C63AC1" w:rsidRDefault="004E6AB6" w:rsidP="007C0498">
            <w:pPr>
              <w:pStyle w:val="tablecell"/>
              <w:rPr>
                <w:noProof/>
              </w:rPr>
            </w:pPr>
            <w:r w:rsidRPr="0064311E">
              <w:rPr>
                <w:noProof/>
              </w:rPr>
              <w:t>u(1)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noProof/>
              </w:rPr>
            </w:pPr>
            <w:r w:rsidRPr="0056241E">
              <w:rPr>
                <w:b/>
                <w:noProof/>
              </w:rPr>
              <w:tab/>
              <w:t>log2_min_</w:t>
            </w:r>
            <w:r>
              <w:rPr>
                <w:b/>
                <w:noProof/>
              </w:rPr>
              <w:t>luma_</w:t>
            </w:r>
            <w:r w:rsidRPr="0056241E">
              <w:rPr>
                <w:b/>
                <w:noProof/>
              </w:rPr>
              <w:t>coding_block_size_minus3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ue(v)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noProof/>
              </w:rPr>
            </w:pPr>
            <w:r w:rsidRPr="0056241E">
              <w:rPr>
                <w:b/>
                <w:noProof/>
              </w:rPr>
              <w:tab/>
            </w:r>
            <w:r>
              <w:rPr>
                <w:b/>
                <w:noProof/>
              </w:rPr>
              <w:t>log2_diff_max_min_luma_coding_block_size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ue(v)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noProof/>
              </w:rPr>
            </w:pPr>
            <w:r w:rsidRPr="0056241E">
              <w:rPr>
                <w:noProof/>
              </w:rPr>
              <w:tab/>
            </w:r>
            <w:r w:rsidRPr="0056241E">
              <w:rPr>
                <w:b/>
                <w:noProof/>
              </w:rPr>
              <w:t>log2_min_transform_block_size_minus2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ue(v)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noProof/>
              </w:rPr>
            </w:pPr>
            <w:r w:rsidRPr="0056241E">
              <w:rPr>
                <w:b/>
                <w:noProof/>
              </w:rPr>
              <w:tab/>
              <w:t>log2_diff_max_min_transform_block_size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ue(v)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ab/>
              <w:t>if( pcm_enabled_flag ) {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noProof/>
                <w:lang w:eastAsia="ko-KR"/>
              </w:rPr>
            </w:pPr>
            <w:r w:rsidRPr="0056241E">
              <w:rPr>
                <w:b/>
                <w:noProof/>
                <w:lang w:eastAsia="ko-KR"/>
              </w:rPr>
              <w:lastRenderedPageBreak/>
              <w:tab/>
            </w:r>
            <w:r w:rsidRPr="0056241E"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log2_min_pcm_luma_coding_block_size_minus3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ue(v)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ab/>
            </w:r>
            <w:r w:rsidRPr="0056241E"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log2_diff_max_min_pcm_luma_coding_block_size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ue(v)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noProof/>
              </w:rPr>
            </w:pPr>
            <w:r w:rsidRPr="0056241E">
              <w:rPr>
                <w:b/>
                <w:noProof/>
              </w:rPr>
              <w:tab/>
              <w:t>max_transform_hierarchy_depth_inter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ue(v)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noProof/>
              </w:rPr>
            </w:pPr>
            <w:r w:rsidRPr="0056241E">
              <w:rPr>
                <w:b/>
                <w:noProof/>
              </w:rPr>
              <w:tab/>
              <w:t>max_transform_hierarchy_depth_intra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ue(v)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noProof/>
              </w:rPr>
            </w:pPr>
            <w:r w:rsidRPr="0056241E">
              <w:rPr>
                <w:b/>
                <w:noProof/>
              </w:rPr>
              <w:tab/>
            </w:r>
            <w:r w:rsidRPr="0056241E">
              <w:rPr>
                <w:b/>
                <w:bCs/>
                <w:noProof/>
                <w:lang w:eastAsia="ja-JP"/>
              </w:rPr>
              <w:t>scaling_list_enable_flag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  <w:r w:rsidRPr="0056241E">
              <w:rPr>
                <w:noProof/>
                <w:lang w:eastAsia="ko-KR"/>
              </w:rPr>
              <w:t>u(1)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noProof/>
                <w:lang w:eastAsia="ja-JP"/>
              </w:rPr>
            </w:pPr>
            <w:r w:rsidRPr="0056241E">
              <w:rPr>
                <w:noProof/>
                <w:lang w:eastAsia="ja-JP"/>
              </w:rPr>
              <w:tab/>
              <w:t>if( scaling_list_enable_flag ) {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tabs>
                <w:tab w:val="clear" w:pos="216"/>
                <w:tab w:val="clear" w:pos="432"/>
                <w:tab w:val="left" w:pos="415"/>
              </w:tabs>
              <w:rPr>
                <w:b/>
                <w:noProof/>
              </w:rPr>
            </w:pPr>
            <w:r w:rsidRPr="0056241E">
              <w:rPr>
                <w:b/>
                <w:noProof/>
              </w:rPr>
              <w:tab/>
            </w:r>
            <w:r w:rsidRPr="0056241E">
              <w:rPr>
                <w:b/>
                <w:bCs/>
                <w:noProof/>
                <w:lang w:eastAsia="ja-JP"/>
              </w:rPr>
              <w:t>sps_scaling_list_data_present_flag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  <w:r w:rsidRPr="0056241E">
              <w:rPr>
                <w:rFonts w:eastAsia="MS Mincho"/>
                <w:noProof/>
                <w:lang w:eastAsia="ja-JP"/>
              </w:rPr>
              <w:t>u(1)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tabs>
                <w:tab w:val="clear" w:pos="216"/>
              </w:tabs>
              <w:rPr>
                <w:b/>
                <w:noProof/>
              </w:rPr>
            </w:pPr>
            <w:r w:rsidRPr="0056241E">
              <w:rPr>
                <w:bCs/>
                <w:noProof/>
              </w:rPr>
              <w:tab/>
            </w:r>
            <w:r w:rsidRPr="0056241E">
              <w:rPr>
                <w:rFonts w:eastAsia="Times New Roman"/>
                <w:bCs/>
                <w:noProof/>
                <w:lang w:eastAsia="zh-TW"/>
              </w:rPr>
              <w:t>if( sps_</w:t>
            </w:r>
            <w:r w:rsidRPr="0056241E">
              <w:rPr>
                <w:bCs/>
                <w:noProof/>
                <w:lang w:eastAsia="ja-JP"/>
              </w:rPr>
              <w:t>scaling_list_data_present</w:t>
            </w:r>
            <w:r w:rsidRPr="0056241E">
              <w:rPr>
                <w:rFonts w:eastAsia="Times New Roman"/>
                <w:bCs/>
                <w:noProof/>
                <w:lang w:eastAsia="zh-TW"/>
              </w:rPr>
              <w:t>_flag )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tabs>
                <w:tab w:val="clear" w:pos="432"/>
                <w:tab w:val="clear" w:pos="648"/>
                <w:tab w:val="left" w:pos="640"/>
              </w:tabs>
              <w:rPr>
                <w:b/>
                <w:noProof/>
              </w:rPr>
            </w:pPr>
            <w:r w:rsidRPr="0056241E">
              <w:rPr>
                <w:bCs/>
                <w:noProof/>
              </w:rPr>
              <w:tab/>
            </w:r>
            <w:r w:rsidRPr="0056241E">
              <w:rPr>
                <w:bCs/>
                <w:noProof/>
              </w:rPr>
              <w:tab/>
            </w:r>
            <w:r w:rsidRPr="0056241E">
              <w:rPr>
                <w:bCs/>
                <w:noProof/>
                <w:lang w:eastAsia="ja-JP"/>
              </w:rPr>
              <w:t>scaling_list</w:t>
            </w:r>
            <w:r w:rsidRPr="0056241E">
              <w:rPr>
                <w:rFonts w:eastAsia="Times New Roman"/>
                <w:bCs/>
                <w:noProof/>
                <w:lang w:eastAsia="zh-TW"/>
              </w:rPr>
              <w:t>_</w:t>
            </w:r>
            <w:r>
              <w:rPr>
                <w:rFonts w:eastAsia="Times New Roman"/>
                <w:bCs/>
                <w:noProof/>
                <w:lang w:eastAsia="zh-TW"/>
              </w:rPr>
              <w:t>data</w:t>
            </w:r>
            <w:r w:rsidRPr="0056241E">
              <w:rPr>
                <w:rFonts w:eastAsia="Times New Roman"/>
                <w:bCs/>
                <w:noProof/>
                <w:lang w:eastAsia="zh-TW"/>
              </w:rPr>
              <w:t>( )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noProof/>
                <w:lang w:eastAsia="ja-JP"/>
              </w:rPr>
            </w:pPr>
            <w:r w:rsidRPr="0056241E">
              <w:rPr>
                <w:noProof/>
                <w:lang w:eastAsia="ja-JP"/>
              </w:rPr>
              <w:tab/>
              <w:t>}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noProof/>
                <w:lang w:eastAsia="ko-KR"/>
              </w:rPr>
            </w:pPr>
            <w:r w:rsidRPr="0056241E"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amp_enabled_flag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u(1)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noProof/>
                <w:lang w:eastAsia="ko-KR"/>
              </w:rPr>
            </w:pPr>
            <w:r w:rsidRPr="0056241E">
              <w:rPr>
                <w:b/>
                <w:noProof/>
                <w:lang w:eastAsia="ko-KR"/>
              </w:rPr>
              <w:tab/>
              <w:t>sample_adaptive_offset_enabled_flag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u(1)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ab/>
              <w:t>if( pcm_enabled_flag )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noProof/>
                <w:lang w:eastAsia="ko-KR"/>
              </w:rPr>
            </w:pPr>
            <w:r w:rsidRPr="0056241E">
              <w:rPr>
                <w:b/>
                <w:noProof/>
                <w:lang w:eastAsia="ko-KR"/>
              </w:rPr>
              <w:tab/>
            </w:r>
            <w:r w:rsidRPr="0056241E">
              <w:rPr>
                <w:b/>
                <w:noProof/>
                <w:lang w:eastAsia="ko-KR"/>
              </w:rPr>
              <w:tab/>
              <w:t>pcm_loop_filter_disable_flag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u(1)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noProof/>
                <w:lang w:eastAsia="ko-KR"/>
              </w:rPr>
            </w:pPr>
            <w:r w:rsidRPr="0056241E">
              <w:rPr>
                <w:b/>
                <w:noProof/>
                <w:lang w:eastAsia="ko-KR"/>
              </w:rPr>
              <w:tab/>
              <w:t>sps_temporal_id_nesting_flag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u(1)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noProof/>
                <w:lang w:eastAsia="ko-KR"/>
              </w:rPr>
            </w:pPr>
            <w:r w:rsidRPr="0056241E">
              <w:rPr>
                <w:b/>
                <w:bCs/>
                <w:noProof/>
              </w:rPr>
              <w:tab/>
              <w:t>num_short_term_ref_pic_sets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  <w:r w:rsidRPr="0056241E">
              <w:rPr>
                <w:noProof/>
              </w:rPr>
              <w:t>ue(v)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noProof/>
                <w:lang w:eastAsia="ko-KR"/>
              </w:rPr>
            </w:pPr>
            <w:r w:rsidRPr="0056241E">
              <w:rPr>
                <w:bCs/>
                <w:noProof/>
              </w:rPr>
              <w:tab/>
              <w:t>for( i = 0; i &lt; num_short_term_ref_pic_sets; i++)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noProof/>
                <w:lang w:eastAsia="ko-KR"/>
              </w:rPr>
            </w:pPr>
            <w:r w:rsidRPr="0056241E">
              <w:rPr>
                <w:b/>
                <w:noProof/>
              </w:rPr>
              <w:tab/>
            </w:r>
            <w:r w:rsidRPr="0056241E">
              <w:rPr>
                <w:b/>
                <w:noProof/>
              </w:rPr>
              <w:tab/>
            </w:r>
            <w:r w:rsidRPr="0056241E">
              <w:rPr>
                <w:noProof/>
              </w:rPr>
              <w:t>short_term_ref_pic_set( i )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ab/>
            </w:r>
            <w:r w:rsidRPr="0056241E">
              <w:rPr>
                <w:b/>
                <w:noProof/>
              </w:rPr>
              <w:t>long_term_ref_pics_present_flag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u(1)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ab/>
              <w:t>if( long_term_ref_pics_present_flag ) {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ab/>
            </w:r>
            <w:r w:rsidRPr="0056241E">
              <w:rPr>
                <w:noProof/>
                <w:lang w:eastAsia="ko-KR"/>
              </w:rPr>
              <w:tab/>
            </w:r>
            <w:r w:rsidRPr="0056241E">
              <w:rPr>
                <w:b/>
                <w:noProof/>
                <w:lang w:eastAsia="ko-KR"/>
              </w:rPr>
              <w:t>num_long_term_ref_pics_sps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ue(v)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ab/>
            </w:r>
            <w:r w:rsidRPr="0056241E">
              <w:rPr>
                <w:noProof/>
                <w:lang w:eastAsia="ko-KR"/>
              </w:rPr>
              <w:tab/>
              <w:t>for( i = 0; i &lt; num_long_term_ref_pics_sps; i++ ) {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ab/>
            </w:r>
            <w:r w:rsidRPr="0056241E">
              <w:rPr>
                <w:noProof/>
                <w:lang w:eastAsia="ko-KR"/>
              </w:rPr>
              <w:tab/>
            </w:r>
            <w:r w:rsidRPr="0056241E">
              <w:rPr>
                <w:noProof/>
                <w:lang w:eastAsia="ko-KR"/>
              </w:rPr>
              <w:tab/>
            </w:r>
            <w:r w:rsidRPr="0056241E">
              <w:rPr>
                <w:b/>
                <w:noProof/>
                <w:lang w:eastAsia="ko-KR"/>
              </w:rPr>
              <w:t>lt_ref_pic_poc_lsb_sps</w:t>
            </w:r>
            <w:r w:rsidRPr="0056241E">
              <w:rPr>
                <w:noProof/>
                <w:lang w:eastAsia="ko-KR"/>
              </w:rPr>
              <w:t>[ i ]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u(v)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ab/>
            </w:r>
            <w:r w:rsidRPr="0056241E">
              <w:rPr>
                <w:noProof/>
                <w:lang w:eastAsia="ko-KR"/>
              </w:rPr>
              <w:tab/>
            </w:r>
            <w:r w:rsidRPr="0056241E">
              <w:rPr>
                <w:noProof/>
                <w:lang w:eastAsia="ko-KR"/>
              </w:rPr>
              <w:tab/>
            </w:r>
            <w:r w:rsidRPr="0056241E">
              <w:rPr>
                <w:b/>
                <w:noProof/>
                <w:lang w:eastAsia="ko-KR"/>
              </w:rPr>
              <w:t>used_by_curr_pic_lt_sps_flag</w:t>
            </w:r>
            <w:r w:rsidRPr="0056241E">
              <w:rPr>
                <w:noProof/>
                <w:lang w:eastAsia="ko-KR"/>
              </w:rPr>
              <w:t>[ i ]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u(1)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ab/>
            </w:r>
            <w:r w:rsidRPr="0056241E"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noProof/>
                <w:lang w:eastAsia="ko-KR"/>
              </w:rPr>
            </w:pPr>
            <w:r w:rsidRPr="0056241E">
              <w:rPr>
                <w:b/>
                <w:noProof/>
                <w:lang w:eastAsia="ko-KR"/>
              </w:rPr>
              <w:tab/>
              <w:t>sps_temporal_mvp_enable_flag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u(1)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/>
                <w:noProof/>
              </w:rPr>
            </w:pPr>
            <w:r w:rsidRPr="0056241E">
              <w:rPr>
                <w:noProof/>
              </w:rPr>
              <w:tab/>
            </w:r>
            <w:r w:rsidRPr="0056241E">
              <w:rPr>
                <w:b/>
                <w:noProof/>
              </w:rPr>
              <w:t>vui_parameters_present_flag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u(1)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noProof/>
              </w:rPr>
            </w:pPr>
            <w:r w:rsidRPr="0056241E">
              <w:rPr>
                <w:noProof/>
              </w:rPr>
              <w:tab/>
              <w:t>if( vui_parameters_present_flag )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noProof/>
              </w:rPr>
            </w:pPr>
            <w:r w:rsidRPr="0056241E">
              <w:rPr>
                <w:noProof/>
              </w:rPr>
              <w:tab/>
            </w:r>
            <w:r w:rsidRPr="0056241E">
              <w:rPr>
                <w:noProof/>
              </w:rPr>
              <w:tab/>
              <w:t>vui_parameters( )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noProof/>
              </w:rPr>
            </w:pPr>
            <w:r w:rsidRPr="0056241E">
              <w:rPr>
                <w:b/>
                <w:bCs/>
                <w:noProof/>
              </w:rPr>
              <w:tab/>
              <w:t>sps_extension_flag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  <w:r w:rsidRPr="0056241E">
              <w:rPr>
                <w:noProof/>
              </w:rPr>
              <w:t>u(1)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noProof/>
              </w:rPr>
            </w:pPr>
            <w:r w:rsidRPr="0056241E">
              <w:rPr>
                <w:bCs/>
                <w:noProof/>
              </w:rPr>
              <w:tab/>
              <w:t>if( sps_extension_flag )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noProof/>
              </w:rPr>
            </w:pPr>
            <w:r w:rsidRPr="0056241E">
              <w:rPr>
                <w:b/>
                <w:noProof/>
              </w:rPr>
              <w:tab/>
            </w:r>
            <w:r w:rsidRPr="0056241E">
              <w:rPr>
                <w:b/>
                <w:noProof/>
              </w:rPr>
              <w:tab/>
            </w:r>
            <w:r w:rsidRPr="0056241E">
              <w:rPr>
                <w:noProof/>
              </w:rPr>
              <w:t>while( more_rbsp_data( ) )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noProof/>
              </w:rPr>
            </w:pPr>
            <w:r w:rsidRPr="0056241E">
              <w:rPr>
                <w:b/>
                <w:noProof/>
              </w:rPr>
              <w:tab/>
            </w:r>
            <w:r w:rsidRPr="0056241E">
              <w:rPr>
                <w:b/>
                <w:noProof/>
              </w:rPr>
              <w:tab/>
            </w:r>
            <w:r w:rsidRPr="0056241E">
              <w:rPr>
                <w:b/>
                <w:noProof/>
              </w:rPr>
              <w:tab/>
              <w:t>sps_extension_data_flag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  <w:lang w:eastAsia="ko-KR"/>
              </w:rPr>
            </w:pPr>
            <w:r w:rsidRPr="0056241E">
              <w:rPr>
                <w:noProof/>
              </w:rPr>
              <w:t>u(1)</w:t>
            </w: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rPr>
                <w:bCs/>
                <w:noProof/>
              </w:rPr>
            </w:pPr>
            <w:r w:rsidRPr="0056241E">
              <w:rPr>
                <w:bCs/>
                <w:noProof/>
              </w:rPr>
              <w:tab/>
              <w:t>rbsp_trailing_bits( )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rPr>
                <w:noProof/>
              </w:rPr>
            </w:pPr>
          </w:p>
        </w:tc>
      </w:tr>
      <w:tr w:rsidR="004E6AB6" w:rsidRPr="0056241E" w:rsidTr="007C0498">
        <w:trPr>
          <w:cantSplit/>
          <w:jc w:val="center"/>
        </w:trPr>
        <w:tc>
          <w:tcPr>
            <w:tcW w:w="6710" w:type="dxa"/>
          </w:tcPr>
          <w:p w:rsidR="004E6AB6" w:rsidRPr="0056241E" w:rsidRDefault="004E6AB6" w:rsidP="007C0498">
            <w:pPr>
              <w:pStyle w:val="tablesyntax"/>
              <w:keepNext w:val="0"/>
              <w:rPr>
                <w:noProof/>
              </w:rPr>
            </w:pPr>
            <w:r w:rsidRPr="0056241E">
              <w:rPr>
                <w:noProof/>
              </w:rPr>
              <w:t>}</w:t>
            </w:r>
          </w:p>
        </w:tc>
        <w:tc>
          <w:tcPr>
            <w:tcW w:w="1218" w:type="dxa"/>
          </w:tcPr>
          <w:p w:rsidR="004E6AB6" w:rsidRPr="0056241E" w:rsidRDefault="004E6AB6" w:rsidP="007C0498">
            <w:pPr>
              <w:pStyle w:val="tablecell"/>
              <w:keepNext w:val="0"/>
              <w:rPr>
                <w:noProof/>
              </w:rPr>
            </w:pPr>
          </w:p>
        </w:tc>
      </w:tr>
    </w:tbl>
    <w:bookmarkEnd w:id="6"/>
    <w:bookmarkEnd w:id="7"/>
    <w:p w:rsidR="004E6AB6" w:rsidRDefault="006D4A89" w:rsidP="006D4A89">
      <w:pPr>
        <w:pStyle w:val="Heading1"/>
        <w:rPr>
          <w:noProof/>
        </w:rPr>
      </w:pPr>
      <w:r>
        <w:rPr>
          <w:noProof/>
        </w:rPr>
        <w:t>Items for further study</w:t>
      </w:r>
    </w:p>
    <w:p w:rsidR="006D4A89" w:rsidRDefault="006D4A89" w:rsidP="006D4A89">
      <w:r>
        <w:t>Further study is encouraged on the following items.</w:t>
      </w:r>
    </w:p>
    <w:p w:rsidR="006D4A89" w:rsidRDefault="006D4A89" w:rsidP="006D4A89"/>
    <w:p w:rsidR="006D4A89" w:rsidRPr="00D62ABA" w:rsidRDefault="006D4A89" w:rsidP="00D62ABA">
      <w:pPr>
        <w:pStyle w:val="ListParagraph"/>
        <w:numPr>
          <w:ilvl w:val="0"/>
          <w:numId w:val="13"/>
        </w:numPr>
        <w:rPr>
          <w:rFonts w:ascii="Times New Roman" w:hAnsi="Times New Roman"/>
        </w:rPr>
      </w:pPr>
      <w:r w:rsidRPr="00D62ABA">
        <w:rPr>
          <w:rFonts w:ascii="Times New Roman" w:hAnsi="Times New Roman"/>
        </w:rPr>
        <w:t xml:space="preserve">Efficient signaling of </w:t>
      </w:r>
      <w:proofErr w:type="spellStart"/>
      <w:r w:rsidRPr="00D62ABA">
        <w:rPr>
          <w:rFonts w:ascii="Times New Roman" w:hAnsi="Times New Roman"/>
        </w:rPr>
        <w:t>profile_tier_level</w:t>
      </w:r>
      <w:proofErr w:type="spellEnd"/>
      <w:r w:rsidRPr="00D62ABA">
        <w:rPr>
          <w:rFonts w:ascii="Times New Roman" w:hAnsi="Times New Roman"/>
        </w:rPr>
        <w:t xml:space="preserve"> in the </w:t>
      </w:r>
      <w:proofErr w:type="spellStart"/>
      <w:r w:rsidRPr="00D62ABA">
        <w:rPr>
          <w:rFonts w:ascii="Times New Roman" w:hAnsi="Times New Roman"/>
        </w:rPr>
        <w:t>vps_extension</w:t>
      </w:r>
      <w:proofErr w:type="spellEnd"/>
      <w:r w:rsidRPr="00D62ABA">
        <w:rPr>
          <w:rFonts w:ascii="Times New Roman" w:hAnsi="Times New Roman"/>
        </w:rPr>
        <w:t>( )</w:t>
      </w:r>
    </w:p>
    <w:p w:rsidR="006D4A89" w:rsidRPr="00D62ABA" w:rsidRDefault="006D4A89" w:rsidP="00D62ABA">
      <w:pPr>
        <w:pStyle w:val="ListParagraph"/>
        <w:numPr>
          <w:ilvl w:val="0"/>
          <w:numId w:val="13"/>
        </w:numPr>
        <w:rPr>
          <w:rFonts w:ascii="Times New Roman" w:hAnsi="Times New Roman"/>
        </w:rPr>
      </w:pPr>
      <w:r w:rsidRPr="00D62ABA">
        <w:rPr>
          <w:rFonts w:ascii="Times New Roman" w:hAnsi="Times New Roman"/>
        </w:rPr>
        <w:t>Options for signaling an additional, possibly more restrictive level limit in the SPS, and consideration if the level limit can apply to an individual layer rather than an operation point</w:t>
      </w:r>
    </w:p>
    <w:p w:rsidR="006D4A89" w:rsidRDefault="006D4A89" w:rsidP="00D62ABA">
      <w:pPr>
        <w:pStyle w:val="ListParagraph"/>
        <w:numPr>
          <w:ilvl w:val="0"/>
          <w:numId w:val="13"/>
        </w:numPr>
        <w:rPr>
          <w:rFonts w:ascii="Times New Roman" w:hAnsi="Times New Roman"/>
        </w:rPr>
      </w:pPr>
      <w:r w:rsidRPr="00D62ABA">
        <w:rPr>
          <w:rFonts w:ascii="Times New Roman" w:hAnsi="Times New Roman"/>
        </w:rPr>
        <w:t xml:space="preserve">External means for signaling information otherwise found in the </w:t>
      </w:r>
      <w:proofErr w:type="spellStart"/>
      <w:r w:rsidRPr="00D62ABA">
        <w:rPr>
          <w:rFonts w:ascii="Times New Roman" w:hAnsi="Times New Roman"/>
        </w:rPr>
        <w:t>vps_extension</w:t>
      </w:r>
      <w:proofErr w:type="spellEnd"/>
      <w:r w:rsidRPr="00D62ABA">
        <w:rPr>
          <w:rFonts w:ascii="Times New Roman" w:hAnsi="Times New Roman"/>
        </w:rPr>
        <w:t>( )</w:t>
      </w:r>
    </w:p>
    <w:p w:rsidR="00DF1E34" w:rsidRPr="00DF1E34" w:rsidRDefault="00DF1E34" w:rsidP="00DF1E34">
      <w:pPr>
        <w:pStyle w:val="ListParagraph"/>
        <w:numPr>
          <w:ilvl w:val="0"/>
          <w:numId w:val="13"/>
        </w:numPr>
        <w:rPr>
          <w:rFonts w:ascii="Times New Roman" w:hAnsi="Times New Roman"/>
        </w:rPr>
      </w:pPr>
      <w:r w:rsidRPr="00DF1E34">
        <w:rPr>
          <w:rFonts w:ascii="Times New Roman" w:hAnsi="Times New Roman"/>
        </w:rPr>
        <w:lastRenderedPageBreak/>
        <w:t>Reduction of SPS related redundancy across layers by using inter-layer SPS prediction or putting common information into the VPS</w:t>
      </w:r>
    </w:p>
    <w:p w:rsidR="00DF1E34" w:rsidRDefault="009616ED" w:rsidP="00DF1E34">
      <w:pPr>
        <w:pStyle w:val="ListParagraph"/>
        <w:numPr>
          <w:ilvl w:val="0"/>
          <w:numId w:val="13"/>
        </w:numPr>
        <w:rPr>
          <w:rFonts w:ascii="Times New Roman" w:hAnsi="Times New Roman"/>
        </w:rPr>
      </w:pPr>
      <w:r>
        <w:rPr>
          <w:rFonts w:ascii="Times New Roman" w:hAnsi="Times New Roman"/>
        </w:rPr>
        <w:t>Further p</w:t>
      </w:r>
      <w:r w:rsidR="00DF1E34" w:rsidRPr="004524AD">
        <w:rPr>
          <w:rFonts w:ascii="Times New Roman" w:hAnsi="Times New Roman"/>
        </w:rPr>
        <w:t>art</w:t>
      </w:r>
      <w:r w:rsidR="00DF1E34">
        <w:rPr>
          <w:rFonts w:ascii="Times New Roman" w:hAnsi="Times New Roman"/>
        </w:rPr>
        <w:t>itioning of the scalability “</w:t>
      </w:r>
      <w:proofErr w:type="spellStart"/>
      <w:r w:rsidR="00DF1E34">
        <w:rPr>
          <w:rFonts w:ascii="Times New Roman" w:hAnsi="Times New Roman"/>
        </w:rPr>
        <w:t>di</w:t>
      </w:r>
      <w:r w:rsidR="00DF1E34" w:rsidRPr="004524AD">
        <w:rPr>
          <w:rFonts w:ascii="Times New Roman" w:hAnsi="Times New Roman"/>
        </w:rPr>
        <w:t>mension_ids</w:t>
      </w:r>
      <w:proofErr w:type="spellEnd"/>
      <w:r w:rsidR="00DF1E34" w:rsidRPr="004524AD">
        <w:rPr>
          <w:rFonts w:ascii="Times New Roman" w:hAnsi="Times New Roman"/>
        </w:rPr>
        <w:t xml:space="preserve">” </w:t>
      </w:r>
      <w:r>
        <w:rPr>
          <w:rFonts w:ascii="Times New Roman" w:hAnsi="Times New Roman"/>
        </w:rPr>
        <w:t>into separate components</w:t>
      </w:r>
    </w:p>
    <w:p w:rsidR="009616ED" w:rsidRPr="004524AD" w:rsidRDefault="009616ED" w:rsidP="009616ED">
      <w:pPr>
        <w:pStyle w:val="ListParagraph"/>
        <w:rPr>
          <w:rFonts w:ascii="Times New Roman" w:hAnsi="Times New Roman"/>
        </w:rPr>
      </w:pPr>
    </w:p>
    <w:p w:rsidR="00DF1E34" w:rsidRPr="00C548CB" w:rsidRDefault="00DF1E34" w:rsidP="00C548CB"/>
    <w:p w:rsidR="00D62ABA" w:rsidRDefault="00D62ABA" w:rsidP="00D62ABA">
      <w:pPr>
        <w:ind w:left="360"/>
      </w:pPr>
    </w:p>
    <w:p w:rsidR="00D62ABA" w:rsidRPr="006D4A89" w:rsidRDefault="00D62ABA" w:rsidP="00D62ABA">
      <w:pPr>
        <w:ind w:left="360"/>
      </w:pPr>
    </w:p>
    <w:sectPr w:rsidR="00D62ABA" w:rsidRPr="006D4A89" w:rsidSect="00A01439">
      <w:footerReference w:type="defaul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494" w:rsidRDefault="00754494">
      <w:r>
        <w:separator/>
      </w:r>
    </w:p>
  </w:endnote>
  <w:endnote w:type="continuationSeparator" w:id="0">
    <w:p w:rsidR="00754494" w:rsidRDefault="00754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494" w:rsidRDefault="00754494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E3544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2012-10-18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494" w:rsidRDefault="00754494">
      <w:r>
        <w:separator/>
      </w:r>
    </w:p>
  </w:footnote>
  <w:footnote w:type="continuationSeparator" w:id="0">
    <w:p w:rsidR="00754494" w:rsidRDefault="007544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2277E"/>
    <w:multiLevelType w:val="hybridMultilevel"/>
    <w:tmpl w:val="A38A50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7520F"/>
    <w:multiLevelType w:val="hybridMultilevel"/>
    <w:tmpl w:val="8938AA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129A2"/>
    <w:multiLevelType w:val="hybridMultilevel"/>
    <w:tmpl w:val="D996E1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D0FBE"/>
    <w:multiLevelType w:val="hybridMultilevel"/>
    <w:tmpl w:val="7FCEA4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BDB8E838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80C58"/>
    <w:multiLevelType w:val="multilevel"/>
    <w:tmpl w:val="5700FE7A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304B5D1F"/>
    <w:multiLevelType w:val="hybridMultilevel"/>
    <w:tmpl w:val="EB106C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4E3DC3"/>
    <w:multiLevelType w:val="hybridMultilevel"/>
    <w:tmpl w:val="F180784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DCE45B2"/>
    <w:multiLevelType w:val="hybridMultilevel"/>
    <w:tmpl w:val="FA229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3E0EA4"/>
    <w:multiLevelType w:val="hybridMultilevel"/>
    <w:tmpl w:val="E68E71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3C2889"/>
    <w:multiLevelType w:val="hybridMultilevel"/>
    <w:tmpl w:val="F18078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951FD7"/>
    <w:multiLevelType w:val="hybridMultilevel"/>
    <w:tmpl w:val="F180784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D343011"/>
    <w:multiLevelType w:val="hybridMultilevel"/>
    <w:tmpl w:val="8AC2C4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6C416F"/>
    <w:multiLevelType w:val="hybridMultilevel"/>
    <w:tmpl w:val="9FDC5272"/>
    <w:lvl w:ilvl="0" w:tplc="51AA6E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10"/>
  </w:num>
  <w:num w:numId="6">
    <w:abstractNumId w:val="6"/>
  </w:num>
  <w:num w:numId="7">
    <w:abstractNumId w:val="9"/>
  </w:num>
  <w:num w:numId="8">
    <w:abstractNumId w:val="7"/>
  </w:num>
  <w:num w:numId="9">
    <w:abstractNumId w:val="5"/>
  </w:num>
  <w:num w:numId="10">
    <w:abstractNumId w:val="11"/>
  </w:num>
  <w:num w:numId="11">
    <w:abstractNumId w:val="12"/>
  </w:num>
  <w:num w:numId="12">
    <w:abstractNumId w:val="8"/>
  </w:num>
  <w:num w:numId="1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62EF"/>
    <w:rsid w:val="00023FF7"/>
    <w:rsid w:val="000268A4"/>
    <w:rsid w:val="00026B59"/>
    <w:rsid w:val="00044423"/>
    <w:rsid w:val="000458BC"/>
    <w:rsid w:val="00045C41"/>
    <w:rsid w:val="00046C03"/>
    <w:rsid w:val="00047874"/>
    <w:rsid w:val="000508B9"/>
    <w:rsid w:val="000670DF"/>
    <w:rsid w:val="0007614F"/>
    <w:rsid w:val="00082149"/>
    <w:rsid w:val="000863BB"/>
    <w:rsid w:val="00096322"/>
    <w:rsid w:val="000A3E75"/>
    <w:rsid w:val="000A53AA"/>
    <w:rsid w:val="000B17A6"/>
    <w:rsid w:val="000B1C6B"/>
    <w:rsid w:val="000C09AC"/>
    <w:rsid w:val="000D21DE"/>
    <w:rsid w:val="000D7D09"/>
    <w:rsid w:val="000E00F3"/>
    <w:rsid w:val="000E3544"/>
    <w:rsid w:val="000E4F36"/>
    <w:rsid w:val="000E5145"/>
    <w:rsid w:val="000E7ADD"/>
    <w:rsid w:val="000F158C"/>
    <w:rsid w:val="000F15B1"/>
    <w:rsid w:val="000F6F56"/>
    <w:rsid w:val="001023C8"/>
    <w:rsid w:val="00102F3D"/>
    <w:rsid w:val="00110964"/>
    <w:rsid w:val="00111B5E"/>
    <w:rsid w:val="0012481C"/>
    <w:rsid w:val="00124E38"/>
    <w:rsid w:val="0012580B"/>
    <w:rsid w:val="001318B9"/>
    <w:rsid w:val="001319AE"/>
    <w:rsid w:val="00131F90"/>
    <w:rsid w:val="00133E68"/>
    <w:rsid w:val="0013526E"/>
    <w:rsid w:val="00147BA8"/>
    <w:rsid w:val="0015456A"/>
    <w:rsid w:val="00160EC2"/>
    <w:rsid w:val="00171371"/>
    <w:rsid w:val="00173048"/>
    <w:rsid w:val="00175A24"/>
    <w:rsid w:val="001826F6"/>
    <w:rsid w:val="00183B6A"/>
    <w:rsid w:val="001846AF"/>
    <w:rsid w:val="00187E58"/>
    <w:rsid w:val="001906D6"/>
    <w:rsid w:val="001953A7"/>
    <w:rsid w:val="00197E53"/>
    <w:rsid w:val="001A1FA5"/>
    <w:rsid w:val="001A297E"/>
    <w:rsid w:val="001A368E"/>
    <w:rsid w:val="001A7329"/>
    <w:rsid w:val="001B021F"/>
    <w:rsid w:val="001B4E28"/>
    <w:rsid w:val="001C183F"/>
    <w:rsid w:val="001C33EA"/>
    <w:rsid w:val="001C3525"/>
    <w:rsid w:val="001C440B"/>
    <w:rsid w:val="001D1BD2"/>
    <w:rsid w:val="001D491C"/>
    <w:rsid w:val="001D5CA2"/>
    <w:rsid w:val="001D7854"/>
    <w:rsid w:val="001E02BE"/>
    <w:rsid w:val="001E3B37"/>
    <w:rsid w:val="001F2594"/>
    <w:rsid w:val="002055A6"/>
    <w:rsid w:val="00205E27"/>
    <w:rsid w:val="00206460"/>
    <w:rsid w:val="002069B4"/>
    <w:rsid w:val="00215286"/>
    <w:rsid w:val="00215DFC"/>
    <w:rsid w:val="002201B4"/>
    <w:rsid w:val="00220DD1"/>
    <w:rsid w:val="002212DF"/>
    <w:rsid w:val="00227BA7"/>
    <w:rsid w:val="00233096"/>
    <w:rsid w:val="00237F22"/>
    <w:rsid w:val="00241ADE"/>
    <w:rsid w:val="002518B5"/>
    <w:rsid w:val="00256FA3"/>
    <w:rsid w:val="00262515"/>
    <w:rsid w:val="00263398"/>
    <w:rsid w:val="00265CA3"/>
    <w:rsid w:val="00266189"/>
    <w:rsid w:val="00271197"/>
    <w:rsid w:val="0027513E"/>
    <w:rsid w:val="00275BCF"/>
    <w:rsid w:val="00280A58"/>
    <w:rsid w:val="00283882"/>
    <w:rsid w:val="002842B8"/>
    <w:rsid w:val="00292257"/>
    <w:rsid w:val="002926AC"/>
    <w:rsid w:val="002A319B"/>
    <w:rsid w:val="002A3589"/>
    <w:rsid w:val="002A54E0"/>
    <w:rsid w:val="002A5AE7"/>
    <w:rsid w:val="002B04CE"/>
    <w:rsid w:val="002B0D0B"/>
    <w:rsid w:val="002B1595"/>
    <w:rsid w:val="002B191D"/>
    <w:rsid w:val="002D0AF6"/>
    <w:rsid w:val="002D1F1A"/>
    <w:rsid w:val="002E14DC"/>
    <w:rsid w:val="002E5FD8"/>
    <w:rsid w:val="002E785E"/>
    <w:rsid w:val="002F164D"/>
    <w:rsid w:val="00306206"/>
    <w:rsid w:val="00312818"/>
    <w:rsid w:val="00317D85"/>
    <w:rsid w:val="0032403F"/>
    <w:rsid w:val="003248CD"/>
    <w:rsid w:val="00327C56"/>
    <w:rsid w:val="003315A1"/>
    <w:rsid w:val="00335727"/>
    <w:rsid w:val="003373EC"/>
    <w:rsid w:val="00340AC5"/>
    <w:rsid w:val="00342FF4"/>
    <w:rsid w:val="00343A43"/>
    <w:rsid w:val="003639A0"/>
    <w:rsid w:val="003655C1"/>
    <w:rsid w:val="003706CC"/>
    <w:rsid w:val="00372874"/>
    <w:rsid w:val="003763E7"/>
    <w:rsid w:val="00377710"/>
    <w:rsid w:val="00380304"/>
    <w:rsid w:val="003805D1"/>
    <w:rsid w:val="00390C4D"/>
    <w:rsid w:val="0039184C"/>
    <w:rsid w:val="0039365F"/>
    <w:rsid w:val="0039517B"/>
    <w:rsid w:val="00395B0C"/>
    <w:rsid w:val="003A29A7"/>
    <w:rsid w:val="003A2D8E"/>
    <w:rsid w:val="003B2C84"/>
    <w:rsid w:val="003B5992"/>
    <w:rsid w:val="003C20E4"/>
    <w:rsid w:val="003D2752"/>
    <w:rsid w:val="003E5681"/>
    <w:rsid w:val="003E6F90"/>
    <w:rsid w:val="003F5D0F"/>
    <w:rsid w:val="003F7FB8"/>
    <w:rsid w:val="00402109"/>
    <w:rsid w:val="00403283"/>
    <w:rsid w:val="004075FD"/>
    <w:rsid w:val="00414101"/>
    <w:rsid w:val="00420F41"/>
    <w:rsid w:val="00421228"/>
    <w:rsid w:val="004216A3"/>
    <w:rsid w:val="0042249F"/>
    <w:rsid w:val="00424C1C"/>
    <w:rsid w:val="0043087F"/>
    <w:rsid w:val="00433DDB"/>
    <w:rsid w:val="00434B85"/>
    <w:rsid w:val="00437619"/>
    <w:rsid w:val="00441C59"/>
    <w:rsid w:val="00444311"/>
    <w:rsid w:val="00444A40"/>
    <w:rsid w:val="00444F10"/>
    <w:rsid w:val="0044566B"/>
    <w:rsid w:val="004524FA"/>
    <w:rsid w:val="0045294D"/>
    <w:rsid w:val="0045473E"/>
    <w:rsid w:val="0048340D"/>
    <w:rsid w:val="00484580"/>
    <w:rsid w:val="0048575D"/>
    <w:rsid w:val="004945E6"/>
    <w:rsid w:val="004A03AF"/>
    <w:rsid w:val="004A2A63"/>
    <w:rsid w:val="004A352B"/>
    <w:rsid w:val="004A55AD"/>
    <w:rsid w:val="004B0386"/>
    <w:rsid w:val="004B0DFC"/>
    <w:rsid w:val="004B210C"/>
    <w:rsid w:val="004B63E4"/>
    <w:rsid w:val="004D2192"/>
    <w:rsid w:val="004D29A1"/>
    <w:rsid w:val="004D405F"/>
    <w:rsid w:val="004D667F"/>
    <w:rsid w:val="004E0425"/>
    <w:rsid w:val="004E4DA5"/>
    <w:rsid w:val="004E4F4F"/>
    <w:rsid w:val="004E6789"/>
    <w:rsid w:val="004E6AB6"/>
    <w:rsid w:val="004E6C73"/>
    <w:rsid w:val="004F0ABF"/>
    <w:rsid w:val="004F4421"/>
    <w:rsid w:val="004F61E3"/>
    <w:rsid w:val="00502F34"/>
    <w:rsid w:val="00506C0E"/>
    <w:rsid w:val="00507014"/>
    <w:rsid w:val="0051015C"/>
    <w:rsid w:val="00516CF1"/>
    <w:rsid w:val="00522233"/>
    <w:rsid w:val="00531AE9"/>
    <w:rsid w:val="00536BEB"/>
    <w:rsid w:val="00545AC4"/>
    <w:rsid w:val="00550A66"/>
    <w:rsid w:val="00567EC7"/>
    <w:rsid w:val="00570013"/>
    <w:rsid w:val="005801A2"/>
    <w:rsid w:val="0058236E"/>
    <w:rsid w:val="00583581"/>
    <w:rsid w:val="00584BCE"/>
    <w:rsid w:val="00593B80"/>
    <w:rsid w:val="005952A5"/>
    <w:rsid w:val="005A33A1"/>
    <w:rsid w:val="005A3F34"/>
    <w:rsid w:val="005A5D09"/>
    <w:rsid w:val="005B217D"/>
    <w:rsid w:val="005B22AF"/>
    <w:rsid w:val="005B3EA8"/>
    <w:rsid w:val="005B48B6"/>
    <w:rsid w:val="005C20DD"/>
    <w:rsid w:val="005C385F"/>
    <w:rsid w:val="005D629D"/>
    <w:rsid w:val="005E1AC6"/>
    <w:rsid w:val="005F1764"/>
    <w:rsid w:val="005F6F1B"/>
    <w:rsid w:val="00600C43"/>
    <w:rsid w:val="00601435"/>
    <w:rsid w:val="00604F02"/>
    <w:rsid w:val="00607EAF"/>
    <w:rsid w:val="0061016B"/>
    <w:rsid w:val="00611079"/>
    <w:rsid w:val="006155E5"/>
    <w:rsid w:val="00624288"/>
    <w:rsid w:val="00624B33"/>
    <w:rsid w:val="0062540D"/>
    <w:rsid w:val="00630AA2"/>
    <w:rsid w:val="00633E2F"/>
    <w:rsid w:val="00643A33"/>
    <w:rsid w:val="00646707"/>
    <w:rsid w:val="006536F3"/>
    <w:rsid w:val="00656897"/>
    <w:rsid w:val="0066013A"/>
    <w:rsid w:val="00661504"/>
    <w:rsid w:val="00662E58"/>
    <w:rsid w:val="00664DCF"/>
    <w:rsid w:val="006704B9"/>
    <w:rsid w:val="00682311"/>
    <w:rsid w:val="006A1B25"/>
    <w:rsid w:val="006A500D"/>
    <w:rsid w:val="006B1F89"/>
    <w:rsid w:val="006C5D39"/>
    <w:rsid w:val="006C6C47"/>
    <w:rsid w:val="006D02DF"/>
    <w:rsid w:val="006D13B2"/>
    <w:rsid w:val="006D4A89"/>
    <w:rsid w:val="006D6832"/>
    <w:rsid w:val="006E2810"/>
    <w:rsid w:val="006E5417"/>
    <w:rsid w:val="006E7524"/>
    <w:rsid w:val="006F19AB"/>
    <w:rsid w:val="00701763"/>
    <w:rsid w:val="00704C0B"/>
    <w:rsid w:val="00712F60"/>
    <w:rsid w:val="00720E3B"/>
    <w:rsid w:val="00745F6B"/>
    <w:rsid w:val="00751243"/>
    <w:rsid w:val="00754494"/>
    <w:rsid w:val="00755421"/>
    <w:rsid w:val="0075585E"/>
    <w:rsid w:val="007630D2"/>
    <w:rsid w:val="00764AE2"/>
    <w:rsid w:val="007701A7"/>
    <w:rsid w:val="00770571"/>
    <w:rsid w:val="007757A0"/>
    <w:rsid w:val="007768FF"/>
    <w:rsid w:val="0078235A"/>
    <w:rsid w:val="007824D3"/>
    <w:rsid w:val="0078257E"/>
    <w:rsid w:val="00785546"/>
    <w:rsid w:val="007857C8"/>
    <w:rsid w:val="007915DA"/>
    <w:rsid w:val="007932AF"/>
    <w:rsid w:val="00796A17"/>
    <w:rsid w:val="00796EE3"/>
    <w:rsid w:val="007A102E"/>
    <w:rsid w:val="007A2623"/>
    <w:rsid w:val="007A3048"/>
    <w:rsid w:val="007A7514"/>
    <w:rsid w:val="007A7D29"/>
    <w:rsid w:val="007B4AB8"/>
    <w:rsid w:val="007B5788"/>
    <w:rsid w:val="007B7440"/>
    <w:rsid w:val="007C0103"/>
    <w:rsid w:val="007C0498"/>
    <w:rsid w:val="007C20AC"/>
    <w:rsid w:val="007C4481"/>
    <w:rsid w:val="007D7E8D"/>
    <w:rsid w:val="007E043A"/>
    <w:rsid w:val="007E2429"/>
    <w:rsid w:val="007E4499"/>
    <w:rsid w:val="007F11A5"/>
    <w:rsid w:val="007F1E12"/>
    <w:rsid w:val="007F1F8B"/>
    <w:rsid w:val="007F67A1"/>
    <w:rsid w:val="007F7580"/>
    <w:rsid w:val="0080401B"/>
    <w:rsid w:val="0081424F"/>
    <w:rsid w:val="00814C4A"/>
    <w:rsid w:val="008206C8"/>
    <w:rsid w:val="008218F7"/>
    <w:rsid w:val="00824B3D"/>
    <w:rsid w:val="00830BD0"/>
    <w:rsid w:val="008329D7"/>
    <w:rsid w:val="00833D96"/>
    <w:rsid w:val="008373C4"/>
    <w:rsid w:val="00846CE3"/>
    <w:rsid w:val="008477B2"/>
    <w:rsid w:val="00860197"/>
    <w:rsid w:val="00862457"/>
    <w:rsid w:val="00867D93"/>
    <w:rsid w:val="00872DAF"/>
    <w:rsid w:val="00874A6C"/>
    <w:rsid w:val="00875C2C"/>
    <w:rsid w:val="00875CAD"/>
    <w:rsid w:val="00876C65"/>
    <w:rsid w:val="00890DB4"/>
    <w:rsid w:val="00891992"/>
    <w:rsid w:val="00891C10"/>
    <w:rsid w:val="0089662D"/>
    <w:rsid w:val="008A4B4C"/>
    <w:rsid w:val="008A4D6C"/>
    <w:rsid w:val="008A5034"/>
    <w:rsid w:val="008B71BA"/>
    <w:rsid w:val="008B7570"/>
    <w:rsid w:val="008C1D68"/>
    <w:rsid w:val="008C239F"/>
    <w:rsid w:val="008C4BDE"/>
    <w:rsid w:val="008D1647"/>
    <w:rsid w:val="008E480C"/>
    <w:rsid w:val="008F1835"/>
    <w:rsid w:val="00907757"/>
    <w:rsid w:val="00913ADB"/>
    <w:rsid w:val="00915372"/>
    <w:rsid w:val="009212B0"/>
    <w:rsid w:val="009234A5"/>
    <w:rsid w:val="00923557"/>
    <w:rsid w:val="009336F7"/>
    <w:rsid w:val="0093724F"/>
    <w:rsid w:val="009374A7"/>
    <w:rsid w:val="00937E4A"/>
    <w:rsid w:val="00943295"/>
    <w:rsid w:val="00945CE7"/>
    <w:rsid w:val="009477D2"/>
    <w:rsid w:val="00950976"/>
    <w:rsid w:val="00951FD4"/>
    <w:rsid w:val="00953A9D"/>
    <w:rsid w:val="00955648"/>
    <w:rsid w:val="00957E94"/>
    <w:rsid w:val="009616ED"/>
    <w:rsid w:val="00963833"/>
    <w:rsid w:val="00982FA4"/>
    <w:rsid w:val="00983075"/>
    <w:rsid w:val="00983BC1"/>
    <w:rsid w:val="0098551D"/>
    <w:rsid w:val="009867B0"/>
    <w:rsid w:val="00987B3B"/>
    <w:rsid w:val="0099518F"/>
    <w:rsid w:val="009A2FED"/>
    <w:rsid w:val="009A523D"/>
    <w:rsid w:val="009B4D6D"/>
    <w:rsid w:val="009D0A4C"/>
    <w:rsid w:val="009D45F3"/>
    <w:rsid w:val="009D7A6B"/>
    <w:rsid w:val="009E51C6"/>
    <w:rsid w:val="009E5D09"/>
    <w:rsid w:val="009F206A"/>
    <w:rsid w:val="009F434F"/>
    <w:rsid w:val="009F496B"/>
    <w:rsid w:val="00A01439"/>
    <w:rsid w:val="00A02B88"/>
    <w:rsid w:val="00A02E61"/>
    <w:rsid w:val="00A05CFF"/>
    <w:rsid w:val="00A462AB"/>
    <w:rsid w:val="00A56B97"/>
    <w:rsid w:val="00A578B2"/>
    <w:rsid w:val="00A60210"/>
    <w:rsid w:val="00A6093D"/>
    <w:rsid w:val="00A7585A"/>
    <w:rsid w:val="00A76A6D"/>
    <w:rsid w:val="00A776AB"/>
    <w:rsid w:val="00A778D2"/>
    <w:rsid w:val="00A8072D"/>
    <w:rsid w:val="00A83253"/>
    <w:rsid w:val="00A91305"/>
    <w:rsid w:val="00A93FB0"/>
    <w:rsid w:val="00A9526B"/>
    <w:rsid w:val="00A97AD7"/>
    <w:rsid w:val="00AA6E84"/>
    <w:rsid w:val="00AB1040"/>
    <w:rsid w:val="00AB628B"/>
    <w:rsid w:val="00AC07F1"/>
    <w:rsid w:val="00AC2392"/>
    <w:rsid w:val="00AC4C24"/>
    <w:rsid w:val="00AC76B1"/>
    <w:rsid w:val="00AD3A45"/>
    <w:rsid w:val="00AD492E"/>
    <w:rsid w:val="00AD6EE3"/>
    <w:rsid w:val="00AE341B"/>
    <w:rsid w:val="00AE62A2"/>
    <w:rsid w:val="00AF00FF"/>
    <w:rsid w:val="00AF0E81"/>
    <w:rsid w:val="00AF59B5"/>
    <w:rsid w:val="00AF6B97"/>
    <w:rsid w:val="00B001B3"/>
    <w:rsid w:val="00B079C6"/>
    <w:rsid w:val="00B07CA7"/>
    <w:rsid w:val="00B1279A"/>
    <w:rsid w:val="00B12C05"/>
    <w:rsid w:val="00B15CFA"/>
    <w:rsid w:val="00B22F70"/>
    <w:rsid w:val="00B24027"/>
    <w:rsid w:val="00B24A6D"/>
    <w:rsid w:val="00B25ABA"/>
    <w:rsid w:val="00B30D39"/>
    <w:rsid w:val="00B50AFB"/>
    <w:rsid w:val="00B5222E"/>
    <w:rsid w:val="00B526D7"/>
    <w:rsid w:val="00B61C96"/>
    <w:rsid w:val="00B628CE"/>
    <w:rsid w:val="00B62D2A"/>
    <w:rsid w:val="00B672A6"/>
    <w:rsid w:val="00B71058"/>
    <w:rsid w:val="00B72CE6"/>
    <w:rsid w:val="00B73A2A"/>
    <w:rsid w:val="00B821FE"/>
    <w:rsid w:val="00B82C95"/>
    <w:rsid w:val="00B9240D"/>
    <w:rsid w:val="00B94274"/>
    <w:rsid w:val="00B94B06"/>
    <w:rsid w:val="00B94C28"/>
    <w:rsid w:val="00BA5D76"/>
    <w:rsid w:val="00BA76E4"/>
    <w:rsid w:val="00BB3B87"/>
    <w:rsid w:val="00BC10BA"/>
    <w:rsid w:val="00BC538F"/>
    <w:rsid w:val="00BC5AFD"/>
    <w:rsid w:val="00BD14AA"/>
    <w:rsid w:val="00BD6212"/>
    <w:rsid w:val="00BD7203"/>
    <w:rsid w:val="00BE1AB8"/>
    <w:rsid w:val="00BE232D"/>
    <w:rsid w:val="00BE5DB3"/>
    <w:rsid w:val="00BF3D29"/>
    <w:rsid w:val="00C04F43"/>
    <w:rsid w:val="00C0609D"/>
    <w:rsid w:val="00C115AB"/>
    <w:rsid w:val="00C217B5"/>
    <w:rsid w:val="00C23ECA"/>
    <w:rsid w:val="00C30249"/>
    <w:rsid w:val="00C3723B"/>
    <w:rsid w:val="00C44436"/>
    <w:rsid w:val="00C548C4"/>
    <w:rsid w:val="00C548CB"/>
    <w:rsid w:val="00C55601"/>
    <w:rsid w:val="00C606C9"/>
    <w:rsid w:val="00C6342E"/>
    <w:rsid w:val="00C64EB5"/>
    <w:rsid w:val="00C70C6B"/>
    <w:rsid w:val="00C70FD7"/>
    <w:rsid w:val="00C7421F"/>
    <w:rsid w:val="00C80288"/>
    <w:rsid w:val="00C81BF3"/>
    <w:rsid w:val="00C82150"/>
    <w:rsid w:val="00C84003"/>
    <w:rsid w:val="00C8570E"/>
    <w:rsid w:val="00C90650"/>
    <w:rsid w:val="00C90C25"/>
    <w:rsid w:val="00C92C41"/>
    <w:rsid w:val="00C957F6"/>
    <w:rsid w:val="00C97BE9"/>
    <w:rsid w:val="00C97D78"/>
    <w:rsid w:val="00CB0854"/>
    <w:rsid w:val="00CB3207"/>
    <w:rsid w:val="00CB6021"/>
    <w:rsid w:val="00CC0812"/>
    <w:rsid w:val="00CC1843"/>
    <w:rsid w:val="00CC1E7A"/>
    <w:rsid w:val="00CC2AAE"/>
    <w:rsid w:val="00CC51E1"/>
    <w:rsid w:val="00CC5A42"/>
    <w:rsid w:val="00CD0EAB"/>
    <w:rsid w:val="00CD12F2"/>
    <w:rsid w:val="00CD41DC"/>
    <w:rsid w:val="00CD5B41"/>
    <w:rsid w:val="00CF2381"/>
    <w:rsid w:val="00CF34DB"/>
    <w:rsid w:val="00CF558F"/>
    <w:rsid w:val="00D0671A"/>
    <w:rsid w:val="00D073E2"/>
    <w:rsid w:val="00D149DD"/>
    <w:rsid w:val="00D3031C"/>
    <w:rsid w:val="00D3613F"/>
    <w:rsid w:val="00D446EC"/>
    <w:rsid w:val="00D51BF0"/>
    <w:rsid w:val="00D55942"/>
    <w:rsid w:val="00D62ABA"/>
    <w:rsid w:val="00D63888"/>
    <w:rsid w:val="00D63940"/>
    <w:rsid w:val="00D67B58"/>
    <w:rsid w:val="00D759EB"/>
    <w:rsid w:val="00D767C7"/>
    <w:rsid w:val="00D807BF"/>
    <w:rsid w:val="00D81124"/>
    <w:rsid w:val="00D83FFA"/>
    <w:rsid w:val="00D8599F"/>
    <w:rsid w:val="00DA7887"/>
    <w:rsid w:val="00DB1313"/>
    <w:rsid w:val="00DB2C26"/>
    <w:rsid w:val="00DB2C63"/>
    <w:rsid w:val="00DC076E"/>
    <w:rsid w:val="00DD0761"/>
    <w:rsid w:val="00DD502A"/>
    <w:rsid w:val="00DD7799"/>
    <w:rsid w:val="00DE6B43"/>
    <w:rsid w:val="00DF072C"/>
    <w:rsid w:val="00DF1E34"/>
    <w:rsid w:val="00DF23B2"/>
    <w:rsid w:val="00E06471"/>
    <w:rsid w:val="00E11923"/>
    <w:rsid w:val="00E15D6A"/>
    <w:rsid w:val="00E176A3"/>
    <w:rsid w:val="00E262D4"/>
    <w:rsid w:val="00E33431"/>
    <w:rsid w:val="00E33CB4"/>
    <w:rsid w:val="00E3443F"/>
    <w:rsid w:val="00E35826"/>
    <w:rsid w:val="00E36250"/>
    <w:rsid w:val="00E36E88"/>
    <w:rsid w:val="00E36F45"/>
    <w:rsid w:val="00E40255"/>
    <w:rsid w:val="00E45258"/>
    <w:rsid w:val="00E54511"/>
    <w:rsid w:val="00E5615C"/>
    <w:rsid w:val="00E56676"/>
    <w:rsid w:val="00E61DAC"/>
    <w:rsid w:val="00E6366F"/>
    <w:rsid w:val="00E64678"/>
    <w:rsid w:val="00E64FD6"/>
    <w:rsid w:val="00E66703"/>
    <w:rsid w:val="00E67BB8"/>
    <w:rsid w:val="00E7198A"/>
    <w:rsid w:val="00E75FE3"/>
    <w:rsid w:val="00E77BC8"/>
    <w:rsid w:val="00E801D7"/>
    <w:rsid w:val="00E87932"/>
    <w:rsid w:val="00E972A8"/>
    <w:rsid w:val="00EA100A"/>
    <w:rsid w:val="00EA31AF"/>
    <w:rsid w:val="00EA3BF1"/>
    <w:rsid w:val="00EA4984"/>
    <w:rsid w:val="00EA4C64"/>
    <w:rsid w:val="00EB0365"/>
    <w:rsid w:val="00EB7AB1"/>
    <w:rsid w:val="00ED01CF"/>
    <w:rsid w:val="00ED3168"/>
    <w:rsid w:val="00ED7642"/>
    <w:rsid w:val="00EE7401"/>
    <w:rsid w:val="00EE7ABB"/>
    <w:rsid w:val="00EF0043"/>
    <w:rsid w:val="00EF48CC"/>
    <w:rsid w:val="00F0143A"/>
    <w:rsid w:val="00F07DA9"/>
    <w:rsid w:val="00F07E51"/>
    <w:rsid w:val="00F27BF6"/>
    <w:rsid w:val="00F37D56"/>
    <w:rsid w:val="00F40101"/>
    <w:rsid w:val="00F430B1"/>
    <w:rsid w:val="00F45504"/>
    <w:rsid w:val="00F5293A"/>
    <w:rsid w:val="00F555BE"/>
    <w:rsid w:val="00F57243"/>
    <w:rsid w:val="00F622AE"/>
    <w:rsid w:val="00F641CB"/>
    <w:rsid w:val="00F6532A"/>
    <w:rsid w:val="00F73032"/>
    <w:rsid w:val="00F80C27"/>
    <w:rsid w:val="00F83114"/>
    <w:rsid w:val="00F848FC"/>
    <w:rsid w:val="00F9282A"/>
    <w:rsid w:val="00F96BAD"/>
    <w:rsid w:val="00FA0BB7"/>
    <w:rsid w:val="00FA5D70"/>
    <w:rsid w:val="00FB0E84"/>
    <w:rsid w:val="00FB56EB"/>
    <w:rsid w:val="00FB6569"/>
    <w:rsid w:val="00FC44F4"/>
    <w:rsid w:val="00FC7A0C"/>
    <w:rsid w:val="00FD01C2"/>
    <w:rsid w:val="00FD430C"/>
    <w:rsid w:val="00FE0F73"/>
    <w:rsid w:val="00FE2DB9"/>
    <w:rsid w:val="00FE3D93"/>
    <w:rsid w:val="00FF0CE3"/>
    <w:rsid w:val="00FF3CB4"/>
    <w:rsid w:val="00FF3E35"/>
    <w:rsid w:val="00FF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EA100A"/>
  </w:style>
  <w:style w:type="paragraph" w:customStyle="1" w:styleId="tablesyntax">
    <w:name w:val="table syntax"/>
    <w:basedOn w:val="Normal"/>
    <w:link w:val="tablesyntaxChar"/>
    <w:rsid w:val="00DD502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DD502A"/>
    <w:rPr>
      <w:rFonts w:eastAsia="MS Mincho"/>
      <w:lang w:val="en-GB" w:eastAsia="en-US"/>
    </w:rPr>
  </w:style>
  <w:style w:type="paragraph" w:customStyle="1" w:styleId="tablecell">
    <w:name w:val="table cell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heading">
    <w:name w:val="table heading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styleId="ListParagraph">
    <w:name w:val="List Paragraph"/>
    <w:basedOn w:val="Normal"/>
    <w:uiPriority w:val="34"/>
    <w:qFormat/>
    <w:rsid w:val="00DD502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styleId="Caption">
    <w:name w:val="caption"/>
    <w:aliases w:val="Figure"/>
    <w:basedOn w:val="Normal"/>
    <w:next w:val="Normal"/>
    <w:link w:val="CaptionChar"/>
    <w:qFormat/>
    <w:rsid w:val="0044431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444311"/>
    <w:rPr>
      <w:rFonts w:eastAsia="SimSun"/>
      <w:b/>
      <w:bCs/>
      <w:lang w:eastAsia="en-US"/>
    </w:rPr>
  </w:style>
  <w:style w:type="paragraph" w:customStyle="1" w:styleId="enumlev1">
    <w:name w:val="enumlev1"/>
    <w:basedOn w:val="Normal"/>
    <w:uiPriority w:val="99"/>
    <w:rsid w:val="0011096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  <w:textAlignment w:val="auto"/>
    </w:pPr>
    <w:rPr>
      <w:sz w:val="20"/>
      <w:lang w:val="en-GB"/>
    </w:rPr>
  </w:style>
  <w:style w:type="character" w:styleId="CommentReference">
    <w:name w:val="annotation reference"/>
    <w:basedOn w:val="DefaultParagraphFont"/>
    <w:uiPriority w:val="99"/>
    <w:rsid w:val="007E04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E043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043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E04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E043A"/>
    <w:rPr>
      <w:b/>
      <w:bCs/>
      <w:lang w:eastAsia="en-US"/>
    </w:rPr>
  </w:style>
  <w:style w:type="paragraph" w:customStyle="1" w:styleId="Annex2">
    <w:name w:val="Annex 2"/>
    <w:basedOn w:val="Normal"/>
    <w:next w:val="Normal"/>
    <w:uiPriority w:val="99"/>
    <w:rsid w:val="000E7ADD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spacing w:before="313"/>
      <w:ind w:left="1440" w:hanging="360"/>
      <w:jc w:val="both"/>
      <w:outlineLvl w:val="1"/>
    </w:pPr>
    <w:rPr>
      <w:rFonts w:eastAsia="Malgun Gothic"/>
      <w:b/>
      <w:bCs/>
      <w:szCs w:val="22"/>
      <w:lang w:val="en-GB"/>
    </w:rPr>
  </w:style>
  <w:style w:type="paragraph" w:customStyle="1" w:styleId="Annex3">
    <w:name w:val="Annex 3"/>
    <w:basedOn w:val="Normal"/>
    <w:next w:val="Normal"/>
    <w:rsid w:val="000E7ADD"/>
    <w:pPr>
      <w:keepNext/>
      <w:tabs>
        <w:tab w:val="clear" w:pos="360"/>
        <w:tab w:val="clear" w:pos="108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jc w:val="both"/>
      <w:outlineLvl w:val="2"/>
    </w:pPr>
    <w:rPr>
      <w:rFonts w:eastAsia="Malgun Gothic"/>
      <w:b/>
      <w:bCs/>
      <w:sz w:val="20"/>
      <w:lang w:val="en-GB"/>
    </w:rPr>
  </w:style>
  <w:style w:type="paragraph" w:customStyle="1" w:styleId="Note1">
    <w:name w:val="Note 1"/>
    <w:basedOn w:val="Normal"/>
    <w:rsid w:val="000B17A6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266189"/>
    <w:rPr>
      <w:sz w:val="22"/>
      <w:lang w:eastAsia="en-US"/>
    </w:rPr>
  </w:style>
  <w:style w:type="paragraph" w:customStyle="1" w:styleId="Note1CharCharCharCharCharChar">
    <w:name w:val="Note 1 Char Char Char Char Char Char"/>
    <w:basedOn w:val="Normal"/>
    <w:uiPriority w:val="99"/>
    <w:rsid w:val="00E15D6A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customStyle="1" w:styleId="ColorfulShading-Accent12">
    <w:name w:val="Colorful Shading - Accent 12"/>
    <w:hidden/>
    <w:uiPriority w:val="99"/>
    <w:semiHidden/>
    <w:rsid w:val="00CC51E1"/>
    <w:rPr>
      <w:rFonts w:eastAsia="Malgun Gothic"/>
      <w:lang w:val="en-GB" w:eastAsia="en-US"/>
    </w:rPr>
  </w:style>
  <w:style w:type="paragraph" w:customStyle="1" w:styleId="Blanc">
    <w:name w:val="Blanc"/>
    <w:basedOn w:val="Normal"/>
    <w:next w:val="Normal"/>
    <w:uiPriority w:val="99"/>
    <w:rsid w:val="00CC51E1"/>
    <w:pPr>
      <w:keepNext/>
      <w:tabs>
        <w:tab w:val="clear" w:pos="360"/>
        <w:tab w:val="clear" w:pos="720"/>
        <w:tab w:val="clear" w:pos="1080"/>
        <w:tab w:val="clear" w:pos="1440"/>
      </w:tabs>
      <w:spacing w:before="0" w:after="57" w:line="12" w:lineRule="exact"/>
      <w:jc w:val="center"/>
    </w:pPr>
    <w:rPr>
      <w:rFonts w:eastAsia="Malgun Gothic"/>
      <w:sz w:val="8"/>
      <w:szCs w:val="8"/>
    </w:rPr>
  </w:style>
  <w:style w:type="character" w:customStyle="1" w:styleId="CaptionChar1">
    <w:name w:val="Caption Char1"/>
    <w:locked/>
    <w:rsid w:val="00CC51E1"/>
    <w:rPr>
      <w:rFonts w:ascii="Times New Roman" w:hAnsi="Times New Roman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EA100A"/>
  </w:style>
  <w:style w:type="paragraph" w:customStyle="1" w:styleId="tablesyntax">
    <w:name w:val="table syntax"/>
    <w:basedOn w:val="Normal"/>
    <w:link w:val="tablesyntaxChar"/>
    <w:rsid w:val="00DD502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DD502A"/>
    <w:rPr>
      <w:rFonts w:eastAsia="MS Mincho"/>
      <w:lang w:val="en-GB" w:eastAsia="en-US"/>
    </w:rPr>
  </w:style>
  <w:style w:type="paragraph" w:customStyle="1" w:styleId="tablecell">
    <w:name w:val="table cell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heading">
    <w:name w:val="table heading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styleId="ListParagraph">
    <w:name w:val="List Paragraph"/>
    <w:basedOn w:val="Normal"/>
    <w:uiPriority w:val="34"/>
    <w:qFormat/>
    <w:rsid w:val="00DD502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styleId="Caption">
    <w:name w:val="caption"/>
    <w:aliases w:val="Figure"/>
    <w:basedOn w:val="Normal"/>
    <w:next w:val="Normal"/>
    <w:link w:val="CaptionChar"/>
    <w:qFormat/>
    <w:rsid w:val="0044431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444311"/>
    <w:rPr>
      <w:rFonts w:eastAsia="SimSun"/>
      <w:b/>
      <w:bCs/>
      <w:lang w:eastAsia="en-US"/>
    </w:rPr>
  </w:style>
  <w:style w:type="paragraph" w:customStyle="1" w:styleId="enumlev1">
    <w:name w:val="enumlev1"/>
    <w:basedOn w:val="Normal"/>
    <w:uiPriority w:val="99"/>
    <w:rsid w:val="0011096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  <w:textAlignment w:val="auto"/>
    </w:pPr>
    <w:rPr>
      <w:sz w:val="20"/>
      <w:lang w:val="en-GB"/>
    </w:rPr>
  </w:style>
  <w:style w:type="character" w:styleId="CommentReference">
    <w:name w:val="annotation reference"/>
    <w:basedOn w:val="DefaultParagraphFont"/>
    <w:uiPriority w:val="99"/>
    <w:rsid w:val="007E04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E043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043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E04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E043A"/>
    <w:rPr>
      <w:b/>
      <w:bCs/>
      <w:lang w:eastAsia="en-US"/>
    </w:rPr>
  </w:style>
  <w:style w:type="paragraph" w:customStyle="1" w:styleId="Annex2">
    <w:name w:val="Annex 2"/>
    <w:basedOn w:val="Normal"/>
    <w:next w:val="Normal"/>
    <w:uiPriority w:val="99"/>
    <w:rsid w:val="000E7ADD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spacing w:before="313"/>
      <w:ind w:left="1440" w:hanging="360"/>
      <w:jc w:val="both"/>
      <w:outlineLvl w:val="1"/>
    </w:pPr>
    <w:rPr>
      <w:rFonts w:eastAsia="Malgun Gothic"/>
      <w:b/>
      <w:bCs/>
      <w:szCs w:val="22"/>
      <w:lang w:val="en-GB"/>
    </w:rPr>
  </w:style>
  <w:style w:type="paragraph" w:customStyle="1" w:styleId="Annex3">
    <w:name w:val="Annex 3"/>
    <w:basedOn w:val="Normal"/>
    <w:next w:val="Normal"/>
    <w:rsid w:val="000E7ADD"/>
    <w:pPr>
      <w:keepNext/>
      <w:tabs>
        <w:tab w:val="clear" w:pos="360"/>
        <w:tab w:val="clear" w:pos="108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jc w:val="both"/>
      <w:outlineLvl w:val="2"/>
    </w:pPr>
    <w:rPr>
      <w:rFonts w:eastAsia="Malgun Gothic"/>
      <w:b/>
      <w:bCs/>
      <w:sz w:val="20"/>
      <w:lang w:val="en-GB"/>
    </w:rPr>
  </w:style>
  <w:style w:type="paragraph" w:customStyle="1" w:styleId="Note1">
    <w:name w:val="Note 1"/>
    <w:basedOn w:val="Normal"/>
    <w:rsid w:val="000B17A6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266189"/>
    <w:rPr>
      <w:sz w:val="22"/>
      <w:lang w:eastAsia="en-US"/>
    </w:rPr>
  </w:style>
  <w:style w:type="paragraph" w:customStyle="1" w:styleId="Note1CharCharCharCharCharChar">
    <w:name w:val="Note 1 Char Char Char Char Char Char"/>
    <w:basedOn w:val="Normal"/>
    <w:uiPriority w:val="99"/>
    <w:rsid w:val="00E15D6A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customStyle="1" w:styleId="ColorfulShading-Accent12">
    <w:name w:val="Colorful Shading - Accent 12"/>
    <w:hidden/>
    <w:uiPriority w:val="99"/>
    <w:semiHidden/>
    <w:rsid w:val="00CC51E1"/>
    <w:rPr>
      <w:rFonts w:eastAsia="Malgun Gothic"/>
      <w:lang w:val="en-GB" w:eastAsia="en-US"/>
    </w:rPr>
  </w:style>
  <w:style w:type="paragraph" w:customStyle="1" w:styleId="Blanc">
    <w:name w:val="Blanc"/>
    <w:basedOn w:val="Normal"/>
    <w:next w:val="Normal"/>
    <w:uiPriority w:val="99"/>
    <w:rsid w:val="00CC51E1"/>
    <w:pPr>
      <w:keepNext/>
      <w:tabs>
        <w:tab w:val="clear" w:pos="360"/>
        <w:tab w:val="clear" w:pos="720"/>
        <w:tab w:val="clear" w:pos="1080"/>
        <w:tab w:val="clear" w:pos="1440"/>
      </w:tabs>
      <w:spacing w:before="0" w:after="57" w:line="12" w:lineRule="exact"/>
      <w:jc w:val="center"/>
    </w:pPr>
    <w:rPr>
      <w:rFonts w:eastAsia="Malgun Gothic"/>
      <w:sz w:val="8"/>
      <w:szCs w:val="8"/>
    </w:rPr>
  </w:style>
  <w:style w:type="character" w:customStyle="1" w:styleId="CaptionChar1">
    <w:name w:val="Caption Char1"/>
    <w:locked/>
    <w:rsid w:val="00CC51E1"/>
    <w:rPr>
      <w:rFonts w:ascii="Times New Roman" w:hAnsi="Times New Roman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6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3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997312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55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418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82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318608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122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9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978343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02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4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38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895976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0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5137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862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8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9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65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89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85413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50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5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891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843042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09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9723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7588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yekuiw@qti.qualcomm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ill@vidyo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BF17D-11E3-4019-B31A-25B42FA08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1670</Words>
  <Characters>11115</Characters>
  <Application>Microsoft Office Word</Application>
  <DocSecurity>0</DocSecurity>
  <Lines>92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12760</CharactersWithSpaces>
  <SharedDoc>false</SharedDoc>
  <HLinks>
    <vt:vector size="12" baseType="variant">
      <vt:variant>
        <vt:i4>4325492</vt:i4>
      </vt:variant>
      <vt:variant>
        <vt:i4>3</vt:i4>
      </vt:variant>
      <vt:variant>
        <vt:i4>0</vt:i4>
      </vt:variant>
      <vt:variant>
        <vt:i4>5</vt:i4>
      </vt:variant>
      <vt:variant>
        <vt:lpwstr>mailto:cheny@qualcomm.com</vt:lpwstr>
      </vt:variant>
      <vt:variant>
        <vt:lpwstr/>
      </vt:variant>
      <vt:variant>
        <vt:i4>4980850</vt:i4>
      </vt:variant>
      <vt:variant>
        <vt:i4>0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Jill Boyce</cp:lastModifiedBy>
  <cp:revision>2</cp:revision>
  <cp:lastPrinted>2012-04-16T22:24:00Z</cp:lastPrinted>
  <dcterms:created xsi:type="dcterms:W3CDTF">2012-10-19T04:28:00Z</dcterms:created>
  <dcterms:modified xsi:type="dcterms:W3CDTF">2012-10-19T04:28:00Z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-642824806</vt:i4>
  </property>
  <property fmtid="{D5CDD505-2E9C-101B-9397-08002B2CF9AE}" pid="3" name="_NewReviewCycle">
    <vt:lpwstr/>
  </property>
  <property fmtid="{D5CDD505-2E9C-101B-9397-08002B2CF9AE}" pid="4" name="_EmailSubject">
    <vt:lpwstr>Draft for syntax table related to layer ID partition reflecting the agreed points in Bog discussion</vt:lpwstr>
  </property>
  <property fmtid="{D5CDD505-2E9C-101B-9397-08002B2CF9AE}" pid="5" name="_AuthorEmail">
    <vt:lpwstr>yekuiw@qti.qualcomm.com</vt:lpwstr>
  </property>
  <property fmtid="{D5CDD505-2E9C-101B-9397-08002B2CF9AE}" pid="6" name="_AuthorEmailDisplayName">
    <vt:lpwstr>Wang, Ye-Kui</vt:lpwstr>
  </property>
  <property fmtid="{D5CDD505-2E9C-101B-9397-08002B2CF9AE}" pid="7" name="_PreviousAdHocReviewCycleID">
    <vt:i4>10893214</vt:i4>
  </property>
  <property fmtid="{D5CDD505-2E9C-101B-9397-08002B2CF9AE}" pid="8" name="_ReviewingToolsShownOnce">
    <vt:lpwstr/>
  </property>
</Properties>
</file>