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F01DE4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6350" r="10795" b="11430"/>
                      <wp:wrapNone/>
                      <wp:docPr id="9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10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pt;margin-top:-27.45pt;width:23.3pt;height:24.6pt;z-index:251656192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">
                      <v:line id="Line 3" o:spid="_x0000_s1027" style="position:absolute;visibility:visible;mso-wrap-style:squar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E4iLcMAAADbAAAADwAAAGRycy9kb3ducmV2LnhtbESPT2sCMRDF7wW/QxjBW80qUspqFPEP&#10;lvZUWzyPm3F3MZksm6jpt+8cCr3N8N6895vFKnun7tTHNrCBybgARVwF23Jt4Ptr//wKKiZkiy4w&#10;GfihCKvl4GmBpQ0P/qT7MdVKQjiWaKBJqSu1jlVDHuM4dMSiXULvMcna19r2+JBw7/S0KF60x5al&#10;ocGONg1V1+PNG8hp507TvX7/OHfbyp5m+eDW2ZjRMK/noBLl9G/+u36zgi/08osMoJe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BOIi3DAAAA2wAAAA8AAAAAAAAAAAAA&#10;AAAAoQIAAGRycy9kb3ducmV2LnhtbFBLBQYAAAAABAAEAPkAAACRAwAAAAA=&#10;" strokecolor="white" strokeweight="12emu"/>
                      <v:line id="Line 4" o:spid="_x0000_s1028" style="position:absolute;visibility:visible;mso-wrap-style:squar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wKHtsEAAADbAAAADwAAAGRycy9kb3ducmV2LnhtbERP32vCMBB+F/Y/hBN809QiY3SNIs6i&#10;bE9zo8+35taWJZfSRI3/vRkM9nYf388rN9EacaHR944VLBcZCOLG6Z5bBZ8f1fwJhA/IGo1jUnAj&#10;D5v1w6TEQrsrv9PlFFqRQtgXqKALYSik9E1HFv3CDcSJ+3ajxZDg2Eo94jWFWyPzLHuUFntODR0O&#10;tOuo+TmdrYIY9qbOK/n69jW8NLpexYPZRqVm07h9BhEohn/xn/uo0/wl/P6SDpDrO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vAoe2wQAAANsAAAAPAAAAAAAAAAAAAAAA&#10;AKECAABkcnMvZG93bnJldi54bWxQSwUGAAAAAAQABAD5AAAAjwMAAAAA&#10;" strokecolor="white" strokeweight="12emu"/>
                      <v:line id="Line 5" o:spid="_x0000_s1029" style="position:absolute;flip:y;visibility:visible;mso-wrap-style:squar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EPwpsIAAADbAAAADwAAAGRycy9kb3ducmV2LnhtbERPTYvCMBC9C/sfwgheRNP1INI1ii4u&#10;7EVE7WG9Dc3YVptJbbJt/fdGELzN433OfNmZUjRUu8Kygs9xBII4tbrgTEFy/BnNQDiPrLG0TAru&#10;5GC5+OjNMda25T01B5+JEMIuRgW591UspUtzMujGtiIO3NnWBn2AdSZ1jW0IN6WcRNFUGiw4NORY&#10;0XdO6fXwbxRcVqfWNOlts0121+S4W69Pw7+9UoN+t/oC4anzb/HL/avD/Ak8fwkHyM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oEPwpsIAAADbAAAADwAAAAAAAAAAAAAA&#10;AAChAgAAZHJzL2Rvd25yZXYueG1sUEsFBgAAAAAEAAQA+QAAAJADAAAAAA==&#10;" strokecolor="white" strokeweight="12emu"/>
                      <v:line id="Line 6" o:spid="_x0000_s1030" style="position:absolute;flip:x;visibility:visible;mso-wrap-style:squar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w9VPcMAAADbAAAADwAAAGRycy9kb3ducmV2LnhtbERPTWvCQBC9C/0PyxS8SN20gpTUVbRY&#10;8CKiyaHehuw0Sc3OxuyaxH/vCoK3ebzPmS16U4mWGldaVvA+jkAQZ1aXnCtIk5+3TxDOI2usLJOC&#10;KzlYzF8GM4y17XhP7cHnIoSwi1FB4X0dS+myggy6sa2JA/dnG4M+wCaXusEuhJtKfkTRVBosOTQU&#10;WNN3QdnpcDEK/pfHzrTZeb1Nd6c02a1Wx9HvXqnha7/8AuGp90/xw73RYf4E7r+EA+T8B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8PVT3DAAAA2wAAAA8AAAAAAAAAAAAA&#10;AAAAoQIAAGRycy9kb3ducmV2LnhtbFBLBQYAAAAABAAEAPkAAACRAwAAAAA=&#10;" strokecolor="white" strokeweight="12emu"/>
                      <v:line id="Line 7" o:spid="_x0000_s1031" style="position:absolute;visibility:visible;mso-wrap-style:squar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3UkLsEAAADbAAAADwAAAGRycy9kb3ducmV2LnhtbERPyWrDMBC9F/IPYgK5NXJMKMWJEkwW&#10;GtpT05LzxJrYJtLIWKqt/n1VKPQ2j7fOehutEQP1vnWsYDHPQBBXTrdcK/j8OD4+g/ABWaNxTAq+&#10;ycN2M3lYY6HdyO80nEMtUgj7AhU0IXSFlL5qyKKfu444cTfXWwwJ9rXUPY4p3BqZZ9mTtNhyamiw&#10;o11D1f38ZRXEcDCX/Chf367dvtKXZXwxZVRqNo3lCkSgGP7Ff+6TTvOX8PtLOkBuf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/dSQuwQAAANsAAAAPAAAAAAAAAAAAAAAA&#10;AKECAABkcnMvZG93bnJldi54bWxQSwUGAAAAAAQABAD5AAAAjwMAAAAA&#10;" strokecolor="white" strokeweight="12emu"/>
                      <v:shape id="Freeform 8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nU++wAAA&#10;ANsAAAAPAAAAZHJzL2Rvd25yZXYueG1sRI9Bi8IwEIXvC/6HMMLe1lRBV6pRRFDEm63eh2Zsis2k&#10;NlG7/nojCHub4b1535v5srO1uFPrK8cKhoMEBHHhdMWlgmO++ZmC8AFZY+2YFPyRh+Wi9zXHVLsH&#10;H+iehVLEEPYpKjAhNKmUvjBk0Q9cQxy1s2sthri2pdQtPmK4reUoSSbSYsWRYLChtaHikt1s5GbD&#10;kz3Q9fdZ5tu99rozuTNKffe71QxEoC78mz/XOx3rj+H9SxxALl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gnU++wAAAANsAAAAPAAAAAAAAAAAAAAAAAJcCAABkcnMvZG93bnJl&#10;di54bWxQSwUGAAAAAAQABAD1AAAAhAMAAAAA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7gUDwQAA&#10;ANsAAAAPAAAAZHJzL2Rvd25yZXYueG1sRE9Ni8IwEL0L/ocwwt40dV2rVKPIgqLIHrZ68TY0Y1tt&#10;JqXJavffG0HwNo/3OfNlaypxo8aVlhUMBxEI4szqknMFx8O6PwXhPLLGyjIp+CcHy0W3M8dE2zv/&#10;0i31uQgh7BJUUHhfJ1K6rCCDbmBr4sCdbWPQB9jkUjd4D+Gmkp9RFEuDJYeGAmv6Lii7pn9GwWjj&#10;x9Uu5ejnIPWXuUzG+9adlProtasZCE+tf4tf7q0O82N4/hIOkIsH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u4FA8EAAADbAAAADwAAAAAAAAAAAAAAAACXAgAAZHJzL2Rvd25y&#10;ZXYueG1sUEsFBgAAAAAEAAQA9QAAAIUDAAAAAA==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tkgwwAAA&#10;ANsAAAAPAAAAZHJzL2Rvd25yZXYueG1sRE9Ni8IwEL0L/ocwgjdN1cWWahRRRA97sbt4HpqxLTaT&#10;0kRb/fWbhYW9zeN9znrbm1o8qXWVZQWzaQSCOLe64kLB99dxkoBwHlljbZkUvMjBdjMcrDHVtuML&#10;PTNfiBDCLkUFpfdNKqXLSzLoprYhDtzNtgZ9gG0hdYtdCDe1nEfRUhqsODSU2NC+pPyePYyCa9LF&#10;81t/PzzeyQdidubic3FSajzqdysQnnr/L/5zn3WYH8PvL+EAufk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ytkgwwAAAANsAAAAPAAAAAAAAAAAAAAAAAJcCAABkcnMvZG93bnJl&#10;di54bWxQSwUGAAAAAAQABAD1AAAAhAMAAAAA&#10;" path="m86,19l82,15,79,15,79,13,76,13,72,13,72,10,69,10,66,10,66,7,64,7,60,7,60,3,57,3,54,3,51,3,47,3,41,3,41,,32,,32,3,26,3,22,3,19,3,19,7,17,7,14,7,10,10,10,13,7,13,4,15,4,19,4,22,4,25,,25,,37,4,37,4,41,4,44,4,47,7,49,7,53,10,53,10,56,10,59,14,59,14,62,17,66,19,68,22,71,26,71,26,75,26,77,29,77,32,80,35,80,35,82,39,82,41,86,44,86,44,89,47,89,51,92,54,92,57,92,57,95,60,95,64,95,64,99,66,99,69,99,76,99,76,101,79,101,86,101,94,101,101,101,104,101,104,99,107,99,111,99,113,95,116,95,116,92,119,89,123,86,123,82,126,80,126,77,126,68,126,66,123,66,123,62,123,59,119,59,119,56,119,53,119,49,116,49,116,47,113,44,113,41,111,41,107,34,104,32,101,32,98,28,98,25,94,22,91,22,88,19,86,19,82,19,79,19,76,15,72,15,72,13,69,13,66,13,64,10,60,10,57,10,54,7,47,7,41,7,39,3,32,3,32,7,29,7,26,7,22,7,19,10,17,10,14,13,10,15,7,19,7,22,4,25,4,37,7,37,7,41,7,44,10,47,10,49,10,53,14,53,14,56,17,59,17,62,19,62,22,66,22,68,26,68,26,71,29,71,29,75,32,77,35,77,39,80,41,82,44,82,47,86,51,86,51,89,54,89,57,89,57,92,60,92,64,92,66,92,66,95,69,95,72,95,76,95,76,99,79,99,86,99,88,99,94,99,98,99,101,99,104,95,107,95,111,92,113,92,116,89,116,86,119,82,119,80,119,77,123,75,123,71,119,71,119,68,119,66,119,62,119,59,116,59,116,56,116,53,113,53,113,49,113,47,111,44,107,44,107,41,104,41,104,37,101,34,98,32,94,28,91,28,91,25,88,22,86,22,82,22,82,19,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ji44xQAA&#10;ANsAAAAPAAAAZHJzL2Rvd25yZXYueG1sRI9Ba8JAEIXvBf/DMkIvRTf2IG10FbUEvbTQKOpxyI5J&#10;MDsbsqum/75zKPQ2w3vz3jfzZe8adacu1J4NTMYJKOLC25pLA4d9NnoDFSKyxcYzGfihAMvF4GmO&#10;qfUP/qZ7HkslIRxSNFDF2KZah6Iih2HsW2LRLr5zGGXtSm07fEi4a/Rrkky1w5qlocKWNhUV1/zm&#10;DOSn7fl9+7W+fZZTt8OPY/ayyTJjnof9agYqUh//zX/XOyv4Aiu/yAB6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KOLjjFAAAA2wAAAA8AAAAAAAAAAAAAAAAAlwIAAGRycy9k&#10;b3ducmV2LnhtbFBLBQYAAAAABAAEAPUAAACJAwAAAAA=&#10;" path="m293,166l293,159,293,162,290,162,290,166,290,169,290,172,290,175,288,178,288,181,288,184,284,188,284,191,281,191,281,193,278,197,278,200,274,203,271,206,268,209,266,209,266,212,262,212,259,215,256,218,253,218,249,222,246,222,243,222,241,225,237,225,234,227,231,227,227,227,224,227,221,227,219,231,215,231,212,231,187,231,184,231,180,227,174,227,172,227,168,227,165,227,162,225,159,225,155,225,152,225,149,222,147,222,143,222,140,222,140,218,137,218,134,218,130,215,127,215,125,212,122,212,118,212,118,209,115,209,112,209,112,206,108,206,105,203,102,203,100,200,96,200,96,197,93,197,90,193,87,193,83,191,80,188,78,188,78,184,75,184,75,181,71,181,68,178,65,175,61,175,61,172,53,166,53,162,49,159,46,159,46,156,37,147,37,144,34,141,32,141,32,138,29,135,29,132,25,128,22,125,22,122,19,120,19,116,16,113,16,110,12,107,12,103,12,101,9,101,9,98,9,96,9,92,7,92,7,89,7,87,7,83,7,80,4,77,4,74,4,70,4,55,4,53,7,49,7,46,7,43,7,40,9,40,9,36,9,34,12,31,12,28,16,24,16,21,19,21,19,18,22,15,25,12,29,9,34,6,34,2,37,2,41,,32,2,29,2,29,6,25,6,25,9,19,15,16,18,12,21,12,24,9,28,9,31,7,31,7,34,7,36,4,36,4,40,4,43,4,46,4,49,,49,,53,,55,,74,,77,,80,4,80,4,83,4,87,4,89,4,92,4,96,7,96,7,98,7,101,9,103,9,107,9,110,12,110,12,113,12,116,16,116,16,120,19,122,19,125,22,128,22,132,25,135,29,138,29,141,34,144,34,147,37,154,41,156,44,159,49,166,53,169,55,172,58,175,61,178,68,181,71,184,71,188,75,188,78,191,80,193,83,193,87,197,90,200,93,200,96,200,96,203,100,203,102,206,105,209,108,209,112,209,112,212,115,212,118,212,118,215,122,215,125,218,127,218,130,218,134,222,137,222,140,222,143,225,147,225,149,225,152,227,155,227,159,227,162,227,162,231,165,231,168,231,172,231,174,231,177,231,180,234,187,234,190,234,212,234,215,234,219,234,221,231,224,231,231,231,234,231,237,231,237,227,241,227,243,227,246,225,249,225,253,222,256,222,259,222,259,218,262,218,262,215,266,215,268,215,268,212,271,212,271,209,274,209,278,206,278,203,281,200,284,197,284,193,288,191,288,188,290,184,290,181,293,178,293,175,293,172,293,169,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EcZ+wQAA&#10;ANsAAAAPAAAAZHJzL2Rvd25yZXYueG1sRE9Ni8IwEL0L/ocwwt5s6oKrVqOIIHjwsiqot7EZ22oz&#10;6TZZ7e6vN4LgbR7vcyazxpTiRrUrLCvoRTEI4tTqgjMFu+2yOwThPLLG0jIp+CMHs2m7NcFE2zt/&#10;023jMxFC2CWoIPe+SqR0aU4GXWQr4sCdbW3QB1hnUtd4D+GmlJ9x/CUNFhwacqxokVN63fwaBf3B&#10;/25/Sdd4+lkejnG1GBLJtVIfnWY+BuGp8W/xy73SYf4Inr+EA+T0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hHGfsEAAADbAAAADwAAAAAAAAAAAAAAAACXAgAAZHJzL2Rvd25y&#10;ZXYueG1sUEsFBgAAAAAEAAQA9QAAAIUDAAAAAA=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3,95,297,95,299,99,302,104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6,244,346,238,349,235,349,210,346,206,346,204,346,201,346,197,346,194,346,188,344,185,344,182,344,179,340,176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dmKYwAAA&#10;ANsAAAAPAAAAZHJzL2Rvd25yZXYueG1sRE/Pa8IwFL4L+x/CG+xmUxWk64wigkzYyToouz2aZ1Ns&#10;XkqTtd3+enMQPH58vze7ybZioN43jhUskhQEceV0w7WC78txnoHwAVlj65gU/JGH3fZltsFcu5HP&#10;NBShFjGEfY4KTAhdLqWvDFn0ieuII3d1vcUQYV9L3eMYw20rl2m6lhYbjg0GOzoYqm7Fr1XwM3wW&#10;kt/3qdWyXGVUTtevf6PU2+u0/wARaApP8cN90gqWcX38En+A3N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ldmKYwAAAANsAAAAPAAAAAAAAAAAAAAAAAJcCAABkcnMvZG93bnJl&#10;di54bWxQSwUGAAAAAAQABAD1AAAAhAMAAAAA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7,12,150,12,147,12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3,352,57,357,60,361,63,361,65,364,65,367,69,370,72,370,72,373,78,376,78,379,82,379,85,382,87,386,90,386,94,389,97,391,100,393,103,393,107,397,110,397,112,400,115,400,119,403,122,403,129,406,129,409,132,409,137,409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7,382,340,379,344,379,346,376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3,30,100,34,97,34,94,37,90,37,87,40,85,42,82,42,82,46,78,46,72,52,69,55,65,59,63,61,60,64,57,68,53,71,50,74,50,76,47,76,43,80,43,83,40,86,38,89,35,93,35,95,31,98,31,102,28,104,28,107,25,109,25,113,22,116,22,119,18,119,18,122,16,126,16,128,16,131,13,134,13,141,10,147,10,150,6,153,6,156,6,160,6,162,3,165,3,168,3,172,3,175,,178,,181,,184,,187,,190,,199,,203,,228,,231,,237,,240,,243,,246,,250,3,252,3,255,3,258,3,262,3,265,6,267,6,271,6,274,10,277,10,280,10,286,13,289,16,296,16,299,16,302,18,305,18,308,22,311,25,314,25,320,28,320,28,327,31,327,31,330,35,333,35,336,38,339,40,342,40,345,43,348,47,348,50,352,50,354,53,357,57,361,60,364,63,367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52,373,356,373,359,367,362,364,366,361,368,357,374,352,374,348,378,348,381,345,384,342,384,339,387,336,387,333,391,330,393,327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09,134,409,131,409,128,406,126,403,122,403,119,399,116,399,113,396,109,396,107,393,104,393,102,391,98,387,95,387,93,384,89,384,86,381,83,378,83,378,80,374,76,371,74,371,71,368,68,366,68,362,64,362,61,359,59,352,55,352,52,346,46,344,46,340,42,337,42,334,40,331,37,327,34,324,34,321,34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6falxAAA&#10;ANsAAAAPAAAAZHJzL2Rvd25yZXYueG1sRI9PawIxFMTvgt8hPKEX0aweSlnNLiIIPbXVrrS9PTZv&#10;/9DNS0hSXb+9KRR6HGbmN8y2HM0gLuRDb1nBapmBIK6t7rlVUL0fFk8gQkTWOFgmBTcKUBbTyRZz&#10;ba98pMsptiJBOOSooIvR5VKGuiODYWkdcfIa6w3GJH0rtcdrgptBrrPsURrsOS106GjfUf19+jEK&#10;dO/Prqle/ef89hIOzcfX+OadUg+zcbcBEWmM/+G/9rNWsF7B75f0A2Rx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en2pcQAAADbAAAADwAAAAAAAAAAAAAAAACXAgAAZHJzL2Rv&#10;d25yZXYueG1sUEsFBgAAAAAEAAQA9QAAAIgDAAAAAA==&#10;" path="m321,31l321,31,319,31,319,27,315,24,309,21,305,21,297,18,293,15,290,15,287,15,284,12,280,12,277,9,274,9,272,9,268,5,255,3,252,3,250,3,247,3,243,3,237,,227,,221,,200,,196,,186,,183,,178,3,180,3,178,3,174,3,171,3,159,5,147,9,144,9,144,12,137,12,134,15,132,15,129,15,125,18,122,18,112,24,110,24,107,27,103,31,100,31,97,34,90,37,87,39,85,43,82,43,78,46,75,49,72,49,69,56,65,58,63,58,63,61,60,65,57,68,53,71,50,73,50,77,47,80,43,83,40,83,40,90,38,92,38,90,35,92,35,95,31,99,28,106,25,113,22,116,22,119,18,123,18,125,18,128,16,131,13,138,13,141,13,147,10,150,10,153,10,157,6,159,6,162,6,165,6,169,3,172,3,175,3,178,3,184,3,187,3,196,3,194,,200,,225,3,228,3,230,3,234,3,243,3,247,6,255,6,259,6,262,10,271,13,274,13,277,13,281,13,283,16,286,16,289,18,293,18,296,18,299,22,302,22,305,25,308,25,311,28,315,28,317,31,324,35,327,38,330,40,333,43,339,47,342,47,345,50,349,53,349,57,354,60,358,63,361,65,364,69,367,72,370,75,373,78,376,85,379,85,383,90,383,94,386,90,386,94,388,97,388,100,390,103,390,107,394,110,394,112,397,115,397,115,400,122,403,125,403,129,406,132,406,134,409,137,409,141,409,144,412,144,409,147,412,150,412,174,419,178,419,178,421,183,421,186,421,190,421,193,421,227,421,230,421,237,421,243,421,247,419,250,419,262,416,265,416,274,412,277,409,277,412,287,409,290,406,293,406,297,403,299,403,302,400,305,400,309,397,309,400,312,397,315,394,319,394,319,390,321,390,324,388,327,388,337,383,334,383,327,386,324,388,321,388,319,390,315,394,312,394,309,397,312,397,309,397,305,400,302,400,299,400,297,403,293,403,290,406,287,406,277,409,274,412,265,412,262,416,250,419,243,419,240,419,243,419,237,419,230,419,227,421,193,421,190,419,186,419,183,419,180,419,178,419,174,419,150,412,147,412,150,412,144,409,141,409,141,406,137,406,132,406,129,403,122,400,119,400,115,397,112,394,110,394,107,390,103,390,100,388,97,388,97,386,94,383,90,383,87,379,85,376,78,373,75,370,72,367,69,364,65,364,65,361,63,358,60,354,53,349,50,345,50,342,47,342,43,339,40,333,38,330,35,324,35,320,31,317,28,315,28,311,25,308,25,305,22,302,22,299,22,296,18,293,18,289,16,286,16,283,16,281,13,277,13,274,10,271,13,271,10,262,6,259,6,255,6,243,3,243,3,234,3,230,3,228,3,225,3,200,3,196,3,187,3,184,3,178,6,175,6,172,6,169,6,165,6,162,10,159,10,157,10,153,13,150,10,150,13,147,16,141,16,138,18,131,18,128,22,125,22,123,22,119,25,116,25,113,28,106,35,101,35,95,38,95,40,92,40,90,43,86,47,83,47,80,50,77,53,73,57,71,60,68,60,65,63,65,65,61,65,58,69,56,75,52,78,49,78,46,82,46,85,43,87,43,90,39,97,34,100,34,103,31,107,27,110,27,112,24,122,21,125,21,129,18,132,18,134,15,132,15,137,15,141,12,141,15,144,12,150,9,147,9,159,9,159,5,171,5,174,5,178,3,180,3,183,3,186,3,196,3,200,,221,,225,3,237,3,243,3,247,3,243,3,250,5,252,5,255,5,268,9,272,9,274,12,277,12,280,12,284,15,284,12,287,15,290,15,293,18,297,18,305,24,309,24,312,27,315,27,319,31,321,34,321,31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wAtFxQAA&#10;ANsAAAAPAAAAZHJzL2Rvd25yZXYueG1sRI9PawIxFMTvBb9DeEJvNesq/lmNUkorHiq2Wuj1sXlu&#10;Fjcv203U9dsboeBxmJnfMPNlaytxpsaXjhX0ewkI4tzpkgsFP/uPlwkIH5A1Vo5JwZU8LBedpzlm&#10;2l34m867UIgIYZ+hAhNCnUnpc0MWfc/VxNE7uMZiiLIppG7wEuG2kmmSjKTFkuOCwZreDOXH3ckq&#10;+BxtN4Pt+186XE2HtaH94CsZ/yr13G1fZyACteER/m+vtYI0hfuX+APk4gY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XAC0XFAAAA2wAAAA8AAAAAAAAAAAAAAAAAlwIAAGRycy9k&#10;b3ducmV2LnhtbFBLBQYAAAAABAAEAPUAAACJAwAAAAA=&#10;" path="m341,386l344,382,344,379,350,376,356,373,356,370,366,364,366,361,370,357,372,354,375,352,378,348,382,345,382,342,385,339,391,333,391,330,395,323,397,320,400,318,400,314,400,311,403,308,403,305,407,302,407,299,410,296,410,292,410,289,413,289,413,286,413,284,417,277,417,274,417,271,419,267,419,265,419,262,422,258,422,252,422,250,425,243,425,240,425,237,425,224,425,221,425,206,425,203,425,194,425,187,425,190,425,184,422,178,422,175,422,168,419,165,419,162,419,160,417,156,417,153,417,150,413,144,413,141,413,138,410,134,410,131,407,128,407,126,403,122,403,119,403,116,400,113,400,109,397,107,395,104,395,102,391,98,391,95,385,93,385,86,382,86,378,80,372,74,372,76,372,74,370,71,366,68,366,64,363,61,360,61,356,55,353,55,348,49,344,46,341,42,338,42,335,40,331,37,328,37,325,34,325,37,328,30,325,30,323,27,319,27,316,24,306,21,303,18,297,15,294,15,291,12,288,12,291,12,284,12,281,8,278,8,276,8,272,8,276,8,269,6,266,6,251,3,247,3,244,,241,,237,,231,,225,,204,,200,,194,,190,,187,,182,3,184,3,178,3,173,3,170,3,166,6,163,6,161,6,158,8,154,8,151,8,145,12,141,12,138,12,136,15,133,15,126,18,123,21,119,21,116,24,114,24,111,27,104,30,101,34,94,37,91,40,86,42,82,46,76,52,73,52,69,59,67,61,64,61,57,68,57,71,54,74,51,74,51,76,47,80,44,83,44,86,42,89,39,93,39,95,35,98,35,102,32,104,32,107,29,107,26,113,22,116,22,119,22,122,20,126,20,128,17,131,17,134,17,138,14,141,14,144,10,156,7,162,7,165,7,168,4,178,4,181,4,184,4,187,4,190,4,199,4,197,,203,,228,4,231,4,237,4,240,4,233,4,237,4,231,4,228,4,203,4,199,4,190,4,187,4,184,7,181,7,178,7,168,7,165,10,162,10,160,10,156,14,147,17,144,17,141,17,134,17,138,20,131,20,128,22,128,22,126,22,122,26,119,26,116,29,113,29,109,32,107,32,104,35,102,39,98,39,95,42,93,42,89,44,86,47,86,47,80,51,80,54,76,54,74,57,71,61,68,64,64,67,61,69,59,76,55,76,52,82,49,86,46,89,42,91,40,94,37,101,34,104,34,107,30,111,27,116,27,116,24,119,24,123,21,126,21,133,18,136,15,138,15,141,15,145,12,151,12,154,8,158,8,163,6,161,8,163,8,170,6,173,6,182,3,184,3,187,3,190,3,194,3,200,3,204,,225,,229,3,237,3,234,3,241,3,244,3,247,3,251,3,266,8,269,8,269,6,272,8,276,8,278,12,281,12,284,12,288,15,291,15,294,15,297,18,301,18,303,21,306,21,316,27,319,27,323,27,325,30,328,34,325,30,325,34,328,37,331,40,335,40,338,42,341,46,338,46,341,46,348,49,350,55,353,59,360,61,363,64,363,68,366,68,370,71,370,74,372,76,378,80,382,86,385,89,385,93,388,98,391,98,391,104,395,104,397,107,397,109,400,113,400,116,400,119,403,122,407,126,407,128,407,131,410,134,410,138,410,141,413,144,413,150,417,153,417,156,417,160,419,162,419,165,419,168,422,175,422,178,422,187,422,190,422,194,422,203,425,206,425,221,422,224,422,237,422,233,422,237,422,243,422,250,422,252,419,258,419,262,419,265,417,267,417,271,417,274,413,277,413,284,410,286,410,289,407,292,407,296,407,299,407,302,403,305,400,308,400,311,400,314,397,318,397,320,395,323,391,327,388,330,388,333,385,339,382,342,378,345,375,348,375,352,375,348,370,354,370,357,366,361,363,361,356,370,353,370,350,376,344,379,341,382,338,386,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FqafwQAA&#10;ANsAAAAPAAAAZHJzL2Rvd25yZXYueG1sRI9Bi8IwFITvwv6H8Ba82VQFka5p0RXB41qL7PHRPNti&#10;81KarHb99UYQPA4z8w2zygbTiiv1rrGsYBrFIIhLqxuuFBTH3WQJwnlkja1lUvBPDrL0Y7TCRNsb&#10;H+ia+0oECLsEFdTed4mUrqzJoItsRxy8s+0N+iD7SuoebwFuWjmL44U02HBYqLGj75rKS/5nFNy3&#10;Z9yQdHw/tcVPsf3NK1PmSo0/h/UXCE+Df4df7b1WMJvD80v4ATJ9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Ramn8EAAADbAAAADwAAAAAAAAAAAAAAAACXAgAAZHJzL2Rvd25y&#10;ZXYueG1sUEsFBgAAAAAEAAQA9QAAAIUDAAAAAA==&#10;" path="m0,210l0,213,,216,,220,3,228,3,232,3,235,6,237,6,241,6,244,10,256,13,259,13,262,13,266,16,269,16,272,16,275,18,278,18,281,22,284,22,288,22,284,25,290,28,293,28,297,35,303,35,306,38,309,40,312,40,315,43,318,43,322,47,322,50,324,53,327,53,331,60,334,63,337,63,340,65,343,72,349,78,352,82,356,85,359,94,361,90,361,94,363,97,363,97,367,100,367,103,370,107,370,112,373,115,376,119,376,122,379,125,379,129,382,132,382,134,385,134,382,137,385,144,389,144,385,147,389,150,389,166,394,169,394,171,394,178,397,180,397,183,397,193,397,205,397,208,397,215,397,218,397,227,397,230,397,237,397,243,397,250,394,252,394,272,389,274,389,277,385,277,389,280,385,284,385,287,382,287,385,290,382,293,382,297,379,299,379,302,376,305,376,315,370,319,370,321,367,327,363,327,361,331,361,337,359,340,356,344,352,346,352,349,349,352,343,356,343,362,337,362,334,368,331,368,327,374,322,378,322,378,318,381,315,384,312,384,309,387,303,391,300,393,297,396,293,396,290,399,284,403,281,403,278,406,275,406,272,409,269,406,269,409,266,409,262,413,259,413,256,413,254,415,250,418,232,421,228,421,225,421,222,425,213,425,207,425,201,425,191,425,188,425,176,425,173,425,164,425,160,425,154,421,151,421,148,421,145,421,142,421,138,418,135,415,114,413,111,413,108,413,104,409,101,409,98,406,96,406,92,403,89,403,86,399,86,396,77,393,74,393,72,391,68,391,65,387,63,384,59,384,56,381,53,378,46,374,46,371,44,371,41,368,38,366,34,366,31,362,31,359,29,352,22,346,16,344,16,340,12,337,10,331,7,327,4,324,,321,4,321,7,324,4,327,4,331,7,334,10,337,12,340,16,344,16,346,19,349,22,352,25,359,29,359,31,362,34,366,38,368,41,371,44,374,46,374,50,381,56,384,59,384,63,387,65,391,68,391,72,393,74,393,77,396,79,399,86,403,89,403,92,406,98,409,101,409,108,409,104,409,111,413,111,413,114,413,117,418,135,418,138,418,142,421,145,421,148,421,151,421,157,421,160,421,167,421,173,425,176,425,188,421,191,421,201,421,207,421,213,418,222,418,225,418,228,418,232,413,247,413,254,409,256,409,262,406,266,406,272,403,275,399,278,399,281,396,288,393,290,393,293,391,300,387,303,384,309,381,312,381,315,378,315,374,318,374,322,368,327,366,331,362,334,359,337,356,340,352,343,346,349,344,349,344,352,340,356,337,356,331,359,327,361,324,363,321,367,319,367,315,370,305,373,302,376,299,376,297,379,293,379,290,382,287,382,284,385,280,385,277,385,274,389,272,389,252,394,250,394,243,394,237,394,230,394,225,397,227,397,218,397,215,397,208,397,205,397,196,397,193,394,186,394,180,394,171,394,169,394,166,392,150,389,147,389,144,385,137,385,134,382,132,382,129,379,125,379,122,376,119,376,115,373,112,373,107,370,107,367,103,367,100,363,97,363,94,361,85,356,82,356,78,352,75,349,65,340,63,337,60,334,57,327,53,327,50,324,50,322,47,318,43,315,40,312,38,309,38,306,35,303,28,293,28,290,25,288,25,284,22,281,22,278,18,275,18,272,16,266,16,262,13,259,13,256,10,254,13,254,10,244,6,241,6,237,6,235,3,232,3,228,3,220,3,216,,213,,207,,203,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ndjcxAAA&#10;ANsAAAAPAAAAZHJzL2Rvd25yZXYueG1sRI9Pi8IwFMTvwn6H8Ba8yJpaFpGuUZYVQdSLfy7eHsmz&#10;rTYvpYla/fQbQfA4zMxvmPG0tZW4UuNLxwoG/QQEsXam5FzBfjf/GoHwAdlg5ZgU3MnDdPLRGWNm&#10;3I03dN2GXEQI+wwVFCHUmZReF2TR911NHL2jayyGKJtcmgZvEW4rmSbJUFosOS4UWNNfQfq8vVgF&#10;y+EadY8Py/zw2OnTKp3tB3xSqvvZ/v6ACNSGd/jVXhgF6Tc8v8QfIC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J3Y3MQAAADbAAAADwAAAAAAAAAAAAAAAACXAgAAZHJzL2Rv&#10;d25yZXYueG1sUEsFBgAAAAAEAAQA9QAAAIgDAAAAAA==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4,249,349,243,352,243,356,240,356,237,362,230,366,227,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gbCmvwAA&#10;ANsAAAAPAAAAZHJzL2Rvd25yZXYueG1sRI/RisIwFETfF/yHcIV9W1MrilSjqCD4Jlv9gGtzbYvN&#10;TUmixr/fCMI+DjNzhlmuo+nEg5xvLSsYjzIQxJXVLdcKzqf9zxyED8gaO8uk4EUe1qvB1xILbZ/8&#10;S48y1CJB2BeooAmhL6T0VUMG/cj2xMm7WmcwJOlqqR0+E9x0Ms+ymTTYclposKddQ9WtvBsFl4mO&#10;8ph7vpauivU2P5rtVCr1PYybBYhAMfyHP+2DVpBP4f0l/QC5+g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CBsKa/AAAA2wAAAA8AAAAAAAAAAAAAAAAAlwIAAGRycy9kb3ducmV2&#10;LnhtbFBLBQYAAAAABAAEAPUAAACDAwAAAAA=&#10;" path="m346,217l346,214,343,217,340,217,338,220,334,220,331,223,328,223,325,226,321,226,321,230,318,230,315,230,313,230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4,180,81,177,79,177,76,174,72,171,72,167,69,167,66,164,66,162,63,158,59,155,57,152,54,149,51,143,47,140,44,140,44,136,41,133,41,130,37,128,34,124,34,121,32,121,32,118,29,115,29,111,25,109,25,106,22,102,22,99,22,96,19,94,19,90,16,90,16,87,12,84,12,81,12,77,12,75,10,72,10,68,10,65,7,62,7,59,7,56,7,53,7,50,4,47,4,41,4,31,4,28,4,9,4,6,4,,,,,4,,12,,16,,22,,31,,34,,41,,43,,47,4,50,4,53,4,56,4,59,4,62,7,65,7,68,7,72,7,75,10,77,10,81,12,84,12,87,12,90,16,90,16,96,19,99,19,102,22,106,22,109,25,111,25,115,29,118,29,121,32,124,32,128,34,130,37,130,37,133,41,136,41,140,44,143,47,146,51,149,54,152,59,162,63,162,72,174,72,177,76,177,81,183,84,183,88,186,88,189,91,189,94,192,97,196,101,198,104,198,106,201,109,201,113,205,116,208,119,211,123,211,126,214,128,214,131,217,135,217,138,220,141,220,144,223,148,223,151,226,153,226,156,230,160,230,163,230,165,233,168,233,172,233,174,235,177,235,180,235,187,237,190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IBP8xAAA&#10;ANsAAAAPAAAAZHJzL2Rvd25yZXYueG1sRI/BasJAEIbvBd9hGaG3ZtMURFJXKRbBQi+J7aG3aXZM&#10;QrOzaXaN8e2dg+Bx+Of/Zr7VZnKdGmkIrWcDz0kKirjytuXawNdh97QEFSKyxc4zGbhQgM169rDC&#10;3PozFzSWsVYC4ZCjgSbGPtc6VA05DInviSU7+sFhlHGotR3wLHDX6SxNF9phy3KhwZ62DVV/5ckJ&#10;BfXL/+eu/33/3v74KX60xdFfjHmcT2+voCJN8b58a++tgUyeFRfxAL2+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yAT/MQAAADbAAAADwAAAAAAAAAAAAAAAACXAgAAZHJzL2Rv&#10;d25yZXYueG1sUEsFBgAAAAAEAAQA9QAAAIgDAAAAAA==&#10;" path="m0,0l4,3,4,7,4,9,7,12,7,16,7,19,10,22,10,25,14,28,14,31,14,34,17,34,17,38,17,41,20,44,20,46,22,50,22,53,26,56,26,59,29,62,29,65,32,68,32,72,35,75,35,78,39,80,39,84,42,84,42,87,44,90,44,93,47,97,51,99,51,102,54,106,54,109,57,109,57,112,60,114,64,118,64,121,67,124,69,127,69,131,72,133,76,136,79,140,79,142,82,145,86,147,89,151,89,154,94,160,82,160,82,164,67,164,67,160,60,160,57,160,57,164,60,166,60,169,64,169,64,172,67,176,67,179,69,182,69,185,72,188,72,191,76,191,76,194,76,198,79,200,82,203,82,206,86,210,86,213,89,213,89,216,91,219,91,222,94,225,98,228,101,232,101,235,104,235,104,237,107,241,111,244,114,247,114,250,116,253,119,256,123,259,123,262,128,266,131,269,131,271,140,278,143,281,147,288,150,288,153,290,157,293,160,296,162,300,165,303,169,305,172,305,172,309,175,309,175,312,178,312,182,315,184,318,187,318,190,322,194,324,197,324,200,327,204,330,207,330,209,334,212,334,209,337,207,337,204,340,200,340,200,343,197,343,194,343,190,346,187,346,184,349,182,349,178,349,175,349,175,352,172,352,169,352,165,352,162,356,160,356,157,356,153,356,153,358,157,358,157,361,160,361,162,365,165,368,169,371,172,371,172,374,175,374,178,377,182,380,184,380,187,383,190,383,190,386,194,386,197,390,200,392,204,392,207,395,209,399,212,399,216,402,219,402,222,405,225,405,229,408,231,408,234,411,237,411,241,414,244,414,247,417,250,417,254,420,256,420,259,424,262,424,266,427,269,427,272,429,276,429,278,431,281,431,284,431,288,435,291,438,294,438,297,438,301,441,303,441,309,444,313,444,316,447,319,447,323,447,325,450,328,450,331,450,335,450,338,453,344,453,344,457,348,457,350,457,353,460,356,460,360,460,363,462,366,462,370,462,372,462,375,465,378,465,382,469,382,465,378,465,375,462,372,462,370,460,366,460,363,460,363,457,360,457,360,453,356,453,353,450,350,450,348,450,348,447,344,447,341,444,338,444,335,441,331,441,331,438,328,438,325,438,325,435,323,435,323,431,319,431,316,431,316,429,313,429,309,429,309,427,306,427,306,424,303,424,301,424,301,420,297,420,297,417,294,417,291,414,288,414,288,411,284,411,281,408,278,405,276,405,272,402,269,402,266,399,262,395,259,395,259,392,256,392,254,390,250,386,247,386,247,383,244,383,244,380,241,380,244,380,247,380,250,377,254,377,256,374,259,374,262,374,262,371,266,371,269,371,272,371,272,368,276,368,278,365,281,365,284,365,284,361,288,361,288,358,291,358,294,358,297,356,297,352,294,352,291,352,288,349,284,349,281,346,278,343,276,343,272,340,269,340,266,340,266,337,262,337,259,334,256,334,254,330,250,330,250,327,247,327,247,324,244,324,241,324,237,322,234,322,234,318,231,318,229,315,225,315,222,312,219,312,219,309,216,309,212,309,212,305,209,303,207,303,204,300,200,296,197,293,194,293,190,290,187,290,187,288,184,288,184,284,178,281,175,281,175,278,172,278,169,275,165,271,162,271,160,269,157,266,157,262,153,262,143,253,140,253,137,250,137,247,131,241,128,241,126,237,119,232,116,228,114,225,119,225,123,225,131,225,131,222,137,222,140,222,143,222,147,222,150,222,153,219,160,219,165,219,169,219,172,219,178,219,178,216,182,216,184,216,187,216,190,216,194,213,197,213,194,213,190,210,187,206,187,203,184,203,182,200,178,200,172,194,169,191,165,191,162,188,162,185,157,185,157,182,153,179,150,179,143,172,140,169,137,166,135,164,128,160,128,157,126,154,123,154,123,151,116,145,114,145,111,142,107,140,107,136,104,136,89,121,86,114,82,112,79,109,76,106,69,99,67,97,64,93,64,90,60,87,57,84,54,80,54,78,51,75,47,72,44,68,44,65,42,65,42,62,39,59,35,56,32,53,32,50,29,50,29,46,29,44,26,41,26,38,22,34,20,31,17,28,17,25,14,22,14,19,10,16,7,12,7,9,4,7,4,3,,0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QDGqxAAA&#10;ANsAAAAPAAAAZHJzL2Rvd25yZXYueG1sRI9Ba8JAFITvQv/D8gredKOi1OgqpSCI9mIa9frMPpPQ&#10;7Ns0u2r6711B8DjMfDPMfNmaSlypcaVlBYN+BII4s7rkXEH6s+p9gHAeWWNlmRT8k4Pl4q0zx1jb&#10;G+/omvhchBJ2MSoovK9jKV1WkEHXtzVx8M62MeiDbHKpG7yFclPJYRRNpMGSw0KBNX0VlP0mF6Ng&#10;uE/HqcxHm++/Y3LYngab6LSdKNV9bz9nIDy1/hV+0msduCk8voQfIB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kAxqsQAAADbAAAADwAAAAAAAAAAAAAAAACXAgAAZHJzL2Rv&#10;d25yZXYueG1sUEsFBgAAAAAEAAQA9QAAAIgDAAAAAA==&#10;" path="m50,99l50,102,50,105,53,105,53,109,57,111,60,111,63,114,67,114,75,114,79,114,82,114,82,111,85,111,85,109,88,109,88,105,92,105,92,102,92,15,82,15,82,,132,,132,15,122,15,119,15,119,109,119,114,119,117,116,117,116,121,114,121,114,124,110,126,110,130,107,130,104,133,100,136,97,139,94,139,92,139,92,143,88,143,85,143,82,145,79,145,72,145,57,145,53,145,50,145,47,145,45,145,45,143,41,143,38,143,38,139,35,139,32,139,32,136,28,136,25,133,22,133,22,130,20,130,20,126,16,124,13,124,13,121,13,117,10,117,10,114,10,111,10,109,7,109,7,15,,15,,,60,,60,15,53,15,50,15,50,102,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X4GKwgAA&#10;ANsAAAAPAAAAZHJzL2Rvd25yZXYueG1sRE9ba8IwFH4X9h/CGexN021QXGcUGQwKo8KquD0emmNT&#10;bE5Kk/Xy783DwMeP777ZTbYVA/W+cazgeZWAIK6cbrhWcDp+LtcgfEDW2DomBTN52G0fFhvMtBv5&#10;m4Yy1CKGsM9QgQmhy6T0lSGLfuU64shdXG8xRNjXUvc4xnDbypckSaXFhmODwY4+DFXX8s8qOH/9&#10;lrkpTP6j0+l8PeTFXJRvSj09Tvt3EIGmcBf/u3Ot4DWuj1/iD5DbG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NfgYrCAAAA2wAAAA8AAAAAAAAAAAAAAAAAlwIAAGRycy9kb3du&#10;cmV2LnhtbFBLBQYAAAAABAAEAPUAAACGAwAAAAA=&#10;" path="m113,99l113,106,113,108,111,108,111,111,111,114,107,114,107,118,104,121,104,123,101,123,101,127,97,127,97,130,94,130,91,130,91,133,89,133,85,133,82,136,79,136,76,136,69,136,69,140,54,140,54,136,47,136,44,136,42,136,38,136,38,133,35,133,32,133,32,130,29,130,25,130,25,127,22,127,22,123,19,123,19,121,17,118,13,118,13,114,10,111,10,108,10,106,10,12,10,9,7,9,7,6,,6,,,50,,50,6,47,6,44,6,44,9,44,102,44,106,47,106,47,108,50,111,54,111,54,114,57,114,60,114,64,114,72,114,79,114,82,111,85,111,89,108,89,106,91,106,91,102,91,99,91,12,91,9,91,6,89,6,82,6,82,,126,,126,6,116,6,116,9,113,9,113,12,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U4hjwgAA&#10;ANsAAAAPAAAAZHJzL2Rvd25yZXYueG1sRI9Ba8JAFITvBf/D8gq91Y0WSkhdRZSAPRrFXh/Z12xi&#10;9m3Irkn6792C4HGYmW+Y1WayrRio97VjBYt5AoK4dLrmSsH5lL+nIHxA1tg6JgV/5GGznr2sMNNu&#10;5CMNRahEhLDPUIEJocuk9KUhi37uOuLo/breYoiyr6TucYxw28plknxKizXHBYMd7QyV1+JmFey/&#10;86aQzW77047XfZOn0lzSQam312n7BSLQFJ7hR/ugFXws4P9L/AFyf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pTiGPCAAAA2wAAAA8AAAAAAAAAAAAAAAAAlwIAAGRycy9kb3du&#10;cmV2LnhtbFBLBQYAAAAABAAEAPUAAACGAwAAAAA=&#10;" path="m56,124l56,126,56,130,65,130,65,143,,143,,130,10,130,10,126,13,126,13,15,10,15,,15,,,65,,65,15,56,15,56,124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Jg9owwAA&#10;ANsAAAAPAAAAZHJzL2Rvd25yZXYueG1sRI/disIwFITvF3yHcATv1tSfXbQaRUTFGxdafYBDc2yL&#10;zUltYq1vv1kQ9nKYmW+Y5bozlWipcaVlBaNhBII4s7rkXMHlvP+cgXAeWWNlmRS8yMF61ftYYqzt&#10;kxNqU5+LAGEXo4LC+zqW0mUFGXRDWxMH72obgz7IJpe6wWeAm0qOo+hbGiw5LBRY07ag7JY+TKDM&#10;b5N7dtSbn8cuSg5fp2kq26lSg363WYDw1Pn/8Lt91AomY/j7En6AXP0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9Jg9owwAAANsAAAAPAAAAAAAAAAAAAAAAAJcCAABkcnMvZG93&#10;bnJldi54bWxQSwUGAAAAAAQABAD1AAAAhwMAAAAA&#10;" path="m44,123l44,123,47,123,47,127,47,130,50,130,57,130,57,136,,136,,130,4,130,7,130,7,127,10,127,10,123,10,12,10,9,7,9,7,6,,6,,,57,,57,6,47,6,47,9,47,12,44,12,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jobHxQAA&#10;ANsAAAAPAAAAZHJzL2Rvd25yZXYueG1sRI9BawIxFITvQv9DeAVvNVttS1mNUoqC0INbLXp9bF43&#10;y25eliS6a399Uyh4HGbmG2axGmwrLuRD7VjB4yQDQVw6XXOl4OuweXgFESKyxtYxKbhSgNXybrTA&#10;XLueP+myj5VIEA45KjAxdrmUoTRkMUxcR5y8b+ctxiR9JbXHPsFtK6dZ9iIt1pwWDHb0bqhs9mer&#10;wO6ejma6OzXV+vj8cfA/RdMXhVLj++FtDiLSEG/h//ZWK5jN4O9L+gFy+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6OhsfFAAAA2wAAAA8AAAAAAAAAAAAAAAAAlwIAAGRycy9k&#10;b3ducmV2LnhtbFBLBQYAAAAABAAEAPUAAACJAwAAAAA=&#10;" path="m87,130l87,130,87,143,29,143,29,130,34,130,34,126,37,126,37,27,29,27,25,27,25,31,22,31,19,31,16,34,16,37,16,40,12,40,12,43,12,49,,49,,,118,,118,49,105,49,105,40,105,37,102,34,100,31,96,31,93,31,93,27,90,27,83,27,83,126,83,130,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cfgBxQAA&#10;ANsAAAAPAAAAZHJzL2Rvd25yZXYueG1sRI/dagIxFITvC32HcARvSjdbf0rdGkUFoYII3fYBDsnZ&#10;n7o5WTZRV5++EQq9HGbmG2a+7G0jztT52rGClyQFQaydqblU8P21fX4D4QOywcYxKbiSh+Xi8WGO&#10;mXEX/qRzHkoRIewzVFCF0GZSel2RRZ+4ljh6hesshii7UpoOLxFuGzlK01dpsea4UGFLm4r0MT9Z&#10;BfppVvzcysL53W6vD7e1meanmVLDQb96BxGoD//hv/aHUTCewP1L/AFy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xx+AHFAAAA2wAAAA8AAAAAAAAAAAAAAAAAlwIAAGRycy9k&#10;b3ducmV2LnhtbFBLBQYAAAAABAAEAPUAAACJAwAAAAA=&#10;" path="m5,40l5,43,,43,,,111,,111,43,108,43,108,37,104,37,104,34,104,31,101,31,101,28,98,24,96,24,96,21,92,21,89,21,86,21,74,21,74,127,76,127,76,130,79,130,83,130,83,136,30,136,30,130,33,130,33,127,37,127,37,123,37,21,28,21,25,21,21,21,18,21,15,21,15,24,12,24,12,28,8,28,8,31,5,34,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DA4A1B">
              <w:rPr>
                <w:b/>
                <w:noProof/>
                <w:szCs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A4A1B">
              <w:rPr>
                <w:b/>
                <w:noProof/>
                <w:szCs w:val="22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811C0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811C05">
              <w:rPr>
                <w:szCs w:val="22"/>
                <w:lang w:val="en-CA"/>
              </w:rPr>
              <w:t>1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811C05">
              <w:rPr>
                <w:szCs w:val="22"/>
                <w:lang w:val="en-CA"/>
              </w:rPr>
              <w:t>Shanghai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811C05">
              <w:rPr>
                <w:szCs w:val="22"/>
                <w:lang w:val="en-CA"/>
              </w:rPr>
              <w:t>CN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</w:t>
            </w:r>
            <w:r w:rsidR="00811C05">
              <w:rPr>
                <w:szCs w:val="22"/>
                <w:lang w:val="en-CA"/>
              </w:rPr>
              <w:t>0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811C05">
              <w:rPr>
                <w:szCs w:val="22"/>
                <w:lang w:val="en-CA"/>
              </w:rPr>
              <w:t>19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811C05">
              <w:rPr>
                <w:szCs w:val="22"/>
                <w:lang w:val="en-CA"/>
              </w:rPr>
              <w:t>Oct.</w:t>
            </w:r>
            <w:r w:rsidR="005E1AC6"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5B217D" w:rsidRDefault="00E61DAC" w:rsidP="00811C05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811C05">
              <w:rPr>
                <w:lang w:val="en-CA"/>
              </w:rPr>
              <w:t>K</w:t>
            </w:r>
            <w:r w:rsidR="001A3FFE">
              <w:rPr>
                <w:highlight w:val="yellow"/>
                <w:u w:val="single"/>
                <w:lang w:val="en-CA"/>
              </w:rPr>
              <w:t>03</w:t>
            </w:r>
            <w:r w:rsidR="00341578">
              <w:rPr>
                <w:highlight w:val="yellow"/>
                <w:u w:val="single"/>
                <w:lang w:val="en-CA"/>
              </w:rPr>
              <w:t>5</w:t>
            </w:r>
            <w:r w:rsidR="001A3FFE">
              <w:rPr>
                <w:highlight w:val="yellow"/>
                <w:u w:val="single"/>
                <w:lang w:val="en-CA"/>
              </w:rPr>
              <w:t>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3600"/>
        <w:gridCol w:w="4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341578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BoG </w:t>
            </w:r>
            <w:r w:rsidR="00C71E06">
              <w:rPr>
                <w:b/>
                <w:szCs w:val="22"/>
                <w:lang w:val="en-CA"/>
              </w:rPr>
              <w:t>report on c</w:t>
            </w:r>
            <w:r w:rsidR="00A27DDA">
              <w:rPr>
                <w:b/>
                <w:szCs w:val="22"/>
                <w:lang w:val="en-CA"/>
              </w:rPr>
              <w:t>ontouring artefact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A27DD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C71E06" w:rsidP="00A27DD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BoG report</w:t>
            </w:r>
          </w:p>
        </w:tc>
      </w:tr>
      <w:tr w:rsidR="00E61DAC" w:rsidRPr="005B217D" w:rsidTr="001139EF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C71E06" w:rsidP="00A27DD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SG"/>
              </w:rPr>
              <w:t>A. Tabatabai</w:t>
            </w:r>
          </w:p>
        </w:tc>
        <w:tc>
          <w:tcPr>
            <w:tcW w:w="36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Tel:</w:t>
            </w:r>
            <w:r w:rsidR="001139EF">
              <w:rPr>
                <w:szCs w:val="22"/>
                <w:lang w:val="en-CA"/>
              </w:rPr>
              <w:t xml:space="preserve"> +1 408 352-4715</w:t>
            </w:r>
            <w:r w:rsidRPr="005B217D">
              <w:rPr>
                <w:szCs w:val="22"/>
                <w:lang w:val="en-CA"/>
              </w:rPr>
              <w:br/>
              <w:t>Email:</w:t>
            </w:r>
            <w:r w:rsidR="001139EF">
              <w:rPr>
                <w:szCs w:val="22"/>
                <w:lang w:val="en-CA"/>
              </w:rPr>
              <w:t>ali.tabatabai@am.sony.com</w:t>
            </w:r>
          </w:p>
        </w:tc>
        <w:tc>
          <w:tcPr>
            <w:tcW w:w="468" w:type="dxa"/>
          </w:tcPr>
          <w:p w:rsidR="00E61DAC" w:rsidRPr="005B217D" w:rsidRDefault="00E61DAC" w:rsidP="00C71E06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A27DDA">
              <w:rPr>
                <w:lang w:val="en-SG"/>
              </w:rPr>
              <w:br/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C71E0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Sony</w:t>
            </w:r>
            <w:r w:rsidR="00A27DD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Corp.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387D45" w:rsidRPr="00387D45" w:rsidRDefault="001139EF" w:rsidP="00387D45">
      <w:r>
        <w:t xml:space="preserve">This report provides </w:t>
      </w:r>
      <w:r w:rsidR="00DA4A1B">
        <w:t xml:space="preserve">BoG mandate, </w:t>
      </w:r>
      <w:r>
        <w:t>a summary of discussions, visual test results and recommendations.</w:t>
      </w:r>
    </w:p>
    <w:p w:rsidR="00B133A4" w:rsidRDefault="00B133A4" w:rsidP="00B133A4">
      <w:pPr>
        <w:pStyle w:val="Heading1"/>
        <w:rPr>
          <w:szCs w:val="22"/>
          <w:lang w:val="en-CA"/>
        </w:rPr>
      </w:pPr>
      <w:r>
        <w:rPr>
          <w:lang w:val="en-CA"/>
        </w:rPr>
        <w:t>Mandate</w:t>
      </w:r>
    </w:p>
    <w:p w:rsidR="00B133A4" w:rsidRDefault="00B133A4" w:rsidP="00B133A4">
      <w:pPr>
        <w:rPr>
          <w:lang w:val="en-CA"/>
        </w:rPr>
      </w:pPr>
      <w:r>
        <w:rPr>
          <w:lang w:val="en-CA"/>
        </w:rPr>
        <w:t>The mandates of this BoG are:</w:t>
      </w:r>
    </w:p>
    <w:p w:rsidR="00B133A4" w:rsidRPr="00B133A4" w:rsidRDefault="00B133A4" w:rsidP="001139EF">
      <w:pPr>
        <w:numPr>
          <w:ilvl w:val="0"/>
          <w:numId w:val="24"/>
        </w:numPr>
        <w:tabs>
          <w:tab w:val="clear" w:pos="360"/>
        </w:tabs>
      </w:pPr>
      <w:r w:rsidRPr="00B133A4">
        <w:t>Verify the Contouring problem through visual testing</w:t>
      </w:r>
    </w:p>
    <w:p w:rsidR="00B133A4" w:rsidRPr="00B133A4" w:rsidRDefault="00B133A4" w:rsidP="001139EF">
      <w:pPr>
        <w:numPr>
          <w:ilvl w:val="1"/>
          <w:numId w:val="24"/>
        </w:numPr>
        <w:tabs>
          <w:tab w:val="clear" w:pos="360"/>
        </w:tabs>
      </w:pPr>
      <w:r w:rsidRPr="00B133A4">
        <w:t>Use JCTVC-K0139 as a reference</w:t>
      </w:r>
    </w:p>
    <w:p w:rsidR="00B133A4" w:rsidRPr="00B133A4" w:rsidRDefault="00B133A4" w:rsidP="001139EF">
      <w:pPr>
        <w:numPr>
          <w:ilvl w:val="0"/>
          <w:numId w:val="24"/>
        </w:numPr>
        <w:tabs>
          <w:tab w:val="clear" w:pos="360"/>
        </w:tabs>
      </w:pPr>
      <w:r w:rsidRPr="00B133A4">
        <w:t>How to perform visual test</w:t>
      </w:r>
      <w:r w:rsidR="001139EF">
        <w:t xml:space="preserve"> &amp; test conditions</w:t>
      </w:r>
      <w:r w:rsidRPr="00B133A4">
        <w:t>?</w:t>
      </w:r>
    </w:p>
    <w:p w:rsidR="00B133A4" w:rsidRPr="00B133A4" w:rsidRDefault="00B133A4" w:rsidP="001139EF">
      <w:pPr>
        <w:numPr>
          <w:ilvl w:val="1"/>
          <w:numId w:val="24"/>
        </w:numPr>
        <w:tabs>
          <w:tab w:val="clear" w:pos="360"/>
        </w:tabs>
      </w:pPr>
      <w:r w:rsidRPr="00B133A4">
        <w:t>Side by side</w:t>
      </w:r>
    </w:p>
    <w:p w:rsidR="00B133A4" w:rsidRPr="00B133A4" w:rsidRDefault="00B133A4" w:rsidP="001139EF">
      <w:pPr>
        <w:numPr>
          <w:ilvl w:val="1"/>
          <w:numId w:val="24"/>
        </w:numPr>
        <w:tabs>
          <w:tab w:val="clear" w:pos="360"/>
        </w:tabs>
      </w:pPr>
      <w:r w:rsidRPr="00B133A4">
        <w:t>Single frame vs. video</w:t>
      </w:r>
    </w:p>
    <w:p w:rsidR="00B133A4" w:rsidRPr="00B133A4" w:rsidRDefault="00B133A4" w:rsidP="001139EF">
      <w:pPr>
        <w:numPr>
          <w:ilvl w:val="1"/>
          <w:numId w:val="24"/>
        </w:numPr>
        <w:tabs>
          <w:tab w:val="clear" w:pos="360"/>
        </w:tabs>
      </w:pPr>
      <w:r w:rsidRPr="00B133A4">
        <w:t>What Sequence/frame – how many?</w:t>
      </w:r>
    </w:p>
    <w:p w:rsidR="00B133A4" w:rsidRPr="00B133A4" w:rsidRDefault="00B133A4" w:rsidP="001139EF">
      <w:pPr>
        <w:numPr>
          <w:ilvl w:val="0"/>
          <w:numId w:val="24"/>
        </w:numPr>
        <w:tabs>
          <w:tab w:val="clear" w:pos="360"/>
        </w:tabs>
      </w:pPr>
      <w:r w:rsidRPr="00B133A4">
        <w:t>Recommendation</w:t>
      </w:r>
    </w:p>
    <w:p w:rsidR="00B133A4" w:rsidRPr="00B133A4" w:rsidRDefault="00B133A4" w:rsidP="001139EF">
      <w:pPr>
        <w:numPr>
          <w:ilvl w:val="1"/>
          <w:numId w:val="24"/>
        </w:numPr>
        <w:tabs>
          <w:tab w:val="clear" w:pos="360"/>
        </w:tabs>
      </w:pPr>
      <w:r w:rsidRPr="00B133A4">
        <w:t>Verification of the problem?</w:t>
      </w:r>
    </w:p>
    <w:p w:rsidR="00B133A4" w:rsidRDefault="00B133A4" w:rsidP="001139EF">
      <w:pPr>
        <w:numPr>
          <w:ilvl w:val="1"/>
          <w:numId w:val="24"/>
        </w:numPr>
        <w:tabs>
          <w:tab w:val="clear" w:pos="360"/>
        </w:tabs>
      </w:pPr>
      <w:r w:rsidRPr="00B133A4">
        <w:t xml:space="preserve">What to do next? </w:t>
      </w:r>
    </w:p>
    <w:p w:rsidR="00B133A4" w:rsidRPr="00B133A4" w:rsidRDefault="00B133A4" w:rsidP="00B133A4">
      <w:pPr>
        <w:pStyle w:val="Heading1"/>
        <w:rPr>
          <w:lang w:val="en-CA"/>
        </w:rPr>
      </w:pPr>
      <w:r w:rsidRPr="00B133A4">
        <w:rPr>
          <w:lang w:val="en-CA"/>
        </w:rPr>
        <w:t>Summary of Discussions</w:t>
      </w:r>
    </w:p>
    <w:p w:rsidR="00B133A4" w:rsidRDefault="00B133A4" w:rsidP="00B133A4">
      <w:r>
        <w:t>The BoG reviewed contribution JCTVC-K0139 and observed the HM8.0 encoded sequences and visual artifact was observed and v</w:t>
      </w:r>
      <w:r w:rsidRPr="00B133A4">
        <w:t>erified</w:t>
      </w:r>
      <w:r>
        <w:t xml:space="preserve"> in </w:t>
      </w:r>
      <w:r w:rsidRPr="00B133A4">
        <w:t xml:space="preserve">Class E sequences for </w:t>
      </w:r>
      <w:r>
        <w:t>random access (</w:t>
      </w:r>
      <w:r w:rsidRPr="00B133A4">
        <w:t>RA</w:t>
      </w:r>
      <w:r>
        <w:t>)</w:t>
      </w:r>
      <w:r w:rsidRPr="00B133A4">
        <w:t xml:space="preserve"> as well as low delay</w:t>
      </w:r>
      <w:r>
        <w:t xml:space="preserve"> (LD)</w:t>
      </w:r>
      <w:r w:rsidR="00F01DE4">
        <w:t>.</w:t>
      </w:r>
    </w:p>
    <w:p w:rsidR="00F01DE4" w:rsidRDefault="00F01DE4" w:rsidP="00B133A4">
      <w:r>
        <w:t xml:space="preserve">The JCTVC-K0139 was </w:t>
      </w:r>
      <w:proofErr w:type="gramStart"/>
      <w:r>
        <w:t>cross-checked</w:t>
      </w:r>
      <w:proofErr w:type="gramEnd"/>
      <w:r>
        <w:t xml:space="preserve"> by 3 other companies (JCTVC-K0178, JCTVC-K0215 and JCTVC-K0310). The objective results under common conditions were confirmed to have insignificant change when JCTVC-K0139 was applied.</w:t>
      </w:r>
    </w:p>
    <w:p w:rsidR="00B133A4" w:rsidRPr="00B133A4" w:rsidRDefault="00B133A4" w:rsidP="00B133A4">
      <w:r>
        <w:t>The BoG decided that the next action is to subjectively t</w:t>
      </w:r>
      <w:r w:rsidRPr="00B133A4">
        <w:t>est the solution offered by JCTVC-K0139</w:t>
      </w:r>
      <w:r>
        <w:t>.  The following conditions</w:t>
      </w:r>
      <w:r w:rsidR="00DA4A1B">
        <w:t xml:space="preserve"> were decided for the test:</w:t>
      </w:r>
    </w:p>
    <w:p w:rsidR="00E001CC" w:rsidRDefault="00E001CC" w:rsidP="00E001CC">
      <w:pPr>
        <w:numPr>
          <w:ilvl w:val="0"/>
          <w:numId w:val="19"/>
        </w:numPr>
        <w:tabs>
          <w:tab w:val="left" w:pos="360"/>
        </w:tabs>
      </w:pPr>
      <w:r>
        <w:t xml:space="preserve">3 </w:t>
      </w:r>
      <w:r w:rsidR="00B133A4" w:rsidRPr="00B133A4">
        <w:t>sequences</w:t>
      </w:r>
      <w:r>
        <w:t xml:space="preserve"> (</w:t>
      </w:r>
      <w:r w:rsidRPr="00B133A4">
        <w:t>Johnny,</w:t>
      </w:r>
      <w:r>
        <w:t xml:space="preserve"> </w:t>
      </w:r>
      <w:proofErr w:type="spellStart"/>
      <w:r>
        <w:t>KristenAndSara</w:t>
      </w:r>
      <w:proofErr w:type="spellEnd"/>
      <w:r>
        <w:t xml:space="preserve">, </w:t>
      </w:r>
      <w:proofErr w:type="spellStart"/>
      <w:r>
        <w:t>FourPeople</w:t>
      </w:r>
      <w:proofErr w:type="spellEnd"/>
      <w:r>
        <w:t>) in which HM-</w:t>
      </w:r>
      <w:r w:rsidRPr="00B133A4">
        <w:t xml:space="preserve">8.0 has contouring </w:t>
      </w:r>
      <w:proofErr w:type="spellStart"/>
      <w:r w:rsidRPr="00B133A4">
        <w:t>artefacts</w:t>
      </w:r>
      <w:proofErr w:type="spellEnd"/>
      <w:r>
        <w:t xml:space="preserve">: </w:t>
      </w:r>
    </w:p>
    <w:p w:rsidR="00B133A4" w:rsidRPr="00B133A4" w:rsidRDefault="00E001CC" w:rsidP="00E001CC">
      <w:pPr>
        <w:numPr>
          <w:ilvl w:val="0"/>
          <w:numId w:val="19"/>
        </w:numPr>
        <w:tabs>
          <w:tab w:val="left" w:pos="360"/>
        </w:tabs>
      </w:pPr>
      <w:r>
        <w:t>2 c</w:t>
      </w:r>
      <w:r w:rsidR="00B133A4" w:rsidRPr="00B133A4">
        <w:t>ontrol sequences</w:t>
      </w:r>
      <w:r w:rsidR="00B133A4">
        <w:t xml:space="preserve"> </w:t>
      </w:r>
      <w:r>
        <w:t>(</w:t>
      </w:r>
      <w:proofErr w:type="spellStart"/>
      <w:r>
        <w:t>SlideShow</w:t>
      </w:r>
      <w:proofErr w:type="spellEnd"/>
      <w:r>
        <w:t xml:space="preserve">, Kimono1) </w:t>
      </w:r>
      <w:r w:rsidR="00B133A4">
        <w:t>where HM8.0 does not have contouring artifact and applying JCTVC-K0139 resulted in the largest BD-rate loss</w:t>
      </w:r>
      <w:r>
        <w:t>.</w:t>
      </w:r>
    </w:p>
    <w:p w:rsidR="00B133A4" w:rsidRPr="00B133A4" w:rsidRDefault="00B133A4" w:rsidP="00B133A4">
      <w:pPr>
        <w:numPr>
          <w:ilvl w:val="0"/>
          <w:numId w:val="19"/>
        </w:numPr>
      </w:pPr>
      <w:r w:rsidRPr="00B133A4">
        <w:t>ABAB blind</w:t>
      </w:r>
    </w:p>
    <w:p w:rsidR="00B133A4" w:rsidRPr="00B133A4" w:rsidRDefault="00B133A4" w:rsidP="00B133A4">
      <w:pPr>
        <w:numPr>
          <w:ilvl w:val="0"/>
          <w:numId w:val="19"/>
        </w:numPr>
      </w:pPr>
      <w:r w:rsidRPr="00B133A4">
        <w:t>Main LD / RA</w:t>
      </w:r>
    </w:p>
    <w:p w:rsidR="00B133A4" w:rsidRPr="00B133A4" w:rsidRDefault="00B133A4" w:rsidP="00B133A4">
      <w:pPr>
        <w:numPr>
          <w:ilvl w:val="0"/>
          <w:numId w:val="19"/>
        </w:numPr>
      </w:pPr>
      <w:r w:rsidRPr="00B133A4">
        <w:t>QP 32 / 37</w:t>
      </w:r>
    </w:p>
    <w:p w:rsidR="00B133A4" w:rsidRPr="00B133A4" w:rsidRDefault="00B133A4" w:rsidP="00E001CC">
      <w:pPr>
        <w:numPr>
          <w:ilvl w:val="0"/>
          <w:numId w:val="19"/>
        </w:numPr>
      </w:pPr>
      <w:r w:rsidRPr="00B133A4">
        <w:t>Binary decision</w:t>
      </w:r>
      <w:r w:rsidR="00E001CC">
        <w:t>: n</w:t>
      </w:r>
      <w:r w:rsidRPr="00B133A4">
        <w:t>ot allowed to say that A &amp; B are the same.</w:t>
      </w:r>
    </w:p>
    <w:p w:rsidR="00B133A4" w:rsidRPr="00B133A4" w:rsidRDefault="00B133A4" w:rsidP="00B133A4">
      <w:pPr>
        <w:numPr>
          <w:ilvl w:val="1"/>
          <w:numId w:val="19"/>
        </w:numPr>
      </w:pPr>
      <w:r w:rsidRPr="00B133A4">
        <w:t>Choose the one where the contouring is reduced and no new undesirable artifact is introduced.</w:t>
      </w:r>
    </w:p>
    <w:p w:rsidR="00B133A4" w:rsidRPr="00B133A4" w:rsidRDefault="00B133A4" w:rsidP="00B133A4">
      <w:pPr>
        <w:numPr>
          <w:ilvl w:val="0"/>
          <w:numId w:val="19"/>
        </w:numPr>
      </w:pPr>
      <w:r w:rsidRPr="00B133A4">
        <w:t>35 subjects (7 sessions of 5 subjects, 20mins per session).</w:t>
      </w:r>
    </w:p>
    <w:p w:rsidR="00B133A4" w:rsidRPr="00B133A4" w:rsidRDefault="00B133A4" w:rsidP="00B133A4">
      <w:pPr>
        <w:numPr>
          <w:ilvl w:val="0"/>
          <w:numId w:val="19"/>
        </w:numPr>
      </w:pPr>
      <w:r w:rsidRPr="00B133A4">
        <w:t>Sum of all the scores were plotted for each test point (20 test points in total).</w:t>
      </w:r>
    </w:p>
    <w:p w:rsidR="00B133A4" w:rsidRPr="00B133A4" w:rsidRDefault="00B133A4" w:rsidP="00B133A4">
      <w:pPr>
        <w:numPr>
          <w:ilvl w:val="1"/>
          <w:numId w:val="19"/>
        </w:numPr>
      </w:pPr>
      <w:r w:rsidRPr="00B133A4">
        <w:t>+1 if JCTVC-K0139 is chosen, -1 otherwise</w:t>
      </w:r>
    </w:p>
    <w:p w:rsidR="00B133A4" w:rsidRDefault="00B133A4" w:rsidP="00B133A4"/>
    <w:p w:rsidR="00AF7258" w:rsidRPr="00E30BEB" w:rsidRDefault="00AF7258" w:rsidP="00E30BEB">
      <w:pPr>
        <w:pStyle w:val="Heading1"/>
        <w:rPr>
          <w:lang w:val="en-CA"/>
        </w:rPr>
      </w:pPr>
      <w:r w:rsidRPr="00E30BEB">
        <w:rPr>
          <w:lang w:val="en-CA"/>
        </w:rPr>
        <w:t>Subjective test results</w:t>
      </w:r>
    </w:p>
    <w:p w:rsidR="00E30BEB" w:rsidRDefault="00AF7258" w:rsidP="00E30BEB">
      <w:pPr>
        <w:jc w:val="both"/>
        <w:rPr>
          <w:szCs w:val="22"/>
        </w:rPr>
      </w:pPr>
      <w:r>
        <w:t>The following graph shows the scores of the subjective viewing as defined above.</w:t>
      </w:r>
      <w:r w:rsidR="00E30BEB" w:rsidRPr="00E30BEB">
        <w:rPr>
          <w:szCs w:val="22"/>
        </w:rPr>
        <w:t xml:space="preserve"> </w:t>
      </w:r>
    </w:p>
    <w:p w:rsidR="00E30BEB" w:rsidRPr="00FA7237" w:rsidRDefault="00E001CC" w:rsidP="00E30BEB">
      <w:pPr>
        <w:numPr>
          <w:ilvl w:val="1"/>
          <w:numId w:val="17"/>
        </w:numPr>
        <w:jc w:val="both"/>
        <w:rPr>
          <w:szCs w:val="22"/>
        </w:rPr>
      </w:pPr>
      <w:r>
        <w:rPr>
          <w:szCs w:val="22"/>
        </w:rPr>
        <w:t xml:space="preserve">On average </w:t>
      </w:r>
      <w:r w:rsidR="00E30BEB">
        <w:rPr>
          <w:szCs w:val="22"/>
        </w:rPr>
        <w:t>75% of viewers prefer</w:t>
      </w:r>
      <w:r w:rsidR="00E30BEB" w:rsidRPr="00FA7237">
        <w:rPr>
          <w:szCs w:val="22"/>
        </w:rPr>
        <w:t xml:space="preserve"> JCTVC-K013</w:t>
      </w:r>
      <w:r w:rsidR="00E30BEB">
        <w:rPr>
          <w:szCs w:val="22"/>
        </w:rPr>
        <w:t>9 when HM8.0 has contouring arti</w:t>
      </w:r>
      <w:r w:rsidR="00E30BEB" w:rsidRPr="00FA7237">
        <w:rPr>
          <w:szCs w:val="22"/>
        </w:rPr>
        <w:t>facts</w:t>
      </w:r>
      <w:r w:rsidR="00E30BEB">
        <w:rPr>
          <w:szCs w:val="22"/>
        </w:rPr>
        <w:t>.</w:t>
      </w:r>
    </w:p>
    <w:p w:rsidR="00E30BEB" w:rsidRPr="00FA7237" w:rsidRDefault="00E30BEB" w:rsidP="00E30BEB">
      <w:pPr>
        <w:numPr>
          <w:ilvl w:val="1"/>
          <w:numId w:val="17"/>
        </w:numPr>
        <w:jc w:val="both"/>
        <w:rPr>
          <w:szCs w:val="22"/>
        </w:rPr>
      </w:pPr>
      <w:r w:rsidRPr="00FA7237">
        <w:rPr>
          <w:szCs w:val="22"/>
        </w:rPr>
        <w:t>On sequences without conto</w:t>
      </w:r>
      <w:r>
        <w:rPr>
          <w:szCs w:val="22"/>
        </w:rPr>
        <w:t>uring arti</w:t>
      </w:r>
      <w:r w:rsidRPr="00FA7237">
        <w:rPr>
          <w:szCs w:val="22"/>
        </w:rPr>
        <w:t>facts</w:t>
      </w:r>
      <w:r w:rsidR="002C6BB9">
        <w:rPr>
          <w:szCs w:val="22"/>
        </w:rPr>
        <w:t xml:space="preserve"> (control sequences)</w:t>
      </w:r>
      <w:r w:rsidRPr="00FA7237">
        <w:rPr>
          <w:szCs w:val="22"/>
        </w:rPr>
        <w:t>, viewers were undecided (~50:50)</w:t>
      </w:r>
      <w:r w:rsidR="00E001CC">
        <w:rPr>
          <w:szCs w:val="22"/>
        </w:rPr>
        <w:t>, on average</w:t>
      </w:r>
      <w:r w:rsidRPr="00FA7237">
        <w:rPr>
          <w:szCs w:val="22"/>
        </w:rPr>
        <w:t>.</w:t>
      </w:r>
    </w:p>
    <w:p w:rsidR="00AF7258" w:rsidRDefault="00AF7258" w:rsidP="00B133A4"/>
    <w:p w:rsidR="00AF7258" w:rsidRDefault="00F01DE4" w:rsidP="00B133A4">
      <w:r>
        <w:rPr>
          <w:noProof/>
        </w:rPr>
        <mc:AlternateContent>
          <mc:Choice Requires="wpg">
            <w:drawing>
              <wp:inline distT="0" distB="0" distL="0" distR="0">
                <wp:extent cx="6090920" cy="3841750"/>
                <wp:effectExtent l="0" t="0" r="5080" b="6350"/>
                <wp:docPr id="1" name="Group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6090920" cy="3841750"/>
                          <a:chOff x="0" y="0"/>
                          <a:chExt cx="8699143" cy="5486400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0100" cy="5486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406299" y="4856144"/>
                            <a:ext cx="4798495" cy="385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E42" w:rsidRPr="006B7E42" w:rsidRDefault="006B7E42" w:rsidP="006B7E4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</w:rPr>
                              </w:pPr>
                              <w:r w:rsidRPr="006B7E42">
                                <w:rPr>
                                  <w:rFonts w:ascii="Cambria" w:hAnsi="Cambria"/>
                                  <w:color w:val="000000"/>
                                  <w:kern w:val="24"/>
                                  <w:sz w:val="24"/>
                                  <w:szCs w:val="36"/>
                                </w:rPr>
                                <w:t>(Sequences where HM8.0 has visible contouring)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4" name="Text Box 4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5893143" y="4856144"/>
                            <a:ext cx="2132161" cy="385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E42" w:rsidRPr="006B7E42" w:rsidRDefault="006B7E42" w:rsidP="006B7E4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</w:rPr>
                              </w:pPr>
                              <w:r w:rsidRPr="006B7E42">
                                <w:rPr>
                                  <w:rFonts w:ascii="Cambria" w:hAnsi="Cambria"/>
                                  <w:color w:val="000000"/>
                                  <w:kern w:val="24"/>
                                  <w:sz w:val="24"/>
                                  <w:szCs w:val="36"/>
                                </w:rPr>
                                <w:t>(Control sequences)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5" name="Straight Connector 5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558800" y="1503516"/>
                            <a:ext cx="464820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8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635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Straight Connector 6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4978400" y="3637116"/>
                            <a:ext cx="350520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635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7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8112368" y="3266448"/>
                            <a:ext cx="586775" cy="364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E42" w:rsidRPr="006B7E42" w:rsidRDefault="006B7E42" w:rsidP="006B7E4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</w:rPr>
                              </w:pPr>
                              <w:r w:rsidRPr="006B7E42">
                                <w:rPr>
                                  <w:rFonts w:ascii="Cambria" w:hAnsi="Cambria"/>
                                  <w:color w:val="FF0000"/>
                                  <w:kern w:val="24"/>
                                  <w:szCs w:val="28"/>
                                </w:rPr>
                                <w:t>-</w:t>
                              </w:r>
                              <w:r w:rsidRPr="006B7E42">
                                <w:rPr>
                                  <w:rFonts w:ascii="Cambria" w:hAnsi="Cambria"/>
                                  <w:color w:val="FF0000"/>
                                  <w:kern w:val="24"/>
                                  <w:sz w:val="22"/>
                                  <w:szCs w:val="32"/>
                                </w:rPr>
                                <w:t>1.0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8" name="Text Box 8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1168108" y="1163480"/>
                            <a:ext cx="686536" cy="364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E42" w:rsidRPr="006B7E42" w:rsidRDefault="006B7E42" w:rsidP="006B7E4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</w:rPr>
                              </w:pPr>
                              <w:r w:rsidRPr="006B7E42">
                                <w:rPr>
                                  <w:rFonts w:ascii="Cambria" w:hAnsi="Cambria"/>
                                  <w:color w:val="008000"/>
                                  <w:kern w:val="24"/>
                                  <w:sz w:val="22"/>
                                  <w:szCs w:val="32"/>
                                </w:rPr>
                                <w:t>17.2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6" o:spid="_x0000_s1026" style="width:479.6pt;height:302.5pt;mso-position-horizontal-relative:char;mso-position-vertical-relative:line" coordsize="8699143,54864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8420100;height:54864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d9&#10;nJPBAAAA2gAAAA8AAABkcnMvZG93bnJldi54bWxEj0FrAjEUhO8F/0N4grea1YPY1SiiFKWHgtri&#10;9bF5bhY3L0uSrum/bwShx2FmvmGW62Rb0ZMPjWMFk3EBgrhyuuFawdf5/XUOIkRkja1jUvBLAdar&#10;wcsSS+3ufKT+FGuRIRxKVGBi7EopQ2XIYhi7jjh7V+ctxix9LbXHe4bbVk6LYiYtNpwXDHa0NVTd&#10;Tj82U7a7S9p/xz2++UPoP87GfF6SUqNh2ixARErxP/xsH7SCKTyu5BsgV38A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Fd9nJPBAAAA2gAAAA8AAAAAAAAAAAAAAAAAnAIAAGRy&#10;cy9kb3ducmV2LnhtbFBLBQYAAAAABAAEAPcAAACKAwAAAAA=&#10;">
                  <v:imagedata r:id="rId11" o:title=""/>
                  <v:path arrowok="t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3" o:spid="_x0000_s1028" type="#_x0000_t202" style="position:absolute;left:406299;top:4856144;width:4798495;height:38540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O96ewwAA&#10;ANoAAAAPAAAAZHJzL2Rvd25yZXYueG1sRI/NbsIwEITvlXgHa5G4gcNPEU0xCPEjcWsLfYBVvI1D&#10;4nUUGwg8PUZC6nE0M99o5svWVuJCjS8cKxgOEhDEmdMF5wp+j7v+DIQPyBorx6TgRh6Wi87bHFPt&#10;rvxDl0PIRYSwT1GBCaFOpfSZIYt+4Gri6P25xmKIssmlbvAa4baSoySZSosFxwWDNa0NZeXhbBXM&#10;EvtVlh+jb28n9+G7WW/ctj4p1eu2q08QgdrwH36191rBGJ5X4g2Qi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jO96ewwAAANoAAAAPAAAAAAAAAAAAAAAAAJcCAABkcnMvZG93&#10;bnJldi54bWxQSwUGAAAAAAQABAD1AAAAhwMAAAAA&#10;" filled="f" stroked="f">
                  <o:lock v:ext="edit" aspectratio="t"/>
                  <v:textbox style="mso-fit-shape-to-text:t">
                    <w:txbxContent>
                      <w:p w:rsidR="006B7E42" w:rsidRPr="006B7E42" w:rsidRDefault="006B7E42" w:rsidP="006B7E42">
                        <w:pPr>
                          <w:pStyle w:val="NormalWeb"/>
                          <w:spacing w:before="0" w:beforeAutospacing="0" w:after="0" w:afterAutospacing="0"/>
                          <w:rPr>
                            <w:sz w:val="14"/>
                          </w:rPr>
                        </w:pPr>
                        <w:r w:rsidRPr="006B7E42">
                          <w:rPr>
                            <w:rFonts w:ascii="Cambria" w:hAnsi="Cambria"/>
                            <w:color w:val="000000"/>
                            <w:kern w:val="24"/>
                            <w:sz w:val="24"/>
                            <w:szCs w:val="36"/>
                          </w:rPr>
                          <w:t>(Sequences where HM8.0 has visible contouring)</w:t>
                        </w:r>
                      </w:p>
                    </w:txbxContent>
                  </v:textbox>
                </v:shape>
                <v:shape id="Text Box 4" o:spid="_x0000_s1029" type="#_x0000_t202" style="position:absolute;left:5893143;top:4856144;width:2132161;height:38540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0kbqwwAA&#10;ANoAAAAPAAAAZHJzL2Rvd25yZXYueG1sRI/RasJAFETfBf9huULfdBOxEqNrKLaFvtWqH3DJ3mbT&#10;ZO+G7NZEv75bKPRxmJkzzK4YbSuu1PvasYJ0kYAgLp2uuVJwOb/OMxA+IGtsHZOCG3ko9tPJDnPt&#10;Bv6g6ylUIkLY56jAhNDlUvrSkEW/cB1x9D5dbzFE2VdS9zhEuG3lMknW0mLNccFgRwdDZXP6tgqy&#10;xL43zWZ59HZ1Tx/N4dm9dF9KPczGpy2IQGP4D/+137SCFfxeiTdA7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0kbqwwAAANoAAAAPAAAAAAAAAAAAAAAAAJcCAABkcnMvZG93&#10;bnJldi54bWxQSwUGAAAAAAQABAD1AAAAhwMAAAAA&#10;" filled="f" stroked="f">
                  <o:lock v:ext="edit" aspectratio="t"/>
                  <v:textbox style="mso-fit-shape-to-text:t">
                    <w:txbxContent>
                      <w:p w:rsidR="006B7E42" w:rsidRPr="006B7E42" w:rsidRDefault="006B7E42" w:rsidP="006B7E42">
                        <w:pPr>
                          <w:pStyle w:val="NormalWeb"/>
                          <w:spacing w:before="0" w:beforeAutospacing="0" w:after="0" w:afterAutospacing="0"/>
                          <w:rPr>
                            <w:sz w:val="14"/>
                          </w:rPr>
                        </w:pPr>
                        <w:r w:rsidRPr="006B7E42">
                          <w:rPr>
                            <w:rFonts w:ascii="Cambria" w:hAnsi="Cambria"/>
                            <w:color w:val="000000"/>
                            <w:kern w:val="24"/>
                            <w:sz w:val="24"/>
                            <w:szCs w:val="36"/>
                          </w:rPr>
                          <w:t>(Control sequences)</w:t>
                        </w:r>
                      </w:p>
                    </w:txbxContent>
                  </v:textbox>
                </v:shape>
                <v:line id="Straight Connector 5" o:spid="_x0000_s1030" style="position:absolute;visibility:visible;mso-wrap-style:square" from="558800,1503516" to="5207000,150351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i0a4MUAAADaAAAADwAAAGRycy9kb3ducmV2LnhtbESPQWvCQBSE70L/w/IK3nQTqSKpaygW&#10;oQcPNtpAb6/Z1yQ0+zZm1yT9992C4HGYmW+YTTqaRvTUudqygngegSAurK65VHA+7WdrEM4ja2ws&#10;k4JfcpBuHyYbTLQd+J36zJciQNglqKDyvk2kdEVFBt3ctsTB+7adQR9kV0rd4RDgppGLKFpJgzWH&#10;hQpb2lVU/GRXoyBfX1b51+HjNc6vw1O/P9bNZ7ZTavo4vjyD8DT6e/jWftMKlvB/JdwAuf0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Ni0a4MUAAADaAAAADwAAAAAAAAAA&#10;AAAAAAChAgAAZHJzL2Rvd25yZXYueG1sUEsFBgAAAAAEAAQA+QAAAJMDAAAAAA==&#10;" strokecolor="green" strokeweight="2pt">
                  <v:shadow on="t" opacity="24903f" origin=",.5" offset="0,20000emu"/>
                  <o:lock v:ext="edit" aspectratio="t"/>
                </v:line>
                <v:line id="Straight Connector 6" o:spid="_x0000_s1031" style="position:absolute;visibility:visible;mso-wrap-style:square" from="4978400,3637116" to="8483600,363711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o0E2cEAAADaAAAADwAAAGRycy9kb3ducmV2LnhtbESPQYvCMBSE78L+h/AWvGmqhyLVKFWQ&#10;3duuVUFvj+bZFpuX0mTb+u83guBxmJlvmNVmMLXoqHWVZQWzaQSCOLe64kLB6bifLEA4j6yxtkwK&#10;HuRgs/4YrTDRtucDdZkvRICwS1BB6X2TSOnykgy6qW2Ig3ezrUEfZFtI3WIf4KaW8yiKpcGKw0KJ&#10;De1Kyu/Zn1GQ3bJu+3PlOJ3/7i+p/Tpr35+VGn8O6RKEp8G/w6/2t1YQw/NKuAFy/Q8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qjQTZwQAAANoAAAAPAAAAAAAAAAAAAAAA&#10;AKECAABkcnMvZG93bnJldi54bWxQSwUGAAAAAAQABAD5AAAAjwMAAAAA&#10;" strokecolor="red" strokeweight="2pt">
                  <v:shadow on="t" opacity="24903f" origin=",.5" offset="0,20000emu"/>
                  <o:lock v:ext="edit" aspectratio="t"/>
                </v:line>
                <v:shape id="Text Box 7" o:spid="_x0000_s1032" type="#_x0000_t202" style="position:absolute;left:8112368;top:3266448;width:586775;height:36455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2RBjwQAA&#10;ANoAAAAPAAAAZHJzL2Rvd25yZXYueG1sRI9Pa8JAFMTvBb/D8gRvdWPBtkRXEf+Ah15q4/2RfWaD&#10;2bch+2rit3eFQo/DzPyGWa4H36gbdbEObGA2zUARl8HWXBkofg6vn6CiIFtsApOBO0VYr0YvS8xt&#10;6PmbbiepVIJwzNGAE2lzrWPpyGOchpY4eZfQeZQku0rbDvsE941+y7J37bHmtOCwpa2j8nr69QZE&#10;7GZ2L/Y+Hs/D1653WTnHwpjJeNgsQAkN8h/+ax+tgQ94Xkk3QK8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NkQY8EAAADaAAAADwAAAAAAAAAAAAAAAACXAgAAZHJzL2Rvd25y&#10;ZXYueG1sUEsFBgAAAAAEAAQA9QAAAIUDAAAAAA==&#10;" filled="f" stroked="f">
                  <o:lock v:ext="edit" aspectratio="t"/>
                  <v:textbox style="mso-fit-shape-to-text:t">
                    <w:txbxContent>
                      <w:p w:rsidR="006B7E42" w:rsidRPr="006B7E42" w:rsidRDefault="006B7E42" w:rsidP="006B7E42">
                        <w:pPr>
                          <w:pStyle w:val="NormalWeb"/>
                          <w:spacing w:before="0" w:beforeAutospacing="0" w:after="0" w:afterAutospacing="0"/>
                          <w:rPr>
                            <w:sz w:val="14"/>
                          </w:rPr>
                        </w:pPr>
                        <w:r w:rsidRPr="006B7E42">
                          <w:rPr>
                            <w:rFonts w:ascii="Cambria" w:hAnsi="Cambria"/>
                            <w:color w:val="FF0000"/>
                            <w:kern w:val="24"/>
                            <w:szCs w:val="28"/>
                          </w:rPr>
                          <w:t>-</w:t>
                        </w:r>
                        <w:r w:rsidRPr="006B7E42">
                          <w:rPr>
                            <w:rFonts w:ascii="Cambria" w:hAnsi="Cambria"/>
                            <w:color w:val="FF0000"/>
                            <w:kern w:val="24"/>
                            <w:sz w:val="22"/>
                            <w:szCs w:val="32"/>
                          </w:rPr>
                          <w:t>1.0</w:t>
                        </w:r>
                      </w:p>
                    </w:txbxContent>
                  </v:textbox>
                </v:shape>
                <v:shape id="Text Box 8" o:spid="_x0000_s1033" type="#_x0000_t202" style="position:absolute;left:1168108;top:1163480;width:686536;height:3645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RoQRvgAA&#10;ANoAAAAPAAAAZHJzL2Rvd25yZXYueG1sRE89a8MwEN0D/Q/iCt0SOYGW4kQ2oW0gQ5e6zn5YV8vU&#10;Ohnrajv/vhoCGR/v+1AuvlcTjbELbGC7yUARN8F23Bqov0/rV1BRkC32gcnAlSKUxcPqgLkNM3/R&#10;VEmrUgjHHA04kSHXOjaOPMZNGIgT9xNGj5Lg2Go74pzCfa93WfaiPXacGhwO9Oao+a3+vAERe9xe&#10;6w8fz5fl8312WfOMtTFPj8txD0pokbv45j5bA2lrupJugC7+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ZUaEEb4AAADaAAAADwAAAAAAAAAAAAAAAACXAgAAZHJzL2Rvd25yZXYu&#10;eG1sUEsFBgAAAAAEAAQA9QAAAIIDAAAAAA==&#10;" filled="f" stroked="f">
                  <o:lock v:ext="edit" aspectratio="t"/>
                  <v:textbox style="mso-fit-shape-to-text:t">
                    <w:txbxContent>
                      <w:p w:rsidR="006B7E42" w:rsidRPr="006B7E42" w:rsidRDefault="006B7E42" w:rsidP="006B7E42">
                        <w:pPr>
                          <w:pStyle w:val="NormalWeb"/>
                          <w:spacing w:before="0" w:beforeAutospacing="0" w:after="0" w:afterAutospacing="0"/>
                          <w:rPr>
                            <w:sz w:val="14"/>
                          </w:rPr>
                        </w:pPr>
                        <w:r w:rsidRPr="006B7E42">
                          <w:rPr>
                            <w:rFonts w:ascii="Cambria" w:hAnsi="Cambria"/>
                            <w:color w:val="008000"/>
                            <w:kern w:val="24"/>
                            <w:sz w:val="22"/>
                            <w:szCs w:val="32"/>
                          </w:rPr>
                          <w:t>17.2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C6BB9" w:rsidRDefault="002C6BB9" w:rsidP="002C6BB9">
      <w:r>
        <w:t>The raw data for the subjective test are attached to this contribution.</w:t>
      </w:r>
    </w:p>
    <w:p w:rsidR="00E61DAC" w:rsidRPr="00B133A4" w:rsidRDefault="00E61DAC" w:rsidP="00B133A4"/>
    <w:p w:rsidR="00387D45" w:rsidRPr="00387D45" w:rsidRDefault="0093586B" w:rsidP="00387D45">
      <w:pPr>
        <w:pStyle w:val="Heading1"/>
        <w:rPr>
          <w:lang w:val="en-CA"/>
        </w:rPr>
      </w:pPr>
      <w:bookmarkStart w:id="0" w:name="_Ref210700107"/>
      <w:r w:rsidRPr="0093586B">
        <w:rPr>
          <w:lang w:val="en-CA"/>
        </w:rPr>
        <w:t xml:space="preserve">Draft </w:t>
      </w:r>
      <w:bookmarkEnd w:id="0"/>
      <w:r w:rsidR="00387D45">
        <w:rPr>
          <w:lang w:val="en-CA"/>
        </w:rPr>
        <w:t>text presented during the BoG</w:t>
      </w:r>
    </w:p>
    <w:p w:rsidR="0093586B" w:rsidRPr="0093586B" w:rsidRDefault="0093586B" w:rsidP="0093586B">
      <w:pPr>
        <w:rPr>
          <w:lang w:val="en-CA"/>
        </w:rPr>
      </w:pPr>
      <w:r w:rsidRPr="0093586B">
        <w:rPr>
          <w:lang w:val="en-CA"/>
        </w:rPr>
        <w:t>8.4.4.2.3</w:t>
      </w:r>
      <w:r w:rsidRPr="0093586B">
        <w:rPr>
          <w:lang w:val="en-CA"/>
        </w:rPr>
        <w:tab/>
        <w:t>Filtering process of neighbouring samples</w:t>
      </w:r>
    </w:p>
    <w:p w:rsidR="0093586B" w:rsidRPr="0093586B" w:rsidRDefault="0093586B" w:rsidP="0093586B">
      <w:pPr>
        <w:rPr>
          <w:lang w:val="en-CA"/>
        </w:rPr>
      </w:pPr>
      <w:r w:rsidRPr="0093586B">
        <w:rPr>
          <w:lang w:val="en-CA"/>
        </w:rPr>
        <w:t>Inputs to this process are:</w:t>
      </w:r>
    </w:p>
    <w:p w:rsidR="0093586B" w:rsidRPr="0093586B" w:rsidRDefault="0093586B" w:rsidP="0093586B">
      <w:pPr>
        <w:rPr>
          <w:lang w:val="en-CA"/>
        </w:rPr>
      </w:pPr>
      <w:r w:rsidRPr="0093586B">
        <w:rPr>
          <w:lang w:val="en-CA"/>
        </w:rPr>
        <w:t>–</w:t>
      </w:r>
      <w:r w:rsidRPr="0093586B">
        <w:rPr>
          <w:lang w:val="en-CA"/>
        </w:rPr>
        <w:tab/>
      </w:r>
      <w:proofErr w:type="gramStart"/>
      <w:r w:rsidRPr="0093586B">
        <w:rPr>
          <w:lang w:val="en-CA"/>
        </w:rPr>
        <w:t>neighbouring</w:t>
      </w:r>
      <w:proofErr w:type="gramEnd"/>
      <w:r w:rsidRPr="0093586B">
        <w:rPr>
          <w:lang w:val="en-CA"/>
        </w:rPr>
        <w:t xml:space="preserve"> samples p[ x ][ y ], with x, y = −1..2*nT−1,</w:t>
      </w:r>
    </w:p>
    <w:p w:rsidR="0093586B" w:rsidRPr="0093586B" w:rsidRDefault="0093586B" w:rsidP="0093586B">
      <w:pPr>
        <w:rPr>
          <w:lang w:val="en-CA"/>
        </w:rPr>
      </w:pPr>
      <w:r w:rsidRPr="0093586B">
        <w:rPr>
          <w:lang w:val="en-CA"/>
        </w:rPr>
        <w:t>–</w:t>
      </w:r>
      <w:r w:rsidRPr="0093586B">
        <w:rPr>
          <w:lang w:val="en-CA"/>
        </w:rPr>
        <w:tab/>
      </w:r>
      <w:proofErr w:type="gramStart"/>
      <w:r w:rsidRPr="0093586B">
        <w:rPr>
          <w:lang w:val="en-CA"/>
        </w:rPr>
        <w:t>a</w:t>
      </w:r>
      <w:proofErr w:type="gramEnd"/>
      <w:r w:rsidRPr="0093586B">
        <w:rPr>
          <w:lang w:val="en-CA"/>
        </w:rPr>
        <w:t xml:space="preserve"> variable </w:t>
      </w:r>
      <w:proofErr w:type="spellStart"/>
      <w:r w:rsidRPr="0093586B">
        <w:rPr>
          <w:lang w:val="en-CA"/>
        </w:rPr>
        <w:t>nT</w:t>
      </w:r>
      <w:proofErr w:type="spellEnd"/>
      <w:r w:rsidRPr="0093586B">
        <w:rPr>
          <w:lang w:val="en-CA"/>
        </w:rPr>
        <w:t xml:space="preserve"> specifying the transform block size.</w:t>
      </w:r>
    </w:p>
    <w:p w:rsidR="0093586B" w:rsidRPr="0093586B" w:rsidRDefault="0093586B" w:rsidP="0093586B">
      <w:pPr>
        <w:rPr>
          <w:lang w:val="en-CA"/>
        </w:rPr>
      </w:pPr>
      <w:proofErr w:type="gramStart"/>
      <w:r w:rsidRPr="0093586B">
        <w:rPr>
          <w:lang w:val="en-CA"/>
        </w:rPr>
        <w:t>Output of this process are</w:t>
      </w:r>
      <w:proofErr w:type="gramEnd"/>
      <w:r w:rsidRPr="0093586B">
        <w:rPr>
          <w:lang w:val="en-CA"/>
        </w:rPr>
        <w:t>:</w:t>
      </w:r>
    </w:p>
    <w:p w:rsidR="0093586B" w:rsidRPr="0093586B" w:rsidRDefault="0093586B" w:rsidP="0093586B">
      <w:pPr>
        <w:rPr>
          <w:lang w:val="en-CA"/>
        </w:rPr>
      </w:pPr>
      <w:r w:rsidRPr="0093586B">
        <w:rPr>
          <w:lang w:val="en-CA"/>
        </w:rPr>
        <w:t>–</w:t>
      </w:r>
      <w:r w:rsidRPr="0093586B">
        <w:rPr>
          <w:lang w:val="en-CA"/>
        </w:rPr>
        <w:tab/>
      </w:r>
      <w:proofErr w:type="gramStart"/>
      <w:r w:rsidRPr="0093586B">
        <w:rPr>
          <w:lang w:val="en-CA"/>
        </w:rPr>
        <w:t>filtered</w:t>
      </w:r>
      <w:proofErr w:type="gramEnd"/>
      <w:r w:rsidRPr="0093586B">
        <w:rPr>
          <w:lang w:val="en-CA"/>
        </w:rPr>
        <w:t xml:space="preserve"> samples pF[ x ][ y ],. </w:t>
      </w:r>
      <w:proofErr w:type="gramStart"/>
      <w:r w:rsidRPr="0093586B">
        <w:rPr>
          <w:lang w:val="en-CA"/>
        </w:rPr>
        <w:t>with</w:t>
      </w:r>
      <w:proofErr w:type="gramEnd"/>
      <w:r w:rsidRPr="0093586B">
        <w:rPr>
          <w:lang w:val="en-CA"/>
        </w:rPr>
        <w:t xml:space="preserve"> x, y = −1..2*nT−1.</w:t>
      </w:r>
    </w:p>
    <w:p w:rsidR="00FA7237" w:rsidRDefault="00FA7237" w:rsidP="00FA7237">
      <w:pPr>
        <w:rPr>
          <w:ins w:id="1" w:author="TK Tan" w:date="2012-10-13T14:25:00Z"/>
          <w:lang w:val="en-CA"/>
        </w:rPr>
      </w:pPr>
      <w:ins w:id="2" w:author="TK Tan" w:date="2012-10-13T14:25:00Z">
        <w:r>
          <w:rPr>
            <w:lang w:val="en-CA"/>
          </w:rPr>
          <w:t xml:space="preserve">The variable </w:t>
        </w:r>
        <w:proofErr w:type="spellStart"/>
        <w:r>
          <w:rPr>
            <w:lang w:val="en-CA"/>
          </w:rPr>
          <w:t>intThreshold</w:t>
        </w:r>
        <w:proofErr w:type="spellEnd"/>
        <w:r>
          <w:rPr>
            <w:lang w:val="en-CA"/>
          </w:rPr>
          <w:t xml:space="preserve"> is set to 8.</w:t>
        </w:r>
      </w:ins>
    </w:p>
    <w:p w:rsidR="00FA7237" w:rsidRPr="0093586B" w:rsidRDefault="00FA7237" w:rsidP="00FA7237">
      <w:pPr>
        <w:rPr>
          <w:ins w:id="3" w:author="TK Tan" w:date="2012-10-13T14:25:00Z"/>
          <w:lang w:val="en-CA"/>
        </w:rPr>
      </w:pPr>
      <w:ins w:id="4" w:author="TK Tan" w:date="2012-10-13T14:25:00Z">
        <w:r>
          <w:rPr>
            <w:lang w:val="en-CA"/>
          </w:rPr>
          <w:t xml:space="preserve">The variable </w:t>
        </w:r>
        <w:proofErr w:type="spellStart"/>
        <w:r>
          <w:rPr>
            <w:lang w:val="en-CA"/>
          </w:rPr>
          <w:t>interpolate</w:t>
        </w:r>
        <w:r w:rsidRPr="0093586B">
          <w:rPr>
            <w:lang w:val="en-CA"/>
          </w:rPr>
          <w:t>Flag</w:t>
        </w:r>
        <w:proofErr w:type="spellEnd"/>
        <w:r w:rsidRPr="0093586B">
          <w:rPr>
            <w:lang w:val="en-CA"/>
          </w:rPr>
          <w:t xml:space="preserve"> is derived as follows.</w:t>
        </w:r>
      </w:ins>
    </w:p>
    <w:p w:rsidR="00FA7237" w:rsidRPr="0093586B" w:rsidRDefault="00FA7237" w:rsidP="00FA7237">
      <w:pPr>
        <w:rPr>
          <w:ins w:id="5" w:author="TK Tan" w:date="2012-10-13T14:25:00Z"/>
          <w:lang w:val="en-CA"/>
        </w:rPr>
      </w:pPr>
      <w:ins w:id="6" w:author="TK Tan" w:date="2012-10-13T14:25:00Z">
        <w:r w:rsidRPr="0093586B">
          <w:rPr>
            <w:lang w:val="en-CA"/>
          </w:rPr>
          <w:t>–</w:t>
        </w:r>
        <w:r w:rsidRPr="0093586B">
          <w:rPr>
            <w:lang w:val="en-CA"/>
          </w:rPr>
          <w:tab/>
          <w:t>If</w:t>
        </w:r>
        <w:r>
          <w:rPr>
            <w:lang w:val="en-CA"/>
          </w:rPr>
          <w:t xml:space="preserve"> all </w:t>
        </w:r>
        <w:r w:rsidRPr="0093586B">
          <w:rPr>
            <w:lang w:val="en-CA"/>
          </w:rPr>
          <w:t>of the following conditions are tr</w:t>
        </w:r>
        <w:r>
          <w:rPr>
            <w:lang w:val="en-CA"/>
          </w:rPr>
          <w:t xml:space="preserve">ue, </w:t>
        </w:r>
        <w:proofErr w:type="spellStart"/>
        <w:r>
          <w:rPr>
            <w:lang w:val="en-CA"/>
          </w:rPr>
          <w:t>interpolate</w:t>
        </w:r>
        <w:r w:rsidRPr="0093586B">
          <w:rPr>
            <w:lang w:val="en-CA"/>
          </w:rPr>
          <w:t>Flag</w:t>
        </w:r>
        <w:proofErr w:type="spellEnd"/>
        <w:r w:rsidRPr="0093586B">
          <w:rPr>
            <w:lang w:val="en-CA"/>
          </w:rPr>
          <w:t xml:space="preserve"> </w:t>
        </w:r>
        <w:r>
          <w:rPr>
            <w:lang w:val="en-CA"/>
          </w:rPr>
          <w:t>is set equal to 1</w:t>
        </w:r>
      </w:ins>
    </w:p>
    <w:p w:rsidR="00FA7237" w:rsidRPr="0093586B" w:rsidRDefault="00FA7237" w:rsidP="00FA7237">
      <w:pPr>
        <w:ind w:left="360"/>
        <w:rPr>
          <w:ins w:id="7" w:author="TK Tan" w:date="2012-10-13T14:25:00Z"/>
          <w:lang w:val="en-CA"/>
        </w:rPr>
      </w:pPr>
      <w:ins w:id="8" w:author="TK Tan" w:date="2012-10-13T14:25:00Z">
        <w:r>
          <w:rPr>
            <w:lang w:val="en-CA"/>
          </w:rPr>
          <w:t>–</w:t>
        </w:r>
        <w:r>
          <w:rPr>
            <w:lang w:val="en-CA"/>
          </w:rPr>
          <w:tab/>
        </w:r>
        <w:proofErr w:type="spellStart"/>
        <w:proofErr w:type="gramStart"/>
        <w:r>
          <w:rPr>
            <w:lang w:val="en-CA"/>
          </w:rPr>
          <w:t>nT</w:t>
        </w:r>
        <w:proofErr w:type="spellEnd"/>
        <w:proofErr w:type="gramEnd"/>
        <w:r>
          <w:rPr>
            <w:lang w:val="en-CA"/>
          </w:rPr>
          <w:t xml:space="preserve"> is equal 32</w:t>
        </w:r>
      </w:ins>
    </w:p>
    <w:p w:rsidR="00FA7237" w:rsidRPr="0093586B" w:rsidRDefault="00FA7237" w:rsidP="00FA7237">
      <w:pPr>
        <w:ind w:left="360"/>
        <w:rPr>
          <w:ins w:id="9" w:author="TK Tan" w:date="2012-10-13T14:25:00Z"/>
          <w:lang w:val="en-CA"/>
        </w:rPr>
      </w:pPr>
      <w:ins w:id="10" w:author="TK Tan" w:date="2012-10-13T14:25:00Z">
        <w:r w:rsidRPr="0093586B">
          <w:rPr>
            <w:lang w:val="en-CA"/>
          </w:rPr>
          <w:t>–</w:t>
        </w:r>
        <w:r w:rsidRPr="0093586B">
          <w:rPr>
            <w:lang w:val="en-CA"/>
          </w:rPr>
          <w:tab/>
        </w:r>
        <w:r>
          <w:rPr>
            <w:szCs w:val="21"/>
            <w:lang w:eastAsia="zh-CN"/>
          </w:rPr>
          <w:t>Abs(</w:t>
        </w:r>
        <w:r>
          <w:rPr>
            <w:lang w:val="en-CA"/>
          </w:rPr>
          <w:t xml:space="preserve">p[ </w:t>
        </w:r>
        <w:r w:rsidRPr="0093586B">
          <w:rPr>
            <w:lang w:val="en-CA"/>
          </w:rPr>
          <w:t>−1</w:t>
        </w:r>
        <w:r>
          <w:rPr>
            <w:lang w:val="en-CA"/>
          </w:rPr>
          <w:t xml:space="preserve"> ][ </w:t>
        </w:r>
        <w:r w:rsidRPr="0093586B">
          <w:rPr>
            <w:lang w:val="en-CA"/>
          </w:rPr>
          <w:t>−1 ]</w:t>
        </w:r>
        <w:r>
          <w:rPr>
            <w:szCs w:val="21"/>
            <w:lang w:eastAsia="zh-CN"/>
          </w:rPr>
          <w:t>+</w:t>
        </w:r>
        <w:r w:rsidRPr="00986D89">
          <w:rPr>
            <w:lang w:val="en-CA"/>
          </w:rPr>
          <w:t xml:space="preserve"> </w:t>
        </w:r>
        <w:r>
          <w:rPr>
            <w:lang w:val="en-CA"/>
          </w:rPr>
          <w:t xml:space="preserve">p[ </w:t>
        </w:r>
        <w:r w:rsidRPr="0093586B">
          <w:rPr>
            <w:lang w:val="en-CA"/>
          </w:rPr>
          <w:t>2*nT−1</w:t>
        </w:r>
        <w:r>
          <w:rPr>
            <w:lang w:val="en-CA"/>
          </w:rPr>
          <w:t xml:space="preserve"> ][ </w:t>
        </w:r>
        <w:r w:rsidRPr="0093586B">
          <w:rPr>
            <w:lang w:val="en-CA"/>
          </w:rPr>
          <w:t>−1 ]</w:t>
        </w:r>
        <w:r>
          <w:rPr>
            <w:szCs w:val="21"/>
            <w:lang w:eastAsia="zh-CN"/>
          </w:rPr>
          <w:t>–2*</w:t>
        </w:r>
        <w:r w:rsidRPr="00986D89">
          <w:rPr>
            <w:lang w:val="en-CA"/>
          </w:rPr>
          <w:t xml:space="preserve"> </w:t>
        </w:r>
        <w:r>
          <w:rPr>
            <w:lang w:val="en-CA"/>
          </w:rPr>
          <w:t xml:space="preserve">p[ </w:t>
        </w:r>
        <w:r w:rsidRPr="0093586B">
          <w:rPr>
            <w:lang w:val="en-CA"/>
          </w:rPr>
          <w:t>nT−1</w:t>
        </w:r>
        <w:r>
          <w:rPr>
            <w:lang w:val="en-CA"/>
          </w:rPr>
          <w:t xml:space="preserve"> ][ </w:t>
        </w:r>
        <w:r w:rsidRPr="0093586B">
          <w:rPr>
            <w:lang w:val="en-CA"/>
          </w:rPr>
          <w:t>−1 ]</w:t>
        </w:r>
        <w:r w:rsidRPr="00EA5DFF">
          <w:rPr>
            <w:szCs w:val="21"/>
            <w:lang w:eastAsia="zh-CN"/>
          </w:rPr>
          <w:t xml:space="preserve">) &lt; </w:t>
        </w:r>
        <w:proofErr w:type="spellStart"/>
        <w:r>
          <w:rPr>
            <w:lang w:val="en-CA"/>
          </w:rPr>
          <w:t>intThreshold</w:t>
        </w:r>
        <w:proofErr w:type="spellEnd"/>
      </w:ins>
    </w:p>
    <w:p w:rsidR="00FA7237" w:rsidRPr="0093586B" w:rsidRDefault="00FA7237" w:rsidP="00FA7237">
      <w:pPr>
        <w:ind w:left="360"/>
        <w:rPr>
          <w:ins w:id="11" w:author="TK Tan" w:date="2012-10-13T14:25:00Z"/>
          <w:lang w:val="en-CA"/>
        </w:rPr>
      </w:pPr>
      <w:ins w:id="12" w:author="TK Tan" w:date="2012-10-13T14:25:00Z">
        <w:r w:rsidRPr="0093586B">
          <w:rPr>
            <w:lang w:val="en-CA"/>
          </w:rPr>
          <w:t>–</w:t>
        </w:r>
        <w:r w:rsidRPr="0093586B">
          <w:rPr>
            <w:lang w:val="en-CA"/>
          </w:rPr>
          <w:tab/>
        </w:r>
        <w:r>
          <w:rPr>
            <w:szCs w:val="21"/>
            <w:lang w:eastAsia="zh-CN"/>
          </w:rPr>
          <w:t>Abs(</w:t>
        </w:r>
        <w:r>
          <w:rPr>
            <w:lang w:val="en-CA"/>
          </w:rPr>
          <w:t xml:space="preserve">p[ </w:t>
        </w:r>
        <w:r w:rsidRPr="0093586B">
          <w:rPr>
            <w:lang w:val="en-CA"/>
          </w:rPr>
          <w:t>−1</w:t>
        </w:r>
        <w:r>
          <w:rPr>
            <w:lang w:val="en-CA"/>
          </w:rPr>
          <w:t xml:space="preserve"> ][ </w:t>
        </w:r>
        <w:r w:rsidRPr="0093586B">
          <w:rPr>
            <w:lang w:val="en-CA"/>
          </w:rPr>
          <w:t>−1 ]</w:t>
        </w:r>
        <w:r>
          <w:rPr>
            <w:szCs w:val="21"/>
            <w:lang w:eastAsia="zh-CN"/>
          </w:rPr>
          <w:t>+</w:t>
        </w:r>
        <w:r w:rsidRPr="00986D89">
          <w:rPr>
            <w:lang w:val="en-CA"/>
          </w:rPr>
          <w:t xml:space="preserve"> </w:t>
        </w:r>
        <w:r>
          <w:rPr>
            <w:lang w:val="en-CA"/>
          </w:rPr>
          <w:t xml:space="preserve">p[ </w:t>
        </w:r>
        <w:r w:rsidRPr="0093586B">
          <w:rPr>
            <w:lang w:val="en-CA"/>
          </w:rPr>
          <w:t>−1 ]</w:t>
        </w:r>
        <w:r>
          <w:rPr>
            <w:lang w:val="en-CA"/>
          </w:rPr>
          <w:t xml:space="preserve">[ </w:t>
        </w:r>
        <w:r w:rsidRPr="0093586B">
          <w:rPr>
            <w:lang w:val="en-CA"/>
          </w:rPr>
          <w:t>2*nT−1</w:t>
        </w:r>
        <w:r>
          <w:rPr>
            <w:lang w:val="en-CA"/>
          </w:rPr>
          <w:t xml:space="preserve"> ]</w:t>
        </w:r>
        <w:r>
          <w:rPr>
            <w:szCs w:val="21"/>
            <w:lang w:eastAsia="zh-CN"/>
          </w:rPr>
          <w:t>–2*</w:t>
        </w:r>
        <w:r w:rsidRPr="00986D89">
          <w:rPr>
            <w:lang w:val="en-CA"/>
          </w:rPr>
          <w:t xml:space="preserve"> </w:t>
        </w:r>
        <w:r>
          <w:rPr>
            <w:lang w:val="en-CA"/>
          </w:rPr>
          <w:t xml:space="preserve">p[ </w:t>
        </w:r>
        <w:r w:rsidRPr="0093586B">
          <w:rPr>
            <w:lang w:val="en-CA"/>
          </w:rPr>
          <w:t>−1 ]</w:t>
        </w:r>
        <w:r>
          <w:rPr>
            <w:lang w:val="en-CA"/>
          </w:rPr>
          <w:t xml:space="preserve">[ </w:t>
        </w:r>
        <w:r w:rsidRPr="0093586B">
          <w:rPr>
            <w:lang w:val="en-CA"/>
          </w:rPr>
          <w:t>nT−1</w:t>
        </w:r>
        <w:r>
          <w:rPr>
            <w:lang w:val="en-CA"/>
          </w:rPr>
          <w:t xml:space="preserve"> ]</w:t>
        </w:r>
        <w:r w:rsidRPr="00EA5DFF">
          <w:rPr>
            <w:szCs w:val="21"/>
            <w:lang w:eastAsia="zh-CN"/>
          </w:rPr>
          <w:t xml:space="preserve">) &lt; </w:t>
        </w:r>
        <w:proofErr w:type="spellStart"/>
        <w:r>
          <w:rPr>
            <w:lang w:val="en-CA"/>
          </w:rPr>
          <w:t>intThreshold</w:t>
        </w:r>
        <w:proofErr w:type="spellEnd"/>
      </w:ins>
    </w:p>
    <w:p w:rsidR="00FA7237" w:rsidRPr="0093586B" w:rsidRDefault="00FA7237" w:rsidP="00FA7237">
      <w:pPr>
        <w:rPr>
          <w:ins w:id="13" w:author="TK Tan" w:date="2012-10-13T14:25:00Z"/>
          <w:lang w:val="en-CA"/>
        </w:rPr>
      </w:pPr>
      <w:ins w:id="14" w:author="TK Tan" w:date="2012-10-13T14:25:00Z">
        <w:r w:rsidRPr="0093586B">
          <w:rPr>
            <w:lang w:val="en-CA"/>
          </w:rPr>
          <w:t xml:space="preserve">Otherwise, </w:t>
        </w:r>
        <w:proofErr w:type="spellStart"/>
        <w:r>
          <w:rPr>
            <w:lang w:val="en-CA"/>
          </w:rPr>
          <w:t>interpolate</w:t>
        </w:r>
        <w:r w:rsidRPr="0093586B">
          <w:rPr>
            <w:lang w:val="en-CA"/>
          </w:rPr>
          <w:t>Flag</w:t>
        </w:r>
        <w:proofErr w:type="spellEnd"/>
        <w:r w:rsidRPr="0093586B">
          <w:rPr>
            <w:lang w:val="en-CA"/>
          </w:rPr>
          <w:t xml:space="preserve"> is set equal to 0.</w:t>
        </w:r>
      </w:ins>
    </w:p>
    <w:p w:rsidR="0093586B" w:rsidRPr="0093586B" w:rsidRDefault="0093586B" w:rsidP="0093586B">
      <w:pPr>
        <w:rPr>
          <w:lang w:val="en-CA"/>
        </w:rPr>
      </w:pPr>
      <w:r w:rsidRPr="0093586B">
        <w:rPr>
          <w:lang w:val="en-CA"/>
        </w:rPr>
        <w:t xml:space="preserve">The variable </w:t>
      </w:r>
      <w:proofErr w:type="spellStart"/>
      <w:r w:rsidRPr="0093586B">
        <w:rPr>
          <w:lang w:val="en-CA"/>
        </w:rPr>
        <w:t>filterFlag</w:t>
      </w:r>
      <w:proofErr w:type="spellEnd"/>
      <w:r w:rsidRPr="0093586B">
        <w:rPr>
          <w:lang w:val="en-CA"/>
        </w:rPr>
        <w:t xml:space="preserve"> is derived as follows.</w:t>
      </w:r>
    </w:p>
    <w:p w:rsidR="0093586B" w:rsidRPr="0093586B" w:rsidRDefault="0093586B" w:rsidP="0093586B">
      <w:pPr>
        <w:rPr>
          <w:lang w:val="en-CA"/>
        </w:rPr>
      </w:pPr>
      <w:r w:rsidRPr="0093586B">
        <w:rPr>
          <w:lang w:val="en-CA"/>
        </w:rPr>
        <w:t>–</w:t>
      </w:r>
      <w:r w:rsidRPr="0093586B">
        <w:rPr>
          <w:lang w:val="en-CA"/>
        </w:rPr>
        <w:tab/>
        <w:t xml:space="preserve">If one or more of the following conditions are true, </w:t>
      </w:r>
      <w:proofErr w:type="spellStart"/>
      <w:r w:rsidRPr="0093586B">
        <w:rPr>
          <w:lang w:val="en-CA"/>
        </w:rPr>
        <w:t>filterFlag</w:t>
      </w:r>
      <w:proofErr w:type="spellEnd"/>
      <w:r w:rsidRPr="0093586B">
        <w:rPr>
          <w:lang w:val="en-CA"/>
        </w:rPr>
        <w:t xml:space="preserve"> is set equal to 0</w:t>
      </w:r>
    </w:p>
    <w:p w:rsidR="0093586B" w:rsidRPr="0093586B" w:rsidRDefault="0093586B" w:rsidP="00CB7CA9">
      <w:pPr>
        <w:ind w:left="360"/>
        <w:rPr>
          <w:lang w:val="en-CA"/>
        </w:rPr>
      </w:pPr>
      <w:r w:rsidRPr="0093586B">
        <w:rPr>
          <w:lang w:val="en-CA"/>
        </w:rPr>
        <w:t>–</w:t>
      </w:r>
      <w:r w:rsidRPr="0093586B">
        <w:rPr>
          <w:lang w:val="en-CA"/>
        </w:rPr>
        <w:tab/>
      </w:r>
      <w:proofErr w:type="spellStart"/>
      <w:proofErr w:type="gramStart"/>
      <w:r w:rsidRPr="0093586B">
        <w:rPr>
          <w:lang w:val="en-CA"/>
        </w:rPr>
        <w:t>intraPredMode</w:t>
      </w:r>
      <w:proofErr w:type="spellEnd"/>
      <w:proofErr w:type="gramEnd"/>
      <w:r w:rsidRPr="0093586B">
        <w:rPr>
          <w:lang w:val="en-CA"/>
        </w:rPr>
        <w:t xml:space="preserve"> is equal to </w:t>
      </w:r>
      <w:proofErr w:type="spellStart"/>
      <w:r w:rsidRPr="0093586B">
        <w:rPr>
          <w:lang w:val="en-CA"/>
        </w:rPr>
        <w:t>Intra_DC</w:t>
      </w:r>
      <w:proofErr w:type="spellEnd"/>
    </w:p>
    <w:p w:rsidR="0093586B" w:rsidRPr="0093586B" w:rsidRDefault="0093586B" w:rsidP="00CB7CA9">
      <w:pPr>
        <w:ind w:left="360"/>
        <w:rPr>
          <w:lang w:val="en-CA"/>
        </w:rPr>
      </w:pPr>
      <w:r w:rsidRPr="0093586B">
        <w:rPr>
          <w:lang w:val="en-CA"/>
        </w:rPr>
        <w:t>–</w:t>
      </w:r>
      <w:r w:rsidRPr="0093586B">
        <w:rPr>
          <w:lang w:val="en-CA"/>
        </w:rPr>
        <w:tab/>
      </w:r>
      <w:proofErr w:type="spellStart"/>
      <w:proofErr w:type="gramStart"/>
      <w:r w:rsidRPr="0093586B">
        <w:rPr>
          <w:lang w:val="en-CA"/>
        </w:rPr>
        <w:t>nT</w:t>
      </w:r>
      <w:proofErr w:type="spellEnd"/>
      <w:proofErr w:type="gramEnd"/>
      <w:r w:rsidRPr="0093586B">
        <w:rPr>
          <w:lang w:val="en-CA"/>
        </w:rPr>
        <w:t xml:space="preserve"> is equal 4</w:t>
      </w:r>
    </w:p>
    <w:p w:rsidR="00FA7237" w:rsidRPr="0093586B" w:rsidRDefault="00FA7237" w:rsidP="00FA7237">
      <w:pPr>
        <w:ind w:left="360"/>
        <w:rPr>
          <w:ins w:id="15" w:author="TK Tan" w:date="2012-10-13T14:24:00Z"/>
          <w:lang w:val="en-CA"/>
        </w:rPr>
      </w:pPr>
      <w:ins w:id="16" w:author="TK Tan" w:date="2012-10-13T14:24:00Z">
        <w:r w:rsidRPr="0093586B">
          <w:rPr>
            <w:lang w:val="en-CA"/>
          </w:rPr>
          <w:t>–</w:t>
        </w:r>
        <w:r w:rsidRPr="0093586B">
          <w:rPr>
            <w:lang w:val="en-CA"/>
          </w:rPr>
          <w:tab/>
        </w:r>
        <w:proofErr w:type="spellStart"/>
        <w:proofErr w:type="gramStart"/>
        <w:r>
          <w:rPr>
            <w:lang w:val="en-CA"/>
          </w:rPr>
          <w:t>interpolate</w:t>
        </w:r>
        <w:r w:rsidRPr="0093586B">
          <w:rPr>
            <w:lang w:val="en-CA"/>
          </w:rPr>
          <w:t>Flag</w:t>
        </w:r>
        <w:proofErr w:type="spellEnd"/>
        <w:proofErr w:type="gramEnd"/>
        <w:r w:rsidRPr="0093586B">
          <w:rPr>
            <w:lang w:val="en-CA"/>
          </w:rPr>
          <w:t xml:space="preserve"> </w:t>
        </w:r>
        <w:r>
          <w:rPr>
            <w:lang w:val="en-CA"/>
          </w:rPr>
          <w:t>is equal 1</w:t>
        </w:r>
      </w:ins>
    </w:p>
    <w:p w:rsidR="0093586B" w:rsidRPr="0093586B" w:rsidRDefault="0093586B" w:rsidP="0093586B">
      <w:pPr>
        <w:rPr>
          <w:lang w:val="en-CA"/>
        </w:rPr>
      </w:pPr>
      <w:r w:rsidRPr="0093586B">
        <w:rPr>
          <w:lang w:val="en-CA"/>
        </w:rPr>
        <w:t>Otherwise, the following applies.</w:t>
      </w:r>
    </w:p>
    <w:p w:rsidR="0093586B" w:rsidRPr="0093586B" w:rsidRDefault="0093586B" w:rsidP="00CB7CA9">
      <w:pPr>
        <w:ind w:left="360"/>
        <w:rPr>
          <w:lang w:val="en-CA"/>
        </w:rPr>
      </w:pPr>
      <w:r w:rsidRPr="0093586B">
        <w:rPr>
          <w:lang w:val="en-CA"/>
        </w:rPr>
        <w:t>–</w:t>
      </w:r>
      <w:r w:rsidRPr="0093586B">
        <w:rPr>
          <w:lang w:val="en-CA"/>
        </w:rPr>
        <w:tab/>
        <w:t xml:space="preserve">The variable </w:t>
      </w:r>
      <w:proofErr w:type="spellStart"/>
      <w:r w:rsidRPr="0093586B">
        <w:rPr>
          <w:lang w:val="en-CA"/>
        </w:rPr>
        <w:t>minDistVerHor</w:t>
      </w:r>
      <w:proofErr w:type="spellEnd"/>
      <w:r w:rsidRPr="0093586B">
        <w:rPr>
          <w:lang w:val="en-CA"/>
        </w:rPr>
        <w:t xml:space="preserve"> is set equal to Min</w:t>
      </w:r>
      <w:proofErr w:type="gramStart"/>
      <w:r w:rsidRPr="0093586B">
        <w:rPr>
          <w:lang w:val="en-CA"/>
        </w:rPr>
        <w:t>( Abs</w:t>
      </w:r>
      <w:proofErr w:type="gramEnd"/>
      <w:r w:rsidRPr="0093586B">
        <w:rPr>
          <w:lang w:val="en-CA"/>
        </w:rPr>
        <w:t xml:space="preserve">( </w:t>
      </w:r>
      <w:proofErr w:type="spellStart"/>
      <w:r w:rsidRPr="0093586B">
        <w:rPr>
          <w:lang w:val="en-CA"/>
        </w:rPr>
        <w:t>intraPredMode</w:t>
      </w:r>
      <w:proofErr w:type="spellEnd"/>
      <w:r w:rsidRPr="0093586B">
        <w:rPr>
          <w:lang w:val="en-CA"/>
        </w:rPr>
        <w:t xml:space="preserve"> − 26 ), Abs( </w:t>
      </w:r>
      <w:proofErr w:type="spellStart"/>
      <w:r w:rsidRPr="0093586B">
        <w:rPr>
          <w:lang w:val="en-CA"/>
        </w:rPr>
        <w:t>intraPredMode</w:t>
      </w:r>
      <w:proofErr w:type="spellEnd"/>
      <w:r w:rsidRPr="0093586B">
        <w:rPr>
          <w:lang w:val="en-CA"/>
        </w:rPr>
        <w:t xml:space="preserve"> − 10 ) ).</w:t>
      </w:r>
    </w:p>
    <w:p w:rsidR="0093586B" w:rsidRPr="0093586B" w:rsidRDefault="0093586B" w:rsidP="00CB7CA9">
      <w:pPr>
        <w:ind w:left="360"/>
        <w:rPr>
          <w:lang w:val="en-CA"/>
        </w:rPr>
      </w:pPr>
      <w:r w:rsidRPr="0093586B">
        <w:rPr>
          <w:lang w:val="en-CA"/>
        </w:rPr>
        <w:t>–</w:t>
      </w:r>
      <w:r w:rsidRPr="0093586B">
        <w:rPr>
          <w:lang w:val="en-CA"/>
        </w:rPr>
        <w:tab/>
        <w:t xml:space="preserve">The variable </w:t>
      </w:r>
      <w:proofErr w:type="spellStart"/>
      <w:r w:rsidRPr="0093586B">
        <w:rPr>
          <w:lang w:val="en-CA"/>
        </w:rPr>
        <w:t>intraHorVerDistThres</w:t>
      </w:r>
      <w:proofErr w:type="spellEnd"/>
      <w:proofErr w:type="gramStart"/>
      <w:r w:rsidRPr="0093586B">
        <w:rPr>
          <w:lang w:val="en-CA"/>
        </w:rPr>
        <w:t xml:space="preserve">[ </w:t>
      </w:r>
      <w:proofErr w:type="spellStart"/>
      <w:r w:rsidRPr="0093586B">
        <w:rPr>
          <w:lang w:val="en-CA"/>
        </w:rPr>
        <w:t>nT</w:t>
      </w:r>
      <w:proofErr w:type="spellEnd"/>
      <w:proofErr w:type="gramEnd"/>
      <w:r w:rsidRPr="0093586B">
        <w:rPr>
          <w:lang w:val="en-CA"/>
        </w:rPr>
        <w:t xml:space="preserve"> ] is specified in Table 8 3.</w:t>
      </w:r>
    </w:p>
    <w:p w:rsidR="0093586B" w:rsidRPr="0093586B" w:rsidRDefault="0093586B" w:rsidP="00CB7CA9">
      <w:pPr>
        <w:ind w:left="360"/>
        <w:rPr>
          <w:lang w:val="en-CA"/>
        </w:rPr>
      </w:pPr>
      <w:r w:rsidRPr="0093586B">
        <w:rPr>
          <w:lang w:val="en-CA"/>
        </w:rPr>
        <w:t>–</w:t>
      </w:r>
      <w:r w:rsidRPr="0093586B">
        <w:rPr>
          <w:lang w:val="en-CA"/>
        </w:rPr>
        <w:tab/>
        <w:t xml:space="preserve">The variable </w:t>
      </w:r>
      <w:proofErr w:type="spellStart"/>
      <w:r w:rsidRPr="0093586B">
        <w:rPr>
          <w:lang w:val="en-CA"/>
        </w:rPr>
        <w:t>filterFlag</w:t>
      </w:r>
      <w:proofErr w:type="spellEnd"/>
      <w:r w:rsidRPr="0093586B">
        <w:rPr>
          <w:lang w:val="en-CA"/>
        </w:rPr>
        <w:t xml:space="preserve"> is derived as follows. </w:t>
      </w:r>
    </w:p>
    <w:p w:rsidR="0093586B" w:rsidRPr="0093586B" w:rsidRDefault="0093586B" w:rsidP="00CB7CA9">
      <w:pPr>
        <w:ind w:left="720"/>
        <w:rPr>
          <w:lang w:val="en-CA"/>
        </w:rPr>
      </w:pPr>
      <w:r w:rsidRPr="0093586B">
        <w:rPr>
          <w:lang w:val="en-CA"/>
        </w:rPr>
        <w:t>–</w:t>
      </w:r>
      <w:r w:rsidRPr="0093586B">
        <w:rPr>
          <w:lang w:val="en-CA"/>
        </w:rPr>
        <w:tab/>
        <w:t xml:space="preserve">If </w:t>
      </w:r>
      <w:proofErr w:type="spellStart"/>
      <w:r w:rsidRPr="0093586B">
        <w:rPr>
          <w:lang w:val="en-CA"/>
        </w:rPr>
        <w:t>minDistVerHor</w:t>
      </w:r>
      <w:proofErr w:type="spellEnd"/>
      <w:r w:rsidRPr="0093586B">
        <w:rPr>
          <w:lang w:val="en-CA"/>
        </w:rPr>
        <w:t xml:space="preserve"> is larger than </w:t>
      </w:r>
      <w:proofErr w:type="spellStart"/>
      <w:r w:rsidRPr="0093586B">
        <w:rPr>
          <w:lang w:val="en-CA"/>
        </w:rPr>
        <w:t>intraHorVerDistThresh</w:t>
      </w:r>
      <w:proofErr w:type="spellEnd"/>
      <w:proofErr w:type="gramStart"/>
      <w:r w:rsidRPr="0093586B">
        <w:rPr>
          <w:lang w:val="en-CA"/>
        </w:rPr>
        <w:t xml:space="preserve">[ </w:t>
      </w:r>
      <w:proofErr w:type="spellStart"/>
      <w:r w:rsidRPr="0093586B">
        <w:rPr>
          <w:lang w:val="en-CA"/>
        </w:rPr>
        <w:t>nT</w:t>
      </w:r>
      <w:proofErr w:type="spellEnd"/>
      <w:proofErr w:type="gramEnd"/>
      <w:r w:rsidRPr="0093586B">
        <w:rPr>
          <w:lang w:val="en-CA"/>
        </w:rPr>
        <w:t xml:space="preserve"> ], </w:t>
      </w:r>
      <w:proofErr w:type="spellStart"/>
      <w:r w:rsidRPr="0093586B">
        <w:rPr>
          <w:lang w:val="en-CA"/>
        </w:rPr>
        <w:t>filterFlag</w:t>
      </w:r>
      <w:proofErr w:type="spellEnd"/>
      <w:r w:rsidRPr="0093586B">
        <w:rPr>
          <w:lang w:val="en-CA"/>
        </w:rPr>
        <w:t xml:space="preserve"> is set equal to 1, </w:t>
      </w:r>
    </w:p>
    <w:p w:rsidR="0093586B" w:rsidRPr="0093586B" w:rsidRDefault="0093586B" w:rsidP="00CB7CA9">
      <w:pPr>
        <w:ind w:left="720"/>
        <w:rPr>
          <w:lang w:val="en-CA"/>
        </w:rPr>
      </w:pPr>
      <w:r w:rsidRPr="0093586B">
        <w:rPr>
          <w:lang w:val="en-CA"/>
        </w:rPr>
        <w:t>–</w:t>
      </w:r>
      <w:r w:rsidRPr="0093586B">
        <w:rPr>
          <w:lang w:val="en-CA"/>
        </w:rPr>
        <w:tab/>
        <w:t xml:space="preserve">Otherwise, </w:t>
      </w:r>
      <w:proofErr w:type="spellStart"/>
      <w:r w:rsidRPr="0093586B">
        <w:rPr>
          <w:lang w:val="en-CA"/>
        </w:rPr>
        <w:t>filterFlag</w:t>
      </w:r>
      <w:proofErr w:type="spellEnd"/>
      <w:r w:rsidRPr="0093586B">
        <w:rPr>
          <w:lang w:val="en-CA"/>
        </w:rPr>
        <w:t xml:space="preserve"> is set equal to 0.</w:t>
      </w:r>
    </w:p>
    <w:p w:rsidR="0093586B" w:rsidRPr="0093586B" w:rsidRDefault="0093586B" w:rsidP="0093586B">
      <w:pPr>
        <w:rPr>
          <w:lang w:val="en-CA"/>
        </w:rPr>
      </w:pPr>
      <w:r w:rsidRPr="0093586B">
        <w:rPr>
          <w:lang w:val="en-CA"/>
        </w:rPr>
        <w:t xml:space="preserve">Table 8 3 – Specification of </w:t>
      </w:r>
      <w:proofErr w:type="spellStart"/>
      <w:r w:rsidRPr="0093586B">
        <w:rPr>
          <w:lang w:val="en-CA"/>
        </w:rPr>
        <w:t>intraHorVerDistThres</w:t>
      </w:r>
      <w:proofErr w:type="spellEnd"/>
      <w:proofErr w:type="gramStart"/>
      <w:r w:rsidRPr="0093586B">
        <w:rPr>
          <w:lang w:val="en-CA"/>
        </w:rPr>
        <w:t xml:space="preserve">[ </w:t>
      </w:r>
      <w:proofErr w:type="spellStart"/>
      <w:r w:rsidRPr="0093586B">
        <w:rPr>
          <w:lang w:val="en-CA"/>
        </w:rPr>
        <w:t>nT</w:t>
      </w:r>
      <w:proofErr w:type="spellEnd"/>
      <w:proofErr w:type="gramEnd"/>
      <w:r w:rsidRPr="0093586B">
        <w:rPr>
          <w:lang w:val="en-CA"/>
        </w:rPr>
        <w:t xml:space="preserve"> ] for various transform block sizes</w:t>
      </w:r>
    </w:p>
    <w:tbl>
      <w:tblPr>
        <w:tblW w:w="5622" w:type="dxa"/>
        <w:jc w:val="center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3"/>
        <w:gridCol w:w="853"/>
        <w:gridCol w:w="953"/>
        <w:gridCol w:w="953"/>
      </w:tblGrid>
      <w:tr w:rsidR="00CB7CA9" w:rsidRPr="0056241E" w:rsidTr="00CB7CA9">
        <w:trPr>
          <w:jc w:val="center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A9" w:rsidRPr="0056241E" w:rsidRDefault="00CB7CA9" w:rsidP="00F01DE4">
            <w:pPr>
              <w:pStyle w:val="CommentText"/>
              <w:keepNext/>
              <w:keepLines/>
              <w:spacing w:beforeLines="25" w:before="60" w:afterLines="25" w:after="60"/>
              <w:jc w:val="center"/>
              <w:rPr>
                <w:noProof/>
                <w:lang w:eastAsia="ko-K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A9" w:rsidRPr="0056241E" w:rsidRDefault="00CB7CA9" w:rsidP="00F01DE4">
            <w:pPr>
              <w:pStyle w:val="CommentText"/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lang w:eastAsia="ko-KR"/>
              </w:rPr>
            </w:pPr>
            <w:r w:rsidRPr="0056241E">
              <w:rPr>
                <w:b/>
                <w:noProof/>
                <w:lang w:eastAsia="ko-KR"/>
              </w:rPr>
              <w:t>nT = 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A9" w:rsidRPr="0056241E" w:rsidRDefault="00CB7CA9" w:rsidP="00F01DE4">
            <w:pPr>
              <w:pStyle w:val="CommentText"/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lang w:eastAsia="ko-KR"/>
              </w:rPr>
            </w:pPr>
            <w:r w:rsidRPr="0056241E">
              <w:rPr>
                <w:b/>
                <w:noProof/>
                <w:lang w:eastAsia="ko-KR"/>
              </w:rPr>
              <w:t>nT = 16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A9" w:rsidRPr="0056241E" w:rsidRDefault="00CB7CA9" w:rsidP="00F01DE4">
            <w:pPr>
              <w:pStyle w:val="CommentText"/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lang w:eastAsia="ko-KR"/>
              </w:rPr>
            </w:pPr>
            <w:r w:rsidRPr="0056241E">
              <w:rPr>
                <w:b/>
                <w:noProof/>
                <w:lang w:eastAsia="ko-KR"/>
              </w:rPr>
              <w:t>nT = 32</w:t>
            </w:r>
          </w:p>
        </w:tc>
      </w:tr>
      <w:tr w:rsidR="00CB7CA9" w:rsidRPr="0056241E" w:rsidTr="00CB7CA9">
        <w:trPr>
          <w:jc w:val="center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A9" w:rsidRPr="0056241E" w:rsidRDefault="00CB7CA9" w:rsidP="00F01DE4">
            <w:pPr>
              <w:pStyle w:val="CommentText"/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lang w:eastAsia="ko-KR"/>
              </w:rPr>
            </w:pPr>
            <w:r w:rsidRPr="0056241E">
              <w:rPr>
                <w:b/>
                <w:noProof/>
                <w:lang w:eastAsia="ko-KR"/>
              </w:rPr>
              <w:t>intraHorVerDistThresh[ nT ]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A9" w:rsidRPr="0056241E" w:rsidRDefault="00CB7CA9" w:rsidP="00F01DE4">
            <w:pPr>
              <w:pStyle w:val="CommentText"/>
              <w:keepNext/>
              <w:keepLines/>
              <w:spacing w:beforeLines="25" w:before="60" w:afterLines="25" w:after="60"/>
              <w:jc w:val="center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A9" w:rsidRPr="0056241E" w:rsidRDefault="00CB7CA9" w:rsidP="00F01DE4">
            <w:pPr>
              <w:pStyle w:val="CommentText"/>
              <w:keepNext/>
              <w:keepLines/>
              <w:spacing w:beforeLines="25" w:before="60" w:afterLines="25" w:after="60"/>
              <w:jc w:val="center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A9" w:rsidRPr="0056241E" w:rsidRDefault="00CB7CA9" w:rsidP="00F01DE4">
            <w:pPr>
              <w:pStyle w:val="CommentText"/>
              <w:keepNext/>
              <w:keepLines/>
              <w:spacing w:beforeLines="25" w:before="60" w:afterLines="25" w:after="60"/>
              <w:jc w:val="center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0</w:t>
            </w:r>
          </w:p>
        </w:tc>
      </w:tr>
    </w:tbl>
    <w:p w:rsidR="00FA7237" w:rsidRPr="0093586B" w:rsidRDefault="00FA7237" w:rsidP="00FA7237">
      <w:pPr>
        <w:rPr>
          <w:ins w:id="17" w:author="TK Tan" w:date="2012-10-13T14:24:00Z"/>
          <w:lang w:val="en-CA"/>
        </w:rPr>
      </w:pPr>
      <w:ins w:id="18" w:author="TK Tan" w:date="2012-10-13T14:24:00Z">
        <w:r>
          <w:rPr>
            <w:lang w:val="en-CA"/>
          </w:rPr>
          <w:t xml:space="preserve">When </w:t>
        </w:r>
        <w:proofErr w:type="spellStart"/>
        <w:r>
          <w:rPr>
            <w:lang w:val="en-CA"/>
          </w:rPr>
          <w:t>interpolate</w:t>
        </w:r>
        <w:r w:rsidRPr="0093586B">
          <w:rPr>
            <w:lang w:val="en-CA"/>
          </w:rPr>
          <w:t>Flag</w:t>
        </w:r>
        <w:proofErr w:type="spellEnd"/>
        <w:r w:rsidRPr="0093586B">
          <w:rPr>
            <w:lang w:val="en-CA"/>
          </w:rPr>
          <w:t xml:space="preserve"> is equal to 1, the filtered sample values pF</w:t>
        </w:r>
        <w:proofErr w:type="gramStart"/>
        <w:r w:rsidRPr="0093586B">
          <w:rPr>
            <w:lang w:val="en-CA"/>
          </w:rPr>
          <w:t>[ x</w:t>
        </w:r>
        <w:proofErr w:type="gramEnd"/>
        <w:r w:rsidRPr="0093586B">
          <w:rPr>
            <w:lang w:val="en-CA"/>
          </w:rPr>
          <w:t>, y ] with x = −1..</w:t>
        </w:r>
        <w:r>
          <w:rPr>
            <w:lang w:val="en-CA"/>
          </w:rPr>
          <w:t>63</w:t>
        </w:r>
        <w:r w:rsidRPr="0093586B">
          <w:rPr>
            <w:lang w:val="en-CA"/>
          </w:rPr>
          <w:t xml:space="preserve"> and y = −1..</w:t>
        </w:r>
        <w:r>
          <w:rPr>
            <w:lang w:val="en-CA"/>
          </w:rPr>
          <w:t>63</w:t>
        </w:r>
        <w:r w:rsidRPr="0093586B">
          <w:rPr>
            <w:lang w:val="en-CA"/>
          </w:rPr>
          <w:t xml:space="preserve"> are derived as follows.</w:t>
        </w:r>
      </w:ins>
    </w:p>
    <w:p w:rsidR="00FA7237" w:rsidRPr="00EF1A2E" w:rsidRDefault="00FA7237" w:rsidP="00FA7237">
      <w:pPr>
        <w:rPr>
          <w:ins w:id="19" w:author="TK Tan" w:date="2012-10-13T14:24:00Z"/>
          <w:lang w:val="en-CA"/>
        </w:rPr>
      </w:pPr>
      <w:ins w:id="20" w:author="TK Tan" w:date="2012-10-13T14:24:00Z">
        <w:r w:rsidRPr="00EF1A2E">
          <w:rPr>
            <w:lang w:val="en-CA"/>
          </w:rPr>
          <w:t>pF[ −1 ][ 63 ] = p[ −1 ][ 63 ]</w:t>
        </w:r>
        <w:r w:rsidRPr="00EF1A2E">
          <w:rPr>
            <w:lang w:val="en-CA"/>
          </w:rPr>
          <w:tab/>
        </w:r>
        <w:r w:rsidRPr="00EF1A2E">
          <w:rPr>
            <w:lang w:val="en-CA"/>
          </w:rPr>
          <w:tab/>
        </w:r>
        <w:r w:rsidRPr="00EF1A2E">
          <w:rPr>
            <w:lang w:val="en-CA"/>
          </w:rPr>
          <w:tab/>
        </w:r>
        <w:r w:rsidRPr="00EF1A2E">
          <w:rPr>
            <w:lang w:val="en-CA"/>
          </w:rPr>
          <w:tab/>
        </w:r>
        <w:r w:rsidRPr="00EF1A2E">
          <w:rPr>
            <w:lang w:val="en-CA"/>
          </w:rPr>
          <w:tab/>
        </w:r>
        <w:r w:rsidRPr="00EF1A2E">
          <w:rPr>
            <w:lang w:val="en-CA"/>
          </w:rPr>
          <w:tab/>
        </w:r>
        <w:r w:rsidRPr="00EF1A2E">
          <w:rPr>
            <w:lang w:val="en-CA"/>
          </w:rPr>
          <w:tab/>
        </w:r>
        <w:r w:rsidRPr="00EF1A2E">
          <w:rPr>
            <w:lang w:val="en-CA"/>
          </w:rPr>
          <w:tab/>
        </w:r>
        <w:r>
          <w:rPr>
            <w:lang w:val="en-CA"/>
          </w:rPr>
          <w:tab/>
        </w:r>
        <w:r w:rsidRPr="00EF1A2E">
          <w:rPr>
            <w:lang w:val="en-CA"/>
          </w:rPr>
          <w:t>(8 28)</w:t>
        </w:r>
      </w:ins>
    </w:p>
    <w:p w:rsidR="00FA7237" w:rsidRPr="00EF1A2E" w:rsidRDefault="00FA7237" w:rsidP="00FA7237">
      <w:pPr>
        <w:rPr>
          <w:ins w:id="21" w:author="TK Tan" w:date="2012-10-13T14:24:00Z"/>
          <w:lang w:val="en-CA"/>
        </w:rPr>
      </w:pPr>
      <w:ins w:id="22" w:author="TK Tan" w:date="2012-10-13T14:24:00Z">
        <w:r w:rsidRPr="00EF1A2E">
          <w:rPr>
            <w:lang w:val="en-CA"/>
          </w:rPr>
          <w:t>pF[ 63 ][ −1 ] = p[ 63 ][ −1 ]</w:t>
        </w:r>
        <w:r w:rsidRPr="00EF1A2E">
          <w:rPr>
            <w:lang w:val="en-CA"/>
          </w:rPr>
          <w:tab/>
        </w:r>
        <w:r w:rsidRPr="00EF1A2E">
          <w:rPr>
            <w:lang w:val="en-CA"/>
          </w:rPr>
          <w:tab/>
        </w:r>
        <w:r w:rsidRPr="00EF1A2E">
          <w:rPr>
            <w:lang w:val="en-CA"/>
          </w:rPr>
          <w:tab/>
        </w:r>
        <w:r w:rsidRPr="00EF1A2E">
          <w:rPr>
            <w:lang w:val="en-CA"/>
          </w:rPr>
          <w:tab/>
        </w:r>
        <w:r w:rsidRPr="00EF1A2E">
          <w:rPr>
            <w:lang w:val="en-CA"/>
          </w:rPr>
          <w:tab/>
        </w:r>
        <w:r w:rsidRPr="00EF1A2E">
          <w:rPr>
            <w:lang w:val="en-CA"/>
          </w:rPr>
          <w:tab/>
        </w:r>
        <w:r w:rsidRPr="00EF1A2E">
          <w:rPr>
            <w:lang w:val="en-CA"/>
          </w:rPr>
          <w:tab/>
        </w:r>
        <w:r w:rsidRPr="00EF1A2E">
          <w:rPr>
            <w:lang w:val="en-CA"/>
          </w:rPr>
          <w:tab/>
        </w:r>
        <w:r>
          <w:rPr>
            <w:lang w:val="en-CA"/>
          </w:rPr>
          <w:tab/>
        </w:r>
        <w:r w:rsidRPr="00EF1A2E">
          <w:rPr>
            <w:lang w:val="en-CA"/>
          </w:rPr>
          <w:t>(8 29)</w:t>
        </w:r>
      </w:ins>
    </w:p>
    <w:p w:rsidR="00FA7237" w:rsidRPr="00EF1A2E" w:rsidRDefault="00FA7237" w:rsidP="00FA7237">
      <w:pPr>
        <w:rPr>
          <w:ins w:id="23" w:author="TK Tan" w:date="2012-10-13T14:24:00Z"/>
          <w:lang w:val="en-CA"/>
        </w:rPr>
      </w:pPr>
      <w:ins w:id="24" w:author="TK Tan" w:date="2012-10-13T14:24:00Z">
        <w:r w:rsidRPr="00EF1A2E">
          <w:rPr>
            <w:lang w:val="en-CA"/>
          </w:rPr>
          <w:t>pF[ −1 ][ y ] = p[ −1 ][ −1 ] + (y+1)*(p[ −1 ][ 63 ] − p[ −1 ][ −1 ] + 32 ) &gt;&gt; 6 for y = 0..62</w:t>
        </w:r>
        <w:r w:rsidRPr="00EF1A2E">
          <w:rPr>
            <w:lang w:val="en-CA"/>
          </w:rPr>
          <w:tab/>
          <w:t>(8 30)</w:t>
        </w:r>
      </w:ins>
    </w:p>
    <w:p w:rsidR="00FA7237" w:rsidRPr="00EF1A2E" w:rsidRDefault="00FA7237" w:rsidP="00FA7237">
      <w:pPr>
        <w:rPr>
          <w:ins w:id="25" w:author="TK Tan" w:date="2012-10-13T14:24:00Z"/>
          <w:lang w:val="en-CA"/>
        </w:rPr>
      </w:pPr>
      <w:proofErr w:type="gramStart"/>
      <w:ins w:id="26" w:author="TK Tan" w:date="2012-10-13T14:24:00Z">
        <w:r w:rsidRPr="00EF1A2E">
          <w:rPr>
            <w:lang w:val="en-CA"/>
          </w:rPr>
          <w:t>pF</w:t>
        </w:r>
        <w:proofErr w:type="gramEnd"/>
        <w:r w:rsidRPr="00EF1A2E">
          <w:rPr>
            <w:lang w:val="en-CA"/>
          </w:rPr>
          <w:t>[ −1 ][ −1] = p[ −1 ][ −1]</w:t>
        </w:r>
        <w:r w:rsidRPr="00EF1A2E">
          <w:rPr>
            <w:lang w:val="en-CA"/>
          </w:rPr>
          <w:tab/>
        </w:r>
        <w:r w:rsidRPr="00EF1A2E">
          <w:rPr>
            <w:lang w:val="en-CA"/>
          </w:rPr>
          <w:tab/>
        </w:r>
        <w:r w:rsidRPr="00EF1A2E">
          <w:rPr>
            <w:lang w:val="en-CA"/>
          </w:rPr>
          <w:tab/>
        </w:r>
        <w:r w:rsidRPr="00EF1A2E">
          <w:rPr>
            <w:lang w:val="en-CA"/>
          </w:rPr>
          <w:tab/>
        </w:r>
        <w:r w:rsidRPr="00EF1A2E">
          <w:rPr>
            <w:lang w:val="en-CA"/>
          </w:rPr>
          <w:tab/>
        </w:r>
        <w:r w:rsidRPr="00EF1A2E">
          <w:rPr>
            <w:lang w:val="en-CA"/>
          </w:rPr>
          <w:tab/>
        </w:r>
        <w:r w:rsidRPr="00EF1A2E">
          <w:rPr>
            <w:lang w:val="en-CA"/>
          </w:rPr>
          <w:tab/>
        </w:r>
        <w:r w:rsidRPr="00EF1A2E">
          <w:rPr>
            <w:lang w:val="en-CA"/>
          </w:rPr>
          <w:tab/>
        </w:r>
        <w:r w:rsidRPr="00EF1A2E">
          <w:rPr>
            <w:lang w:val="en-CA"/>
          </w:rPr>
          <w:tab/>
          <w:t>(8 31)</w:t>
        </w:r>
      </w:ins>
    </w:p>
    <w:p w:rsidR="00FA7237" w:rsidRPr="00EF1A2E" w:rsidRDefault="00FA7237" w:rsidP="00FA7237">
      <w:pPr>
        <w:rPr>
          <w:ins w:id="27" w:author="TK Tan" w:date="2012-10-13T14:24:00Z"/>
          <w:lang w:val="en-CA"/>
        </w:rPr>
      </w:pPr>
      <w:ins w:id="28" w:author="TK Tan" w:date="2012-10-13T14:24:00Z">
        <w:r w:rsidRPr="00EF1A2E">
          <w:rPr>
            <w:lang w:val="en-CA"/>
          </w:rPr>
          <w:t>pF[ x ][ −1 ] = p[ −1 ][ −1 ] + (x+1)*(p[ 63 ][ −1 ] − p[ −1 ][ −1 ] + 32 ) &gt;&gt; 6 for x = 0..62</w:t>
        </w:r>
        <w:r w:rsidRPr="00EF1A2E">
          <w:rPr>
            <w:lang w:val="en-CA"/>
          </w:rPr>
          <w:tab/>
          <w:t>(8 32)</w:t>
        </w:r>
      </w:ins>
    </w:p>
    <w:p w:rsidR="0093586B" w:rsidRPr="0093586B" w:rsidRDefault="0093586B" w:rsidP="0093586B">
      <w:pPr>
        <w:rPr>
          <w:lang w:val="en-CA"/>
        </w:rPr>
      </w:pPr>
      <w:r w:rsidRPr="0093586B">
        <w:rPr>
          <w:lang w:val="en-CA"/>
        </w:rPr>
        <w:t xml:space="preserve">When </w:t>
      </w:r>
      <w:proofErr w:type="spellStart"/>
      <w:r w:rsidRPr="0093586B">
        <w:rPr>
          <w:lang w:val="en-CA"/>
        </w:rPr>
        <w:t>filterFlag</w:t>
      </w:r>
      <w:proofErr w:type="spellEnd"/>
      <w:r w:rsidRPr="0093586B">
        <w:rPr>
          <w:lang w:val="en-CA"/>
        </w:rPr>
        <w:t xml:space="preserve"> is equal to 1, the filtered sample values pF</w:t>
      </w:r>
      <w:proofErr w:type="gramStart"/>
      <w:r w:rsidRPr="0093586B">
        <w:rPr>
          <w:lang w:val="en-CA"/>
        </w:rPr>
        <w:t>[ x</w:t>
      </w:r>
      <w:proofErr w:type="gramEnd"/>
      <w:r w:rsidRPr="0093586B">
        <w:rPr>
          <w:lang w:val="en-CA"/>
        </w:rPr>
        <w:t>, y ] with x = −1..nT*2−1 and y = −1..nT*2−1  are derived as follows.</w:t>
      </w:r>
    </w:p>
    <w:p w:rsidR="0093586B" w:rsidRPr="0093586B" w:rsidRDefault="0093586B" w:rsidP="0093586B">
      <w:pPr>
        <w:rPr>
          <w:lang w:val="en-CA"/>
        </w:rPr>
      </w:pPr>
      <w:r w:rsidRPr="0093586B">
        <w:rPr>
          <w:lang w:val="en-CA"/>
        </w:rPr>
        <w:t xml:space="preserve">pF[ −1 ][ </w:t>
      </w:r>
      <w:proofErr w:type="spellStart"/>
      <w:r w:rsidRPr="0093586B">
        <w:rPr>
          <w:lang w:val="en-CA"/>
        </w:rPr>
        <w:t>nT</w:t>
      </w:r>
      <w:proofErr w:type="spellEnd"/>
      <w:r w:rsidRPr="0093586B">
        <w:rPr>
          <w:lang w:val="en-CA"/>
        </w:rPr>
        <w:t xml:space="preserve">*2−1 ] = p[ −1 ][ </w:t>
      </w:r>
      <w:proofErr w:type="spellStart"/>
      <w:r w:rsidRPr="0093586B">
        <w:rPr>
          <w:lang w:val="en-CA"/>
        </w:rPr>
        <w:t>nT</w:t>
      </w:r>
      <w:proofErr w:type="spellEnd"/>
      <w:r w:rsidRPr="0093586B">
        <w:rPr>
          <w:lang w:val="en-CA"/>
        </w:rPr>
        <w:t>*2−1 ]</w:t>
      </w:r>
      <w:r w:rsidRPr="0093586B">
        <w:rPr>
          <w:lang w:val="en-CA"/>
        </w:rPr>
        <w:tab/>
      </w:r>
      <w:r w:rsidRPr="0093586B">
        <w:rPr>
          <w:lang w:val="en-CA"/>
        </w:rPr>
        <w:tab/>
      </w:r>
      <w:r w:rsidR="00252781">
        <w:rPr>
          <w:lang w:val="en-CA"/>
        </w:rPr>
        <w:tab/>
      </w:r>
      <w:r w:rsidR="00252781">
        <w:rPr>
          <w:lang w:val="en-CA"/>
        </w:rPr>
        <w:tab/>
      </w:r>
      <w:r w:rsidR="00252781">
        <w:rPr>
          <w:lang w:val="en-CA"/>
        </w:rPr>
        <w:tab/>
      </w:r>
      <w:r w:rsidR="00252781">
        <w:rPr>
          <w:lang w:val="en-CA"/>
        </w:rPr>
        <w:tab/>
      </w:r>
      <w:r w:rsidR="00252781">
        <w:rPr>
          <w:lang w:val="en-CA"/>
        </w:rPr>
        <w:tab/>
      </w:r>
      <w:r w:rsidR="00252781">
        <w:rPr>
          <w:lang w:val="en-CA"/>
        </w:rPr>
        <w:tab/>
      </w:r>
      <w:r w:rsidRPr="0093586B">
        <w:rPr>
          <w:lang w:val="en-CA"/>
        </w:rPr>
        <w:t>(8 28)</w:t>
      </w:r>
    </w:p>
    <w:p w:rsidR="0093586B" w:rsidRPr="0093586B" w:rsidRDefault="0093586B" w:rsidP="0093586B">
      <w:pPr>
        <w:rPr>
          <w:lang w:val="en-CA"/>
        </w:rPr>
      </w:pPr>
      <w:r w:rsidRPr="0093586B">
        <w:rPr>
          <w:lang w:val="en-CA"/>
        </w:rPr>
        <w:t xml:space="preserve">pF[ </w:t>
      </w:r>
      <w:proofErr w:type="spellStart"/>
      <w:r w:rsidRPr="0093586B">
        <w:rPr>
          <w:lang w:val="en-CA"/>
        </w:rPr>
        <w:t>nT</w:t>
      </w:r>
      <w:proofErr w:type="spellEnd"/>
      <w:r w:rsidRPr="0093586B">
        <w:rPr>
          <w:lang w:val="en-CA"/>
        </w:rPr>
        <w:t xml:space="preserve">*2−1 ][ −1 ] = p[ </w:t>
      </w:r>
      <w:proofErr w:type="spellStart"/>
      <w:r w:rsidRPr="0093586B">
        <w:rPr>
          <w:lang w:val="en-CA"/>
        </w:rPr>
        <w:t>nT</w:t>
      </w:r>
      <w:proofErr w:type="spellEnd"/>
      <w:r w:rsidRPr="0093586B">
        <w:rPr>
          <w:lang w:val="en-CA"/>
        </w:rPr>
        <w:t>*2−1 ][ −1 ]</w:t>
      </w:r>
      <w:r w:rsidRPr="0093586B">
        <w:rPr>
          <w:lang w:val="en-CA"/>
        </w:rPr>
        <w:tab/>
      </w:r>
      <w:r w:rsidRPr="0093586B">
        <w:rPr>
          <w:lang w:val="en-CA"/>
        </w:rPr>
        <w:tab/>
      </w:r>
      <w:r w:rsidR="00252781">
        <w:rPr>
          <w:lang w:val="en-CA"/>
        </w:rPr>
        <w:tab/>
      </w:r>
      <w:r w:rsidR="00252781">
        <w:rPr>
          <w:lang w:val="en-CA"/>
        </w:rPr>
        <w:tab/>
      </w:r>
      <w:r w:rsidR="00252781">
        <w:rPr>
          <w:lang w:val="en-CA"/>
        </w:rPr>
        <w:tab/>
      </w:r>
      <w:r w:rsidR="00252781">
        <w:rPr>
          <w:lang w:val="en-CA"/>
        </w:rPr>
        <w:tab/>
      </w:r>
      <w:r w:rsidR="00252781">
        <w:rPr>
          <w:lang w:val="en-CA"/>
        </w:rPr>
        <w:tab/>
      </w:r>
      <w:r w:rsidR="00252781">
        <w:rPr>
          <w:lang w:val="en-CA"/>
        </w:rPr>
        <w:tab/>
      </w:r>
      <w:r w:rsidRPr="0093586B">
        <w:rPr>
          <w:lang w:val="en-CA"/>
        </w:rPr>
        <w:t>(8 29)</w:t>
      </w:r>
    </w:p>
    <w:p w:rsidR="0093586B" w:rsidRPr="00964DA6" w:rsidRDefault="0093586B" w:rsidP="0093586B">
      <w:pPr>
        <w:rPr>
          <w:lang w:val="fr-FR"/>
        </w:rPr>
      </w:pPr>
      <w:r w:rsidRPr="00964DA6">
        <w:rPr>
          <w:lang w:val="fr-FR"/>
        </w:rPr>
        <w:t xml:space="preserve">pF[ −1 ][ y ] = ( p[ −1 ][ y+1 ] + 2*p[ −1 ][ y ] + p[ −1 ][ y−1 ] + 2 ) &gt;&gt; 2 for y = </w:t>
      </w:r>
      <w:proofErr w:type="spellStart"/>
      <w:r w:rsidRPr="00964DA6">
        <w:rPr>
          <w:lang w:val="fr-FR"/>
        </w:rPr>
        <w:t>nT</w:t>
      </w:r>
      <w:proofErr w:type="spellEnd"/>
      <w:r w:rsidRPr="00964DA6">
        <w:rPr>
          <w:lang w:val="fr-FR"/>
        </w:rPr>
        <w:t>*2−2..0</w:t>
      </w:r>
      <w:r w:rsidRPr="00964DA6">
        <w:rPr>
          <w:lang w:val="fr-FR"/>
        </w:rPr>
        <w:tab/>
        <w:t>(8 30)</w:t>
      </w:r>
    </w:p>
    <w:p w:rsidR="0093586B" w:rsidRPr="00964DA6" w:rsidRDefault="0093586B" w:rsidP="0093586B">
      <w:pPr>
        <w:rPr>
          <w:lang w:val="fr-FR"/>
        </w:rPr>
      </w:pPr>
      <w:r w:rsidRPr="00964DA6">
        <w:rPr>
          <w:lang w:val="fr-FR"/>
        </w:rPr>
        <w:t>pF[ −1 ][ −1] = ( p[ −1 ][ 0 ] + 2*p[ −1 ][ −1] + p[ 0 ][ −1 ] + 2) &gt;&gt; 2</w:t>
      </w:r>
      <w:r w:rsidRPr="00964DA6">
        <w:rPr>
          <w:lang w:val="fr-FR"/>
        </w:rPr>
        <w:tab/>
      </w:r>
      <w:r w:rsidR="00252781" w:rsidRPr="00964DA6">
        <w:rPr>
          <w:lang w:val="fr-FR"/>
        </w:rPr>
        <w:tab/>
      </w:r>
      <w:r w:rsidR="00252781" w:rsidRPr="00964DA6">
        <w:rPr>
          <w:lang w:val="fr-FR"/>
        </w:rPr>
        <w:tab/>
      </w:r>
      <w:r w:rsidR="00252781" w:rsidRPr="00964DA6">
        <w:rPr>
          <w:lang w:val="fr-FR"/>
        </w:rPr>
        <w:tab/>
      </w:r>
      <w:r w:rsidRPr="00964DA6">
        <w:rPr>
          <w:lang w:val="fr-FR"/>
        </w:rPr>
        <w:t>(8 31)</w:t>
      </w:r>
    </w:p>
    <w:p w:rsidR="0093586B" w:rsidRPr="00964DA6" w:rsidRDefault="0093586B" w:rsidP="0093586B">
      <w:pPr>
        <w:rPr>
          <w:lang w:val="fr-FR"/>
        </w:rPr>
      </w:pPr>
      <w:r w:rsidRPr="00964DA6">
        <w:rPr>
          <w:lang w:val="fr-FR"/>
        </w:rPr>
        <w:t>pF[ x ][ −1 ] = ( p[ x−1 ][ −1 ] + 2*p[ x ][ −1 ] + p[ x+1 ][ −1 ] + 2 ) &gt;&gt; 2 for x = 0..nT*2−2</w:t>
      </w:r>
      <w:r w:rsidRPr="00964DA6">
        <w:rPr>
          <w:lang w:val="fr-FR"/>
        </w:rPr>
        <w:tab/>
        <w:t>(8 32)</w:t>
      </w:r>
    </w:p>
    <w:p w:rsidR="0093586B" w:rsidRPr="00964DA6" w:rsidRDefault="0093586B" w:rsidP="0093586B">
      <w:pPr>
        <w:rPr>
          <w:lang w:val="fr-FR"/>
        </w:rPr>
      </w:pPr>
    </w:p>
    <w:p w:rsidR="006E5856" w:rsidRDefault="006E5856" w:rsidP="00E11923">
      <w:pPr>
        <w:pStyle w:val="Heading1"/>
        <w:rPr>
          <w:lang w:val="en-CA"/>
        </w:rPr>
      </w:pPr>
      <w:r>
        <w:rPr>
          <w:lang w:val="en-CA"/>
        </w:rPr>
        <w:t>Conclusions</w:t>
      </w:r>
      <w:r w:rsidR="00FA7237">
        <w:rPr>
          <w:lang w:val="en-CA"/>
        </w:rPr>
        <w:t xml:space="preserve"> and Recommendations</w:t>
      </w:r>
    </w:p>
    <w:p w:rsidR="00B133A4" w:rsidRPr="00FA7237" w:rsidRDefault="00EC5BB7" w:rsidP="00EC5BB7">
      <w:pPr>
        <w:numPr>
          <w:ilvl w:val="0"/>
          <w:numId w:val="23"/>
        </w:numPr>
        <w:jc w:val="both"/>
        <w:rPr>
          <w:szCs w:val="22"/>
        </w:rPr>
      </w:pPr>
      <w:r>
        <w:rPr>
          <w:szCs w:val="22"/>
        </w:rPr>
        <w:t>The c</w:t>
      </w:r>
      <w:r w:rsidR="00FA7237" w:rsidRPr="00FA7237">
        <w:rPr>
          <w:szCs w:val="22"/>
        </w:rPr>
        <w:t xml:space="preserve">ontouring </w:t>
      </w:r>
      <w:r>
        <w:rPr>
          <w:szCs w:val="22"/>
        </w:rPr>
        <w:t xml:space="preserve">artifact </w:t>
      </w:r>
      <w:r w:rsidR="00FA7237" w:rsidRPr="00FA7237">
        <w:rPr>
          <w:szCs w:val="22"/>
        </w:rPr>
        <w:t>problem was verified.</w:t>
      </w:r>
    </w:p>
    <w:p w:rsidR="00B133A4" w:rsidRPr="00FA7237" w:rsidRDefault="00FA7237" w:rsidP="00EC5BB7">
      <w:pPr>
        <w:numPr>
          <w:ilvl w:val="0"/>
          <w:numId w:val="23"/>
        </w:numPr>
        <w:jc w:val="both"/>
        <w:rPr>
          <w:szCs w:val="22"/>
        </w:rPr>
      </w:pPr>
      <w:r w:rsidRPr="00FA7237">
        <w:rPr>
          <w:szCs w:val="22"/>
        </w:rPr>
        <w:t xml:space="preserve">The solution in JCTVC-K0139 </w:t>
      </w:r>
      <w:r w:rsidR="00E001CC">
        <w:rPr>
          <w:szCs w:val="22"/>
        </w:rPr>
        <w:t xml:space="preserve">to reduce the contouring artifact </w:t>
      </w:r>
      <w:r w:rsidRPr="00FA7237">
        <w:rPr>
          <w:szCs w:val="22"/>
        </w:rPr>
        <w:t xml:space="preserve">was confirmed by </w:t>
      </w:r>
      <w:r w:rsidR="00EC5BB7">
        <w:rPr>
          <w:szCs w:val="22"/>
        </w:rPr>
        <w:t xml:space="preserve">the </w:t>
      </w:r>
      <w:r w:rsidRPr="00FA7237">
        <w:rPr>
          <w:szCs w:val="22"/>
        </w:rPr>
        <w:t xml:space="preserve">visual test </w:t>
      </w:r>
      <w:r w:rsidR="00EC5BB7">
        <w:rPr>
          <w:szCs w:val="22"/>
        </w:rPr>
        <w:t>conducted by the BoG at the meeting.</w:t>
      </w:r>
    </w:p>
    <w:p w:rsidR="00B133A4" w:rsidRPr="00FA7237" w:rsidRDefault="00E001CC" w:rsidP="00EC5BB7">
      <w:pPr>
        <w:numPr>
          <w:ilvl w:val="1"/>
          <w:numId w:val="23"/>
        </w:numPr>
        <w:jc w:val="both"/>
        <w:rPr>
          <w:szCs w:val="22"/>
        </w:rPr>
      </w:pPr>
      <w:r>
        <w:rPr>
          <w:szCs w:val="22"/>
        </w:rPr>
        <w:t xml:space="preserve">On average </w:t>
      </w:r>
      <w:r w:rsidR="00FA7237">
        <w:rPr>
          <w:szCs w:val="22"/>
        </w:rPr>
        <w:t>75% of viewers prefer</w:t>
      </w:r>
      <w:r w:rsidR="00FA7237" w:rsidRPr="00FA7237">
        <w:rPr>
          <w:szCs w:val="22"/>
        </w:rPr>
        <w:t xml:space="preserve"> JCTVC-K013</w:t>
      </w:r>
      <w:r w:rsidR="00EF7EFA">
        <w:rPr>
          <w:szCs w:val="22"/>
        </w:rPr>
        <w:t>9 for sequences in which</w:t>
      </w:r>
      <w:r w:rsidR="00FA7237">
        <w:rPr>
          <w:szCs w:val="22"/>
        </w:rPr>
        <w:t xml:space="preserve"> HM8.0 has contouring arti</w:t>
      </w:r>
      <w:r w:rsidR="00FA7237" w:rsidRPr="00FA7237">
        <w:rPr>
          <w:szCs w:val="22"/>
        </w:rPr>
        <w:t>facts</w:t>
      </w:r>
      <w:r w:rsidR="00FA7237">
        <w:rPr>
          <w:szCs w:val="22"/>
        </w:rPr>
        <w:t>.</w:t>
      </w:r>
    </w:p>
    <w:p w:rsidR="00B133A4" w:rsidRPr="00FA7237" w:rsidRDefault="00FA7237" w:rsidP="00EC5BB7">
      <w:pPr>
        <w:numPr>
          <w:ilvl w:val="1"/>
          <w:numId w:val="23"/>
        </w:numPr>
        <w:jc w:val="both"/>
        <w:rPr>
          <w:szCs w:val="22"/>
        </w:rPr>
      </w:pPr>
      <w:r w:rsidRPr="00FA7237">
        <w:rPr>
          <w:szCs w:val="22"/>
        </w:rPr>
        <w:t>On sequences without conto</w:t>
      </w:r>
      <w:r>
        <w:rPr>
          <w:szCs w:val="22"/>
        </w:rPr>
        <w:t>uring arti</w:t>
      </w:r>
      <w:r w:rsidRPr="00FA7237">
        <w:rPr>
          <w:szCs w:val="22"/>
        </w:rPr>
        <w:t>facts, viewers were undecided (~50:50).</w:t>
      </w:r>
    </w:p>
    <w:p w:rsidR="00B133A4" w:rsidRPr="00FA7237" w:rsidRDefault="00FA7237" w:rsidP="00EC5BB7">
      <w:pPr>
        <w:numPr>
          <w:ilvl w:val="0"/>
          <w:numId w:val="23"/>
        </w:numPr>
        <w:jc w:val="both"/>
        <w:rPr>
          <w:szCs w:val="22"/>
        </w:rPr>
      </w:pPr>
      <w:r w:rsidRPr="00FA7237">
        <w:rPr>
          <w:szCs w:val="22"/>
        </w:rPr>
        <w:t xml:space="preserve">BoG agrees that a fix </w:t>
      </w:r>
      <w:r w:rsidR="00EC5BB7">
        <w:rPr>
          <w:szCs w:val="22"/>
        </w:rPr>
        <w:t xml:space="preserve">for this problem </w:t>
      </w:r>
      <w:r w:rsidRPr="00FA7237">
        <w:rPr>
          <w:szCs w:val="22"/>
        </w:rPr>
        <w:t xml:space="preserve">is required.  </w:t>
      </w:r>
    </w:p>
    <w:p w:rsidR="00B133A4" w:rsidRPr="00FA7237" w:rsidRDefault="00FA7237" w:rsidP="00EC5BB7">
      <w:pPr>
        <w:numPr>
          <w:ilvl w:val="1"/>
          <w:numId w:val="23"/>
        </w:numPr>
        <w:jc w:val="both"/>
        <w:rPr>
          <w:szCs w:val="22"/>
        </w:rPr>
      </w:pPr>
      <w:r w:rsidRPr="00FA7237">
        <w:rPr>
          <w:szCs w:val="22"/>
        </w:rPr>
        <w:t>The adoption of JCTVC-K0139 was discussed in the BoG and the following were noted.</w:t>
      </w:r>
    </w:p>
    <w:p w:rsidR="00B133A4" w:rsidRPr="00FA7237" w:rsidRDefault="00FA7237" w:rsidP="00EC5BB7">
      <w:pPr>
        <w:numPr>
          <w:ilvl w:val="2"/>
          <w:numId w:val="23"/>
        </w:numPr>
        <w:jc w:val="both"/>
        <w:rPr>
          <w:szCs w:val="22"/>
        </w:rPr>
      </w:pPr>
      <w:r w:rsidRPr="00FA7237">
        <w:rPr>
          <w:szCs w:val="22"/>
        </w:rPr>
        <w:t xml:space="preserve">Apply the solution to </w:t>
      </w:r>
      <w:proofErr w:type="spellStart"/>
      <w:r w:rsidRPr="00FA7237">
        <w:rPr>
          <w:szCs w:val="22"/>
        </w:rPr>
        <w:t>MaxTU</w:t>
      </w:r>
      <w:proofErr w:type="spellEnd"/>
      <w:r w:rsidRPr="00FA7237">
        <w:rPr>
          <w:szCs w:val="22"/>
        </w:rPr>
        <w:t xml:space="preserve"> size (down to 16x16) instead of just 32x32 blocks that was tested in the subjective test.</w:t>
      </w:r>
    </w:p>
    <w:p w:rsidR="00B133A4" w:rsidRPr="00FA7237" w:rsidRDefault="00FA7237" w:rsidP="00EC5BB7">
      <w:pPr>
        <w:numPr>
          <w:ilvl w:val="2"/>
          <w:numId w:val="23"/>
        </w:numPr>
        <w:jc w:val="both"/>
        <w:rPr>
          <w:szCs w:val="22"/>
        </w:rPr>
      </w:pPr>
      <w:r w:rsidRPr="00FA7237">
        <w:rPr>
          <w:szCs w:val="22"/>
        </w:rPr>
        <w:t>It might be desirable to have a high level syntax (SPS) flag to turn this off at the sequence level.</w:t>
      </w:r>
    </w:p>
    <w:p w:rsidR="00B133A4" w:rsidRPr="00FA7237" w:rsidRDefault="00FA7237" w:rsidP="00EC5BB7">
      <w:pPr>
        <w:numPr>
          <w:ilvl w:val="2"/>
          <w:numId w:val="23"/>
        </w:numPr>
        <w:jc w:val="both"/>
        <w:rPr>
          <w:szCs w:val="22"/>
        </w:rPr>
      </w:pPr>
      <w:r w:rsidRPr="00FA7237">
        <w:rPr>
          <w:szCs w:val="22"/>
        </w:rPr>
        <w:t>It is preferred to make any changes at this meeting rather than the next meeting.</w:t>
      </w:r>
    </w:p>
    <w:p w:rsidR="00B133A4" w:rsidRPr="00FA7237" w:rsidRDefault="00FA7237" w:rsidP="00EC5BB7">
      <w:pPr>
        <w:numPr>
          <w:ilvl w:val="1"/>
          <w:numId w:val="23"/>
        </w:numPr>
        <w:jc w:val="both"/>
        <w:rPr>
          <w:szCs w:val="22"/>
        </w:rPr>
      </w:pPr>
      <w:r w:rsidRPr="00FA7237">
        <w:rPr>
          <w:szCs w:val="22"/>
        </w:rPr>
        <w:t xml:space="preserve">Based on the findings, the adoption of JCTVC-K0139 </w:t>
      </w:r>
      <w:r w:rsidR="00EC5BB7">
        <w:rPr>
          <w:szCs w:val="22"/>
        </w:rPr>
        <w:t xml:space="preserve">should </w:t>
      </w:r>
      <w:r w:rsidRPr="00FA7237">
        <w:rPr>
          <w:szCs w:val="22"/>
        </w:rPr>
        <w:t>be decided in the plenary.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C5C" w:rsidRDefault="00851C5C">
      <w:r>
        <w:separator/>
      </w:r>
    </w:p>
  </w:endnote>
  <w:endnote w:type="continuationSeparator" w:id="0">
    <w:p w:rsidR="00851C5C" w:rsidRDefault="00851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algun Gothic">
    <w:altName w:val="Arial Unicode MS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3A4" w:rsidRDefault="00B133A4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C56FD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F01DE4">
      <w:rPr>
        <w:rStyle w:val="PageNumber"/>
        <w:noProof/>
      </w:rPr>
      <w:t>2012-10-13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C5C" w:rsidRDefault="00851C5C">
      <w:r>
        <w:separator/>
      </w:r>
    </w:p>
  </w:footnote>
  <w:footnote w:type="continuationSeparator" w:id="0">
    <w:p w:rsidR="00851C5C" w:rsidRDefault="00851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AB21C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87F51"/>
    <w:multiLevelType w:val="hybridMultilevel"/>
    <w:tmpl w:val="7AB6F3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F7EDB"/>
    <w:multiLevelType w:val="hybridMultilevel"/>
    <w:tmpl w:val="D6B0AE0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22207B"/>
    <w:multiLevelType w:val="hybridMultilevel"/>
    <w:tmpl w:val="573ACF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4260C3"/>
    <w:multiLevelType w:val="hybridMultilevel"/>
    <w:tmpl w:val="CAA00AB6"/>
    <w:lvl w:ilvl="0" w:tplc="6D7CC6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108352">
      <w:numFmt w:val="none"/>
      <w:lvlText w:val=""/>
      <w:lvlJc w:val="left"/>
      <w:pPr>
        <w:tabs>
          <w:tab w:val="num" w:pos="360"/>
        </w:tabs>
      </w:pPr>
    </w:lvl>
    <w:lvl w:ilvl="2" w:tplc="5A7A6040">
      <w:numFmt w:val="none"/>
      <w:lvlText w:val=""/>
      <w:lvlJc w:val="left"/>
      <w:pPr>
        <w:tabs>
          <w:tab w:val="num" w:pos="360"/>
        </w:tabs>
      </w:pPr>
    </w:lvl>
    <w:lvl w:ilvl="3" w:tplc="ECBEE9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D2D6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6F4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96FB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72D4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A0E5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866611C"/>
    <w:multiLevelType w:val="hybridMultilevel"/>
    <w:tmpl w:val="B2A2951A"/>
    <w:lvl w:ilvl="0" w:tplc="09C08E9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768C5EA">
      <w:start w:val="1"/>
      <w:numFmt w:val="bullet"/>
      <w:lvlText w:val="•"/>
      <w:lvlJc w:val="left"/>
      <w:pPr>
        <w:tabs>
          <w:tab w:val="num" w:pos="0"/>
        </w:tabs>
      </w:pPr>
      <w:rPr>
        <w:rFonts w:ascii="Arial" w:hAnsi="Arial" w:hint="default"/>
      </w:rPr>
    </w:lvl>
    <w:lvl w:ilvl="2" w:tplc="1EA614D6">
      <w:numFmt w:val="none"/>
      <w:lvlText w:val=""/>
      <w:lvlJc w:val="left"/>
      <w:pPr>
        <w:tabs>
          <w:tab w:val="num" w:pos="0"/>
        </w:tabs>
      </w:pPr>
    </w:lvl>
    <w:lvl w:ilvl="3" w:tplc="BC1ACE54">
      <w:numFmt w:val="none"/>
      <w:lvlText w:val=""/>
      <w:lvlJc w:val="left"/>
      <w:pPr>
        <w:tabs>
          <w:tab w:val="num" w:pos="0"/>
        </w:tabs>
      </w:pPr>
    </w:lvl>
    <w:lvl w:ilvl="4" w:tplc="120E0BF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C1A3B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C9C9B8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5E381D5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9FE758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5">
    <w:nsid w:val="6BAC7B00"/>
    <w:multiLevelType w:val="hybridMultilevel"/>
    <w:tmpl w:val="37763074"/>
    <w:lvl w:ilvl="0" w:tplc="4768C5E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55C1492">
      <w:numFmt w:val="none"/>
      <w:lvlText w:val=""/>
      <w:lvlJc w:val="left"/>
      <w:pPr>
        <w:tabs>
          <w:tab w:val="num" w:pos="360"/>
        </w:tabs>
      </w:pPr>
    </w:lvl>
    <w:lvl w:ilvl="2" w:tplc="975E64CA">
      <w:numFmt w:val="none"/>
      <w:lvlText w:val=""/>
      <w:lvlJc w:val="left"/>
      <w:pPr>
        <w:tabs>
          <w:tab w:val="num" w:pos="360"/>
        </w:tabs>
      </w:pPr>
    </w:lvl>
    <w:lvl w:ilvl="3" w:tplc="0B5E6FBC">
      <w:numFmt w:val="none"/>
      <w:lvlText w:val=""/>
      <w:lvlJc w:val="left"/>
      <w:pPr>
        <w:tabs>
          <w:tab w:val="num" w:pos="360"/>
        </w:tabs>
      </w:pPr>
    </w:lvl>
    <w:lvl w:ilvl="4" w:tplc="05083DB6">
      <w:numFmt w:val="none"/>
      <w:lvlText w:val=""/>
      <w:lvlJc w:val="left"/>
      <w:pPr>
        <w:tabs>
          <w:tab w:val="num" w:pos="360"/>
        </w:tabs>
      </w:pPr>
    </w:lvl>
    <w:lvl w:ilvl="5" w:tplc="01FC926C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D9F06BB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0FAD41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5F43E4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7D516CC2"/>
    <w:multiLevelType w:val="hybridMultilevel"/>
    <w:tmpl w:val="573ACF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2"/>
  </w:num>
  <w:num w:numId="4">
    <w:abstractNumId w:val="10"/>
  </w:num>
  <w:num w:numId="5">
    <w:abstractNumId w:val="11"/>
  </w:num>
  <w:num w:numId="6">
    <w:abstractNumId w:val="7"/>
  </w:num>
  <w:num w:numId="7">
    <w:abstractNumId w:val="8"/>
  </w:num>
  <w:num w:numId="8">
    <w:abstractNumId w:val="7"/>
  </w:num>
  <w:num w:numId="9">
    <w:abstractNumId w:val="2"/>
  </w:num>
  <w:num w:numId="10">
    <w:abstractNumId w:val="6"/>
  </w:num>
  <w:num w:numId="11">
    <w:abstractNumId w:val="3"/>
  </w:num>
  <w:num w:numId="12">
    <w:abstractNumId w:val="0"/>
  </w:num>
  <w:num w:numId="13">
    <w:abstractNumId w:val="4"/>
  </w:num>
  <w:num w:numId="14">
    <w:abstractNumId w:val="7"/>
  </w:num>
  <w:num w:numId="15">
    <w:abstractNumId w:val="7"/>
  </w:num>
  <w:num w:numId="16">
    <w:abstractNumId w:val="13"/>
  </w:num>
  <w:num w:numId="17">
    <w:abstractNumId w:val="17"/>
  </w:num>
  <w:num w:numId="18">
    <w:abstractNumId w:val="15"/>
  </w:num>
  <w:num w:numId="19">
    <w:abstractNumId w:val="14"/>
  </w:num>
  <w:num w:numId="20">
    <w:abstractNumId w:val="7"/>
  </w:num>
  <w:num w:numId="21">
    <w:abstractNumId w:val="7"/>
  </w:num>
  <w:num w:numId="22">
    <w:abstractNumId w:val="7"/>
  </w:num>
  <w:num w:numId="23">
    <w:abstractNumId w:val="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6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7614F"/>
    <w:rsid w:val="000B1C6B"/>
    <w:rsid w:val="000B3CF0"/>
    <w:rsid w:val="000B3E05"/>
    <w:rsid w:val="000B4FF9"/>
    <w:rsid w:val="000C09AC"/>
    <w:rsid w:val="000E00F3"/>
    <w:rsid w:val="000F158C"/>
    <w:rsid w:val="00102F3D"/>
    <w:rsid w:val="0010459F"/>
    <w:rsid w:val="001139EF"/>
    <w:rsid w:val="00124E38"/>
    <w:rsid w:val="0012580B"/>
    <w:rsid w:val="00131F90"/>
    <w:rsid w:val="0013526E"/>
    <w:rsid w:val="00171371"/>
    <w:rsid w:val="00175A24"/>
    <w:rsid w:val="00187E58"/>
    <w:rsid w:val="0019765A"/>
    <w:rsid w:val="001A297E"/>
    <w:rsid w:val="001A368E"/>
    <w:rsid w:val="001A3FFE"/>
    <w:rsid w:val="001A7329"/>
    <w:rsid w:val="001B4E28"/>
    <w:rsid w:val="001C3525"/>
    <w:rsid w:val="001D1BD2"/>
    <w:rsid w:val="001E02BE"/>
    <w:rsid w:val="001E079E"/>
    <w:rsid w:val="001E3B37"/>
    <w:rsid w:val="001F2594"/>
    <w:rsid w:val="002055A6"/>
    <w:rsid w:val="00206460"/>
    <w:rsid w:val="002069B4"/>
    <w:rsid w:val="00213CD0"/>
    <w:rsid w:val="00215DFC"/>
    <w:rsid w:val="002212DF"/>
    <w:rsid w:val="00222CD4"/>
    <w:rsid w:val="002264A6"/>
    <w:rsid w:val="00227BA7"/>
    <w:rsid w:val="00233D5B"/>
    <w:rsid w:val="00241470"/>
    <w:rsid w:val="00252781"/>
    <w:rsid w:val="00263398"/>
    <w:rsid w:val="00275BCF"/>
    <w:rsid w:val="00292257"/>
    <w:rsid w:val="002A54E0"/>
    <w:rsid w:val="002B1595"/>
    <w:rsid w:val="002B191D"/>
    <w:rsid w:val="002C56FD"/>
    <w:rsid w:val="002C6BB9"/>
    <w:rsid w:val="002D0AF6"/>
    <w:rsid w:val="002E318B"/>
    <w:rsid w:val="002E5216"/>
    <w:rsid w:val="002F164D"/>
    <w:rsid w:val="00306206"/>
    <w:rsid w:val="00317900"/>
    <w:rsid w:val="00317D85"/>
    <w:rsid w:val="00327C56"/>
    <w:rsid w:val="003315A1"/>
    <w:rsid w:val="003356E6"/>
    <w:rsid w:val="003373EC"/>
    <w:rsid w:val="00341578"/>
    <w:rsid w:val="00342FF4"/>
    <w:rsid w:val="00347177"/>
    <w:rsid w:val="003706CC"/>
    <w:rsid w:val="00377710"/>
    <w:rsid w:val="00387D45"/>
    <w:rsid w:val="003A2D8E"/>
    <w:rsid w:val="003A58E7"/>
    <w:rsid w:val="003C20E4"/>
    <w:rsid w:val="003E6F90"/>
    <w:rsid w:val="003F5D0F"/>
    <w:rsid w:val="00414101"/>
    <w:rsid w:val="00422E9C"/>
    <w:rsid w:val="00433DDB"/>
    <w:rsid w:val="00437619"/>
    <w:rsid w:val="00450F20"/>
    <w:rsid w:val="004830C9"/>
    <w:rsid w:val="00493301"/>
    <w:rsid w:val="004A2A63"/>
    <w:rsid w:val="004A398F"/>
    <w:rsid w:val="004B210C"/>
    <w:rsid w:val="004B38BD"/>
    <w:rsid w:val="004D405F"/>
    <w:rsid w:val="004E4F4F"/>
    <w:rsid w:val="004E6789"/>
    <w:rsid w:val="004F61E3"/>
    <w:rsid w:val="0051015C"/>
    <w:rsid w:val="00516CF1"/>
    <w:rsid w:val="00531AE9"/>
    <w:rsid w:val="00550A66"/>
    <w:rsid w:val="005561CA"/>
    <w:rsid w:val="00567EC7"/>
    <w:rsid w:val="00570013"/>
    <w:rsid w:val="005801A2"/>
    <w:rsid w:val="0059186E"/>
    <w:rsid w:val="005952A5"/>
    <w:rsid w:val="005A33A1"/>
    <w:rsid w:val="005A5B89"/>
    <w:rsid w:val="005A6645"/>
    <w:rsid w:val="005B217D"/>
    <w:rsid w:val="005C385F"/>
    <w:rsid w:val="005C66FE"/>
    <w:rsid w:val="005E1AC6"/>
    <w:rsid w:val="005F6F1B"/>
    <w:rsid w:val="00620AF5"/>
    <w:rsid w:val="00624B33"/>
    <w:rsid w:val="00630AA2"/>
    <w:rsid w:val="00646707"/>
    <w:rsid w:val="00662E58"/>
    <w:rsid w:val="00664DCF"/>
    <w:rsid w:val="006B7E42"/>
    <w:rsid w:val="006C3574"/>
    <w:rsid w:val="006C5D39"/>
    <w:rsid w:val="006C67FD"/>
    <w:rsid w:val="006C7910"/>
    <w:rsid w:val="006E2810"/>
    <w:rsid w:val="006E5417"/>
    <w:rsid w:val="006E5856"/>
    <w:rsid w:val="006F616D"/>
    <w:rsid w:val="00712F60"/>
    <w:rsid w:val="00720E3B"/>
    <w:rsid w:val="0074349A"/>
    <w:rsid w:val="00745F6B"/>
    <w:rsid w:val="0075585E"/>
    <w:rsid w:val="00770571"/>
    <w:rsid w:val="007768FF"/>
    <w:rsid w:val="007824D3"/>
    <w:rsid w:val="007930C8"/>
    <w:rsid w:val="00796EE3"/>
    <w:rsid w:val="007A7D29"/>
    <w:rsid w:val="007B0730"/>
    <w:rsid w:val="007B4AB8"/>
    <w:rsid w:val="007D3D76"/>
    <w:rsid w:val="007F1F8B"/>
    <w:rsid w:val="007F67A1"/>
    <w:rsid w:val="00811C05"/>
    <w:rsid w:val="00816DE1"/>
    <w:rsid w:val="008206C8"/>
    <w:rsid w:val="00851C5C"/>
    <w:rsid w:val="00874A6C"/>
    <w:rsid w:val="00876B29"/>
    <w:rsid w:val="00876C65"/>
    <w:rsid w:val="0089779F"/>
    <w:rsid w:val="008A4B4C"/>
    <w:rsid w:val="008C239F"/>
    <w:rsid w:val="008C29AD"/>
    <w:rsid w:val="008C5645"/>
    <w:rsid w:val="008E480C"/>
    <w:rsid w:val="00907757"/>
    <w:rsid w:val="009212B0"/>
    <w:rsid w:val="009228B3"/>
    <w:rsid w:val="009234A5"/>
    <w:rsid w:val="009336F7"/>
    <w:rsid w:val="0093586B"/>
    <w:rsid w:val="009374A7"/>
    <w:rsid w:val="00964DA6"/>
    <w:rsid w:val="00974813"/>
    <w:rsid w:val="0098551D"/>
    <w:rsid w:val="00986D89"/>
    <w:rsid w:val="0099518F"/>
    <w:rsid w:val="009975CF"/>
    <w:rsid w:val="009A523D"/>
    <w:rsid w:val="009C5B6B"/>
    <w:rsid w:val="009E75DC"/>
    <w:rsid w:val="009F496B"/>
    <w:rsid w:val="00A01439"/>
    <w:rsid w:val="00A02E61"/>
    <w:rsid w:val="00A05CFF"/>
    <w:rsid w:val="00A27DDA"/>
    <w:rsid w:val="00A56B97"/>
    <w:rsid w:val="00A6093D"/>
    <w:rsid w:val="00A763DD"/>
    <w:rsid w:val="00A76A6D"/>
    <w:rsid w:val="00A83253"/>
    <w:rsid w:val="00AA24A3"/>
    <w:rsid w:val="00AA6E84"/>
    <w:rsid w:val="00AE341B"/>
    <w:rsid w:val="00AF7258"/>
    <w:rsid w:val="00B07CA7"/>
    <w:rsid w:val="00B1279A"/>
    <w:rsid w:val="00B133A4"/>
    <w:rsid w:val="00B5222E"/>
    <w:rsid w:val="00B602FD"/>
    <w:rsid w:val="00B61C96"/>
    <w:rsid w:val="00B73A2A"/>
    <w:rsid w:val="00B807C1"/>
    <w:rsid w:val="00B94B06"/>
    <w:rsid w:val="00B94C28"/>
    <w:rsid w:val="00BC10BA"/>
    <w:rsid w:val="00BC5AFD"/>
    <w:rsid w:val="00BF3DBB"/>
    <w:rsid w:val="00C04F43"/>
    <w:rsid w:val="00C0609D"/>
    <w:rsid w:val="00C1051C"/>
    <w:rsid w:val="00C115AB"/>
    <w:rsid w:val="00C25CD6"/>
    <w:rsid w:val="00C274B2"/>
    <w:rsid w:val="00C30249"/>
    <w:rsid w:val="00C31CA9"/>
    <w:rsid w:val="00C3723B"/>
    <w:rsid w:val="00C606C9"/>
    <w:rsid w:val="00C71E06"/>
    <w:rsid w:val="00C80288"/>
    <w:rsid w:val="00C84003"/>
    <w:rsid w:val="00C90650"/>
    <w:rsid w:val="00C97D78"/>
    <w:rsid w:val="00CB7CA9"/>
    <w:rsid w:val="00CC2AAE"/>
    <w:rsid w:val="00CC5A42"/>
    <w:rsid w:val="00CD0EAB"/>
    <w:rsid w:val="00CF34DB"/>
    <w:rsid w:val="00CF558F"/>
    <w:rsid w:val="00D073E2"/>
    <w:rsid w:val="00D240B5"/>
    <w:rsid w:val="00D3792F"/>
    <w:rsid w:val="00D41ABE"/>
    <w:rsid w:val="00D446EC"/>
    <w:rsid w:val="00D51BF0"/>
    <w:rsid w:val="00D5404B"/>
    <w:rsid w:val="00D55942"/>
    <w:rsid w:val="00D807BF"/>
    <w:rsid w:val="00D82FCC"/>
    <w:rsid w:val="00DA4A1B"/>
    <w:rsid w:val="00DA7887"/>
    <w:rsid w:val="00DB2C26"/>
    <w:rsid w:val="00DB571D"/>
    <w:rsid w:val="00DE6B43"/>
    <w:rsid w:val="00E001CC"/>
    <w:rsid w:val="00E11923"/>
    <w:rsid w:val="00E16355"/>
    <w:rsid w:val="00E262D4"/>
    <w:rsid w:val="00E278BC"/>
    <w:rsid w:val="00E30BEB"/>
    <w:rsid w:val="00E36250"/>
    <w:rsid w:val="00E54511"/>
    <w:rsid w:val="00E61DAC"/>
    <w:rsid w:val="00E72B80"/>
    <w:rsid w:val="00E75FE3"/>
    <w:rsid w:val="00E86C4C"/>
    <w:rsid w:val="00E87966"/>
    <w:rsid w:val="00EA401F"/>
    <w:rsid w:val="00EB48ED"/>
    <w:rsid w:val="00EB7AB1"/>
    <w:rsid w:val="00EC5BB7"/>
    <w:rsid w:val="00EE2753"/>
    <w:rsid w:val="00EF18F7"/>
    <w:rsid w:val="00EF1A2E"/>
    <w:rsid w:val="00EF48CC"/>
    <w:rsid w:val="00EF7EFA"/>
    <w:rsid w:val="00F0064E"/>
    <w:rsid w:val="00F01DE4"/>
    <w:rsid w:val="00F12BC8"/>
    <w:rsid w:val="00F73032"/>
    <w:rsid w:val="00F82011"/>
    <w:rsid w:val="00F848FC"/>
    <w:rsid w:val="00F9282A"/>
    <w:rsid w:val="00F96BAD"/>
    <w:rsid w:val="00FA6989"/>
    <w:rsid w:val="00FA7237"/>
    <w:rsid w:val="00FB0E84"/>
    <w:rsid w:val="00FC681D"/>
    <w:rsid w:val="00FD01C2"/>
    <w:rsid w:val="00FF0CE3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6C3574"/>
    <w:rPr>
      <w:b/>
      <w:bCs/>
      <w:sz w:val="20"/>
    </w:rPr>
  </w:style>
  <w:style w:type="paragraph" w:styleId="NormalWeb">
    <w:name w:val="Normal (Web)"/>
    <w:basedOn w:val="Normal"/>
    <w:uiPriority w:val="99"/>
    <w:unhideWhenUsed/>
    <w:rsid w:val="007930C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styleId="CommentText">
    <w:name w:val="annotation text"/>
    <w:basedOn w:val="Normal"/>
    <w:link w:val="CommentTextChar"/>
    <w:uiPriority w:val="99"/>
    <w:rsid w:val="00CB7CA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CommentTextChar">
    <w:name w:val="Comment Text Char"/>
    <w:link w:val="CommentText"/>
    <w:uiPriority w:val="99"/>
    <w:rsid w:val="00CB7CA9"/>
    <w:rPr>
      <w:rFonts w:eastAsia="Malgun Gothic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6C3574"/>
    <w:rPr>
      <w:b/>
      <w:bCs/>
      <w:sz w:val="20"/>
    </w:rPr>
  </w:style>
  <w:style w:type="paragraph" w:styleId="NormalWeb">
    <w:name w:val="Normal (Web)"/>
    <w:basedOn w:val="Normal"/>
    <w:uiPriority w:val="99"/>
    <w:unhideWhenUsed/>
    <w:rsid w:val="007930C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styleId="CommentText">
    <w:name w:val="annotation text"/>
    <w:basedOn w:val="Normal"/>
    <w:link w:val="CommentTextChar"/>
    <w:uiPriority w:val="99"/>
    <w:rsid w:val="00CB7CA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CommentTextChar">
    <w:name w:val="Comment Text Char"/>
    <w:link w:val="CommentText"/>
    <w:uiPriority w:val="99"/>
    <w:rsid w:val="00CB7CA9"/>
    <w:rPr>
      <w:rFonts w:eastAsia="Malgun Gothic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5770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35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021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333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288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2251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7323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9629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427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8313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4521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033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3767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890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03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662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33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6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1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597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311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788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81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3835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83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85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2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8791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4598">
          <w:marLeft w:val="25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4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4067">
          <w:marLeft w:val="324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404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3005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545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3368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4940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4135">
          <w:marLeft w:val="324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76898">
          <w:marLeft w:val="25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861</Words>
  <Characters>4908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TK Tan</cp:lastModifiedBy>
  <cp:revision>2</cp:revision>
  <dcterms:created xsi:type="dcterms:W3CDTF">2012-10-13T09:55:00Z</dcterms:created>
  <dcterms:modified xsi:type="dcterms:W3CDTF">2012-10-13T09:55:00Z</dcterms:modified>
</cp:coreProperties>
</file>