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D21564">
        <w:tc>
          <w:tcPr>
            <w:tcW w:w="6408" w:type="dxa"/>
          </w:tcPr>
          <w:bookmarkStart w:id="0" w:name="_GoBack"/>
          <w:bookmarkEnd w:id="0"/>
          <w:p w:rsidR="006C5D39" w:rsidRPr="00D21564" w:rsidRDefault="00744661" w:rsidP="00C97D78">
            <w:pPr>
              <w:tabs>
                <w:tab w:val="left" w:pos="7200"/>
              </w:tabs>
              <w:spacing w:before="0"/>
              <w:rPr>
                <w:b/>
                <w:szCs w:val="22"/>
                <w:lang w:val="en-CA"/>
              </w:rPr>
            </w:pPr>
            <w:r w:rsidRPr="00D21564">
              <w:rPr>
                <w:b/>
                <w:noProof/>
                <w:szCs w:val="22"/>
              </w:rPr>
              <mc:AlternateContent>
                <mc:Choice Requires="wpg">
                  <w:drawing>
                    <wp:anchor distT="0" distB="0" distL="114300" distR="114300" simplePos="0" relativeHeight="251656704" behindDoc="0" locked="0" layoutInCell="1" allowOverlap="1" wp14:anchorId="7C3BFAEF" wp14:editId="24169B50">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D21564">
              <w:rPr>
                <w:b/>
                <w:noProof/>
                <w:szCs w:val="22"/>
              </w:rPr>
              <w:drawing>
                <wp:anchor distT="0" distB="0" distL="114300" distR="114300" simplePos="0" relativeHeight="251658752" behindDoc="0" locked="0" layoutInCell="1" allowOverlap="1" wp14:anchorId="48DB1DA2" wp14:editId="190C9DDB">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1564">
              <w:rPr>
                <w:b/>
                <w:noProof/>
                <w:szCs w:val="22"/>
              </w:rPr>
              <w:drawing>
                <wp:anchor distT="0" distB="0" distL="114300" distR="114300" simplePos="0" relativeHeight="251657728" behindDoc="0" locked="0" layoutInCell="1" allowOverlap="1" wp14:anchorId="5AA71B1F" wp14:editId="57C8540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D21564">
              <w:rPr>
                <w:b/>
                <w:szCs w:val="22"/>
                <w:lang w:val="en-CA"/>
              </w:rPr>
              <w:t xml:space="preserve">Joint </w:t>
            </w:r>
            <w:r w:rsidR="006C5D39" w:rsidRPr="00D21564">
              <w:rPr>
                <w:b/>
                <w:szCs w:val="22"/>
                <w:lang w:val="en-CA"/>
              </w:rPr>
              <w:t>Collaborative</w:t>
            </w:r>
            <w:r w:rsidR="00E61DAC" w:rsidRPr="00D21564">
              <w:rPr>
                <w:b/>
                <w:szCs w:val="22"/>
                <w:lang w:val="en-CA"/>
              </w:rPr>
              <w:t xml:space="preserve"> Team </w:t>
            </w:r>
            <w:r w:rsidR="006C5D39" w:rsidRPr="00D21564">
              <w:rPr>
                <w:b/>
                <w:szCs w:val="22"/>
                <w:lang w:val="en-CA"/>
              </w:rPr>
              <w:t>on Video Coding (</w:t>
            </w:r>
            <w:proofErr w:type="spellStart"/>
            <w:r w:rsidR="006C5D39" w:rsidRPr="00D21564">
              <w:rPr>
                <w:b/>
                <w:szCs w:val="22"/>
                <w:lang w:val="en-CA"/>
              </w:rPr>
              <w:t>JCT</w:t>
            </w:r>
            <w:proofErr w:type="spellEnd"/>
            <w:r w:rsidR="006C5D39" w:rsidRPr="00D21564">
              <w:rPr>
                <w:b/>
                <w:szCs w:val="22"/>
                <w:lang w:val="en-CA"/>
              </w:rPr>
              <w:t>-VC)</w:t>
            </w:r>
          </w:p>
          <w:p w:rsidR="00E61DAC" w:rsidRPr="00D21564" w:rsidRDefault="00E54511" w:rsidP="00C97D78">
            <w:pPr>
              <w:tabs>
                <w:tab w:val="left" w:pos="7200"/>
              </w:tabs>
              <w:spacing w:before="0"/>
              <w:rPr>
                <w:b/>
                <w:szCs w:val="22"/>
                <w:lang w:val="en-CA"/>
              </w:rPr>
            </w:pPr>
            <w:r w:rsidRPr="00D21564">
              <w:rPr>
                <w:b/>
                <w:szCs w:val="22"/>
                <w:lang w:val="en-CA"/>
              </w:rPr>
              <w:t xml:space="preserve">of </w:t>
            </w:r>
            <w:proofErr w:type="spellStart"/>
            <w:r w:rsidR="007F1F8B" w:rsidRPr="00D21564">
              <w:rPr>
                <w:b/>
                <w:szCs w:val="22"/>
                <w:lang w:val="en-CA"/>
              </w:rPr>
              <w:t>ITU</w:t>
            </w:r>
            <w:proofErr w:type="spellEnd"/>
            <w:r w:rsidR="007F1F8B" w:rsidRPr="00D21564">
              <w:rPr>
                <w:b/>
                <w:szCs w:val="22"/>
                <w:lang w:val="en-CA"/>
              </w:rPr>
              <w:t xml:space="preserve">-T </w:t>
            </w:r>
            <w:proofErr w:type="spellStart"/>
            <w:r w:rsidR="007F1F8B" w:rsidRPr="00D21564">
              <w:rPr>
                <w:b/>
                <w:szCs w:val="22"/>
                <w:lang w:val="en-CA"/>
              </w:rPr>
              <w:t>SG</w:t>
            </w:r>
            <w:proofErr w:type="spellEnd"/>
            <w:r w:rsidR="005E1AC6" w:rsidRPr="00D21564">
              <w:rPr>
                <w:b/>
                <w:szCs w:val="22"/>
                <w:lang w:val="en-CA"/>
              </w:rPr>
              <w:t> </w:t>
            </w:r>
            <w:r w:rsidR="007F1F8B" w:rsidRPr="00D21564">
              <w:rPr>
                <w:b/>
                <w:szCs w:val="22"/>
                <w:lang w:val="en-CA"/>
              </w:rPr>
              <w:t>16 WP</w:t>
            </w:r>
            <w:r w:rsidR="005E1AC6" w:rsidRPr="00D21564">
              <w:rPr>
                <w:b/>
                <w:szCs w:val="22"/>
                <w:lang w:val="en-CA"/>
              </w:rPr>
              <w:t> </w:t>
            </w:r>
            <w:r w:rsidR="007F1F8B" w:rsidRPr="00D21564">
              <w:rPr>
                <w:b/>
                <w:szCs w:val="22"/>
                <w:lang w:val="en-CA"/>
              </w:rPr>
              <w:t>3 and ISO/</w:t>
            </w:r>
            <w:proofErr w:type="spellStart"/>
            <w:r w:rsidR="007F1F8B" w:rsidRPr="00D21564">
              <w:rPr>
                <w:b/>
                <w:szCs w:val="22"/>
                <w:lang w:val="en-CA"/>
              </w:rPr>
              <w:t>IEC</w:t>
            </w:r>
            <w:proofErr w:type="spellEnd"/>
            <w:r w:rsidR="007F1F8B" w:rsidRPr="00D21564">
              <w:rPr>
                <w:b/>
                <w:szCs w:val="22"/>
                <w:lang w:val="en-CA"/>
              </w:rPr>
              <w:t xml:space="preserve"> </w:t>
            </w:r>
            <w:proofErr w:type="spellStart"/>
            <w:r w:rsidR="007F1F8B" w:rsidRPr="00D21564">
              <w:rPr>
                <w:b/>
                <w:szCs w:val="22"/>
                <w:lang w:val="en-CA"/>
              </w:rPr>
              <w:t>JTC</w:t>
            </w:r>
            <w:proofErr w:type="spellEnd"/>
            <w:r w:rsidR="005E1AC6" w:rsidRPr="00D21564">
              <w:rPr>
                <w:b/>
                <w:szCs w:val="22"/>
                <w:lang w:val="en-CA"/>
              </w:rPr>
              <w:t> </w:t>
            </w:r>
            <w:r w:rsidR="007F1F8B" w:rsidRPr="00D21564">
              <w:rPr>
                <w:b/>
                <w:szCs w:val="22"/>
                <w:lang w:val="en-CA"/>
              </w:rPr>
              <w:t>1/SC</w:t>
            </w:r>
            <w:r w:rsidR="005E1AC6" w:rsidRPr="00D21564">
              <w:rPr>
                <w:b/>
                <w:szCs w:val="22"/>
                <w:lang w:val="en-CA"/>
              </w:rPr>
              <w:t> </w:t>
            </w:r>
            <w:r w:rsidR="007F1F8B" w:rsidRPr="00D21564">
              <w:rPr>
                <w:b/>
                <w:szCs w:val="22"/>
                <w:lang w:val="en-CA"/>
              </w:rPr>
              <w:t>29/</w:t>
            </w:r>
            <w:proofErr w:type="spellStart"/>
            <w:r w:rsidR="007F1F8B" w:rsidRPr="00D21564">
              <w:rPr>
                <w:b/>
                <w:szCs w:val="22"/>
                <w:lang w:val="en-CA"/>
              </w:rPr>
              <w:t>WG</w:t>
            </w:r>
            <w:proofErr w:type="spellEnd"/>
            <w:r w:rsidR="005E1AC6" w:rsidRPr="00D21564">
              <w:rPr>
                <w:b/>
                <w:szCs w:val="22"/>
                <w:lang w:val="en-CA"/>
              </w:rPr>
              <w:t> </w:t>
            </w:r>
            <w:r w:rsidR="007F1F8B" w:rsidRPr="00D21564">
              <w:rPr>
                <w:b/>
                <w:szCs w:val="22"/>
                <w:lang w:val="en-CA"/>
              </w:rPr>
              <w:t>11</w:t>
            </w:r>
          </w:p>
          <w:p w:rsidR="00E61DAC" w:rsidRPr="00D21564" w:rsidRDefault="000B4FF9" w:rsidP="00811C05">
            <w:pPr>
              <w:tabs>
                <w:tab w:val="left" w:pos="7200"/>
              </w:tabs>
              <w:spacing w:before="0"/>
              <w:rPr>
                <w:b/>
                <w:szCs w:val="22"/>
                <w:lang w:val="en-CA"/>
              </w:rPr>
            </w:pPr>
            <w:r w:rsidRPr="00D21564">
              <w:rPr>
                <w:szCs w:val="22"/>
                <w:lang w:val="en-CA"/>
              </w:rPr>
              <w:t>1</w:t>
            </w:r>
            <w:r w:rsidR="00811C05" w:rsidRPr="00D21564">
              <w:rPr>
                <w:szCs w:val="22"/>
                <w:lang w:val="en-CA"/>
              </w:rPr>
              <w:t>1</w:t>
            </w:r>
            <w:r w:rsidR="00630AA2" w:rsidRPr="00D21564">
              <w:rPr>
                <w:szCs w:val="22"/>
                <w:lang w:val="en-CA"/>
              </w:rPr>
              <w:t>th</w:t>
            </w:r>
            <w:r w:rsidR="00E61DAC" w:rsidRPr="00D21564">
              <w:rPr>
                <w:szCs w:val="22"/>
                <w:lang w:val="en-CA"/>
              </w:rPr>
              <w:t xml:space="preserve"> Meeting: </w:t>
            </w:r>
            <w:r w:rsidR="00811C05" w:rsidRPr="00D21564">
              <w:rPr>
                <w:szCs w:val="22"/>
                <w:lang w:val="en-CA"/>
              </w:rPr>
              <w:t>Shanghai</w:t>
            </w:r>
            <w:r w:rsidR="005E1AC6" w:rsidRPr="00D21564">
              <w:rPr>
                <w:szCs w:val="22"/>
                <w:lang w:val="en-CA"/>
              </w:rPr>
              <w:t xml:space="preserve">, </w:t>
            </w:r>
            <w:proofErr w:type="spellStart"/>
            <w:r w:rsidR="00811C05" w:rsidRPr="00D21564">
              <w:rPr>
                <w:szCs w:val="22"/>
                <w:lang w:val="en-CA"/>
              </w:rPr>
              <w:t>CN</w:t>
            </w:r>
            <w:proofErr w:type="spellEnd"/>
            <w:r w:rsidR="005E1AC6" w:rsidRPr="00D21564">
              <w:rPr>
                <w:szCs w:val="22"/>
                <w:lang w:val="en-CA"/>
              </w:rPr>
              <w:t xml:space="preserve">, </w:t>
            </w:r>
            <w:r w:rsidRPr="00D21564">
              <w:rPr>
                <w:szCs w:val="22"/>
                <w:lang w:val="en-CA"/>
              </w:rPr>
              <w:t>1</w:t>
            </w:r>
            <w:r w:rsidR="00811C05" w:rsidRPr="00D21564">
              <w:rPr>
                <w:szCs w:val="22"/>
                <w:lang w:val="en-CA"/>
              </w:rPr>
              <w:t>0</w:t>
            </w:r>
            <w:r w:rsidR="005E1AC6" w:rsidRPr="00D21564">
              <w:rPr>
                <w:szCs w:val="22"/>
                <w:lang w:val="en-CA"/>
              </w:rPr>
              <w:t>–</w:t>
            </w:r>
            <w:r w:rsidR="00811C05" w:rsidRPr="00D21564">
              <w:rPr>
                <w:szCs w:val="22"/>
                <w:lang w:val="en-CA"/>
              </w:rPr>
              <w:t>19</w:t>
            </w:r>
            <w:r w:rsidR="005E1AC6" w:rsidRPr="00D21564">
              <w:rPr>
                <w:szCs w:val="22"/>
                <w:lang w:val="en-CA"/>
              </w:rPr>
              <w:t xml:space="preserve"> </w:t>
            </w:r>
            <w:r w:rsidR="00811C05" w:rsidRPr="00D21564">
              <w:rPr>
                <w:szCs w:val="22"/>
                <w:lang w:val="en-CA"/>
              </w:rPr>
              <w:t>Oct.</w:t>
            </w:r>
            <w:r w:rsidR="005E1AC6" w:rsidRPr="00D21564">
              <w:rPr>
                <w:szCs w:val="22"/>
                <w:lang w:val="en-CA"/>
              </w:rPr>
              <w:t xml:space="preserve"> 2012</w:t>
            </w:r>
          </w:p>
        </w:tc>
        <w:tc>
          <w:tcPr>
            <w:tcW w:w="3168" w:type="dxa"/>
          </w:tcPr>
          <w:p w:rsidR="008A4B4C" w:rsidRPr="00D21564" w:rsidRDefault="00E61DAC" w:rsidP="00B17BBE">
            <w:pPr>
              <w:tabs>
                <w:tab w:val="left" w:pos="7200"/>
              </w:tabs>
              <w:rPr>
                <w:u w:val="single"/>
                <w:lang w:val="en-CA"/>
              </w:rPr>
            </w:pPr>
            <w:r w:rsidRPr="00D21564">
              <w:rPr>
                <w:lang w:val="en-CA"/>
              </w:rPr>
              <w:t>Document</w:t>
            </w:r>
            <w:r w:rsidR="006C5D39" w:rsidRPr="00D21564">
              <w:rPr>
                <w:lang w:val="en-CA"/>
              </w:rPr>
              <w:t>: JC</w:t>
            </w:r>
            <w:r w:rsidRPr="00D21564">
              <w:rPr>
                <w:lang w:val="en-CA"/>
              </w:rPr>
              <w:t>T</w:t>
            </w:r>
            <w:r w:rsidR="006C5D39" w:rsidRPr="00D21564">
              <w:rPr>
                <w:lang w:val="en-CA"/>
              </w:rPr>
              <w:t>VC</w:t>
            </w:r>
            <w:r w:rsidRPr="00D21564">
              <w:rPr>
                <w:lang w:val="en-CA"/>
              </w:rPr>
              <w:t>-</w:t>
            </w:r>
            <w:r w:rsidR="00811C05" w:rsidRPr="00D21564">
              <w:rPr>
                <w:lang w:val="en-CA"/>
              </w:rPr>
              <w:t>K</w:t>
            </w:r>
            <w:r w:rsidR="004B774A" w:rsidRPr="00D21564">
              <w:rPr>
                <w:lang w:val="en-CA"/>
              </w:rPr>
              <w:t>0</w:t>
            </w:r>
            <w:r w:rsidR="00B17BBE" w:rsidRPr="00D21564">
              <w:rPr>
                <w:u w:val="single"/>
                <w:lang w:val="en-CA"/>
              </w:rPr>
              <w:t>313</w:t>
            </w:r>
          </w:p>
        </w:tc>
      </w:tr>
    </w:tbl>
    <w:p w:rsidR="00E61DAC" w:rsidRPr="00D21564"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412"/>
        <w:gridCol w:w="3656"/>
      </w:tblGrid>
      <w:tr w:rsidR="00E61DAC" w:rsidRPr="00D21564">
        <w:tc>
          <w:tcPr>
            <w:tcW w:w="1458" w:type="dxa"/>
          </w:tcPr>
          <w:p w:rsidR="00E61DAC" w:rsidRPr="009806E1" w:rsidRDefault="00E61DAC">
            <w:pPr>
              <w:spacing w:before="60" w:after="60"/>
              <w:rPr>
                <w:i/>
                <w:szCs w:val="22"/>
                <w:lang w:val="en-CA"/>
              </w:rPr>
            </w:pPr>
            <w:r w:rsidRPr="009806E1">
              <w:rPr>
                <w:i/>
                <w:szCs w:val="22"/>
                <w:lang w:val="en-CA"/>
              </w:rPr>
              <w:t>Title:</w:t>
            </w:r>
          </w:p>
        </w:tc>
        <w:tc>
          <w:tcPr>
            <w:tcW w:w="8118" w:type="dxa"/>
            <w:gridSpan w:val="3"/>
          </w:tcPr>
          <w:p w:rsidR="00E61DAC" w:rsidRPr="00D21564" w:rsidRDefault="002E354B">
            <w:pPr>
              <w:spacing w:before="60" w:after="60"/>
              <w:rPr>
                <w:szCs w:val="22"/>
                <w:lang w:val="en-CA"/>
              </w:rPr>
            </w:pPr>
            <w:r w:rsidRPr="00D21564">
              <w:rPr>
                <w:szCs w:val="22"/>
                <w:lang w:val="en-CA"/>
              </w:rPr>
              <w:t>Weak compatible profiles</w:t>
            </w:r>
          </w:p>
        </w:tc>
      </w:tr>
      <w:tr w:rsidR="00E61DAC" w:rsidRPr="00D21564">
        <w:tc>
          <w:tcPr>
            <w:tcW w:w="1458" w:type="dxa"/>
          </w:tcPr>
          <w:p w:rsidR="00E61DAC" w:rsidRPr="00D21564" w:rsidRDefault="00E61DAC">
            <w:pPr>
              <w:spacing w:before="60" w:after="60"/>
              <w:rPr>
                <w:i/>
                <w:szCs w:val="22"/>
                <w:lang w:val="en-CA"/>
              </w:rPr>
            </w:pPr>
            <w:r w:rsidRPr="00D21564">
              <w:rPr>
                <w:i/>
                <w:szCs w:val="22"/>
                <w:lang w:val="en-CA"/>
              </w:rPr>
              <w:t>Status:</w:t>
            </w:r>
          </w:p>
        </w:tc>
        <w:tc>
          <w:tcPr>
            <w:tcW w:w="8118" w:type="dxa"/>
            <w:gridSpan w:val="3"/>
          </w:tcPr>
          <w:p w:rsidR="00E61DAC" w:rsidRPr="003F3622" w:rsidRDefault="00ED68F5">
            <w:pPr>
              <w:spacing w:before="60" w:after="60"/>
              <w:rPr>
                <w:szCs w:val="22"/>
                <w:lang w:val="en-CA"/>
              </w:rPr>
            </w:pPr>
            <w:r w:rsidRPr="009806E1">
              <w:rPr>
                <w:szCs w:val="22"/>
                <w:lang w:val="en-CA"/>
              </w:rPr>
              <w:t xml:space="preserve">Input document to </w:t>
            </w:r>
            <w:proofErr w:type="spellStart"/>
            <w:r w:rsidRPr="009806E1">
              <w:rPr>
                <w:szCs w:val="22"/>
                <w:lang w:val="en-CA"/>
              </w:rPr>
              <w:t>JCT</w:t>
            </w:r>
            <w:proofErr w:type="spellEnd"/>
            <w:r w:rsidRPr="009806E1">
              <w:rPr>
                <w:szCs w:val="22"/>
                <w:lang w:val="en-CA"/>
              </w:rPr>
              <w:t>-VC</w:t>
            </w:r>
          </w:p>
        </w:tc>
      </w:tr>
      <w:tr w:rsidR="00E61DAC" w:rsidRPr="00D21564">
        <w:tc>
          <w:tcPr>
            <w:tcW w:w="1458" w:type="dxa"/>
          </w:tcPr>
          <w:p w:rsidR="00E61DAC" w:rsidRPr="00D21564" w:rsidRDefault="00E61DAC">
            <w:pPr>
              <w:spacing w:before="60" w:after="60"/>
              <w:rPr>
                <w:i/>
                <w:szCs w:val="22"/>
                <w:lang w:val="en-CA"/>
              </w:rPr>
            </w:pPr>
            <w:r w:rsidRPr="00D21564">
              <w:rPr>
                <w:i/>
                <w:szCs w:val="22"/>
                <w:lang w:val="en-CA"/>
              </w:rPr>
              <w:t>Purpose:</w:t>
            </w:r>
          </w:p>
        </w:tc>
        <w:tc>
          <w:tcPr>
            <w:tcW w:w="8118" w:type="dxa"/>
            <w:gridSpan w:val="3"/>
          </w:tcPr>
          <w:p w:rsidR="00E61DAC" w:rsidRPr="00D21564" w:rsidRDefault="00ED68F5" w:rsidP="005E1AC6">
            <w:pPr>
              <w:spacing w:before="60" w:after="60"/>
              <w:rPr>
                <w:szCs w:val="22"/>
                <w:lang w:val="en-CA"/>
              </w:rPr>
            </w:pPr>
            <w:r w:rsidRPr="00D21564">
              <w:rPr>
                <w:szCs w:val="22"/>
                <w:lang w:val="en-CA"/>
              </w:rPr>
              <w:t>Proposal</w:t>
            </w:r>
          </w:p>
        </w:tc>
      </w:tr>
      <w:tr w:rsidR="00E61DAC" w:rsidRPr="00D21564" w:rsidTr="009110D9">
        <w:tc>
          <w:tcPr>
            <w:tcW w:w="1458" w:type="dxa"/>
          </w:tcPr>
          <w:p w:rsidR="00E61DAC" w:rsidRPr="00D21564" w:rsidRDefault="00E61DAC">
            <w:pPr>
              <w:spacing w:before="60" w:after="60"/>
              <w:rPr>
                <w:i/>
                <w:szCs w:val="22"/>
                <w:lang w:val="en-CA"/>
              </w:rPr>
            </w:pPr>
            <w:r w:rsidRPr="00D21564">
              <w:rPr>
                <w:i/>
                <w:szCs w:val="22"/>
                <w:lang w:val="en-CA"/>
              </w:rPr>
              <w:t>Author(s) or</w:t>
            </w:r>
            <w:r w:rsidRPr="00D21564">
              <w:rPr>
                <w:i/>
                <w:szCs w:val="22"/>
                <w:lang w:val="en-CA"/>
              </w:rPr>
              <w:br/>
              <w:t>Contact(s):</w:t>
            </w:r>
          </w:p>
        </w:tc>
        <w:tc>
          <w:tcPr>
            <w:tcW w:w="4050" w:type="dxa"/>
          </w:tcPr>
          <w:p w:rsidR="00B17BBE" w:rsidRPr="00D21564" w:rsidRDefault="00ED68F5" w:rsidP="00ED68F5">
            <w:pPr>
              <w:spacing w:before="60" w:after="60"/>
              <w:rPr>
                <w:szCs w:val="22"/>
                <w:lang w:val="en-CA"/>
              </w:rPr>
            </w:pPr>
            <w:r w:rsidRPr="009806E1">
              <w:rPr>
                <w:szCs w:val="22"/>
                <w:lang w:val="en-CA"/>
              </w:rPr>
              <w:t>David Flynn</w:t>
            </w:r>
            <w:r w:rsidRPr="009806E1">
              <w:rPr>
                <w:szCs w:val="22"/>
                <w:lang w:val="en-CA"/>
              </w:rPr>
              <w:br/>
              <w:t>Ga</w:t>
            </w:r>
            <w:r w:rsidRPr="00D21564">
              <w:rPr>
                <w:szCs w:val="22"/>
                <w:lang w:val="en-CA"/>
              </w:rPr>
              <w:t>ëlle Martin-Cocher</w:t>
            </w:r>
            <w:ins w:id="1" w:author="David Flynn" w:date="2012-10-13T12:53:00Z">
              <w:r w:rsidR="009110D9" w:rsidRPr="00D21564">
                <w:rPr>
                  <w:szCs w:val="22"/>
                  <w:lang w:val="en-CA"/>
                </w:rPr>
                <w:br/>
              </w:r>
            </w:ins>
            <w:r w:rsidR="00B17BBE" w:rsidRPr="00D21564">
              <w:rPr>
                <w:szCs w:val="22"/>
                <w:lang w:val="en-CA"/>
              </w:rPr>
              <w:t>Lowell Winger</w:t>
            </w:r>
          </w:p>
        </w:tc>
        <w:tc>
          <w:tcPr>
            <w:tcW w:w="412" w:type="dxa"/>
          </w:tcPr>
          <w:p w:rsidR="00E61DAC" w:rsidRPr="009806E1" w:rsidRDefault="00E61DAC" w:rsidP="00ED68F5">
            <w:pPr>
              <w:spacing w:before="60" w:after="60"/>
              <w:rPr>
                <w:szCs w:val="22"/>
                <w:lang w:val="en-CA"/>
              </w:rPr>
            </w:pPr>
          </w:p>
        </w:tc>
        <w:tc>
          <w:tcPr>
            <w:tcW w:w="3656" w:type="dxa"/>
          </w:tcPr>
          <w:p w:rsidR="00B17BBE" w:rsidRPr="00D21564" w:rsidRDefault="00ED68F5" w:rsidP="00ED68F5">
            <w:pPr>
              <w:spacing w:before="60" w:after="60"/>
              <w:rPr>
                <w:szCs w:val="22"/>
                <w:lang w:val="en-CA"/>
              </w:rPr>
            </w:pPr>
            <w:r w:rsidRPr="00D21564">
              <w:rPr>
                <w:szCs w:val="22"/>
                <w:lang w:val="en-CA"/>
              </w:rPr>
              <w:t>dflynn@rim.com</w:t>
            </w:r>
            <w:r w:rsidR="00E61DAC" w:rsidRPr="00D21564">
              <w:rPr>
                <w:szCs w:val="22"/>
                <w:lang w:val="en-CA"/>
              </w:rPr>
              <w:br/>
            </w:r>
            <w:r w:rsidRPr="00D21564">
              <w:rPr>
                <w:szCs w:val="22"/>
                <w:lang w:val="en-CA"/>
              </w:rPr>
              <w:t>gmartincocher@rim.com</w:t>
            </w:r>
            <w:ins w:id="2" w:author="David Flynn" w:date="2012-10-13T12:53:00Z">
              <w:r w:rsidR="009110D9" w:rsidRPr="00D21564">
                <w:rPr>
                  <w:szCs w:val="22"/>
                  <w:lang w:val="en-CA"/>
                </w:rPr>
                <w:br/>
              </w:r>
            </w:ins>
            <w:r w:rsidR="00B17BBE" w:rsidRPr="00D21564">
              <w:rPr>
                <w:szCs w:val="22"/>
                <w:lang w:val="en-CA"/>
              </w:rPr>
              <w:t>Lowell.Winger@magnumsemi.com</w:t>
            </w:r>
          </w:p>
        </w:tc>
      </w:tr>
      <w:tr w:rsidR="00E61DAC" w:rsidRPr="00D21564">
        <w:tc>
          <w:tcPr>
            <w:tcW w:w="1458" w:type="dxa"/>
          </w:tcPr>
          <w:p w:rsidR="00E61DAC" w:rsidRPr="00D21564" w:rsidRDefault="00E61DAC">
            <w:pPr>
              <w:spacing w:before="60" w:after="60"/>
              <w:rPr>
                <w:i/>
                <w:szCs w:val="22"/>
                <w:lang w:val="en-CA"/>
              </w:rPr>
            </w:pPr>
            <w:r w:rsidRPr="00D21564">
              <w:rPr>
                <w:i/>
                <w:szCs w:val="22"/>
                <w:lang w:val="en-CA"/>
              </w:rPr>
              <w:t>Source:</w:t>
            </w:r>
          </w:p>
        </w:tc>
        <w:tc>
          <w:tcPr>
            <w:tcW w:w="8118" w:type="dxa"/>
            <w:gridSpan w:val="3"/>
          </w:tcPr>
          <w:p w:rsidR="00E61DAC" w:rsidRPr="00D21564" w:rsidRDefault="00ED68F5">
            <w:pPr>
              <w:spacing w:before="60" w:after="60"/>
              <w:rPr>
                <w:szCs w:val="22"/>
                <w:lang w:val="en-CA"/>
              </w:rPr>
            </w:pPr>
            <w:r w:rsidRPr="009806E1">
              <w:rPr>
                <w:szCs w:val="22"/>
                <w:lang w:val="en-CA"/>
              </w:rPr>
              <w:t>Research In Motion</w:t>
            </w:r>
            <w:r w:rsidR="00BA362B" w:rsidRPr="003F3622">
              <w:rPr>
                <w:szCs w:val="22"/>
                <w:lang w:val="en-CA"/>
              </w:rPr>
              <w:t xml:space="preserve"> Ltd.</w:t>
            </w:r>
            <w:r w:rsidR="00460E73" w:rsidRPr="003F3622">
              <w:rPr>
                <w:szCs w:val="22"/>
                <w:lang w:val="en-CA"/>
              </w:rPr>
              <w:t>; Magnum Semi</w:t>
            </w:r>
          </w:p>
        </w:tc>
      </w:tr>
    </w:tbl>
    <w:p w:rsidR="00E61DAC" w:rsidRPr="00D21564" w:rsidRDefault="00E61DAC">
      <w:pPr>
        <w:tabs>
          <w:tab w:val="left" w:pos="1800"/>
          <w:tab w:val="right" w:pos="9360"/>
        </w:tabs>
        <w:spacing w:before="120" w:after="240"/>
        <w:jc w:val="center"/>
        <w:rPr>
          <w:szCs w:val="22"/>
          <w:lang w:val="en-CA"/>
        </w:rPr>
      </w:pPr>
      <w:r w:rsidRPr="00D21564">
        <w:rPr>
          <w:szCs w:val="22"/>
          <w:u w:val="single"/>
          <w:lang w:val="en-CA"/>
        </w:rPr>
        <w:t>_____________________________</w:t>
      </w:r>
    </w:p>
    <w:p w:rsidR="00275BCF" w:rsidRPr="00D21564" w:rsidRDefault="00275BCF" w:rsidP="009234A5">
      <w:pPr>
        <w:pStyle w:val="Heading1"/>
        <w:numPr>
          <w:ilvl w:val="0"/>
          <w:numId w:val="0"/>
        </w:numPr>
        <w:ind w:left="432" w:hanging="432"/>
        <w:rPr>
          <w:lang w:val="en-CA"/>
        </w:rPr>
      </w:pPr>
      <w:r w:rsidRPr="00D21564">
        <w:rPr>
          <w:lang w:val="en-CA"/>
          <w:rPrChange w:id="3" w:author="David Flynn" w:date="2012-10-13T13:06:00Z">
            <w:rPr>
              <w:rFonts w:cs="Times New Roman"/>
              <w:b w:val="0"/>
              <w:bCs w:val="0"/>
              <w:kern w:val="0"/>
              <w:sz w:val="22"/>
              <w:szCs w:val="20"/>
              <w:lang w:val="en-CA"/>
            </w:rPr>
          </w:rPrChange>
        </w:rPr>
        <w:t>Abstract</w:t>
      </w:r>
    </w:p>
    <w:p w:rsidR="00ED68F5" w:rsidRPr="00D21564" w:rsidRDefault="00ED68F5" w:rsidP="00ED68F5">
      <w:pPr>
        <w:rPr>
          <w:lang w:val="en-CA"/>
        </w:rPr>
      </w:pPr>
      <w:r w:rsidRPr="00D21564">
        <w:rPr>
          <w:lang w:val="en-CA"/>
        </w:rPr>
        <w:t xml:space="preserve">Divining the correct constraints to apply to a profile is a difficult matter and there are choices that have been taken that, with the consideration of time, might be viewed as overly restrictive.  Fixing these issues essentially requires the creation of a new </w:t>
      </w:r>
      <w:proofErr w:type="spellStart"/>
      <w:r w:rsidRPr="00D21564">
        <w:rPr>
          <w:lang w:val="en-CA"/>
        </w:rPr>
        <w:t>profile_idc</w:t>
      </w:r>
      <w:proofErr w:type="spellEnd"/>
      <w:r w:rsidRPr="00D21564">
        <w:rPr>
          <w:lang w:val="en-CA"/>
        </w:rPr>
        <w:t xml:space="preserve"> value that relaxes the constraint</w:t>
      </w:r>
      <w:r w:rsidR="00B76C7A" w:rsidRPr="00D21564">
        <w:rPr>
          <w:lang w:val="en-CA"/>
        </w:rPr>
        <w:t xml:space="preserve">, thereby being </w:t>
      </w:r>
      <w:proofErr w:type="gramStart"/>
      <w:r w:rsidR="00B76C7A" w:rsidRPr="00D21564">
        <w:rPr>
          <w:lang w:val="en-CA"/>
        </w:rPr>
        <w:t>immediately</w:t>
      </w:r>
      <w:proofErr w:type="gramEnd"/>
      <w:r w:rsidR="00B76C7A" w:rsidRPr="00D21564">
        <w:rPr>
          <w:lang w:val="en-CA"/>
        </w:rPr>
        <w:t xml:space="preserve"> opaque to pre-existing decoders even if they are able to comply with the new constraint.  A method is proposed to predefine compatible </w:t>
      </w:r>
      <w:proofErr w:type="spellStart"/>
      <w:r w:rsidR="00B76C7A" w:rsidRPr="00D21564">
        <w:rPr>
          <w:lang w:val="en-CA"/>
        </w:rPr>
        <w:t>profile_idc</w:t>
      </w:r>
      <w:proofErr w:type="spellEnd"/>
      <w:r w:rsidR="00B76C7A" w:rsidRPr="00D21564">
        <w:rPr>
          <w:lang w:val="en-CA"/>
        </w:rPr>
        <w:t xml:space="preserve"> values that guarantee syntax compatibility, but when encountered by an older decoder do not provide a constraint based </w:t>
      </w:r>
      <w:proofErr w:type="spellStart"/>
      <w:r w:rsidR="00B76C7A" w:rsidRPr="00D21564">
        <w:rPr>
          <w:lang w:val="en-CA"/>
        </w:rPr>
        <w:t>decodability</w:t>
      </w:r>
      <w:proofErr w:type="spellEnd"/>
      <w:r w:rsidR="00B76C7A" w:rsidRPr="00D21564">
        <w:rPr>
          <w:lang w:val="en-CA"/>
        </w:rPr>
        <w:t xml:space="preserve"> guarantee.</w:t>
      </w:r>
    </w:p>
    <w:p w:rsidR="00745F6B" w:rsidRPr="00D21564" w:rsidRDefault="00B76C7A" w:rsidP="00E11923">
      <w:pPr>
        <w:pStyle w:val="Heading1"/>
        <w:rPr>
          <w:lang w:val="en-CA"/>
        </w:rPr>
      </w:pPr>
      <w:r w:rsidRPr="00D21564">
        <w:rPr>
          <w:lang w:val="en-CA"/>
          <w:rPrChange w:id="4" w:author="David Flynn" w:date="2012-10-13T13:06:00Z">
            <w:rPr>
              <w:rFonts w:cs="Times New Roman"/>
              <w:b w:val="0"/>
              <w:bCs w:val="0"/>
              <w:kern w:val="0"/>
              <w:sz w:val="22"/>
              <w:szCs w:val="20"/>
              <w:lang w:val="en-CA"/>
            </w:rPr>
          </w:rPrChange>
        </w:rPr>
        <w:t>Background</w:t>
      </w:r>
    </w:p>
    <w:p w:rsidR="001F2594" w:rsidRPr="00D21564" w:rsidRDefault="00B76C7A" w:rsidP="009234A5">
      <w:pPr>
        <w:jc w:val="both"/>
        <w:rPr>
          <w:szCs w:val="22"/>
          <w:lang w:val="en-CA"/>
        </w:rPr>
      </w:pPr>
      <w:r w:rsidRPr="00D21564">
        <w:rPr>
          <w:szCs w:val="22"/>
          <w:lang w:val="en-CA"/>
        </w:rPr>
        <w:t xml:space="preserve">An example issue in </w:t>
      </w:r>
      <w:proofErr w:type="spellStart"/>
      <w:r w:rsidRPr="00D21564">
        <w:rPr>
          <w:szCs w:val="22"/>
          <w:lang w:val="en-CA"/>
        </w:rPr>
        <w:t>AVC</w:t>
      </w:r>
      <w:proofErr w:type="spellEnd"/>
      <w:r w:rsidRPr="00D21564">
        <w:rPr>
          <w:szCs w:val="22"/>
          <w:lang w:val="en-CA"/>
        </w:rPr>
        <w:t xml:space="preserve"> is the introduction of constraint A.3.3.k which requires a minimum number of slices per picture in sequences conforming to that profile:</w:t>
      </w:r>
    </w:p>
    <w:p w:rsidR="00B76C7A" w:rsidRPr="00D21564" w:rsidRDefault="00B76C7A" w:rsidP="00B76C7A">
      <w:pPr>
        <w:numPr>
          <w:ilvl w:val="0"/>
          <w:numId w:val="12"/>
        </w:numPr>
        <w:jc w:val="both"/>
        <w:rPr>
          <w:szCs w:val="22"/>
          <w:lang w:val="en-CA"/>
        </w:rPr>
      </w:pPr>
      <w:r w:rsidRPr="00D21564">
        <w:rPr>
          <w:szCs w:val="22"/>
          <w:lang w:val="en-CA"/>
        </w:rPr>
        <w:t xml:space="preserve">The constraint was not in the initial published version that introduced the profile, but was subsequently introduced later.  </w:t>
      </w:r>
      <w:r w:rsidR="002D40D4" w:rsidRPr="00D21564">
        <w:rPr>
          <w:szCs w:val="22"/>
          <w:lang w:val="en-CA"/>
        </w:rPr>
        <w:t>There are therefore decoders and encoders that exceed the current specified capability.</w:t>
      </w:r>
    </w:p>
    <w:p w:rsidR="002D40D4" w:rsidRPr="00D21564" w:rsidRDefault="002D40D4" w:rsidP="00B76C7A">
      <w:pPr>
        <w:numPr>
          <w:ilvl w:val="0"/>
          <w:numId w:val="12"/>
        </w:numPr>
        <w:jc w:val="both"/>
        <w:rPr>
          <w:szCs w:val="22"/>
          <w:lang w:val="en-CA"/>
        </w:rPr>
      </w:pPr>
      <w:r w:rsidRPr="00D21564">
        <w:rPr>
          <w:szCs w:val="22"/>
          <w:lang w:val="en-CA"/>
        </w:rPr>
        <w:t xml:space="preserve">Others </w:t>
      </w:r>
      <w:r w:rsidR="006E127C" w:rsidRPr="00D21564">
        <w:rPr>
          <w:szCs w:val="22"/>
          <w:lang w:val="en-CA"/>
        </w:rPr>
        <w:fldChar w:fldCharType="begin"/>
      </w:r>
      <w:r w:rsidR="006E127C" w:rsidRPr="00D21564">
        <w:rPr>
          <w:szCs w:val="22"/>
          <w:lang w:val="en-CA"/>
        </w:rPr>
        <w:instrText xml:space="preserve"> REF _Ref337030806 \r \h </w:instrText>
      </w:r>
      <w:r w:rsidR="006E127C" w:rsidRPr="00D21564">
        <w:rPr>
          <w:szCs w:val="22"/>
          <w:lang w:val="en-CA"/>
        </w:rPr>
      </w:r>
      <w:r w:rsidR="006E127C" w:rsidRPr="00D21564">
        <w:rPr>
          <w:szCs w:val="22"/>
          <w:lang w:val="en-CA"/>
        </w:rPr>
        <w:fldChar w:fldCharType="separate"/>
      </w:r>
      <w:r w:rsidR="006E127C" w:rsidRPr="00D21564">
        <w:rPr>
          <w:szCs w:val="22"/>
          <w:lang w:val="en-CA"/>
        </w:rPr>
        <w:t>[1]</w:t>
      </w:r>
      <w:r w:rsidR="006E127C" w:rsidRPr="00D21564">
        <w:rPr>
          <w:szCs w:val="22"/>
          <w:lang w:val="en-CA"/>
        </w:rPr>
        <w:fldChar w:fldCharType="end"/>
      </w:r>
      <w:r w:rsidR="002E354B" w:rsidRPr="00D21564">
        <w:rPr>
          <w:szCs w:val="22"/>
          <w:lang w:val="en-CA"/>
        </w:rPr>
        <w:t xml:space="preserve"> </w:t>
      </w:r>
      <w:r w:rsidRPr="00D21564">
        <w:rPr>
          <w:szCs w:val="22"/>
          <w:lang w:val="en-CA"/>
        </w:rPr>
        <w:t>have, later, asserted that this constraint is excessive and that decoders are able to handle a relaxed version.</w:t>
      </w:r>
    </w:p>
    <w:p w:rsidR="002D40D4" w:rsidRPr="00D21564" w:rsidRDefault="002D40D4" w:rsidP="00B76C7A">
      <w:pPr>
        <w:numPr>
          <w:ilvl w:val="0"/>
          <w:numId w:val="12"/>
        </w:numPr>
        <w:jc w:val="both"/>
        <w:rPr>
          <w:szCs w:val="22"/>
          <w:lang w:val="en-CA"/>
        </w:rPr>
      </w:pPr>
      <w:r w:rsidRPr="00D21564">
        <w:rPr>
          <w:szCs w:val="22"/>
          <w:lang w:val="en-CA"/>
        </w:rPr>
        <w:t xml:space="preserve">The proposed solution for addressing this in </w:t>
      </w:r>
      <w:proofErr w:type="spellStart"/>
      <w:r w:rsidRPr="00D21564">
        <w:rPr>
          <w:szCs w:val="22"/>
          <w:lang w:val="en-CA"/>
        </w:rPr>
        <w:t>AVC</w:t>
      </w:r>
      <w:proofErr w:type="spellEnd"/>
      <w:r w:rsidRPr="00D21564">
        <w:rPr>
          <w:szCs w:val="22"/>
          <w:lang w:val="en-CA"/>
        </w:rPr>
        <w:t xml:space="preserve"> was to introduce a new </w:t>
      </w:r>
      <w:proofErr w:type="spellStart"/>
      <w:r w:rsidRPr="00D21564">
        <w:rPr>
          <w:szCs w:val="22"/>
          <w:lang w:val="en-CA"/>
        </w:rPr>
        <w:t>profile_idc</w:t>
      </w:r>
      <w:proofErr w:type="spellEnd"/>
      <w:r w:rsidRPr="00D21564">
        <w:rPr>
          <w:szCs w:val="22"/>
          <w:lang w:val="en-CA"/>
        </w:rPr>
        <w:t xml:space="preserve"> that is incompatible with all existing decoders.</w:t>
      </w:r>
    </w:p>
    <w:p w:rsidR="002D40D4" w:rsidRPr="00D21564" w:rsidRDefault="002D40D4" w:rsidP="002D40D4">
      <w:pPr>
        <w:jc w:val="both"/>
        <w:rPr>
          <w:szCs w:val="22"/>
          <w:lang w:val="en-CA"/>
        </w:rPr>
      </w:pPr>
      <w:r w:rsidRPr="00D21564">
        <w:rPr>
          <w:szCs w:val="22"/>
          <w:lang w:val="en-CA"/>
        </w:rPr>
        <w:t xml:space="preserve">If one considers the same situation in the context of </w:t>
      </w:r>
      <w:proofErr w:type="spellStart"/>
      <w:r w:rsidRPr="00D21564">
        <w:rPr>
          <w:szCs w:val="22"/>
          <w:lang w:val="en-CA"/>
        </w:rPr>
        <w:t>HEVC</w:t>
      </w:r>
      <w:proofErr w:type="spellEnd"/>
      <w:r w:rsidRPr="00D21564">
        <w:rPr>
          <w:szCs w:val="22"/>
          <w:lang w:val="en-CA"/>
        </w:rPr>
        <w:t xml:space="preserve">, the creation of a new </w:t>
      </w:r>
      <w:proofErr w:type="spellStart"/>
      <w:r w:rsidRPr="00D21564">
        <w:rPr>
          <w:szCs w:val="22"/>
          <w:lang w:val="en-CA"/>
        </w:rPr>
        <w:t>profile_idc</w:t>
      </w:r>
      <w:proofErr w:type="spellEnd"/>
      <w:r w:rsidRPr="00D21564">
        <w:rPr>
          <w:szCs w:val="22"/>
          <w:lang w:val="en-CA"/>
        </w:rPr>
        <w:t xml:space="preserve"> and use of the </w:t>
      </w:r>
      <w:proofErr w:type="spellStart"/>
      <w:r w:rsidRPr="00D21564">
        <w:rPr>
          <w:szCs w:val="22"/>
          <w:lang w:val="en-CA"/>
        </w:rPr>
        <w:t>general_profile_compatibility_</w:t>
      </w:r>
      <w:proofErr w:type="gramStart"/>
      <w:r w:rsidRPr="00D21564">
        <w:rPr>
          <w:szCs w:val="22"/>
          <w:lang w:val="en-CA"/>
        </w:rPr>
        <w:t>flag</w:t>
      </w:r>
      <w:proofErr w:type="spellEnd"/>
      <w:r w:rsidRPr="00D21564">
        <w:rPr>
          <w:szCs w:val="22"/>
          <w:lang w:val="en-CA"/>
        </w:rPr>
        <w:t>[</w:t>
      </w:r>
      <w:proofErr w:type="gramEnd"/>
      <w:r w:rsidRPr="00D21564">
        <w:rPr>
          <w:szCs w:val="22"/>
          <w:lang w:val="en-CA"/>
        </w:rPr>
        <w:t>] to signal compatibility might seem attractive.  However, the current semantics of the compatibility flags state:</w:t>
      </w:r>
    </w:p>
    <w:p w:rsidR="002D40D4" w:rsidRPr="00D21564" w:rsidRDefault="002D40D4" w:rsidP="002D40D4">
      <w:pPr>
        <w:ind w:left="360"/>
        <w:rPr>
          <w:bCs/>
          <w:noProof/>
          <w:szCs w:val="22"/>
          <w:lang w:val="en-CA"/>
        </w:rPr>
      </w:pPr>
      <w:r w:rsidRPr="00D21564">
        <w:rPr>
          <w:b/>
          <w:bCs/>
          <w:noProof/>
          <w:szCs w:val="22"/>
          <w:lang w:val="en-CA"/>
        </w:rPr>
        <w:t>general_profile_compatibility_flag</w:t>
      </w:r>
      <w:r w:rsidRPr="00D21564">
        <w:rPr>
          <w:bCs/>
          <w:noProof/>
          <w:szCs w:val="22"/>
          <w:lang w:val="en-CA"/>
        </w:rPr>
        <w:t xml:space="preserve">[ i ] equal to 1, when general_profile_space is equal to 0, indicates that the coded video sequence conforms to the profile indicated by general_profile_idc equal to i as specified in Annex </w:t>
      </w:r>
      <w:r w:rsidRPr="00D21564">
        <w:rPr>
          <w:bCs/>
          <w:noProof/>
          <w:szCs w:val="22"/>
          <w:lang w:val="en-CA"/>
        </w:rPr>
        <w:fldChar w:fldCharType="begin"/>
      </w:r>
      <w:r w:rsidRPr="00D21564">
        <w:rPr>
          <w:bCs/>
          <w:noProof/>
          <w:szCs w:val="22"/>
          <w:lang w:val="en-CA"/>
        </w:rPr>
        <w:instrText xml:space="preserve"> REF _Ref330876718 \r \h </w:instrText>
      </w:r>
      <w:r w:rsidRPr="00D21564">
        <w:rPr>
          <w:bCs/>
          <w:noProof/>
          <w:szCs w:val="22"/>
          <w:lang w:val="en-CA"/>
        </w:rPr>
      </w:r>
      <w:r w:rsidRPr="00D21564">
        <w:rPr>
          <w:bCs/>
          <w:noProof/>
          <w:szCs w:val="22"/>
          <w:lang w:val="en-CA"/>
        </w:rPr>
        <w:fldChar w:fldCharType="separate"/>
      </w:r>
      <w:r w:rsidRPr="00D21564">
        <w:rPr>
          <w:bCs/>
          <w:noProof/>
          <w:szCs w:val="22"/>
          <w:lang w:val="en-CA"/>
        </w:rPr>
        <w:t>A</w:t>
      </w:r>
      <w:r w:rsidRPr="00D21564">
        <w:rPr>
          <w:bCs/>
          <w:noProof/>
          <w:szCs w:val="22"/>
          <w:lang w:val="en-CA"/>
        </w:rPr>
        <w:fldChar w:fldCharType="end"/>
      </w:r>
      <w:r w:rsidRPr="00D21564">
        <w:rPr>
          <w:bCs/>
          <w:noProof/>
          <w:szCs w:val="22"/>
          <w:lang w:val="en-CA"/>
        </w:rPr>
        <w:t xml:space="preserve">. When general_profile_space is equal to 0, general_profile_compatibility_flag[ general_profile_idc ] shall be equal to 1. The value of general_profile_compatibility_flag[ i ] shall be equal to 0 for any value of i that is not specified as an allowed value of general_profile_idc in Annex </w:t>
      </w:r>
      <w:r w:rsidRPr="00D21564">
        <w:rPr>
          <w:bCs/>
          <w:noProof/>
          <w:szCs w:val="22"/>
          <w:lang w:val="en-CA"/>
        </w:rPr>
        <w:fldChar w:fldCharType="begin"/>
      </w:r>
      <w:r w:rsidRPr="00D21564">
        <w:rPr>
          <w:bCs/>
          <w:noProof/>
          <w:szCs w:val="22"/>
          <w:lang w:val="en-CA"/>
        </w:rPr>
        <w:instrText xml:space="preserve"> REF _Ref330876718 \r \h </w:instrText>
      </w:r>
      <w:r w:rsidRPr="00D21564">
        <w:rPr>
          <w:bCs/>
          <w:noProof/>
          <w:szCs w:val="22"/>
          <w:lang w:val="en-CA"/>
        </w:rPr>
      </w:r>
      <w:r w:rsidRPr="00D21564">
        <w:rPr>
          <w:bCs/>
          <w:noProof/>
          <w:szCs w:val="22"/>
          <w:lang w:val="en-CA"/>
        </w:rPr>
        <w:fldChar w:fldCharType="separate"/>
      </w:r>
      <w:r w:rsidRPr="00D21564">
        <w:rPr>
          <w:bCs/>
          <w:noProof/>
          <w:szCs w:val="22"/>
          <w:lang w:val="en-CA"/>
        </w:rPr>
        <w:t>A</w:t>
      </w:r>
      <w:r w:rsidRPr="00D21564">
        <w:rPr>
          <w:bCs/>
          <w:noProof/>
          <w:szCs w:val="22"/>
          <w:lang w:val="en-CA"/>
        </w:rPr>
        <w:fldChar w:fldCharType="end"/>
      </w:r>
      <w:r w:rsidRPr="00D21564">
        <w:rPr>
          <w:bCs/>
          <w:noProof/>
          <w:szCs w:val="22"/>
          <w:lang w:val="en-CA"/>
        </w:rPr>
        <w:t>.</w:t>
      </w:r>
    </w:p>
    <w:p w:rsidR="002D40D4" w:rsidRPr="00D21564" w:rsidRDefault="00744661" w:rsidP="002D40D4">
      <w:pPr>
        <w:jc w:val="both"/>
        <w:rPr>
          <w:szCs w:val="22"/>
          <w:lang w:val="en-CA"/>
        </w:rPr>
      </w:pPr>
      <w:r w:rsidRPr="00D21564">
        <w:rPr>
          <w:szCs w:val="22"/>
          <w:lang w:val="en-CA"/>
        </w:rPr>
        <w:t xml:space="preserve">In other words, a sequence conforming to multiple profiles must conform to the constraints </w:t>
      </w:r>
      <w:r w:rsidR="001B6081" w:rsidRPr="00D21564">
        <w:rPr>
          <w:szCs w:val="22"/>
          <w:lang w:val="en-CA"/>
        </w:rPr>
        <w:t xml:space="preserve">of all the signalled compatible </w:t>
      </w:r>
      <w:r w:rsidRPr="00D21564">
        <w:rPr>
          <w:szCs w:val="22"/>
          <w:lang w:val="en-CA"/>
        </w:rPr>
        <w:t>profiles.</w:t>
      </w:r>
    </w:p>
    <w:p w:rsidR="002D40D4" w:rsidRPr="00D21564" w:rsidRDefault="002D40D4" w:rsidP="00744661">
      <w:pPr>
        <w:pStyle w:val="Heading1"/>
        <w:rPr>
          <w:lang w:val="en-CA"/>
        </w:rPr>
      </w:pPr>
      <w:r w:rsidRPr="00D21564">
        <w:rPr>
          <w:lang w:val="en-CA"/>
          <w:rPrChange w:id="5" w:author="David Flynn" w:date="2012-10-13T13:06:00Z">
            <w:rPr>
              <w:rFonts w:cs="Times New Roman"/>
              <w:b w:val="0"/>
              <w:bCs w:val="0"/>
              <w:kern w:val="0"/>
              <w:sz w:val="22"/>
              <w:szCs w:val="20"/>
              <w:lang w:val="en-CA"/>
            </w:rPr>
          </w:rPrChange>
        </w:rPr>
        <w:lastRenderedPageBreak/>
        <w:t>Proposal</w:t>
      </w:r>
    </w:p>
    <w:p w:rsidR="002D40D4" w:rsidRPr="00D21564" w:rsidRDefault="00744661" w:rsidP="002D40D4">
      <w:pPr>
        <w:jc w:val="both"/>
        <w:rPr>
          <w:szCs w:val="22"/>
          <w:lang w:val="en-CA"/>
        </w:rPr>
      </w:pPr>
      <w:r w:rsidRPr="00D21564">
        <w:rPr>
          <w:szCs w:val="22"/>
          <w:lang w:val="en-CA"/>
        </w:rPr>
        <w:t>A possible resolution is to introduce the notion of two profiles being weakly compatible, in the sense that while being syntactically compatible, there is no guarantee that one does not violate the constraints of the other.</w:t>
      </w:r>
    </w:p>
    <w:p w:rsidR="009D05FC" w:rsidRPr="00D21564" w:rsidRDefault="00744661" w:rsidP="002D40D4">
      <w:pPr>
        <w:jc w:val="both"/>
        <w:rPr>
          <w:szCs w:val="22"/>
          <w:lang w:val="en-CA"/>
        </w:rPr>
      </w:pPr>
      <w:r w:rsidRPr="00D21564">
        <w:rPr>
          <w:szCs w:val="22"/>
          <w:lang w:val="en-CA"/>
        </w:rPr>
        <w:t xml:space="preserve">Let any initial </w:t>
      </w:r>
      <w:proofErr w:type="spellStart"/>
      <w:r w:rsidRPr="00D21564">
        <w:rPr>
          <w:szCs w:val="22"/>
          <w:lang w:val="en-CA"/>
        </w:rPr>
        <w:t>profile_</w:t>
      </w:r>
      <w:proofErr w:type="gramStart"/>
      <w:r w:rsidRPr="00D21564">
        <w:rPr>
          <w:szCs w:val="22"/>
          <w:lang w:val="en-CA"/>
        </w:rPr>
        <w:t>idc</w:t>
      </w:r>
      <w:proofErr w:type="spellEnd"/>
      <w:r w:rsidRPr="00D21564">
        <w:rPr>
          <w:szCs w:val="22"/>
          <w:lang w:val="en-CA"/>
        </w:rPr>
        <w:t xml:space="preserve"> </w:t>
      </w:r>
      <w:proofErr w:type="gramEnd"/>
      <m:oMath>
        <m:r>
          <w:rPr>
            <w:rFonts w:ascii="Cambria Math" w:hAnsi="Cambria Math"/>
            <w:szCs w:val="22"/>
            <w:lang w:val="en-CA"/>
          </w:rPr>
          <m:t>P</m:t>
        </m:r>
      </m:oMath>
      <w:r w:rsidRPr="00D21564">
        <w:rPr>
          <w:szCs w:val="22"/>
          <w:lang w:val="en-CA"/>
        </w:rPr>
        <w:t xml:space="preserve">, we declare that any other profile_idc </w:t>
      </w:r>
      <m:oMath>
        <m:r>
          <w:rPr>
            <w:rFonts w:ascii="Cambria Math" w:hAnsi="Cambria Math"/>
            <w:szCs w:val="22"/>
            <w:lang w:val="en-CA"/>
          </w:rPr>
          <m:t>P≤</m:t>
        </m:r>
        <m:sSup>
          <m:sSupPr>
            <m:ctrlPr>
              <w:rPr>
                <w:rFonts w:ascii="Cambria Math" w:hAnsi="Cambria Math"/>
                <w:i/>
                <w:szCs w:val="22"/>
                <w:lang w:val="en-CA"/>
              </w:rPr>
            </m:ctrlPr>
          </m:sSupPr>
          <m:e>
            <m:r>
              <w:rPr>
                <w:rFonts w:ascii="Cambria Math" w:hAnsi="Cambria Math"/>
                <w:szCs w:val="22"/>
                <w:lang w:val="en-CA"/>
              </w:rPr>
              <m:t>P</m:t>
            </m:r>
          </m:e>
          <m:sup>
            <m:r>
              <w:rPr>
                <w:rFonts w:ascii="Cambria Math" w:hAnsi="Cambria Math"/>
                <w:szCs w:val="22"/>
                <w:lang w:val="en-CA"/>
              </w:rPr>
              <m:t>'</m:t>
            </m:r>
          </m:sup>
        </m:sSup>
        <m:r>
          <w:rPr>
            <w:rFonts w:ascii="Cambria Math" w:hAnsi="Cambria Math"/>
            <w:szCs w:val="22"/>
            <w:lang w:val="en-CA"/>
          </w:rPr>
          <m:t>&lt;P+n</m:t>
        </m:r>
      </m:oMath>
      <w:r w:rsidRPr="00D21564">
        <w:rPr>
          <w:szCs w:val="22"/>
          <w:lang w:val="en-CA"/>
        </w:rPr>
        <w:t xml:space="preserve"> is </w:t>
      </w:r>
      <w:r w:rsidR="00EA0117" w:rsidRPr="00D21564">
        <w:rPr>
          <w:szCs w:val="22"/>
          <w:lang w:val="en-CA"/>
        </w:rPr>
        <w:t xml:space="preserve">weakly </w:t>
      </w:r>
      <w:r w:rsidRPr="00D21564">
        <w:rPr>
          <w:szCs w:val="22"/>
          <w:lang w:val="en-CA"/>
        </w:rPr>
        <w:t xml:space="preserve">compatible with </w:t>
      </w:r>
      <m:oMath>
        <m:r>
          <w:rPr>
            <w:rFonts w:ascii="Cambria Math" w:hAnsi="Cambria Math"/>
            <w:szCs w:val="22"/>
            <w:lang w:val="en-CA"/>
          </w:rPr>
          <m:t>P</m:t>
        </m:r>
      </m:oMath>
      <w:r w:rsidRPr="00D21564">
        <w:rPr>
          <w:szCs w:val="22"/>
          <w:lang w:val="en-CA"/>
        </w:rPr>
        <w:t>.</w:t>
      </w:r>
      <w:r w:rsidR="009D05FC" w:rsidRPr="00D21564">
        <w:rPr>
          <w:szCs w:val="22"/>
          <w:lang w:val="en-CA"/>
        </w:rPr>
        <w:t xml:space="preserve">  A possible value for </w:t>
      </w:r>
      <m:oMath>
        <m:r>
          <w:rPr>
            <w:rFonts w:ascii="Cambria Math" w:hAnsi="Cambria Math"/>
            <w:szCs w:val="22"/>
            <w:lang w:val="en-CA"/>
          </w:rPr>
          <m:t>n</m:t>
        </m:r>
      </m:oMath>
      <w:r w:rsidR="009D05FC" w:rsidRPr="00D21564">
        <w:rPr>
          <w:szCs w:val="22"/>
          <w:lang w:val="en-CA"/>
        </w:rPr>
        <w:t xml:space="preserve"> might be 4.  The following table illustrates the behaviour of such a system.</w:t>
      </w:r>
    </w:p>
    <w:p w:rsidR="009D05FC" w:rsidRPr="00D21564" w:rsidRDefault="009D05FC" w:rsidP="002D40D4">
      <w:pPr>
        <w:jc w:val="both"/>
        <w:rPr>
          <w:szCs w:val="22"/>
          <w:lang w:val="en-CA"/>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1414"/>
        <w:gridCol w:w="2383"/>
        <w:gridCol w:w="4365"/>
      </w:tblGrid>
      <w:tr w:rsidR="009D05FC" w:rsidRPr="00D21564" w:rsidTr="009D05FC">
        <w:trPr>
          <w:trHeight w:val="469"/>
        </w:trPr>
        <w:tc>
          <w:tcPr>
            <w:tcW w:w="1414" w:type="dxa"/>
            <w:tcBorders>
              <w:top w:val="single" w:sz="4" w:space="0" w:color="auto"/>
              <w:bottom w:val="single" w:sz="4" w:space="0" w:color="auto"/>
            </w:tcBorders>
            <w:vAlign w:val="center"/>
          </w:tcPr>
          <w:p w:rsidR="009D05FC" w:rsidRPr="00D21564" w:rsidRDefault="009D05FC" w:rsidP="009D05FC">
            <w:pPr>
              <w:jc w:val="center"/>
              <w:rPr>
                <w:szCs w:val="22"/>
                <w:lang w:val="en-CA"/>
              </w:rPr>
            </w:pPr>
            <w:r w:rsidRPr="00D21564">
              <w:rPr>
                <w:szCs w:val="22"/>
                <w:lang w:val="en-CA"/>
              </w:rPr>
              <w:t>Decoder Conformance</w:t>
            </w:r>
          </w:p>
        </w:tc>
        <w:tc>
          <w:tcPr>
            <w:tcW w:w="1414" w:type="dxa"/>
            <w:tcBorders>
              <w:top w:val="single" w:sz="4" w:space="0" w:color="auto"/>
              <w:bottom w:val="single" w:sz="4" w:space="0" w:color="auto"/>
            </w:tcBorders>
            <w:vAlign w:val="center"/>
          </w:tcPr>
          <w:p w:rsidR="009D05FC" w:rsidRPr="00D21564" w:rsidRDefault="009D05FC" w:rsidP="009D05FC">
            <w:pPr>
              <w:jc w:val="center"/>
              <w:rPr>
                <w:szCs w:val="22"/>
                <w:lang w:val="en-CA"/>
              </w:rPr>
            </w:pPr>
            <w:proofErr w:type="spellStart"/>
            <w:r w:rsidRPr="00D21564">
              <w:rPr>
                <w:szCs w:val="22"/>
                <w:lang w:val="en-CA"/>
              </w:rPr>
              <w:t>Bitstream</w:t>
            </w:r>
            <w:proofErr w:type="spellEnd"/>
            <w:r w:rsidRPr="00D21564">
              <w:rPr>
                <w:szCs w:val="22"/>
                <w:lang w:val="en-CA"/>
              </w:rPr>
              <w:t xml:space="preserve"> Conformance</w:t>
            </w:r>
          </w:p>
        </w:tc>
        <w:tc>
          <w:tcPr>
            <w:tcW w:w="2383" w:type="dxa"/>
            <w:tcBorders>
              <w:top w:val="single" w:sz="4" w:space="0" w:color="auto"/>
              <w:bottom w:val="single" w:sz="4" w:space="0" w:color="auto"/>
            </w:tcBorders>
            <w:vAlign w:val="center"/>
          </w:tcPr>
          <w:p w:rsidR="009D05FC" w:rsidRPr="00D21564" w:rsidRDefault="009D05FC" w:rsidP="009D05FC">
            <w:pPr>
              <w:jc w:val="center"/>
              <w:rPr>
                <w:szCs w:val="22"/>
                <w:lang w:val="en-CA"/>
              </w:rPr>
            </w:pPr>
            <w:proofErr w:type="spellStart"/>
            <w:r w:rsidRPr="00D21564">
              <w:rPr>
                <w:szCs w:val="22"/>
                <w:lang w:val="en-CA"/>
              </w:rPr>
              <w:t>Decodability</w:t>
            </w:r>
            <w:proofErr w:type="spellEnd"/>
            <w:r w:rsidRPr="00D21564">
              <w:rPr>
                <w:szCs w:val="22"/>
                <w:lang w:val="en-CA"/>
              </w:rPr>
              <w:t xml:space="preserve"> Guarantee</w:t>
            </w:r>
          </w:p>
        </w:tc>
        <w:tc>
          <w:tcPr>
            <w:tcW w:w="4365" w:type="dxa"/>
            <w:tcBorders>
              <w:top w:val="single" w:sz="4" w:space="0" w:color="auto"/>
              <w:bottom w:val="single" w:sz="4" w:space="0" w:color="auto"/>
            </w:tcBorders>
            <w:vAlign w:val="center"/>
          </w:tcPr>
          <w:p w:rsidR="009D05FC" w:rsidRPr="00D21564" w:rsidRDefault="009D05FC" w:rsidP="009D05FC">
            <w:pPr>
              <w:jc w:val="center"/>
              <w:rPr>
                <w:szCs w:val="22"/>
                <w:lang w:val="en-CA"/>
              </w:rPr>
            </w:pPr>
            <w:r w:rsidRPr="00D21564">
              <w:rPr>
                <w:szCs w:val="22"/>
                <w:lang w:val="en-CA"/>
              </w:rPr>
              <w:t>Behaviour</w:t>
            </w:r>
          </w:p>
        </w:tc>
      </w:tr>
      <w:tr w:rsidR="009D05FC" w:rsidRPr="00D21564" w:rsidTr="009D05FC">
        <w:tc>
          <w:tcPr>
            <w:tcW w:w="1414" w:type="dxa"/>
            <w:tcBorders>
              <w:top w:val="single" w:sz="4" w:space="0" w:color="auto"/>
            </w:tcBorders>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Borders>
              <w:top w:val="single" w:sz="4" w:space="0" w:color="auto"/>
            </w:tcBorders>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Borders>
              <w:top w:val="single" w:sz="4" w:space="0" w:color="auto"/>
            </w:tcBorders>
          </w:tcPr>
          <w:p w:rsidR="009D05FC" w:rsidRPr="009806E1" w:rsidRDefault="009D05FC" w:rsidP="009D05FC">
            <w:pPr>
              <w:jc w:val="center"/>
              <w:rPr>
                <w:szCs w:val="22"/>
                <w:lang w:val="en-CA"/>
              </w:rPr>
            </w:pPr>
            <w:r w:rsidRPr="009806E1">
              <w:rPr>
                <w:szCs w:val="22"/>
                <w:lang w:val="en-CA"/>
              </w:rPr>
              <w:t>Y</w:t>
            </w:r>
          </w:p>
        </w:tc>
        <w:tc>
          <w:tcPr>
            <w:tcW w:w="4365" w:type="dxa"/>
            <w:tcBorders>
              <w:top w:val="single" w:sz="4" w:space="0" w:color="auto"/>
            </w:tcBorders>
          </w:tcPr>
          <w:p w:rsidR="009D05FC" w:rsidRPr="00D21564" w:rsidRDefault="009D05FC" w:rsidP="009D05FC">
            <w:pPr>
              <w:rPr>
                <w:szCs w:val="22"/>
                <w:lang w:val="en-CA"/>
              </w:rPr>
            </w:pPr>
            <w:r w:rsidRPr="00D21564">
              <w:rPr>
                <w:szCs w:val="22"/>
                <w:lang w:val="en-CA"/>
              </w:rPr>
              <w:t>Strict conformance guaranteed</w:t>
            </w:r>
          </w:p>
        </w:tc>
      </w:tr>
      <w:tr w:rsidR="009D05FC" w:rsidRPr="00D21564" w:rsidTr="009D05FC">
        <w:tc>
          <w:tcPr>
            <w:tcW w:w="1414" w:type="dxa"/>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Pr>
          <w:p w:rsidR="009D05FC" w:rsidRPr="009806E1" w:rsidRDefault="009D05FC" w:rsidP="009D05FC">
            <w:pPr>
              <w:jc w:val="center"/>
              <w:rPr>
                <w:szCs w:val="22"/>
                <w:lang w:val="en-CA"/>
              </w:rPr>
            </w:pPr>
            <w:r w:rsidRPr="009806E1">
              <w:rPr>
                <w:szCs w:val="22"/>
                <w:lang w:val="en-CA"/>
              </w:rPr>
              <w:t>N</w:t>
            </w:r>
          </w:p>
        </w:tc>
        <w:tc>
          <w:tcPr>
            <w:tcW w:w="4365" w:type="dxa"/>
          </w:tcPr>
          <w:p w:rsidR="009D05FC" w:rsidRPr="00D21564" w:rsidRDefault="009D05FC" w:rsidP="009D05FC">
            <w:pPr>
              <w:rPr>
                <w:szCs w:val="22"/>
                <w:lang w:val="en-CA"/>
              </w:rPr>
            </w:pPr>
            <w:r w:rsidRPr="00D21564">
              <w:rPr>
                <w:szCs w:val="22"/>
                <w:lang w:val="en-CA"/>
              </w:rPr>
              <w:t>Syntax compatible, decoder uses old constraints</w:t>
            </w:r>
          </w:p>
        </w:tc>
      </w:tr>
      <w:tr w:rsidR="009D05FC" w:rsidRPr="00D21564" w:rsidTr="009D05FC">
        <w:tc>
          <w:tcPr>
            <w:tcW w:w="1414" w:type="dxa"/>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Pr>
          <w:p w:rsidR="009D05FC" w:rsidRPr="009806E1" w:rsidRDefault="009D05FC" w:rsidP="009D05FC">
            <w:pPr>
              <w:jc w:val="center"/>
              <w:rPr>
                <w:szCs w:val="22"/>
                <w:lang w:val="en-CA"/>
              </w:rPr>
            </w:pPr>
            <w:r w:rsidRPr="009806E1">
              <w:rPr>
                <w:szCs w:val="22"/>
                <w:lang w:val="en-CA"/>
              </w:rPr>
              <w:t>N</w:t>
            </w:r>
          </w:p>
        </w:tc>
        <w:tc>
          <w:tcPr>
            <w:tcW w:w="4365" w:type="dxa"/>
          </w:tcPr>
          <w:p w:rsidR="009D05FC" w:rsidRPr="00D21564" w:rsidRDefault="009D05FC" w:rsidP="009D05FC">
            <w:pPr>
              <w:rPr>
                <w:szCs w:val="22"/>
                <w:lang w:val="en-CA"/>
              </w:rPr>
            </w:pPr>
            <w:r w:rsidRPr="00D21564">
              <w:rPr>
                <w:szCs w:val="22"/>
                <w:lang w:val="en-CA"/>
              </w:rPr>
              <w:t>Syntax compatible, decoder uses new constraints</w:t>
            </w:r>
          </w:p>
        </w:tc>
      </w:tr>
      <w:tr w:rsidR="009D05FC" w:rsidRPr="00D21564" w:rsidTr="009D05FC">
        <w:tc>
          <w:tcPr>
            <w:tcW w:w="1414" w:type="dxa"/>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P,P’</m:t>
                </m:r>
              </m:oMath>
            </m:oMathPara>
          </w:p>
        </w:tc>
        <w:tc>
          <w:tcPr>
            <w:tcW w:w="1414" w:type="dxa"/>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Pr>
          <w:p w:rsidR="009D05FC" w:rsidRPr="009806E1" w:rsidRDefault="009D05FC" w:rsidP="009D05FC">
            <w:pPr>
              <w:jc w:val="center"/>
              <w:rPr>
                <w:szCs w:val="22"/>
                <w:lang w:val="en-CA"/>
              </w:rPr>
            </w:pPr>
            <w:r w:rsidRPr="009806E1">
              <w:rPr>
                <w:szCs w:val="22"/>
                <w:lang w:val="en-CA"/>
              </w:rPr>
              <w:t>Y</w:t>
            </w:r>
          </w:p>
        </w:tc>
        <w:tc>
          <w:tcPr>
            <w:tcW w:w="4365" w:type="dxa"/>
          </w:tcPr>
          <w:p w:rsidR="009D05FC" w:rsidRPr="00D21564" w:rsidRDefault="009D05FC" w:rsidP="000E16E5">
            <w:pPr>
              <w:rPr>
                <w:szCs w:val="22"/>
                <w:lang w:val="en-CA"/>
              </w:rPr>
            </w:pPr>
            <w:r w:rsidRPr="00D21564">
              <w:rPr>
                <w:szCs w:val="22"/>
                <w:lang w:val="en-CA"/>
              </w:rPr>
              <w:t>Strict conformance guaranteed</w:t>
            </w:r>
          </w:p>
        </w:tc>
      </w:tr>
      <w:tr w:rsidR="009D05FC" w:rsidRPr="00D21564" w:rsidTr="009D05FC">
        <w:tc>
          <w:tcPr>
            <w:tcW w:w="1414" w:type="dxa"/>
            <w:tcBorders>
              <w:bottom w:val="single" w:sz="4" w:space="0" w:color="auto"/>
            </w:tcBorders>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1414" w:type="dxa"/>
            <w:tcBorders>
              <w:bottom w:val="single" w:sz="4" w:space="0" w:color="auto"/>
            </w:tcBorders>
          </w:tcPr>
          <w:p w:rsidR="009D05FC" w:rsidRPr="00D21564" w:rsidRDefault="009D05FC" w:rsidP="009D05FC">
            <w:pPr>
              <w:jc w:val="center"/>
              <w:rPr>
                <w:rFonts w:ascii="Cambria Math" w:hAnsi="Cambria Math"/>
                <w:szCs w:val="22"/>
                <w:lang w:val="en-CA"/>
                <w:oMath/>
              </w:rPr>
            </w:pPr>
            <m:oMathPara>
              <m:oMath>
                <m:r>
                  <w:rPr>
                    <w:rFonts w:ascii="Cambria Math" w:hAnsi="Cambria Math"/>
                    <w:szCs w:val="22"/>
                    <w:lang w:val="en-CA"/>
                  </w:rPr>
                  <m:t>P’</m:t>
                </m:r>
              </m:oMath>
            </m:oMathPara>
          </w:p>
        </w:tc>
        <w:tc>
          <w:tcPr>
            <w:tcW w:w="2383" w:type="dxa"/>
            <w:tcBorders>
              <w:bottom w:val="single" w:sz="4" w:space="0" w:color="auto"/>
            </w:tcBorders>
          </w:tcPr>
          <w:p w:rsidR="009D05FC" w:rsidRPr="009806E1" w:rsidRDefault="009D05FC" w:rsidP="009D05FC">
            <w:pPr>
              <w:jc w:val="center"/>
              <w:rPr>
                <w:szCs w:val="22"/>
                <w:lang w:val="en-CA"/>
              </w:rPr>
            </w:pPr>
            <w:r w:rsidRPr="009806E1">
              <w:rPr>
                <w:szCs w:val="22"/>
                <w:lang w:val="en-CA"/>
              </w:rPr>
              <w:t>Y</w:t>
            </w:r>
          </w:p>
        </w:tc>
        <w:tc>
          <w:tcPr>
            <w:tcW w:w="4365" w:type="dxa"/>
            <w:tcBorders>
              <w:bottom w:val="single" w:sz="4" w:space="0" w:color="auto"/>
            </w:tcBorders>
          </w:tcPr>
          <w:p w:rsidR="009D05FC" w:rsidRPr="00D21564" w:rsidRDefault="009D05FC" w:rsidP="000E16E5">
            <w:pPr>
              <w:rPr>
                <w:szCs w:val="22"/>
                <w:lang w:val="en-CA"/>
              </w:rPr>
            </w:pPr>
            <w:r w:rsidRPr="00D21564">
              <w:rPr>
                <w:szCs w:val="22"/>
                <w:lang w:val="en-CA"/>
              </w:rPr>
              <w:t>Strict conformance guaranteed</w:t>
            </w:r>
          </w:p>
        </w:tc>
      </w:tr>
    </w:tbl>
    <w:p w:rsidR="00EA0117" w:rsidRPr="00D21564" w:rsidRDefault="00EA0117" w:rsidP="00EA0117">
      <w:pPr>
        <w:pStyle w:val="Heading2"/>
        <w:rPr>
          <w:lang w:val="en-CA"/>
        </w:rPr>
      </w:pPr>
      <w:r w:rsidRPr="00D21564">
        <w:rPr>
          <w:lang w:val="en-CA"/>
        </w:rPr>
        <w:t>Alternative representation</w:t>
      </w:r>
    </w:p>
    <w:p w:rsidR="00EA0117" w:rsidRPr="00D21564" w:rsidRDefault="00EA0117" w:rsidP="00EA0117">
      <w:pPr>
        <w:rPr>
          <w:lang w:val="en-CA"/>
        </w:rPr>
      </w:pPr>
      <w:r w:rsidRPr="00D21564">
        <w:rPr>
          <w:lang w:val="en-CA"/>
        </w:rPr>
        <w:t xml:space="preserve">In essence, the effective </w:t>
      </w:r>
      <w:proofErr w:type="spellStart"/>
      <w:r w:rsidRPr="00D21564">
        <w:rPr>
          <w:lang w:val="en-CA"/>
        </w:rPr>
        <w:t>profile_idc</w:t>
      </w:r>
      <w:proofErr w:type="spellEnd"/>
      <w:r w:rsidRPr="00D21564">
        <w:rPr>
          <w:lang w:val="en-CA"/>
        </w:rPr>
        <w:t xml:space="preserve"> is derived from the </w:t>
      </w:r>
      <w:proofErr w:type="spellStart"/>
      <w:r w:rsidRPr="00D21564">
        <w:rPr>
          <w:lang w:val="en-CA"/>
        </w:rPr>
        <w:t>bitstream</w:t>
      </w:r>
      <w:proofErr w:type="spellEnd"/>
      <w:r w:rsidRPr="00D21564">
        <w:rPr>
          <w:lang w:val="en-CA"/>
        </w:rPr>
        <w:t xml:space="preserve"> by dividing </w:t>
      </w:r>
      <w:proofErr w:type="gramStart"/>
      <w:r w:rsidRPr="00D21564">
        <w:rPr>
          <w:lang w:val="en-CA"/>
        </w:rPr>
        <w:t xml:space="preserve">by </w:t>
      </w:r>
      <w:proofErr w:type="gramEnd"/>
      <m:oMath>
        <m:r>
          <w:rPr>
            <w:rFonts w:ascii="Cambria Math" w:hAnsi="Cambria Math"/>
            <w:lang w:val="en-CA"/>
          </w:rPr>
          <m:t>n</m:t>
        </m:r>
      </m:oMath>
      <w:r w:rsidRPr="00D21564">
        <w:rPr>
          <w:lang w:val="en-CA"/>
        </w:rPr>
        <w:t>.  However, it is also possible to consider having profile_idc being derived modulo some number, given that the c</w:t>
      </w:r>
      <w:proofErr w:type="spellStart"/>
      <w:r w:rsidRPr="00D21564">
        <w:rPr>
          <w:lang w:val="en-CA"/>
        </w:rPr>
        <w:t>ompatibility</w:t>
      </w:r>
      <w:proofErr w:type="spellEnd"/>
      <w:r w:rsidRPr="00D21564">
        <w:rPr>
          <w:lang w:val="en-CA"/>
        </w:rPr>
        <w:t xml:space="preserve"> flag mechanism implies a limit of 32 profiles that may use it, we could instead declare that a profile P’ is weakly </w:t>
      </w:r>
      <w:r w:rsidR="000E16E5" w:rsidRPr="00D21564">
        <w:rPr>
          <w:lang w:val="en-CA"/>
        </w:rPr>
        <w:t>compati</w:t>
      </w:r>
      <w:r w:rsidRPr="00D21564">
        <w:rPr>
          <w:lang w:val="en-CA"/>
        </w:rPr>
        <w:t xml:space="preserve">ble with </w:t>
      </w:r>
      <m:oMath>
        <m:r>
          <w:rPr>
            <w:rFonts w:ascii="Cambria Math" w:hAnsi="Cambria Math"/>
            <w:lang w:val="en-CA"/>
          </w:rPr>
          <m:t>P</m:t>
        </m:r>
      </m:oMath>
      <w:r w:rsidRPr="00D21564">
        <w:rPr>
          <w:lang w:val="en-CA"/>
        </w:rPr>
        <w:t xml:space="preserve"> if </w:t>
      </w:r>
      <m:oMath>
        <m:r>
          <w:rPr>
            <w:rFonts w:ascii="Cambria Math" w:hAnsi="Cambria Math"/>
            <w:lang w:val="en-CA"/>
          </w:rPr>
          <m:t>P’ mod</m:t>
        </m:r>
        <m:r>
          <w:rPr>
            <w:rFonts w:ascii="Cambria Math" w:hAnsi="Cambria Math"/>
            <w:lang w:val="en-CA"/>
            <w:rPrChange w:id="6" w:author="David Flynn" w:date="2012-10-13T13:06:00Z">
              <w:rPr>
                <w:rFonts w:ascii="Cambria Math" w:hAnsi="Cambria Math"/>
                <w:lang w:val="en-CA"/>
              </w:rPr>
            </w:rPrChange>
          </w:rPr>
          <m:t xml:space="preserve"> 32 = P</m:t>
        </m:r>
      </m:oMath>
      <w:r w:rsidR="000E16E5" w:rsidRPr="00D21564">
        <w:rPr>
          <w:lang w:val="en-CA"/>
        </w:rPr>
        <w:t>.</w:t>
      </w:r>
    </w:p>
    <w:p w:rsidR="009D05FC" w:rsidRPr="00D21564" w:rsidRDefault="009D05FC" w:rsidP="00EA0117">
      <w:pPr>
        <w:pStyle w:val="Heading2"/>
        <w:rPr>
          <w:lang w:val="en-CA"/>
        </w:rPr>
      </w:pPr>
      <w:r w:rsidRPr="00D21564">
        <w:rPr>
          <w:lang w:val="en-CA"/>
          <w:rPrChange w:id="7" w:author="David Flynn" w:date="2012-10-13T13:06:00Z">
            <w:rPr>
              <w:b w:val="0"/>
              <w:bCs w:val="0"/>
              <w:i w:val="0"/>
              <w:iCs w:val="0"/>
              <w:sz w:val="22"/>
              <w:szCs w:val="20"/>
              <w:lang w:val="en-CA"/>
            </w:rPr>
          </w:rPrChange>
        </w:rPr>
        <w:t>Comment on levels</w:t>
      </w:r>
    </w:p>
    <w:p w:rsidR="009D05FC" w:rsidRPr="00D21564" w:rsidRDefault="009D05FC" w:rsidP="002D40D4">
      <w:pPr>
        <w:jc w:val="both"/>
        <w:rPr>
          <w:szCs w:val="22"/>
          <w:lang w:val="en-CA"/>
        </w:rPr>
      </w:pPr>
      <w:r w:rsidRPr="00D21564">
        <w:rPr>
          <w:szCs w:val="22"/>
          <w:lang w:val="en-CA"/>
        </w:rPr>
        <w:t xml:space="preserve">It should be noted </w:t>
      </w:r>
      <w:r w:rsidR="00EA0117" w:rsidRPr="00D21564">
        <w:rPr>
          <w:szCs w:val="22"/>
          <w:lang w:val="en-CA"/>
        </w:rPr>
        <w:t xml:space="preserve">that </w:t>
      </w:r>
      <w:r w:rsidR="000E16E5" w:rsidRPr="00D21564">
        <w:rPr>
          <w:szCs w:val="22"/>
          <w:lang w:val="en-CA"/>
        </w:rPr>
        <w:t>the above process is equally applicable to levels, although the author does not suggest that this is pursued.</w:t>
      </w:r>
    </w:p>
    <w:p w:rsidR="000E16E5" w:rsidRPr="00D21564" w:rsidRDefault="000E16E5" w:rsidP="000E16E5">
      <w:pPr>
        <w:pStyle w:val="Heading1"/>
        <w:rPr>
          <w:lang w:val="en-CA"/>
        </w:rPr>
      </w:pPr>
      <w:r w:rsidRPr="00D21564">
        <w:rPr>
          <w:lang w:val="en-CA"/>
          <w:rPrChange w:id="8" w:author="David Flynn" w:date="2012-10-13T13:06:00Z">
            <w:rPr>
              <w:rFonts w:cs="Times New Roman"/>
              <w:b w:val="0"/>
              <w:bCs w:val="0"/>
              <w:kern w:val="0"/>
              <w:sz w:val="22"/>
              <w:szCs w:val="20"/>
              <w:lang w:val="en-CA"/>
            </w:rPr>
          </w:rPrChange>
        </w:rPr>
        <w:t>Draft Text</w:t>
      </w:r>
    </w:p>
    <w:p w:rsidR="006E127C" w:rsidRPr="00D21564" w:rsidRDefault="006E127C" w:rsidP="006E127C">
      <w:pPr>
        <w:rPr>
          <w:lang w:val="en-CA"/>
        </w:rPr>
      </w:pPr>
      <w:r w:rsidRPr="00D21564">
        <w:rPr>
          <w:lang w:val="en-CA"/>
        </w:rPr>
        <w:t xml:space="preserve">The current </w:t>
      </w:r>
      <w:proofErr w:type="spellStart"/>
      <w:r w:rsidRPr="00D21564">
        <w:rPr>
          <w:lang w:val="en-CA"/>
        </w:rPr>
        <w:t>HEVC</w:t>
      </w:r>
      <w:proofErr w:type="spellEnd"/>
      <w:r w:rsidRPr="00D21564">
        <w:rPr>
          <w:lang w:val="en-CA"/>
        </w:rPr>
        <w:t xml:space="preserve"> draft text </w:t>
      </w:r>
      <w:r w:rsidRPr="00D21564">
        <w:rPr>
          <w:lang w:val="en-CA"/>
        </w:rPr>
        <w:fldChar w:fldCharType="begin"/>
      </w:r>
      <w:r w:rsidRPr="00D21564">
        <w:rPr>
          <w:lang w:val="en-CA"/>
        </w:rPr>
        <w:instrText xml:space="preserve"> REF _Ref337030791 \r \h </w:instrText>
      </w:r>
      <w:r w:rsidRPr="00D21564">
        <w:rPr>
          <w:lang w:val="en-CA"/>
        </w:rPr>
      </w:r>
      <w:r w:rsidRPr="00D21564">
        <w:rPr>
          <w:lang w:val="en-CA"/>
        </w:rPr>
        <w:fldChar w:fldCharType="separate"/>
      </w:r>
      <w:r w:rsidRPr="00D21564">
        <w:rPr>
          <w:lang w:val="en-CA"/>
        </w:rPr>
        <w:t>[2]</w:t>
      </w:r>
      <w:r w:rsidRPr="00D21564">
        <w:rPr>
          <w:lang w:val="en-CA"/>
        </w:rPr>
        <w:fldChar w:fldCharType="end"/>
      </w:r>
      <w:r w:rsidRPr="00D21564">
        <w:rPr>
          <w:lang w:val="en-CA"/>
        </w:rPr>
        <w:t xml:space="preserve"> has been modified below with the required changes in marked in red to represent a possible manifestation of the proposal.</w:t>
      </w:r>
    </w:p>
    <w:p w:rsidR="002E354B" w:rsidRPr="00D21564" w:rsidRDefault="002E354B" w:rsidP="002E354B">
      <w:pPr>
        <w:pStyle w:val="Heading3"/>
        <w:keepLines/>
        <w:numPr>
          <w:ilvl w:val="2"/>
          <w:numId w:val="13"/>
        </w:numPr>
        <w:tabs>
          <w:tab w:val="clear" w:pos="360"/>
          <w:tab w:val="clear" w:pos="1080"/>
          <w:tab w:val="clear" w:pos="1440"/>
          <w:tab w:val="left" w:pos="794"/>
          <w:tab w:val="left" w:pos="1191"/>
          <w:tab w:val="left" w:pos="1588"/>
          <w:tab w:val="left" w:pos="1985"/>
        </w:tabs>
        <w:spacing w:before="181" w:after="0"/>
        <w:jc w:val="both"/>
        <w:rPr>
          <w:noProof/>
          <w:lang w:val="en-CA"/>
        </w:rPr>
      </w:pPr>
      <w:bookmarkStart w:id="9" w:name="_Toc331259812"/>
      <w:r w:rsidRPr="00D21564">
        <w:rPr>
          <w:noProof/>
          <w:lang w:val="en-CA"/>
        </w:rPr>
        <w:t>Profile, tier and level semantics</w:t>
      </w:r>
      <w:bookmarkEnd w:id="9"/>
    </w:p>
    <w:p w:rsidR="002E354B" w:rsidRPr="00D21564" w:rsidRDefault="002E354B" w:rsidP="002E354B">
      <w:pPr>
        <w:rPr>
          <w:bCs/>
          <w:noProof/>
          <w:szCs w:val="22"/>
          <w:lang w:val="en-CA"/>
        </w:rPr>
      </w:pPr>
      <w:r w:rsidRPr="00D21564">
        <w:rPr>
          <w:b/>
          <w:bCs/>
          <w:noProof/>
          <w:szCs w:val="22"/>
          <w:lang w:val="en-CA"/>
        </w:rPr>
        <w:t>general_profile_compatibility_flag</w:t>
      </w:r>
      <w:r w:rsidRPr="00D21564">
        <w:rPr>
          <w:bCs/>
          <w:noProof/>
          <w:szCs w:val="22"/>
          <w:lang w:val="en-CA"/>
        </w:rPr>
        <w:t xml:space="preserve">[ i ] equal to 1, when general_profile_space is equal to 0, indicates that the coded video sequence conforms to the profile indicated by general_profile_idc equal to </w:t>
      </w:r>
      <w:r w:rsidRPr="00D21564">
        <w:rPr>
          <w:bCs/>
          <w:noProof/>
          <w:color w:val="FF0000"/>
          <w:szCs w:val="22"/>
          <w:lang w:val="en-CA"/>
        </w:rPr>
        <w:t>4 *</w:t>
      </w:r>
      <w:r w:rsidRPr="00D21564">
        <w:rPr>
          <w:bCs/>
          <w:noProof/>
          <w:szCs w:val="22"/>
          <w:lang w:val="en-CA"/>
        </w:rPr>
        <w:t xml:space="preserve"> i as specified in Annex </w:t>
      </w:r>
      <w:r w:rsidRPr="00D21564">
        <w:rPr>
          <w:bCs/>
          <w:noProof/>
          <w:szCs w:val="22"/>
          <w:lang w:val="en-CA"/>
        </w:rPr>
        <w:fldChar w:fldCharType="begin"/>
      </w:r>
      <w:r w:rsidRPr="00D21564">
        <w:rPr>
          <w:bCs/>
          <w:noProof/>
          <w:szCs w:val="22"/>
          <w:lang w:val="en-CA"/>
        </w:rPr>
        <w:instrText xml:space="preserve"> REF _Ref330876718 \r \h </w:instrText>
      </w:r>
      <w:r w:rsidRPr="00D21564">
        <w:rPr>
          <w:bCs/>
          <w:noProof/>
          <w:szCs w:val="22"/>
          <w:lang w:val="en-CA"/>
        </w:rPr>
      </w:r>
      <w:r w:rsidRPr="00D21564">
        <w:rPr>
          <w:bCs/>
          <w:noProof/>
          <w:szCs w:val="22"/>
          <w:lang w:val="en-CA"/>
        </w:rPr>
        <w:fldChar w:fldCharType="separate"/>
      </w:r>
      <w:r w:rsidRPr="00D21564">
        <w:rPr>
          <w:bCs/>
          <w:noProof/>
          <w:szCs w:val="22"/>
          <w:lang w:val="en-CA"/>
        </w:rPr>
        <w:t>A</w:t>
      </w:r>
      <w:r w:rsidRPr="00D21564">
        <w:rPr>
          <w:bCs/>
          <w:noProof/>
          <w:szCs w:val="22"/>
          <w:lang w:val="en-CA"/>
        </w:rPr>
        <w:fldChar w:fldCharType="end"/>
      </w:r>
      <w:r w:rsidRPr="00D21564">
        <w:rPr>
          <w:bCs/>
          <w:noProof/>
          <w:szCs w:val="22"/>
          <w:lang w:val="en-CA"/>
        </w:rPr>
        <w:t>. When general_profile_space is equal to 0, general_profile_compatibility_flag[ general_profile_idc</w:t>
      </w:r>
      <w:r w:rsidRPr="00D21564">
        <w:rPr>
          <w:bCs/>
          <w:noProof/>
          <w:color w:val="FF0000"/>
          <w:szCs w:val="22"/>
          <w:lang w:val="en-CA"/>
        </w:rPr>
        <w:t xml:space="preserve"> / 4 </w:t>
      </w:r>
      <w:r w:rsidRPr="00D21564">
        <w:rPr>
          <w:bCs/>
          <w:noProof/>
          <w:szCs w:val="22"/>
          <w:lang w:val="en-CA"/>
        </w:rPr>
        <w:t xml:space="preserve">] shall be equal to 1. The value of general_profile_compatibility_flag[ i ] shall be equal to 0 for any value of i that is not specified as an allowed value of general_profile_idc in Annex </w:t>
      </w:r>
      <w:r w:rsidRPr="00D21564">
        <w:rPr>
          <w:bCs/>
          <w:noProof/>
          <w:szCs w:val="22"/>
          <w:lang w:val="en-CA"/>
        </w:rPr>
        <w:fldChar w:fldCharType="begin"/>
      </w:r>
      <w:r w:rsidRPr="00D21564">
        <w:rPr>
          <w:bCs/>
          <w:noProof/>
          <w:szCs w:val="22"/>
          <w:lang w:val="en-CA"/>
        </w:rPr>
        <w:instrText xml:space="preserve"> REF _Ref330876718 \r \h </w:instrText>
      </w:r>
      <w:r w:rsidRPr="00D21564">
        <w:rPr>
          <w:bCs/>
          <w:noProof/>
          <w:szCs w:val="22"/>
          <w:lang w:val="en-CA"/>
        </w:rPr>
      </w:r>
      <w:r w:rsidRPr="00D21564">
        <w:rPr>
          <w:bCs/>
          <w:noProof/>
          <w:szCs w:val="22"/>
          <w:lang w:val="en-CA"/>
        </w:rPr>
        <w:fldChar w:fldCharType="separate"/>
      </w:r>
      <w:r w:rsidRPr="00D21564">
        <w:rPr>
          <w:bCs/>
          <w:noProof/>
          <w:szCs w:val="22"/>
          <w:lang w:val="en-CA"/>
        </w:rPr>
        <w:t>A</w:t>
      </w:r>
      <w:r w:rsidRPr="00D21564">
        <w:rPr>
          <w:bCs/>
          <w:noProof/>
          <w:szCs w:val="22"/>
          <w:lang w:val="en-CA"/>
        </w:rPr>
        <w:fldChar w:fldCharType="end"/>
      </w:r>
      <w:r w:rsidRPr="00D21564">
        <w:rPr>
          <w:bCs/>
          <w:noProof/>
          <w:szCs w:val="22"/>
          <w:lang w:val="en-CA"/>
        </w:rPr>
        <w:t>.</w:t>
      </w:r>
    </w:p>
    <w:p w:rsidR="002E354B" w:rsidRPr="00D21564" w:rsidRDefault="002E354B" w:rsidP="002E354B">
      <w:pPr>
        <w:pStyle w:val="Annex1"/>
        <w:numPr>
          <w:ilvl w:val="0"/>
          <w:numId w:val="15"/>
        </w:numPr>
        <w:rPr>
          <w:noProof/>
          <w:lang w:val="en-CA"/>
        </w:rPr>
      </w:pPr>
      <w:bookmarkStart w:id="10" w:name="_Toc248045396"/>
      <w:bookmarkStart w:id="11" w:name="_Toc287363866"/>
      <w:bookmarkStart w:id="12" w:name="_Toc311220014"/>
      <w:bookmarkStart w:id="13" w:name="_Ref317066814"/>
      <w:bookmarkStart w:id="14" w:name="_Ref317108738"/>
      <w:bookmarkStart w:id="15" w:name="_Ref317175123"/>
      <w:bookmarkStart w:id="16" w:name="_Toc317198860"/>
      <w:bookmarkStart w:id="17" w:name="_Ref326743138"/>
      <w:bookmarkStart w:id="18" w:name="_Ref326743143"/>
      <w:bookmarkStart w:id="19" w:name="_Ref326744721"/>
      <w:bookmarkStart w:id="20" w:name="_Ref326744728"/>
      <w:bookmarkStart w:id="21" w:name="_Ref326744750"/>
      <w:bookmarkStart w:id="22" w:name="_Ref326744777"/>
      <w:bookmarkStart w:id="23" w:name="_Ref328578411"/>
      <w:bookmarkStart w:id="24" w:name="_Ref328588397"/>
      <w:bookmarkStart w:id="25" w:name="_Ref328588432"/>
      <w:bookmarkStart w:id="26" w:name="_Ref330057515"/>
      <w:bookmarkStart w:id="27" w:name="_Ref330876718"/>
      <w:bookmarkStart w:id="28" w:name="_Ref331117731"/>
      <w:bookmarkStart w:id="29" w:name="_Toc331259908"/>
      <w:r w:rsidRPr="00D21564">
        <w:rPr>
          <w:noProof/>
          <w:lang w:val="en-CA"/>
        </w:rPr>
        <w:t>Annex A</w:t>
      </w:r>
      <w:r w:rsidRPr="00D21564">
        <w:rPr>
          <w:noProof/>
          <w:lang w:val="en-CA"/>
        </w:rPr>
        <w:br/>
      </w:r>
      <w:r w:rsidRPr="00D21564">
        <w:rPr>
          <w:noProof/>
          <w:lang w:val="en-CA"/>
        </w:rPr>
        <w:br/>
        <w:t>Profiles and levels</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D21564">
        <w:rPr>
          <w:noProof/>
          <w:lang w:val="en-CA"/>
        </w:rPr>
        <w:br/>
      </w:r>
    </w:p>
    <w:p w:rsidR="002E354B" w:rsidRPr="00D21564" w:rsidRDefault="002E354B" w:rsidP="002E354B">
      <w:pPr>
        <w:pStyle w:val="AnnexRef"/>
        <w:rPr>
          <w:noProof/>
          <w:lang w:val="en-CA"/>
        </w:rPr>
      </w:pPr>
      <w:r w:rsidRPr="00D21564">
        <w:rPr>
          <w:noProof/>
          <w:lang w:val="en-CA"/>
        </w:rPr>
        <w:t>(This annex forms an integral part of this Recommendation | International Standard)</w:t>
      </w:r>
    </w:p>
    <w:p w:rsidR="002E354B" w:rsidRPr="00D21564" w:rsidRDefault="002E354B" w:rsidP="002E354B">
      <w:pPr>
        <w:pStyle w:val="Annex2"/>
        <w:numPr>
          <w:ilvl w:val="1"/>
          <w:numId w:val="17"/>
        </w:numPr>
        <w:rPr>
          <w:noProof/>
          <w:lang w:val="en-CA"/>
        </w:rPr>
      </w:pPr>
      <w:bookmarkStart w:id="30" w:name="_Toc13903058"/>
      <w:bookmarkStart w:id="31" w:name="_Toc20134492"/>
      <w:bookmarkStart w:id="32" w:name="_Toc77680590"/>
      <w:bookmarkStart w:id="33" w:name="_Toc118289181"/>
      <w:bookmarkStart w:id="34" w:name="_Toc226456780"/>
      <w:bookmarkStart w:id="35" w:name="_Toc248045397"/>
      <w:bookmarkStart w:id="36" w:name="_Toc287363867"/>
      <w:bookmarkStart w:id="37" w:name="_Toc311220015"/>
      <w:bookmarkStart w:id="38" w:name="_Toc317198862"/>
      <w:bookmarkStart w:id="39" w:name="_Toc331259910"/>
      <w:r w:rsidRPr="00D21564">
        <w:rPr>
          <w:noProof/>
          <w:lang w:val="en-CA"/>
        </w:rPr>
        <w:lastRenderedPageBreak/>
        <w:t>Requirements on video decoder capability</w:t>
      </w:r>
      <w:bookmarkEnd w:id="30"/>
      <w:bookmarkEnd w:id="31"/>
      <w:bookmarkEnd w:id="32"/>
      <w:bookmarkEnd w:id="33"/>
      <w:bookmarkEnd w:id="34"/>
      <w:bookmarkEnd w:id="35"/>
      <w:bookmarkEnd w:id="36"/>
      <w:bookmarkEnd w:id="37"/>
      <w:bookmarkEnd w:id="38"/>
      <w:bookmarkEnd w:id="39"/>
    </w:p>
    <w:p w:rsidR="002E354B" w:rsidRPr="00D21564" w:rsidRDefault="002E354B" w:rsidP="002E354B">
      <w:pPr>
        <w:rPr>
          <w:noProof/>
          <w:lang w:val="en-CA"/>
        </w:rPr>
      </w:pPr>
      <w:r w:rsidRPr="00D21564">
        <w:rPr>
          <w:noProof/>
          <w:lang w:val="en-CA"/>
        </w:rPr>
        <w:t>Capabilities of video decoders conforming to this Recommendation | International Standard are specified in terms of the ability to decode video streams conforming to the constraints of profiles and levels specified in this annex. For each such profile, the level supported for that profile shall also be expressed.</w:t>
      </w:r>
    </w:p>
    <w:p w:rsidR="002E354B" w:rsidRPr="00D21564" w:rsidRDefault="002E354B" w:rsidP="002E354B">
      <w:pPr>
        <w:rPr>
          <w:noProof/>
          <w:lang w:val="en-CA"/>
        </w:rPr>
      </w:pPr>
      <w:r w:rsidRPr="00D21564">
        <w:rPr>
          <w:noProof/>
          <w:lang w:val="en-CA"/>
        </w:rPr>
        <w:t>Specific values are specified in this annex for the syntax elements general_profile_idc, general_tier_flag, and general_level_idc. All other values of profile_idc, general_tier_flag, and level_idc are reserved for future use by ITU-T | ISO/IEC.</w:t>
      </w:r>
    </w:p>
    <w:p w:rsidR="002E354B" w:rsidRPr="00D21564" w:rsidRDefault="002E354B" w:rsidP="002E354B">
      <w:pPr>
        <w:pStyle w:val="Annex3"/>
        <w:numPr>
          <w:ilvl w:val="2"/>
          <w:numId w:val="19"/>
        </w:numPr>
        <w:tabs>
          <w:tab w:val="clear" w:pos="2160"/>
        </w:tabs>
        <w:rPr>
          <w:noProof/>
          <w:color w:val="FF0000"/>
          <w:lang w:val="en-CA"/>
        </w:rPr>
      </w:pPr>
      <w:del w:id="40" w:author="David Flynn" w:date="2012-10-13T16:47:00Z">
        <w:r w:rsidRPr="003F3622" w:rsidDel="003F3622">
          <w:rPr>
            <w:noProof/>
            <w:color w:val="FF0000"/>
          </w:rPr>
          <w:delText>Weak</w:delText>
        </w:r>
        <w:r w:rsidRPr="00D21564" w:rsidDel="003F3622">
          <w:rPr>
            <w:noProof/>
            <w:color w:val="FF0000"/>
            <w:lang w:val="en-CA"/>
          </w:rPr>
          <w:delText xml:space="preserve"> c</w:delText>
        </w:r>
      </w:del>
      <w:ins w:id="41" w:author="David Flynn" w:date="2012-10-13T16:47:00Z">
        <w:r w:rsidR="003F3622">
          <w:rPr>
            <w:noProof/>
            <w:color w:val="FF0000"/>
            <w:lang w:val="en-CA"/>
          </w:rPr>
          <w:t>C</w:t>
        </w:r>
      </w:ins>
      <w:r w:rsidRPr="00D21564">
        <w:rPr>
          <w:noProof/>
          <w:color w:val="FF0000"/>
          <w:lang w:val="en-CA"/>
        </w:rPr>
        <w:t>onformance to future editions of this Recommendation | International Standard</w:t>
      </w:r>
    </w:p>
    <w:p w:rsidR="002E354B" w:rsidRPr="00D21564" w:rsidRDefault="002E354B" w:rsidP="002E354B">
      <w:pPr>
        <w:rPr>
          <w:noProof/>
          <w:color w:val="FF0000"/>
          <w:lang w:val="en-CA"/>
        </w:rPr>
      </w:pPr>
      <w:r w:rsidRPr="00D21564">
        <w:rPr>
          <w:noProof/>
          <w:color w:val="FF0000"/>
          <w:lang w:val="en-CA"/>
        </w:rPr>
        <w:t>Each profile is known by four values of general_profile_idc</w:t>
      </w:r>
      <w:ins w:id="42" w:author="David Flynn" w:date="2012-10-13T12:56:00Z">
        <w:r w:rsidR="009110D9" w:rsidRPr="00D21564">
          <w:rPr>
            <w:noProof/>
            <w:color w:val="FF0000"/>
            <w:lang w:val="en-CA"/>
          </w:rPr>
          <w:t xml:space="preserve"> </w:t>
        </w:r>
      </w:ins>
      <w:ins w:id="43" w:author="David Flynn" w:date="2012-10-13T13:00:00Z">
        <w:r w:rsidR="009110D9" w:rsidRPr="00D21564">
          <w:rPr>
            <w:noProof/>
            <w:color w:val="FF0000"/>
            <w:lang w:val="en-CA"/>
          </w:rPr>
          <w:t xml:space="preserve">that </w:t>
        </w:r>
      </w:ins>
      <w:ins w:id="44" w:author="David Flynn" w:date="2012-10-13T12:56:00Z">
        <w:r w:rsidR="009110D9" w:rsidRPr="00D21564">
          <w:rPr>
            <w:noProof/>
            <w:color w:val="FF0000"/>
            <w:lang w:val="en-CA"/>
          </w:rPr>
          <w:t>form a compatibility group</w:t>
        </w:r>
      </w:ins>
      <w:r w:rsidRPr="00D21564">
        <w:rPr>
          <w:noProof/>
          <w:color w:val="FF0000"/>
          <w:lang w:val="en-CA"/>
        </w:rPr>
        <w:t xml:space="preserve">. </w:t>
      </w:r>
      <w:ins w:id="45" w:author="David Flynn" w:date="2012-10-13T13:00:00Z">
        <w:r w:rsidR="009110D9" w:rsidRPr="00D21564">
          <w:rPr>
            <w:noProof/>
            <w:color w:val="FF0000"/>
            <w:lang w:val="en-CA"/>
          </w:rPr>
          <w:t>All values of general_profile_idc within a compatibility g</w:t>
        </w:r>
        <w:r w:rsidR="00D21564" w:rsidRPr="00D21564">
          <w:rPr>
            <w:noProof/>
            <w:color w:val="FF0000"/>
            <w:lang w:val="en-CA"/>
          </w:rPr>
          <w:t>roup</w:t>
        </w:r>
      </w:ins>
      <w:ins w:id="46" w:author="David Flynn" w:date="2012-10-13T13:02:00Z">
        <w:r w:rsidR="00D21564" w:rsidRPr="00D21564">
          <w:rPr>
            <w:noProof/>
            <w:color w:val="FF0000"/>
            <w:lang w:val="en-CA"/>
          </w:rPr>
          <w:t xml:space="preserve"> permit</w:t>
        </w:r>
      </w:ins>
      <w:ins w:id="47" w:author="David Flynn" w:date="2012-10-13T13:00:00Z">
        <w:r w:rsidR="009110D9" w:rsidRPr="00D21564">
          <w:rPr>
            <w:noProof/>
            <w:color w:val="FF0000"/>
            <w:lang w:val="en-CA"/>
          </w:rPr>
          <w:t xml:space="preserve"> t</w:t>
        </w:r>
      </w:ins>
      <w:ins w:id="48" w:author="David Flynn" w:date="2012-10-13T12:59:00Z">
        <w:r w:rsidR="009110D9" w:rsidRPr="00D21564">
          <w:rPr>
            <w:noProof/>
            <w:color w:val="FF0000"/>
            <w:lang w:val="en-CA"/>
          </w:rPr>
          <w:t xml:space="preserve">he </w:t>
        </w:r>
      </w:ins>
      <w:ins w:id="49" w:author="David Flynn" w:date="2012-10-13T13:01:00Z">
        <w:r w:rsidR="009110D9" w:rsidRPr="003F3622">
          <w:rPr>
            <w:noProof/>
            <w:color w:val="FF0000"/>
            <w:lang w:val="en-CA"/>
          </w:rPr>
          <w:t xml:space="preserve">same </w:t>
        </w:r>
      </w:ins>
      <w:ins w:id="50" w:author="David Flynn" w:date="2012-10-13T12:59:00Z">
        <w:r w:rsidR="00D21564" w:rsidRPr="003F3622">
          <w:rPr>
            <w:noProof/>
            <w:color w:val="FF0000"/>
            <w:lang w:val="en-CA"/>
          </w:rPr>
          <w:t xml:space="preserve">subset of algorithmic </w:t>
        </w:r>
      </w:ins>
      <w:ins w:id="51" w:author="David Flynn" w:date="2012-10-13T16:33:00Z">
        <w:r w:rsidR="00C0393B" w:rsidRPr="003F3622">
          <w:rPr>
            <w:noProof/>
            <w:color w:val="FF0000"/>
            <w:lang w:val="en-CA"/>
          </w:rPr>
          <w:t xml:space="preserve">features </w:t>
        </w:r>
      </w:ins>
      <w:ins w:id="52" w:author="David Flynn" w:date="2012-10-13T13:01:00Z">
        <w:r w:rsidR="00D21564" w:rsidRPr="003F3622">
          <w:rPr>
            <w:noProof/>
            <w:color w:val="FF0000"/>
            <w:lang w:val="en-CA"/>
          </w:rPr>
          <w:t xml:space="preserve">defined in this </w:t>
        </w:r>
        <w:r w:rsidR="00D21564" w:rsidRPr="00D21564">
          <w:rPr>
            <w:noProof/>
            <w:color w:val="FF0000"/>
            <w:lang w:val="en-CA"/>
          </w:rPr>
          <w:t xml:space="preserve">Recommendation | International Standard. </w:t>
        </w:r>
      </w:ins>
      <w:ins w:id="53" w:author="David Flynn" w:date="2012-10-13T13:04:00Z">
        <w:r w:rsidR="00D21564" w:rsidRPr="00D21564">
          <w:rPr>
            <w:noProof/>
            <w:color w:val="FF0000"/>
            <w:lang w:val="en-CA"/>
          </w:rPr>
          <w:t>Differing values of general_profile_i</w:t>
        </w:r>
        <w:r w:rsidR="00C0393B">
          <w:rPr>
            <w:noProof/>
            <w:color w:val="FF0000"/>
            <w:lang w:val="en-CA"/>
          </w:rPr>
          <w:t>dc within a compatibility group</w:t>
        </w:r>
      </w:ins>
      <w:ins w:id="54" w:author="David Flynn" w:date="2012-10-13T16:32:00Z">
        <w:r w:rsidR="00C0393B">
          <w:rPr>
            <w:noProof/>
            <w:color w:val="FF0000"/>
            <w:lang w:val="en-CA"/>
          </w:rPr>
          <w:t xml:space="preserve"> represent</w:t>
        </w:r>
      </w:ins>
      <w:ins w:id="55" w:author="David Flynn" w:date="2012-10-13T13:09:00Z">
        <w:r w:rsidR="00D21564">
          <w:rPr>
            <w:noProof/>
            <w:color w:val="FF0000"/>
            <w:lang w:val="en-CA"/>
          </w:rPr>
          <w:t xml:space="preserve"> different </w:t>
        </w:r>
      </w:ins>
      <w:ins w:id="56" w:author="David Flynn" w:date="2012-10-13T13:10:00Z">
        <w:r w:rsidR="00D21564">
          <w:rPr>
            <w:noProof/>
            <w:color w:val="FF0000"/>
            <w:lang w:val="en-CA"/>
          </w:rPr>
          <w:t>applicable constraints.</w:t>
        </w:r>
      </w:ins>
      <w:ins w:id="57" w:author="David Flynn" w:date="2012-10-13T13:59:00Z">
        <w:r w:rsidR="009806E1">
          <w:rPr>
            <w:noProof/>
            <w:color w:val="FF0000"/>
            <w:lang w:val="en-CA"/>
          </w:rPr>
          <w:t xml:space="preserve"> A v</w:t>
        </w:r>
      </w:ins>
      <w:del w:id="58" w:author="David Flynn" w:date="2012-10-13T13:59:00Z">
        <w:r w:rsidRPr="00D21564" w:rsidDel="009806E1">
          <w:rPr>
            <w:noProof/>
            <w:color w:val="FF0000"/>
            <w:lang w:val="en-CA"/>
          </w:rPr>
          <w:delText>V</w:delText>
        </w:r>
      </w:del>
      <w:r w:rsidRPr="00D21564">
        <w:rPr>
          <w:noProof/>
          <w:color w:val="FF0000"/>
          <w:lang w:val="en-CA"/>
        </w:rPr>
        <w:t>ideo stream</w:t>
      </w:r>
      <w:del w:id="59" w:author="David Flynn" w:date="2012-10-13T13:59:00Z">
        <w:r w:rsidRPr="00D21564" w:rsidDel="009806E1">
          <w:rPr>
            <w:noProof/>
            <w:color w:val="FF0000"/>
            <w:lang w:val="en-CA"/>
          </w:rPr>
          <w:delText>s</w:delText>
        </w:r>
      </w:del>
      <w:r w:rsidRPr="00D21564">
        <w:rPr>
          <w:noProof/>
          <w:color w:val="FF0000"/>
          <w:lang w:val="en-CA"/>
        </w:rPr>
        <w:t xml:space="preserve"> conforming to the constraints of a profile as defined </w:t>
      </w:r>
      <w:ins w:id="60" w:author="David Flynn" w:date="2012-10-13T14:03:00Z">
        <w:r w:rsidR="009806E1">
          <w:rPr>
            <w:noProof/>
            <w:color w:val="FF0000"/>
            <w:lang w:val="en-CA"/>
          </w:rPr>
          <w:t>by</w:t>
        </w:r>
      </w:ins>
      <w:del w:id="61" w:author="David Flynn" w:date="2012-10-13T14:03:00Z">
        <w:r w:rsidRPr="00D21564" w:rsidDel="009806E1">
          <w:rPr>
            <w:noProof/>
            <w:color w:val="FF0000"/>
            <w:lang w:val="en-CA"/>
          </w:rPr>
          <w:delText>in</w:delText>
        </w:r>
      </w:del>
      <w:r w:rsidRPr="00D21564">
        <w:rPr>
          <w:noProof/>
          <w:color w:val="FF0000"/>
          <w:lang w:val="en-CA"/>
        </w:rPr>
        <w:t xml:space="preserve"> this Recommendation | International Standard is identified by a specific value of general_profile_idc. </w:t>
      </w:r>
      <w:ins w:id="62" w:author="GMC" w:date="2012-10-12T22:25:00Z">
        <w:del w:id="63" w:author="David Flynn" w:date="2012-10-13T14:00:00Z">
          <w:r w:rsidR="005675E1" w:rsidRPr="00D21564" w:rsidDel="009806E1">
            <w:rPr>
              <w:noProof/>
              <w:color w:val="FF0000"/>
              <w:lang w:val="en-CA"/>
            </w:rPr>
            <w:delText>Video streams</w:delText>
          </w:r>
        </w:del>
      </w:ins>
      <w:ins w:id="64" w:author="GMC" w:date="2012-10-12T22:28:00Z">
        <w:del w:id="65" w:author="David Flynn" w:date="2012-10-13T14:00:00Z">
          <w:r w:rsidR="005675E1" w:rsidRPr="00D21564" w:rsidDel="009806E1">
            <w:rPr>
              <w:noProof/>
              <w:color w:val="FF0000"/>
              <w:lang w:val="en-CA"/>
            </w:rPr>
            <w:delText xml:space="preserve"> and conformant decoders</w:delText>
          </w:r>
        </w:del>
      </w:ins>
      <w:ins w:id="66" w:author="GMC" w:date="2012-10-12T22:25:00Z">
        <w:del w:id="67" w:author="David Flynn" w:date="2012-10-13T14:00:00Z">
          <w:r w:rsidR="005675E1" w:rsidRPr="00D21564" w:rsidDel="009806E1">
            <w:rPr>
              <w:noProof/>
              <w:color w:val="FF0000"/>
              <w:lang w:val="en-CA"/>
            </w:rPr>
            <w:delText xml:space="preserve"> identified by </w:delText>
          </w:r>
        </w:del>
      </w:ins>
      <w:ins w:id="68" w:author="GMC" w:date="2012-10-12T22:29:00Z">
        <w:del w:id="69" w:author="David Flynn" w:date="2012-10-13T14:00:00Z">
          <w:r w:rsidR="005675E1" w:rsidRPr="00D21564" w:rsidDel="009806E1">
            <w:rPr>
              <w:noProof/>
              <w:color w:val="FF0000"/>
              <w:lang w:val="en-CA"/>
            </w:rPr>
            <w:delText xml:space="preserve">one or more of the </w:delText>
          </w:r>
        </w:del>
      </w:ins>
      <w:ins w:id="70" w:author="GMC" w:date="2012-10-12T22:10:00Z">
        <w:del w:id="71" w:author="David Flynn" w:date="2012-10-13T14:00:00Z">
          <w:r w:rsidR="00235B66" w:rsidRPr="00D21564" w:rsidDel="009806E1">
            <w:rPr>
              <w:noProof/>
              <w:color w:val="FF0000"/>
              <w:lang w:val="en-CA"/>
            </w:rPr>
            <w:delText xml:space="preserve">allowable values of </w:delText>
          </w:r>
        </w:del>
      </w:ins>
      <w:ins w:id="72" w:author="GMC" w:date="2012-10-12T22:15:00Z">
        <w:del w:id="73" w:author="David Flynn" w:date="2012-10-13T14:00:00Z">
          <w:r w:rsidR="009E40EC" w:rsidRPr="00D21564" w:rsidDel="009806E1">
            <w:rPr>
              <w:noProof/>
              <w:color w:val="FF0000"/>
              <w:lang w:val="en-CA"/>
            </w:rPr>
            <w:delText xml:space="preserve">a </w:delText>
          </w:r>
        </w:del>
      </w:ins>
      <w:ins w:id="74" w:author="GMC" w:date="2012-10-12T22:10:00Z">
        <w:del w:id="75" w:author="David Flynn" w:date="2012-10-13T14:00:00Z">
          <w:r w:rsidR="005675E1" w:rsidRPr="00D21564" w:rsidDel="009806E1">
            <w:rPr>
              <w:noProof/>
              <w:color w:val="FF0000"/>
              <w:lang w:val="en-CA"/>
            </w:rPr>
            <w:delText>general_profile_idc</w:delText>
          </w:r>
        </w:del>
      </w:ins>
      <w:ins w:id="76" w:author="GMC" w:date="2012-10-12T22:25:00Z">
        <w:del w:id="77" w:author="David Flynn" w:date="2012-10-13T14:00:00Z">
          <w:r w:rsidR="005675E1" w:rsidRPr="00D21564" w:rsidDel="009806E1">
            <w:rPr>
              <w:noProof/>
              <w:color w:val="FF0000"/>
              <w:lang w:val="en-CA"/>
            </w:rPr>
            <w:delText xml:space="preserve"> </w:delText>
          </w:r>
        </w:del>
      </w:ins>
      <w:ins w:id="78" w:author="GMC" w:date="2012-10-12T22:13:00Z">
        <w:del w:id="79" w:author="David Flynn" w:date="2012-10-13T14:00:00Z">
          <w:r w:rsidR="00235B66" w:rsidRPr="00D21564" w:rsidDel="009806E1">
            <w:rPr>
              <w:noProof/>
              <w:color w:val="FF0000"/>
              <w:lang w:val="en-CA"/>
            </w:rPr>
            <w:delText>are</w:delText>
          </w:r>
        </w:del>
      </w:ins>
      <w:ins w:id="80" w:author="GMC" w:date="2012-10-12T22:12:00Z">
        <w:del w:id="81" w:author="David Flynn" w:date="2012-10-13T14:00:00Z">
          <w:r w:rsidR="00235B66" w:rsidRPr="00D21564" w:rsidDel="009806E1">
            <w:rPr>
              <w:noProof/>
              <w:color w:val="FF0000"/>
              <w:lang w:val="en-CA"/>
            </w:rPr>
            <w:delText xml:space="preserve"> </w:delText>
          </w:r>
        </w:del>
      </w:ins>
      <w:ins w:id="82" w:author="GMC" w:date="2012-10-12T22:26:00Z">
        <w:del w:id="83" w:author="David Flynn" w:date="2012-10-13T14:00:00Z">
          <w:r w:rsidR="005675E1" w:rsidRPr="00D21564" w:rsidDel="009806E1">
            <w:rPr>
              <w:noProof/>
              <w:color w:val="FF0000"/>
              <w:lang w:val="en-CA"/>
            </w:rPr>
            <w:delText xml:space="preserve">guarantied to be </w:delText>
          </w:r>
        </w:del>
      </w:ins>
      <w:ins w:id="84" w:author="GMC" w:date="2012-10-12T22:11:00Z">
        <w:del w:id="85" w:author="David Flynn" w:date="2012-10-13T14:00:00Z">
          <w:r w:rsidR="00235B66" w:rsidRPr="00D21564" w:rsidDel="009806E1">
            <w:rPr>
              <w:noProof/>
              <w:color w:val="FF0000"/>
              <w:lang w:val="en-CA"/>
            </w:rPr>
            <w:delText>synta</w:delText>
          </w:r>
        </w:del>
      </w:ins>
      <w:ins w:id="86" w:author="GMC" w:date="2012-10-12T22:13:00Z">
        <w:del w:id="87" w:author="David Flynn" w:date="2012-10-13T14:00:00Z">
          <w:r w:rsidR="00235B66" w:rsidRPr="00D21564" w:rsidDel="009806E1">
            <w:rPr>
              <w:noProof/>
              <w:color w:val="FF0000"/>
              <w:lang w:val="en-CA"/>
            </w:rPr>
            <w:delText xml:space="preserve">ctically </w:delText>
          </w:r>
        </w:del>
      </w:ins>
      <w:ins w:id="88" w:author="GMC" w:date="2012-10-12T22:11:00Z">
        <w:del w:id="89" w:author="David Flynn" w:date="2012-10-13T14:00:00Z">
          <w:r w:rsidR="00235B66" w:rsidRPr="00D21564" w:rsidDel="009806E1">
            <w:rPr>
              <w:noProof/>
              <w:color w:val="FF0000"/>
              <w:lang w:val="en-CA"/>
            </w:rPr>
            <w:delText>compatib</w:delText>
          </w:r>
        </w:del>
      </w:ins>
      <w:ins w:id="90" w:author="GMC" w:date="2012-10-12T22:13:00Z">
        <w:del w:id="91" w:author="David Flynn" w:date="2012-10-13T14:00:00Z">
          <w:r w:rsidR="00235B66" w:rsidRPr="00D21564" w:rsidDel="009806E1">
            <w:rPr>
              <w:noProof/>
              <w:color w:val="FF0000"/>
              <w:lang w:val="en-CA"/>
            </w:rPr>
            <w:delText xml:space="preserve">le and </w:delText>
          </w:r>
        </w:del>
      </w:ins>
      <w:ins w:id="92" w:author="GMC" w:date="2012-10-12T22:16:00Z">
        <w:del w:id="93" w:author="David Flynn" w:date="2012-10-13T14:00:00Z">
          <w:r w:rsidR="009E40EC" w:rsidRPr="00D21564" w:rsidDel="009806E1">
            <w:rPr>
              <w:noProof/>
              <w:color w:val="FF0000"/>
              <w:lang w:val="en-CA"/>
            </w:rPr>
            <w:delText xml:space="preserve">only </w:delText>
          </w:r>
        </w:del>
      </w:ins>
      <w:ins w:id="94" w:author="GMC" w:date="2012-10-12T22:13:00Z">
        <w:del w:id="95" w:author="David Flynn" w:date="2012-10-13T14:00:00Z">
          <w:r w:rsidR="00235B66" w:rsidRPr="00D21564" w:rsidDel="009806E1">
            <w:rPr>
              <w:noProof/>
              <w:color w:val="FF0000"/>
              <w:lang w:val="en-CA"/>
            </w:rPr>
            <w:delText>differ</w:delText>
          </w:r>
        </w:del>
      </w:ins>
      <w:ins w:id="96" w:author="GMC" w:date="2012-10-12T22:16:00Z">
        <w:del w:id="97" w:author="David Flynn" w:date="2012-10-13T14:00:00Z">
          <w:r w:rsidR="009E40EC" w:rsidRPr="00D21564" w:rsidDel="009806E1">
            <w:rPr>
              <w:noProof/>
              <w:color w:val="FF0000"/>
              <w:lang w:val="en-CA"/>
            </w:rPr>
            <w:delText>ed</w:delText>
          </w:r>
        </w:del>
      </w:ins>
      <w:ins w:id="98" w:author="GMC" w:date="2012-10-12T22:14:00Z">
        <w:del w:id="99" w:author="David Flynn" w:date="2012-10-13T14:00:00Z">
          <w:r w:rsidR="00235B66" w:rsidRPr="00D21564" w:rsidDel="009806E1">
            <w:rPr>
              <w:noProof/>
              <w:color w:val="FF0000"/>
              <w:lang w:val="en-CA"/>
            </w:rPr>
            <w:delText xml:space="preserve"> in </w:delText>
          </w:r>
        </w:del>
      </w:ins>
      <w:ins w:id="100" w:author="GMC" w:date="2012-10-12T22:27:00Z">
        <w:del w:id="101" w:author="David Flynn" w:date="2012-10-13T14:00:00Z">
          <w:r w:rsidR="005675E1" w:rsidRPr="00D21564" w:rsidDel="009806E1">
            <w:rPr>
              <w:noProof/>
              <w:color w:val="FF0000"/>
              <w:lang w:val="en-CA"/>
            </w:rPr>
            <w:delText>applicable c</w:delText>
          </w:r>
        </w:del>
      </w:ins>
      <w:ins w:id="102" w:author="GMC" w:date="2012-10-12T22:15:00Z">
        <w:del w:id="103" w:author="David Flynn" w:date="2012-10-13T14:00:00Z">
          <w:r w:rsidR="009E40EC" w:rsidRPr="00D21564" w:rsidDel="009806E1">
            <w:rPr>
              <w:noProof/>
              <w:color w:val="FF0000"/>
              <w:lang w:val="en-CA"/>
            </w:rPr>
            <w:delText>onstraints.</w:delText>
          </w:r>
        </w:del>
      </w:ins>
      <w:ins w:id="104" w:author="GMC" w:date="2012-10-12T22:14:00Z">
        <w:del w:id="105" w:author="David Flynn" w:date="2012-10-13T14:00:00Z">
          <w:r w:rsidR="00235B66" w:rsidRPr="00D21564" w:rsidDel="009806E1">
            <w:rPr>
              <w:noProof/>
              <w:color w:val="FF0000"/>
              <w:lang w:val="en-CA"/>
            </w:rPr>
            <w:delText xml:space="preserve"> </w:delText>
          </w:r>
        </w:del>
      </w:ins>
      <w:ins w:id="106" w:author="GMC" w:date="2012-10-12T22:10:00Z">
        <w:del w:id="107" w:author="David Flynn" w:date="2012-10-13T14:00:00Z">
          <w:r w:rsidR="00235B66" w:rsidRPr="00D21564" w:rsidDel="009806E1">
            <w:rPr>
              <w:noProof/>
              <w:color w:val="FF0000"/>
              <w:lang w:val="en-CA"/>
            </w:rPr>
            <w:delText xml:space="preserve"> </w:delText>
          </w:r>
        </w:del>
      </w:ins>
      <w:r w:rsidRPr="00D21564">
        <w:rPr>
          <w:noProof/>
          <w:color w:val="FF0000"/>
          <w:lang w:val="en-CA"/>
        </w:rPr>
        <w:t>All other values of general_profile_idc that identify a profile</w:t>
      </w:r>
      <w:del w:id="108" w:author="David Flynn" w:date="2012-10-13T14:00:00Z">
        <w:r w:rsidRPr="00D21564" w:rsidDel="009806E1">
          <w:rPr>
            <w:noProof/>
            <w:color w:val="FF0000"/>
            <w:lang w:val="en-CA"/>
          </w:rPr>
          <w:delText xml:space="preserve"> </w:delText>
        </w:r>
      </w:del>
      <w:r w:rsidRPr="00D21564">
        <w:rPr>
          <w:noProof/>
          <w:color w:val="FF0000"/>
          <w:lang w:val="en-CA"/>
        </w:rPr>
        <w:t xml:space="preserve"> are reserved for future use by ITU-T | ISO/IEC.</w:t>
      </w:r>
    </w:p>
    <w:p w:rsidR="002E354B" w:rsidRPr="00D21564" w:rsidRDefault="002E354B" w:rsidP="002E354B">
      <w:pPr>
        <w:rPr>
          <w:noProof/>
          <w:color w:val="FF0000"/>
          <w:lang w:val="en-CA"/>
        </w:rPr>
      </w:pPr>
      <w:r w:rsidRPr="003F3622">
        <w:rPr>
          <w:noProof/>
          <w:color w:val="FF0000"/>
          <w:lang w:val="en-CA"/>
        </w:rPr>
        <w:t xml:space="preserve">A decoder that encounters a bitstream with a </w:t>
      </w:r>
      <w:del w:id="109" w:author="David Flynn" w:date="2012-10-13T16:28:00Z">
        <w:r w:rsidRPr="003F3622" w:rsidDel="00C0393B">
          <w:rPr>
            <w:noProof/>
            <w:color w:val="FF0000"/>
            <w:lang w:val="en-CA"/>
          </w:rPr>
          <w:delText xml:space="preserve">reserved </w:delText>
        </w:r>
      </w:del>
      <w:r w:rsidRPr="003F3622">
        <w:rPr>
          <w:noProof/>
          <w:color w:val="FF0000"/>
          <w:lang w:val="en-CA"/>
        </w:rPr>
        <w:t>value of general_profile_idc</w:t>
      </w:r>
      <w:ins w:id="110" w:author="David Flynn" w:date="2012-10-13T16:28:00Z">
        <w:r w:rsidR="00C0393B" w:rsidRPr="003F3622">
          <w:rPr>
            <w:noProof/>
            <w:color w:val="FF0000"/>
            <w:lang w:val="en-CA"/>
          </w:rPr>
          <w:t xml:space="preserve"> </w:t>
        </w:r>
      </w:ins>
      <w:ins w:id="111" w:author="David Flynn" w:date="2012-10-13T16:29:00Z">
        <w:r w:rsidR="00C0393B" w:rsidRPr="003F3622">
          <w:rPr>
            <w:noProof/>
            <w:color w:val="FF0000"/>
            <w:lang w:val="en-CA"/>
          </w:rPr>
          <w:t xml:space="preserve">that is marked as </w:t>
        </w:r>
      </w:ins>
      <w:ins w:id="112" w:author="David Flynn" w:date="2012-10-13T16:28:00Z">
        <w:r w:rsidR="00C0393B" w:rsidRPr="003F3622">
          <w:rPr>
            <w:noProof/>
            <w:color w:val="FF0000"/>
            <w:lang w:val="en-CA"/>
          </w:rPr>
          <w:t>reserved for fut</w:t>
        </w:r>
      </w:ins>
      <w:ins w:id="113" w:author="David Flynn" w:date="2012-10-13T16:29:00Z">
        <w:r w:rsidR="00C0393B" w:rsidRPr="003F3622">
          <w:rPr>
            <w:noProof/>
            <w:color w:val="FF0000"/>
            <w:lang w:val="en-CA"/>
          </w:rPr>
          <w:t>ure use and</w:t>
        </w:r>
      </w:ins>
      <w:del w:id="114" w:author="David Flynn" w:date="2012-10-13T16:29:00Z">
        <w:r w:rsidRPr="003F3622" w:rsidDel="00C0393B">
          <w:rPr>
            <w:noProof/>
            <w:color w:val="FF0000"/>
            <w:lang w:val="en-CA"/>
          </w:rPr>
          <w:delText xml:space="preserve"> that</w:delText>
        </w:r>
      </w:del>
      <w:r w:rsidRPr="003F3622">
        <w:rPr>
          <w:noProof/>
          <w:color w:val="FF0000"/>
          <w:lang w:val="en-CA"/>
        </w:rPr>
        <w:t xml:space="preserve"> identifies a known </w:t>
      </w:r>
      <w:del w:id="115" w:author="David Flynn" w:date="2012-10-13T16:35:00Z">
        <w:r w:rsidRPr="003F3622" w:rsidDel="00C0393B">
          <w:rPr>
            <w:noProof/>
            <w:color w:val="FF0000"/>
            <w:lang w:val="en-CA"/>
          </w:rPr>
          <w:delText xml:space="preserve">profile </w:delText>
        </w:r>
      </w:del>
      <w:ins w:id="116" w:author="David Flynn" w:date="2012-10-13T16:35:00Z">
        <w:r w:rsidR="00C0393B" w:rsidRPr="003F3622">
          <w:rPr>
            <w:noProof/>
            <w:color w:val="FF0000"/>
            <w:lang w:val="en-CA"/>
          </w:rPr>
          <w:t xml:space="preserve">compatibility group </w:t>
        </w:r>
      </w:ins>
      <w:r w:rsidRPr="003F3622">
        <w:rPr>
          <w:noProof/>
          <w:color w:val="FF0000"/>
          <w:lang w:val="en-CA"/>
        </w:rPr>
        <w:t>is not required to decode that video stream.</w:t>
      </w:r>
    </w:p>
    <w:p w:rsidR="002E354B" w:rsidRPr="00D21564" w:rsidRDefault="002E354B" w:rsidP="002E354B">
      <w:pPr>
        <w:pStyle w:val="Note1"/>
        <w:rPr>
          <w:ins w:id="117" w:author="GMC" w:date="2012-10-12T22:07:00Z"/>
          <w:noProof/>
          <w:color w:val="FF0000"/>
          <w:lang w:val="en-CA"/>
        </w:rPr>
      </w:pPr>
      <w:r w:rsidRPr="00D21564">
        <w:rPr>
          <w:noProof/>
          <w:color w:val="FF0000"/>
          <w:lang w:val="en-CA"/>
        </w:rPr>
        <w:t>NOTE – Future editions of this Recommendation | International Standard that define an interpretation of a reserved general_profile_idc that identifies a known profile in this Recommendation | International Standard shall guarantee syntactic compatibility for decoders that comply with the profile in this Recommendation | International Standard. However, no such guarantee is provided as to the compatability of any constraints.</w:t>
      </w:r>
    </w:p>
    <w:p w:rsidR="00235B66" w:rsidRPr="00D21564" w:rsidRDefault="00235B66" w:rsidP="002E354B">
      <w:pPr>
        <w:pStyle w:val="Note1"/>
        <w:rPr>
          <w:noProof/>
          <w:color w:val="FF0000"/>
          <w:lang w:val="en-CA"/>
        </w:rPr>
      </w:pPr>
    </w:p>
    <w:p w:rsidR="002E354B" w:rsidRPr="00D21564" w:rsidRDefault="002E354B" w:rsidP="002E354B">
      <w:pPr>
        <w:pStyle w:val="Annex2"/>
        <w:numPr>
          <w:ilvl w:val="1"/>
          <w:numId w:val="18"/>
        </w:numPr>
        <w:rPr>
          <w:noProof/>
          <w:lang w:val="en-CA"/>
        </w:rPr>
      </w:pPr>
      <w:bookmarkStart w:id="118" w:name="_Ref35859317"/>
      <w:bookmarkStart w:id="119" w:name="_Toc77680591"/>
      <w:bookmarkStart w:id="120" w:name="_Toc118289182"/>
      <w:bookmarkStart w:id="121" w:name="_Toc226456781"/>
      <w:bookmarkStart w:id="122" w:name="_Toc248045398"/>
      <w:bookmarkStart w:id="123" w:name="_Toc287363868"/>
      <w:bookmarkStart w:id="124" w:name="_Toc311220016"/>
      <w:bookmarkStart w:id="125" w:name="_Toc317198863"/>
      <w:bookmarkStart w:id="126" w:name="_Toc331259911"/>
      <w:r w:rsidRPr="00D21564">
        <w:rPr>
          <w:noProof/>
          <w:lang w:val="en-CA"/>
        </w:rPr>
        <w:t>Profiles</w:t>
      </w:r>
      <w:bookmarkEnd w:id="118"/>
      <w:bookmarkEnd w:id="119"/>
      <w:bookmarkEnd w:id="120"/>
      <w:bookmarkEnd w:id="121"/>
      <w:bookmarkEnd w:id="122"/>
      <w:bookmarkEnd w:id="123"/>
      <w:bookmarkEnd w:id="124"/>
      <w:bookmarkEnd w:id="125"/>
      <w:bookmarkEnd w:id="126"/>
    </w:p>
    <w:p w:rsidR="002E354B" w:rsidRPr="00D21564" w:rsidRDefault="002E354B" w:rsidP="002E354B">
      <w:pPr>
        <w:pStyle w:val="Annex3"/>
        <w:numPr>
          <w:ilvl w:val="2"/>
          <w:numId w:val="18"/>
        </w:numPr>
        <w:tabs>
          <w:tab w:val="clear" w:pos="2160"/>
        </w:tabs>
        <w:rPr>
          <w:noProof/>
          <w:lang w:val="en-CA"/>
        </w:rPr>
      </w:pPr>
      <w:bookmarkStart w:id="127" w:name="_Toc317198864"/>
      <w:bookmarkStart w:id="128" w:name="_Toc331259912"/>
      <w:bookmarkStart w:id="129" w:name="_Toc13903059"/>
      <w:bookmarkStart w:id="130" w:name="_Toc20134493"/>
      <w:bookmarkStart w:id="131" w:name="_Ref32304416"/>
      <w:bookmarkStart w:id="132" w:name="_Ref35859099"/>
      <w:bookmarkStart w:id="133" w:name="_Ref35861064"/>
      <w:bookmarkStart w:id="134" w:name="_Ref35861958"/>
      <w:bookmarkStart w:id="135" w:name="_Toc77680592"/>
      <w:bookmarkStart w:id="136" w:name="_Toc118289183"/>
      <w:bookmarkStart w:id="137" w:name="_Ref168839529"/>
      <w:bookmarkStart w:id="138" w:name="_Ref205305907"/>
      <w:bookmarkStart w:id="139" w:name="_Ref205305917"/>
      <w:r w:rsidRPr="00D21564">
        <w:rPr>
          <w:noProof/>
          <w:lang w:val="en-CA"/>
        </w:rPr>
        <w:t>General</w:t>
      </w:r>
      <w:bookmarkEnd w:id="127"/>
      <w:bookmarkEnd w:id="128"/>
    </w:p>
    <w:p w:rsidR="002E354B" w:rsidRPr="00D21564" w:rsidRDefault="002E354B" w:rsidP="002E354B">
      <w:pPr>
        <w:rPr>
          <w:noProof/>
          <w:lang w:val="en-CA"/>
        </w:rPr>
      </w:pPr>
      <w:r w:rsidRPr="00D21564">
        <w:rPr>
          <w:noProof/>
          <w:lang w:val="en-CA"/>
        </w:rPr>
        <w:t>All constraints for picture parameter sets that are specified are constraints for picture parameter sets that are activated in the bitstream. All constraints for sequence parameter sets that are specified are constraints for sequence parameter sets that are activated in the bitstream.</w:t>
      </w:r>
    </w:p>
    <w:p w:rsidR="002E354B" w:rsidRPr="00D21564" w:rsidRDefault="002E354B" w:rsidP="002E354B">
      <w:pPr>
        <w:pStyle w:val="Annex3"/>
        <w:numPr>
          <w:ilvl w:val="2"/>
          <w:numId w:val="18"/>
        </w:numPr>
        <w:tabs>
          <w:tab w:val="clear" w:pos="2160"/>
        </w:tabs>
        <w:rPr>
          <w:noProof/>
          <w:lang w:val="en-CA"/>
        </w:rPr>
      </w:pPr>
      <w:bookmarkStart w:id="140" w:name="_Ref215990769"/>
      <w:bookmarkStart w:id="141" w:name="_Toc226456782"/>
      <w:bookmarkStart w:id="142" w:name="_Toc248045399"/>
      <w:bookmarkStart w:id="143" w:name="_Toc287363869"/>
      <w:bookmarkStart w:id="144" w:name="_Toc311220017"/>
      <w:bookmarkStart w:id="145" w:name="_Toc317198865"/>
      <w:bookmarkStart w:id="146" w:name="_Toc331259913"/>
      <w:r w:rsidRPr="00D21564">
        <w:rPr>
          <w:noProof/>
          <w:lang w:val="en-CA"/>
        </w:rPr>
        <w:t>Main profile</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2E354B" w:rsidRPr="00D21564" w:rsidRDefault="002E354B" w:rsidP="002E354B">
      <w:pPr>
        <w:rPr>
          <w:noProof/>
          <w:lang w:val="en-CA"/>
        </w:rPr>
      </w:pPr>
      <w:r w:rsidRPr="00D21564">
        <w:rPr>
          <w:noProof/>
          <w:lang w:val="en-CA"/>
        </w:rPr>
        <w:t>Bitstreams conforming to the Main profile shall obey the following constraints:</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Sequence parameter sets shall have chroma_format_idc equal to 1 only.</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Sequence parameter sets shall have bit_depth_luma_minus8 equal to 0 only.</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Sequence parameter sets shall have bit_depth_chroma_minus8 equal to 0 only.</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Sequence parameter sets shall have seq_parameter_set_id in the range of 0 to 15, inclusive.</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Log2CtbSizeY shall be in the range from 4 to 6, inclusive.</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Picture parameter sets shall have tiles_enabled_flag &amp;&amp; entropy_coding_sync_enabled_flag equal to 0.</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Picture parameter sets shall have entropy_slice_enabled_flag equal to 0.</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When tiles_enabled_flag is equal to 1, ColumnWidthInLumaSamples[ i ] shall be greater than or equal to 256 for all values of i in the range of 0 to num_tile_columns_minus1, inclusive, and RowHeightInLumaSamples[ j ] shall be greater than or equal to 64 for all values of j in the range of 0 to num_tile_rows_minus1, inclusive.</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 xml:space="preserve">The number of times read_bits( 1 ) is called in subclauses </w:t>
      </w:r>
      <w:r w:rsidRPr="00D21564">
        <w:rPr>
          <w:noProof/>
          <w:lang w:val="en-CA"/>
        </w:rPr>
        <w:fldChar w:fldCharType="begin"/>
      </w:r>
      <w:r w:rsidRPr="00D21564">
        <w:rPr>
          <w:noProof/>
          <w:lang w:val="en-CA"/>
        </w:rPr>
        <w:instrText xml:space="preserve"> REF _Ref34033995 \r \h </w:instrText>
      </w:r>
      <w:r w:rsidRPr="00D21564">
        <w:rPr>
          <w:noProof/>
          <w:lang w:val="en-CA"/>
        </w:rPr>
      </w:r>
      <w:r w:rsidRPr="00D21564">
        <w:rPr>
          <w:noProof/>
          <w:lang w:val="en-CA"/>
        </w:rPr>
        <w:fldChar w:fldCharType="separate"/>
      </w:r>
      <w:r w:rsidRPr="00D21564">
        <w:rPr>
          <w:noProof/>
          <w:lang w:val="en-CA"/>
        </w:rPr>
        <w:t>9.3.3.2.2</w:t>
      </w:r>
      <w:r w:rsidRPr="00D21564">
        <w:rPr>
          <w:noProof/>
          <w:lang w:val="en-CA"/>
        </w:rPr>
        <w:fldChar w:fldCharType="end"/>
      </w:r>
      <w:r w:rsidRPr="00D21564">
        <w:rPr>
          <w:noProof/>
          <w:lang w:val="en-CA"/>
        </w:rPr>
        <w:t xml:space="preserve"> and </w:t>
      </w:r>
      <w:r w:rsidRPr="00D21564">
        <w:rPr>
          <w:noProof/>
          <w:lang w:val="en-CA"/>
        </w:rPr>
        <w:fldChar w:fldCharType="begin"/>
      </w:r>
      <w:r w:rsidRPr="00D21564">
        <w:rPr>
          <w:noProof/>
          <w:lang w:val="en-CA"/>
        </w:rPr>
        <w:instrText xml:space="preserve"> REF _Ref33020359 \r \h </w:instrText>
      </w:r>
      <w:r w:rsidRPr="00D21564">
        <w:rPr>
          <w:noProof/>
          <w:lang w:val="en-CA"/>
        </w:rPr>
      </w:r>
      <w:r w:rsidRPr="00D21564">
        <w:rPr>
          <w:noProof/>
          <w:lang w:val="en-CA"/>
        </w:rPr>
        <w:fldChar w:fldCharType="separate"/>
      </w:r>
      <w:r w:rsidRPr="00D21564">
        <w:rPr>
          <w:noProof/>
          <w:lang w:val="en-CA"/>
        </w:rPr>
        <w:t>9.3.3.2.3</w:t>
      </w:r>
      <w:r w:rsidRPr="00D21564">
        <w:rPr>
          <w:noProof/>
          <w:lang w:val="en-CA"/>
        </w:rPr>
        <w:fldChar w:fldCharType="end"/>
      </w:r>
      <w:r w:rsidRPr="00D21564">
        <w:rPr>
          <w:noProof/>
          <w:lang w:val="en-CA"/>
        </w:rPr>
        <w:t xml:space="preserve"> when parsing coding_tree( ) data for any coding tree block shall not be greater than 768 * ( bit_depth_luma_minus8 + 8 ) * ( 1 &lt;&lt; ( Log2CtbSize − 4 ) ) * ( 1 &lt;&lt; ( Log2CtbSize − 4 ) ).</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lastRenderedPageBreak/>
        <w:t>Picture parameter sets shall have pic_parameter_set_id in the range of 0 to 63, inclusive.</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 xml:space="preserve">The level constraints specified for the Main profile in subclause </w:t>
      </w:r>
      <w:r w:rsidRPr="00D21564">
        <w:rPr>
          <w:noProof/>
          <w:lang w:val="en-CA"/>
        </w:rPr>
        <w:fldChar w:fldCharType="begin"/>
      </w:r>
      <w:r w:rsidRPr="00D21564">
        <w:rPr>
          <w:noProof/>
          <w:lang w:val="en-CA"/>
        </w:rPr>
        <w:instrText xml:space="preserve"> REF _Ref317100455 \r \h  \* MERGEFORMAT </w:instrText>
      </w:r>
      <w:r w:rsidRPr="00D21564">
        <w:rPr>
          <w:noProof/>
          <w:lang w:val="en-CA"/>
        </w:rPr>
      </w:r>
      <w:r w:rsidRPr="00D21564">
        <w:rPr>
          <w:noProof/>
          <w:lang w:val="en-CA"/>
        </w:rPr>
        <w:fldChar w:fldCharType="separate"/>
      </w:r>
      <w:r w:rsidRPr="00D21564">
        <w:rPr>
          <w:noProof/>
          <w:lang w:val="en-CA"/>
        </w:rPr>
        <w:t>A.4</w:t>
      </w:r>
      <w:r w:rsidRPr="00D21564">
        <w:rPr>
          <w:noProof/>
          <w:lang w:val="en-CA"/>
        </w:rPr>
        <w:fldChar w:fldCharType="end"/>
      </w:r>
      <w:r w:rsidRPr="00D21564">
        <w:rPr>
          <w:noProof/>
          <w:lang w:val="en-CA"/>
        </w:rPr>
        <w:t xml:space="preserve"> shall be fulfilled.</w:t>
      </w:r>
    </w:p>
    <w:p w:rsidR="002E354B" w:rsidRPr="00D21564" w:rsidRDefault="002E354B" w:rsidP="002E354B">
      <w:pPr>
        <w:rPr>
          <w:noProof/>
          <w:lang w:val="en-CA"/>
        </w:rPr>
      </w:pPr>
      <w:r w:rsidRPr="00D21564">
        <w:rPr>
          <w:noProof/>
          <w:lang w:val="en-CA"/>
        </w:rPr>
        <w:t xml:space="preserve">Conformance of a bitstream to the Main profile is indicated by general_profile_idc being equal to </w:t>
      </w:r>
      <w:r w:rsidRPr="00D21564">
        <w:rPr>
          <w:noProof/>
          <w:color w:val="FF0000"/>
          <w:lang w:val="en-CA"/>
        </w:rPr>
        <w:t>4</w:t>
      </w:r>
      <w:r w:rsidRPr="00D21564">
        <w:rPr>
          <w:noProof/>
          <w:lang w:val="en-CA"/>
        </w:rPr>
        <w:t xml:space="preserve"> or general_profile_compatibility_flag[ 1 ] being equal to 1.</w:t>
      </w:r>
    </w:p>
    <w:p w:rsidR="002E354B" w:rsidRPr="00D21564" w:rsidRDefault="002E354B" w:rsidP="002E354B">
      <w:pPr>
        <w:rPr>
          <w:noProof/>
          <w:color w:val="FF0000"/>
          <w:lang w:val="en-CA"/>
        </w:rPr>
      </w:pPr>
      <w:del w:id="147" w:author="David Flynn" w:date="2012-10-13T16:29:00Z">
        <w:r w:rsidRPr="00C0393B" w:rsidDel="00C0393B">
          <w:rPr>
            <w:noProof/>
            <w:color w:val="FF0000"/>
            <w:highlight w:val="yellow"/>
            <w:lang w:val="en-CA"/>
            <w:rPrChange w:id="148" w:author="David Flynn" w:date="2012-10-13T16:37:00Z">
              <w:rPr>
                <w:noProof/>
                <w:color w:val="FF0000"/>
                <w:lang w:val="en-CA"/>
              </w:rPr>
            </w:rPrChange>
          </w:rPr>
          <w:delText>Weak c</w:delText>
        </w:r>
      </w:del>
      <w:ins w:id="149" w:author="David Flynn" w:date="2012-10-13T16:29:00Z">
        <w:r w:rsidR="00C0393B" w:rsidRPr="00C0393B">
          <w:rPr>
            <w:noProof/>
            <w:color w:val="FF0000"/>
            <w:highlight w:val="yellow"/>
            <w:lang w:val="en-CA"/>
            <w:rPrChange w:id="150" w:author="David Flynn" w:date="2012-10-13T16:37:00Z">
              <w:rPr>
                <w:noProof/>
                <w:color w:val="FF0000"/>
                <w:lang w:val="en-CA"/>
              </w:rPr>
            </w:rPrChange>
          </w:rPr>
          <w:t>C</w:t>
        </w:r>
      </w:ins>
      <w:r w:rsidRPr="00C0393B">
        <w:rPr>
          <w:noProof/>
          <w:color w:val="FF0000"/>
          <w:highlight w:val="yellow"/>
          <w:lang w:val="en-CA"/>
          <w:rPrChange w:id="151" w:author="David Flynn" w:date="2012-10-13T16:37:00Z">
            <w:rPr>
              <w:noProof/>
              <w:color w:val="FF0000"/>
              <w:lang w:val="en-CA"/>
            </w:rPr>
          </w:rPrChange>
        </w:rPr>
        <w:t>onformance</w:t>
      </w:r>
      <w:ins w:id="152" w:author="David Flynn" w:date="2012-10-13T16:37:00Z">
        <w:r w:rsidR="00C0393B">
          <w:rPr>
            <w:noProof/>
            <w:color w:val="FF0000"/>
            <w:lang w:val="en-CA"/>
          </w:rPr>
          <w:t xml:space="preserve"> </w:t>
        </w:r>
      </w:ins>
      <w:del w:id="153" w:author="David Flynn" w:date="2012-10-13T16:37:00Z">
        <w:r w:rsidRPr="00D21564" w:rsidDel="00C0393B">
          <w:rPr>
            <w:noProof/>
            <w:color w:val="FF0000"/>
            <w:lang w:val="en-CA"/>
          </w:rPr>
          <w:delText xml:space="preserve"> </w:delText>
        </w:r>
      </w:del>
      <w:r w:rsidRPr="00D21564">
        <w:rPr>
          <w:noProof/>
          <w:color w:val="FF0000"/>
          <w:lang w:val="en-CA"/>
        </w:rPr>
        <w:t>of a bitstream to the Main profile is indicated by general_profile_idc in the range 5 to 7 inclusive.  These values are reserved for future use by ITU-T | ISO/IEC.</w:t>
      </w:r>
    </w:p>
    <w:p w:rsidR="002E354B" w:rsidRPr="00D21564" w:rsidRDefault="002E354B" w:rsidP="002E354B">
      <w:pPr>
        <w:rPr>
          <w:noProof/>
          <w:lang w:val="en-CA"/>
        </w:rPr>
      </w:pPr>
      <w:r w:rsidRPr="00D21564">
        <w:rPr>
          <w:noProof/>
          <w:lang w:val="en-CA"/>
        </w:rPr>
        <w:t>Decoders conforming to the Main profile at a specific level (identified by a specific value of general_level_idc) shall be capable of decoding all bitstreams for which the all of following conditions apply:</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 xml:space="preserve">general_profile_idc is equal to </w:t>
      </w:r>
      <w:r w:rsidRPr="00D21564">
        <w:rPr>
          <w:noProof/>
          <w:color w:val="FF0000"/>
          <w:lang w:val="en-CA"/>
        </w:rPr>
        <w:t>4</w:t>
      </w:r>
      <w:r w:rsidRPr="00D21564">
        <w:rPr>
          <w:noProof/>
          <w:lang w:val="en-CA"/>
        </w:rPr>
        <w:t xml:space="preserve"> or general_profile_compatibility_flag[ 1 ] is equal to 1.</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general_level_idc represents a level lower than or equal to the specified level.</w:t>
      </w:r>
    </w:p>
    <w:p w:rsidR="002E354B" w:rsidRPr="00D21564" w:rsidRDefault="002E354B" w:rsidP="002E354B">
      <w:pPr>
        <w:numPr>
          <w:ilvl w:val="0"/>
          <w:numId w:val="16"/>
        </w:numPr>
        <w:tabs>
          <w:tab w:val="clear" w:pos="360"/>
          <w:tab w:val="clear" w:pos="720"/>
          <w:tab w:val="clear" w:pos="1080"/>
          <w:tab w:val="clear" w:pos="1440"/>
          <w:tab w:val="left" w:pos="400"/>
          <w:tab w:val="left" w:pos="1191"/>
          <w:tab w:val="left" w:pos="1588"/>
          <w:tab w:val="left" w:pos="1985"/>
        </w:tabs>
        <w:jc w:val="both"/>
        <w:rPr>
          <w:noProof/>
          <w:lang w:val="en-CA"/>
        </w:rPr>
      </w:pPr>
      <w:r w:rsidRPr="00D21564">
        <w:rPr>
          <w:noProof/>
          <w:lang w:val="en-CA"/>
        </w:rPr>
        <w:t>general_tier_flag represents a tier lower than or equal to the specified tier.</w:t>
      </w:r>
    </w:p>
    <w:p w:rsidR="000E16E5" w:rsidRPr="00D21564" w:rsidRDefault="006E127C" w:rsidP="006E127C">
      <w:pPr>
        <w:pStyle w:val="Heading1"/>
        <w:rPr>
          <w:lang w:val="en-CA"/>
        </w:rPr>
      </w:pPr>
      <w:r w:rsidRPr="00D21564">
        <w:rPr>
          <w:lang w:val="en-CA"/>
        </w:rPr>
        <w:t>References</w:t>
      </w:r>
    </w:p>
    <w:p w:rsidR="006E127C" w:rsidRPr="00D21564" w:rsidRDefault="006E127C" w:rsidP="006E127C">
      <w:pPr>
        <w:numPr>
          <w:ilvl w:val="0"/>
          <w:numId w:val="20"/>
        </w:numPr>
        <w:rPr>
          <w:lang w:val="en-CA"/>
        </w:rPr>
      </w:pPr>
      <w:bookmarkStart w:id="154" w:name="_Ref337030806"/>
      <w:bookmarkStart w:id="155" w:name="_Ref336834893"/>
      <w:proofErr w:type="spellStart"/>
      <w:r w:rsidRPr="00D21564">
        <w:rPr>
          <w:lang w:val="en-CA"/>
        </w:rPr>
        <w:t>E.Pearson</w:t>
      </w:r>
      <w:proofErr w:type="spellEnd"/>
      <w:r w:rsidRPr="00D21564">
        <w:rPr>
          <w:lang w:val="en-CA"/>
        </w:rPr>
        <w:t>, L. Winger, “CAN NB Contribution: Comment on ISO/</w:t>
      </w:r>
      <w:proofErr w:type="spellStart"/>
      <w:r w:rsidRPr="00D21564">
        <w:rPr>
          <w:lang w:val="en-CA"/>
        </w:rPr>
        <w:t>IEC</w:t>
      </w:r>
      <w:proofErr w:type="spellEnd"/>
      <w:r w:rsidRPr="00D21564">
        <w:rPr>
          <w:lang w:val="en-CA"/>
        </w:rPr>
        <w:t xml:space="preserve"> 14496-10, </w:t>
      </w:r>
      <w:proofErr w:type="gramStart"/>
      <w:r w:rsidRPr="00D21564">
        <w:rPr>
          <w:lang w:val="en-CA"/>
        </w:rPr>
        <w:t>A.3.3(</w:t>
      </w:r>
      <w:proofErr w:type="gramEnd"/>
      <w:r w:rsidRPr="00D21564">
        <w:rPr>
          <w:lang w:val="en-CA"/>
        </w:rPr>
        <w:t>k)”, ISO/</w:t>
      </w:r>
      <w:proofErr w:type="spellStart"/>
      <w:r w:rsidRPr="00D21564">
        <w:rPr>
          <w:lang w:val="en-CA"/>
        </w:rPr>
        <w:t>IEC</w:t>
      </w:r>
      <w:proofErr w:type="spellEnd"/>
      <w:r w:rsidRPr="00D21564">
        <w:rPr>
          <w:lang w:val="en-CA"/>
        </w:rPr>
        <w:t xml:space="preserve"> JTC1 SC29/WG11 m25352, 10</w:t>
      </w:r>
      <w:r w:rsidRPr="00D21564">
        <w:rPr>
          <w:vertAlign w:val="superscript"/>
          <w:lang w:val="en-CA"/>
        </w:rPr>
        <w:t>th</w:t>
      </w:r>
      <w:r w:rsidRPr="00D21564">
        <w:rPr>
          <w:lang w:val="en-CA"/>
        </w:rPr>
        <w:t xml:space="preserve"> meeting, Stockholm, July 2012.</w:t>
      </w:r>
      <w:bookmarkEnd w:id="154"/>
    </w:p>
    <w:p w:rsidR="006E127C" w:rsidRPr="00D21564" w:rsidRDefault="006E127C" w:rsidP="006E127C">
      <w:pPr>
        <w:numPr>
          <w:ilvl w:val="0"/>
          <w:numId w:val="20"/>
        </w:numPr>
        <w:rPr>
          <w:lang w:val="en-CA"/>
        </w:rPr>
      </w:pPr>
      <w:bookmarkStart w:id="156" w:name="_Ref337030791"/>
      <w:r w:rsidRPr="00D21564">
        <w:rPr>
          <w:lang w:val="en-CA"/>
        </w:rPr>
        <w:t xml:space="preserve">B. Bross </w:t>
      </w:r>
      <w:proofErr w:type="gramStart"/>
      <w:r w:rsidRPr="00D21564">
        <w:rPr>
          <w:i/>
          <w:lang w:val="en-CA"/>
        </w:rPr>
        <w:t>et</w:t>
      </w:r>
      <w:proofErr w:type="gramEnd"/>
      <w:r w:rsidRPr="00D21564">
        <w:rPr>
          <w:i/>
          <w:lang w:val="en-CA"/>
        </w:rPr>
        <w:t xml:space="preserve">. </w:t>
      </w:r>
      <w:proofErr w:type="gramStart"/>
      <w:r w:rsidRPr="00D21564">
        <w:rPr>
          <w:i/>
          <w:lang w:val="en-CA"/>
        </w:rPr>
        <w:t>al</w:t>
      </w:r>
      <w:proofErr w:type="gramEnd"/>
      <w:r w:rsidRPr="00D21564">
        <w:rPr>
          <w:lang w:val="en-CA"/>
        </w:rPr>
        <w:t>, “High Efficiency Video Coding (</w:t>
      </w:r>
      <w:proofErr w:type="spellStart"/>
      <w:r w:rsidRPr="00D21564">
        <w:rPr>
          <w:lang w:val="en-CA"/>
        </w:rPr>
        <w:t>HEVC</w:t>
      </w:r>
      <w:proofErr w:type="spellEnd"/>
      <w:r w:rsidRPr="00D21564">
        <w:rPr>
          <w:lang w:val="en-CA"/>
        </w:rPr>
        <w:t>) text specification draft 8”, JCTVC-J1003, 10</w:t>
      </w:r>
      <w:r w:rsidRPr="00D21564">
        <w:rPr>
          <w:vertAlign w:val="superscript"/>
          <w:lang w:val="en-CA"/>
        </w:rPr>
        <w:t>th</w:t>
      </w:r>
      <w:r w:rsidRPr="00D21564">
        <w:rPr>
          <w:lang w:val="en-CA"/>
        </w:rPr>
        <w:t xml:space="preserve"> meeting, Stockholm, July 2012.</w:t>
      </w:r>
      <w:bookmarkEnd w:id="155"/>
      <w:bookmarkEnd w:id="156"/>
    </w:p>
    <w:p w:rsidR="001F2594" w:rsidRPr="00D21564" w:rsidRDefault="001F2594" w:rsidP="00E11923">
      <w:pPr>
        <w:pStyle w:val="Heading1"/>
        <w:rPr>
          <w:lang w:val="en-CA"/>
        </w:rPr>
      </w:pPr>
      <w:r w:rsidRPr="00D21564">
        <w:rPr>
          <w:lang w:val="en-CA"/>
          <w:rPrChange w:id="157" w:author="David Flynn" w:date="2012-10-13T13:06:00Z">
            <w:rPr>
              <w:rFonts w:cs="Times New Roman"/>
              <w:b w:val="0"/>
              <w:bCs w:val="0"/>
              <w:kern w:val="0"/>
              <w:sz w:val="22"/>
              <w:szCs w:val="20"/>
              <w:lang w:val="en-CA"/>
            </w:rPr>
          </w:rPrChange>
        </w:rPr>
        <w:t>Patent rights declaration</w:t>
      </w:r>
      <w:r w:rsidR="00B94B06" w:rsidRPr="00D21564">
        <w:rPr>
          <w:lang w:val="en-CA"/>
          <w:rPrChange w:id="158" w:author="David Flynn" w:date="2012-10-13T13:06:00Z">
            <w:rPr>
              <w:rFonts w:cs="Times New Roman"/>
              <w:b w:val="0"/>
              <w:bCs w:val="0"/>
              <w:kern w:val="0"/>
              <w:sz w:val="22"/>
              <w:szCs w:val="20"/>
              <w:lang w:val="en-CA"/>
            </w:rPr>
          </w:rPrChange>
        </w:rPr>
        <w:t>(s)</w:t>
      </w:r>
    </w:p>
    <w:p w:rsidR="00342FF4" w:rsidRPr="00D21564" w:rsidRDefault="00ED68F5" w:rsidP="009234A5">
      <w:pPr>
        <w:jc w:val="both"/>
        <w:rPr>
          <w:szCs w:val="22"/>
          <w:lang w:val="en-CA"/>
        </w:rPr>
      </w:pPr>
      <w:r w:rsidRPr="00D21564">
        <w:rPr>
          <w:b/>
          <w:szCs w:val="22"/>
          <w:lang w:val="en-CA"/>
        </w:rPr>
        <w:t>Research In Motion Ltd.</w:t>
      </w:r>
      <w:r w:rsidR="001F2594" w:rsidRPr="00D21564">
        <w:rPr>
          <w:b/>
          <w:szCs w:val="22"/>
          <w:lang w:val="en-CA"/>
        </w:rPr>
        <w:t xml:space="preserve"> may have </w:t>
      </w:r>
      <w:r w:rsidR="0098551D" w:rsidRPr="00D21564">
        <w:rPr>
          <w:b/>
          <w:szCs w:val="22"/>
          <w:lang w:val="en-CA"/>
        </w:rPr>
        <w:t>current or pending</w:t>
      </w:r>
      <w:r w:rsidR="001F2594" w:rsidRPr="00D21564">
        <w:rPr>
          <w:b/>
          <w:szCs w:val="22"/>
          <w:lang w:val="en-CA"/>
        </w:rPr>
        <w:t xml:space="preserve"> </w:t>
      </w:r>
      <w:r w:rsidR="0098551D" w:rsidRPr="00D21564">
        <w:rPr>
          <w:b/>
          <w:szCs w:val="22"/>
          <w:lang w:val="en-CA"/>
        </w:rPr>
        <w:t xml:space="preserve">patent rights </w:t>
      </w:r>
      <w:r w:rsidR="001F2594" w:rsidRPr="00D21564">
        <w:rPr>
          <w:b/>
          <w:szCs w:val="22"/>
          <w:lang w:val="en-CA"/>
        </w:rPr>
        <w:t xml:space="preserve">relating to the technology described </w:t>
      </w:r>
      <w:r w:rsidR="002F164D" w:rsidRPr="00D21564">
        <w:rPr>
          <w:b/>
          <w:szCs w:val="22"/>
          <w:lang w:val="en-CA"/>
        </w:rPr>
        <w:t xml:space="preserve">in </w:t>
      </w:r>
      <w:r w:rsidR="001F2594" w:rsidRPr="00D21564">
        <w:rPr>
          <w:b/>
          <w:szCs w:val="22"/>
          <w:lang w:val="en-CA"/>
        </w:rPr>
        <w:t xml:space="preserve">this contribution and, conditioned on reciprocity, is prepared to grant licenses under reasonable and non-discriminatory terms as necessary for implementation of the resulting </w:t>
      </w:r>
      <w:proofErr w:type="spellStart"/>
      <w:r w:rsidR="001F2594" w:rsidRPr="00D21564">
        <w:rPr>
          <w:b/>
          <w:szCs w:val="22"/>
          <w:lang w:val="en-CA"/>
        </w:rPr>
        <w:t>ITU</w:t>
      </w:r>
      <w:proofErr w:type="spellEnd"/>
      <w:r w:rsidR="001F2594" w:rsidRPr="00D21564">
        <w:rPr>
          <w:b/>
          <w:szCs w:val="22"/>
          <w:lang w:val="en-CA"/>
        </w:rPr>
        <w:t>-T Recommendation</w:t>
      </w:r>
      <w:r w:rsidR="002F164D" w:rsidRPr="00D21564">
        <w:rPr>
          <w:b/>
          <w:szCs w:val="22"/>
          <w:lang w:val="en-CA"/>
        </w:rPr>
        <w:t xml:space="preserve"> | ISO/</w:t>
      </w:r>
      <w:proofErr w:type="spellStart"/>
      <w:r w:rsidR="002F164D" w:rsidRPr="00D21564">
        <w:rPr>
          <w:b/>
          <w:szCs w:val="22"/>
          <w:lang w:val="en-CA"/>
        </w:rPr>
        <w:t>IEC</w:t>
      </w:r>
      <w:proofErr w:type="spellEnd"/>
      <w:r w:rsidR="002F164D" w:rsidRPr="00D21564">
        <w:rPr>
          <w:b/>
          <w:szCs w:val="22"/>
          <w:lang w:val="en-CA"/>
        </w:rPr>
        <w:t xml:space="preserve"> </w:t>
      </w:r>
      <w:r w:rsidR="00A83253" w:rsidRPr="00D21564">
        <w:rPr>
          <w:b/>
          <w:szCs w:val="22"/>
          <w:lang w:val="en-CA"/>
        </w:rPr>
        <w:t xml:space="preserve">International </w:t>
      </w:r>
      <w:r w:rsidR="002F164D" w:rsidRPr="00D21564">
        <w:rPr>
          <w:b/>
          <w:szCs w:val="22"/>
          <w:lang w:val="en-CA"/>
        </w:rPr>
        <w:t>Standard</w:t>
      </w:r>
      <w:r w:rsidR="001F2594" w:rsidRPr="00D21564">
        <w:rPr>
          <w:b/>
          <w:szCs w:val="22"/>
          <w:lang w:val="en-CA"/>
        </w:rPr>
        <w:t xml:space="preserve"> (per box 2 of the </w:t>
      </w:r>
      <w:proofErr w:type="spellStart"/>
      <w:r w:rsidR="001F2594" w:rsidRPr="00D21564">
        <w:rPr>
          <w:b/>
          <w:szCs w:val="22"/>
          <w:lang w:val="en-CA"/>
        </w:rPr>
        <w:t>ITU</w:t>
      </w:r>
      <w:proofErr w:type="spellEnd"/>
      <w:r w:rsidR="001F2594" w:rsidRPr="00D21564">
        <w:rPr>
          <w:b/>
          <w:szCs w:val="22"/>
          <w:lang w:val="en-CA"/>
        </w:rPr>
        <w:t>-T/</w:t>
      </w:r>
      <w:proofErr w:type="spellStart"/>
      <w:r w:rsidR="001F2594" w:rsidRPr="00D21564">
        <w:rPr>
          <w:b/>
          <w:szCs w:val="22"/>
          <w:lang w:val="en-CA"/>
        </w:rPr>
        <w:t>ITU</w:t>
      </w:r>
      <w:proofErr w:type="spellEnd"/>
      <w:r w:rsidR="001F2594" w:rsidRPr="00D21564">
        <w:rPr>
          <w:b/>
          <w:szCs w:val="22"/>
          <w:lang w:val="en-CA"/>
        </w:rPr>
        <w:t>-R/ISO/</w:t>
      </w:r>
      <w:proofErr w:type="spellStart"/>
      <w:r w:rsidR="001F2594" w:rsidRPr="00D21564">
        <w:rPr>
          <w:b/>
          <w:szCs w:val="22"/>
          <w:lang w:val="en-CA"/>
        </w:rPr>
        <w:t>IEC</w:t>
      </w:r>
      <w:proofErr w:type="spellEnd"/>
      <w:r w:rsidR="001F2594" w:rsidRPr="00D21564">
        <w:rPr>
          <w:b/>
          <w:szCs w:val="22"/>
          <w:lang w:val="en-CA"/>
        </w:rPr>
        <w:t xml:space="preserve"> patent statement and licensing declaration form).</w:t>
      </w:r>
    </w:p>
    <w:p w:rsidR="00B17BBE" w:rsidRPr="00D21564" w:rsidRDefault="00B17BBE" w:rsidP="00B17BBE">
      <w:pPr>
        <w:jc w:val="both"/>
        <w:rPr>
          <w:szCs w:val="22"/>
          <w:lang w:val="en-CA"/>
        </w:rPr>
      </w:pPr>
      <w:proofErr w:type="gramStart"/>
      <w:r w:rsidRPr="00D21564">
        <w:rPr>
          <w:b/>
          <w:szCs w:val="22"/>
          <w:lang w:val="en-CA"/>
        </w:rPr>
        <w:t>Magnum Semi.</w:t>
      </w:r>
      <w:proofErr w:type="gramEnd"/>
      <w:r w:rsidRPr="00D21564">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w:t>
      </w:r>
      <w:proofErr w:type="spellStart"/>
      <w:r w:rsidRPr="00D21564">
        <w:rPr>
          <w:b/>
          <w:szCs w:val="22"/>
          <w:lang w:val="en-CA"/>
        </w:rPr>
        <w:t>ITU</w:t>
      </w:r>
      <w:proofErr w:type="spellEnd"/>
      <w:r w:rsidRPr="00D21564">
        <w:rPr>
          <w:b/>
          <w:szCs w:val="22"/>
          <w:lang w:val="en-CA"/>
        </w:rPr>
        <w:t>-T Recommendation | ISO/</w:t>
      </w:r>
      <w:proofErr w:type="spellStart"/>
      <w:r w:rsidRPr="00D21564">
        <w:rPr>
          <w:b/>
          <w:szCs w:val="22"/>
          <w:lang w:val="en-CA"/>
        </w:rPr>
        <w:t>IEC</w:t>
      </w:r>
      <w:proofErr w:type="spellEnd"/>
      <w:r w:rsidRPr="00D21564">
        <w:rPr>
          <w:b/>
          <w:szCs w:val="22"/>
          <w:lang w:val="en-CA"/>
        </w:rPr>
        <w:t xml:space="preserve"> International Standard (per box 2 of the </w:t>
      </w:r>
      <w:proofErr w:type="spellStart"/>
      <w:r w:rsidRPr="00D21564">
        <w:rPr>
          <w:b/>
          <w:szCs w:val="22"/>
          <w:lang w:val="en-CA"/>
        </w:rPr>
        <w:t>ITU</w:t>
      </w:r>
      <w:proofErr w:type="spellEnd"/>
      <w:r w:rsidRPr="00D21564">
        <w:rPr>
          <w:b/>
          <w:szCs w:val="22"/>
          <w:lang w:val="en-CA"/>
        </w:rPr>
        <w:t>-T/</w:t>
      </w:r>
      <w:proofErr w:type="spellStart"/>
      <w:r w:rsidRPr="00D21564">
        <w:rPr>
          <w:b/>
          <w:szCs w:val="22"/>
          <w:lang w:val="en-CA"/>
        </w:rPr>
        <w:t>ITU</w:t>
      </w:r>
      <w:proofErr w:type="spellEnd"/>
      <w:r w:rsidRPr="00D21564">
        <w:rPr>
          <w:b/>
          <w:szCs w:val="22"/>
          <w:lang w:val="en-CA"/>
        </w:rPr>
        <w:t>-R/ISO/</w:t>
      </w:r>
      <w:proofErr w:type="spellStart"/>
      <w:r w:rsidRPr="00D21564">
        <w:rPr>
          <w:b/>
          <w:szCs w:val="22"/>
          <w:lang w:val="en-CA"/>
        </w:rPr>
        <w:t>IEC</w:t>
      </w:r>
      <w:proofErr w:type="spellEnd"/>
      <w:r w:rsidRPr="00D21564">
        <w:rPr>
          <w:b/>
          <w:szCs w:val="22"/>
          <w:lang w:val="en-CA"/>
        </w:rPr>
        <w:t xml:space="preserve"> patent statement and licensing declaration form).</w:t>
      </w:r>
    </w:p>
    <w:p w:rsidR="007F1F8B" w:rsidRPr="00D21564" w:rsidRDefault="007F1F8B" w:rsidP="009234A5">
      <w:pPr>
        <w:jc w:val="both"/>
        <w:rPr>
          <w:szCs w:val="22"/>
          <w:lang w:val="en-CA"/>
        </w:rPr>
      </w:pPr>
    </w:p>
    <w:sectPr w:rsidR="007F1F8B" w:rsidRPr="00D21564" w:rsidSect="009D05FC">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529" w:rsidRDefault="002C3529">
      <w:r>
        <w:separator/>
      </w:r>
    </w:p>
  </w:endnote>
  <w:endnote w:type="continuationSeparator" w:id="0">
    <w:p w:rsidR="002C3529" w:rsidRDefault="002C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622" w:rsidRDefault="003F362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D75F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59" w:author="GMC" w:date="2012-10-13T04:50:00Z">
      <w:r w:rsidR="005D75FA">
        <w:rPr>
          <w:rStyle w:val="PageNumber"/>
          <w:noProof/>
        </w:rPr>
        <w:t>2012-10-13</w:t>
      </w:r>
    </w:ins>
    <w:ins w:id="160" w:author="Windows User" w:date="2012-10-13T12:50:00Z">
      <w:del w:id="161" w:author="GMC" w:date="2012-10-13T04:50:00Z">
        <w:r w:rsidDel="005D75FA">
          <w:rPr>
            <w:rStyle w:val="PageNumber"/>
            <w:noProof/>
          </w:rPr>
          <w:delText>2012-10-13</w:delText>
        </w:r>
      </w:del>
    </w:ins>
    <w:del w:id="162" w:author="GMC" w:date="2012-10-13T04:50:00Z">
      <w:r w:rsidDel="005D75FA">
        <w:rPr>
          <w:rStyle w:val="PageNumber"/>
          <w:noProof/>
        </w:rPr>
        <w:delText>2012-10-05</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529" w:rsidRDefault="002C3529">
      <w:r>
        <w:separator/>
      </w:r>
    </w:p>
  </w:footnote>
  <w:footnote w:type="continuationSeparator" w:id="0">
    <w:p w:rsidR="002C3529" w:rsidRDefault="002C35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411D10"/>
    <w:multiLevelType w:val="multilevel"/>
    <w:tmpl w:val="16DAF966"/>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3"/>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CB41B0"/>
    <w:multiLevelType w:val="multilevel"/>
    <w:tmpl w:val="9C8E76D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2"/>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3B72723"/>
    <w:multiLevelType w:val="multilevel"/>
    <w:tmpl w:val="E36C39F4"/>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2"/>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6D244639"/>
    <w:multiLevelType w:val="hybridMultilevel"/>
    <w:tmpl w:val="AEBC1952"/>
    <w:lvl w:ilvl="0" w:tplc="EA566C0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1"/>
  </w:num>
  <w:num w:numId="5">
    <w:abstractNumId w:val="12"/>
  </w:num>
  <w:num w:numId="6">
    <w:abstractNumId w:val="6"/>
  </w:num>
  <w:num w:numId="7">
    <w:abstractNumId w:val="9"/>
  </w:num>
  <w:num w:numId="8">
    <w:abstractNumId w:val="6"/>
  </w:num>
  <w:num w:numId="9">
    <w:abstractNumId w:val="1"/>
  </w:num>
  <w:num w:numId="10">
    <w:abstractNumId w:val="5"/>
  </w:num>
  <w:num w:numId="11">
    <w:abstractNumId w:val="3"/>
  </w:num>
  <w:num w:numId="12">
    <w:abstractNumId w:val="17"/>
  </w:num>
  <w:num w:numId="13">
    <w:abstractNumId w:val="2"/>
  </w:num>
  <w:num w:numId="14">
    <w:abstractNumId w:val="4"/>
  </w:num>
  <w:num w:numId="15">
    <w:abstractNumId w:val="18"/>
  </w:num>
  <w:num w:numId="16">
    <w:abstractNumId w:val="14"/>
  </w:num>
  <w:num w:numId="17">
    <w:abstractNumId w:val="10"/>
  </w:num>
  <w:num w:numId="18">
    <w:abstractNumId w:val="7"/>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93D6A"/>
    <w:rsid w:val="000B1C6B"/>
    <w:rsid w:val="000B4FF9"/>
    <w:rsid w:val="000C09AC"/>
    <w:rsid w:val="000D7682"/>
    <w:rsid w:val="000E00F3"/>
    <w:rsid w:val="000E16E5"/>
    <w:rsid w:val="000F158C"/>
    <w:rsid w:val="00102F3D"/>
    <w:rsid w:val="00124E38"/>
    <w:rsid w:val="00125034"/>
    <w:rsid w:val="0012580B"/>
    <w:rsid w:val="00131F90"/>
    <w:rsid w:val="0013526E"/>
    <w:rsid w:val="00171371"/>
    <w:rsid w:val="00171584"/>
    <w:rsid w:val="00175A24"/>
    <w:rsid w:val="00187E58"/>
    <w:rsid w:val="001A297E"/>
    <w:rsid w:val="001A368E"/>
    <w:rsid w:val="001A7329"/>
    <w:rsid w:val="001B4E28"/>
    <w:rsid w:val="001B6081"/>
    <w:rsid w:val="001C3525"/>
    <w:rsid w:val="001C3A28"/>
    <w:rsid w:val="001D1BD2"/>
    <w:rsid w:val="001E02BE"/>
    <w:rsid w:val="001E3B37"/>
    <w:rsid w:val="001F2594"/>
    <w:rsid w:val="002055A6"/>
    <w:rsid w:val="00206460"/>
    <w:rsid w:val="002069B4"/>
    <w:rsid w:val="00212ADD"/>
    <w:rsid w:val="00215DFC"/>
    <w:rsid w:val="002212DF"/>
    <w:rsid w:val="00222CD4"/>
    <w:rsid w:val="002264A6"/>
    <w:rsid w:val="00227BA7"/>
    <w:rsid w:val="00235B66"/>
    <w:rsid w:val="00263398"/>
    <w:rsid w:val="00275BCF"/>
    <w:rsid w:val="00292257"/>
    <w:rsid w:val="002A54E0"/>
    <w:rsid w:val="002B1595"/>
    <w:rsid w:val="002B191D"/>
    <w:rsid w:val="002C3529"/>
    <w:rsid w:val="002D0AF6"/>
    <w:rsid w:val="002D40D4"/>
    <w:rsid w:val="002E354B"/>
    <w:rsid w:val="002F164D"/>
    <w:rsid w:val="00306206"/>
    <w:rsid w:val="00317D85"/>
    <w:rsid w:val="00327C56"/>
    <w:rsid w:val="003315A1"/>
    <w:rsid w:val="003373EC"/>
    <w:rsid w:val="00342FF4"/>
    <w:rsid w:val="003706CC"/>
    <w:rsid w:val="00377710"/>
    <w:rsid w:val="003A2D8E"/>
    <w:rsid w:val="003C20E4"/>
    <w:rsid w:val="003E6F90"/>
    <w:rsid w:val="003F3622"/>
    <w:rsid w:val="003F5D0F"/>
    <w:rsid w:val="00414101"/>
    <w:rsid w:val="00433DDB"/>
    <w:rsid w:val="00437619"/>
    <w:rsid w:val="00460E73"/>
    <w:rsid w:val="00487F20"/>
    <w:rsid w:val="004A2A63"/>
    <w:rsid w:val="004B210C"/>
    <w:rsid w:val="004B774A"/>
    <w:rsid w:val="004D405F"/>
    <w:rsid w:val="004E4F4F"/>
    <w:rsid w:val="004E6789"/>
    <w:rsid w:val="004F61E3"/>
    <w:rsid w:val="0051015C"/>
    <w:rsid w:val="00516CF1"/>
    <w:rsid w:val="00531AE9"/>
    <w:rsid w:val="00550A66"/>
    <w:rsid w:val="005675E1"/>
    <w:rsid w:val="00567EC7"/>
    <w:rsid w:val="00570013"/>
    <w:rsid w:val="005801A2"/>
    <w:rsid w:val="005952A5"/>
    <w:rsid w:val="005A33A1"/>
    <w:rsid w:val="005B217D"/>
    <w:rsid w:val="005C22CC"/>
    <w:rsid w:val="005C385F"/>
    <w:rsid w:val="005D75FA"/>
    <w:rsid w:val="005E1AC6"/>
    <w:rsid w:val="005F6F1B"/>
    <w:rsid w:val="00624B33"/>
    <w:rsid w:val="00630AA2"/>
    <w:rsid w:val="00646707"/>
    <w:rsid w:val="00662E58"/>
    <w:rsid w:val="00664DCF"/>
    <w:rsid w:val="006839C0"/>
    <w:rsid w:val="00686706"/>
    <w:rsid w:val="006C5D39"/>
    <w:rsid w:val="006E127C"/>
    <w:rsid w:val="006E2810"/>
    <w:rsid w:val="006E5417"/>
    <w:rsid w:val="00712F60"/>
    <w:rsid w:val="00720E3B"/>
    <w:rsid w:val="00733D99"/>
    <w:rsid w:val="00744661"/>
    <w:rsid w:val="00745F6B"/>
    <w:rsid w:val="0075585E"/>
    <w:rsid w:val="00770571"/>
    <w:rsid w:val="007768FF"/>
    <w:rsid w:val="007824D3"/>
    <w:rsid w:val="00796EE3"/>
    <w:rsid w:val="007A7D29"/>
    <w:rsid w:val="007B1FA6"/>
    <w:rsid w:val="007B4AB8"/>
    <w:rsid w:val="007B511C"/>
    <w:rsid w:val="007F1F8B"/>
    <w:rsid w:val="007F67A1"/>
    <w:rsid w:val="00811C05"/>
    <w:rsid w:val="008206C8"/>
    <w:rsid w:val="00844576"/>
    <w:rsid w:val="00874A6C"/>
    <w:rsid w:val="00876C65"/>
    <w:rsid w:val="008A4B4C"/>
    <w:rsid w:val="008C239F"/>
    <w:rsid w:val="008E480C"/>
    <w:rsid w:val="00907757"/>
    <w:rsid w:val="009110D9"/>
    <w:rsid w:val="009212B0"/>
    <w:rsid w:val="009234A5"/>
    <w:rsid w:val="009336F7"/>
    <w:rsid w:val="009374A7"/>
    <w:rsid w:val="00945A51"/>
    <w:rsid w:val="00963242"/>
    <w:rsid w:val="009806E1"/>
    <w:rsid w:val="0098551D"/>
    <w:rsid w:val="0099518F"/>
    <w:rsid w:val="009A523D"/>
    <w:rsid w:val="009D05FC"/>
    <w:rsid w:val="009E40EC"/>
    <w:rsid w:val="009F496B"/>
    <w:rsid w:val="00A01439"/>
    <w:rsid w:val="00A02E61"/>
    <w:rsid w:val="00A05CFF"/>
    <w:rsid w:val="00A56B97"/>
    <w:rsid w:val="00A6093D"/>
    <w:rsid w:val="00A76A6D"/>
    <w:rsid w:val="00A83253"/>
    <w:rsid w:val="00A91C6D"/>
    <w:rsid w:val="00AA6E84"/>
    <w:rsid w:val="00AE341B"/>
    <w:rsid w:val="00B07CA7"/>
    <w:rsid w:val="00B1279A"/>
    <w:rsid w:val="00B17BBE"/>
    <w:rsid w:val="00B5222E"/>
    <w:rsid w:val="00B61C96"/>
    <w:rsid w:val="00B73A2A"/>
    <w:rsid w:val="00B76C7A"/>
    <w:rsid w:val="00B81C2C"/>
    <w:rsid w:val="00B94B06"/>
    <w:rsid w:val="00B94C28"/>
    <w:rsid w:val="00BA0B83"/>
    <w:rsid w:val="00BA362B"/>
    <w:rsid w:val="00BC10BA"/>
    <w:rsid w:val="00BC5AFD"/>
    <w:rsid w:val="00C0393B"/>
    <w:rsid w:val="00C04F43"/>
    <w:rsid w:val="00C0609D"/>
    <w:rsid w:val="00C115AB"/>
    <w:rsid w:val="00C30249"/>
    <w:rsid w:val="00C3723B"/>
    <w:rsid w:val="00C606C9"/>
    <w:rsid w:val="00C80288"/>
    <w:rsid w:val="00C84003"/>
    <w:rsid w:val="00C90650"/>
    <w:rsid w:val="00C97D78"/>
    <w:rsid w:val="00CC2AAE"/>
    <w:rsid w:val="00CC5A42"/>
    <w:rsid w:val="00CD0EAB"/>
    <w:rsid w:val="00CE2176"/>
    <w:rsid w:val="00CF34DB"/>
    <w:rsid w:val="00CF558F"/>
    <w:rsid w:val="00D073E2"/>
    <w:rsid w:val="00D21564"/>
    <w:rsid w:val="00D446EC"/>
    <w:rsid w:val="00D51BF0"/>
    <w:rsid w:val="00D55942"/>
    <w:rsid w:val="00D807BF"/>
    <w:rsid w:val="00D82FCC"/>
    <w:rsid w:val="00DA7887"/>
    <w:rsid w:val="00DB2C26"/>
    <w:rsid w:val="00DE6B43"/>
    <w:rsid w:val="00E11923"/>
    <w:rsid w:val="00E262D4"/>
    <w:rsid w:val="00E36250"/>
    <w:rsid w:val="00E54511"/>
    <w:rsid w:val="00E61DAC"/>
    <w:rsid w:val="00E72B80"/>
    <w:rsid w:val="00E75F4B"/>
    <w:rsid w:val="00E75FE3"/>
    <w:rsid w:val="00E86C4C"/>
    <w:rsid w:val="00EA0117"/>
    <w:rsid w:val="00EB7AB1"/>
    <w:rsid w:val="00ED68F5"/>
    <w:rsid w:val="00EF48CC"/>
    <w:rsid w:val="00F26E7A"/>
    <w:rsid w:val="00F73032"/>
    <w:rsid w:val="00F848FC"/>
    <w:rsid w:val="00F9282A"/>
    <w:rsid w:val="00F96BAD"/>
    <w:rsid w:val="00FB0E84"/>
    <w:rsid w:val="00FD01C2"/>
    <w:rsid w:val="00FF0CE3"/>
    <w:rsid w:val="00FF4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744661"/>
    <w:rPr>
      <w:color w:val="808080"/>
    </w:rPr>
  </w:style>
  <w:style w:type="table" w:styleId="TableGrid">
    <w:name w:val="Table Grid"/>
    <w:basedOn w:val="TableNormal"/>
    <w:rsid w:val="009D0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1">
    <w:name w:val="Annex 1"/>
    <w:basedOn w:val="Heading1"/>
    <w:next w:val="Normal"/>
    <w:uiPriority w:val="99"/>
    <w:rsid w:val="002E354B"/>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eastAsia="Malgun Gothic" w:cs="Times New Roman"/>
      <w:kern w:val="0"/>
      <w:sz w:val="24"/>
      <w:szCs w:val="24"/>
      <w:lang w:val="en-GB"/>
    </w:rPr>
  </w:style>
  <w:style w:type="paragraph" w:customStyle="1" w:styleId="AnnexRef">
    <w:name w:val="Annex_Ref"/>
    <w:basedOn w:val="Normal"/>
    <w:next w:val="Normal"/>
    <w:uiPriority w:val="99"/>
    <w:rsid w:val="002E354B"/>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Note1">
    <w:name w:val="Note 1"/>
    <w:basedOn w:val="Normal"/>
    <w:rsid w:val="002E354B"/>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nnex2">
    <w:name w:val="Annex 2"/>
    <w:basedOn w:val="Normal"/>
    <w:next w:val="Normal"/>
    <w:uiPriority w:val="99"/>
    <w:rsid w:val="002E354B"/>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2E354B"/>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CommentReference">
    <w:name w:val="annotation reference"/>
    <w:basedOn w:val="DefaultParagraphFont"/>
    <w:rsid w:val="002E354B"/>
    <w:rPr>
      <w:sz w:val="16"/>
      <w:szCs w:val="16"/>
    </w:rPr>
  </w:style>
  <w:style w:type="paragraph" w:styleId="CommentText">
    <w:name w:val="annotation text"/>
    <w:basedOn w:val="Normal"/>
    <w:link w:val="CommentTextChar"/>
    <w:rsid w:val="002E354B"/>
    <w:rPr>
      <w:sz w:val="20"/>
    </w:rPr>
  </w:style>
  <w:style w:type="character" w:customStyle="1" w:styleId="CommentTextChar">
    <w:name w:val="Comment Text Char"/>
    <w:basedOn w:val="DefaultParagraphFont"/>
    <w:link w:val="CommentText"/>
    <w:rsid w:val="002E354B"/>
    <w:rPr>
      <w:lang w:val="en-US" w:eastAsia="en-US"/>
    </w:rPr>
  </w:style>
  <w:style w:type="paragraph" w:styleId="CommentSubject">
    <w:name w:val="annotation subject"/>
    <w:basedOn w:val="CommentText"/>
    <w:next w:val="CommentText"/>
    <w:link w:val="CommentSubjectChar"/>
    <w:rsid w:val="002E354B"/>
    <w:rPr>
      <w:b/>
      <w:bCs/>
    </w:rPr>
  </w:style>
  <w:style w:type="character" w:customStyle="1" w:styleId="CommentSubjectChar">
    <w:name w:val="Comment Subject Char"/>
    <w:basedOn w:val="CommentTextChar"/>
    <w:link w:val="CommentSubject"/>
    <w:rsid w:val="002E354B"/>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744661"/>
    <w:rPr>
      <w:color w:val="808080"/>
    </w:rPr>
  </w:style>
  <w:style w:type="table" w:styleId="TableGrid">
    <w:name w:val="Table Grid"/>
    <w:basedOn w:val="TableNormal"/>
    <w:rsid w:val="009D0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1">
    <w:name w:val="Annex 1"/>
    <w:basedOn w:val="Heading1"/>
    <w:next w:val="Normal"/>
    <w:uiPriority w:val="99"/>
    <w:rsid w:val="002E354B"/>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eastAsia="Malgun Gothic" w:cs="Times New Roman"/>
      <w:kern w:val="0"/>
      <w:sz w:val="24"/>
      <w:szCs w:val="24"/>
      <w:lang w:val="en-GB"/>
    </w:rPr>
  </w:style>
  <w:style w:type="paragraph" w:customStyle="1" w:styleId="AnnexRef">
    <w:name w:val="Annex_Ref"/>
    <w:basedOn w:val="Normal"/>
    <w:next w:val="Normal"/>
    <w:uiPriority w:val="99"/>
    <w:rsid w:val="002E354B"/>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Note1">
    <w:name w:val="Note 1"/>
    <w:basedOn w:val="Normal"/>
    <w:rsid w:val="002E354B"/>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nnex2">
    <w:name w:val="Annex 2"/>
    <w:basedOn w:val="Normal"/>
    <w:next w:val="Normal"/>
    <w:uiPriority w:val="99"/>
    <w:rsid w:val="002E354B"/>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2E354B"/>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CommentReference">
    <w:name w:val="annotation reference"/>
    <w:basedOn w:val="DefaultParagraphFont"/>
    <w:rsid w:val="002E354B"/>
    <w:rPr>
      <w:sz w:val="16"/>
      <w:szCs w:val="16"/>
    </w:rPr>
  </w:style>
  <w:style w:type="paragraph" w:styleId="CommentText">
    <w:name w:val="annotation text"/>
    <w:basedOn w:val="Normal"/>
    <w:link w:val="CommentTextChar"/>
    <w:rsid w:val="002E354B"/>
    <w:rPr>
      <w:sz w:val="20"/>
    </w:rPr>
  </w:style>
  <w:style w:type="character" w:customStyle="1" w:styleId="CommentTextChar">
    <w:name w:val="Comment Text Char"/>
    <w:basedOn w:val="DefaultParagraphFont"/>
    <w:link w:val="CommentText"/>
    <w:rsid w:val="002E354B"/>
    <w:rPr>
      <w:lang w:val="en-US" w:eastAsia="en-US"/>
    </w:rPr>
  </w:style>
  <w:style w:type="paragraph" w:styleId="CommentSubject">
    <w:name w:val="annotation subject"/>
    <w:basedOn w:val="CommentText"/>
    <w:next w:val="CommentText"/>
    <w:link w:val="CommentSubjectChar"/>
    <w:rsid w:val="002E354B"/>
    <w:rPr>
      <w:b/>
      <w:bCs/>
    </w:rPr>
  </w:style>
  <w:style w:type="character" w:customStyle="1" w:styleId="CommentSubjectChar">
    <w:name w:val="Comment Subject Char"/>
    <w:basedOn w:val="CommentTextChar"/>
    <w:link w:val="CommentSubject"/>
    <w:rsid w:val="002E354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61246-13FB-4AE8-B931-318C1106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1638</Words>
  <Characters>9338</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10955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dflynn@rim.com</dc:creator>
  <cp:keywords>JCT-VC, MPEG, VCEG</cp:keywords>
  <cp:lastModifiedBy>GMC</cp:lastModifiedBy>
  <cp:revision>2</cp:revision>
  <cp:lastPrinted>2012-10-03T16:31:00Z</cp:lastPrinted>
  <dcterms:created xsi:type="dcterms:W3CDTF">2012-10-13T08:51:00Z</dcterms:created>
  <dcterms:modified xsi:type="dcterms:W3CDTF">2012-10-13T08:51:00Z</dcterms:modified>
</cp:coreProperties>
</file>