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98003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8003F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0547AF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547AF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811C0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811C05">
              <w:rPr>
                <w:szCs w:val="22"/>
                <w:lang w:val="en-CA"/>
              </w:rPr>
              <w:t>1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811C05"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811C05">
              <w:rPr>
                <w:szCs w:val="22"/>
                <w:lang w:val="en-CA"/>
              </w:rPr>
              <w:t>CN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</w:t>
            </w:r>
            <w:r w:rsidR="00811C05">
              <w:rPr>
                <w:szCs w:val="22"/>
                <w:lang w:val="en-CA"/>
              </w:rPr>
              <w:t>0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811C05">
              <w:rPr>
                <w:szCs w:val="22"/>
                <w:lang w:val="en-CA"/>
              </w:rPr>
              <w:t>19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811C05">
              <w:rPr>
                <w:szCs w:val="22"/>
                <w:lang w:val="en-CA"/>
              </w:rPr>
              <w:t>Oct.</w:t>
            </w:r>
            <w:r w:rsidR="005E1AC6"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5B217D" w:rsidRDefault="00E61DAC" w:rsidP="00811C05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811C05">
              <w:rPr>
                <w:lang w:val="en-CA"/>
              </w:rPr>
              <w:t>K</w:t>
            </w:r>
            <w:r w:rsidR="00E97473">
              <w:rPr>
                <w:rFonts w:hint="eastAsia"/>
                <w:lang w:val="en-CA" w:eastAsia="ja-JP"/>
              </w:rPr>
              <w:t>0</w:t>
            </w:r>
            <w:r w:rsidR="000F0438">
              <w:rPr>
                <w:rFonts w:hint="eastAsia"/>
                <w:lang w:val="en-CA" w:eastAsia="ja-JP"/>
              </w:rPr>
              <w:t>290</w:t>
            </w:r>
            <w:ins w:id="0" w:author="kei" w:date="2012-10-11T10:43:00Z">
              <w:r w:rsidR="00694696">
                <w:rPr>
                  <w:rFonts w:hint="eastAsia"/>
                  <w:lang w:val="en-CA" w:eastAsia="ja-JP"/>
                </w:rPr>
                <w:t>_r1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C147B5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886007" w:rsidP="00933D0A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 xml:space="preserve">Cross-check of </w:t>
            </w:r>
            <w:r w:rsidR="00933D0A">
              <w:rPr>
                <w:rFonts w:hint="eastAsia"/>
                <w:b/>
                <w:szCs w:val="22"/>
                <w:lang w:val="en-CA" w:eastAsia="ja-JP"/>
              </w:rPr>
              <w:t>intra angular prediction blending (JCTVC-K0155</w:t>
            </w:r>
            <w:r>
              <w:rPr>
                <w:rFonts w:hint="eastAsia"/>
                <w:b/>
                <w:szCs w:val="22"/>
                <w:lang w:val="en-CA" w:eastAsia="ja-JP"/>
              </w:rPr>
              <w:t>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C147B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886007" w:rsidP="00C147B5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Information</w:t>
            </w:r>
          </w:p>
        </w:tc>
      </w:tr>
      <w:tr w:rsidR="00C147B5" w:rsidRPr="005B217D">
        <w:tc>
          <w:tcPr>
            <w:tcW w:w="1458" w:type="dxa"/>
          </w:tcPr>
          <w:p w:rsidR="00C147B5" w:rsidRPr="005B217D" w:rsidRDefault="00C147B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147B5" w:rsidRPr="00C30D7C" w:rsidRDefault="00C147B5" w:rsidP="00966D7B">
            <w:pPr>
              <w:spacing w:before="60" w:after="60"/>
              <w:rPr>
                <w:rFonts w:eastAsia="ＭＳ 明朝"/>
                <w:szCs w:val="22"/>
                <w:lang w:eastAsia="ja-JP"/>
              </w:rPr>
            </w:pPr>
            <w:r w:rsidRPr="00C30D7C">
              <w:rPr>
                <w:rFonts w:eastAsia="ＭＳ 明朝"/>
                <w:szCs w:val="22"/>
              </w:rPr>
              <w:t>Kei Kawamura</w:t>
            </w:r>
            <w:r w:rsidRPr="00C30D7C">
              <w:rPr>
                <w:rFonts w:eastAsia="ＭＳ 明朝" w:hint="eastAsia"/>
                <w:szCs w:val="22"/>
                <w:lang w:eastAsia="ja-JP"/>
              </w:rPr>
              <w:br/>
            </w:r>
            <w:r w:rsidRPr="00C30D7C">
              <w:rPr>
                <w:rFonts w:eastAsia="ＭＳ 明朝"/>
                <w:szCs w:val="22"/>
              </w:rPr>
              <w:t>Tomonobu Yoshino</w:t>
            </w:r>
            <w:r w:rsidRPr="00C30D7C">
              <w:rPr>
                <w:rFonts w:eastAsia="ＭＳ 明朝" w:hint="eastAsia"/>
                <w:szCs w:val="22"/>
                <w:lang w:eastAsia="ja-JP"/>
              </w:rPr>
              <w:br/>
            </w:r>
            <w:r w:rsidRPr="00C30D7C">
              <w:rPr>
                <w:rFonts w:eastAsia="ＭＳ 明朝"/>
                <w:szCs w:val="22"/>
              </w:rPr>
              <w:t>Sei Naito</w:t>
            </w:r>
          </w:p>
          <w:p w:rsidR="00C147B5" w:rsidRPr="00C30D7C" w:rsidRDefault="00C147B5" w:rsidP="00966D7B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</w:rPr>
              <w:t>2-1-15, Ohara, Fujimino-shi, Saitama, JAPAN</w:t>
            </w:r>
          </w:p>
        </w:tc>
        <w:tc>
          <w:tcPr>
            <w:tcW w:w="900" w:type="dxa"/>
          </w:tcPr>
          <w:p w:rsidR="00C147B5" w:rsidRPr="00C30D7C" w:rsidRDefault="00C147B5" w:rsidP="00966D7B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  <w:lang w:val="en-CA"/>
              </w:rPr>
              <w:br/>
              <w:t>Tel:</w:t>
            </w:r>
            <w:r w:rsidRPr="00C30D7C">
              <w:rPr>
                <w:rFonts w:eastAsia="ＭＳ 明朝"/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147B5" w:rsidRPr="00C30D7C" w:rsidRDefault="00C147B5" w:rsidP="00966D7B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  <w:lang w:val="en-CA"/>
              </w:rPr>
              <w:br/>
            </w:r>
            <w:r w:rsidRPr="00C30D7C">
              <w:rPr>
                <w:rFonts w:eastAsia="ＭＳ 明朝"/>
                <w:szCs w:val="22"/>
              </w:rPr>
              <w:t>+81 49 278 7411</w:t>
            </w:r>
            <w:r w:rsidRPr="00C30D7C">
              <w:rPr>
                <w:rFonts w:eastAsia="ＭＳ 明朝" w:hint="eastAsia"/>
                <w:szCs w:val="22"/>
                <w:lang w:eastAsia="ja-JP"/>
              </w:rPr>
              <w:br/>
            </w:r>
            <w:r w:rsidRPr="00C30D7C">
              <w:rPr>
                <w:rFonts w:eastAsia="ＭＳ 明朝"/>
                <w:szCs w:val="22"/>
              </w:rPr>
              <w:t>ki-kawamura@kddi.com</w:t>
            </w:r>
          </w:p>
        </w:tc>
      </w:tr>
      <w:tr w:rsidR="00C147B5" w:rsidRPr="005B217D">
        <w:tc>
          <w:tcPr>
            <w:tcW w:w="1458" w:type="dxa"/>
          </w:tcPr>
          <w:p w:rsidR="00C147B5" w:rsidRPr="005B217D" w:rsidRDefault="00C147B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147B5" w:rsidRPr="00C30D7C" w:rsidRDefault="00C147B5" w:rsidP="00966D7B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</w:rPr>
              <w:t>KDDI Corp. (KDDI R&amp;D Laboratories</w:t>
            </w:r>
            <w:r>
              <w:rPr>
                <w:rFonts w:hint="eastAsia"/>
                <w:szCs w:val="22"/>
                <w:lang w:eastAsia="ja-JP"/>
              </w:rPr>
              <w:t>, Inc.</w:t>
            </w:r>
            <w:r w:rsidRPr="00C30D7C">
              <w:rPr>
                <w:rFonts w:eastAsia="ＭＳ 明朝"/>
                <w:szCs w:val="22"/>
              </w:rPr>
              <w:t>)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CB07C4" w:rsidRDefault="00275BCF" w:rsidP="00CB07C4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5B217D">
        <w:rPr>
          <w:lang w:val="en-CA"/>
        </w:rPr>
        <w:t>Abstract</w:t>
      </w:r>
    </w:p>
    <w:p w:rsidR="005E5C4A" w:rsidRPr="005E5C4A" w:rsidRDefault="005E5C4A" w:rsidP="005E5C4A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contribution reports the </w:t>
      </w:r>
      <w:r w:rsidR="00886007">
        <w:rPr>
          <w:rFonts w:hint="eastAsia"/>
          <w:lang w:val="en-CA" w:eastAsia="ja-JP"/>
        </w:rPr>
        <w:t xml:space="preserve">cross-check </w:t>
      </w:r>
      <w:r>
        <w:rPr>
          <w:rFonts w:hint="eastAsia"/>
          <w:lang w:val="en-CA" w:eastAsia="ja-JP"/>
        </w:rPr>
        <w:t>result</w:t>
      </w:r>
      <w:r w:rsidR="00886007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 of </w:t>
      </w:r>
      <w:r w:rsidR="00933D0A">
        <w:rPr>
          <w:rFonts w:hint="eastAsia"/>
          <w:lang w:val="en-CA" w:eastAsia="ja-JP"/>
        </w:rPr>
        <w:t>intra angular prediction blending proposed in JCTVC-K0155</w:t>
      </w:r>
      <w:r w:rsidR="00886007">
        <w:rPr>
          <w:rFonts w:hint="eastAsia"/>
          <w:lang w:val="en-CA" w:eastAsia="ja-JP"/>
        </w:rPr>
        <w:t>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886007" w:rsidRDefault="00933D0A" w:rsidP="009F574C">
      <w:pPr>
        <w:jc w:val="both"/>
        <w:rPr>
          <w:lang w:eastAsia="ja-JP"/>
        </w:rPr>
      </w:pPr>
      <w:r>
        <w:rPr>
          <w:rFonts w:hint="eastAsia"/>
          <w:szCs w:val="22"/>
          <w:lang w:val="en-CA" w:eastAsia="ja-JP"/>
        </w:rPr>
        <w:t xml:space="preserve">Intra angular prediction blending is presented in </w:t>
      </w:r>
      <w:r>
        <w:rPr>
          <w:szCs w:val="22"/>
          <w:lang w:val="en-CA" w:eastAsia="ja-JP"/>
        </w:rPr>
        <w:t>document</w:t>
      </w:r>
      <w:r>
        <w:rPr>
          <w:rFonts w:hint="eastAsia"/>
          <w:szCs w:val="22"/>
          <w:lang w:val="en-CA" w:eastAsia="ja-JP"/>
        </w:rPr>
        <w:t xml:space="preserve"> JCTVC-K0155. The proposed method blends regular-angle prediction and in</w:t>
      </w:r>
      <w:r w:rsidR="009F574C">
        <w:rPr>
          <w:rFonts w:hint="eastAsia"/>
          <w:szCs w:val="22"/>
          <w:lang w:val="en-CA" w:eastAsia="ja-JP"/>
        </w:rPr>
        <w:t xml:space="preserve">verse-angle prediction when reference pixels are </w:t>
      </w:r>
      <w:r w:rsidR="009F574C">
        <w:rPr>
          <w:szCs w:val="22"/>
          <w:lang w:val="en-CA" w:eastAsia="ja-JP"/>
        </w:rPr>
        <w:t>available</w:t>
      </w:r>
      <w:r w:rsidR="009F574C">
        <w:rPr>
          <w:rFonts w:hint="eastAsia"/>
          <w:szCs w:val="22"/>
          <w:lang w:val="en-CA" w:eastAsia="ja-JP"/>
        </w:rPr>
        <w:t xml:space="preserve">. </w:t>
      </w:r>
      <w:r w:rsidR="00886007">
        <w:rPr>
          <w:rFonts w:hint="eastAsia"/>
          <w:lang w:eastAsia="ja-JP"/>
        </w:rPr>
        <w:t>This contribution reports the cr</w:t>
      </w:r>
      <w:r w:rsidR="009F574C">
        <w:rPr>
          <w:rFonts w:hint="eastAsia"/>
          <w:lang w:eastAsia="ja-JP"/>
        </w:rPr>
        <w:t>oss-check results of this proposal</w:t>
      </w:r>
      <w:r w:rsidR="00886007">
        <w:rPr>
          <w:rFonts w:hint="eastAsia"/>
          <w:lang w:eastAsia="ja-JP"/>
        </w:rPr>
        <w:t xml:space="preserve">. </w:t>
      </w:r>
    </w:p>
    <w:p w:rsidR="001F2594" w:rsidRDefault="009C7285" w:rsidP="00886007">
      <w:pPr>
        <w:jc w:val="both"/>
        <w:rPr>
          <w:lang w:eastAsia="ja-JP"/>
        </w:rPr>
      </w:pPr>
      <w:r>
        <w:rPr>
          <w:rFonts w:hint="eastAsia"/>
          <w:lang w:eastAsia="ja-JP"/>
        </w:rPr>
        <w:t>The software version was HM8</w:t>
      </w:r>
      <w:r w:rsidR="00886007">
        <w:rPr>
          <w:rFonts w:hint="eastAsia"/>
          <w:lang w:eastAsia="ja-JP"/>
        </w:rPr>
        <w:t xml:space="preserve">.0. The reference was generated by using the common test condition [1]. </w:t>
      </w:r>
      <w:r w:rsidR="000326CB">
        <w:rPr>
          <w:rFonts w:hint="eastAsia"/>
          <w:lang w:eastAsia="ja-JP"/>
        </w:rPr>
        <w:t>We complied provided software</w:t>
      </w:r>
      <w:r w:rsidR="00886007">
        <w:rPr>
          <w:rFonts w:hint="eastAsia"/>
          <w:lang w:eastAsia="ja-JP"/>
        </w:rPr>
        <w:t xml:space="preserve"> on 64-bit Windows XP </w:t>
      </w:r>
      <w:r w:rsidR="00886007">
        <w:rPr>
          <w:lang w:eastAsia="ja-JP"/>
        </w:rPr>
        <w:t>environment</w:t>
      </w:r>
      <w:r w:rsidR="00886007">
        <w:rPr>
          <w:rFonts w:hint="eastAsia"/>
          <w:lang w:eastAsia="ja-JP"/>
        </w:rPr>
        <w:t xml:space="preserve"> and the experiments were performed on the </w:t>
      </w:r>
      <w:r>
        <w:rPr>
          <w:rFonts w:hint="eastAsia"/>
          <w:lang w:eastAsia="ja-JP"/>
        </w:rPr>
        <w:t>cluster</w:t>
      </w:r>
      <w:r w:rsidR="000326CB">
        <w:rPr>
          <w:rFonts w:hint="eastAsia"/>
          <w:lang w:eastAsia="ja-JP"/>
        </w:rPr>
        <w:t xml:space="preserve"> PCs.</w:t>
      </w:r>
    </w:p>
    <w:p w:rsidR="000326CB" w:rsidRDefault="000326CB" w:rsidP="00694696">
      <w:pPr>
        <w:pStyle w:val="ad"/>
        <w:keepNext/>
        <w:keepLines/>
        <w:jc w:val="center"/>
        <w:rPr>
          <w:noProof/>
          <w:lang w:eastAsia="ja-JP"/>
        </w:rPr>
        <w:pPrChange w:id="1" w:author="kei" w:date="2012-10-11T10:43:00Z">
          <w:pPr>
            <w:pStyle w:val="ad"/>
            <w:jc w:val="center"/>
          </w:pPr>
        </w:pPrChange>
      </w:pPr>
      <w:r>
        <w:t xml:space="preserve">Table </w:t>
      </w:r>
      <w:fldSimple w:instr=" SEQ Table \* ARABIC ">
        <w:r w:rsidR="00694696">
          <w:rPr>
            <w:noProof/>
          </w:rPr>
          <w:t>1</w:t>
        </w:r>
      </w:fldSimple>
      <w:r>
        <w:rPr>
          <w:noProof/>
        </w:rPr>
        <w:t xml:space="preserve"> </w:t>
      </w:r>
      <w:r>
        <w:rPr>
          <w:rFonts w:hint="eastAsia"/>
          <w:noProof/>
          <w:lang w:eastAsia="ja-JP"/>
        </w:rPr>
        <w:t>Results of intra angular prediction blending for all intra conditions</w:t>
      </w:r>
    </w:p>
    <w:tbl>
      <w:tblPr>
        <w:tblW w:w="7660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BC4C56" w:rsidRPr="00BC4C56" w:rsidTr="00BC4C56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pPrChange w:id="3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pPrChange w:id="4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HE10</w:t>
            </w:r>
          </w:p>
        </w:tc>
      </w:tr>
      <w:tr w:rsidR="00BC4C56" w:rsidRPr="00BC4C56" w:rsidTr="00BC4C56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5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7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8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9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1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BC4C56" w:rsidRPr="00BC4C56" w:rsidTr="00BC4C56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2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3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4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5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7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8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-0.32%</w:t>
            </w:r>
          </w:p>
        </w:tc>
      </w:tr>
      <w:tr w:rsidR="00BC4C56" w:rsidRPr="00BC4C56" w:rsidTr="00BC4C56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9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1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2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3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4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5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-0.15%</w:t>
            </w:r>
          </w:p>
        </w:tc>
      </w:tr>
      <w:tr w:rsidR="00BC4C56" w:rsidRPr="00BC4C56" w:rsidTr="00BC4C56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7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8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9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1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2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-0.19%</w:t>
            </w:r>
          </w:p>
        </w:tc>
      </w:tr>
      <w:tr w:rsidR="00BC4C56" w:rsidRPr="00BC4C56" w:rsidTr="00BC4C56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3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4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5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7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8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9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-0.12%</w:t>
            </w:r>
          </w:p>
        </w:tc>
      </w:tr>
      <w:tr w:rsidR="00BC4C56" w:rsidRPr="00BC4C56" w:rsidTr="00BC4C56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1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2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3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4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5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</w:tr>
      <w:tr w:rsidR="00BC4C56" w:rsidRPr="00BC4C56" w:rsidTr="00BC4C56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pPrChange w:id="47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8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49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5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51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52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53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-0.17%</w:t>
            </w:r>
          </w:p>
        </w:tc>
      </w:tr>
      <w:tr w:rsidR="00BC4C56" w:rsidRPr="00BC4C56" w:rsidTr="00BC4C56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54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pPrChange w:id="55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pPrChange w:id="5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pPrChange w:id="57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pPrChange w:id="58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pPrChange w:id="59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pPrChange w:id="6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-0.17%</w:t>
            </w:r>
          </w:p>
        </w:tc>
      </w:tr>
      <w:tr w:rsidR="00BC4C56" w:rsidRPr="00BC4C56" w:rsidTr="00BC4C56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61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62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1.57%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63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1.15%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64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1.16%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65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1.51%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6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1.05%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67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1.07%</w:t>
            </w:r>
          </w:p>
        </w:tc>
      </w:tr>
      <w:tr w:rsidR="00BC4C56" w:rsidRPr="00BC4C56" w:rsidTr="00BC4C56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68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69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102.6%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7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102.6%</w:t>
            </w:r>
          </w:p>
        </w:tc>
      </w:tr>
      <w:tr w:rsidR="00BC4C56" w:rsidRPr="00BC4C56" w:rsidTr="00BC4C56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BC4C5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BC4C5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102.0%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C4C56" w:rsidRPr="00BC4C56" w:rsidRDefault="00BC4C56" w:rsidP="00BC4C5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BC4C5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102.1%</w:t>
            </w:r>
          </w:p>
        </w:tc>
      </w:tr>
    </w:tbl>
    <w:p w:rsidR="00694696" w:rsidRDefault="00694696" w:rsidP="00694696">
      <w:pPr>
        <w:pStyle w:val="ad"/>
        <w:keepNext/>
        <w:keepLines/>
        <w:jc w:val="center"/>
        <w:rPr>
          <w:ins w:id="71" w:author="kei" w:date="2012-10-11T10:41:00Z"/>
          <w:noProof/>
          <w:lang w:eastAsia="ja-JP"/>
        </w:rPr>
        <w:pPrChange w:id="72" w:author="kei" w:date="2012-10-11T10:43:00Z">
          <w:pPr>
            <w:pStyle w:val="ad"/>
            <w:jc w:val="center"/>
          </w:pPr>
        </w:pPrChange>
      </w:pPr>
      <w:ins w:id="73" w:author="kei" w:date="2012-10-11T10:41:00Z">
        <w:r>
          <w:lastRenderedPageBreak/>
          <w:t xml:space="preserve">Table </w:t>
        </w:r>
        <w:r>
          <w:fldChar w:fldCharType="begin"/>
        </w:r>
        <w:r>
          <w:instrText xml:space="preserve"> SEQ Table \* ARABIC </w:instrText>
        </w:r>
        <w:r>
          <w:fldChar w:fldCharType="separate"/>
        </w:r>
      </w:ins>
      <w:ins w:id="74" w:author="kei" w:date="2012-10-11T10:42:00Z">
        <w:r>
          <w:rPr>
            <w:noProof/>
          </w:rPr>
          <w:t>2</w:t>
        </w:r>
      </w:ins>
      <w:ins w:id="75" w:author="kei" w:date="2012-10-11T10:41:00Z">
        <w:r>
          <w:fldChar w:fldCharType="end"/>
        </w:r>
        <w:r>
          <w:rPr>
            <w:noProof/>
          </w:rPr>
          <w:t xml:space="preserve"> </w:t>
        </w:r>
        <w:r>
          <w:rPr>
            <w:rFonts w:hint="eastAsia"/>
            <w:noProof/>
            <w:lang w:eastAsia="ja-JP"/>
          </w:rPr>
          <w:t xml:space="preserve">Results of intra angular prediction blending </w:t>
        </w:r>
      </w:ins>
      <w:ins w:id="76" w:author="kei" w:date="2012-10-11T10:42:00Z">
        <w:r>
          <w:rPr>
            <w:rFonts w:hint="eastAsia"/>
            <w:noProof/>
            <w:lang w:eastAsia="ja-JP"/>
          </w:rPr>
          <w:t xml:space="preserve">without 4x4PU </w:t>
        </w:r>
      </w:ins>
      <w:ins w:id="77" w:author="kei" w:date="2012-10-11T10:41:00Z">
        <w:r>
          <w:rPr>
            <w:rFonts w:hint="eastAsia"/>
            <w:noProof/>
            <w:lang w:eastAsia="ja-JP"/>
          </w:rPr>
          <w:t>for all intra conditions</w:t>
        </w:r>
      </w:ins>
    </w:p>
    <w:tbl>
      <w:tblPr>
        <w:tblW w:w="7660" w:type="dxa"/>
        <w:jc w:val="center"/>
        <w:tblInd w:w="84" w:type="dxa"/>
        <w:tblCellMar>
          <w:left w:w="99" w:type="dxa"/>
          <w:right w:w="99" w:type="dxa"/>
        </w:tblCellMar>
        <w:tblLook w:val="04A0"/>
        <w:tblPrChange w:id="78" w:author="kei" w:date="2012-10-11T10:41:00Z">
          <w:tblPr>
            <w:tblW w:w="7660" w:type="dxa"/>
            <w:tblInd w:w="84" w:type="dxa"/>
            <w:tblCellMar>
              <w:left w:w="99" w:type="dxa"/>
              <w:right w:w="99" w:type="dxa"/>
            </w:tblCellMar>
            <w:tblLook w:val="04A0"/>
          </w:tblPr>
        </w:tblPrChange>
      </w:tblPr>
      <w:tblGrid>
        <w:gridCol w:w="1300"/>
        <w:gridCol w:w="1060"/>
        <w:gridCol w:w="1060"/>
        <w:gridCol w:w="1060"/>
        <w:gridCol w:w="1060"/>
        <w:gridCol w:w="1060"/>
        <w:gridCol w:w="1060"/>
        <w:tblGridChange w:id="79">
          <w:tblGrid>
            <w:gridCol w:w="1300"/>
            <w:gridCol w:w="1060"/>
            <w:gridCol w:w="1060"/>
            <w:gridCol w:w="1060"/>
            <w:gridCol w:w="1060"/>
            <w:gridCol w:w="1060"/>
            <w:gridCol w:w="1060"/>
          </w:tblGrid>
        </w:tblGridChange>
      </w:tblGrid>
      <w:tr w:rsidR="00694696" w:rsidRPr="00694696" w:rsidTr="00694696">
        <w:trPr>
          <w:trHeight w:val="240"/>
          <w:jc w:val="center"/>
          <w:ins w:id="80" w:author="kei" w:date="2012-10-11T10:41:00Z"/>
          <w:trPrChange w:id="81" w:author="kei" w:date="2012-10-11T10:41:00Z">
            <w:trPr>
              <w:trHeight w:val="240"/>
            </w:trPr>
          </w:trPrChange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82" w:author="kei" w:date="2012-10-11T10:41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3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84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85" w:author="kei" w:date="2012-10-11T10:41:00Z">
              <w:tcPr>
                <w:tcW w:w="318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6" w:author="kei" w:date="2012-10-11T10:41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pPrChange w:id="87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88" w:author="kei" w:date="2012-10-11T10:41:00Z">
              <w:r w:rsidRPr="00694696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All Intra Main</w:t>
              </w:r>
            </w:ins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89" w:author="kei" w:date="2012-10-11T10:41:00Z">
              <w:tcPr>
                <w:tcW w:w="318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0" w:author="kei" w:date="2012-10-11T10:41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pPrChange w:id="91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92" w:author="kei" w:date="2012-10-11T10:41:00Z">
              <w:r w:rsidRPr="00694696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All Intra HE10</w:t>
              </w:r>
            </w:ins>
          </w:p>
        </w:tc>
      </w:tr>
      <w:tr w:rsidR="00694696" w:rsidRPr="00694696" w:rsidTr="00694696">
        <w:trPr>
          <w:trHeight w:val="255"/>
          <w:jc w:val="center"/>
          <w:ins w:id="93" w:author="kei" w:date="2012-10-11T10:41:00Z"/>
          <w:trPrChange w:id="94" w:author="kei" w:date="2012-10-11T10:41:00Z">
            <w:trPr>
              <w:trHeight w:val="255"/>
            </w:trPr>
          </w:trPrChange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95" w:author="kei" w:date="2012-10-11T10:41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96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97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98" w:author="kei" w:date="2012-10-11T10:41:00Z">
              <w:tcPr>
                <w:tcW w:w="106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9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0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01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Y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102" w:author="kei" w:date="2012-10-11T10:41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3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04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05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U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06" w:author="kei" w:date="2012-10-11T10:41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7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08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09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V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110" w:author="kei" w:date="2012-10-11T10:41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1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12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13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Y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114" w:author="kei" w:date="2012-10-11T10:41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5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1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17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U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18" w:author="kei" w:date="2012-10-11T10:41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9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2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21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V</w:t>
              </w:r>
            </w:ins>
          </w:p>
        </w:tc>
      </w:tr>
      <w:tr w:rsidR="00694696" w:rsidRPr="00694696" w:rsidTr="00694696">
        <w:trPr>
          <w:trHeight w:val="240"/>
          <w:jc w:val="center"/>
          <w:ins w:id="122" w:author="kei" w:date="2012-10-11T10:41:00Z"/>
          <w:trPrChange w:id="123" w:author="kei" w:date="2012-10-11T10:41:00Z">
            <w:trPr>
              <w:trHeight w:val="240"/>
            </w:trPr>
          </w:trPrChange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24" w:author="kei" w:date="2012-10-11T10:41:00Z">
              <w:tcPr>
                <w:tcW w:w="130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25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2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ins w:id="127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Class A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28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9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3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31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-0.19%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32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3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34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35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-0.26%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36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7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38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39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-0.25%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40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1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42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43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-0.27%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44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5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4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47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-0.34%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48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9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5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51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-0.36%</w:t>
              </w:r>
            </w:ins>
          </w:p>
        </w:tc>
      </w:tr>
      <w:tr w:rsidR="00694696" w:rsidRPr="00694696" w:rsidTr="00694696">
        <w:trPr>
          <w:trHeight w:val="240"/>
          <w:jc w:val="center"/>
          <w:ins w:id="152" w:author="kei" w:date="2012-10-11T10:41:00Z"/>
          <w:trPrChange w:id="153" w:author="kei" w:date="2012-10-11T10:41:00Z">
            <w:trPr>
              <w:trHeight w:val="240"/>
            </w:trPr>
          </w:trPrChange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54" w:author="kei" w:date="2012-10-11T10:41:00Z">
              <w:tcPr>
                <w:tcW w:w="130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5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5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ins w:id="157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Class B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58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9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6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61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-0.11%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62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3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64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65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-0.13%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66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7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68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69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-0.15%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70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1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72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73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-0.17%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74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5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7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77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-0.17%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78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9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8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81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-0.18%</w:t>
              </w:r>
            </w:ins>
          </w:p>
        </w:tc>
      </w:tr>
      <w:tr w:rsidR="00694696" w:rsidRPr="00694696" w:rsidTr="00694696">
        <w:trPr>
          <w:trHeight w:val="240"/>
          <w:jc w:val="center"/>
          <w:ins w:id="182" w:author="kei" w:date="2012-10-11T10:41:00Z"/>
          <w:trPrChange w:id="183" w:author="kei" w:date="2012-10-11T10:41:00Z">
            <w:trPr>
              <w:trHeight w:val="240"/>
            </w:trPr>
          </w:trPrChange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84" w:author="kei" w:date="2012-10-11T10:41:00Z">
              <w:tcPr>
                <w:tcW w:w="130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85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8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ins w:id="187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Class C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88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9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9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91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-0.12%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92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3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94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95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-0.12%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96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7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198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199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-0.13%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00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1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02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03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-0.14%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04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5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0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07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-0.15%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08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9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1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11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-0.16%</w:t>
              </w:r>
            </w:ins>
          </w:p>
        </w:tc>
      </w:tr>
      <w:tr w:rsidR="00694696" w:rsidRPr="00694696" w:rsidTr="00694696">
        <w:trPr>
          <w:trHeight w:val="240"/>
          <w:jc w:val="center"/>
          <w:ins w:id="212" w:author="kei" w:date="2012-10-11T10:41:00Z"/>
          <w:trPrChange w:id="213" w:author="kei" w:date="2012-10-11T10:41:00Z">
            <w:trPr>
              <w:trHeight w:val="240"/>
            </w:trPr>
          </w:trPrChange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14" w:author="kei" w:date="2012-10-11T10:41:00Z">
              <w:tcPr>
                <w:tcW w:w="130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15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1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ins w:id="217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Class D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18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9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2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21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-0.11%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22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3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24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25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-0.07%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26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7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28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29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-0.13%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30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1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32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33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-0.13%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34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5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3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37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-0.12%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38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9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4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41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-0.08%</w:t>
              </w:r>
            </w:ins>
          </w:p>
        </w:tc>
      </w:tr>
      <w:tr w:rsidR="00694696" w:rsidRPr="00694696" w:rsidTr="00694696">
        <w:trPr>
          <w:trHeight w:val="255"/>
          <w:jc w:val="center"/>
          <w:ins w:id="242" w:author="kei" w:date="2012-10-11T10:41:00Z"/>
          <w:trPrChange w:id="243" w:author="kei" w:date="2012-10-11T10:41:00Z">
            <w:trPr>
              <w:trHeight w:val="255"/>
            </w:trPr>
          </w:trPrChange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44" w:author="kei" w:date="2012-10-11T10:41:00Z">
              <w:tcPr>
                <w:tcW w:w="130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45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4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ins w:id="247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Class E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48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9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5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51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-0.04%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52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3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54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55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-0.07%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56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7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58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59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-0.13%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60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1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62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63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-0.12%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64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5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6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67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-0.10%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68" w:author="kei" w:date="2012-10-11T10:41:00Z">
              <w:tcPr>
                <w:tcW w:w="106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9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7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71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-0.20%</w:t>
              </w:r>
            </w:ins>
          </w:p>
        </w:tc>
      </w:tr>
      <w:tr w:rsidR="00694696" w:rsidRPr="00694696" w:rsidTr="00694696">
        <w:trPr>
          <w:trHeight w:val="240"/>
          <w:jc w:val="center"/>
          <w:ins w:id="272" w:author="kei" w:date="2012-10-11T10:41:00Z"/>
          <w:trPrChange w:id="273" w:author="kei" w:date="2012-10-11T10:41:00Z">
            <w:trPr>
              <w:trHeight w:val="240"/>
            </w:trPr>
          </w:trPrChange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74" w:author="kei" w:date="2012-10-11T10:41:00Z">
              <w:tcPr>
                <w:tcW w:w="130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75" w:author="kei" w:date="2012-10-11T10:41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pPrChange w:id="27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ins w:id="277" w:author="kei" w:date="2012-10-11T10:41:00Z">
              <w:r w:rsidRPr="00694696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Overall</w:t>
              </w:r>
            </w:ins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78" w:author="kei" w:date="2012-10-11T10:41:00Z">
              <w:tcPr>
                <w:tcW w:w="106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9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8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81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-0.12%</w:t>
              </w:r>
            </w:ins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82" w:author="kei" w:date="2012-10-11T10:41:00Z">
              <w:tcPr>
                <w:tcW w:w="106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3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84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85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-0.14%</w:t>
              </w:r>
            </w:ins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86" w:author="kei" w:date="2012-10-11T10:41:00Z">
              <w:tcPr>
                <w:tcW w:w="1060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7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88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89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-0.16%</w:t>
              </w:r>
            </w:ins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90" w:author="kei" w:date="2012-10-11T10:41:00Z">
              <w:tcPr>
                <w:tcW w:w="106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1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92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93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-0.17%</w:t>
              </w:r>
            </w:ins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94" w:author="kei" w:date="2012-10-11T10:41:00Z">
              <w:tcPr>
                <w:tcW w:w="106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5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29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297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-0.18%</w:t>
              </w:r>
            </w:ins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98" w:author="kei" w:date="2012-10-11T10:41:00Z">
              <w:tcPr>
                <w:tcW w:w="1060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9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0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01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-0.20%</w:t>
              </w:r>
            </w:ins>
          </w:p>
        </w:tc>
      </w:tr>
      <w:tr w:rsidR="00694696" w:rsidRPr="00694696" w:rsidTr="00694696">
        <w:trPr>
          <w:trHeight w:val="255"/>
          <w:jc w:val="center"/>
          <w:ins w:id="302" w:author="kei" w:date="2012-10-11T10:41:00Z"/>
          <w:trPrChange w:id="303" w:author="kei" w:date="2012-10-11T10:41:00Z">
            <w:trPr>
              <w:trHeight w:val="255"/>
            </w:trPr>
          </w:trPrChange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04" w:author="kei" w:date="2012-10-11T10:41:00Z">
              <w:tcPr>
                <w:tcW w:w="130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05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0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ins w:id="307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 xml:space="preserve">　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08" w:author="kei" w:date="2012-10-11T10:41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9" w:author="kei" w:date="2012-10-11T10:41:00Z"/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pPrChange w:id="31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11" w:author="kei" w:date="2012-10-11T10:41:00Z">
              <w:r w:rsidRPr="00694696">
                <w:rPr>
                  <w:rFonts w:ascii="Arial" w:eastAsia="ＭＳ Ｐゴシック" w:hAnsi="Arial" w:cs="Arial"/>
                  <w:color w:val="808080"/>
                  <w:sz w:val="18"/>
                  <w:szCs w:val="18"/>
                  <w:lang w:eastAsia="ja-JP"/>
                </w:rPr>
                <w:t>-0.12%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12" w:author="kei" w:date="2012-10-11T10:41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3" w:author="kei" w:date="2012-10-11T10:41:00Z"/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pPrChange w:id="314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15" w:author="kei" w:date="2012-10-11T10:41:00Z">
              <w:r w:rsidRPr="00694696">
                <w:rPr>
                  <w:rFonts w:ascii="Arial" w:eastAsia="ＭＳ Ｐゴシック" w:hAnsi="Arial" w:cs="Arial"/>
                  <w:color w:val="808080"/>
                  <w:sz w:val="18"/>
                  <w:szCs w:val="18"/>
                  <w:lang w:eastAsia="ja-JP"/>
                </w:rPr>
                <w:t>-0.14%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16" w:author="kei" w:date="2012-10-11T10:41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7" w:author="kei" w:date="2012-10-11T10:41:00Z"/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pPrChange w:id="318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19" w:author="kei" w:date="2012-10-11T10:41:00Z">
              <w:r w:rsidRPr="00694696">
                <w:rPr>
                  <w:rFonts w:ascii="Arial" w:eastAsia="ＭＳ Ｐゴシック" w:hAnsi="Arial" w:cs="Arial"/>
                  <w:color w:val="808080"/>
                  <w:sz w:val="18"/>
                  <w:szCs w:val="18"/>
                  <w:lang w:eastAsia="ja-JP"/>
                </w:rPr>
                <w:t>-0.15%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20" w:author="kei" w:date="2012-10-11T10:41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1" w:author="kei" w:date="2012-10-11T10:41:00Z"/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pPrChange w:id="322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23" w:author="kei" w:date="2012-10-11T10:41:00Z">
              <w:r w:rsidRPr="00694696">
                <w:rPr>
                  <w:rFonts w:ascii="Arial" w:eastAsia="ＭＳ Ｐゴシック" w:hAnsi="Arial" w:cs="Arial"/>
                  <w:color w:val="808080"/>
                  <w:sz w:val="18"/>
                  <w:szCs w:val="18"/>
                  <w:lang w:eastAsia="ja-JP"/>
                </w:rPr>
                <w:t>-0.17%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24" w:author="kei" w:date="2012-10-11T10:41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5" w:author="kei" w:date="2012-10-11T10:41:00Z"/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pPrChange w:id="32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27" w:author="kei" w:date="2012-10-11T10:41:00Z">
              <w:r w:rsidRPr="00694696">
                <w:rPr>
                  <w:rFonts w:ascii="Arial" w:eastAsia="ＭＳ Ｐゴシック" w:hAnsi="Arial" w:cs="Arial"/>
                  <w:color w:val="808080"/>
                  <w:sz w:val="18"/>
                  <w:szCs w:val="18"/>
                  <w:lang w:eastAsia="ja-JP"/>
                </w:rPr>
                <w:t>-0.17%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28" w:author="kei" w:date="2012-10-11T10:41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9" w:author="kei" w:date="2012-10-11T10:41:00Z"/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pPrChange w:id="33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31" w:author="kei" w:date="2012-10-11T10:41:00Z">
              <w:r w:rsidRPr="00694696">
                <w:rPr>
                  <w:rFonts w:ascii="Arial" w:eastAsia="ＭＳ Ｐゴシック" w:hAnsi="Arial" w:cs="Arial"/>
                  <w:color w:val="808080"/>
                  <w:sz w:val="18"/>
                  <w:szCs w:val="18"/>
                  <w:lang w:eastAsia="ja-JP"/>
                </w:rPr>
                <w:t>-0.20%</w:t>
              </w:r>
            </w:ins>
          </w:p>
        </w:tc>
      </w:tr>
      <w:tr w:rsidR="00694696" w:rsidRPr="00694696" w:rsidTr="00694696">
        <w:trPr>
          <w:trHeight w:val="255"/>
          <w:jc w:val="center"/>
          <w:ins w:id="332" w:author="kei" w:date="2012-10-11T10:41:00Z"/>
          <w:trPrChange w:id="333" w:author="kei" w:date="2012-10-11T10:41:00Z">
            <w:trPr>
              <w:trHeight w:val="255"/>
            </w:trPr>
          </w:trPrChange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34" w:author="kei" w:date="2012-10-11T10:41:00Z">
              <w:tcPr>
                <w:tcW w:w="130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35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3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ins w:id="337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Class F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38" w:author="kei" w:date="2012-10-11T10:41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9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4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41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0.17%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42" w:author="kei" w:date="2012-10-11T10:41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3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44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45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0.12%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46" w:author="kei" w:date="2012-10-11T10:41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7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48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49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0.09%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50" w:author="kei" w:date="2012-10-11T10:41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1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52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53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0.16%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54" w:author="kei" w:date="2012-10-11T10:41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5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5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57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0.03%</w:t>
              </w:r>
            </w:ins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58" w:author="kei" w:date="2012-10-11T10:41:00Z">
              <w:tcPr>
                <w:tcW w:w="106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9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6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61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0.00%</w:t>
              </w:r>
            </w:ins>
          </w:p>
        </w:tc>
      </w:tr>
      <w:tr w:rsidR="00694696" w:rsidRPr="00694696" w:rsidTr="00694696">
        <w:trPr>
          <w:trHeight w:val="240"/>
          <w:jc w:val="center"/>
          <w:ins w:id="362" w:author="kei" w:date="2012-10-11T10:41:00Z"/>
          <w:trPrChange w:id="363" w:author="kei" w:date="2012-10-11T10:41:00Z">
            <w:trPr>
              <w:trHeight w:val="240"/>
            </w:trPr>
          </w:trPrChange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64" w:author="kei" w:date="2012-10-11T10:41:00Z">
              <w:tcPr>
                <w:tcW w:w="1300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65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66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textAlignment w:val="auto"/>
                </w:pPr>
              </w:pPrChange>
            </w:pPr>
            <w:ins w:id="367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Enc Time[%]</w:t>
              </w:r>
            </w:ins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368" w:author="kei" w:date="2012-10-11T10:41:00Z">
              <w:tcPr>
                <w:tcW w:w="3180" w:type="dxa"/>
                <w:gridSpan w:val="3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9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70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71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101.8%</w:t>
              </w:r>
            </w:ins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372" w:author="kei" w:date="2012-10-11T10:41:00Z">
              <w:tcPr>
                <w:tcW w:w="3180" w:type="dxa"/>
                <w:gridSpan w:val="3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3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pPrChange w:id="374" w:author="kei" w:date="2012-10-11T10:43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375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101.7%</w:t>
              </w:r>
            </w:ins>
          </w:p>
        </w:tc>
      </w:tr>
      <w:tr w:rsidR="00694696" w:rsidRPr="00694696" w:rsidTr="00694696">
        <w:trPr>
          <w:trHeight w:val="255"/>
          <w:jc w:val="center"/>
          <w:ins w:id="376" w:author="kei" w:date="2012-10-11T10:41:00Z"/>
          <w:trPrChange w:id="377" w:author="kei" w:date="2012-10-11T10:41:00Z">
            <w:trPr>
              <w:trHeight w:val="255"/>
            </w:trPr>
          </w:trPrChange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78" w:author="kei" w:date="2012-10-11T10:41:00Z">
              <w:tcPr>
                <w:tcW w:w="130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79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80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Dec Time[%]</w:t>
              </w:r>
            </w:ins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381" w:author="kei" w:date="2012-10-11T10:41:00Z">
              <w:tcPr>
                <w:tcW w:w="318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2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83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101.3%</w:t>
              </w:r>
            </w:ins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384" w:author="kei" w:date="2012-10-11T10:41:00Z">
              <w:tcPr>
                <w:tcW w:w="318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694696" w:rsidRPr="00694696" w:rsidRDefault="00694696" w:rsidP="006946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5" w:author="kei" w:date="2012-10-11T10:4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86" w:author="kei" w:date="2012-10-11T10:41:00Z">
              <w:r w:rsidRPr="00694696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101.3%</w:t>
              </w:r>
            </w:ins>
          </w:p>
        </w:tc>
      </w:tr>
    </w:tbl>
    <w:p w:rsidR="009C7285" w:rsidRPr="005B217D" w:rsidRDefault="009C7285" w:rsidP="009C7285">
      <w:pPr>
        <w:pStyle w:val="1"/>
        <w:rPr>
          <w:lang w:val="en-CA"/>
        </w:rPr>
      </w:pPr>
      <w:r>
        <w:rPr>
          <w:rFonts w:hint="eastAsia"/>
          <w:lang w:val="en-CA" w:eastAsia="ja-JP"/>
        </w:rPr>
        <w:t>Conclusions</w:t>
      </w:r>
    </w:p>
    <w:p w:rsidR="009C7285" w:rsidRPr="005B217D" w:rsidRDefault="009C7285" w:rsidP="009C7285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We have verifie</w:t>
      </w:r>
      <w:r w:rsidR="009F574C">
        <w:rPr>
          <w:rFonts w:hint="eastAsia"/>
          <w:szCs w:val="22"/>
          <w:lang w:val="en-CA" w:eastAsia="ja-JP"/>
        </w:rPr>
        <w:t>d results reported in JCTVC-K015</w:t>
      </w:r>
      <w:r>
        <w:rPr>
          <w:rFonts w:hint="eastAsia"/>
          <w:szCs w:val="22"/>
          <w:lang w:val="en-CA" w:eastAsia="ja-JP"/>
        </w:rPr>
        <w:t>5. The results of the cross-check matched with NTT</w:t>
      </w:r>
      <w:r>
        <w:rPr>
          <w:szCs w:val="22"/>
          <w:lang w:val="en-CA" w:eastAsia="ja-JP"/>
        </w:rPr>
        <w:t>’</w:t>
      </w:r>
      <w:r>
        <w:rPr>
          <w:rFonts w:hint="eastAsia"/>
          <w:szCs w:val="22"/>
          <w:lang w:val="en-CA" w:eastAsia="ja-JP"/>
        </w:rPr>
        <w:t xml:space="preserve">s report. The encoding/decoding time also matched closely to those reported by the proponent. </w:t>
      </w:r>
    </w:p>
    <w:p w:rsidR="005632EA" w:rsidRDefault="005632EA" w:rsidP="005632EA">
      <w:pPr>
        <w:pStyle w:val="1"/>
        <w:ind w:left="432" w:hanging="432"/>
        <w:rPr>
          <w:lang w:eastAsia="ja-JP"/>
        </w:rPr>
      </w:pPr>
      <w:r>
        <w:rPr>
          <w:rFonts w:hint="eastAsia"/>
          <w:lang w:eastAsia="ja-JP"/>
        </w:rPr>
        <w:t>References</w:t>
      </w:r>
    </w:p>
    <w:p w:rsidR="00966D7B" w:rsidRPr="00D67D79" w:rsidRDefault="00773C86" w:rsidP="005632EA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="ＭＳ 明朝"/>
          <w:szCs w:val="22"/>
        </w:rPr>
      </w:pPr>
      <w:r>
        <w:rPr>
          <w:rFonts w:eastAsia="ＭＳ 明朝" w:hint="eastAsia"/>
          <w:szCs w:val="22"/>
          <w:lang w:eastAsia="ja-JP"/>
        </w:rPr>
        <w:t xml:space="preserve">F. Bossen, </w:t>
      </w:r>
      <w:r>
        <w:rPr>
          <w:rFonts w:eastAsia="ＭＳ 明朝"/>
          <w:szCs w:val="22"/>
          <w:lang w:eastAsia="ja-JP"/>
        </w:rPr>
        <w:t>“</w:t>
      </w:r>
      <w:r w:rsidRPr="00773C86">
        <w:rPr>
          <w:rFonts w:eastAsia="ＭＳ 明朝"/>
          <w:szCs w:val="22"/>
          <w:lang w:eastAsia="ja-JP"/>
        </w:rPr>
        <w:t>Common test conditions and software reference configurations</w:t>
      </w:r>
      <w:r>
        <w:rPr>
          <w:rFonts w:eastAsia="ＭＳ 明朝" w:hint="eastAsia"/>
          <w:szCs w:val="22"/>
          <w:lang w:eastAsia="ja-JP"/>
        </w:rPr>
        <w:t>,</w:t>
      </w:r>
      <w:r>
        <w:rPr>
          <w:rFonts w:eastAsia="ＭＳ 明朝"/>
          <w:szCs w:val="22"/>
          <w:lang w:eastAsia="ja-JP"/>
        </w:rPr>
        <w:t>”</w:t>
      </w:r>
      <w:r>
        <w:rPr>
          <w:rFonts w:eastAsia="ＭＳ 明朝" w:hint="eastAsia"/>
          <w:szCs w:val="22"/>
          <w:lang w:eastAsia="ja-JP"/>
        </w:rPr>
        <w:t xml:space="preserve"> JCTVC-J1100, Stockholm, SE, July 2012.</w:t>
      </w:r>
    </w:p>
    <w:sectPr w:rsidR="00966D7B" w:rsidRPr="00D67D79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BEC" w:rsidRDefault="00DA2BEC">
      <w:r>
        <w:separator/>
      </w:r>
    </w:p>
  </w:endnote>
  <w:endnote w:type="continuationSeparator" w:id="0">
    <w:p w:rsidR="00DA2BEC" w:rsidRDefault="00DA2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D7B" w:rsidRDefault="00966D7B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8003F">
      <w:rPr>
        <w:rStyle w:val="a5"/>
      </w:rPr>
      <w:fldChar w:fldCharType="begin"/>
    </w:r>
    <w:r>
      <w:rPr>
        <w:rStyle w:val="a5"/>
      </w:rPr>
      <w:instrText xml:space="preserve"> PAGE </w:instrText>
    </w:r>
    <w:r w:rsidR="0098003F">
      <w:rPr>
        <w:rStyle w:val="a5"/>
      </w:rPr>
      <w:fldChar w:fldCharType="separate"/>
    </w:r>
    <w:r w:rsidR="00694696">
      <w:rPr>
        <w:rStyle w:val="a5"/>
        <w:noProof/>
      </w:rPr>
      <w:t>1</w:t>
    </w:r>
    <w:r w:rsidR="0098003F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98003F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98003F">
      <w:rPr>
        <w:rStyle w:val="a5"/>
      </w:rPr>
      <w:fldChar w:fldCharType="separate"/>
    </w:r>
    <w:r w:rsidR="00694696">
      <w:rPr>
        <w:rStyle w:val="a5"/>
        <w:noProof/>
      </w:rPr>
      <w:t>2012-10-03</w:t>
    </w:r>
    <w:r w:rsidR="0098003F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BEC" w:rsidRDefault="00DA2BEC">
      <w:r>
        <w:separator/>
      </w:r>
    </w:p>
  </w:footnote>
  <w:footnote w:type="continuationSeparator" w:id="0">
    <w:p w:rsidR="00DA2BEC" w:rsidRDefault="00DA2B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C3222"/>
    <w:multiLevelType w:val="singleLevel"/>
    <w:tmpl w:val="8A0467D4"/>
    <w:lvl w:ilvl="0">
      <w:start w:val="1"/>
      <w:numFmt w:val="decimal"/>
      <w:lvlText w:val="[%1]"/>
      <w:lvlJc w:val="left"/>
      <w:pPr>
        <w:ind w:left="400" w:hanging="400"/>
      </w:pPr>
      <w:rPr>
        <w:rFonts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79B219C"/>
    <w:multiLevelType w:val="hybridMultilevel"/>
    <w:tmpl w:val="09986A66"/>
    <w:lvl w:ilvl="0" w:tplc="FFFFFFFF">
      <w:start w:val="1"/>
      <w:numFmt w:val="decimal"/>
      <w:lvlText w:val="[%1] "/>
      <w:lvlJc w:val="left"/>
      <w:pPr>
        <w:ind w:left="420" w:hanging="420"/>
      </w:pPr>
      <w:rPr>
        <w:rFonts w:hint="eastAsia"/>
        <w:b w:val="0"/>
        <w:i w:val="0"/>
        <w:spacing w:val="0"/>
        <w:position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3"/>
  </w:num>
  <w:num w:numId="11">
    <w:abstractNumId w:val="2"/>
  </w:num>
  <w:num w:numId="12">
    <w:abstractNumId w:val="4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76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326CB"/>
    <w:rsid w:val="000458BC"/>
    <w:rsid w:val="00045C41"/>
    <w:rsid w:val="00046C03"/>
    <w:rsid w:val="000547AF"/>
    <w:rsid w:val="0007614F"/>
    <w:rsid w:val="0008372C"/>
    <w:rsid w:val="000B1C6B"/>
    <w:rsid w:val="000B4FF9"/>
    <w:rsid w:val="000C09AC"/>
    <w:rsid w:val="000E00F3"/>
    <w:rsid w:val="000F0438"/>
    <w:rsid w:val="000F158C"/>
    <w:rsid w:val="00102F3D"/>
    <w:rsid w:val="00124E38"/>
    <w:rsid w:val="0012580B"/>
    <w:rsid w:val="00130A12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64A6"/>
    <w:rsid w:val="00227BA7"/>
    <w:rsid w:val="00263398"/>
    <w:rsid w:val="00275BCF"/>
    <w:rsid w:val="00292257"/>
    <w:rsid w:val="002A54E0"/>
    <w:rsid w:val="002B1595"/>
    <w:rsid w:val="002B191D"/>
    <w:rsid w:val="002C5A6B"/>
    <w:rsid w:val="002D0AF6"/>
    <w:rsid w:val="002F164D"/>
    <w:rsid w:val="00306206"/>
    <w:rsid w:val="003068F1"/>
    <w:rsid w:val="00317D85"/>
    <w:rsid w:val="00327C56"/>
    <w:rsid w:val="003315A1"/>
    <w:rsid w:val="003373EC"/>
    <w:rsid w:val="00342FF4"/>
    <w:rsid w:val="00365B33"/>
    <w:rsid w:val="003706CC"/>
    <w:rsid w:val="00377710"/>
    <w:rsid w:val="003A2D8E"/>
    <w:rsid w:val="003B441D"/>
    <w:rsid w:val="003C20E4"/>
    <w:rsid w:val="003D4298"/>
    <w:rsid w:val="003E6F90"/>
    <w:rsid w:val="003F5D0F"/>
    <w:rsid w:val="00414101"/>
    <w:rsid w:val="00414B04"/>
    <w:rsid w:val="00433DDB"/>
    <w:rsid w:val="00437619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4193C"/>
    <w:rsid w:val="00550A66"/>
    <w:rsid w:val="005632EA"/>
    <w:rsid w:val="00567EC7"/>
    <w:rsid w:val="00570013"/>
    <w:rsid w:val="005801A2"/>
    <w:rsid w:val="005952A5"/>
    <w:rsid w:val="005A0B25"/>
    <w:rsid w:val="005A33A1"/>
    <w:rsid w:val="005A540E"/>
    <w:rsid w:val="005B217D"/>
    <w:rsid w:val="005C385F"/>
    <w:rsid w:val="005E1AC6"/>
    <w:rsid w:val="005E5C4A"/>
    <w:rsid w:val="005F6F1B"/>
    <w:rsid w:val="00624B33"/>
    <w:rsid w:val="00625F26"/>
    <w:rsid w:val="00630AA2"/>
    <w:rsid w:val="00646707"/>
    <w:rsid w:val="00647F9A"/>
    <w:rsid w:val="00662E58"/>
    <w:rsid w:val="00664DCF"/>
    <w:rsid w:val="0068227D"/>
    <w:rsid w:val="0068616E"/>
    <w:rsid w:val="006906F1"/>
    <w:rsid w:val="00694696"/>
    <w:rsid w:val="006A1A42"/>
    <w:rsid w:val="006B38FC"/>
    <w:rsid w:val="006C5D39"/>
    <w:rsid w:val="006E2810"/>
    <w:rsid w:val="006E4205"/>
    <w:rsid w:val="006E5417"/>
    <w:rsid w:val="00712F60"/>
    <w:rsid w:val="00720E3B"/>
    <w:rsid w:val="00745F6B"/>
    <w:rsid w:val="0075585E"/>
    <w:rsid w:val="00770571"/>
    <w:rsid w:val="00773C86"/>
    <w:rsid w:val="007768FF"/>
    <w:rsid w:val="007824D3"/>
    <w:rsid w:val="00796EE3"/>
    <w:rsid w:val="007A7D29"/>
    <w:rsid w:val="007B4AB8"/>
    <w:rsid w:val="007F1F8B"/>
    <w:rsid w:val="007F67A1"/>
    <w:rsid w:val="00811C05"/>
    <w:rsid w:val="008206C8"/>
    <w:rsid w:val="00862A01"/>
    <w:rsid w:val="00874A6C"/>
    <w:rsid w:val="00876C65"/>
    <w:rsid w:val="00886007"/>
    <w:rsid w:val="008A4B4C"/>
    <w:rsid w:val="008C239F"/>
    <w:rsid w:val="008E480C"/>
    <w:rsid w:val="00907757"/>
    <w:rsid w:val="009212B0"/>
    <w:rsid w:val="009234A5"/>
    <w:rsid w:val="009336F7"/>
    <w:rsid w:val="00933D0A"/>
    <w:rsid w:val="009374A7"/>
    <w:rsid w:val="00966D7B"/>
    <w:rsid w:val="0098003F"/>
    <w:rsid w:val="0098551D"/>
    <w:rsid w:val="0099518F"/>
    <w:rsid w:val="009A523D"/>
    <w:rsid w:val="009B52D1"/>
    <w:rsid w:val="009C7285"/>
    <w:rsid w:val="009E2526"/>
    <w:rsid w:val="009E46F6"/>
    <w:rsid w:val="009E7BBB"/>
    <w:rsid w:val="009F496B"/>
    <w:rsid w:val="009F574C"/>
    <w:rsid w:val="00A01439"/>
    <w:rsid w:val="00A02E61"/>
    <w:rsid w:val="00A05CFF"/>
    <w:rsid w:val="00A47A34"/>
    <w:rsid w:val="00A56B97"/>
    <w:rsid w:val="00A6093D"/>
    <w:rsid w:val="00A76A6D"/>
    <w:rsid w:val="00A83253"/>
    <w:rsid w:val="00AA6E84"/>
    <w:rsid w:val="00AE341B"/>
    <w:rsid w:val="00B07CA7"/>
    <w:rsid w:val="00B1279A"/>
    <w:rsid w:val="00B5222E"/>
    <w:rsid w:val="00B60155"/>
    <w:rsid w:val="00B61C96"/>
    <w:rsid w:val="00B73A2A"/>
    <w:rsid w:val="00B83883"/>
    <w:rsid w:val="00B94B06"/>
    <w:rsid w:val="00B94C28"/>
    <w:rsid w:val="00BC10BA"/>
    <w:rsid w:val="00BC4C56"/>
    <w:rsid w:val="00BC5AFD"/>
    <w:rsid w:val="00C04EC6"/>
    <w:rsid w:val="00C04F43"/>
    <w:rsid w:val="00C0609D"/>
    <w:rsid w:val="00C115AB"/>
    <w:rsid w:val="00C147B5"/>
    <w:rsid w:val="00C30249"/>
    <w:rsid w:val="00C31DD5"/>
    <w:rsid w:val="00C3723B"/>
    <w:rsid w:val="00C606C9"/>
    <w:rsid w:val="00C719FA"/>
    <w:rsid w:val="00C80288"/>
    <w:rsid w:val="00C84003"/>
    <w:rsid w:val="00C90650"/>
    <w:rsid w:val="00C97D78"/>
    <w:rsid w:val="00CB07C4"/>
    <w:rsid w:val="00CC2AAE"/>
    <w:rsid w:val="00CC5A42"/>
    <w:rsid w:val="00CD0EAB"/>
    <w:rsid w:val="00CF34DB"/>
    <w:rsid w:val="00CF558F"/>
    <w:rsid w:val="00D073E2"/>
    <w:rsid w:val="00D176EB"/>
    <w:rsid w:val="00D222CA"/>
    <w:rsid w:val="00D34B4F"/>
    <w:rsid w:val="00D446EC"/>
    <w:rsid w:val="00D51BF0"/>
    <w:rsid w:val="00D55942"/>
    <w:rsid w:val="00D807BF"/>
    <w:rsid w:val="00D82FCC"/>
    <w:rsid w:val="00DA2A56"/>
    <w:rsid w:val="00DA2BEC"/>
    <w:rsid w:val="00DA7887"/>
    <w:rsid w:val="00DB2C26"/>
    <w:rsid w:val="00DE6B43"/>
    <w:rsid w:val="00E11923"/>
    <w:rsid w:val="00E25C1E"/>
    <w:rsid w:val="00E262D4"/>
    <w:rsid w:val="00E36250"/>
    <w:rsid w:val="00E52520"/>
    <w:rsid w:val="00E54511"/>
    <w:rsid w:val="00E61DAC"/>
    <w:rsid w:val="00E72B80"/>
    <w:rsid w:val="00E75FE3"/>
    <w:rsid w:val="00E86C4C"/>
    <w:rsid w:val="00E97473"/>
    <w:rsid w:val="00EA082D"/>
    <w:rsid w:val="00EB7AB1"/>
    <w:rsid w:val="00EC079D"/>
    <w:rsid w:val="00EF48CC"/>
    <w:rsid w:val="00F326C4"/>
    <w:rsid w:val="00F73032"/>
    <w:rsid w:val="00F74830"/>
    <w:rsid w:val="00F848FC"/>
    <w:rsid w:val="00F9282A"/>
    <w:rsid w:val="00F96BAD"/>
    <w:rsid w:val="00FB0E84"/>
    <w:rsid w:val="00FB7C2A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26C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F326C4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F326C4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aliases w:val="Heading 4 Char1 (文字),Heading 4 Char Char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b">
    <w:name w:val="Placeholder Text"/>
    <w:basedOn w:val="a0"/>
    <w:uiPriority w:val="99"/>
    <w:semiHidden/>
    <w:rsid w:val="003B441D"/>
    <w:rPr>
      <w:color w:val="808080"/>
    </w:rPr>
  </w:style>
  <w:style w:type="paragraph" w:styleId="ac">
    <w:name w:val="List Paragraph"/>
    <w:basedOn w:val="a"/>
    <w:uiPriority w:val="34"/>
    <w:qFormat/>
    <w:rsid w:val="00966D7B"/>
    <w:pPr>
      <w:ind w:leftChars="400" w:left="840"/>
    </w:pPr>
  </w:style>
  <w:style w:type="paragraph" w:styleId="ad">
    <w:name w:val="caption"/>
    <w:basedOn w:val="a"/>
    <w:next w:val="a"/>
    <w:unhideWhenUsed/>
    <w:qFormat/>
    <w:rsid w:val="000326CB"/>
    <w:rPr>
      <w:b/>
      <w:b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916F5-EDDD-43E5-BD7F-F1F5B73E8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KDDI Corp.</dc:creator>
  <cp:keywords>JCT-VC, MPEG, VCEG</cp:keywords>
  <cp:lastModifiedBy>kei</cp:lastModifiedBy>
  <cp:revision>22</cp:revision>
  <cp:lastPrinted>1601-01-01T00:00:00Z</cp:lastPrinted>
  <dcterms:created xsi:type="dcterms:W3CDTF">2012-09-27T05:44:00Z</dcterms:created>
  <dcterms:modified xsi:type="dcterms:W3CDTF">2012-10-11T01:43:00Z</dcterms:modified>
</cp:coreProperties>
</file>