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A71286" w:rsidP="00C97D78">
            <w:pPr>
              <w:tabs>
                <w:tab w:val="left" w:pos="7200"/>
              </w:tabs>
              <w:spacing w:before="0"/>
              <w:rPr>
                <w:b/>
                <w:szCs w:val="22"/>
                <w:lang w:val="en-CA"/>
              </w:rPr>
            </w:pPr>
            <w:r w:rsidRPr="00A71286">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A71286">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251658752">
                  <v:imagedata r:id="rId9" o:title=""/>
                </v:shape>
              </w:pict>
            </w:r>
            <w:r w:rsidRPr="00A71286">
              <w:rPr>
                <w:b/>
                <w:szCs w:val="22"/>
                <w:lang w:val="en-CA"/>
              </w:rPr>
              <w:pict>
                <v:shape id="_x0000_s1050" type="#_x0000_t75" style="position:absolute;margin-left:21.15pt;margin-top:-25.1pt;width:23.2pt;height:21.05pt;z-index:251657728">
                  <v:imagedata r:id="rId10"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811C05">
            <w:pPr>
              <w:tabs>
                <w:tab w:val="left" w:pos="7200"/>
              </w:tabs>
              <w:spacing w:before="0"/>
              <w:rPr>
                <w:b/>
                <w:szCs w:val="22"/>
                <w:lang w:val="en-CA"/>
              </w:rPr>
            </w:pPr>
            <w:r>
              <w:rPr>
                <w:szCs w:val="22"/>
                <w:lang w:val="en-CA"/>
              </w:rPr>
              <w:t>1</w:t>
            </w:r>
            <w:r w:rsidR="00811C05">
              <w:rPr>
                <w:szCs w:val="22"/>
                <w:lang w:val="en-CA"/>
              </w:rPr>
              <w:t>1</w:t>
            </w:r>
            <w:r w:rsidR="00630AA2" w:rsidRPr="005B217D">
              <w:rPr>
                <w:szCs w:val="22"/>
                <w:lang w:val="en-CA"/>
              </w:rPr>
              <w:t>th</w:t>
            </w:r>
            <w:r w:rsidR="00E61DAC" w:rsidRPr="005B217D">
              <w:rPr>
                <w:szCs w:val="22"/>
                <w:lang w:val="en-CA"/>
              </w:rPr>
              <w:t xml:space="preserve"> Meeting: </w:t>
            </w:r>
            <w:r w:rsidR="00811C05">
              <w:rPr>
                <w:szCs w:val="22"/>
                <w:lang w:val="en-CA"/>
              </w:rPr>
              <w:t>Shanghai</w:t>
            </w:r>
            <w:r w:rsidR="005E1AC6" w:rsidRPr="005E1AC6">
              <w:rPr>
                <w:szCs w:val="22"/>
                <w:lang w:val="en-CA"/>
              </w:rPr>
              <w:t xml:space="preserve">, </w:t>
            </w:r>
            <w:r w:rsidR="00811C05">
              <w:rPr>
                <w:szCs w:val="22"/>
                <w:lang w:val="en-CA"/>
              </w:rPr>
              <w:t>CN</w:t>
            </w:r>
            <w:r w:rsidR="005E1AC6" w:rsidRPr="005E1AC6">
              <w:rPr>
                <w:szCs w:val="22"/>
                <w:lang w:val="en-CA"/>
              </w:rPr>
              <w:t xml:space="preserve">, </w:t>
            </w:r>
            <w:r>
              <w:rPr>
                <w:szCs w:val="22"/>
                <w:lang w:val="en-CA"/>
              </w:rPr>
              <w:t>1</w:t>
            </w:r>
            <w:r w:rsidR="00811C05">
              <w:rPr>
                <w:szCs w:val="22"/>
                <w:lang w:val="en-CA"/>
              </w:rPr>
              <w:t>0</w:t>
            </w:r>
            <w:r w:rsidR="005E1AC6" w:rsidRPr="005E1AC6">
              <w:rPr>
                <w:szCs w:val="22"/>
                <w:lang w:val="en-CA"/>
              </w:rPr>
              <w:t>–</w:t>
            </w:r>
            <w:r w:rsidR="00811C05">
              <w:rPr>
                <w:szCs w:val="22"/>
                <w:lang w:val="en-CA"/>
              </w:rPr>
              <w:t>19</w:t>
            </w:r>
            <w:r w:rsidR="005E1AC6" w:rsidRPr="005E1AC6">
              <w:rPr>
                <w:szCs w:val="22"/>
                <w:lang w:val="en-CA"/>
              </w:rPr>
              <w:t xml:space="preserve"> </w:t>
            </w:r>
            <w:r w:rsidR="00811C05">
              <w:rPr>
                <w:szCs w:val="22"/>
                <w:lang w:val="en-CA"/>
              </w:rPr>
              <w:t>Oct.</w:t>
            </w:r>
            <w:r w:rsidR="005E1AC6" w:rsidRPr="005E1AC6">
              <w:rPr>
                <w:szCs w:val="22"/>
                <w:lang w:val="en-CA"/>
              </w:rPr>
              <w:t xml:space="preserve"> 2012</w:t>
            </w:r>
          </w:p>
        </w:tc>
        <w:tc>
          <w:tcPr>
            <w:tcW w:w="3168" w:type="dxa"/>
          </w:tcPr>
          <w:p w:rsidR="008A4B4C" w:rsidRPr="005B217D" w:rsidRDefault="00E61DAC" w:rsidP="00FB3A9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11C05">
              <w:rPr>
                <w:lang w:val="en-CA"/>
              </w:rPr>
              <w:t>K</w:t>
            </w:r>
            <w:r w:rsidR="00EC33BB">
              <w:rPr>
                <w:lang w:val="en-CA"/>
              </w:rPr>
              <w:t>0250</w:t>
            </w:r>
            <w:r w:rsidR="00E543C4">
              <w:rPr>
                <w:lang w:val="en-CA"/>
              </w:rPr>
              <w:t>r</w:t>
            </w:r>
            <w:del w:id="0" w:author="Dzung Hoang" w:date="2012-10-10T18:09:00Z">
              <w:r w:rsidR="00E543C4" w:rsidDel="00FB3A96">
                <w:rPr>
                  <w:lang w:val="en-CA"/>
                </w:rPr>
                <w:delText>1</w:delText>
              </w:r>
            </w:del>
            <w:ins w:id="1" w:author="Dzung Hoang" w:date="2012-10-10T18:09:00Z">
              <w:r w:rsidR="00FB3A96">
                <w:rPr>
                  <w:lang w:val="en-CA"/>
                </w:rPr>
                <w:t>2</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92A76" w:rsidP="00092A76">
            <w:pPr>
              <w:spacing w:before="60" w:after="60"/>
              <w:rPr>
                <w:b/>
                <w:szCs w:val="22"/>
                <w:lang w:val="en-CA"/>
              </w:rPr>
            </w:pPr>
            <w:r>
              <w:rPr>
                <w:b/>
                <w:szCs w:val="22"/>
                <w:lang w:val="en-CA"/>
              </w:rPr>
              <w:t>Coding interlaced video using sequence-adaptive field-frame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092A76">
            <w:pPr>
              <w:spacing w:before="60" w:after="60"/>
              <w:rPr>
                <w:szCs w:val="22"/>
                <w:lang w:val="en-CA"/>
              </w:rPr>
            </w:pPr>
            <w:r w:rsidRPr="005B217D">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092A76">
            <w:pPr>
              <w:spacing w:before="60" w:after="60"/>
              <w:rPr>
                <w:szCs w:val="22"/>
                <w:lang w:val="en-CA"/>
              </w:rPr>
            </w:pPr>
            <w:r w:rsidRPr="005B217D">
              <w:rPr>
                <w:szCs w:val="22"/>
                <w:lang w:val="en-CA"/>
              </w:rPr>
              <w:t>Information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092A76" w:rsidP="00092A76">
            <w:pPr>
              <w:spacing w:before="60" w:after="60"/>
              <w:rPr>
                <w:szCs w:val="22"/>
                <w:lang w:val="en-CA"/>
              </w:rPr>
            </w:pPr>
            <w:r>
              <w:rPr>
                <w:szCs w:val="22"/>
                <w:lang w:val="en-CA"/>
              </w:rPr>
              <w:t>Dzung Hoang and Jun Xin</w:t>
            </w:r>
            <w:r w:rsidR="00E61DAC" w:rsidRPr="005B217D">
              <w:rPr>
                <w:szCs w:val="22"/>
                <w:lang w:val="en-CA"/>
              </w:rPr>
              <w:br/>
            </w:r>
            <w:r>
              <w:rPr>
                <w:szCs w:val="22"/>
                <w:lang w:val="en-CA"/>
              </w:rPr>
              <w:t>3960 Freedom Circle, Suite 100</w:t>
            </w:r>
            <w:r w:rsidR="00E61DAC" w:rsidRPr="005B217D">
              <w:rPr>
                <w:szCs w:val="22"/>
                <w:lang w:val="en-CA"/>
              </w:rPr>
              <w:br/>
            </w:r>
            <w:r>
              <w:rPr>
                <w:szCs w:val="22"/>
                <w:lang w:val="en-CA"/>
              </w:rPr>
              <w:t>Santa Clara, CA 95054</w:t>
            </w:r>
            <w:r w:rsidR="00E61DAC" w:rsidRPr="005B217D">
              <w:rPr>
                <w:szCs w:val="22"/>
                <w:lang w:val="en-CA"/>
              </w:rPr>
              <w:br/>
            </w:r>
            <w:r>
              <w:rPr>
                <w:szCs w:val="22"/>
                <w:lang w:val="en-CA"/>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092A76">
            <w:pPr>
              <w:spacing w:before="60" w:after="60"/>
              <w:rPr>
                <w:szCs w:val="22"/>
                <w:lang w:val="en-CA"/>
              </w:rPr>
            </w:pPr>
            <w:r w:rsidRPr="005B217D">
              <w:rPr>
                <w:szCs w:val="22"/>
                <w:lang w:val="en-CA"/>
              </w:rPr>
              <w:br/>
            </w:r>
            <w:r w:rsidR="00092A76">
              <w:rPr>
                <w:szCs w:val="22"/>
                <w:lang w:val="en-CA"/>
              </w:rPr>
              <w:t>+1 408 350 5052</w:t>
            </w:r>
            <w:r w:rsidRPr="005B217D">
              <w:rPr>
                <w:szCs w:val="22"/>
                <w:lang w:val="en-CA"/>
              </w:rPr>
              <w:br/>
            </w:r>
            <w:hyperlink r:id="rId11" w:history="1">
              <w:r w:rsidR="00092A76" w:rsidRPr="00C03806">
                <w:rPr>
                  <w:rStyle w:val="Hyperlink"/>
                  <w:szCs w:val="22"/>
                  <w:lang w:val="en-CA"/>
                </w:rPr>
                <w:t>dzung.hoang@zenverge.com</w:t>
              </w:r>
            </w:hyperlink>
            <w:r w:rsidR="00092A76">
              <w:rPr>
                <w:szCs w:val="22"/>
                <w:lang w:val="en-CA"/>
              </w:rPr>
              <w:br/>
            </w:r>
            <w:hyperlink r:id="rId12" w:history="1">
              <w:r w:rsidR="00092A76" w:rsidRPr="00C03806">
                <w:rPr>
                  <w:rStyle w:val="Hyperlink"/>
                  <w:szCs w:val="22"/>
                  <w:lang w:val="en-CA"/>
                </w:rPr>
                <w:t>jun.xin@zenverge.com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092A76">
            <w:pPr>
              <w:spacing w:before="60" w:after="60"/>
              <w:rPr>
                <w:szCs w:val="22"/>
                <w:lang w:val="en-CA"/>
              </w:rPr>
            </w:pPr>
            <w:proofErr w:type="spellStart"/>
            <w:r>
              <w:rPr>
                <w:szCs w:val="22"/>
                <w:lang w:val="en-CA"/>
              </w:rPr>
              <w:t>Zenverge</w:t>
            </w:r>
            <w:proofErr w:type="spellEnd"/>
            <w:r>
              <w:rPr>
                <w:szCs w:val="22"/>
                <w:lang w:val="en-CA"/>
              </w:rPr>
              <w:t>,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C5F1C" w:rsidRPr="005B217D" w:rsidRDefault="00092A76" w:rsidP="009234A5">
      <w:pPr>
        <w:jc w:val="both"/>
        <w:rPr>
          <w:szCs w:val="22"/>
          <w:lang w:val="en-CA"/>
        </w:rPr>
      </w:pPr>
      <w:r>
        <w:rPr>
          <w:lang w:val="en-CA"/>
        </w:rPr>
        <w:t>This document presents results from encoding 1920x1080i interlaced video using a customized version of HM-8.0-dev using a sequence-adaptive field-frame (SAFF) scheme. With SAFF, the input video is divided into GOP-sized sequences and encoded both in field mode and frame mode. The GOP size is 64 in field mode and 32 in frame mode.</w:t>
      </w:r>
      <w:r w:rsidR="007D7319">
        <w:rPr>
          <w:lang w:val="en-CA"/>
        </w:rPr>
        <w:t xml:space="preserve"> In a post-processing step, the BD-rate is computed for each GOP comparing frame mode versus field mode. The mode that shows a BD-rate gain is chosen for each GOP. A </w:t>
      </w:r>
      <w:proofErr w:type="spellStart"/>
      <w:r w:rsidR="007D7319">
        <w:rPr>
          <w:lang w:val="en-CA"/>
        </w:rPr>
        <w:t>bitstream</w:t>
      </w:r>
      <w:proofErr w:type="spellEnd"/>
      <w:r w:rsidR="007D7319">
        <w:rPr>
          <w:lang w:val="en-CA"/>
        </w:rPr>
        <w:t>-level BD-rate is then computed using the chosen modes. The HM SAFF encodings are compared to running JM 18.4 with HM-like settings in MBAFF mode.</w:t>
      </w:r>
      <w:r w:rsidR="007C5F1C">
        <w:rPr>
          <w:lang w:val="en-CA"/>
        </w:rPr>
        <w:t xml:space="preserve"> Experimental results suggest that coding efficiency </w:t>
      </w:r>
      <w:r w:rsidR="007C5F1C">
        <w:rPr>
          <w:szCs w:val="22"/>
          <w:lang w:val="en-CA"/>
        </w:rPr>
        <w:t>gains of HEVC-SAFF over AVC-MBAFF is content</w:t>
      </w:r>
      <w:r w:rsidR="00CE3E6A">
        <w:rPr>
          <w:szCs w:val="22"/>
          <w:lang w:val="en-CA"/>
        </w:rPr>
        <w:t>-</w:t>
      </w:r>
      <w:r w:rsidR="007C5F1C">
        <w:rPr>
          <w:szCs w:val="22"/>
          <w:lang w:val="en-CA"/>
        </w:rPr>
        <w:t>dependent</w:t>
      </w:r>
      <w:r w:rsidR="00A627FA">
        <w:rPr>
          <w:szCs w:val="22"/>
          <w:lang w:val="en-CA"/>
        </w:rPr>
        <w:t>, with t</w:t>
      </w:r>
      <w:r w:rsidR="007C5F1C">
        <w:rPr>
          <w:szCs w:val="22"/>
          <w:lang w:val="en-CA"/>
        </w:rPr>
        <w:t xml:space="preserve">he </w:t>
      </w:r>
      <w:proofErr w:type="spellStart"/>
      <w:r w:rsidR="007C5F1C">
        <w:rPr>
          <w:szCs w:val="22"/>
          <w:lang w:val="en-CA"/>
        </w:rPr>
        <w:t>luma</w:t>
      </w:r>
      <w:proofErr w:type="spellEnd"/>
      <w:r w:rsidR="007C5F1C">
        <w:rPr>
          <w:szCs w:val="22"/>
          <w:lang w:val="en-CA"/>
        </w:rPr>
        <w:t xml:space="preserve"> </w:t>
      </w:r>
      <w:r w:rsidR="00A627FA">
        <w:rPr>
          <w:szCs w:val="22"/>
          <w:lang w:val="en-CA"/>
        </w:rPr>
        <w:t>BD-rate gain ranging</w:t>
      </w:r>
      <w:r w:rsidR="007C5F1C">
        <w:rPr>
          <w:szCs w:val="22"/>
          <w:lang w:val="en-CA"/>
        </w:rPr>
        <w:t xml:space="preserve"> from 16.4% to 42.5%.</w:t>
      </w:r>
    </w:p>
    <w:p w:rsidR="00745F6B" w:rsidRPr="005B217D" w:rsidRDefault="00745F6B" w:rsidP="00E11923">
      <w:pPr>
        <w:pStyle w:val="Heading1"/>
        <w:rPr>
          <w:lang w:val="en-CA"/>
        </w:rPr>
      </w:pPr>
      <w:r w:rsidRPr="005B217D">
        <w:rPr>
          <w:lang w:val="en-CA"/>
        </w:rPr>
        <w:t>Intr</w:t>
      </w:r>
      <w:r w:rsidR="005B3423">
        <w:rPr>
          <w:lang w:val="en-CA"/>
        </w:rPr>
        <w:t>oduction</w:t>
      </w:r>
    </w:p>
    <w:p w:rsidR="005B3423" w:rsidRDefault="00206AA2" w:rsidP="009234A5">
      <w:pPr>
        <w:jc w:val="both"/>
        <w:rPr>
          <w:szCs w:val="22"/>
          <w:lang w:val="en-CA"/>
        </w:rPr>
      </w:pPr>
      <w:r>
        <w:rPr>
          <w:szCs w:val="22"/>
          <w:lang w:val="en-CA"/>
        </w:rPr>
        <w:t>At the 10</w:t>
      </w:r>
      <w:r w:rsidRPr="00206AA2">
        <w:rPr>
          <w:szCs w:val="22"/>
          <w:vertAlign w:val="superscript"/>
          <w:lang w:val="en-CA"/>
        </w:rPr>
        <w:t>th</w:t>
      </w:r>
      <w:r>
        <w:rPr>
          <w:szCs w:val="22"/>
          <w:lang w:val="en-CA"/>
        </w:rPr>
        <w:t xml:space="preserve"> meeting of the JCT-VC in Stockholm, Sweden, it was reported in </w:t>
      </w:r>
      <w:r w:rsidR="00A71286">
        <w:rPr>
          <w:szCs w:val="22"/>
          <w:lang w:val="en-CA"/>
        </w:rPr>
        <w:fldChar w:fldCharType="begin"/>
      </w:r>
      <w:r>
        <w:rPr>
          <w:szCs w:val="22"/>
          <w:lang w:val="en-CA"/>
        </w:rPr>
        <w:instrText xml:space="preserve"> REF _Ref336805723 \r \h </w:instrText>
      </w:r>
      <w:r w:rsidR="00A71286">
        <w:rPr>
          <w:szCs w:val="22"/>
          <w:lang w:val="en-CA"/>
        </w:rPr>
      </w:r>
      <w:r w:rsidR="00A71286">
        <w:rPr>
          <w:szCs w:val="22"/>
          <w:lang w:val="en-CA"/>
        </w:rPr>
        <w:fldChar w:fldCharType="separate"/>
      </w:r>
      <w:r w:rsidR="00CA3441">
        <w:rPr>
          <w:szCs w:val="22"/>
          <w:lang w:val="en-CA"/>
        </w:rPr>
        <w:t>[1]</w:t>
      </w:r>
      <w:r w:rsidR="00A71286">
        <w:rPr>
          <w:szCs w:val="22"/>
          <w:lang w:val="en-CA"/>
        </w:rPr>
        <w:fldChar w:fldCharType="end"/>
      </w:r>
      <w:r>
        <w:rPr>
          <w:szCs w:val="22"/>
          <w:lang w:val="en-CA"/>
        </w:rPr>
        <w:t xml:space="preserve"> that </w:t>
      </w:r>
      <w:r w:rsidR="005B3423">
        <w:rPr>
          <w:szCs w:val="22"/>
          <w:lang w:val="en-CA"/>
        </w:rPr>
        <w:t xml:space="preserve">the performance of HEVC for interlaced video is worse than AVC for certain video test clips when the video was encoded as fields using HM. For certain other video test clips, the performance of HEVC </w:t>
      </w:r>
      <w:r w:rsidR="00444F41">
        <w:rPr>
          <w:szCs w:val="22"/>
          <w:lang w:val="en-CA"/>
        </w:rPr>
        <w:t xml:space="preserve">was reported to be </w:t>
      </w:r>
      <w:r w:rsidR="005B3423">
        <w:rPr>
          <w:szCs w:val="22"/>
          <w:lang w:val="en-CA"/>
        </w:rPr>
        <w:t xml:space="preserve">worse than AVC when the video was encoded as frames. At the meeting, it was </w:t>
      </w:r>
      <w:r w:rsidR="00444F41">
        <w:rPr>
          <w:szCs w:val="22"/>
          <w:lang w:val="en-CA"/>
        </w:rPr>
        <w:t xml:space="preserve">remarked </w:t>
      </w:r>
      <w:r w:rsidR="005B3423">
        <w:rPr>
          <w:szCs w:val="22"/>
          <w:lang w:val="en-CA"/>
        </w:rPr>
        <w:t>that GOP-by-GOP selection of field versus frame coding is supported by HEVC</w:t>
      </w:r>
      <w:r w:rsidR="00444F41">
        <w:rPr>
          <w:szCs w:val="22"/>
          <w:lang w:val="en-CA"/>
        </w:rPr>
        <w:t>,</w:t>
      </w:r>
      <w:r w:rsidR="005B3423">
        <w:rPr>
          <w:szCs w:val="22"/>
          <w:lang w:val="en-CA"/>
        </w:rPr>
        <w:t xml:space="preserve"> if each GOP is coded as a sequence</w:t>
      </w:r>
      <w:r w:rsidR="00444F41">
        <w:rPr>
          <w:szCs w:val="22"/>
          <w:lang w:val="en-CA"/>
        </w:rPr>
        <w:t>, and that this would give better results than using a single coding mode</w:t>
      </w:r>
      <w:r w:rsidR="005B3423">
        <w:rPr>
          <w:szCs w:val="22"/>
          <w:lang w:val="en-CA"/>
        </w:rPr>
        <w:t>.</w:t>
      </w:r>
    </w:p>
    <w:p w:rsidR="005B3423" w:rsidRDefault="005B3423" w:rsidP="009234A5">
      <w:pPr>
        <w:jc w:val="both"/>
        <w:rPr>
          <w:szCs w:val="22"/>
          <w:lang w:val="en-CA"/>
        </w:rPr>
      </w:pPr>
      <w:r>
        <w:rPr>
          <w:szCs w:val="22"/>
          <w:lang w:val="en-CA"/>
        </w:rPr>
        <w:t xml:space="preserve">In this document, we describe a sequence-adaptive field-frame (SAFF) scheme whereby </w:t>
      </w:r>
      <w:r>
        <w:rPr>
          <w:lang w:val="en-CA"/>
        </w:rPr>
        <w:t xml:space="preserve">the input video is divided into GOP-sized sequences and encoded </w:t>
      </w:r>
      <w:r w:rsidR="00864FCC">
        <w:rPr>
          <w:lang w:val="en-CA"/>
        </w:rPr>
        <w:t xml:space="preserve">in </w:t>
      </w:r>
      <w:r>
        <w:rPr>
          <w:lang w:val="en-CA"/>
        </w:rPr>
        <w:t xml:space="preserve">both field mode and frame mode. In a post-processing step, the BD-rate is computed for each GOP comparing frame mode versus field mode. The mode that shows a BD-rate gain is chosen for each GOP. A </w:t>
      </w:r>
      <w:proofErr w:type="spellStart"/>
      <w:r>
        <w:rPr>
          <w:lang w:val="en-CA"/>
        </w:rPr>
        <w:t>bitstream</w:t>
      </w:r>
      <w:proofErr w:type="spellEnd"/>
      <w:r>
        <w:rPr>
          <w:lang w:val="en-CA"/>
        </w:rPr>
        <w:t>-level BD-rate is then computed using the chosen modes. The HM SAFF encodings are compared to running JM 18.4 with HM-like settings in MBAFF mode.</w:t>
      </w:r>
    </w:p>
    <w:p w:rsidR="005B3423" w:rsidRDefault="00864FCC" w:rsidP="00864FCC">
      <w:pPr>
        <w:pStyle w:val="Heading1"/>
        <w:rPr>
          <w:lang w:val="en-CA"/>
        </w:rPr>
      </w:pPr>
      <w:r>
        <w:rPr>
          <w:lang w:val="en-CA"/>
        </w:rPr>
        <w:t>Experimental Setup</w:t>
      </w:r>
    </w:p>
    <w:p w:rsidR="00AF436B" w:rsidRDefault="00AF436B" w:rsidP="00444F41">
      <w:pPr>
        <w:pStyle w:val="Heading2"/>
        <w:rPr>
          <w:lang w:val="en-CA"/>
        </w:rPr>
      </w:pPr>
      <w:r>
        <w:rPr>
          <w:lang w:val="en-CA"/>
        </w:rPr>
        <w:t>HEVC Sequence-Adaptive Field-Frame</w:t>
      </w:r>
    </w:p>
    <w:p w:rsidR="001F2594" w:rsidRDefault="00864FCC" w:rsidP="009234A5">
      <w:pPr>
        <w:jc w:val="both"/>
        <w:rPr>
          <w:szCs w:val="22"/>
          <w:lang w:val="en-CA"/>
        </w:rPr>
      </w:pPr>
      <w:r>
        <w:rPr>
          <w:szCs w:val="22"/>
          <w:lang w:val="en-CA"/>
        </w:rPr>
        <w:t>HM-8.0-dev revision 2764 is used as a starting point with the following enhancements.</w:t>
      </w:r>
    </w:p>
    <w:p w:rsidR="00864FCC" w:rsidRDefault="00864FCC" w:rsidP="00864FCC">
      <w:pPr>
        <w:numPr>
          <w:ilvl w:val="0"/>
          <w:numId w:val="13"/>
        </w:numPr>
        <w:jc w:val="both"/>
        <w:rPr>
          <w:szCs w:val="22"/>
          <w:lang w:val="en-CA"/>
        </w:rPr>
      </w:pPr>
      <w:r>
        <w:rPr>
          <w:szCs w:val="22"/>
          <w:lang w:val="en-CA"/>
        </w:rPr>
        <w:t xml:space="preserve">Added generation of </w:t>
      </w:r>
      <w:proofErr w:type="spellStart"/>
      <w:r>
        <w:rPr>
          <w:szCs w:val="22"/>
          <w:lang w:val="en-CA"/>
        </w:rPr>
        <w:t>field_indication</w:t>
      </w:r>
      <w:proofErr w:type="spellEnd"/>
      <w:r>
        <w:rPr>
          <w:szCs w:val="22"/>
          <w:lang w:val="en-CA"/>
        </w:rPr>
        <w:t xml:space="preserve"> SEI message.</w:t>
      </w:r>
    </w:p>
    <w:p w:rsidR="00864FCC" w:rsidRDefault="00864FCC" w:rsidP="00864FCC">
      <w:pPr>
        <w:numPr>
          <w:ilvl w:val="0"/>
          <w:numId w:val="13"/>
        </w:numPr>
        <w:jc w:val="both"/>
        <w:rPr>
          <w:szCs w:val="22"/>
          <w:lang w:val="en-CA"/>
        </w:rPr>
      </w:pPr>
      <w:r>
        <w:rPr>
          <w:szCs w:val="22"/>
          <w:lang w:val="en-CA"/>
        </w:rPr>
        <w:t>Automatic conversion of frame-based YUV file to fields for encoding.</w:t>
      </w:r>
    </w:p>
    <w:p w:rsidR="00864FCC" w:rsidRDefault="00864FCC" w:rsidP="00864FCC">
      <w:pPr>
        <w:numPr>
          <w:ilvl w:val="0"/>
          <w:numId w:val="13"/>
        </w:numPr>
        <w:jc w:val="both"/>
        <w:rPr>
          <w:szCs w:val="22"/>
          <w:lang w:val="en-CA"/>
        </w:rPr>
      </w:pPr>
      <w:r>
        <w:rPr>
          <w:szCs w:val="22"/>
          <w:lang w:val="en-CA"/>
        </w:rPr>
        <w:lastRenderedPageBreak/>
        <w:t>Automatic conversion of field picture buffers to frame YUV for file output.</w:t>
      </w:r>
    </w:p>
    <w:p w:rsidR="00864FCC" w:rsidRDefault="00864FCC" w:rsidP="00864FCC">
      <w:pPr>
        <w:numPr>
          <w:ilvl w:val="0"/>
          <w:numId w:val="13"/>
        </w:numPr>
        <w:jc w:val="both"/>
        <w:rPr>
          <w:szCs w:val="22"/>
          <w:lang w:val="en-CA"/>
        </w:rPr>
      </w:pPr>
      <w:r>
        <w:rPr>
          <w:szCs w:val="22"/>
          <w:lang w:val="en-CA"/>
        </w:rPr>
        <w:t xml:space="preserve">When </w:t>
      </w:r>
      <w:proofErr w:type="spellStart"/>
      <w:r>
        <w:rPr>
          <w:szCs w:val="22"/>
          <w:lang w:val="en-CA"/>
        </w:rPr>
        <w:t>field_indication</w:t>
      </w:r>
      <w:proofErr w:type="spellEnd"/>
      <w:r>
        <w:rPr>
          <w:szCs w:val="22"/>
          <w:lang w:val="en-CA"/>
        </w:rPr>
        <w:t xml:space="preserve"> SEI message is enabled, compute PSNR in field mode even </w:t>
      </w:r>
      <w:r w:rsidR="00991283">
        <w:rPr>
          <w:szCs w:val="22"/>
          <w:lang w:val="en-CA"/>
        </w:rPr>
        <w:t>when coding in frame mode so that PSNR can be compared to field mode coding.</w:t>
      </w:r>
    </w:p>
    <w:p w:rsidR="00991283" w:rsidRDefault="00991283" w:rsidP="00864FCC">
      <w:pPr>
        <w:numPr>
          <w:ilvl w:val="0"/>
          <w:numId w:val="13"/>
        </w:numPr>
        <w:jc w:val="both"/>
        <w:rPr>
          <w:szCs w:val="22"/>
          <w:lang w:val="en-CA"/>
        </w:rPr>
      </w:pPr>
      <w:r>
        <w:rPr>
          <w:szCs w:val="22"/>
          <w:lang w:val="en-CA"/>
        </w:rPr>
        <w:t xml:space="preserve">Added interpolation optimizations from JCTVC-I0142, which does not affect the output </w:t>
      </w:r>
      <w:proofErr w:type="spellStart"/>
      <w:r>
        <w:rPr>
          <w:szCs w:val="22"/>
          <w:lang w:val="en-CA"/>
        </w:rPr>
        <w:t>bitstream</w:t>
      </w:r>
      <w:proofErr w:type="spellEnd"/>
      <w:r>
        <w:rPr>
          <w:szCs w:val="22"/>
          <w:lang w:val="en-CA"/>
        </w:rPr>
        <w:t>.</w:t>
      </w:r>
    </w:p>
    <w:p w:rsidR="00991283" w:rsidRDefault="00991283" w:rsidP="00991283">
      <w:pPr>
        <w:jc w:val="both"/>
        <w:rPr>
          <w:szCs w:val="22"/>
          <w:lang w:val="en-CA"/>
        </w:rPr>
      </w:pPr>
      <w:r>
        <w:rPr>
          <w:szCs w:val="22"/>
          <w:lang w:val="en-CA"/>
        </w:rPr>
        <w:t xml:space="preserve">The RA-Main test condition </w:t>
      </w:r>
      <w:r w:rsidR="00A71286">
        <w:rPr>
          <w:szCs w:val="22"/>
          <w:lang w:val="en-CA"/>
        </w:rPr>
        <w:fldChar w:fldCharType="begin"/>
      </w:r>
      <w:r>
        <w:rPr>
          <w:szCs w:val="22"/>
          <w:lang w:val="en-CA"/>
        </w:rPr>
        <w:instrText xml:space="preserve"> REF _Ref336807362 \r \h </w:instrText>
      </w:r>
      <w:r w:rsidR="00A71286">
        <w:rPr>
          <w:szCs w:val="22"/>
          <w:lang w:val="en-CA"/>
        </w:rPr>
      </w:r>
      <w:r w:rsidR="00A71286">
        <w:rPr>
          <w:szCs w:val="22"/>
          <w:lang w:val="en-CA"/>
        </w:rPr>
        <w:fldChar w:fldCharType="separate"/>
      </w:r>
      <w:r w:rsidR="00CA3441">
        <w:rPr>
          <w:szCs w:val="22"/>
          <w:lang w:val="en-CA"/>
        </w:rPr>
        <w:t>[2]</w:t>
      </w:r>
      <w:r w:rsidR="00A71286">
        <w:rPr>
          <w:szCs w:val="22"/>
          <w:lang w:val="en-CA"/>
        </w:rPr>
        <w:fldChar w:fldCharType="end"/>
      </w:r>
      <w:r>
        <w:rPr>
          <w:szCs w:val="22"/>
          <w:lang w:val="en-CA"/>
        </w:rPr>
        <w:t xml:space="preserve"> is used. Each input video clip is divided into sequences each containing a number of frames that is equivalent to the </w:t>
      </w:r>
      <w:proofErr w:type="spellStart"/>
      <w:r>
        <w:rPr>
          <w:szCs w:val="22"/>
          <w:lang w:val="en-CA"/>
        </w:rPr>
        <w:t>IntraPeriod</w:t>
      </w:r>
      <w:proofErr w:type="spellEnd"/>
      <w:r>
        <w:rPr>
          <w:szCs w:val="22"/>
          <w:lang w:val="en-CA"/>
        </w:rPr>
        <w:t xml:space="preserve"> specified in </w:t>
      </w:r>
      <w:r w:rsidR="00A71286">
        <w:rPr>
          <w:szCs w:val="22"/>
          <w:lang w:val="en-CA"/>
        </w:rPr>
        <w:fldChar w:fldCharType="begin"/>
      </w:r>
      <w:r>
        <w:rPr>
          <w:szCs w:val="22"/>
          <w:lang w:val="en-CA"/>
        </w:rPr>
        <w:instrText xml:space="preserve"> REF _Ref336807362 \r \h </w:instrText>
      </w:r>
      <w:r w:rsidR="00A71286">
        <w:rPr>
          <w:szCs w:val="22"/>
          <w:lang w:val="en-CA"/>
        </w:rPr>
      </w:r>
      <w:r w:rsidR="00A71286">
        <w:rPr>
          <w:szCs w:val="22"/>
          <w:lang w:val="en-CA"/>
        </w:rPr>
        <w:fldChar w:fldCharType="separate"/>
      </w:r>
      <w:r w:rsidR="00CA3441">
        <w:rPr>
          <w:szCs w:val="22"/>
          <w:lang w:val="en-CA"/>
        </w:rPr>
        <w:t>[2]</w:t>
      </w:r>
      <w:r w:rsidR="00A71286">
        <w:rPr>
          <w:szCs w:val="22"/>
          <w:lang w:val="en-CA"/>
        </w:rPr>
        <w:fldChar w:fldCharType="end"/>
      </w:r>
      <w:r>
        <w:rPr>
          <w:szCs w:val="22"/>
          <w:lang w:val="en-CA"/>
        </w:rPr>
        <w:t xml:space="preserve"> for RA-Main. </w:t>
      </w:r>
      <w:r w:rsidR="00247EFF">
        <w:rPr>
          <w:szCs w:val="22"/>
          <w:lang w:val="en-CA"/>
        </w:rPr>
        <w:t xml:space="preserve">For field coding, the number of field pictures would be twice the </w:t>
      </w:r>
      <w:proofErr w:type="spellStart"/>
      <w:r w:rsidR="00247EFF">
        <w:rPr>
          <w:szCs w:val="22"/>
          <w:lang w:val="en-CA"/>
        </w:rPr>
        <w:t>IntraPeriod</w:t>
      </w:r>
      <w:proofErr w:type="spellEnd"/>
      <w:r w:rsidR="00247EFF">
        <w:rPr>
          <w:szCs w:val="22"/>
          <w:lang w:val="en-CA"/>
        </w:rPr>
        <w:t>. Each video sequence is encoded once in field mode and again in frame mode.</w:t>
      </w:r>
      <w:r w:rsidR="00EE0C03">
        <w:rPr>
          <w:szCs w:val="22"/>
          <w:lang w:val="en-CA"/>
        </w:rPr>
        <w:t xml:space="preserve"> The same GOP prediction structure is used for both field and frame modes.</w:t>
      </w:r>
    </w:p>
    <w:p w:rsidR="00C55B2B" w:rsidRDefault="00C55B2B" w:rsidP="00991283">
      <w:pPr>
        <w:jc w:val="both"/>
        <w:rPr>
          <w:szCs w:val="22"/>
          <w:lang w:val="en-CA"/>
        </w:rPr>
      </w:pPr>
      <w:r>
        <w:rPr>
          <w:lang w:val="en-CA"/>
        </w:rPr>
        <w:t xml:space="preserve">The BD-rate is computed for each GOP comparing frame mode versus field mode. The mode that shows a BD-rate gain is chosen for each GOP. A </w:t>
      </w:r>
      <w:proofErr w:type="spellStart"/>
      <w:r>
        <w:rPr>
          <w:lang w:val="en-CA"/>
        </w:rPr>
        <w:t>bitstream</w:t>
      </w:r>
      <w:proofErr w:type="spellEnd"/>
      <w:r>
        <w:rPr>
          <w:lang w:val="en-CA"/>
        </w:rPr>
        <w:t>-level BD-rate is then computed using the chosen modes.</w:t>
      </w:r>
    </w:p>
    <w:p w:rsidR="00444F41" w:rsidRDefault="00444F41" w:rsidP="00444F41">
      <w:pPr>
        <w:pStyle w:val="Heading2"/>
        <w:rPr>
          <w:lang w:val="en-CA"/>
        </w:rPr>
      </w:pPr>
      <w:r>
        <w:rPr>
          <w:lang w:val="en-CA"/>
        </w:rPr>
        <w:t>AVC MBAFF</w:t>
      </w:r>
    </w:p>
    <w:p w:rsidR="00444F41" w:rsidRDefault="00C55B2B" w:rsidP="00444F41">
      <w:pPr>
        <w:rPr>
          <w:lang w:val="en-CA"/>
        </w:rPr>
      </w:pPr>
      <w:r>
        <w:rPr>
          <w:lang w:val="en-CA"/>
        </w:rPr>
        <w:t xml:space="preserve">JM 18.4 is used to generate the AVC anchor </w:t>
      </w:r>
      <w:proofErr w:type="spellStart"/>
      <w:r>
        <w:rPr>
          <w:lang w:val="en-CA"/>
        </w:rPr>
        <w:t>bitstreams</w:t>
      </w:r>
      <w:proofErr w:type="spellEnd"/>
      <w:r>
        <w:rPr>
          <w:lang w:val="en-CA"/>
        </w:rPr>
        <w:t xml:space="preserve">. The </w:t>
      </w:r>
      <w:proofErr w:type="spellStart"/>
      <w:r>
        <w:rPr>
          <w:lang w:val="en-CA"/>
        </w:rPr>
        <w:t>encoder_JM_RA_B_HE.cfg</w:t>
      </w:r>
      <w:proofErr w:type="spellEnd"/>
      <w:r>
        <w:rPr>
          <w:lang w:val="en-CA"/>
        </w:rPr>
        <w:t xml:space="preserve"> configuration file provided with JM 18.4 is used. To enable MBAFF mode, the following additional command-line options are </w:t>
      </w:r>
      <w:r w:rsidR="00925CFD">
        <w:rPr>
          <w:lang w:val="en-CA"/>
        </w:rPr>
        <w:t>used</w:t>
      </w:r>
      <w:r>
        <w:rPr>
          <w:lang w:val="en-CA"/>
        </w:rPr>
        <w:t>.</w:t>
      </w:r>
    </w:p>
    <w:p w:rsidR="00C55B2B" w:rsidRDefault="00C55B2B" w:rsidP="00C55B2B">
      <w:pPr>
        <w:numPr>
          <w:ilvl w:val="0"/>
          <w:numId w:val="14"/>
        </w:numPr>
        <w:rPr>
          <w:lang w:val="en-CA"/>
        </w:rPr>
      </w:pPr>
      <w:proofErr w:type="spellStart"/>
      <w:r>
        <w:rPr>
          <w:lang w:val="en-CA"/>
        </w:rPr>
        <w:t>PicInterlace</w:t>
      </w:r>
      <w:proofErr w:type="spellEnd"/>
      <w:r>
        <w:rPr>
          <w:lang w:val="en-CA"/>
        </w:rPr>
        <w:t>=0</w:t>
      </w:r>
    </w:p>
    <w:p w:rsidR="00C55B2B" w:rsidRDefault="00C55B2B" w:rsidP="00C55B2B">
      <w:pPr>
        <w:numPr>
          <w:ilvl w:val="0"/>
          <w:numId w:val="14"/>
        </w:numPr>
        <w:rPr>
          <w:lang w:val="en-CA"/>
        </w:rPr>
      </w:pPr>
      <w:proofErr w:type="spellStart"/>
      <w:r>
        <w:rPr>
          <w:lang w:val="en-CA"/>
        </w:rPr>
        <w:t>MbInterlace</w:t>
      </w:r>
      <w:proofErr w:type="spellEnd"/>
      <w:r>
        <w:rPr>
          <w:lang w:val="en-CA"/>
        </w:rPr>
        <w:t>=2</w:t>
      </w:r>
    </w:p>
    <w:p w:rsidR="00C55B2B" w:rsidRDefault="00C55B2B" w:rsidP="00C55B2B">
      <w:pPr>
        <w:numPr>
          <w:ilvl w:val="0"/>
          <w:numId w:val="14"/>
        </w:numPr>
        <w:rPr>
          <w:lang w:val="en-CA"/>
        </w:rPr>
      </w:pPr>
      <w:proofErr w:type="spellStart"/>
      <w:r>
        <w:rPr>
          <w:lang w:val="en-CA"/>
        </w:rPr>
        <w:t>LevelIDC</w:t>
      </w:r>
      <w:proofErr w:type="spellEnd"/>
      <w:r>
        <w:rPr>
          <w:lang w:val="en-CA"/>
        </w:rPr>
        <w:t>=41</w:t>
      </w:r>
    </w:p>
    <w:p w:rsidR="00C55B2B" w:rsidRDefault="00C55B2B" w:rsidP="00C55B2B">
      <w:pPr>
        <w:numPr>
          <w:ilvl w:val="0"/>
          <w:numId w:val="14"/>
        </w:numPr>
        <w:rPr>
          <w:lang w:val="en-CA"/>
        </w:rPr>
      </w:pPr>
      <w:proofErr w:type="spellStart"/>
      <w:r>
        <w:rPr>
          <w:lang w:val="en-CA"/>
        </w:rPr>
        <w:t>BIdenticalList</w:t>
      </w:r>
      <w:proofErr w:type="spellEnd"/>
      <w:r>
        <w:rPr>
          <w:lang w:val="en-CA"/>
        </w:rPr>
        <w:t>=0</w:t>
      </w:r>
    </w:p>
    <w:p w:rsidR="00C55B2B" w:rsidRDefault="00C55B2B" w:rsidP="00C55B2B">
      <w:pPr>
        <w:numPr>
          <w:ilvl w:val="0"/>
          <w:numId w:val="14"/>
        </w:numPr>
        <w:rPr>
          <w:lang w:val="en-CA"/>
        </w:rPr>
      </w:pPr>
      <w:proofErr w:type="spellStart"/>
      <w:r>
        <w:rPr>
          <w:lang w:val="en-CA"/>
        </w:rPr>
        <w:t>ReferenceReorder</w:t>
      </w:r>
      <w:proofErr w:type="spellEnd"/>
      <w:r>
        <w:rPr>
          <w:lang w:val="en-CA"/>
        </w:rPr>
        <w:t>=0</w:t>
      </w:r>
    </w:p>
    <w:p w:rsidR="00C55B2B" w:rsidRDefault="00C55B2B" w:rsidP="00C55B2B">
      <w:pPr>
        <w:numPr>
          <w:ilvl w:val="0"/>
          <w:numId w:val="14"/>
        </w:numPr>
        <w:rPr>
          <w:lang w:val="en-CA"/>
        </w:rPr>
      </w:pPr>
      <w:proofErr w:type="spellStart"/>
      <w:r>
        <w:rPr>
          <w:lang w:val="en-CA"/>
        </w:rPr>
        <w:t>WeightedPrediction</w:t>
      </w:r>
      <w:proofErr w:type="spellEnd"/>
      <w:r>
        <w:rPr>
          <w:lang w:val="en-CA"/>
        </w:rPr>
        <w:t>=0</w:t>
      </w:r>
    </w:p>
    <w:p w:rsidR="00C55B2B" w:rsidRDefault="00C55B2B" w:rsidP="00C55B2B">
      <w:pPr>
        <w:numPr>
          <w:ilvl w:val="0"/>
          <w:numId w:val="14"/>
        </w:numPr>
        <w:rPr>
          <w:lang w:val="en-CA"/>
        </w:rPr>
      </w:pPr>
      <w:proofErr w:type="spellStart"/>
      <w:r>
        <w:rPr>
          <w:lang w:val="en-CA"/>
        </w:rPr>
        <w:t>WeightedBiprediction</w:t>
      </w:r>
      <w:proofErr w:type="spellEnd"/>
      <w:r>
        <w:rPr>
          <w:lang w:val="en-CA"/>
        </w:rPr>
        <w:t>=0</w:t>
      </w:r>
    </w:p>
    <w:p w:rsidR="00C55B2B" w:rsidRDefault="00F6790D" w:rsidP="00C55B2B">
      <w:pPr>
        <w:rPr>
          <w:lang w:val="en-CA"/>
        </w:rPr>
      </w:pPr>
      <w:r>
        <w:rPr>
          <w:lang w:val="en-CA"/>
        </w:rPr>
        <w:t>The following set of QP values is used: “23, 28, 33, 38.” Thus QP</w:t>
      </w:r>
      <w:r w:rsidRPr="00F6790D">
        <w:rPr>
          <w:vertAlign w:val="subscript"/>
          <w:lang w:val="en-CA"/>
        </w:rPr>
        <w:t>JM</w:t>
      </w:r>
      <w:r>
        <w:rPr>
          <w:lang w:val="en-CA"/>
        </w:rPr>
        <w:t xml:space="preserve"> = QP</w:t>
      </w:r>
      <w:r w:rsidRPr="00F6790D">
        <w:rPr>
          <w:vertAlign w:val="subscript"/>
          <w:lang w:val="en-CA"/>
        </w:rPr>
        <w:t>HM</w:t>
      </w:r>
      <w:r>
        <w:rPr>
          <w:lang w:val="en-CA"/>
        </w:rPr>
        <w:t>+1.</w:t>
      </w:r>
    </w:p>
    <w:p w:rsidR="00444F41" w:rsidRDefault="00444F41" w:rsidP="00444F41">
      <w:pPr>
        <w:pStyle w:val="Heading2"/>
        <w:rPr>
          <w:lang w:val="en-CA"/>
        </w:rPr>
      </w:pPr>
      <w:r>
        <w:rPr>
          <w:lang w:val="en-CA"/>
        </w:rPr>
        <w:t>Test Video Clips</w:t>
      </w:r>
    </w:p>
    <w:p w:rsidR="00444F41" w:rsidRDefault="00F6790D" w:rsidP="00444F41">
      <w:pPr>
        <w:rPr>
          <w:lang w:val="en-CA"/>
        </w:rPr>
      </w:pPr>
      <w:r>
        <w:rPr>
          <w:lang w:val="en-CA"/>
        </w:rPr>
        <w:t xml:space="preserve">Because the common test conditions </w:t>
      </w:r>
      <w:r w:rsidR="00A71286">
        <w:rPr>
          <w:lang w:val="en-CA"/>
        </w:rPr>
        <w:fldChar w:fldCharType="begin"/>
      </w:r>
      <w:r>
        <w:rPr>
          <w:lang w:val="en-CA"/>
        </w:rPr>
        <w:instrText xml:space="preserve"> REF _Ref336807362 \r \h </w:instrText>
      </w:r>
      <w:r w:rsidR="00A71286">
        <w:rPr>
          <w:lang w:val="en-CA"/>
        </w:rPr>
      </w:r>
      <w:r w:rsidR="00A71286">
        <w:rPr>
          <w:lang w:val="en-CA"/>
        </w:rPr>
        <w:fldChar w:fldCharType="separate"/>
      </w:r>
      <w:r w:rsidR="00CA3441">
        <w:rPr>
          <w:lang w:val="en-CA"/>
        </w:rPr>
        <w:t>[2]</w:t>
      </w:r>
      <w:r w:rsidR="00A71286">
        <w:rPr>
          <w:lang w:val="en-CA"/>
        </w:rPr>
        <w:fldChar w:fldCharType="end"/>
      </w:r>
      <w:r>
        <w:rPr>
          <w:lang w:val="en-CA"/>
        </w:rPr>
        <w:t xml:space="preserve"> lack any interlaced video content, an external source of interlace video was used. NBC Universal (NBCU) </w:t>
      </w:r>
      <w:r w:rsidR="00CA3441">
        <w:rPr>
          <w:lang w:val="en-CA"/>
        </w:rPr>
        <w:t xml:space="preserve">provided us a set of 1920x1080i@60Hz </w:t>
      </w:r>
      <w:r>
        <w:rPr>
          <w:lang w:val="en-CA"/>
        </w:rPr>
        <w:t>video clips for testing under an NDA. The NBCU test set consist of the following sequences.</w:t>
      </w:r>
      <w:r w:rsidR="00C93B69">
        <w:rPr>
          <w:lang w:val="en-CA"/>
        </w:rPr>
        <w:t xml:space="preserve"> The sequences were converted from 4:2:2 </w:t>
      </w:r>
      <w:proofErr w:type="spellStart"/>
      <w:r w:rsidR="00C93B69">
        <w:rPr>
          <w:lang w:val="en-CA"/>
        </w:rPr>
        <w:t>chroma</w:t>
      </w:r>
      <w:proofErr w:type="spellEnd"/>
      <w:r w:rsidR="00C93B69">
        <w:rPr>
          <w:lang w:val="en-CA"/>
        </w:rPr>
        <w:t xml:space="preserve"> format to 4:2:0 using TM5-based </w:t>
      </w:r>
      <w:proofErr w:type="spellStart"/>
      <w:r w:rsidR="00D63B86">
        <w:rPr>
          <w:lang w:val="en-CA"/>
        </w:rPr>
        <w:t>chroma</w:t>
      </w:r>
      <w:proofErr w:type="spellEnd"/>
      <w:r w:rsidR="00D63B86">
        <w:rPr>
          <w:lang w:val="en-CA"/>
        </w:rPr>
        <w:t>-conversion filters.</w:t>
      </w:r>
    </w:p>
    <w:p w:rsidR="00C93B69" w:rsidRDefault="00C93B69" w:rsidP="00444F41">
      <w:pPr>
        <w:rPr>
          <w:lang w:val="en-CA"/>
        </w:rPr>
      </w:pPr>
    </w:p>
    <w:p w:rsidR="0083405C" w:rsidRDefault="0083405C" w:rsidP="0083405C">
      <w:pPr>
        <w:pStyle w:val="Caption"/>
        <w:keepNext/>
        <w:spacing w:after="240"/>
        <w:jc w:val="center"/>
      </w:pPr>
      <w:r>
        <w:t xml:space="preserve">Table </w:t>
      </w:r>
      <w:r w:rsidR="00A71286">
        <w:fldChar w:fldCharType="begin"/>
      </w:r>
      <w:r w:rsidR="008D37AF">
        <w:instrText xml:space="preserve"> SEQ Table \* ARABIC </w:instrText>
      </w:r>
      <w:r w:rsidR="00A71286">
        <w:fldChar w:fldCharType="separate"/>
      </w:r>
      <w:r w:rsidR="00CA3441">
        <w:rPr>
          <w:noProof/>
        </w:rPr>
        <w:t>1</w:t>
      </w:r>
      <w:r w:rsidR="00A71286">
        <w:fldChar w:fldCharType="end"/>
      </w:r>
      <w:r>
        <w:t>: NBCU Interlaced Test Video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0"/>
        <w:gridCol w:w="925"/>
        <w:gridCol w:w="883"/>
        <w:gridCol w:w="2652"/>
        <w:gridCol w:w="2346"/>
      </w:tblGrid>
      <w:tr w:rsidR="00995F52" w:rsidRPr="00715890" w:rsidTr="00715890">
        <w:trPr>
          <w:tblHeader/>
          <w:jc w:val="center"/>
        </w:trPr>
        <w:tc>
          <w:tcPr>
            <w:tcW w:w="0" w:type="auto"/>
          </w:tcPr>
          <w:p w:rsidR="00995F52" w:rsidRPr="00715890" w:rsidRDefault="00995F52" w:rsidP="00444F41">
            <w:pPr>
              <w:rPr>
                <w:b/>
                <w:lang w:val="en-CA"/>
              </w:rPr>
            </w:pPr>
            <w:r w:rsidRPr="00715890">
              <w:rPr>
                <w:b/>
                <w:lang w:val="en-CA"/>
              </w:rPr>
              <w:t>Name</w:t>
            </w:r>
          </w:p>
        </w:tc>
        <w:tc>
          <w:tcPr>
            <w:tcW w:w="0" w:type="auto"/>
          </w:tcPr>
          <w:p w:rsidR="00995F52" w:rsidRPr="00715890" w:rsidRDefault="00995F52" w:rsidP="00444F41">
            <w:pPr>
              <w:rPr>
                <w:b/>
                <w:lang w:val="en-CA"/>
              </w:rPr>
            </w:pPr>
            <w:r w:rsidRPr="00715890">
              <w:rPr>
                <w:b/>
                <w:lang w:val="en-CA"/>
              </w:rPr>
              <w:t>Frames</w:t>
            </w:r>
          </w:p>
        </w:tc>
        <w:tc>
          <w:tcPr>
            <w:tcW w:w="0" w:type="auto"/>
          </w:tcPr>
          <w:p w:rsidR="00995F52" w:rsidRPr="00715890" w:rsidRDefault="00995F52" w:rsidP="00995F52">
            <w:pPr>
              <w:rPr>
                <w:b/>
                <w:lang w:val="en-CA"/>
              </w:rPr>
            </w:pPr>
            <w:proofErr w:type="spellStart"/>
            <w:r w:rsidRPr="00715890">
              <w:rPr>
                <w:b/>
                <w:lang w:val="en-CA"/>
              </w:rPr>
              <w:t>Dur</w:t>
            </w:r>
            <w:proofErr w:type="spellEnd"/>
            <w:r w:rsidRPr="00715890">
              <w:rPr>
                <w:b/>
                <w:lang w:val="en-CA"/>
              </w:rPr>
              <w:t>.(s)</w:t>
            </w:r>
          </w:p>
        </w:tc>
        <w:tc>
          <w:tcPr>
            <w:tcW w:w="0" w:type="auto"/>
          </w:tcPr>
          <w:p w:rsidR="00995F52" w:rsidRPr="00715890" w:rsidRDefault="00995F52" w:rsidP="00444F41">
            <w:pPr>
              <w:rPr>
                <w:b/>
                <w:lang w:val="en-CA"/>
              </w:rPr>
            </w:pPr>
            <w:r w:rsidRPr="00715890">
              <w:rPr>
                <w:b/>
                <w:lang w:val="en-CA"/>
              </w:rPr>
              <w:t>Content</w:t>
            </w:r>
          </w:p>
        </w:tc>
        <w:tc>
          <w:tcPr>
            <w:tcW w:w="0" w:type="auto"/>
          </w:tcPr>
          <w:p w:rsidR="00995F52" w:rsidRPr="00715890" w:rsidRDefault="00995F52" w:rsidP="00444F41">
            <w:pPr>
              <w:rPr>
                <w:b/>
                <w:lang w:val="en-CA"/>
              </w:rPr>
            </w:pPr>
            <w:r w:rsidRPr="00715890">
              <w:rPr>
                <w:b/>
                <w:lang w:val="en-CA"/>
              </w:rPr>
              <w:t>Additional Comments</w:t>
            </w:r>
          </w:p>
        </w:tc>
      </w:tr>
      <w:tr w:rsidR="00995F52" w:rsidRPr="00715890" w:rsidTr="00E543C4">
        <w:trPr>
          <w:cantSplit/>
          <w:jc w:val="center"/>
        </w:trPr>
        <w:tc>
          <w:tcPr>
            <w:tcW w:w="0" w:type="auto"/>
          </w:tcPr>
          <w:p w:rsidR="00995F52" w:rsidRPr="00715890" w:rsidRDefault="00995F52" w:rsidP="00444F41">
            <w:pPr>
              <w:rPr>
                <w:lang w:val="en-CA"/>
              </w:rPr>
            </w:pPr>
            <w:proofErr w:type="spellStart"/>
            <w:r w:rsidRPr="00715890">
              <w:rPr>
                <w:lang w:val="en-CA"/>
              </w:rPr>
              <w:t>JayLenoShow_Race</w:t>
            </w:r>
            <w:proofErr w:type="spellEnd"/>
          </w:p>
        </w:tc>
        <w:tc>
          <w:tcPr>
            <w:tcW w:w="0" w:type="auto"/>
          </w:tcPr>
          <w:p w:rsidR="00995F52" w:rsidRPr="00715890" w:rsidRDefault="00995F52" w:rsidP="00715890">
            <w:pPr>
              <w:jc w:val="right"/>
              <w:rPr>
                <w:lang w:val="en-CA"/>
              </w:rPr>
            </w:pPr>
            <w:r w:rsidRPr="00715890">
              <w:rPr>
                <w:lang w:val="en-CA"/>
              </w:rPr>
              <w:t>1316</w:t>
            </w:r>
          </w:p>
        </w:tc>
        <w:tc>
          <w:tcPr>
            <w:tcW w:w="0" w:type="auto"/>
          </w:tcPr>
          <w:p w:rsidR="00995F52" w:rsidRPr="00715890" w:rsidRDefault="00995F52" w:rsidP="00715890">
            <w:pPr>
              <w:jc w:val="right"/>
              <w:rPr>
                <w:lang w:val="en-CA"/>
              </w:rPr>
            </w:pPr>
            <w:r w:rsidRPr="00715890">
              <w:rPr>
                <w:lang w:val="en-CA"/>
              </w:rPr>
              <w:t>43.9</w:t>
            </w:r>
          </w:p>
        </w:tc>
        <w:tc>
          <w:tcPr>
            <w:tcW w:w="0" w:type="auto"/>
          </w:tcPr>
          <w:p w:rsidR="00995F52" w:rsidRPr="00715890" w:rsidRDefault="00995F52" w:rsidP="0083405C">
            <w:pPr>
              <w:rPr>
                <w:lang w:val="en-CA"/>
              </w:rPr>
            </w:pPr>
            <w:r w:rsidRPr="00715890">
              <w:rPr>
                <w:lang w:val="en-CA"/>
              </w:rPr>
              <w:t>outdoor scene of car racing around a track taken with an in-car camera, a dashboard camera, and an external camera</w:t>
            </w:r>
          </w:p>
        </w:tc>
        <w:tc>
          <w:tcPr>
            <w:tcW w:w="0" w:type="auto"/>
          </w:tcPr>
          <w:p w:rsidR="00995F52" w:rsidRPr="00715890" w:rsidRDefault="00995F52" w:rsidP="00995F52">
            <w:pPr>
              <w:rPr>
                <w:lang w:val="en-CA"/>
              </w:rPr>
            </w:pPr>
            <w:r w:rsidRPr="00715890">
              <w:rPr>
                <w:lang w:val="en-CA"/>
              </w:rPr>
              <w:t>Interlaced, noisy, high background motion, bright clipped highlights, high camera motion, pans, action</w:t>
            </w:r>
          </w:p>
        </w:tc>
      </w:tr>
      <w:tr w:rsidR="00995F52" w:rsidRPr="00715890" w:rsidTr="00E543C4">
        <w:trPr>
          <w:cantSplit/>
          <w:jc w:val="center"/>
        </w:trPr>
        <w:tc>
          <w:tcPr>
            <w:tcW w:w="0" w:type="auto"/>
          </w:tcPr>
          <w:p w:rsidR="00995F52" w:rsidRPr="00715890" w:rsidRDefault="00995F52" w:rsidP="00444F41">
            <w:pPr>
              <w:rPr>
                <w:lang w:val="en-CA"/>
              </w:rPr>
            </w:pPr>
            <w:r w:rsidRPr="00715890">
              <w:rPr>
                <w:lang w:val="en-CA"/>
              </w:rPr>
              <w:lastRenderedPageBreak/>
              <w:t>MacysParade_Cheerleaders1</w:t>
            </w:r>
          </w:p>
        </w:tc>
        <w:tc>
          <w:tcPr>
            <w:tcW w:w="0" w:type="auto"/>
          </w:tcPr>
          <w:p w:rsidR="00995F52" w:rsidRPr="00715890" w:rsidRDefault="00995F52" w:rsidP="00715890">
            <w:pPr>
              <w:jc w:val="right"/>
              <w:rPr>
                <w:lang w:val="en-CA"/>
              </w:rPr>
            </w:pPr>
            <w:r w:rsidRPr="00715890">
              <w:rPr>
                <w:lang w:val="en-CA"/>
              </w:rPr>
              <w:t>4875</w:t>
            </w:r>
          </w:p>
        </w:tc>
        <w:tc>
          <w:tcPr>
            <w:tcW w:w="0" w:type="auto"/>
          </w:tcPr>
          <w:p w:rsidR="00995F52" w:rsidRPr="00715890" w:rsidRDefault="00995F52" w:rsidP="00715890">
            <w:pPr>
              <w:jc w:val="right"/>
              <w:rPr>
                <w:lang w:val="en-CA"/>
              </w:rPr>
            </w:pPr>
            <w:r w:rsidRPr="00715890">
              <w:rPr>
                <w:lang w:val="en-CA"/>
              </w:rPr>
              <w:t>162.5</w:t>
            </w:r>
          </w:p>
        </w:tc>
        <w:tc>
          <w:tcPr>
            <w:tcW w:w="0" w:type="auto"/>
          </w:tcPr>
          <w:p w:rsidR="00995F52" w:rsidRPr="00715890" w:rsidRDefault="00995F52" w:rsidP="00444F41">
            <w:pPr>
              <w:rPr>
                <w:lang w:val="en-CA"/>
              </w:rPr>
            </w:pPr>
            <w:r w:rsidRPr="00715890">
              <w:rPr>
                <w:lang w:val="en-CA"/>
              </w:rPr>
              <w:t>Macy’s Thanksgiving Day Parade live coverage of dancing cheerleaders</w:t>
            </w:r>
          </w:p>
        </w:tc>
        <w:tc>
          <w:tcPr>
            <w:tcW w:w="0" w:type="auto"/>
          </w:tcPr>
          <w:p w:rsidR="00995F52" w:rsidRPr="00715890" w:rsidRDefault="00995F52" w:rsidP="00444F41">
            <w:pPr>
              <w:rPr>
                <w:lang w:val="en-CA"/>
              </w:rPr>
            </w:pPr>
            <w:r w:rsidRPr="00715890">
              <w:rPr>
                <w:lang w:val="en-CA"/>
              </w:rPr>
              <w:t>interlaced, high camera motion, pans, zooms, action, saturated colors, high detail</w:t>
            </w:r>
          </w:p>
        </w:tc>
      </w:tr>
      <w:tr w:rsidR="00995F52" w:rsidRPr="00715890" w:rsidTr="00E543C4">
        <w:trPr>
          <w:cantSplit/>
          <w:jc w:val="center"/>
        </w:trPr>
        <w:tc>
          <w:tcPr>
            <w:tcW w:w="0" w:type="auto"/>
          </w:tcPr>
          <w:p w:rsidR="00995F52" w:rsidRPr="00715890" w:rsidRDefault="00995F52" w:rsidP="00C93B69">
            <w:pPr>
              <w:rPr>
                <w:lang w:val="en-CA"/>
              </w:rPr>
            </w:pPr>
            <w:r w:rsidRPr="00715890">
              <w:rPr>
                <w:lang w:val="en-CA"/>
              </w:rPr>
              <w:t>MacysParade_Cheerleaders2</w:t>
            </w:r>
          </w:p>
        </w:tc>
        <w:tc>
          <w:tcPr>
            <w:tcW w:w="0" w:type="auto"/>
          </w:tcPr>
          <w:p w:rsidR="00995F52" w:rsidRPr="00715890" w:rsidRDefault="00995F52" w:rsidP="00715890">
            <w:pPr>
              <w:jc w:val="right"/>
              <w:rPr>
                <w:lang w:val="en-CA"/>
              </w:rPr>
            </w:pPr>
            <w:r w:rsidRPr="00715890">
              <w:rPr>
                <w:lang w:val="en-CA"/>
              </w:rPr>
              <w:t>5686</w:t>
            </w:r>
          </w:p>
        </w:tc>
        <w:tc>
          <w:tcPr>
            <w:tcW w:w="0" w:type="auto"/>
          </w:tcPr>
          <w:p w:rsidR="00995F52" w:rsidRPr="00715890" w:rsidRDefault="00995F52" w:rsidP="00715890">
            <w:pPr>
              <w:jc w:val="right"/>
              <w:rPr>
                <w:lang w:val="en-CA"/>
              </w:rPr>
            </w:pPr>
            <w:r w:rsidRPr="00715890">
              <w:rPr>
                <w:lang w:val="en-CA"/>
              </w:rPr>
              <w:t>189.5</w:t>
            </w:r>
          </w:p>
        </w:tc>
        <w:tc>
          <w:tcPr>
            <w:tcW w:w="0" w:type="auto"/>
          </w:tcPr>
          <w:p w:rsidR="00995F52" w:rsidRPr="00715890" w:rsidRDefault="00995F52" w:rsidP="00444F41">
            <w:pPr>
              <w:rPr>
                <w:lang w:val="en-CA"/>
              </w:rPr>
            </w:pPr>
            <w:r w:rsidRPr="00715890">
              <w:rPr>
                <w:lang w:val="en-CA"/>
              </w:rPr>
              <w:t>Macy’s Thanksgiving Day Parade live coverage of a second group of dancing cheerleaders</w:t>
            </w:r>
          </w:p>
        </w:tc>
        <w:tc>
          <w:tcPr>
            <w:tcW w:w="0" w:type="auto"/>
          </w:tcPr>
          <w:p w:rsidR="00995F52" w:rsidRPr="00715890" w:rsidRDefault="00995F52" w:rsidP="00995F52">
            <w:pPr>
              <w:rPr>
                <w:lang w:val="en-CA"/>
              </w:rPr>
            </w:pPr>
            <w:r w:rsidRPr="00715890">
              <w:rPr>
                <w:lang w:val="en-CA"/>
              </w:rPr>
              <w:t>interlaced, high camera motion, pans, zooms, action, saturated colors, high detail</w:t>
            </w:r>
          </w:p>
        </w:tc>
      </w:tr>
      <w:tr w:rsidR="00995F52" w:rsidRPr="00715890" w:rsidTr="00E543C4">
        <w:trPr>
          <w:cantSplit/>
          <w:jc w:val="center"/>
        </w:trPr>
        <w:tc>
          <w:tcPr>
            <w:tcW w:w="0" w:type="auto"/>
          </w:tcPr>
          <w:p w:rsidR="00995F52" w:rsidRPr="00715890" w:rsidRDefault="00995F52" w:rsidP="00444F41">
            <w:pPr>
              <w:rPr>
                <w:lang w:val="en-CA"/>
              </w:rPr>
            </w:pPr>
            <w:proofErr w:type="spellStart"/>
            <w:r w:rsidRPr="00715890">
              <w:rPr>
                <w:lang w:val="en-CA"/>
              </w:rPr>
              <w:t>MacysParade_Flags</w:t>
            </w:r>
            <w:proofErr w:type="spellEnd"/>
          </w:p>
        </w:tc>
        <w:tc>
          <w:tcPr>
            <w:tcW w:w="0" w:type="auto"/>
          </w:tcPr>
          <w:p w:rsidR="00995F52" w:rsidRPr="00715890" w:rsidRDefault="00995F52" w:rsidP="00715890">
            <w:pPr>
              <w:jc w:val="right"/>
              <w:rPr>
                <w:lang w:val="en-CA"/>
              </w:rPr>
            </w:pPr>
            <w:r w:rsidRPr="00715890">
              <w:rPr>
                <w:lang w:val="en-CA"/>
              </w:rPr>
              <w:t>1984</w:t>
            </w:r>
          </w:p>
        </w:tc>
        <w:tc>
          <w:tcPr>
            <w:tcW w:w="0" w:type="auto"/>
          </w:tcPr>
          <w:p w:rsidR="00995F52" w:rsidRPr="00715890" w:rsidRDefault="00995F52" w:rsidP="00715890">
            <w:pPr>
              <w:jc w:val="right"/>
              <w:rPr>
                <w:lang w:val="en-CA"/>
              </w:rPr>
            </w:pPr>
            <w:r w:rsidRPr="00715890">
              <w:rPr>
                <w:lang w:val="en-CA"/>
              </w:rPr>
              <w:t>66.1</w:t>
            </w:r>
          </w:p>
        </w:tc>
        <w:tc>
          <w:tcPr>
            <w:tcW w:w="0" w:type="auto"/>
          </w:tcPr>
          <w:p w:rsidR="00995F52" w:rsidRPr="00715890" w:rsidRDefault="00995F52" w:rsidP="0083405C">
            <w:pPr>
              <w:rPr>
                <w:lang w:val="en-CA"/>
              </w:rPr>
            </w:pPr>
            <w:r w:rsidRPr="00715890">
              <w:rPr>
                <w:lang w:val="en-CA"/>
              </w:rPr>
              <w:t>Macy’s Thanksgiving Day Parade live coverage of a marching band with flag wavers</w:t>
            </w:r>
          </w:p>
        </w:tc>
        <w:tc>
          <w:tcPr>
            <w:tcW w:w="0" w:type="auto"/>
          </w:tcPr>
          <w:p w:rsidR="00995F52" w:rsidRPr="00715890" w:rsidRDefault="00995F52" w:rsidP="00995F52">
            <w:pPr>
              <w:rPr>
                <w:lang w:val="en-CA"/>
              </w:rPr>
            </w:pPr>
            <w:r w:rsidRPr="00715890">
              <w:rPr>
                <w:lang w:val="en-CA"/>
              </w:rPr>
              <w:t>interlaced, high camera motion, pans, zooms, action, saturated colors, high detail</w:t>
            </w:r>
          </w:p>
        </w:tc>
      </w:tr>
      <w:tr w:rsidR="00995F52" w:rsidRPr="00715890" w:rsidTr="00E543C4">
        <w:trPr>
          <w:cantSplit/>
          <w:jc w:val="center"/>
        </w:trPr>
        <w:tc>
          <w:tcPr>
            <w:tcW w:w="0" w:type="auto"/>
          </w:tcPr>
          <w:p w:rsidR="00995F52" w:rsidRPr="00715890" w:rsidRDefault="00995F52" w:rsidP="00444F41">
            <w:pPr>
              <w:rPr>
                <w:lang w:val="en-CA"/>
              </w:rPr>
            </w:pPr>
            <w:proofErr w:type="spellStart"/>
            <w:r w:rsidRPr="00715890">
              <w:rPr>
                <w:lang w:val="en-CA"/>
              </w:rPr>
              <w:t>MacysParade_Musical</w:t>
            </w:r>
            <w:proofErr w:type="spellEnd"/>
          </w:p>
        </w:tc>
        <w:tc>
          <w:tcPr>
            <w:tcW w:w="0" w:type="auto"/>
          </w:tcPr>
          <w:p w:rsidR="00995F52" w:rsidRPr="00715890" w:rsidRDefault="00995F52" w:rsidP="00715890">
            <w:pPr>
              <w:jc w:val="right"/>
              <w:rPr>
                <w:lang w:val="en-CA"/>
              </w:rPr>
            </w:pPr>
            <w:r w:rsidRPr="00715890">
              <w:rPr>
                <w:lang w:val="en-CA"/>
              </w:rPr>
              <w:t>1421</w:t>
            </w:r>
          </w:p>
        </w:tc>
        <w:tc>
          <w:tcPr>
            <w:tcW w:w="0" w:type="auto"/>
          </w:tcPr>
          <w:p w:rsidR="00995F52" w:rsidRPr="00715890" w:rsidRDefault="00995F52" w:rsidP="00715890">
            <w:pPr>
              <w:jc w:val="right"/>
              <w:rPr>
                <w:lang w:val="en-CA"/>
              </w:rPr>
            </w:pPr>
            <w:r w:rsidRPr="00715890">
              <w:rPr>
                <w:lang w:val="en-CA"/>
              </w:rPr>
              <w:t>47.4</w:t>
            </w:r>
          </w:p>
        </w:tc>
        <w:tc>
          <w:tcPr>
            <w:tcW w:w="0" w:type="auto"/>
          </w:tcPr>
          <w:p w:rsidR="00995F52" w:rsidRPr="00715890" w:rsidRDefault="00995F52" w:rsidP="0083405C">
            <w:pPr>
              <w:rPr>
                <w:lang w:val="en-CA"/>
              </w:rPr>
            </w:pPr>
            <w:r w:rsidRPr="00715890">
              <w:rPr>
                <w:lang w:val="en-CA"/>
              </w:rPr>
              <w:t>Macy’s Thanksgiving Day Parade live coverage of dancing musical theatre group</w:t>
            </w:r>
          </w:p>
        </w:tc>
        <w:tc>
          <w:tcPr>
            <w:tcW w:w="0" w:type="auto"/>
          </w:tcPr>
          <w:p w:rsidR="00995F52" w:rsidRPr="00715890" w:rsidRDefault="00995F52" w:rsidP="00995F52">
            <w:pPr>
              <w:rPr>
                <w:lang w:val="en-CA"/>
              </w:rPr>
            </w:pPr>
            <w:r w:rsidRPr="00715890">
              <w:rPr>
                <w:lang w:val="en-CA"/>
              </w:rPr>
              <w:t>interlaced, high camera motion, pans, zooms, action, saturated colors, less high detail</w:t>
            </w:r>
          </w:p>
        </w:tc>
      </w:tr>
      <w:tr w:rsidR="00995F52" w:rsidRPr="00715890" w:rsidTr="00E543C4">
        <w:trPr>
          <w:cantSplit/>
          <w:jc w:val="center"/>
        </w:trPr>
        <w:tc>
          <w:tcPr>
            <w:tcW w:w="0" w:type="auto"/>
          </w:tcPr>
          <w:p w:rsidR="00995F52" w:rsidRPr="00715890" w:rsidRDefault="00995F52" w:rsidP="00444F41">
            <w:pPr>
              <w:rPr>
                <w:lang w:val="en-CA"/>
              </w:rPr>
            </w:pPr>
            <w:proofErr w:type="spellStart"/>
            <w:r w:rsidRPr="00715890">
              <w:rPr>
                <w:lang w:val="en-CA"/>
              </w:rPr>
              <w:t>MadFashion_Cadence</w:t>
            </w:r>
            <w:proofErr w:type="spellEnd"/>
          </w:p>
        </w:tc>
        <w:tc>
          <w:tcPr>
            <w:tcW w:w="0" w:type="auto"/>
          </w:tcPr>
          <w:p w:rsidR="00995F52" w:rsidRPr="00715890" w:rsidRDefault="00995F52" w:rsidP="00715890">
            <w:pPr>
              <w:jc w:val="right"/>
              <w:rPr>
                <w:lang w:val="en-CA"/>
              </w:rPr>
            </w:pPr>
            <w:r w:rsidRPr="00715890">
              <w:rPr>
                <w:lang w:val="en-CA"/>
              </w:rPr>
              <w:t>1801</w:t>
            </w:r>
          </w:p>
        </w:tc>
        <w:tc>
          <w:tcPr>
            <w:tcW w:w="0" w:type="auto"/>
          </w:tcPr>
          <w:p w:rsidR="00995F52" w:rsidRPr="00715890" w:rsidRDefault="00995F52" w:rsidP="00715890">
            <w:pPr>
              <w:jc w:val="right"/>
              <w:rPr>
                <w:lang w:val="en-CA"/>
              </w:rPr>
            </w:pPr>
            <w:r w:rsidRPr="00715890">
              <w:rPr>
                <w:lang w:val="en-CA"/>
              </w:rPr>
              <w:t>60.0</w:t>
            </w:r>
          </w:p>
        </w:tc>
        <w:tc>
          <w:tcPr>
            <w:tcW w:w="0" w:type="auto"/>
          </w:tcPr>
          <w:p w:rsidR="00995F52" w:rsidRPr="00715890" w:rsidRDefault="00995F52" w:rsidP="00444F41">
            <w:pPr>
              <w:rPr>
                <w:lang w:val="en-CA"/>
              </w:rPr>
            </w:pPr>
            <w:r w:rsidRPr="00715890">
              <w:rPr>
                <w:lang w:val="en-CA"/>
              </w:rPr>
              <w:t>teaser and opening sequence for an episode of Mad Fashion television show</w:t>
            </w:r>
          </w:p>
        </w:tc>
        <w:tc>
          <w:tcPr>
            <w:tcW w:w="0" w:type="auto"/>
          </w:tcPr>
          <w:p w:rsidR="00995F52" w:rsidRPr="00715890" w:rsidRDefault="00995F52" w:rsidP="00444F41">
            <w:pPr>
              <w:rPr>
                <w:lang w:val="en-CA"/>
              </w:rPr>
            </w:pPr>
            <w:r w:rsidRPr="00715890">
              <w:rPr>
                <w:lang w:val="en-CA"/>
              </w:rPr>
              <w:t xml:space="preserve">film </w:t>
            </w:r>
            <w:r w:rsidR="00D63B86" w:rsidRPr="00715890">
              <w:rPr>
                <w:lang w:val="en-CA"/>
              </w:rPr>
              <w:t xml:space="preserve">content with 3:2 </w:t>
            </w:r>
            <w:proofErr w:type="spellStart"/>
            <w:r w:rsidR="00D63B86" w:rsidRPr="00715890">
              <w:rPr>
                <w:lang w:val="en-CA"/>
              </w:rPr>
              <w:t>pulldown</w:t>
            </w:r>
            <w:proofErr w:type="spellEnd"/>
            <w:r w:rsidR="00D63B86" w:rsidRPr="00715890">
              <w:rPr>
                <w:lang w:val="en-CA"/>
              </w:rPr>
              <w:t xml:space="preserve"> cadence, graphics, fades, still</w:t>
            </w:r>
          </w:p>
        </w:tc>
      </w:tr>
    </w:tbl>
    <w:p w:rsidR="00F6790D" w:rsidRDefault="00F6790D" w:rsidP="00444F41">
      <w:pPr>
        <w:rPr>
          <w:lang w:val="en-CA"/>
        </w:rPr>
      </w:pPr>
    </w:p>
    <w:p w:rsidR="00BE3EED" w:rsidRDefault="00AB46CD" w:rsidP="00444F41">
      <w:pPr>
        <w:rPr>
          <w:lang w:val="en-CA"/>
        </w:rPr>
      </w:pPr>
      <w:r>
        <w:rPr>
          <w:lang w:val="en-CA"/>
        </w:rPr>
        <w:t>Due to the long duration and repetitive nature of these video sequences, we selected the following clips of duration 10 seconds or less.</w:t>
      </w:r>
      <w:r w:rsidR="00CA3441">
        <w:rPr>
          <w:lang w:val="en-CA"/>
        </w:rPr>
        <w:t xml:space="preserve"> Because all the test sequences are 30fps, the resulting GOP size is 32 for frame coding and 64 for field coding.</w:t>
      </w:r>
    </w:p>
    <w:p w:rsidR="00AB46CD" w:rsidRDefault="00AB46CD" w:rsidP="00AB46CD">
      <w:pPr>
        <w:pStyle w:val="Caption"/>
        <w:keepNext/>
        <w:spacing w:after="240"/>
        <w:jc w:val="center"/>
      </w:pPr>
      <w:r>
        <w:t xml:space="preserve">Table </w:t>
      </w:r>
      <w:r w:rsidR="00A71286">
        <w:fldChar w:fldCharType="begin"/>
      </w:r>
      <w:r w:rsidR="008D37AF">
        <w:instrText xml:space="preserve"> SEQ Table \* ARABIC </w:instrText>
      </w:r>
      <w:r w:rsidR="00A71286">
        <w:fldChar w:fldCharType="separate"/>
      </w:r>
      <w:r w:rsidR="00CA3441">
        <w:rPr>
          <w:noProof/>
        </w:rPr>
        <w:t>2</w:t>
      </w:r>
      <w:r w:rsidR="00A71286">
        <w:fldChar w:fldCharType="end"/>
      </w:r>
      <w:r>
        <w:t>: Selected Test Clips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925"/>
        <w:gridCol w:w="883"/>
        <w:gridCol w:w="3319"/>
        <w:gridCol w:w="3573"/>
      </w:tblGrid>
      <w:tr w:rsidR="00AB46CD" w:rsidRPr="00715890" w:rsidTr="00715890">
        <w:trPr>
          <w:tblHeader/>
          <w:jc w:val="center"/>
        </w:trPr>
        <w:tc>
          <w:tcPr>
            <w:tcW w:w="0" w:type="auto"/>
          </w:tcPr>
          <w:p w:rsidR="00AB46CD" w:rsidRPr="00715890" w:rsidRDefault="00AB46CD" w:rsidP="00AB46CD">
            <w:pPr>
              <w:rPr>
                <w:b/>
                <w:lang w:val="en-CA"/>
              </w:rPr>
            </w:pPr>
            <w:r w:rsidRPr="00715890">
              <w:rPr>
                <w:b/>
                <w:lang w:val="en-CA"/>
              </w:rPr>
              <w:t>Name</w:t>
            </w:r>
          </w:p>
        </w:tc>
        <w:tc>
          <w:tcPr>
            <w:tcW w:w="0" w:type="auto"/>
          </w:tcPr>
          <w:p w:rsidR="00AB46CD" w:rsidRPr="00715890" w:rsidRDefault="00AB46CD" w:rsidP="00AB46CD">
            <w:pPr>
              <w:rPr>
                <w:b/>
                <w:lang w:val="en-CA"/>
              </w:rPr>
            </w:pPr>
            <w:r w:rsidRPr="00715890">
              <w:rPr>
                <w:b/>
                <w:lang w:val="en-CA"/>
              </w:rPr>
              <w:t>Frames</w:t>
            </w:r>
          </w:p>
        </w:tc>
        <w:tc>
          <w:tcPr>
            <w:tcW w:w="0" w:type="auto"/>
          </w:tcPr>
          <w:p w:rsidR="00AB46CD" w:rsidRPr="00715890" w:rsidRDefault="00AB46CD" w:rsidP="00AB46CD">
            <w:pPr>
              <w:rPr>
                <w:b/>
                <w:lang w:val="en-CA"/>
              </w:rPr>
            </w:pPr>
            <w:proofErr w:type="spellStart"/>
            <w:r w:rsidRPr="00715890">
              <w:rPr>
                <w:b/>
                <w:lang w:val="en-CA"/>
              </w:rPr>
              <w:t>Dur</w:t>
            </w:r>
            <w:proofErr w:type="spellEnd"/>
            <w:r w:rsidRPr="00715890">
              <w:rPr>
                <w:b/>
                <w:lang w:val="en-CA"/>
              </w:rPr>
              <w:t>.(s)</w:t>
            </w:r>
          </w:p>
        </w:tc>
        <w:tc>
          <w:tcPr>
            <w:tcW w:w="0" w:type="auto"/>
          </w:tcPr>
          <w:p w:rsidR="00AB46CD" w:rsidRPr="00715890" w:rsidRDefault="00AB46CD" w:rsidP="00AB46CD">
            <w:pPr>
              <w:rPr>
                <w:b/>
                <w:lang w:val="en-CA"/>
              </w:rPr>
            </w:pPr>
            <w:r w:rsidRPr="00715890">
              <w:rPr>
                <w:b/>
                <w:lang w:val="en-CA"/>
              </w:rPr>
              <w:t>Source</w:t>
            </w:r>
          </w:p>
        </w:tc>
        <w:tc>
          <w:tcPr>
            <w:tcW w:w="0" w:type="auto"/>
          </w:tcPr>
          <w:p w:rsidR="00AB46CD" w:rsidRPr="00715890" w:rsidRDefault="00AB46CD" w:rsidP="00AB46CD">
            <w:pPr>
              <w:rPr>
                <w:b/>
                <w:lang w:val="en-CA"/>
              </w:rPr>
            </w:pPr>
            <w:r w:rsidRPr="00715890">
              <w:rPr>
                <w:b/>
                <w:lang w:val="en-CA"/>
              </w:rPr>
              <w:t>Content</w:t>
            </w:r>
          </w:p>
        </w:tc>
      </w:tr>
      <w:tr w:rsidR="00AB46CD" w:rsidRPr="00715890" w:rsidTr="00715890">
        <w:trPr>
          <w:jc w:val="center"/>
        </w:trPr>
        <w:tc>
          <w:tcPr>
            <w:tcW w:w="0" w:type="auto"/>
          </w:tcPr>
          <w:p w:rsidR="00AB46CD" w:rsidRPr="00715890" w:rsidRDefault="00AB46CD" w:rsidP="00AB46CD">
            <w:pPr>
              <w:rPr>
                <w:lang w:val="en-CA"/>
              </w:rPr>
            </w:pPr>
            <w:r w:rsidRPr="00715890">
              <w:rPr>
                <w:lang w:val="en-CA"/>
              </w:rPr>
              <w:t>Cheer1</w:t>
            </w:r>
          </w:p>
        </w:tc>
        <w:tc>
          <w:tcPr>
            <w:tcW w:w="0" w:type="auto"/>
          </w:tcPr>
          <w:p w:rsidR="00AB46CD" w:rsidRPr="00715890" w:rsidRDefault="00AB46CD" w:rsidP="00715890">
            <w:pPr>
              <w:jc w:val="right"/>
              <w:rPr>
                <w:lang w:val="en-CA"/>
              </w:rPr>
            </w:pPr>
            <w:r w:rsidRPr="00715890">
              <w:rPr>
                <w:lang w:val="en-CA"/>
              </w:rPr>
              <w:t>300</w:t>
            </w:r>
          </w:p>
        </w:tc>
        <w:tc>
          <w:tcPr>
            <w:tcW w:w="0" w:type="auto"/>
          </w:tcPr>
          <w:p w:rsidR="00AB46CD" w:rsidRPr="00715890" w:rsidRDefault="00AB46CD" w:rsidP="00715890">
            <w:pPr>
              <w:jc w:val="right"/>
              <w:rPr>
                <w:lang w:val="en-CA"/>
              </w:rPr>
            </w:pPr>
            <w:r w:rsidRPr="00715890">
              <w:rPr>
                <w:lang w:val="en-CA"/>
              </w:rPr>
              <w:t>10</w:t>
            </w:r>
          </w:p>
        </w:tc>
        <w:tc>
          <w:tcPr>
            <w:tcW w:w="0" w:type="auto"/>
          </w:tcPr>
          <w:p w:rsidR="00AB46CD" w:rsidRPr="00715890" w:rsidRDefault="00AB46CD" w:rsidP="00AB46CD">
            <w:pPr>
              <w:rPr>
                <w:lang w:val="en-CA"/>
              </w:rPr>
            </w:pPr>
            <w:r w:rsidRPr="00715890">
              <w:rPr>
                <w:lang w:val="en-CA"/>
              </w:rPr>
              <w:t>MacysParade_Cheerleaders1 frames 2781 to 3080</w:t>
            </w:r>
          </w:p>
        </w:tc>
        <w:tc>
          <w:tcPr>
            <w:tcW w:w="0" w:type="auto"/>
          </w:tcPr>
          <w:p w:rsidR="00AB46CD" w:rsidRPr="00715890" w:rsidRDefault="00A7209A" w:rsidP="00AB46CD">
            <w:pPr>
              <w:rPr>
                <w:lang w:val="en-CA"/>
              </w:rPr>
            </w:pPr>
            <w:r w:rsidRPr="00715890">
              <w:rPr>
                <w:lang w:val="en-CA"/>
              </w:rPr>
              <w:t>group square dancing with lateral camera movement</w:t>
            </w:r>
          </w:p>
        </w:tc>
      </w:tr>
      <w:tr w:rsidR="00A7209A" w:rsidRPr="00715890" w:rsidTr="00715890">
        <w:trPr>
          <w:jc w:val="center"/>
        </w:trPr>
        <w:tc>
          <w:tcPr>
            <w:tcW w:w="0" w:type="auto"/>
          </w:tcPr>
          <w:p w:rsidR="00A7209A" w:rsidRPr="00715890" w:rsidRDefault="00A7209A" w:rsidP="00AB46CD">
            <w:pPr>
              <w:rPr>
                <w:lang w:val="en-CA"/>
              </w:rPr>
            </w:pPr>
            <w:r w:rsidRPr="00715890">
              <w:rPr>
                <w:lang w:val="en-CA"/>
              </w:rPr>
              <w:t>Cheer2</w:t>
            </w:r>
          </w:p>
        </w:tc>
        <w:tc>
          <w:tcPr>
            <w:tcW w:w="0" w:type="auto"/>
          </w:tcPr>
          <w:p w:rsidR="00A7209A" w:rsidRPr="00715890" w:rsidRDefault="00A7209A" w:rsidP="00715890">
            <w:pPr>
              <w:jc w:val="right"/>
              <w:rPr>
                <w:lang w:val="en-CA"/>
              </w:rPr>
            </w:pPr>
            <w:r w:rsidRPr="00715890">
              <w:rPr>
                <w:lang w:val="en-CA"/>
              </w:rPr>
              <w:t>299</w:t>
            </w:r>
          </w:p>
        </w:tc>
        <w:tc>
          <w:tcPr>
            <w:tcW w:w="0" w:type="auto"/>
          </w:tcPr>
          <w:p w:rsidR="00A7209A" w:rsidRPr="00715890" w:rsidRDefault="00A7209A" w:rsidP="00715890">
            <w:pPr>
              <w:jc w:val="right"/>
              <w:rPr>
                <w:lang w:val="en-CA"/>
              </w:rPr>
            </w:pPr>
            <w:r w:rsidRPr="00715890">
              <w:rPr>
                <w:lang w:val="en-CA"/>
              </w:rPr>
              <w:t>9.97</w:t>
            </w:r>
          </w:p>
        </w:tc>
        <w:tc>
          <w:tcPr>
            <w:tcW w:w="0" w:type="auto"/>
          </w:tcPr>
          <w:p w:rsidR="00A7209A" w:rsidRPr="00715890" w:rsidRDefault="00A7209A" w:rsidP="00A7209A">
            <w:pPr>
              <w:rPr>
                <w:lang w:val="en-CA"/>
              </w:rPr>
            </w:pPr>
            <w:r w:rsidRPr="00715890">
              <w:rPr>
                <w:lang w:val="en-CA"/>
              </w:rPr>
              <w:t>MacysParade_Cheerleaders1 frames 3873 to 4171</w:t>
            </w:r>
          </w:p>
        </w:tc>
        <w:tc>
          <w:tcPr>
            <w:tcW w:w="0" w:type="auto"/>
          </w:tcPr>
          <w:p w:rsidR="00A7209A" w:rsidRPr="00715890" w:rsidRDefault="00A7209A" w:rsidP="00AB46CD">
            <w:pPr>
              <w:rPr>
                <w:lang w:val="en-CA"/>
              </w:rPr>
            </w:pPr>
            <w:r w:rsidRPr="00715890">
              <w:rPr>
                <w:lang w:val="en-CA"/>
              </w:rPr>
              <w:t>group square dancing with lateral camera movement</w:t>
            </w:r>
          </w:p>
        </w:tc>
      </w:tr>
      <w:tr w:rsidR="00AB46CD" w:rsidRPr="00715890" w:rsidTr="00715890">
        <w:trPr>
          <w:jc w:val="center"/>
        </w:trPr>
        <w:tc>
          <w:tcPr>
            <w:tcW w:w="0" w:type="auto"/>
          </w:tcPr>
          <w:p w:rsidR="00AB46CD" w:rsidRPr="00715890" w:rsidRDefault="00A7209A" w:rsidP="00AB46CD">
            <w:pPr>
              <w:rPr>
                <w:lang w:val="en-CA"/>
              </w:rPr>
            </w:pPr>
            <w:r w:rsidRPr="00715890">
              <w:rPr>
                <w:lang w:val="en-CA"/>
              </w:rPr>
              <w:t>Cheer3</w:t>
            </w:r>
          </w:p>
        </w:tc>
        <w:tc>
          <w:tcPr>
            <w:tcW w:w="0" w:type="auto"/>
          </w:tcPr>
          <w:p w:rsidR="00AB46CD" w:rsidRPr="00715890" w:rsidRDefault="00A7209A" w:rsidP="00715890">
            <w:pPr>
              <w:jc w:val="right"/>
              <w:rPr>
                <w:lang w:val="en-CA"/>
              </w:rPr>
            </w:pPr>
            <w:r w:rsidRPr="00715890">
              <w:rPr>
                <w:lang w:val="en-CA"/>
              </w:rPr>
              <w:t>300</w:t>
            </w:r>
          </w:p>
        </w:tc>
        <w:tc>
          <w:tcPr>
            <w:tcW w:w="0" w:type="auto"/>
          </w:tcPr>
          <w:p w:rsidR="00AB46CD" w:rsidRPr="00715890" w:rsidRDefault="00A7209A" w:rsidP="00715890">
            <w:pPr>
              <w:jc w:val="right"/>
              <w:rPr>
                <w:lang w:val="en-CA"/>
              </w:rPr>
            </w:pPr>
            <w:r w:rsidRPr="00715890">
              <w:rPr>
                <w:lang w:val="en-CA"/>
              </w:rPr>
              <w:t>10</w:t>
            </w:r>
          </w:p>
        </w:tc>
        <w:tc>
          <w:tcPr>
            <w:tcW w:w="0" w:type="auto"/>
          </w:tcPr>
          <w:p w:rsidR="00AB46CD" w:rsidRPr="00715890" w:rsidRDefault="00A7209A" w:rsidP="00A7209A">
            <w:pPr>
              <w:rPr>
                <w:lang w:val="en-CA"/>
              </w:rPr>
            </w:pPr>
            <w:r w:rsidRPr="00715890">
              <w:rPr>
                <w:lang w:val="en-CA"/>
              </w:rPr>
              <w:t>MacysParade_Cheerleaders2 frames 1480 to 1779</w:t>
            </w:r>
          </w:p>
        </w:tc>
        <w:tc>
          <w:tcPr>
            <w:tcW w:w="0" w:type="auto"/>
          </w:tcPr>
          <w:p w:rsidR="00AB46CD" w:rsidRPr="00715890" w:rsidRDefault="00A7209A" w:rsidP="00AB46CD">
            <w:pPr>
              <w:rPr>
                <w:lang w:val="en-CA"/>
              </w:rPr>
            </w:pPr>
            <w:r w:rsidRPr="00715890">
              <w:rPr>
                <w:lang w:val="en-CA"/>
              </w:rPr>
              <w:t>cheerleaders with camera movement from front to overhead to front</w:t>
            </w:r>
          </w:p>
        </w:tc>
      </w:tr>
      <w:tr w:rsidR="00AB46CD" w:rsidRPr="00715890" w:rsidTr="00715890">
        <w:trPr>
          <w:jc w:val="center"/>
        </w:trPr>
        <w:tc>
          <w:tcPr>
            <w:tcW w:w="0" w:type="auto"/>
          </w:tcPr>
          <w:p w:rsidR="00AB46CD" w:rsidRPr="00715890" w:rsidRDefault="00A7209A" w:rsidP="00AB46CD">
            <w:pPr>
              <w:rPr>
                <w:lang w:val="en-CA"/>
              </w:rPr>
            </w:pPr>
            <w:r w:rsidRPr="00715890">
              <w:rPr>
                <w:lang w:val="en-CA"/>
              </w:rPr>
              <w:t>Cheer4</w:t>
            </w:r>
          </w:p>
        </w:tc>
        <w:tc>
          <w:tcPr>
            <w:tcW w:w="0" w:type="auto"/>
          </w:tcPr>
          <w:p w:rsidR="00AB46CD" w:rsidRPr="00715890" w:rsidRDefault="00A7209A" w:rsidP="00715890">
            <w:pPr>
              <w:jc w:val="right"/>
              <w:rPr>
                <w:lang w:val="en-CA"/>
              </w:rPr>
            </w:pPr>
            <w:r w:rsidRPr="00715890">
              <w:rPr>
                <w:lang w:val="en-CA"/>
              </w:rPr>
              <w:t>300</w:t>
            </w:r>
          </w:p>
        </w:tc>
        <w:tc>
          <w:tcPr>
            <w:tcW w:w="0" w:type="auto"/>
          </w:tcPr>
          <w:p w:rsidR="00AB46CD" w:rsidRPr="00715890" w:rsidRDefault="00A7209A" w:rsidP="00715890">
            <w:pPr>
              <w:jc w:val="right"/>
              <w:rPr>
                <w:lang w:val="en-CA"/>
              </w:rPr>
            </w:pPr>
            <w:r w:rsidRPr="00715890">
              <w:rPr>
                <w:lang w:val="en-CA"/>
              </w:rPr>
              <w:t>10</w:t>
            </w:r>
          </w:p>
        </w:tc>
        <w:tc>
          <w:tcPr>
            <w:tcW w:w="0" w:type="auto"/>
          </w:tcPr>
          <w:p w:rsidR="00AB46CD" w:rsidRPr="00715890" w:rsidRDefault="00A7209A" w:rsidP="00AB46CD">
            <w:pPr>
              <w:rPr>
                <w:lang w:val="en-CA"/>
              </w:rPr>
            </w:pPr>
            <w:r w:rsidRPr="00715890">
              <w:rPr>
                <w:lang w:val="en-CA"/>
              </w:rPr>
              <w:t>MacysParade_Cheerleaders2 frames 3348 to 3647</w:t>
            </w:r>
          </w:p>
        </w:tc>
        <w:tc>
          <w:tcPr>
            <w:tcW w:w="0" w:type="auto"/>
          </w:tcPr>
          <w:p w:rsidR="00AB46CD" w:rsidRPr="00715890" w:rsidRDefault="00A7209A" w:rsidP="00AB46CD">
            <w:pPr>
              <w:rPr>
                <w:lang w:val="en-CA"/>
              </w:rPr>
            </w:pPr>
            <w:r w:rsidRPr="00715890">
              <w:rPr>
                <w:lang w:val="en-CA"/>
              </w:rPr>
              <w:t>cheerleaders starts with no camera movement then zoom out and fades into news commentators</w:t>
            </w:r>
          </w:p>
        </w:tc>
      </w:tr>
      <w:tr w:rsidR="00AB46CD" w:rsidRPr="00715890" w:rsidTr="00715890">
        <w:trPr>
          <w:jc w:val="center"/>
        </w:trPr>
        <w:tc>
          <w:tcPr>
            <w:tcW w:w="0" w:type="auto"/>
          </w:tcPr>
          <w:p w:rsidR="00AB46CD" w:rsidRPr="00715890" w:rsidRDefault="00A7209A" w:rsidP="00AB46CD">
            <w:pPr>
              <w:rPr>
                <w:lang w:val="en-CA"/>
              </w:rPr>
            </w:pPr>
            <w:r w:rsidRPr="00715890">
              <w:rPr>
                <w:lang w:val="en-CA"/>
              </w:rPr>
              <w:t>Mad1</w:t>
            </w:r>
          </w:p>
        </w:tc>
        <w:tc>
          <w:tcPr>
            <w:tcW w:w="0" w:type="auto"/>
          </w:tcPr>
          <w:p w:rsidR="00AB46CD" w:rsidRPr="00715890" w:rsidRDefault="00A7209A" w:rsidP="00715890">
            <w:pPr>
              <w:jc w:val="right"/>
              <w:rPr>
                <w:lang w:val="en-CA"/>
              </w:rPr>
            </w:pPr>
            <w:r w:rsidRPr="00715890">
              <w:rPr>
                <w:lang w:val="en-CA"/>
              </w:rPr>
              <w:t>300</w:t>
            </w:r>
          </w:p>
        </w:tc>
        <w:tc>
          <w:tcPr>
            <w:tcW w:w="0" w:type="auto"/>
          </w:tcPr>
          <w:p w:rsidR="00AB46CD" w:rsidRPr="00715890" w:rsidRDefault="00A7209A" w:rsidP="00715890">
            <w:pPr>
              <w:jc w:val="right"/>
              <w:rPr>
                <w:lang w:val="en-CA"/>
              </w:rPr>
            </w:pPr>
            <w:r w:rsidRPr="00715890">
              <w:rPr>
                <w:lang w:val="en-CA"/>
              </w:rPr>
              <w:t>10</w:t>
            </w:r>
          </w:p>
        </w:tc>
        <w:tc>
          <w:tcPr>
            <w:tcW w:w="0" w:type="auto"/>
          </w:tcPr>
          <w:p w:rsidR="00AB46CD" w:rsidRPr="00715890" w:rsidRDefault="00A7209A" w:rsidP="00B06939">
            <w:pPr>
              <w:rPr>
                <w:lang w:val="en-CA"/>
              </w:rPr>
            </w:pPr>
            <w:proofErr w:type="spellStart"/>
            <w:r w:rsidRPr="00715890">
              <w:rPr>
                <w:lang w:val="en-CA"/>
              </w:rPr>
              <w:t>MadFashion_Cadence</w:t>
            </w:r>
            <w:proofErr w:type="spellEnd"/>
            <w:r w:rsidRPr="00715890">
              <w:rPr>
                <w:lang w:val="en-CA"/>
              </w:rPr>
              <w:t xml:space="preserve"> frames </w:t>
            </w:r>
            <w:r w:rsidR="00B06939">
              <w:rPr>
                <w:lang w:val="en-CA"/>
              </w:rPr>
              <w:t>580</w:t>
            </w:r>
            <w:r w:rsidRPr="00715890">
              <w:rPr>
                <w:lang w:val="en-CA"/>
              </w:rPr>
              <w:t xml:space="preserve"> to </w:t>
            </w:r>
            <w:r w:rsidR="00B06939">
              <w:rPr>
                <w:lang w:val="en-CA"/>
              </w:rPr>
              <w:t>879</w:t>
            </w:r>
          </w:p>
        </w:tc>
        <w:tc>
          <w:tcPr>
            <w:tcW w:w="0" w:type="auto"/>
          </w:tcPr>
          <w:p w:rsidR="00AB46CD" w:rsidRPr="00715890" w:rsidRDefault="00AB46CD" w:rsidP="00A7209A">
            <w:pPr>
              <w:rPr>
                <w:lang w:val="en-CA"/>
              </w:rPr>
            </w:pPr>
            <w:r w:rsidRPr="00715890">
              <w:rPr>
                <w:lang w:val="en-CA"/>
              </w:rPr>
              <w:t xml:space="preserve">teaser </w:t>
            </w:r>
            <w:r w:rsidR="00A7209A" w:rsidRPr="00715890">
              <w:rPr>
                <w:lang w:val="en-CA"/>
              </w:rPr>
              <w:t>that ends with title</w:t>
            </w:r>
          </w:p>
        </w:tc>
      </w:tr>
      <w:tr w:rsidR="00A7209A" w:rsidRPr="00715890" w:rsidTr="00715890">
        <w:trPr>
          <w:trHeight w:val="314"/>
          <w:jc w:val="center"/>
        </w:trPr>
        <w:tc>
          <w:tcPr>
            <w:tcW w:w="0" w:type="auto"/>
          </w:tcPr>
          <w:p w:rsidR="00A7209A" w:rsidRPr="00715890" w:rsidRDefault="00A7209A" w:rsidP="00A7209A">
            <w:pPr>
              <w:rPr>
                <w:lang w:val="en-CA"/>
              </w:rPr>
            </w:pPr>
            <w:r w:rsidRPr="00715890">
              <w:rPr>
                <w:lang w:val="en-CA"/>
              </w:rPr>
              <w:t>Music1</w:t>
            </w:r>
          </w:p>
        </w:tc>
        <w:tc>
          <w:tcPr>
            <w:tcW w:w="0" w:type="auto"/>
          </w:tcPr>
          <w:p w:rsidR="00A7209A" w:rsidRPr="00715890" w:rsidRDefault="00E971DE" w:rsidP="00715890">
            <w:pPr>
              <w:jc w:val="right"/>
              <w:rPr>
                <w:lang w:val="en-CA"/>
              </w:rPr>
            </w:pPr>
            <w:r w:rsidRPr="00715890">
              <w:rPr>
                <w:lang w:val="en-CA"/>
              </w:rPr>
              <w:t>208</w:t>
            </w:r>
          </w:p>
        </w:tc>
        <w:tc>
          <w:tcPr>
            <w:tcW w:w="0" w:type="auto"/>
          </w:tcPr>
          <w:p w:rsidR="00A7209A" w:rsidRPr="00715890" w:rsidRDefault="00E971DE" w:rsidP="00715890">
            <w:pPr>
              <w:jc w:val="right"/>
              <w:rPr>
                <w:lang w:val="en-CA"/>
              </w:rPr>
            </w:pPr>
            <w:r w:rsidRPr="00715890">
              <w:rPr>
                <w:lang w:val="en-CA"/>
              </w:rPr>
              <w:t>6.93</w:t>
            </w:r>
          </w:p>
        </w:tc>
        <w:tc>
          <w:tcPr>
            <w:tcW w:w="0" w:type="auto"/>
          </w:tcPr>
          <w:p w:rsidR="00A7209A" w:rsidRPr="00715890" w:rsidRDefault="00A7209A" w:rsidP="00A7209A">
            <w:pPr>
              <w:rPr>
                <w:lang w:val="en-CA"/>
              </w:rPr>
            </w:pPr>
            <w:proofErr w:type="spellStart"/>
            <w:r w:rsidRPr="00715890">
              <w:rPr>
                <w:lang w:val="en-CA"/>
              </w:rPr>
              <w:t>MacysParade_Musical</w:t>
            </w:r>
            <w:proofErr w:type="spellEnd"/>
            <w:r w:rsidRPr="00715890">
              <w:rPr>
                <w:lang w:val="en-CA"/>
              </w:rPr>
              <w:t xml:space="preserve"> frames </w:t>
            </w:r>
            <w:r w:rsidR="00E971DE" w:rsidRPr="00715890">
              <w:rPr>
                <w:lang w:val="en-CA"/>
              </w:rPr>
              <w:t>914 to 1121</w:t>
            </w:r>
          </w:p>
        </w:tc>
        <w:tc>
          <w:tcPr>
            <w:tcW w:w="0" w:type="auto"/>
          </w:tcPr>
          <w:p w:rsidR="00A7209A" w:rsidRPr="00715890" w:rsidRDefault="00E971DE" w:rsidP="00A7209A">
            <w:pPr>
              <w:rPr>
                <w:lang w:val="en-CA"/>
              </w:rPr>
            </w:pPr>
            <w:r w:rsidRPr="00715890">
              <w:rPr>
                <w:lang w:val="en-CA"/>
              </w:rPr>
              <w:t>musical dance group with little camera motion</w:t>
            </w:r>
          </w:p>
        </w:tc>
      </w:tr>
    </w:tbl>
    <w:p w:rsidR="00AB46CD" w:rsidRDefault="00AB46CD" w:rsidP="00444F41">
      <w:pPr>
        <w:rPr>
          <w:lang w:val="en-CA"/>
        </w:rPr>
      </w:pPr>
    </w:p>
    <w:p w:rsidR="00AF436B" w:rsidRDefault="00AF436B" w:rsidP="00444F41">
      <w:pPr>
        <w:pStyle w:val="Heading1"/>
        <w:rPr>
          <w:lang w:val="en-CA"/>
        </w:rPr>
      </w:pPr>
      <w:r>
        <w:rPr>
          <w:lang w:val="en-CA"/>
        </w:rPr>
        <w:lastRenderedPageBreak/>
        <w:t>Experimental Results</w:t>
      </w:r>
    </w:p>
    <w:p w:rsidR="00AF436B" w:rsidRDefault="00D21E44" w:rsidP="00D21E44">
      <w:pPr>
        <w:pStyle w:val="Heading2"/>
        <w:rPr>
          <w:lang w:val="en-CA"/>
        </w:rPr>
      </w:pPr>
      <w:r>
        <w:rPr>
          <w:lang w:val="en-CA"/>
        </w:rPr>
        <w:t>SAFF Field-Frame Selection</w:t>
      </w:r>
    </w:p>
    <w:p w:rsidR="00D21E44" w:rsidRDefault="00D21E44" w:rsidP="00991283">
      <w:pPr>
        <w:jc w:val="both"/>
        <w:rPr>
          <w:szCs w:val="22"/>
          <w:lang w:val="en-CA"/>
        </w:rPr>
      </w:pPr>
      <w:r>
        <w:rPr>
          <w:szCs w:val="22"/>
          <w:lang w:val="en-CA"/>
        </w:rPr>
        <w:t>For each GOP coded with HM, BD-rate was computed comparing frame coding with field coding. The best mode (in BD-rate sense) is tabulated below for each GOP.</w:t>
      </w:r>
      <w:r w:rsidR="00EE0C03">
        <w:rPr>
          <w:szCs w:val="22"/>
          <w:lang w:val="en-CA"/>
        </w:rPr>
        <w:t xml:space="preserve"> </w:t>
      </w:r>
      <w:proofErr w:type="spellStart"/>
      <w:r w:rsidR="00EE0C03">
        <w:rPr>
          <w:szCs w:val="22"/>
          <w:lang w:val="en-CA"/>
        </w:rPr>
        <w:t>GOPs</w:t>
      </w:r>
      <w:proofErr w:type="spellEnd"/>
      <w:r w:rsidR="00EE0C03">
        <w:rPr>
          <w:szCs w:val="22"/>
          <w:lang w:val="en-CA"/>
        </w:rPr>
        <w:t xml:space="preserve"> with frame mode are highlighted. Detailed results can be found in the accompanying spreadsheet.</w:t>
      </w:r>
    </w:p>
    <w:p w:rsidR="00D21E44" w:rsidRDefault="00D21E44" w:rsidP="00991283">
      <w:pPr>
        <w:jc w:val="both"/>
        <w:rPr>
          <w:szCs w:val="22"/>
          <w:lang w:val="en-CA"/>
        </w:rPr>
      </w:pPr>
    </w:p>
    <w:p w:rsidR="00D21E44" w:rsidRDefault="00D21E44" w:rsidP="00D21E44">
      <w:pPr>
        <w:pStyle w:val="Caption"/>
        <w:keepNext/>
        <w:spacing w:after="240"/>
        <w:jc w:val="center"/>
      </w:pPr>
      <w:r>
        <w:t xml:space="preserve">Table </w:t>
      </w:r>
      <w:r w:rsidR="00A71286">
        <w:fldChar w:fldCharType="begin"/>
      </w:r>
      <w:r w:rsidR="008D37AF">
        <w:instrText xml:space="preserve"> SEQ Table \* ARABIC </w:instrText>
      </w:r>
      <w:r w:rsidR="00A71286">
        <w:fldChar w:fldCharType="separate"/>
      </w:r>
      <w:r w:rsidR="00CA3441">
        <w:rPr>
          <w:noProof/>
        </w:rPr>
        <w:t>3</w:t>
      </w:r>
      <w:r w:rsidR="00A71286">
        <w:fldChar w:fldCharType="end"/>
      </w:r>
      <w:r>
        <w:t>: Best Field-Frame Mode per GOP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3"/>
        <w:gridCol w:w="901"/>
        <w:gridCol w:w="901"/>
        <w:gridCol w:w="901"/>
        <w:gridCol w:w="901"/>
        <w:gridCol w:w="766"/>
        <w:gridCol w:w="901"/>
      </w:tblGrid>
      <w:tr w:rsidR="00D21E44" w:rsidRPr="00715890" w:rsidTr="00715890">
        <w:trPr>
          <w:tblHeader/>
          <w:jc w:val="center"/>
        </w:trPr>
        <w:tc>
          <w:tcPr>
            <w:tcW w:w="0" w:type="auto"/>
          </w:tcPr>
          <w:p w:rsidR="00D21E44" w:rsidRPr="00715890" w:rsidRDefault="00D21E44" w:rsidP="00715890">
            <w:pPr>
              <w:jc w:val="both"/>
              <w:rPr>
                <w:b/>
                <w:szCs w:val="22"/>
                <w:lang w:val="en-CA"/>
              </w:rPr>
            </w:pPr>
            <w:r w:rsidRPr="00715890">
              <w:rPr>
                <w:b/>
                <w:szCs w:val="22"/>
                <w:lang w:val="en-CA"/>
              </w:rPr>
              <w:t>GOP</w:t>
            </w:r>
          </w:p>
        </w:tc>
        <w:tc>
          <w:tcPr>
            <w:tcW w:w="0" w:type="auto"/>
          </w:tcPr>
          <w:p w:rsidR="00D21E44" w:rsidRPr="00715890" w:rsidRDefault="00D21E44" w:rsidP="00715890">
            <w:pPr>
              <w:jc w:val="both"/>
              <w:rPr>
                <w:b/>
                <w:szCs w:val="22"/>
                <w:lang w:val="en-CA"/>
              </w:rPr>
            </w:pPr>
            <w:r w:rsidRPr="00715890">
              <w:rPr>
                <w:b/>
                <w:szCs w:val="22"/>
                <w:lang w:val="en-CA"/>
              </w:rPr>
              <w:t>Cheer1</w:t>
            </w:r>
          </w:p>
        </w:tc>
        <w:tc>
          <w:tcPr>
            <w:tcW w:w="0" w:type="auto"/>
          </w:tcPr>
          <w:p w:rsidR="00D21E44" w:rsidRPr="00715890" w:rsidRDefault="00D21E44" w:rsidP="00715890">
            <w:pPr>
              <w:jc w:val="both"/>
              <w:rPr>
                <w:b/>
                <w:szCs w:val="22"/>
                <w:lang w:val="en-CA"/>
              </w:rPr>
            </w:pPr>
            <w:r w:rsidRPr="00715890">
              <w:rPr>
                <w:b/>
                <w:szCs w:val="22"/>
                <w:lang w:val="en-CA"/>
              </w:rPr>
              <w:t>Cheer2</w:t>
            </w:r>
          </w:p>
        </w:tc>
        <w:tc>
          <w:tcPr>
            <w:tcW w:w="0" w:type="auto"/>
          </w:tcPr>
          <w:p w:rsidR="00D21E44" w:rsidRPr="00715890" w:rsidRDefault="00D21E44" w:rsidP="00715890">
            <w:pPr>
              <w:jc w:val="both"/>
              <w:rPr>
                <w:b/>
                <w:szCs w:val="22"/>
                <w:lang w:val="en-CA"/>
              </w:rPr>
            </w:pPr>
            <w:r w:rsidRPr="00715890">
              <w:rPr>
                <w:b/>
                <w:szCs w:val="22"/>
                <w:lang w:val="en-CA"/>
              </w:rPr>
              <w:t>Cheer3</w:t>
            </w:r>
          </w:p>
        </w:tc>
        <w:tc>
          <w:tcPr>
            <w:tcW w:w="0" w:type="auto"/>
          </w:tcPr>
          <w:p w:rsidR="00D21E44" w:rsidRPr="00715890" w:rsidRDefault="00D21E44" w:rsidP="00715890">
            <w:pPr>
              <w:jc w:val="both"/>
              <w:rPr>
                <w:b/>
                <w:szCs w:val="22"/>
                <w:lang w:val="en-CA"/>
              </w:rPr>
            </w:pPr>
            <w:r w:rsidRPr="00715890">
              <w:rPr>
                <w:b/>
                <w:szCs w:val="22"/>
                <w:lang w:val="en-CA"/>
              </w:rPr>
              <w:t>Cheer4</w:t>
            </w:r>
          </w:p>
        </w:tc>
        <w:tc>
          <w:tcPr>
            <w:tcW w:w="0" w:type="auto"/>
          </w:tcPr>
          <w:p w:rsidR="00D21E44" w:rsidRPr="00715890" w:rsidRDefault="00D21E44" w:rsidP="00715890">
            <w:pPr>
              <w:jc w:val="both"/>
              <w:rPr>
                <w:b/>
                <w:szCs w:val="22"/>
                <w:lang w:val="en-CA"/>
              </w:rPr>
            </w:pPr>
            <w:r w:rsidRPr="00715890">
              <w:rPr>
                <w:b/>
                <w:szCs w:val="22"/>
                <w:lang w:val="en-CA"/>
              </w:rPr>
              <w:t>Mad1</w:t>
            </w:r>
          </w:p>
        </w:tc>
        <w:tc>
          <w:tcPr>
            <w:tcW w:w="0" w:type="auto"/>
          </w:tcPr>
          <w:p w:rsidR="00D21E44" w:rsidRPr="00715890" w:rsidRDefault="00D21E44" w:rsidP="00715890">
            <w:pPr>
              <w:jc w:val="both"/>
              <w:rPr>
                <w:b/>
                <w:szCs w:val="22"/>
                <w:lang w:val="en-CA"/>
              </w:rPr>
            </w:pPr>
            <w:r w:rsidRPr="00715890">
              <w:rPr>
                <w:b/>
                <w:szCs w:val="22"/>
                <w:lang w:val="en-CA"/>
              </w:rPr>
              <w:t>Music1</w:t>
            </w:r>
          </w:p>
        </w:tc>
      </w:tr>
      <w:tr w:rsidR="00EE0C03" w:rsidRPr="00715890" w:rsidTr="00715890">
        <w:trPr>
          <w:jc w:val="center"/>
        </w:trPr>
        <w:tc>
          <w:tcPr>
            <w:tcW w:w="0" w:type="auto"/>
          </w:tcPr>
          <w:p w:rsidR="00EE0C03" w:rsidRPr="00715890" w:rsidRDefault="00EE0C03" w:rsidP="00715890">
            <w:pPr>
              <w:jc w:val="right"/>
              <w:rPr>
                <w:szCs w:val="22"/>
                <w:lang w:val="en-CA"/>
              </w:rPr>
            </w:pPr>
            <w:r w:rsidRPr="00715890">
              <w:rPr>
                <w:szCs w:val="22"/>
                <w:lang w:val="en-CA"/>
              </w:rPr>
              <w:t>0</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Default="00EE0C03" w:rsidP="00715890">
            <w:pPr>
              <w:jc w:val="center"/>
            </w:pPr>
            <w:r w:rsidRPr="00715890">
              <w:rPr>
                <w:szCs w:val="22"/>
                <w:highlight w:val="cyan"/>
                <w:lang w:val="en-CA"/>
              </w:rPr>
              <w:t>frame</w:t>
            </w:r>
          </w:p>
        </w:tc>
      </w:tr>
      <w:tr w:rsidR="00EE0C03" w:rsidRPr="00715890" w:rsidTr="00715890">
        <w:trPr>
          <w:jc w:val="center"/>
        </w:trPr>
        <w:tc>
          <w:tcPr>
            <w:tcW w:w="0" w:type="auto"/>
          </w:tcPr>
          <w:p w:rsidR="00EE0C03" w:rsidRPr="00715890" w:rsidRDefault="00EE0C03" w:rsidP="00715890">
            <w:pPr>
              <w:jc w:val="right"/>
              <w:rPr>
                <w:szCs w:val="22"/>
                <w:lang w:val="en-CA"/>
              </w:rPr>
            </w:pPr>
            <w:r w:rsidRPr="00715890">
              <w:rPr>
                <w:szCs w:val="22"/>
                <w:lang w:val="en-CA"/>
              </w:rPr>
              <w:t>1</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Default="00EE0C03" w:rsidP="00715890">
            <w:pPr>
              <w:jc w:val="center"/>
            </w:pPr>
            <w:r w:rsidRPr="00715890">
              <w:rPr>
                <w:szCs w:val="22"/>
                <w:highlight w:val="cyan"/>
                <w:lang w:val="en-CA"/>
              </w:rPr>
              <w:t>frame</w:t>
            </w:r>
          </w:p>
        </w:tc>
      </w:tr>
      <w:tr w:rsidR="00EE0C03" w:rsidRPr="00715890" w:rsidTr="00715890">
        <w:trPr>
          <w:jc w:val="center"/>
        </w:trPr>
        <w:tc>
          <w:tcPr>
            <w:tcW w:w="0" w:type="auto"/>
          </w:tcPr>
          <w:p w:rsidR="00EE0C03" w:rsidRPr="00715890" w:rsidRDefault="00EE0C03" w:rsidP="00715890">
            <w:pPr>
              <w:jc w:val="right"/>
              <w:rPr>
                <w:szCs w:val="22"/>
                <w:lang w:val="en-CA"/>
              </w:rPr>
            </w:pPr>
            <w:r w:rsidRPr="00715890">
              <w:rPr>
                <w:szCs w:val="22"/>
                <w:lang w:val="en-CA"/>
              </w:rPr>
              <w:t>2</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Default="00EE0C03" w:rsidP="00715890">
            <w:pPr>
              <w:jc w:val="center"/>
            </w:pPr>
            <w:r w:rsidRPr="00715890">
              <w:rPr>
                <w:szCs w:val="22"/>
                <w:highlight w:val="cyan"/>
                <w:lang w:val="en-CA"/>
              </w:rPr>
              <w:t>frame</w:t>
            </w:r>
          </w:p>
        </w:tc>
      </w:tr>
      <w:tr w:rsidR="00EE0C03" w:rsidRPr="00715890" w:rsidTr="00715890">
        <w:trPr>
          <w:jc w:val="center"/>
        </w:trPr>
        <w:tc>
          <w:tcPr>
            <w:tcW w:w="0" w:type="auto"/>
          </w:tcPr>
          <w:p w:rsidR="00EE0C03" w:rsidRPr="00715890" w:rsidRDefault="00EE0C03" w:rsidP="00715890">
            <w:pPr>
              <w:jc w:val="right"/>
              <w:rPr>
                <w:szCs w:val="22"/>
                <w:lang w:val="en-CA"/>
              </w:rPr>
            </w:pPr>
            <w:r w:rsidRPr="00715890">
              <w:rPr>
                <w:szCs w:val="22"/>
                <w:lang w:val="en-CA"/>
              </w:rPr>
              <w:t>3</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highlight w:val="cyan"/>
                <w:lang w:val="en-CA"/>
              </w:rPr>
            </w:pPr>
            <w:r w:rsidRPr="00715890">
              <w:rPr>
                <w:szCs w:val="22"/>
                <w:highlight w:val="cyan"/>
                <w:lang w:val="en-CA"/>
              </w:rPr>
              <w:t>frame</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Default="00EE0C03" w:rsidP="00715890">
            <w:pPr>
              <w:jc w:val="center"/>
            </w:pPr>
            <w:r w:rsidRPr="00715890">
              <w:rPr>
                <w:szCs w:val="22"/>
                <w:highlight w:val="cyan"/>
                <w:lang w:val="en-CA"/>
              </w:rPr>
              <w:t>frame</w:t>
            </w:r>
          </w:p>
        </w:tc>
      </w:tr>
      <w:tr w:rsidR="00EE0C03" w:rsidRPr="00715890" w:rsidTr="00715890">
        <w:trPr>
          <w:jc w:val="center"/>
        </w:trPr>
        <w:tc>
          <w:tcPr>
            <w:tcW w:w="0" w:type="auto"/>
          </w:tcPr>
          <w:p w:rsidR="00EE0C03" w:rsidRPr="00715890" w:rsidRDefault="00EE0C03" w:rsidP="00715890">
            <w:pPr>
              <w:jc w:val="right"/>
              <w:rPr>
                <w:szCs w:val="22"/>
                <w:lang w:val="en-CA"/>
              </w:rPr>
            </w:pPr>
            <w:r w:rsidRPr="00715890">
              <w:rPr>
                <w:szCs w:val="22"/>
                <w:lang w:val="en-CA"/>
              </w:rPr>
              <w:t>4</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highlight w:val="cyan"/>
                <w:lang w:val="en-CA"/>
              </w:rPr>
            </w:pPr>
            <w:r w:rsidRPr="00715890">
              <w:rPr>
                <w:szCs w:val="22"/>
                <w:highlight w:val="cyan"/>
                <w:lang w:val="en-CA"/>
              </w:rPr>
              <w:t>frame</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Default="00EE0C03" w:rsidP="00715890">
            <w:pPr>
              <w:jc w:val="center"/>
            </w:pPr>
            <w:r w:rsidRPr="00715890">
              <w:rPr>
                <w:szCs w:val="22"/>
                <w:highlight w:val="cyan"/>
                <w:lang w:val="en-CA"/>
              </w:rPr>
              <w:t>frame</w:t>
            </w:r>
          </w:p>
        </w:tc>
      </w:tr>
      <w:tr w:rsidR="00EE0C03" w:rsidRPr="00715890" w:rsidTr="00715890">
        <w:trPr>
          <w:jc w:val="center"/>
        </w:trPr>
        <w:tc>
          <w:tcPr>
            <w:tcW w:w="0" w:type="auto"/>
          </w:tcPr>
          <w:p w:rsidR="00EE0C03" w:rsidRPr="00715890" w:rsidRDefault="00EE0C03" w:rsidP="00715890">
            <w:pPr>
              <w:jc w:val="right"/>
              <w:rPr>
                <w:szCs w:val="22"/>
                <w:lang w:val="en-CA"/>
              </w:rPr>
            </w:pPr>
            <w:r w:rsidRPr="00715890">
              <w:rPr>
                <w:szCs w:val="22"/>
                <w:lang w:val="en-CA"/>
              </w:rPr>
              <w:t>5</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Default="00EE0C03" w:rsidP="00715890">
            <w:pPr>
              <w:jc w:val="center"/>
            </w:pPr>
            <w:r w:rsidRPr="00715890">
              <w:rPr>
                <w:szCs w:val="22"/>
                <w:highlight w:val="cyan"/>
                <w:lang w:val="en-CA"/>
              </w:rPr>
              <w:t>frame</w:t>
            </w:r>
          </w:p>
        </w:tc>
      </w:tr>
      <w:tr w:rsidR="00D21E44" w:rsidRPr="00715890" w:rsidTr="00715890">
        <w:trPr>
          <w:jc w:val="center"/>
        </w:trPr>
        <w:tc>
          <w:tcPr>
            <w:tcW w:w="0" w:type="auto"/>
          </w:tcPr>
          <w:p w:rsidR="00D21E44" w:rsidRPr="00715890" w:rsidRDefault="00D21E44" w:rsidP="00715890">
            <w:pPr>
              <w:jc w:val="right"/>
              <w:rPr>
                <w:szCs w:val="22"/>
                <w:lang w:val="en-CA"/>
              </w:rPr>
            </w:pPr>
            <w:r w:rsidRPr="00715890">
              <w:rPr>
                <w:szCs w:val="22"/>
                <w:lang w:val="en-CA"/>
              </w:rPr>
              <w:t>6</w:t>
            </w:r>
          </w:p>
        </w:tc>
        <w:tc>
          <w:tcPr>
            <w:tcW w:w="0" w:type="auto"/>
          </w:tcPr>
          <w:p w:rsidR="00D21E44" w:rsidRPr="00715890" w:rsidRDefault="00D21E44" w:rsidP="00715890">
            <w:pPr>
              <w:jc w:val="center"/>
              <w:rPr>
                <w:szCs w:val="22"/>
                <w:lang w:val="en-CA"/>
              </w:rPr>
            </w:pPr>
            <w:r w:rsidRPr="00715890">
              <w:rPr>
                <w:szCs w:val="22"/>
                <w:lang w:val="en-CA"/>
              </w:rPr>
              <w:t>field</w:t>
            </w:r>
          </w:p>
        </w:tc>
        <w:tc>
          <w:tcPr>
            <w:tcW w:w="0" w:type="auto"/>
          </w:tcPr>
          <w:p w:rsidR="00D21E44" w:rsidRPr="00715890" w:rsidRDefault="00D21E44" w:rsidP="00715890">
            <w:pPr>
              <w:jc w:val="center"/>
              <w:rPr>
                <w:szCs w:val="22"/>
                <w:lang w:val="en-CA"/>
              </w:rPr>
            </w:pPr>
            <w:r w:rsidRPr="00715890">
              <w:rPr>
                <w:szCs w:val="22"/>
                <w:lang w:val="en-CA"/>
              </w:rPr>
              <w:t>field</w:t>
            </w:r>
          </w:p>
        </w:tc>
        <w:tc>
          <w:tcPr>
            <w:tcW w:w="0" w:type="auto"/>
          </w:tcPr>
          <w:p w:rsidR="00D21E44" w:rsidRPr="00715890" w:rsidRDefault="00D21E44" w:rsidP="00715890">
            <w:pPr>
              <w:jc w:val="center"/>
              <w:rPr>
                <w:szCs w:val="22"/>
                <w:lang w:val="en-CA"/>
              </w:rPr>
            </w:pPr>
            <w:r w:rsidRPr="00715890">
              <w:rPr>
                <w:szCs w:val="22"/>
                <w:lang w:val="en-CA"/>
              </w:rPr>
              <w:t>field</w:t>
            </w:r>
          </w:p>
        </w:tc>
        <w:tc>
          <w:tcPr>
            <w:tcW w:w="0" w:type="auto"/>
          </w:tcPr>
          <w:p w:rsidR="00D21E44" w:rsidRPr="00715890" w:rsidRDefault="00D21E44" w:rsidP="00715890">
            <w:pPr>
              <w:jc w:val="center"/>
              <w:rPr>
                <w:szCs w:val="22"/>
                <w:lang w:val="en-CA"/>
              </w:rPr>
            </w:pPr>
            <w:r w:rsidRPr="00715890">
              <w:rPr>
                <w:szCs w:val="22"/>
                <w:lang w:val="en-CA"/>
              </w:rPr>
              <w:t>field</w:t>
            </w:r>
          </w:p>
        </w:tc>
        <w:tc>
          <w:tcPr>
            <w:tcW w:w="0" w:type="auto"/>
          </w:tcPr>
          <w:p w:rsidR="00D21E44" w:rsidRPr="00715890" w:rsidRDefault="00D21E44" w:rsidP="00715890">
            <w:pPr>
              <w:jc w:val="center"/>
              <w:rPr>
                <w:szCs w:val="22"/>
                <w:lang w:val="en-CA"/>
              </w:rPr>
            </w:pPr>
            <w:r w:rsidRPr="00715890">
              <w:rPr>
                <w:szCs w:val="22"/>
                <w:lang w:val="en-CA"/>
              </w:rPr>
              <w:t>field</w:t>
            </w:r>
          </w:p>
        </w:tc>
        <w:tc>
          <w:tcPr>
            <w:tcW w:w="0" w:type="auto"/>
          </w:tcPr>
          <w:p w:rsidR="00D21E44" w:rsidRPr="00715890" w:rsidRDefault="00D21E44" w:rsidP="00715890">
            <w:pPr>
              <w:jc w:val="center"/>
              <w:rPr>
                <w:szCs w:val="22"/>
                <w:lang w:val="en-CA"/>
              </w:rPr>
            </w:pPr>
            <w:r w:rsidRPr="00715890">
              <w:rPr>
                <w:szCs w:val="22"/>
                <w:lang w:val="en-CA"/>
              </w:rPr>
              <w:t>field</w:t>
            </w:r>
          </w:p>
        </w:tc>
      </w:tr>
      <w:tr w:rsidR="00EE0C03" w:rsidRPr="00715890" w:rsidTr="00715890">
        <w:trPr>
          <w:jc w:val="center"/>
        </w:trPr>
        <w:tc>
          <w:tcPr>
            <w:tcW w:w="0" w:type="auto"/>
          </w:tcPr>
          <w:p w:rsidR="00EE0C03" w:rsidRPr="00715890" w:rsidRDefault="00EE0C03" w:rsidP="00715890">
            <w:pPr>
              <w:jc w:val="right"/>
              <w:rPr>
                <w:szCs w:val="22"/>
                <w:lang w:val="en-CA"/>
              </w:rPr>
            </w:pPr>
            <w:r w:rsidRPr="00715890">
              <w:rPr>
                <w:szCs w:val="22"/>
                <w:lang w:val="en-CA"/>
              </w:rPr>
              <w:t>7</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Default="00EE0C03" w:rsidP="00715890">
            <w:pPr>
              <w:jc w:val="center"/>
            </w:pPr>
            <w:r w:rsidRPr="00715890">
              <w:rPr>
                <w:szCs w:val="22"/>
                <w:highlight w:val="cyan"/>
                <w:lang w:val="en-CA"/>
              </w:rPr>
              <w:t>frame</w:t>
            </w:r>
          </w:p>
        </w:tc>
        <w:tc>
          <w:tcPr>
            <w:tcW w:w="0" w:type="auto"/>
          </w:tcPr>
          <w:p w:rsidR="00EE0C03" w:rsidRPr="00715890" w:rsidRDefault="00EE0C03" w:rsidP="00715890">
            <w:pPr>
              <w:jc w:val="center"/>
              <w:rPr>
                <w:szCs w:val="22"/>
                <w:lang w:val="en-CA"/>
              </w:rPr>
            </w:pPr>
          </w:p>
        </w:tc>
      </w:tr>
      <w:tr w:rsidR="00EE0C03" w:rsidRPr="00715890" w:rsidTr="00715890">
        <w:trPr>
          <w:jc w:val="center"/>
        </w:trPr>
        <w:tc>
          <w:tcPr>
            <w:tcW w:w="0" w:type="auto"/>
          </w:tcPr>
          <w:p w:rsidR="00EE0C03" w:rsidRPr="00715890" w:rsidRDefault="00EE0C03" w:rsidP="00715890">
            <w:pPr>
              <w:jc w:val="right"/>
              <w:rPr>
                <w:szCs w:val="22"/>
                <w:lang w:val="en-CA"/>
              </w:rPr>
            </w:pPr>
            <w:r w:rsidRPr="00715890">
              <w:rPr>
                <w:szCs w:val="22"/>
                <w:lang w:val="en-CA"/>
              </w:rPr>
              <w:t>8</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Default="00EE0C03" w:rsidP="00715890">
            <w:pPr>
              <w:jc w:val="center"/>
            </w:pPr>
            <w:r w:rsidRPr="00715890">
              <w:rPr>
                <w:szCs w:val="22"/>
                <w:highlight w:val="cyan"/>
                <w:lang w:val="en-CA"/>
              </w:rPr>
              <w:t>frame</w:t>
            </w:r>
          </w:p>
        </w:tc>
        <w:tc>
          <w:tcPr>
            <w:tcW w:w="0" w:type="auto"/>
          </w:tcPr>
          <w:p w:rsidR="00EE0C03" w:rsidRPr="00715890" w:rsidRDefault="00EE0C03" w:rsidP="00715890">
            <w:pPr>
              <w:jc w:val="center"/>
              <w:rPr>
                <w:szCs w:val="22"/>
                <w:lang w:val="en-CA"/>
              </w:rPr>
            </w:pPr>
          </w:p>
        </w:tc>
      </w:tr>
      <w:tr w:rsidR="00EE0C03" w:rsidRPr="00715890" w:rsidTr="00715890">
        <w:trPr>
          <w:jc w:val="center"/>
        </w:trPr>
        <w:tc>
          <w:tcPr>
            <w:tcW w:w="0" w:type="auto"/>
          </w:tcPr>
          <w:p w:rsidR="00EE0C03" w:rsidRPr="00715890" w:rsidRDefault="00EE0C03" w:rsidP="00715890">
            <w:pPr>
              <w:jc w:val="right"/>
              <w:rPr>
                <w:szCs w:val="22"/>
                <w:lang w:val="en-CA"/>
              </w:rPr>
            </w:pPr>
            <w:r w:rsidRPr="00715890">
              <w:rPr>
                <w:szCs w:val="22"/>
                <w:lang w:val="en-CA"/>
              </w:rPr>
              <w:t>9</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Pr="00715890" w:rsidRDefault="00EE0C03" w:rsidP="00715890">
            <w:pPr>
              <w:jc w:val="center"/>
              <w:rPr>
                <w:szCs w:val="22"/>
                <w:lang w:val="en-CA"/>
              </w:rPr>
            </w:pPr>
            <w:r w:rsidRPr="00715890">
              <w:rPr>
                <w:szCs w:val="22"/>
                <w:lang w:val="en-CA"/>
              </w:rPr>
              <w:t>field</w:t>
            </w:r>
          </w:p>
        </w:tc>
        <w:tc>
          <w:tcPr>
            <w:tcW w:w="0" w:type="auto"/>
          </w:tcPr>
          <w:p w:rsidR="00EE0C03" w:rsidRDefault="00EE0C03" w:rsidP="00715890">
            <w:pPr>
              <w:jc w:val="center"/>
            </w:pPr>
            <w:r w:rsidRPr="00715890">
              <w:rPr>
                <w:szCs w:val="22"/>
                <w:highlight w:val="cyan"/>
                <w:lang w:val="en-CA"/>
              </w:rPr>
              <w:t>frame</w:t>
            </w:r>
          </w:p>
        </w:tc>
        <w:tc>
          <w:tcPr>
            <w:tcW w:w="0" w:type="auto"/>
          </w:tcPr>
          <w:p w:rsidR="00EE0C03" w:rsidRPr="00715890" w:rsidRDefault="00EE0C03" w:rsidP="00715890">
            <w:pPr>
              <w:jc w:val="center"/>
              <w:rPr>
                <w:szCs w:val="22"/>
                <w:lang w:val="en-CA"/>
              </w:rPr>
            </w:pPr>
          </w:p>
        </w:tc>
      </w:tr>
    </w:tbl>
    <w:p w:rsidR="00D21E44" w:rsidRDefault="00EE0C03" w:rsidP="00EE0C03">
      <w:pPr>
        <w:pStyle w:val="Heading2"/>
        <w:rPr>
          <w:lang w:val="en-CA"/>
        </w:rPr>
      </w:pPr>
      <w:proofErr w:type="spellStart"/>
      <w:r>
        <w:rPr>
          <w:lang w:val="en-CA"/>
        </w:rPr>
        <w:t>Bitstream</w:t>
      </w:r>
      <w:proofErr w:type="spellEnd"/>
      <w:r>
        <w:rPr>
          <w:lang w:val="en-CA"/>
        </w:rPr>
        <w:t>-Level BD-Rate</w:t>
      </w:r>
    </w:p>
    <w:p w:rsidR="00EE0C03" w:rsidRDefault="00EE0C03" w:rsidP="00991283">
      <w:pPr>
        <w:jc w:val="both"/>
        <w:rPr>
          <w:szCs w:val="22"/>
          <w:lang w:val="en-CA"/>
        </w:rPr>
      </w:pPr>
      <w:r>
        <w:rPr>
          <w:szCs w:val="22"/>
          <w:lang w:val="en-CA"/>
        </w:rPr>
        <w:t xml:space="preserve">After the field-frame mode has been selected at the sequence (GOP) level, </w:t>
      </w:r>
      <w:r w:rsidR="005C6ACC">
        <w:rPr>
          <w:szCs w:val="22"/>
          <w:lang w:val="en-CA"/>
        </w:rPr>
        <w:t xml:space="preserve">the </w:t>
      </w:r>
      <w:r>
        <w:rPr>
          <w:szCs w:val="22"/>
          <w:lang w:val="en-CA"/>
        </w:rPr>
        <w:t xml:space="preserve">composite rate and PSNR numbers </w:t>
      </w:r>
      <w:r w:rsidR="005C6ACC">
        <w:rPr>
          <w:szCs w:val="22"/>
          <w:lang w:val="en-CA"/>
        </w:rPr>
        <w:t xml:space="preserve">for SAFF mode </w:t>
      </w:r>
      <w:r>
        <w:rPr>
          <w:szCs w:val="22"/>
          <w:lang w:val="en-CA"/>
        </w:rPr>
        <w:t xml:space="preserve">are computed for the entire </w:t>
      </w:r>
      <w:proofErr w:type="spellStart"/>
      <w:r>
        <w:rPr>
          <w:szCs w:val="22"/>
          <w:lang w:val="en-CA"/>
        </w:rPr>
        <w:t>bitstream</w:t>
      </w:r>
      <w:proofErr w:type="spellEnd"/>
      <w:r>
        <w:rPr>
          <w:szCs w:val="22"/>
          <w:lang w:val="en-CA"/>
        </w:rPr>
        <w:t xml:space="preserve"> by using weighted averaging where the weights are the length of each sequence (GOP).</w:t>
      </w:r>
    </w:p>
    <w:p w:rsidR="00EE0C03" w:rsidRDefault="00EE0C03" w:rsidP="00991283">
      <w:pPr>
        <w:jc w:val="both"/>
        <w:rPr>
          <w:szCs w:val="22"/>
          <w:lang w:val="en-CA"/>
        </w:rPr>
      </w:pPr>
      <w:r>
        <w:rPr>
          <w:szCs w:val="22"/>
          <w:lang w:val="en-CA"/>
        </w:rPr>
        <w:t>The table</w:t>
      </w:r>
      <w:r w:rsidR="005C6ACC">
        <w:rPr>
          <w:szCs w:val="22"/>
          <w:lang w:val="en-CA"/>
        </w:rPr>
        <w:t>s</w:t>
      </w:r>
      <w:r>
        <w:rPr>
          <w:szCs w:val="22"/>
          <w:lang w:val="en-CA"/>
        </w:rPr>
        <w:t xml:space="preserve"> below show BD-rate comparison </w:t>
      </w:r>
      <w:r w:rsidR="005C6ACC">
        <w:rPr>
          <w:szCs w:val="22"/>
          <w:lang w:val="en-CA"/>
        </w:rPr>
        <w:t xml:space="preserve">of HEVC </w:t>
      </w:r>
      <w:r w:rsidR="00FF66FE">
        <w:rPr>
          <w:szCs w:val="22"/>
          <w:lang w:val="en-CA"/>
        </w:rPr>
        <w:t>F</w:t>
      </w:r>
      <w:r w:rsidR="005C6ACC">
        <w:rPr>
          <w:szCs w:val="22"/>
          <w:lang w:val="en-CA"/>
        </w:rPr>
        <w:t>rame</w:t>
      </w:r>
      <w:r w:rsidR="00FF66FE">
        <w:rPr>
          <w:szCs w:val="22"/>
          <w:lang w:val="en-CA"/>
        </w:rPr>
        <w:t xml:space="preserve"> </w:t>
      </w:r>
      <w:r w:rsidR="005C6ACC">
        <w:rPr>
          <w:szCs w:val="22"/>
          <w:lang w:val="en-CA"/>
        </w:rPr>
        <w:t xml:space="preserve">versus HEVC </w:t>
      </w:r>
      <w:r w:rsidR="00FF66FE">
        <w:rPr>
          <w:szCs w:val="22"/>
          <w:lang w:val="en-CA"/>
        </w:rPr>
        <w:t>F</w:t>
      </w:r>
      <w:r w:rsidR="005C6ACC">
        <w:rPr>
          <w:szCs w:val="22"/>
          <w:lang w:val="en-CA"/>
        </w:rPr>
        <w:t xml:space="preserve">ield, HEVC </w:t>
      </w:r>
      <w:r w:rsidR="00FF66FE">
        <w:rPr>
          <w:szCs w:val="22"/>
          <w:lang w:val="en-CA"/>
        </w:rPr>
        <w:t>F</w:t>
      </w:r>
      <w:r w:rsidR="005C6ACC">
        <w:rPr>
          <w:szCs w:val="22"/>
          <w:lang w:val="en-CA"/>
        </w:rPr>
        <w:t>ield</w:t>
      </w:r>
      <w:r w:rsidR="00FF66FE">
        <w:rPr>
          <w:szCs w:val="22"/>
          <w:lang w:val="en-CA"/>
        </w:rPr>
        <w:t xml:space="preserve"> </w:t>
      </w:r>
      <w:r w:rsidR="005C6ACC">
        <w:rPr>
          <w:szCs w:val="22"/>
          <w:lang w:val="en-CA"/>
        </w:rPr>
        <w:t xml:space="preserve">versus HEVC SAFF, and HEVC </w:t>
      </w:r>
      <w:r w:rsidR="00FF66FE">
        <w:rPr>
          <w:szCs w:val="22"/>
          <w:lang w:val="en-CA"/>
        </w:rPr>
        <w:t>F</w:t>
      </w:r>
      <w:r w:rsidR="005C6ACC">
        <w:rPr>
          <w:szCs w:val="22"/>
          <w:lang w:val="en-CA"/>
        </w:rPr>
        <w:t>rame</w:t>
      </w:r>
      <w:r w:rsidR="00FF66FE">
        <w:rPr>
          <w:szCs w:val="22"/>
          <w:lang w:val="en-CA"/>
        </w:rPr>
        <w:t xml:space="preserve"> </w:t>
      </w:r>
      <w:r w:rsidR="005C6ACC">
        <w:rPr>
          <w:szCs w:val="22"/>
          <w:lang w:val="en-CA"/>
        </w:rPr>
        <w:t>versus HEVC SAFF.</w:t>
      </w:r>
    </w:p>
    <w:p w:rsidR="005C6ACC" w:rsidRDefault="005C6ACC" w:rsidP="00991283">
      <w:pPr>
        <w:jc w:val="both"/>
        <w:rPr>
          <w:szCs w:val="22"/>
          <w:lang w:val="en-CA"/>
        </w:rPr>
      </w:pPr>
    </w:p>
    <w:tbl>
      <w:tblPr>
        <w:tblW w:w="5200" w:type="dxa"/>
        <w:jc w:val="center"/>
        <w:tblInd w:w="97" w:type="dxa"/>
        <w:tblLook w:val="04A0"/>
      </w:tblPr>
      <w:tblGrid>
        <w:gridCol w:w="1300"/>
        <w:gridCol w:w="1244"/>
        <w:gridCol w:w="1328"/>
        <w:gridCol w:w="1328"/>
      </w:tblGrid>
      <w:tr w:rsidR="00EF45DF" w:rsidRPr="00EF45DF" w:rsidTr="00EF45DF">
        <w:trPr>
          <w:trHeight w:val="240"/>
          <w:jc w:val="center"/>
        </w:trPr>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 xml:space="preserve">HEVC Frame Coding </w:t>
            </w:r>
            <w:proofErr w:type="spellStart"/>
            <w:r w:rsidRPr="00EF45DF">
              <w:rPr>
                <w:rFonts w:ascii="Arial" w:hAnsi="Arial" w:cs="Arial"/>
                <w:b/>
                <w:bCs/>
                <w:color w:val="000000"/>
                <w:sz w:val="18"/>
                <w:szCs w:val="18"/>
              </w:rPr>
              <w:t>vs</w:t>
            </w:r>
            <w:proofErr w:type="spellEnd"/>
            <w:r w:rsidRPr="00EF45DF">
              <w:rPr>
                <w:rFonts w:ascii="Arial" w:hAnsi="Arial" w:cs="Arial"/>
                <w:b/>
                <w:bCs/>
                <w:color w:val="000000"/>
                <w:sz w:val="18"/>
                <w:szCs w:val="18"/>
              </w:rPr>
              <w:t xml:space="preserve"> HEVC Field Coding</w:t>
            </w:r>
          </w:p>
        </w:tc>
      </w:tr>
      <w:tr w:rsidR="00EF45DF" w:rsidRPr="00EF45DF" w:rsidTr="00EF45DF">
        <w:trPr>
          <w:trHeight w:val="255"/>
          <w:jc w:val="center"/>
        </w:trPr>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single" w:sz="8" w:space="0" w:color="auto"/>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BD-rate (piecewise cubic)</w:t>
            </w:r>
          </w:p>
        </w:tc>
      </w:tr>
      <w:tr w:rsidR="00EF45DF" w:rsidRPr="00EF45DF" w:rsidTr="00EF45DF">
        <w:trPr>
          <w:trHeight w:val="255"/>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EF45DF">
              <w:rPr>
                <w:rFonts w:ascii="Arial" w:hAnsi="Arial" w:cs="Arial"/>
                <w:b/>
                <w:bCs/>
                <w:color w:val="000000"/>
                <w:sz w:val="18"/>
                <w:szCs w:val="18"/>
              </w:rPr>
              <w:t>Clip</w:t>
            </w:r>
          </w:p>
        </w:tc>
        <w:tc>
          <w:tcPr>
            <w:tcW w:w="1244" w:type="dxa"/>
            <w:tcBorders>
              <w:top w:val="nil"/>
              <w:left w:val="nil"/>
              <w:bottom w:val="single" w:sz="8" w:space="0" w:color="auto"/>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Y</w:t>
            </w:r>
          </w:p>
        </w:tc>
        <w:tc>
          <w:tcPr>
            <w:tcW w:w="1328" w:type="dxa"/>
            <w:tcBorders>
              <w:top w:val="nil"/>
              <w:left w:val="nil"/>
              <w:bottom w:val="single" w:sz="8" w:space="0" w:color="auto"/>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U</w:t>
            </w:r>
          </w:p>
        </w:tc>
        <w:tc>
          <w:tcPr>
            <w:tcW w:w="1328" w:type="dxa"/>
            <w:tcBorders>
              <w:top w:val="nil"/>
              <w:left w:val="nil"/>
              <w:bottom w:val="single" w:sz="8" w:space="0" w:color="auto"/>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V</w:t>
            </w:r>
          </w:p>
        </w:tc>
      </w:tr>
      <w:tr w:rsidR="00EF45DF" w:rsidRPr="00EF45DF" w:rsidTr="00EF45DF">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Cheer1</w:t>
            </w:r>
          </w:p>
        </w:tc>
        <w:tc>
          <w:tcPr>
            <w:tcW w:w="1244" w:type="dxa"/>
            <w:tcBorders>
              <w:top w:val="single" w:sz="8" w:space="0" w:color="auto"/>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76.8%</w:t>
            </w:r>
          </w:p>
        </w:tc>
        <w:tc>
          <w:tcPr>
            <w:tcW w:w="1328" w:type="dxa"/>
            <w:tcBorders>
              <w:top w:val="single" w:sz="8" w:space="0" w:color="auto"/>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62.7%</w:t>
            </w:r>
          </w:p>
        </w:tc>
        <w:tc>
          <w:tcPr>
            <w:tcW w:w="1328" w:type="dxa"/>
            <w:tcBorders>
              <w:top w:val="single" w:sz="8" w:space="0" w:color="auto"/>
              <w:left w:val="nil"/>
              <w:bottom w:val="nil"/>
              <w:right w:val="single" w:sz="8" w:space="0" w:color="auto"/>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74.6%</w:t>
            </w:r>
          </w:p>
        </w:tc>
      </w:tr>
      <w:tr w:rsidR="00EF45DF" w:rsidRPr="00EF45DF" w:rsidTr="00EF45DF">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Cheer2</w:t>
            </w:r>
          </w:p>
        </w:tc>
        <w:tc>
          <w:tcPr>
            <w:tcW w:w="1244"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98.7%</w:t>
            </w:r>
          </w:p>
        </w:tc>
        <w:tc>
          <w:tcPr>
            <w:tcW w:w="1328"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115.9%</w:t>
            </w:r>
          </w:p>
        </w:tc>
        <w:tc>
          <w:tcPr>
            <w:tcW w:w="1328" w:type="dxa"/>
            <w:tcBorders>
              <w:top w:val="nil"/>
              <w:left w:val="nil"/>
              <w:bottom w:val="nil"/>
              <w:right w:val="single" w:sz="8" w:space="0" w:color="auto"/>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117.3%</w:t>
            </w:r>
          </w:p>
        </w:tc>
      </w:tr>
      <w:tr w:rsidR="00EF45DF" w:rsidRPr="00EF45DF" w:rsidTr="00EF45DF">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Cheer3</w:t>
            </w:r>
          </w:p>
        </w:tc>
        <w:tc>
          <w:tcPr>
            <w:tcW w:w="1244"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88.5%</w:t>
            </w:r>
          </w:p>
        </w:tc>
        <w:tc>
          <w:tcPr>
            <w:tcW w:w="1328"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98.2%</w:t>
            </w:r>
          </w:p>
        </w:tc>
        <w:tc>
          <w:tcPr>
            <w:tcW w:w="1328" w:type="dxa"/>
            <w:tcBorders>
              <w:top w:val="nil"/>
              <w:left w:val="nil"/>
              <w:bottom w:val="nil"/>
              <w:right w:val="single" w:sz="8" w:space="0" w:color="auto"/>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94.4%</w:t>
            </w:r>
          </w:p>
        </w:tc>
      </w:tr>
      <w:tr w:rsidR="00EF45DF" w:rsidRPr="00EF45DF" w:rsidTr="00EF45DF">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Cheer4</w:t>
            </w:r>
          </w:p>
        </w:tc>
        <w:tc>
          <w:tcPr>
            <w:tcW w:w="1244"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14.2%</w:t>
            </w:r>
          </w:p>
        </w:tc>
        <w:tc>
          <w:tcPr>
            <w:tcW w:w="1328" w:type="dxa"/>
            <w:tcBorders>
              <w:top w:val="nil"/>
              <w:left w:val="nil"/>
              <w:bottom w:val="nil"/>
              <w:right w:val="nil"/>
            </w:tcBorders>
            <w:shd w:val="clear" w:color="000000" w:fill="CCFFCC"/>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-5.1%</w:t>
            </w:r>
          </w:p>
        </w:tc>
        <w:tc>
          <w:tcPr>
            <w:tcW w:w="1328" w:type="dxa"/>
            <w:tcBorders>
              <w:top w:val="nil"/>
              <w:left w:val="nil"/>
              <w:bottom w:val="nil"/>
              <w:right w:val="single" w:sz="8" w:space="0" w:color="auto"/>
            </w:tcBorders>
            <w:shd w:val="clear" w:color="000000" w:fill="CCFFCC"/>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-5.9%</w:t>
            </w:r>
          </w:p>
        </w:tc>
      </w:tr>
      <w:tr w:rsidR="00EF45DF" w:rsidRPr="00EF45DF" w:rsidTr="00EF45DF">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Mad1</w:t>
            </w:r>
          </w:p>
        </w:tc>
        <w:tc>
          <w:tcPr>
            <w:tcW w:w="1244"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48.9%</w:t>
            </w:r>
          </w:p>
        </w:tc>
        <w:tc>
          <w:tcPr>
            <w:tcW w:w="1328"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33.9%</w:t>
            </w:r>
          </w:p>
        </w:tc>
        <w:tc>
          <w:tcPr>
            <w:tcW w:w="1328" w:type="dxa"/>
            <w:tcBorders>
              <w:top w:val="nil"/>
              <w:left w:val="nil"/>
              <w:bottom w:val="nil"/>
              <w:right w:val="single" w:sz="8" w:space="0" w:color="auto"/>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15.6%</w:t>
            </w:r>
          </w:p>
        </w:tc>
      </w:tr>
      <w:tr w:rsidR="00EF45DF" w:rsidRPr="00EF45DF" w:rsidTr="00EF45DF">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Music1</w:t>
            </w:r>
          </w:p>
        </w:tc>
        <w:tc>
          <w:tcPr>
            <w:tcW w:w="1244" w:type="dxa"/>
            <w:tcBorders>
              <w:top w:val="nil"/>
              <w:left w:val="nil"/>
              <w:bottom w:val="single" w:sz="8" w:space="0" w:color="auto"/>
              <w:right w:val="nil"/>
            </w:tcBorders>
            <w:shd w:val="clear" w:color="000000" w:fill="CCFFCC"/>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-12.7%</w:t>
            </w:r>
          </w:p>
        </w:tc>
        <w:tc>
          <w:tcPr>
            <w:tcW w:w="1328" w:type="dxa"/>
            <w:tcBorders>
              <w:top w:val="nil"/>
              <w:left w:val="nil"/>
              <w:bottom w:val="single" w:sz="8" w:space="0" w:color="auto"/>
              <w:right w:val="nil"/>
            </w:tcBorders>
            <w:shd w:val="clear" w:color="000000" w:fill="CCFFCC"/>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-49.1%</w:t>
            </w:r>
          </w:p>
        </w:tc>
        <w:tc>
          <w:tcPr>
            <w:tcW w:w="1328" w:type="dxa"/>
            <w:tcBorders>
              <w:top w:val="nil"/>
              <w:left w:val="nil"/>
              <w:bottom w:val="single" w:sz="8" w:space="0" w:color="auto"/>
              <w:right w:val="single" w:sz="8" w:space="0" w:color="auto"/>
            </w:tcBorders>
            <w:shd w:val="clear" w:color="000000" w:fill="CCFFCC"/>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-51.0%</w:t>
            </w:r>
          </w:p>
        </w:tc>
      </w:tr>
      <w:tr w:rsidR="00EF45DF" w:rsidRPr="00EF45DF" w:rsidTr="00EF45DF">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Average</w:t>
            </w:r>
          </w:p>
        </w:tc>
        <w:tc>
          <w:tcPr>
            <w:tcW w:w="1244" w:type="dxa"/>
            <w:tcBorders>
              <w:top w:val="single" w:sz="8" w:space="0" w:color="auto"/>
              <w:left w:val="single" w:sz="8" w:space="0" w:color="auto"/>
              <w:bottom w:val="single" w:sz="8" w:space="0" w:color="auto"/>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52.4%</w:t>
            </w:r>
          </w:p>
        </w:tc>
        <w:tc>
          <w:tcPr>
            <w:tcW w:w="1328" w:type="dxa"/>
            <w:tcBorders>
              <w:top w:val="single" w:sz="8" w:space="0" w:color="auto"/>
              <w:left w:val="nil"/>
              <w:bottom w:val="single" w:sz="8" w:space="0" w:color="auto"/>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42.8%</w:t>
            </w:r>
          </w:p>
        </w:tc>
        <w:tc>
          <w:tcPr>
            <w:tcW w:w="1328" w:type="dxa"/>
            <w:tcBorders>
              <w:top w:val="single" w:sz="8" w:space="0" w:color="auto"/>
              <w:left w:val="nil"/>
              <w:bottom w:val="single" w:sz="8" w:space="0" w:color="auto"/>
              <w:right w:val="single" w:sz="8" w:space="0" w:color="auto"/>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40.8%</w:t>
            </w:r>
          </w:p>
        </w:tc>
      </w:tr>
    </w:tbl>
    <w:p w:rsidR="00E543C4" w:rsidRDefault="00E543C4" w:rsidP="00991283">
      <w:pPr>
        <w:jc w:val="both"/>
        <w:rPr>
          <w:szCs w:val="22"/>
          <w:lang w:val="en-CA"/>
        </w:rPr>
      </w:pPr>
    </w:p>
    <w:p w:rsidR="00EF45DF" w:rsidRDefault="00E543C4" w:rsidP="00991283">
      <w:pPr>
        <w:jc w:val="both"/>
        <w:rPr>
          <w:szCs w:val="22"/>
          <w:lang w:val="en-CA"/>
        </w:rPr>
      </w:pPr>
      <w:r>
        <w:rPr>
          <w:szCs w:val="22"/>
          <w:lang w:val="en-CA"/>
        </w:rPr>
        <w:br w:type="page"/>
      </w:r>
    </w:p>
    <w:tbl>
      <w:tblPr>
        <w:tblW w:w="5200" w:type="dxa"/>
        <w:jc w:val="center"/>
        <w:tblInd w:w="97" w:type="dxa"/>
        <w:tblLook w:val="04A0"/>
      </w:tblPr>
      <w:tblGrid>
        <w:gridCol w:w="1300"/>
        <w:gridCol w:w="1300"/>
        <w:gridCol w:w="1300"/>
        <w:gridCol w:w="1300"/>
      </w:tblGrid>
      <w:tr w:rsidR="00EF45DF" w:rsidRPr="00EF45DF" w:rsidTr="000B3558">
        <w:trPr>
          <w:trHeight w:val="240"/>
          <w:jc w:val="center"/>
        </w:trPr>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 xml:space="preserve">HEVC Field Coding </w:t>
            </w:r>
            <w:proofErr w:type="spellStart"/>
            <w:r w:rsidRPr="00EF45DF">
              <w:rPr>
                <w:rFonts w:ascii="Arial" w:hAnsi="Arial" w:cs="Arial"/>
                <w:b/>
                <w:bCs/>
                <w:color w:val="000000"/>
                <w:sz w:val="18"/>
                <w:szCs w:val="18"/>
              </w:rPr>
              <w:t>vs</w:t>
            </w:r>
            <w:proofErr w:type="spellEnd"/>
            <w:r w:rsidRPr="00EF45DF">
              <w:rPr>
                <w:rFonts w:ascii="Arial" w:hAnsi="Arial" w:cs="Arial"/>
                <w:b/>
                <w:bCs/>
                <w:color w:val="000000"/>
                <w:sz w:val="18"/>
                <w:szCs w:val="18"/>
              </w:rPr>
              <w:t xml:space="preserve"> HEVC Adaptive</w:t>
            </w:r>
          </w:p>
        </w:tc>
      </w:tr>
      <w:tr w:rsidR="00EF45DF" w:rsidRPr="00EF45DF" w:rsidTr="000B3558">
        <w:trPr>
          <w:trHeight w:val="255"/>
          <w:jc w:val="center"/>
        </w:trPr>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single" w:sz="8" w:space="0" w:color="auto"/>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BD-rate (piecewise cubic)</w:t>
            </w:r>
          </w:p>
        </w:tc>
      </w:tr>
      <w:tr w:rsidR="00EF45DF" w:rsidRPr="00EF45DF" w:rsidTr="000B3558">
        <w:trPr>
          <w:trHeight w:val="255"/>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EF45DF">
              <w:rPr>
                <w:rFonts w:ascii="Arial" w:hAnsi="Arial" w:cs="Arial"/>
                <w:b/>
                <w:bCs/>
                <w:color w:val="000000"/>
                <w:sz w:val="18"/>
                <w:szCs w:val="18"/>
              </w:rPr>
              <w:t>Clip</w:t>
            </w:r>
          </w:p>
        </w:tc>
        <w:tc>
          <w:tcPr>
            <w:tcW w:w="1300" w:type="dxa"/>
            <w:tcBorders>
              <w:top w:val="nil"/>
              <w:left w:val="nil"/>
              <w:bottom w:val="single" w:sz="8" w:space="0" w:color="auto"/>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Y</w:t>
            </w:r>
          </w:p>
        </w:tc>
        <w:tc>
          <w:tcPr>
            <w:tcW w:w="1300" w:type="dxa"/>
            <w:tcBorders>
              <w:top w:val="nil"/>
              <w:left w:val="nil"/>
              <w:bottom w:val="single" w:sz="8" w:space="0" w:color="auto"/>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U</w:t>
            </w:r>
          </w:p>
        </w:tc>
        <w:tc>
          <w:tcPr>
            <w:tcW w:w="1300" w:type="dxa"/>
            <w:tcBorders>
              <w:top w:val="nil"/>
              <w:left w:val="nil"/>
              <w:bottom w:val="single" w:sz="8" w:space="0" w:color="auto"/>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EF45DF">
              <w:rPr>
                <w:rFonts w:ascii="Arial" w:hAnsi="Arial" w:cs="Arial"/>
                <w:b/>
                <w:bCs/>
                <w:color w:val="000000"/>
                <w:sz w:val="18"/>
                <w:szCs w:val="18"/>
              </w:rPr>
              <w:t>V</w:t>
            </w:r>
          </w:p>
        </w:tc>
      </w:tr>
      <w:tr w:rsidR="00EF45DF" w:rsidRPr="00EF45DF" w:rsidTr="000B355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Cheer1</w:t>
            </w:r>
          </w:p>
        </w:tc>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0.0%</w:t>
            </w:r>
          </w:p>
        </w:tc>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0.0%</w:t>
            </w:r>
          </w:p>
        </w:tc>
        <w:tc>
          <w:tcPr>
            <w:tcW w:w="1300" w:type="dxa"/>
            <w:tcBorders>
              <w:top w:val="nil"/>
              <w:left w:val="nil"/>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0.0%</w:t>
            </w:r>
          </w:p>
        </w:tc>
      </w:tr>
      <w:tr w:rsidR="00EF45DF" w:rsidRPr="00EF45DF"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Cheer2</w:t>
            </w:r>
          </w:p>
        </w:tc>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0.0%</w:t>
            </w:r>
          </w:p>
        </w:tc>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0.0%</w:t>
            </w:r>
          </w:p>
        </w:tc>
        <w:tc>
          <w:tcPr>
            <w:tcW w:w="1300" w:type="dxa"/>
            <w:tcBorders>
              <w:top w:val="nil"/>
              <w:left w:val="nil"/>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0.0%</w:t>
            </w:r>
          </w:p>
        </w:tc>
      </w:tr>
      <w:tr w:rsidR="00EF45DF" w:rsidRPr="00EF45DF"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Cheer3</w:t>
            </w:r>
          </w:p>
        </w:tc>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0.0%</w:t>
            </w:r>
          </w:p>
        </w:tc>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0.0%</w:t>
            </w:r>
          </w:p>
        </w:tc>
        <w:tc>
          <w:tcPr>
            <w:tcW w:w="1300" w:type="dxa"/>
            <w:tcBorders>
              <w:top w:val="nil"/>
              <w:left w:val="nil"/>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0.0%</w:t>
            </w:r>
          </w:p>
        </w:tc>
      </w:tr>
      <w:tr w:rsidR="00EF45DF" w:rsidRPr="00EF45DF"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Cheer4</w:t>
            </w:r>
          </w:p>
        </w:tc>
        <w:tc>
          <w:tcPr>
            <w:tcW w:w="1300" w:type="dxa"/>
            <w:tcBorders>
              <w:top w:val="nil"/>
              <w:left w:val="nil"/>
              <w:bottom w:val="nil"/>
              <w:right w:val="nil"/>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EF45DF">
              <w:rPr>
                <w:rFonts w:ascii="Arial" w:hAnsi="Arial" w:cs="Arial"/>
                <w:color w:val="000000"/>
                <w:sz w:val="18"/>
                <w:szCs w:val="18"/>
              </w:rPr>
              <w:t>0.1%</w:t>
            </w:r>
          </w:p>
        </w:tc>
        <w:tc>
          <w:tcPr>
            <w:tcW w:w="1300"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5.7%</w:t>
            </w:r>
          </w:p>
        </w:tc>
        <w:tc>
          <w:tcPr>
            <w:tcW w:w="1300" w:type="dxa"/>
            <w:tcBorders>
              <w:top w:val="nil"/>
              <w:left w:val="nil"/>
              <w:bottom w:val="nil"/>
              <w:right w:val="single" w:sz="8" w:space="0" w:color="auto"/>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6.0%</w:t>
            </w:r>
          </w:p>
        </w:tc>
      </w:tr>
      <w:tr w:rsidR="00EF45DF" w:rsidRPr="00EF45DF"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Mad1</w:t>
            </w:r>
          </w:p>
        </w:tc>
        <w:tc>
          <w:tcPr>
            <w:tcW w:w="1300"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4.6%</w:t>
            </w:r>
          </w:p>
        </w:tc>
        <w:tc>
          <w:tcPr>
            <w:tcW w:w="1300" w:type="dxa"/>
            <w:tcBorders>
              <w:top w:val="nil"/>
              <w:left w:val="nil"/>
              <w:bottom w:val="nil"/>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8.0%</w:t>
            </w:r>
          </w:p>
        </w:tc>
        <w:tc>
          <w:tcPr>
            <w:tcW w:w="1300" w:type="dxa"/>
            <w:tcBorders>
              <w:top w:val="nil"/>
              <w:left w:val="nil"/>
              <w:bottom w:val="nil"/>
              <w:right w:val="single" w:sz="8" w:space="0" w:color="auto"/>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20.6%</w:t>
            </w:r>
          </w:p>
        </w:tc>
      </w:tr>
      <w:tr w:rsidR="00EF45DF" w:rsidRPr="00EF45DF" w:rsidTr="000B355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Music1</w:t>
            </w:r>
          </w:p>
        </w:tc>
        <w:tc>
          <w:tcPr>
            <w:tcW w:w="1300" w:type="dxa"/>
            <w:tcBorders>
              <w:top w:val="nil"/>
              <w:left w:val="nil"/>
              <w:bottom w:val="single" w:sz="8" w:space="0" w:color="auto"/>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15.7%</w:t>
            </w:r>
          </w:p>
        </w:tc>
        <w:tc>
          <w:tcPr>
            <w:tcW w:w="1300" w:type="dxa"/>
            <w:tcBorders>
              <w:top w:val="nil"/>
              <w:left w:val="nil"/>
              <w:bottom w:val="single" w:sz="8" w:space="0" w:color="auto"/>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92.2%</w:t>
            </w:r>
          </w:p>
        </w:tc>
        <w:tc>
          <w:tcPr>
            <w:tcW w:w="1300" w:type="dxa"/>
            <w:tcBorders>
              <w:top w:val="nil"/>
              <w:left w:val="nil"/>
              <w:bottom w:val="single" w:sz="8" w:space="0" w:color="auto"/>
              <w:right w:val="single" w:sz="8" w:space="0" w:color="auto"/>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99.8%</w:t>
            </w:r>
          </w:p>
        </w:tc>
      </w:tr>
      <w:tr w:rsidR="00EF45DF" w:rsidRPr="00EF45DF" w:rsidTr="000B355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EF45DF">
              <w:rPr>
                <w:rFonts w:ascii="Arial" w:hAnsi="Arial" w:cs="Arial"/>
                <w:color w:val="000000"/>
                <w:sz w:val="18"/>
                <w:szCs w:val="18"/>
              </w:rPr>
              <w:t>Average</w:t>
            </w:r>
          </w:p>
        </w:tc>
        <w:tc>
          <w:tcPr>
            <w:tcW w:w="1300" w:type="dxa"/>
            <w:tcBorders>
              <w:top w:val="single" w:sz="8" w:space="0" w:color="auto"/>
              <w:left w:val="single" w:sz="8" w:space="0" w:color="auto"/>
              <w:bottom w:val="single" w:sz="8" w:space="0" w:color="auto"/>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3.4%</w:t>
            </w:r>
          </w:p>
        </w:tc>
        <w:tc>
          <w:tcPr>
            <w:tcW w:w="1300" w:type="dxa"/>
            <w:tcBorders>
              <w:top w:val="single" w:sz="8" w:space="0" w:color="auto"/>
              <w:left w:val="nil"/>
              <w:bottom w:val="single" w:sz="8" w:space="0" w:color="auto"/>
              <w:right w:val="nil"/>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17.6%</w:t>
            </w:r>
          </w:p>
        </w:tc>
        <w:tc>
          <w:tcPr>
            <w:tcW w:w="1300" w:type="dxa"/>
            <w:tcBorders>
              <w:top w:val="single" w:sz="8" w:space="0" w:color="auto"/>
              <w:left w:val="nil"/>
              <w:bottom w:val="single" w:sz="8" w:space="0" w:color="auto"/>
              <w:right w:val="single" w:sz="8" w:space="0" w:color="auto"/>
            </w:tcBorders>
            <w:shd w:val="clear" w:color="000000" w:fill="FFC7CE"/>
            <w:noWrap/>
            <w:vAlign w:val="bottom"/>
            <w:hideMark/>
          </w:tcPr>
          <w:p w:rsidR="00EF45DF" w:rsidRPr="00EF45DF" w:rsidRDefault="00EF45DF" w:rsidP="00EF45D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EF45DF">
              <w:rPr>
                <w:rFonts w:ascii="Arial" w:hAnsi="Arial" w:cs="Arial"/>
                <w:sz w:val="18"/>
                <w:szCs w:val="18"/>
              </w:rPr>
              <w:t>21.0%</w:t>
            </w:r>
          </w:p>
        </w:tc>
      </w:tr>
    </w:tbl>
    <w:p w:rsidR="00EF45DF" w:rsidRDefault="00EF45DF" w:rsidP="00991283">
      <w:pPr>
        <w:jc w:val="both"/>
        <w:rPr>
          <w:szCs w:val="22"/>
          <w:lang w:val="en-CA"/>
        </w:rPr>
      </w:pPr>
    </w:p>
    <w:p w:rsidR="000B3558" w:rsidRDefault="000B3558" w:rsidP="00991283">
      <w:pPr>
        <w:jc w:val="both"/>
        <w:rPr>
          <w:szCs w:val="22"/>
          <w:lang w:val="en-CA"/>
        </w:rPr>
      </w:pPr>
    </w:p>
    <w:tbl>
      <w:tblPr>
        <w:tblW w:w="5200" w:type="dxa"/>
        <w:jc w:val="center"/>
        <w:tblInd w:w="97" w:type="dxa"/>
        <w:tblLook w:val="04A0"/>
      </w:tblPr>
      <w:tblGrid>
        <w:gridCol w:w="1300"/>
        <w:gridCol w:w="1156"/>
        <w:gridCol w:w="1372"/>
        <w:gridCol w:w="1372"/>
      </w:tblGrid>
      <w:tr w:rsidR="000B3558" w:rsidRPr="000B3558" w:rsidTr="000B3558">
        <w:trPr>
          <w:trHeight w:val="240"/>
          <w:jc w:val="center"/>
        </w:trPr>
        <w:tc>
          <w:tcPr>
            <w:tcW w:w="1300"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 xml:space="preserve">HEVC Frame Coding </w:t>
            </w:r>
            <w:proofErr w:type="spellStart"/>
            <w:r w:rsidRPr="000B3558">
              <w:rPr>
                <w:rFonts w:ascii="Arial" w:hAnsi="Arial" w:cs="Arial"/>
                <w:b/>
                <w:bCs/>
                <w:color w:val="000000"/>
                <w:sz w:val="18"/>
                <w:szCs w:val="18"/>
              </w:rPr>
              <w:t>vs</w:t>
            </w:r>
            <w:proofErr w:type="spellEnd"/>
            <w:r w:rsidRPr="000B3558">
              <w:rPr>
                <w:rFonts w:ascii="Arial" w:hAnsi="Arial" w:cs="Arial"/>
                <w:b/>
                <w:bCs/>
                <w:color w:val="000000"/>
                <w:sz w:val="18"/>
                <w:szCs w:val="18"/>
              </w:rPr>
              <w:t xml:space="preserve"> HEVC Adaptive</w:t>
            </w:r>
          </w:p>
        </w:tc>
      </w:tr>
      <w:tr w:rsidR="000B3558" w:rsidRPr="000B3558" w:rsidTr="000B3558">
        <w:trPr>
          <w:trHeight w:val="255"/>
          <w:jc w:val="center"/>
        </w:trPr>
        <w:tc>
          <w:tcPr>
            <w:tcW w:w="1300"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BD-rate (piecewise cubic)</w:t>
            </w:r>
          </w:p>
        </w:tc>
      </w:tr>
      <w:tr w:rsidR="000B3558" w:rsidRPr="000B3558" w:rsidTr="000B3558">
        <w:trPr>
          <w:trHeight w:val="255"/>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0B3558">
              <w:rPr>
                <w:rFonts w:ascii="Arial" w:hAnsi="Arial" w:cs="Arial"/>
                <w:b/>
                <w:bCs/>
                <w:color w:val="000000"/>
                <w:sz w:val="18"/>
                <w:szCs w:val="18"/>
              </w:rPr>
              <w:t>Clip</w:t>
            </w:r>
          </w:p>
        </w:tc>
        <w:tc>
          <w:tcPr>
            <w:tcW w:w="1156"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Y</w:t>
            </w:r>
          </w:p>
        </w:tc>
        <w:tc>
          <w:tcPr>
            <w:tcW w:w="1372"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U</w:t>
            </w:r>
          </w:p>
        </w:tc>
        <w:tc>
          <w:tcPr>
            <w:tcW w:w="1372" w:type="dxa"/>
            <w:tcBorders>
              <w:top w:val="nil"/>
              <w:left w:val="nil"/>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V</w:t>
            </w:r>
          </w:p>
        </w:tc>
      </w:tr>
      <w:tr w:rsidR="000B3558" w:rsidRPr="000B3558" w:rsidTr="000B355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Cheer1</w:t>
            </w:r>
          </w:p>
        </w:tc>
        <w:tc>
          <w:tcPr>
            <w:tcW w:w="1156" w:type="dxa"/>
            <w:tcBorders>
              <w:top w:val="single" w:sz="8" w:space="0" w:color="auto"/>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76.8%</w:t>
            </w:r>
          </w:p>
        </w:tc>
        <w:tc>
          <w:tcPr>
            <w:tcW w:w="1372" w:type="dxa"/>
            <w:tcBorders>
              <w:top w:val="single" w:sz="8" w:space="0" w:color="auto"/>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62.7%</w:t>
            </w:r>
          </w:p>
        </w:tc>
        <w:tc>
          <w:tcPr>
            <w:tcW w:w="1372" w:type="dxa"/>
            <w:tcBorders>
              <w:top w:val="single" w:sz="8" w:space="0" w:color="auto"/>
              <w:left w:val="nil"/>
              <w:bottom w:val="nil"/>
              <w:right w:val="single" w:sz="8" w:space="0" w:color="auto"/>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74.6%</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Cheer2</w:t>
            </w:r>
          </w:p>
        </w:tc>
        <w:tc>
          <w:tcPr>
            <w:tcW w:w="1156"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98.7%</w:t>
            </w:r>
          </w:p>
        </w:tc>
        <w:tc>
          <w:tcPr>
            <w:tcW w:w="1372"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115.9%</w:t>
            </w:r>
          </w:p>
        </w:tc>
        <w:tc>
          <w:tcPr>
            <w:tcW w:w="1372" w:type="dxa"/>
            <w:tcBorders>
              <w:top w:val="nil"/>
              <w:left w:val="nil"/>
              <w:bottom w:val="nil"/>
              <w:right w:val="single" w:sz="8" w:space="0" w:color="auto"/>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117.3%</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Cheer3</w:t>
            </w:r>
          </w:p>
        </w:tc>
        <w:tc>
          <w:tcPr>
            <w:tcW w:w="1156"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88.5%</w:t>
            </w:r>
          </w:p>
        </w:tc>
        <w:tc>
          <w:tcPr>
            <w:tcW w:w="1372"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98.2%</w:t>
            </w:r>
          </w:p>
        </w:tc>
        <w:tc>
          <w:tcPr>
            <w:tcW w:w="1372" w:type="dxa"/>
            <w:tcBorders>
              <w:top w:val="nil"/>
              <w:left w:val="nil"/>
              <w:bottom w:val="nil"/>
              <w:right w:val="single" w:sz="8" w:space="0" w:color="auto"/>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94.4%</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Cheer4</w:t>
            </w:r>
          </w:p>
        </w:tc>
        <w:tc>
          <w:tcPr>
            <w:tcW w:w="1156"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14.2%</w:t>
            </w:r>
          </w:p>
        </w:tc>
        <w:tc>
          <w:tcPr>
            <w:tcW w:w="1372"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B3558">
              <w:rPr>
                <w:rFonts w:ascii="Arial" w:hAnsi="Arial" w:cs="Arial"/>
                <w:color w:val="000000"/>
                <w:sz w:val="18"/>
                <w:szCs w:val="18"/>
              </w:rPr>
              <w:t>0.2%</w:t>
            </w:r>
          </w:p>
        </w:tc>
        <w:tc>
          <w:tcPr>
            <w:tcW w:w="1372" w:type="dxa"/>
            <w:tcBorders>
              <w:top w:val="nil"/>
              <w:left w:val="nil"/>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B3558">
              <w:rPr>
                <w:rFonts w:ascii="Arial" w:hAnsi="Arial" w:cs="Arial"/>
                <w:color w:val="000000"/>
                <w:sz w:val="18"/>
                <w:szCs w:val="18"/>
              </w:rPr>
              <w:t>-0.5%</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Mad1</w:t>
            </w:r>
          </w:p>
        </w:tc>
        <w:tc>
          <w:tcPr>
            <w:tcW w:w="1156"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54.6%</w:t>
            </w:r>
          </w:p>
        </w:tc>
        <w:tc>
          <w:tcPr>
            <w:tcW w:w="1372"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43.2%</w:t>
            </w:r>
          </w:p>
        </w:tc>
        <w:tc>
          <w:tcPr>
            <w:tcW w:w="1372" w:type="dxa"/>
            <w:tcBorders>
              <w:top w:val="nil"/>
              <w:left w:val="nil"/>
              <w:bottom w:val="nil"/>
              <w:right w:val="single" w:sz="8" w:space="0" w:color="auto"/>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37.6%</w:t>
            </w:r>
          </w:p>
        </w:tc>
      </w:tr>
      <w:tr w:rsidR="000B3558" w:rsidRPr="000B3558" w:rsidTr="000B355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Music1</w:t>
            </w:r>
          </w:p>
        </w:tc>
        <w:tc>
          <w:tcPr>
            <w:tcW w:w="1156"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B3558">
              <w:rPr>
                <w:rFonts w:ascii="Arial" w:hAnsi="Arial" w:cs="Arial"/>
                <w:color w:val="000000"/>
                <w:sz w:val="18"/>
                <w:szCs w:val="18"/>
              </w:rPr>
              <w:t>1.0%</w:t>
            </w:r>
          </w:p>
        </w:tc>
        <w:tc>
          <w:tcPr>
            <w:tcW w:w="1372"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B3558">
              <w:rPr>
                <w:rFonts w:ascii="Arial" w:hAnsi="Arial" w:cs="Arial"/>
                <w:color w:val="000000"/>
                <w:sz w:val="18"/>
                <w:szCs w:val="18"/>
              </w:rPr>
              <w:t>-2.4%</w:t>
            </w:r>
          </w:p>
        </w:tc>
        <w:tc>
          <w:tcPr>
            <w:tcW w:w="1372" w:type="dxa"/>
            <w:tcBorders>
              <w:top w:val="nil"/>
              <w:left w:val="nil"/>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B3558">
              <w:rPr>
                <w:rFonts w:ascii="Arial" w:hAnsi="Arial" w:cs="Arial"/>
                <w:color w:val="000000"/>
                <w:sz w:val="18"/>
                <w:szCs w:val="18"/>
              </w:rPr>
              <w:t>-2.4%</w:t>
            </w:r>
          </w:p>
        </w:tc>
      </w:tr>
      <w:tr w:rsidR="000B3558" w:rsidRPr="000B3558" w:rsidTr="000B355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Average</w:t>
            </w:r>
          </w:p>
        </w:tc>
        <w:tc>
          <w:tcPr>
            <w:tcW w:w="1156" w:type="dxa"/>
            <w:tcBorders>
              <w:top w:val="single" w:sz="8" w:space="0" w:color="auto"/>
              <w:left w:val="single" w:sz="8" w:space="0" w:color="auto"/>
              <w:bottom w:val="single" w:sz="8" w:space="0" w:color="auto"/>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55.6%</w:t>
            </w:r>
          </w:p>
        </w:tc>
        <w:tc>
          <w:tcPr>
            <w:tcW w:w="1372" w:type="dxa"/>
            <w:tcBorders>
              <w:top w:val="single" w:sz="8" w:space="0" w:color="auto"/>
              <w:left w:val="nil"/>
              <w:bottom w:val="single" w:sz="8" w:space="0" w:color="auto"/>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53.0%</w:t>
            </w:r>
          </w:p>
        </w:tc>
        <w:tc>
          <w:tcPr>
            <w:tcW w:w="1372" w:type="dxa"/>
            <w:tcBorders>
              <w:top w:val="single" w:sz="8" w:space="0" w:color="auto"/>
              <w:left w:val="nil"/>
              <w:bottom w:val="single" w:sz="8" w:space="0" w:color="auto"/>
              <w:right w:val="single" w:sz="8" w:space="0" w:color="auto"/>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53.5%</w:t>
            </w:r>
          </w:p>
        </w:tc>
      </w:tr>
    </w:tbl>
    <w:p w:rsidR="00EF45DF" w:rsidRDefault="00EF45DF" w:rsidP="00991283">
      <w:pPr>
        <w:jc w:val="both"/>
        <w:rPr>
          <w:szCs w:val="22"/>
          <w:lang w:val="en-CA"/>
        </w:rPr>
      </w:pPr>
    </w:p>
    <w:tbl>
      <w:tblPr>
        <w:tblW w:w="5200" w:type="dxa"/>
        <w:jc w:val="center"/>
        <w:tblInd w:w="97" w:type="dxa"/>
        <w:tblLook w:val="04A0"/>
      </w:tblPr>
      <w:tblGrid>
        <w:gridCol w:w="1300"/>
        <w:gridCol w:w="1300"/>
        <w:gridCol w:w="1300"/>
        <w:gridCol w:w="1300"/>
      </w:tblGrid>
      <w:tr w:rsidR="000B3558" w:rsidRPr="000B3558" w:rsidTr="000B3558">
        <w:trPr>
          <w:trHeight w:val="240"/>
          <w:jc w:val="center"/>
        </w:trPr>
        <w:tc>
          <w:tcPr>
            <w:tcW w:w="1300"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 xml:space="preserve">HEVC Field Coding </w:t>
            </w:r>
            <w:proofErr w:type="spellStart"/>
            <w:r w:rsidRPr="000B3558">
              <w:rPr>
                <w:rFonts w:ascii="Arial" w:hAnsi="Arial" w:cs="Arial"/>
                <w:b/>
                <w:bCs/>
                <w:color w:val="000000"/>
                <w:sz w:val="18"/>
                <w:szCs w:val="18"/>
              </w:rPr>
              <w:t>vs</w:t>
            </w:r>
            <w:proofErr w:type="spellEnd"/>
            <w:r w:rsidRPr="000B3558">
              <w:rPr>
                <w:rFonts w:ascii="Arial" w:hAnsi="Arial" w:cs="Arial"/>
                <w:b/>
                <w:bCs/>
                <w:color w:val="000000"/>
                <w:sz w:val="18"/>
                <w:szCs w:val="18"/>
              </w:rPr>
              <w:t xml:space="preserve"> JM 18.4 MBAFF</w:t>
            </w:r>
          </w:p>
        </w:tc>
      </w:tr>
      <w:tr w:rsidR="000B3558" w:rsidRPr="000B3558" w:rsidTr="000B3558">
        <w:trPr>
          <w:trHeight w:val="255"/>
          <w:jc w:val="center"/>
        </w:trPr>
        <w:tc>
          <w:tcPr>
            <w:tcW w:w="1300"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BD-rate (piecewise cubic)</w:t>
            </w:r>
          </w:p>
        </w:tc>
      </w:tr>
      <w:tr w:rsidR="000B3558" w:rsidRPr="000B3558" w:rsidTr="000B3558">
        <w:trPr>
          <w:trHeight w:val="255"/>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0B3558">
              <w:rPr>
                <w:rFonts w:ascii="Arial" w:hAnsi="Arial" w:cs="Arial"/>
                <w:b/>
                <w:bCs/>
                <w:color w:val="000000"/>
                <w:sz w:val="18"/>
                <w:szCs w:val="18"/>
              </w:rPr>
              <w:t>Clip</w:t>
            </w:r>
          </w:p>
        </w:tc>
        <w:tc>
          <w:tcPr>
            <w:tcW w:w="1300"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Y</w:t>
            </w:r>
          </w:p>
        </w:tc>
        <w:tc>
          <w:tcPr>
            <w:tcW w:w="1300"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U</w:t>
            </w:r>
          </w:p>
        </w:tc>
        <w:tc>
          <w:tcPr>
            <w:tcW w:w="1300" w:type="dxa"/>
            <w:tcBorders>
              <w:top w:val="nil"/>
              <w:left w:val="nil"/>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V</w:t>
            </w:r>
          </w:p>
        </w:tc>
      </w:tr>
      <w:tr w:rsidR="000B3558" w:rsidRPr="000B3558" w:rsidTr="000B355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Cheer1</w:t>
            </w:r>
          </w:p>
        </w:tc>
        <w:tc>
          <w:tcPr>
            <w:tcW w:w="1300" w:type="dxa"/>
            <w:tcBorders>
              <w:top w:val="single" w:sz="8" w:space="0" w:color="auto"/>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-40.3%</w:t>
            </w:r>
          </w:p>
        </w:tc>
        <w:tc>
          <w:tcPr>
            <w:tcW w:w="1300" w:type="dxa"/>
            <w:tcBorders>
              <w:top w:val="single" w:sz="8" w:space="0" w:color="auto"/>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-45.8%</w:t>
            </w:r>
          </w:p>
        </w:tc>
        <w:tc>
          <w:tcPr>
            <w:tcW w:w="1300" w:type="dxa"/>
            <w:tcBorders>
              <w:top w:val="single" w:sz="8" w:space="0" w:color="auto"/>
              <w:left w:val="nil"/>
              <w:bottom w:val="nil"/>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-43.2%</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Cheer2</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-41.6%</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-47.4%</w:t>
            </w:r>
          </w:p>
        </w:tc>
        <w:tc>
          <w:tcPr>
            <w:tcW w:w="1300" w:type="dxa"/>
            <w:tcBorders>
              <w:top w:val="nil"/>
              <w:left w:val="nil"/>
              <w:bottom w:val="nil"/>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-43.2%</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Cheer3</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-42.5%</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-41.8%</w:t>
            </w:r>
          </w:p>
        </w:tc>
        <w:tc>
          <w:tcPr>
            <w:tcW w:w="1300" w:type="dxa"/>
            <w:tcBorders>
              <w:top w:val="nil"/>
              <w:left w:val="nil"/>
              <w:bottom w:val="nil"/>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-41.8%</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Cheer4</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-25.3%</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-17.5%</w:t>
            </w:r>
          </w:p>
        </w:tc>
        <w:tc>
          <w:tcPr>
            <w:tcW w:w="1300" w:type="dxa"/>
            <w:tcBorders>
              <w:top w:val="nil"/>
              <w:left w:val="nil"/>
              <w:bottom w:val="nil"/>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-20.2%</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Mad1</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-20.6%</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-31.4%</w:t>
            </w:r>
          </w:p>
        </w:tc>
        <w:tc>
          <w:tcPr>
            <w:tcW w:w="1300" w:type="dxa"/>
            <w:tcBorders>
              <w:top w:val="nil"/>
              <w:left w:val="nil"/>
              <w:bottom w:val="nil"/>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-25.5%</w:t>
            </w:r>
          </w:p>
        </w:tc>
      </w:tr>
      <w:tr w:rsidR="000B3558" w:rsidRPr="000B3558" w:rsidTr="000B355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Music1</w:t>
            </w:r>
          </w:p>
        </w:tc>
        <w:tc>
          <w:tcPr>
            <w:tcW w:w="1300" w:type="dxa"/>
            <w:tcBorders>
              <w:top w:val="nil"/>
              <w:left w:val="nil"/>
              <w:bottom w:val="single" w:sz="8" w:space="0" w:color="auto"/>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-5.2%</w:t>
            </w:r>
          </w:p>
        </w:tc>
        <w:tc>
          <w:tcPr>
            <w:tcW w:w="1300"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B3558">
              <w:rPr>
                <w:rFonts w:ascii="Arial" w:hAnsi="Arial" w:cs="Arial"/>
                <w:color w:val="000000"/>
                <w:sz w:val="18"/>
                <w:szCs w:val="18"/>
              </w:rPr>
              <w:t>-2.1%</w:t>
            </w:r>
          </w:p>
        </w:tc>
        <w:tc>
          <w:tcPr>
            <w:tcW w:w="1300" w:type="dxa"/>
            <w:tcBorders>
              <w:top w:val="nil"/>
              <w:left w:val="nil"/>
              <w:bottom w:val="single" w:sz="8" w:space="0" w:color="auto"/>
              <w:right w:val="single" w:sz="8" w:space="0" w:color="auto"/>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9.4%</w:t>
            </w:r>
          </w:p>
        </w:tc>
      </w:tr>
      <w:tr w:rsidR="000B3558" w:rsidRPr="000B3558" w:rsidTr="000B355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Average</w:t>
            </w:r>
          </w:p>
        </w:tc>
        <w:tc>
          <w:tcPr>
            <w:tcW w:w="1300" w:type="dxa"/>
            <w:tcBorders>
              <w:top w:val="single" w:sz="8" w:space="0" w:color="auto"/>
              <w:left w:val="single" w:sz="8" w:space="0" w:color="auto"/>
              <w:bottom w:val="single" w:sz="8" w:space="0" w:color="auto"/>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-29.3%</w:t>
            </w:r>
          </w:p>
        </w:tc>
        <w:tc>
          <w:tcPr>
            <w:tcW w:w="1300" w:type="dxa"/>
            <w:tcBorders>
              <w:top w:val="single" w:sz="8" w:space="0" w:color="auto"/>
              <w:left w:val="nil"/>
              <w:bottom w:val="single" w:sz="8" w:space="0" w:color="auto"/>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-31.0%</w:t>
            </w:r>
          </w:p>
        </w:tc>
        <w:tc>
          <w:tcPr>
            <w:tcW w:w="1300" w:type="dxa"/>
            <w:tcBorders>
              <w:top w:val="single" w:sz="8" w:space="0" w:color="auto"/>
              <w:left w:val="nil"/>
              <w:bottom w:val="single" w:sz="8" w:space="0" w:color="auto"/>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-27.4%</w:t>
            </w:r>
          </w:p>
        </w:tc>
      </w:tr>
    </w:tbl>
    <w:p w:rsidR="00EF45DF" w:rsidRDefault="00EF45DF" w:rsidP="00991283">
      <w:pPr>
        <w:jc w:val="both"/>
        <w:rPr>
          <w:szCs w:val="22"/>
          <w:lang w:val="en-CA"/>
        </w:rPr>
      </w:pPr>
    </w:p>
    <w:tbl>
      <w:tblPr>
        <w:tblW w:w="5200" w:type="dxa"/>
        <w:jc w:val="center"/>
        <w:tblInd w:w="97" w:type="dxa"/>
        <w:tblLook w:val="04A0"/>
      </w:tblPr>
      <w:tblGrid>
        <w:gridCol w:w="1300"/>
        <w:gridCol w:w="1300"/>
        <w:gridCol w:w="1300"/>
        <w:gridCol w:w="1300"/>
      </w:tblGrid>
      <w:tr w:rsidR="000B3558" w:rsidRPr="000B3558" w:rsidTr="000B3558">
        <w:trPr>
          <w:trHeight w:val="240"/>
          <w:jc w:val="center"/>
        </w:trPr>
        <w:tc>
          <w:tcPr>
            <w:tcW w:w="1300"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 xml:space="preserve">HEVC Frame Coding </w:t>
            </w:r>
            <w:proofErr w:type="spellStart"/>
            <w:r w:rsidRPr="000B3558">
              <w:rPr>
                <w:rFonts w:ascii="Arial" w:hAnsi="Arial" w:cs="Arial"/>
                <w:b/>
                <w:bCs/>
                <w:color w:val="000000"/>
                <w:sz w:val="18"/>
                <w:szCs w:val="18"/>
              </w:rPr>
              <w:t>vs</w:t>
            </w:r>
            <w:proofErr w:type="spellEnd"/>
            <w:r w:rsidRPr="000B3558">
              <w:rPr>
                <w:rFonts w:ascii="Arial" w:hAnsi="Arial" w:cs="Arial"/>
                <w:b/>
                <w:bCs/>
                <w:color w:val="000000"/>
                <w:sz w:val="18"/>
                <w:szCs w:val="18"/>
              </w:rPr>
              <w:t xml:space="preserve"> JM 18.4 MBAFF</w:t>
            </w:r>
          </w:p>
        </w:tc>
      </w:tr>
      <w:tr w:rsidR="000B3558" w:rsidRPr="000B3558" w:rsidTr="000B3558">
        <w:trPr>
          <w:trHeight w:val="255"/>
          <w:jc w:val="center"/>
        </w:trPr>
        <w:tc>
          <w:tcPr>
            <w:tcW w:w="1300"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BD-rate (piecewise cubic)</w:t>
            </w:r>
          </w:p>
        </w:tc>
      </w:tr>
      <w:tr w:rsidR="000B3558" w:rsidRPr="000B3558" w:rsidTr="000B3558">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0B3558">
              <w:rPr>
                <w:rFonts w:ascii="Arial" w:hAnsi="Arial" w:cs="Arial"/>
                <w:b/>
                <w:bCs/>
                <w:color w:val="000000"/>
                <w:sz w:val="18"/>
                <w:szCs w:val="18"/>
              </w:rPr>
              <w:t>Clip</w:t>
            </w:r>
          </w:p>
        </w:tc>
        <w:tc>
          <w:tcPr>
            <w:tcW w:w="1300"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Y</w:t>
            </w:r>
          </w:p>
        </w:tc>
        <w:tc>
          <w:tcPr>
            <w:tcW w:w="1300"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U</w:t>
            </w:r>
          </w:p>
        </w:tc>
        <w:tc>
          <w:tcPr>
            <w:tcW w:w="1300" w:type="dxa"/>
            <w:tcBorders>
              <w:top w:val="nil"/>
              <w:left w:val="nil"/>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V</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Cheers1</w:t>
            </w:r>
          </w:p>
        </w:tc>
        <w:tc>
          <w:tcPr>
            <w:tcW w:w="1300" w:type="dxa"/>
            <w:tcBorders>
              <w:top w:val="single" w:sz="8" w:space="0" w:color="auto"/>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5.5%</w:t>
            </w:r>
          </w:p>
        </w:tc>
        <w:tc>
          <w:tcPr>
            <w:tcW w:w="1300" w:type="dxa"/>
            <w:tcBorders>
              <w:top w:val="single" w:sz="8" w:space="0" w:color="auto"/>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-11.0%</w:t>
            </w:r>
          </w:p>
        </w:tc>
        <w:tc>
          <w:tcPr>
            <w:tcW w:w="1300" w:type="dxa"/>
            <w:tcBorders>
              <w:top w:val="nil"/>
              <w:left w:val="nil"/>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B3558">
              <w:rPr>
                <w:rFonts w:ascii="Arial" w:hAnsi="Arial" w:cs="Arial"/>
                <w:color w:val="000000"/>
                <w:sz w:val="18"/>
                <w:szCs w:val="18"/>
              </w:rPr>
              <w:t>-0.3%</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Cheers2</w:t>
            </w:r>
          </w:p>
        </w:tc>
        <w:tc>
          <w:tcPr>
            <w:tcW w:w="1300"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15.9%</w:t>
            </w:r>
          </w:p>
        </w:tc>
        <w:tc>
          <w:tcPr>
            <w:tcW w:w="1300"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14.2%</w:t>
            </w:r>
          </w:p>
        </w:tc>
        <w:tc>
          <w:tcPr>
            <w:tcW w:w="1300" w:type="dxa"/>
            <w:tcBorders>
              <w:top w:val="nil"/>
              <w:left w:val="nil"/>
              <w:bottom w:val="nil"/>
              <w:right w:val="single" w:sz="8" w:space="0" w:color="auto"/>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24.0%</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Cheers3</w:t>
            </w:r>
          </w:p>
        </w:tc>
        <w:tc>
          <w:tcPr>
            <w:tcW w:w="1300"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8.9%</w:t>
            </w:r>
          </w:p>
        </w:tc>
        <w:tc>
          <w:tcPr>
            <w:tcW w:w="1300"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16.5%</w:t>
            </w:r>
          </w:p>
        </w:tc>
        <w:tc>
          <w:tcPr>
            <w:tcW w:w="1300" w:type="dxa"/>
            <w:tcBorders>
              <w:top w:val="nil"/>
              <w:left w:val="nil"/>
              <w:bottom w:val="nil"/>
              <w:right w:val="single" w:sz="8" w:space="0" w:color="auto"/>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14.3%</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Cheers4</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-14.1%</w:t>
            </w:r>
          </w:p>
        </w:tc>
        <w:tc>
          <w:tcPr>
            <w:tcW w:w="1300" w:type="dxa"/>
            <w:tcBorders>
              <w:top w:val="nil"/>
              <w:left w:val="nil"/>
              <w:bottom w:val="nil"/>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-20.6%</w:t>
            </w:r>
          </w:p>
        </w:tc>
        <w:tc>
          <w:tcPr>
            <w:tcW w:w="1300" w:type="dxa"/>
            <w:tcBorders>
              <w:top w:val="nil"/>
              <w:left w:val="nil"/>
              <w:bottom w:val="nil"/>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-23.7%</w:t>
            </w:r>
          </w:p>
        </w:tc>
      </w:tr>
      <w:tr w:rsidR="000B3558" w:rsidRPr="000B3558" w:rsidTr="000B355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Mad1</w:t>
            </w:r>
          </w:p>
        </w:tc>
        <w:tc>
          <w:tcPr>
            <w:tcW w:w="1300" w:type="dxa"/>
            <w:tcBorders>
              <w:top w:val="nil"/>
              <w:left w:val="nil"/>
              <w:bottom w:val="nil"/>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20.5%</w:t>
            </w:r>
          </w:p>
        </w:tc>
        <w:tc>
          <w:tcPr>
            <w:tcW w:w="1300"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0B3558">
              <w:rPr>
                <w:rFonts w:ascii="Arial" w:hAnsi="Arial" w:cs="Arial"/>
                <w:color w:val="000000"/>
                <w:sz w:val="18"/>
                <w:szCs w:val="18"/>
              </w:rPr>
              <w:t>-3.0%</w:t>
            </w:r>
          </w:p>
        </w:tc>
        <w:tc>
          <w:tcPr>
            <w:tcW w:w="1300" w:type="dxa"/>
            <w:tcBorders>
              <w:top w:val="nil"/>
              <w:left w:val="nil"/>
              <w:bottom w:val="nil"/>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-7.7%</w:t>
            </w:r>
          </w:p>
        </w:tc>
      </w:tr>
      <w:tr w:rsidR="000B3558" w:rsidRPr="000B3558" w:rsidTr="000B355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B3558" w:rsidRPr="000B3558" w:rsidRDefault="00C94A33"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Pr>
                <w:rFonts w:ascii="Arial" w:hAnsi="Arial" w:cs="Arial"/>
                <w:color w:val="000000"/>
                <w:sz w:val="18"/>
                <w:szCs w:val="18"/>
              </w:rPr>
              <w:t>Music</w:t>
            </w:r>
            <w:r w:rsidR="000B3558" w:rsidRPr="000B3558">
              <w:rPr>
                <w:rFonts w:ascii="Arial" w:hAnsi="Arial" w:cs="Arial"/>
                <w:color w:val="000000"/>
                <w:sz w:val="18"/>
                <w:szCs w:val="18"/>
              </w:rPr>
              <w:t>1</w:t>
            </w:r>
          </w:p>
        </w:tc>
        <w:tc>
          <w:tcPr>
            <w:tcW w:w="1300" w:type="dxa"/>
            <w:tcBorders>
              <w:top w:val="nil"/>
              <w:left w:val="nil"/>
              <w:bottom w:val="single" w:sz="8" w:space="0" w:color="auto"/>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-15.5%</w:t>
            </w:r>
          </w:p>
        </w:tc>
        <w:tc>
          <w:tcPr>
            <w:tcW w:w="1300" w:type="dxa"/>
            <w:tcBorders>
              <w:top w:val="nil"/>
              <w:left w:val="nil"/>
              <w:bottom w:val="single" w:sz="8" w:space="0" w:color="auto"/>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-47.9%</w:t>
            </w:r>
          </w:p>
        </w:tc>
        <w:tc>
          <w:tcPr>
            <w:tcW w:w="1300" w:type="dxa"/>
            <w:tcBorders>
              <w:top w:val="nil"/>
              <w:left w:val="nil"/>
              <w:bottom w:val="single" w:sz="8" w:space="0" w:color="auto"/>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-43.4%</w:t>
            </w:r>
          </w:p>
        </w:tc>
      </w:tr>
      <w:tr w:rsidR="000B3558" w:rsidRPr="000B3558" w:rsidTr="000B355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Average</w:t>
            </w:r>
          </w:p>
        </w:tc>
        <w:tc>
          <w:tcPr>
            <w:tcW w:w="1300" w:type="dxa"/>
            <w:tcBorders>
              <w:top w:val="single" w:sz="8" w:space="0" w:color="auto"/>
              <w:left w:val="single" w:sz="8" w:space="0" w:color="auto"/>
              <w:bottom w:val="single" w:sz="8" w:space="0" w:color="auto"/>
              <w:right w:val="nil"/>
            </w:tcBorders>
            <w:shd w:val="clear" w:color="000000" w:fill="FFC7CE"/>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3.5%</w:t>
            </w:r>
          </w:p>
        </w:tc>
        <w:tc>
          <w:tcPr>
            <w:tcW w:w="1300" w:type="dxa"/>
            <w:tcBorders>
              <w:top w:val="single" w:sz="8" w:space="0" w:color="auto"/>
              <w:left w:val="nil"/>
              <w:bottom w:val="single" w:sz="8" w:space="0" w:color="auto"/>
              <w:right w:val="nil"/>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-8.6%</w:t>
            </w:r>
          </w:p>
        </w:tc>
        <w:tc>
          <w:tcPr>
            <w:tcW w:w="1300" w:type="dxa"/>
            <w:tcBorders>
              <w:top w:val="single" w:sz="8" w:space="0" w:color="auto"/>
              <w:left w:val="nil"/>
              <w:bottom w:val="single" w:sz="8" w:space="0" w:color="auto"/>
              <w:right w:val="single" w:sz="8" w:space="0" w:color="auto"/>
            </w:tcBorders>
            <w:shd w:val="clear" w:color="000000" w:fill="CCFFCC"/>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-6.1%</w:t>
            </w:r>
          </w:p>
        </w:tc>
      </w:tr>
    </w:tbl>
    <w:p w:rsidR="00E543C4" w:rsidRDefault="00E543C4" w:rsidP="00991283">
      <w:pPr>
        <w:jc w:val="both"/>
        <w:rPr>
          <w:szCs w:val="22"/>
          <w:lang w:val="en-CA"/>
        </w:rPr>
      </w:pPr>
    </w:p>
    <w:p w:rsidR="00EF45DF" w:rsidRDefault="00E543C4" w:rsidP="00991283">
      <w:pPr>
        <w:jc w:val="both"/>
        <w:rPr>
          <w:szCs w:val="22"/>
          <w:lang w:val="en-CA"/>
        </w:rPr>
      </w:pPr>
      <w:r>
        <w:rPr>
          <w:szCs w:val="22"/>
          <w:lang w:val="en-CA"/>
        </w:rPr>
        <w:br w:type="page"/>
      </w:r>
    </w:p>
    <w:tbl>
      <w:tblPr>
        <w:tblW w:w="5200" w:type="dxa"/>
        <w:jc w:val="center"/>
        <w:tblInd w:w="97" w:type="dxa"/>
        <w:tblLook w:val="04A0"/>
      </w:tblPr>
      <w:tblGrid>
        <w:gridCol w:w="1300"/>
        <w:gridCol w:w="1300"/>
        <w:gridCol w:w="1300"/>
        <w:gridCol w:w="1300"/>
        <w:tblGridChange w:id="2">
          <w:tblGrid>
            <w:gridCol w:w="1300"/>
            <w:gridCol w:w="1300"/>
            <w:gridCol w:w="1300"/>
            <w:gridCol w:w="1300"/>
          </w:tblGrid>
        </w:tblGridChange>
      </w:tblGrid>
      <w:tr w:rsidR="000B3558" w:rsidRPr="000B3558" w:rsidTr="000B3558">
        <w:trPr>
          <w:trHeight w:val="240"/>
          <w:jc w:val="center"/>
        </w:trPr>
        <w:tc>
          <w:tcPr>
            <w:tcW w:w="1300"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 xml:space="preserve">HEVC Adaptive </w:t>
            </w:r>
            <w:proofErr w:type="spellStart"/>
            <w:r w:rsidRPr="000B3558">
              <w:rPr>
                <w:rFonts w:ascii="Arial" w:hAnsi="Arial" w:cs="Arial"/>
                <w:b/>
                <w:bCs/>
                <w:color w:val="000000"/>
                <w:sz w:val="18"/>
                <w:szCs w:val="18"/>
              </w:rPr>
              <w:t>vs</w:t>
            </w:r>
            <w:proofErr w:type="spellEnd"/>
            <w:r w:rsidRPr="000B3558">
              <w:rPr>
                <w:rFonts w:ascii="Arial" w:hAnsi="Arial" w:cs="Arial"/>
                <w:b/>
                <w:bCs/>
                <w:color w:val="000000"/>
                <w:sz w:val="18"/>
                <w:szCs w:val="18"/>
              </w:rPr>
              <w:t xml:space="preserve"> JM 18.4 MBAFF</w:t>
            </w:r>
          </w:p>
        </w:tc>
      </w:tr>
      <w:tr w:rsidR="000B3558" w:rsidRPr="000B3558" w:rsidTr="000B3558">
        <w:trPr>
          <w:trHeight w:val="255"/>
          <w:jc w:val="center"/>
        </w:trPr>
        <w:tc>
          <w:tcPr>
            <w:tcW w:w="1300" w:type="dxa"/>
            <w:tcBorders>
              <w:top w:val="nil"/>
              <w:left w:val="nil"/>
              <w:bottom w:val="nil"/>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3900" w:type="dxa"/>
            <w:gridSpan w:val="3"/>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BD-rate (piecewise cubic)</w:t>
            </w:r>
          </w:p>
        </w:tc>
      </w:tr>
      <w:tr w:rsidR="000B3558" w:rsidRPr="000B3558" w:rsidTr="000B3558">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0B3558">
              <w:rPr>
                <w:rFonts w:ascii="Arial" w:hAnsi="Arial" w:cs="Arial"/>
                <w:b/>
                <w:bCs/>
                <w:color w:val="000000"/>
                <w:sz w:val="18"/>
                <w:szCs w:val="18"/>
              </w:rPr>
              <w:t>Clip</w:t>
            </w:r>
          </w:p>
        </w:tc>
        <w:tc>
          <w:tcPr>
            <w:tcW w:w="1300"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Y</w:t>
            </w:r>
          </w:p>
        </w:tc>
        <w:tc>
          <w:tcPr>
            <w:tcW w:w="1300" w:type="dxa"/>
            <w:tcBorders>
              <w:top w:val="nil"/>
              <w:left w:val="nil"/>
              <w:bottom w:val="single" w:sz="8" w:space="0" w:color="auto"/>
              <w:right w:val="nil"/>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U</w:t>
            </w:r>
          </w:p>
        </w:tc>
        <w:tc>
          <w:tcPr>
            <w:tcW w:w="1300" w:type="dxa"/>
            <w:tcBorders>
              <w:top w:val="nil"/>
              <w:left w:val="nil"/>
              <w:bottom w:val="single" w:sz="8" w:space="0" w:color="auto"/>
              <w:right w:val="single" w:sz="8" w:space="0" w:color="auto"/>
            </w:tcBorders>
            <w:shd w:val="clear" w:color="auto" w:fill="auto"/>
            <w:noWrap/>
            <w:vAlign w:val="bottom"/>
            <w:hideMark/>
          </w:tcPr>
          <w:p w:rsidR="000B3558" w:rsidRPr="000B3558" w:rsidRDefault="000B3558"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0B3558">
              <w:rPr>
                <w:rFonts w:ascii="Arial" w:hAnsi="Arial" w:cs="Arial"/>
                <w:b/>
                <w:bCs/>
                <w:color w:val="000000"/>
                <w:sz w:val="18"/>
                <w:szCs w:val="18"/>
              </w:rPr>
              <w:t>V</w:t>
            </w:r>
          </w:p>
        </w:tc>
      </w:tr>
      <w:tr w:rsidR="00FB3A96" w:rsidRPr="000B3558" w:rsidTr="003E5509">
        <w:tblPrEx>
          <w:tblW w:w="5200" w:type="dxa"/>
          <w:jc w:val="center"/>
          <w:tblInd w:w="97" w:type="dxa"/>
          <w:tblPrExChange w:id="3" w:author="Dzung Hoang" w:date="2012-10-10T18:10:00Z">
            <w:tblPrEx>
              <w:tblW w:w="5200" w:type="dxa"/>
              <w:jc w:val="center"/>
              <w:tblInd w:w="97" w:type="dxa"/>
            </w:tblPrEx>
          </w:tblPrExChange>
        </w:tblPrEx>
        <w:trPr>
          <w:trHeight w:val="240"/>
          <w:jc w:val="center"/>
          <w:trPrChange w:id="4" w:author="Dzung Hoang" w:date="2012-10-10T18:10:00Z">
            <w:trPr>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5" w:author="Dzung Hoang" w:date="2012-10-10T18:10:00Z">
              <w:tcPr>
                <w:tcW w:w="1300" w:type="dxa"/>
                <w:tcBorders>
                  <w:top w:val="nil"/>
                  <w:left w:val="single" w:sz="8" w:space="0" w:color="auto"/>
                  <w:bottom w:val="nil"/>
                  <w:right w:val="single" w:sz="8" w:space="0" w:color="auto"/>
                </w:tcBorders>
                <w:shd w:val="clear" w:color="auto" w:fill="auto"/>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Cheers1</w:t>
            </w:r>
          </w:p>
        </w:tc>
        <w:tc>
          <w:tcPr>
            <w:tcW w:w="1300" w:type="dxa"/>
            <w:tcBorders>
              <w:top w:val="single" w:sz="8" w:space="0" w:color="auto"/>
              <w:left w:val="nil"/>
              <w:bottom w:val="nil"/>
              <w:right w:val="nil"/>
            </w:tcBorders>
            <w:shd w:val="clear" w:color="000000" w:fill="CCFFCC"/>
            <w:noWrap/>
            <w:vAlign w:val="bottom"/>
            <w:hideMark/>
            <w:tcPrChange w:id="6" w:author="Dzung Hoang" w:date="2012-10-10T18:10:00Z">
              <w:tcPr>
                <w:tcW w:w="1300" w:type="dxa"/>
                <w:tcBorders>
                  <w:top w:val="single" w:sz="8" w:space="0" w:color="auto"/>
                  <w:left w:val="nil"/>
                  <w:bottom w:val="nil"/>
                  <w:right w:val="nil"/>
                </w:tcBorders>
                <w:shd w:val="clear" w:color="000000" w:fill="CCFFCC"/>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-40.3%</w:t>
            </w:r>
          </w:p>
        </w:tc>
        <w:tc>
          <w:tcPr>
            <w:tcW w:w="1300" w:type="dxa"/>
            <w:tcBorders>
              <w:top w:val="single" w:sz="8" w:space="0" w:color="auto"/>
              <w:left w:val="nil"/>
              <w:bottom w:val="nil"/>
              <w:right w:val="nil"/>
            </w:tcBorders>
            <w:shd w:val="clear" w:color="000000" w:fill="CCFFCC"/>
            <w:noWrap/>
            <w:hideMark/>
            <w:tcPrChange w:id="7" w:author="Dzung Hoang" w:date="2012-10-10T18:10:00Z">
              <w:tcPr>
                <w:tcW w:w="1300" w:type="dxa"/>
                <w:tcBorders>
                  <w:top w:val="single" w:sz="8" w:space="0" w:color="auto"/>
                  <w:left w:val="nil"/>
                  <w:bottom w:val="nil"/>
                  <w:right w:val="nil"/>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8" w:author="Dzung Hoang" w:date="2012-10-10T18:10:00Z">
                  <w:rPr>
                    <w:rFonts w:ascii="Arial" w:hAnsi="Arial" w:cs="Arial"/>
                    <w:sz w:val="18"/>
                    <w:szCs w:val="18"/>
                  </w:rPr>
                </w:rPrChange>
              </w:rPr>
            </w:pPr>
            <w:ins w:id="9" w:author="Dzung Hoang" w:date="2012-10-10T18:10:00Z">
              <w:r w:rsidRPr="00FB3A96">
                <w:rPr>
                  <w:rFonts w:ascii="Arial" w:hAnsi="Arial" w:cs="Arial"/>
                  <w:sz w:val="18"/>
                  <w:szCs w:val="18"/>
                  <w:rPrChange w:id="10" w:author="Dzung Hoang" w:date="2012-10-10T18:10:00Z">
                    <w:rPr/>
                  </w:rPrChange>
                </w:rPr>
                <w:t>-45.8%</w:t>
              </w:r>
            </w:ins>
            <w:del w:id="11" w:author="Dzung Hoang" w:date="2012-10-10T18:10:00Z">
              <w:r w:rsidRPr="00FB3A96" w:rsidDel="003E5509">
                <w:rPr>
                  <w:rFonts w:ascii="Arial" w:hAnsi="Arial" w:cs="Arial"/>
                  <w:sz w:val="18"/>
                  <w:szCs w:val="18"/>
                </w:rPr>
                <w:delText>-40.3%</w:delText>
              </w:r>
            </w:del>
          </w:p>
        </w:tc>
        <w:tc>
          <w:tcPr>
            <w:tcW w:w="1300" w:type="dxa"/>
            <w:tcBorders>
              <w:top w:val="single" w:sz="8" w:space="0" w:color="auto"/>
              <w:left w:val="nil"/>
              <w:bottom w:val="nil"/>
              <w:right w:val="single" w:sz="8" w:space="0" w:color="auto"/>
            </w:tcBorders>
            <w:shd w:val="clear" w:color="000000" w:fill="CCFFCC"/>
            <w:noWrap/>
            <w:hideMark/>
            <w:tcPrChange w:id="12" w:author="Dzung Hoang" w:date="2012-10-10T18:10:00Z">
              <w:tcPr>
                <w:tcW w:w="1300" w:type="dxa"/>
                <w:tcBorders>
                  <w:top w:val="single" w:sz="8" w:space="0" w:color="auto"/>
                  <w:left w:val="nil"/>
                  <w:bottom w:val="nil"/>
                  <w:right w:val="single" w:sz="8" w:space="0" w:color="auto"/>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13" w:author="Dzung Hoang" w:date="2012-10-10T18:10:00Z">
                  <w:rPr>
                    <w:rFonts w:ascii="Arial" w:hAnsi="Arial" w:cs="Arial"/>
                    <w:sz w:val="18"/>
                    <w:szCs w:val="18"/>
                  </w:rPr>
                </w:rPrChange>
              </w:rPr>
            </w:pPr>
            <w:ins w:id="14" w:author="Dzung Hoang" w:date="2012-10-10T18:10:00Z">
              <w:r w:rsidRPr="00FB3A96">
                <w:rPr>
                  <w:rFonts w:ascii="Arial" w:hAnsi="Arial" w:cs="Arial"/>
                  <w:sz w:val="18"/>
                  <w:szCs w:val="18"/>
                  <w:rPrChange w:id="15" w:author="Dzung Hoang" w:date="2012-10-10T18:10:00Z">
                    <w:rPr/>
                  </w:rPrChange>
                </w:rPr>
                <w:t>-43.2%</w:t>
              </w:r>
            </w:ins>
            <w:del w:id="16" w:author="Dzung Hoang" w:date="2012-10-10T18:10:00Z">
              <w:r w:rsidRPr="00FB3A96" w:rsidDel="003E5509">
                <w:rPr>
                  <w:rFonts w:ascii="Arial" w:hAnsi="Arial" w:cs="Arial"/>
                  <w:sz w:val="18"/>
                  <w:szCs w:val="18"/>
                </w:rPr>
                <w:delText>-40.3%</w:delText>
              </w:r>
            </w:del>
          </w:p>
        </w:tc>
      </w:tr>
      <w:tr w:rsidR="00FB3A96" w:rsidRPr="000B3558" w:rsidTr="003E5509">
        <w:tblPrEx>
          <w:tblW w:w="5200" w:type="dxa"/>
          <w:jc w:val="center"/>
          <w:tblInd w:w="97" w:type="dxa"/>
          <w:tblPrExChange w:id="17" w:author="Dzung Hoang" w:date="2012-10-10T18:10:00Z">
            <w:tblPrEx>
              <w:tblW w:w="5200" w:type="dxa"/>
              <w:jc w:val="center"/>
              <w:tblInd w:w="97" w:type="dxa"/>
            </w:tblPrEx>
          </w:tblPrExChange>
        </w:tblPrEx>
        <w:trPr>
          <w:trHeight w:val="240"/>
          <w:jc w:val="center"/>
          <w:trPrChange w:id="18" w:author="Dzung Hoang" w:date="2012-10-10T18:10:00Z">
            <w:trPr>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19" w:author="Dzung Hoang" w:date="2012-10-10T18:10:00Z">
              <w:tcPr>
                <w:tcW w:w="1300" w:type="dxa"/>
                <w:tcBorders>
                  <w:top w:val="nil"/>
                  <w:left w:val="single" w:sz="8" w:space="0" w:color="auto"/>
                  <w:bottom w:val="nil"/>
                  <w:right w:val="single" w:sz="8" w:space="0" w:color="auto"/>
                </w:tcBorders>
                <w:shd w:val="clear" w:color="auto" w:fill="auto"/>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Cheers2</w:t>
            </w:r>
          </w:p>
        </w:tc>
        <w:tc>
          <w:tcPr>
            <w:tcW w:w="1300" w:type="dxa"/>
            <w:tcBorders>
              <w:top w:val="nil"/>
              <w:left w:val="nil"/>
              <w:bottom w:val="nil"/>
              <w:right w:val="nil"/>
            </w:tcBorders>
            <w:shd w:val="clear" w:color="000000" w:fill="CCFFCC"/>
            <w:noWrap/>
            <w:vAlign w:val="bottom"/>
            <w:hideMark/>
            <w:tcPrChange w:id="20" w:author="Dzung Hoang" w:date="2012-10-10T18:10:00Z">
              <w:tcPr>
                <w:tcW w:w="1300" w:type="dxa"/>
                <w:tcBorders>
                  <w:top w:val="nil"/>
                  <w:left w:val="nil"/>
                  <w:bottom w:val="nil"/>
                  <w:right w:val="nil"/>
                </w:tcBorders>
                <w:shd w:val="clear" w:color="000000" w:fill="CCFFCC"/>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-41.6%</w:t>
            </w:r>
          </w:p>
        </w:tc>
        <w:tc>
          <w:tcPr>
            <w:tcW w:w="1300" w:type="dxa"/>
            <w:tcBorders>
              <w:top w:val="nil"/>
              <w:left w:val="nil"/>
              <w:bottom w:val="nil"/>
              <w:right w:val="nil"/>
            </w:tcBorders>
            <w:shd w:val="clear" w:color="000000" w:fill="CCFFCC"/>
            <w:noWrap/>
            <w:hideMark/>
            <w:tcPrChange w:id="21" w:author="Dzung Hoang" w:date="2012-10-10T18:10:00Z">
              <w:tcPr>
                <w:tcW w:w="1300" w:type="dxa"/>
                <w:tcBorders>
                  <w:top w:val="nil"/>
                  <w:left w:val="nil"/>
                  <w:bottom w:val="nil"/>
                  <w:right w:val="nil"/>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22" w:author="Dzung Hoang" w:date="2012-10-10T18:10:00Z">
                  <w:rPr>
                    <w:rFonts w:ascii="Arial" w:hAnsi="Arial" w:cs="Arial"/>
                    <w:sz w:val="18"/>
                    <w:szCs w:val="18"/>
                  </w:rPr>
                </w:rPrChange>
              </w:rPr>
            </w:pPr>
            <w:ins w:id="23" w:author="Dzung Hoang" w:date="2012-10-10T18:10:00Z">
              <w:r w:rsidRPr="00FB3A96">
                <w:rPr>
                  <w:rFonts w:ascii="Arial" w:hAnsi="Arial" w:cs="Arial"/>
                  <w:sz w:val="18"/>
                  <w:szCs w:val="18"/>
                  <w:rPrChange w:id="24" w:author="Dzung Hoang" w:date="2012-10-10T18:10:00Z">
                    <w:rPr/>
                  </w:rPrChange>
                </w:rPr>
                <w:t>-47.4%</w:t>
              </w:r>
            </w:ins>
            <w:del w:id="25" w:author="Dzung Hoang" w:date="2012-10-10T18:10:00Z">
              <w:r w:rsidRPr="00FB3A96" w:rsidDel="003E5509">
                <w:rPr>
                  <w:rFonts w:ascii="Arial" w:hAnsi="Arial" w:cs="Arial"/>
                  <w:sz w:val="18"/>
                  <w:szCs w:val="18"/>
                </w:rPr>
                <w:delText>-41.6%</w:delText>
              </w:r>
            </w:del>
          </w:p>
        </w:tc>
        <w:tc>
          <w:tcPr>
            <w:tcW w:w="1300" w:type="dxa"/>
            <w:tcBorders>
              <w:top w:val="nil"/>
              <w:left w:val="nil"/>
              <w:bottom w:val="nil"/>
              <w:right w:val="single" w:sz="8" w:space="0" w:color="auto"/>
            </w:tcBorders>
            <w:shd w:val="clear" w:color="000000" w:fill="CCFFCC"/>
            <w:noWrap/>
            <w:hideMark/>
            <w:tcPrChange w:id="26" w:author="Dzung Hoang" w:date="2012-10-10T18:10:00Z">
              <w:tcPr>
                <w:tcW w:w="1300" w:type="dxa"/>
                <w:tcBorders>
                  <w:top w:val="nil"/>
                  <w:left w:val="nil"/>
                  <w:bottom w:val="nil"/>
                  <w:right w:val="single" w:sz="8" w:space="0" w:color="auto"/>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27" w:author="Dzung Hoang" w:date="2012-10-10T18:10:00Z">
                  <w:rPr>
                    <w:rFonts w:ascii="Arial" w:hAnsi="Arial" w:cs="Arial"/>
                    <w:sz w:val="18"/>
                    <w:szCs w:val="18"/>
                  </w:rPr>
                </w:rPrChange>
              </w:rPr>
            </w:pPr>
            <w:ins w:id="28" w:author="Dzung Hoang" w:date="2012-10-10T18:10:00Z">
              <w:r w:rsidRPr="00FB3A96">
                <w:rPr>
                  <w:rFonts w:ascii="Arial" w:hAnsi="Arial" w:cs="Arial"/>
                  <w:sz w:val="18"/>
                  <w:szCs w:val="18"/>
                  <w:rPrChange w:id="29" w:author="Dzung Hoang" w:date="2012-10-10T18:10:00Z">
                    <w:rPr/>
                  </w:rPrChange>
                </w:rPr>
                <w:t>-43.2%</w:t>
              </w:r>
            </w:ins>
            <w:del w:id="30" w:author="Dzung Hoang" w:date="2012-10-10T18:10:00Z">
              <w:r w:rsidRPr="00FB3A96" w:rsidDel="003E5509">
                <w:rPr>
                  <w:rFonts w:ascii="Arial" w:hAnsi="Arial" w:cs="Arial"/>
                  <w:sz w:val="18"/>
                  <w:szCs w:val="18"/>
                </w:rPr>
                <w:delText>-41.6%</w:delText>
              </w:r>
            </w:del>
          </w:p>
        </w:tc>
      </w:tr>
      <w:tr w:rsidR="00FB3A96" w:rsidRPr="000B3558" w:rsidTr="003E5509">
        <w:tblPrEx>
          <w:tblW w:w="5200" w:type="dxa"/>
          <w:jc w:val="center"/>
          <w:tblInd w:w="97" w:type="dxa"/>
          <w:tblPrExChange w:id="31" w:author="Dzung Hoang" w:date="2012-10-10T18:10:00Z">
            <w:tblPrEx>
              <w:tblW w:w="5200" w:type="dxa"/>
              <w:jc w:val="center"/>
              <w:tblInd w:w="97" w:type="dxa"/>
            </w:tblPrEx>
          </w:tblPrExChange>
        </w:tblPrEx>
        <w:trPr>
          <w:trHeight w:val="240"/>
          <w:jc w:val="center"/>
          <w:trPrChange w:id="32" w:author="Dzung Hoang" w:date="2012-10-10T18:10:00Z">
            <w:trPr>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33" w:author="Dzung Hoang" w:date="2012-10-10T18:10:00Z">
              <w:tcPr>
                <w:tcW w:w="1300" w:type="dxa"/>
                <w:tcBorders>
                  <w:top w:val="nil"/>
                  <w:left w:val="single" w:sz="8" w:space="0" w:color="auto"/>
                  <w:bottom w:val="nil"/>
                  <w:right w:val="single" w:sz="8" w:space="0" w:color="auto"/>
                </w:tcBorders>
                <w:shd w:val="clear" w:color="auto" w:fill="auto"/>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Cheers3</w:t>
            </w:r>
          </w:p>
        </w:tc>
        <w:tc>
          <w:tcPr>
            <w:tcW w:w="1300" w:type="dxa"/>
            <w:tcBorders>
              <w:top w:val="nil"/>
              <w:left w:val="nil"/>
              <w:bottom w:val="nil"/>
              <w:right w:val="nil"/>
            </w:tcBorders>
            <w:shd w:val="clear" w:color="000000" w:fill="CCFFCC"/>
            <w:noWrap/>
            <w:vAlign w:val="bottom"/>
            <w:hideMark/>
            <w:tcPrChange w:id="34" w:author="Dzung Hoang" w:date="2012-10-10T18:10:00Z">
              <w:tcPr>
                <w:tcW w:w="1300" w:type="dxa"/>
                <w:tcBorders>
                  <w:top w:val="nil"/>
                  <w:left w:val="nil"/>
                  <w:bottom w:val="nil"/>
                  <w:right w:val="nil"/>
                </w:tcBorders>
                <w:shd w:val="clear" w:color="000000" w:fill="CCFFCC"/>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-42.5%</w:t>
            </w:r>
          </w:p>
        </w:tc>
        <w:tc>
          <w:tcPr>
            <w:tcW w:w="1300" w:type="dxa"/>
            <w:tcBorders>
              <w:top w:val="nil"/>
              <w:left w:val="nil"/>
              <w:bottom w:val="nil"/>
              <w:right w:val="nil"/>
            </w:tcBorders>
            <w:shd w:val="clear" w:color="000000" w:fill="CCFFCC"/>
            <w:noWrap/>
            <w:hideMark/>
            <w:tcPrChange w:id="35" w:author="Dzung Hoang" w:date="2012-10-10T18:10:00Z">
              <w:tcPr>
                <w:tcW w:w="1300" w:type="dxa"/>
                <w:tcBorders>
                  <w:top w:val="nil"/>
                  <w:left w:val="nil"/>
                  <w:bottom w:val="nil"/>
                  <w:right w:val="nil"/>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36" w:author="Dzung Hoang" w:date="2012-10-10T18:10:00Z">
                  <w:rPr>
                    <w:rFonts w:ascii="Arial" w:hAnsi="Arial" w:cs="Arial"/>
                    <w:sz w:val="18"/>
                    <w:szCs w:val="18"/>
                  </w:rPr>
                </w:rPrChange>
              </w:rPr>
            </w:pPr>
            <w:ins w:id="37" w:author="Dzung Hoang" w:date="2012-10-10T18:10:00Z">
              <w:r w:rsidRPr="00FB3A96">
                <w:rPr>
                  <w:rFonts w:ascii="Arial" w:hAnsi="Arial" w:cs="Arial"/>
                  <w:sz w:val="18"/>
                  <w:szCs w:val="18"/>
                  <w:rPrChange w:id="38" w:author="Dzung Hoang" w:date="2012-10-10T18:10:00Z">
                    <w:rPr/>
                  </w:rPrChange>
                </w:rPr>
                <w:t>-41.8%</w:t>
              </w:r>
            </w:ins>
            <w:del w:id="39" w:author="Dzung Hoang" w:date="2012-10-10T18:10:00Z">
              <w:r w:rsidRPr="00FB3A96" w:rsidDel="003E5509">
                <w:rPr>
                  <w:rFonts w:ascii="Arial" w:hAnsi="Arial" w:cs="Arial"/>
                  <w:sz w:val="18"/>
                  <w:szCs w:val="18"/>
                </w:rPr>
                <w:delText>-42.5%</w:delText>
              </w:r>
            </w:del>
          </w:p>
        </w:tc>
        <w:tc>
          <w:tcPr>
            <w:tcW w:w="1300" w:type="dxa"/>
            <w:tcBorders>
              <w:top w:val="nil"/>
              <w:left w:val="nil"/>
              <w:bottom w:val="nil"/>
              <w:right w:val="single" w:sz="8" w:space="0" w:color="auto"/>
            </w:tcBorders>
            <w:shd w:val="clear" w:color="000000" w:fill="CCFFCC"/>
            <w:noWrap/>
            <w:hideMark/>
            <w:tcPrChange w:id="40" w:author="Dzung Hoang" w:date="2012-10-10T18:10:00Z">
              <w:tcPr>
                <w:tcW w:w="1300" w:type="dxa"/>
                <w:tcBorders>
                  <w:top w:val="nil"/>
                  <w:left w:val="nil"/>
                  <w:bottom w:val="nil"/>
                  <w:right w:val="single" w:sz="8" w:space="0" w:color="auto"/>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41" w:author="Dzung Hoang" w:date="2012-10-10T18:10:00Z">
                  <w:rPr>
                    <w:rFonts w:ascii="Arial" w:hAnsi="Arial" w:cs="Arial"/>
                    <w:sz w:val="18"/>
                    <w:szCs w:val="18"/>
                  </w:rPr>
                </w:rPrChange>
              </w:rPr>
            </w:pPr>
            <w:ins w:id="42" w:author="Dzung Hoang" w:date="2012-10-10T18:10:00Z">
              <w:r w:rsidRPr="00FB3A96">
                <w:rPr>
                  <w:rFonts w:ascii="Arial" w:hAnsi="Arial" w:cs="Arial"/>
                  <w:sz w:val="18"/>
                  <w:szCs w:val="18"/>
                  <w:rPrChange w:id="43" w:author="Dzung Hoang" w:date="2012-10-10T18:10:00Z">
                    <w:rPr/>
                  </w:rPrChange>
                </w:rPr>
                <w:t>-41.8%</w:t>
              </w:r>
            </w:ins>
            <w:del w:id="44" w:author="Dzung Hoang" w:date="2012-10-10T18:10:00Z">
              <w:r w:rsidRPr="00FB3A96" w:rsidDel="003E5509">
                <w:rPr>
                  <w:rFonts w:ascii="Arial" w:hAnsi="Arial" w:cs="Arial"/>
                  <w:sz w:val="18"/>
                  <w:szCs w:val="18"/>
                </w:rPr>
                <w:delText>-42.5%</w:delText>
              </w:r>
            </w:del>
          </w:p>
        </w:tc>
      </w:tr>
      <w:tr w:rsidR="00FB3A96" w:rsidRPr="000B3558" w:rsidTr="003E5509">
        <w:tblPrEx>
          <w:tblW w:w="5200" w:type="dxa"/>
          <w:jc w:val="center"/>
          <w:tblInd w:w="97" w:type="dxa"/>
          <w:tblPrExChange w:id="45" w:author="Dzung Hoang" w:date="2012-10-10T18:10:00Z">
            <w:tblPrEx>
              <w:tblW w:w="5200" w:type="dxa"/>
              <w:jc w:val="center"/>
              <w:tblInd w:w="97" w:type="dxa"/>
            </w:tblPrEx>
          </w:tblPrExChange>
        </w:tblPrEx>
        <w:trPr>
          <w:trHeight w:val="240"/>
          <w:jc w:val="center"/>
          <w:trPrChange w:id="46" w:author="Dzung Hoang" w:date="2012-10-10T18:10:00Z">
            <w:trPr>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47" w:author="Dzung Hoang" w:date="2012-10-10T18:10:00Z">
              <w:tcPr>
                <w:tcW w:w="1300" w:type="dxa"/>
                <w:tcBorders>
                  <w:top w:val="nil"/>
                  <w:left w:val="single" w:sz="8" w:space="0" w:color="auto"/>
                  <w:bottom w:val="nil"/>
                  <w:right w:val="single" w:sz="8" w:space="0" w:color="auto"/>
                </w:tcBorders>
                <w:shd w:val="clear" w:color="auto" w:fill="auto"/>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Cheers4</w:t>
            </w:r>
          </w:p>
        </w:tc>
        <w:tc>
          <w:tcPr>
            <w:tcW w:w="1300" w:type="dxa"/>
            <w:tcBorders>
              <w:top w:val="nil"/>
              <w:left w:val="nil"/>
              <w:bottom w:val="nil"/>
              <w:right w:val="nil"/>
            </w:tcBorders>
            <w:shd w:val="clear" w:color="000000" w:fill="CCFFCC"/>
            <w:noWrap/>
            <w:vAlign w:val="bottom"/>
            <w:hideMark/>
            <w:tcPrChange w:id="48" w:author="Dzung Hoang" w:date="2012-10-10T18:10:00Z">
              <w:tcPr>
                <w:tcW w:w="1300" w:type="dxa"/>
                <w:tcBorders>
                  <w:top w:val="nil"/>
                  <w:left w:val="nil"/>
                  <w:bottom w:val="nil"/>
                  <w:right w:val="nil"/>
                </w:tcBorders>
                <w:shd w:val="clear" w:color="000000" w:fill="CCFFCC"/>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-25.3%</w:t>
            </w:r>
          </w:p>
        </w:tc>
        <w:tc>
          <w:tcPr>
            <w:tcW w:w="1300" w:type="dxa"/>
            <w:tcBorders>
              <w:top w:val="nil"/>
              <w:left w:val="nil"/>
              <w:bottom w:val="nil"/>
              <w:right w:val="nil"/>
            </w:tcBorders>
            <w:shd w:val="clear" w:color="000000" w:fill="CCFFCC"/>
            <w:noWrap/>
            <w:hideMark/>
            <w:tcPrChange w:id="49" w:author="Dzung Hoang" w:date="2012-10-10T18:10:00Z">
              <w:tcPr>
                <w:tcW w:w="1300" w:type="dxa"/>
                <w:tcBorders>
                  <w:top w:val="nil"/>
                  <w:left w:val="nil"/>
                  <w:bottom w:val="nil"/>
                  <w:right w:val="nil"/>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50" w:author="Dzung Hoang" w:date="2012-10-10T18:10:00Z">
                  <w:rPr>
                    <w:rFonts w:ascii="Arial" w:hAnsi="Arial" w:cs="Arial"/>
                    <w:sz w:val="18"/>
                    <w:szCs w:val="18"/>
                  </w:rPr>
                </w:rPrChange>
              </w:rPr>
            </w:pPr>
            <w:ins w:id="51" w:author="Dzung Hoang" w:date="2012-10-10T18:10:00Z">
              <w:r w:rsidRPr="00FB3A96">
                <w:rPr>
                  <w:rFonts w:ascii="Arial" w:hAnsi="Arial" w:cs="Arial"/>
                  <w:sz w:val="18"/>
                  <w:szCs w:val="18"/>
                  <w:rPrChange w:id="52" w:author="Dzung Hoang" w:date="2012-10-10T18:10:00Z">
                    <w:rPr/>
                  </w:rPrChange>
                </w:rPr>
                <w:t>-21.6%</w:t>
              </w:r>
            </w:ins>
            <w:del w:id="53" w:author="Dzung Hoang" w:date="2012-10-10T18:10:00Z">
              <w:r w:rsidRPr="00FB3A96" w:rsidDel="003E5509">
                <w:rPr>
                  <w:rFonts w:ascii="Arial" w:hAnsi="Arial" w:cs="Arial"/>
                  <w:sz w:val="18"/>
                  <w:szCs w:val="18"/>
                </w:rPr>
                <w:delText>-25.3%</w:delText>
              </w:r>
            </w:del>
          </w:p>
        </w:tc>
        <w:tc>
          <w:tcPr>
            <w:tcW w:w="1300" w:type="dxa"/>
            <w:tcBorders>
              <w:top w:val="nil"/>
              <w:left w:val="nil"/>
              <w:bottom w:val="nil"/>
              <w:right w:val="single" w:sz="8" w:space="0" w:color="auto"/>
            </w:tcBorders>
            <w:shd w:val="clear" w:color="000000" w:fill="CCFFCC"/>
            <w:noWrap/>
            <w:hideMark/>
            <w:tcPrChange w:id="54" w:author="Dzung Hoang" w:date="2012-10-10T18:10:00Z">
              <w:tcPr>
                <w:tcW w:w="1300" w:type="dxa"/>
                <w:tcBorders>
                  <w:top w:val="nil"/>
                  <w:left w:val="nil"/>
                  <w:bottom w:val="nil"/>
                  <w:right w:val="single" w:sz="8" w:space="0" w:color="auto"/>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55" w:author="Dzung Hoang" w:date="2012-10-10T18:10:00Z">
                  <w:rPr>
                    <w:rFonts w:ascii="Arial" w:hAnsi="Arial" w:cs="Arial"/>
                    <w:sz w:val="18"/>
                    <w:szCs w:val="18"/>
                  </w:rPr>
                </w:rPrChange>
              </w:rPr>
            </w:pPr>
            <w:ins w:id="56" w:author="Dzung Hoang" w:date="2012-10-10T18:10:00Z">
              <w:r w:rsidRPr="00FB3A96">
                <w:rPr>
                  <w:rFonts w:ascii="Arial" w:hAnsi="Arial" w:cs="Arial"/>
                  <w:sz w:val="18"/>
                  <w:szCs w:val="18"/>
                  <w:rPrChange w:id="57" w:author="Dzung Hoang" w:date="2012-10-10T18:10:00Z">
                    <w:rPr/>
                  </w:rPrChange>
                </w:rPr>
                <w:t>-24.3%</w:t>
              </w:r>
            </w:ins>
            <w:del w:id="58" w:author="Dzung Hoang" w:date="2012-10-10T18:10:00Z">
              <w:r w:rsidRPr="00FB3A96" w:rsidDel="003E5509">
                <w:rPr>
                  <w:rFonts w:ascii="Arial" w:hAnsi="Arial" w:cs="Arial"/>
                  <w:sz w:val="18"/>
                  <w:szCs w:val="18"/>
                </w:rPr>
                <w:delText>-25.3%</w:delText>
              </w:r>
            </w:del>
          </w:p>
        </w:tc>
      </w:tr>
      <w:tr w:rsidR="00FB3A96" w:rsidRPr="000B3558" w:rsidTr="003E5509">
        <w:tblPrEx>
          <w:tblW w:w="5200" w:type="dxa"/>
          <w:jc w:val="center"/>
          <w:tblInd w:w="97" w:type="dxa"/>
          <w:tblPrExChange w:id="59" w:author="Dzung Hoang" w:date="2012-10-10T18:10:00Z">
            <w:tblPrEx>
              <w:tblW w:w="5200" w:type="dxa"/>
              <w:jc w:val="center"/>
              <w:tblInd w:w="97" w:type="dxa"/>
            </w:tblPrEx>
          </w:tblPrExChange>
        </w:tblPrEx>
        <w:trPr>
          <w:trHeight w:val="240"/>
          <w:jc w:val="center"/>
          <w:trPrChange w:id="60" w:author="Dzung Hoang" w:date="2012-10-10T18:10:00Z">
            <w:trPr>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61" w:author="Dzung Hoang" w:date="2012-10-10T18:10:00Z">
              <w:tcPr>
                <w:tcW w:w="1300" w:type="dxa"/>
                <w:tcBorders>
                  <w:top w:val="nil"/>
                  <w:left w:val="single" w:sz="8" w:space="0" w:color="auto"/>
                  <w:bottom w:val="nil"/>
                  <w:right w:val="single" w:sz="8" w:space="0" w:color="auto"/>
                </w:tcBorders>
                <w:shd w:val="clear" w:color="auto" w:fill="auto"/>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Mad1</w:t>
            </w:r>
          </w:p>
        </w:tc>
        <w:tc>
          <w:tcPr>
            <w:tcW w:w="1300" w:type="dxa"/>
            <w:tcBorders>
              <w:top w:val="nil"/>
              <w:left w:val="nil"/>
              <w:bottom w:val="nil"/>
              <w:right w:val="nil"/>
            </w:tcBorders>
            <w:shd w:val="clear" w:color="000000" w:fill="CCFFCC"/>
            <w:noWrap/>
            <w:vAlign w:val="bottom"/>
            <w:hideMark/>
            <w:tcPrChange w:id="62" w:author="Dzung Hoang" w:date="2012-10-10T18:10:00Z">
              <w:tcPr>
                <w:tcW w:w="1300" w:type="dxa"/>
                <w:tcBorders>
                  <w:top w:val="nil"/>
                  <w:left w:val="nil"/>
                  <w:bottom w:val="nil"/>
                  <w:right w:val="nil"/>
                </w:tcBorders>
                <w:shd w:val="clear" w:color="000000" w:fill="CCFFCC"/>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-23.2%</w:t>
            </w:r>
          </w:p>
        </w:tc>
        <w:tc>
          <w:tcPr>
            <w:tcW w:w="1300" w:type="dxa"/>
            <w:tcBorders>
              <w:top w:val="nil"/>
              <w:left w:val="nil"/>
              <w:bottom w:val="nil"/>
              <w:right w:val="nil"/>
            </w:tcBorders>
            <w:shd w:val="clear" w:color="000000" w:fill="CCFFCC"/>
            <w:noWrap/>
            <w:hideMark/>
            <w:tcPrChange w:id="63" w:author="Dzung Hoang" w:date="2012-10-10T18:10:00Z">
              <w:tcPr>
                <w:tcW w:w="1300" w:type="dxa"/>
                <w:tcBorders>
                  <w:top w:val="nil"/>
                  <w:left w:val="nil"/>
                  <w:bottom w:val="nil"/>
                  <w:right w:val="nil"/>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64" w:author="Dzung Hoang" w:date="2012-10-10T18:10:00Z">
                  <w:rPr>
                    <w:rFonts w:ascii="Arial" w:hAnsi="Arial" w:cs="Arial"/>
                    <w:sz w:val="18"/>
                    <w:szCs w:val="18"/>
                  </w:rPr>
                </w:rPrChange>
              </w:rPr>
            </w:pPr>
            <w:ins w:id="65" w:author="Dzung Hoang" w:date="2012-10-10T18:10:00Z">
              <w:r w:rsidRPr="00FB3A96">
                <w:rPr>
                  <w:rFonts w:ascii="Arial" w:hAnsi="Arial" w:cs="Arial"/>
                  <w:sz w:val="18"/>
                  <w:szCs w:val="18"/>
                  <w:rPrChange w:id="66" w:author="Dzung Hoang" w:date="2012-10-10T18:10:00Z">
                    <w:rPr/>
                  </w:rPrChange>
                </w:rPr>
                <w:t>-34.7%</w:t>
              </w:r>
            </w:ins>
            <w:del w:id="67" w:author="Dzung Hoang" w:date="2012-10-10T18:10:00Z">
              <w:r w:rsidRPr="00FB3A96" w:rsidDel="003E5509">
                <w:rPr>
                  <w:rFonts w:ascii="Arial" w:hAnsi="Arial" w:cs="Arial"/>
                  <w:sz w:val="18"/>
                  <w:szCs w:val="18"/>
                </w:rPr>
                <w:delText>-23.2%</w:delText>
              </w:r>
            </w:del>
          </w:p>
        </w:tc>
        <w:tc>
          <w:tcPr>
            <w:tcW w:w="1300" w:type="dxa"/>
            <w:tcBorders>
              <w:top w:val="nil"/>
              <w:left w:val="nil"/>
              <w:bottom w:val="nil"/>
              <w:right w:val="single" w:sz="8" w:space="0" w:color="auto"/>
            </w:tcBorders>
            <w:shd w:val="clear" w:color="000000" w:fill="CCFFCC"/>
            <w:noWrap/>
            <w:hideMark/>
            <w:tcPrChange w:id="68" w:author="Dzung Hoang" w:date="2012-10-10T18:10:00Z">
              <w:tcPr>
                <w:tcW w:w="1300" w:type="dxa"/>
                <w:tcBorders>
                  <w:top w:val="nil"/>
                  <w:left w:val="nil"/>
                  <w:bottom w:val="nil"/>
                  <w:right w:val="single" w:sz="8" w:space="0" w:color="auto"/>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69" w:author="Dzung Hoang" w:date="2012-10-10T18:10:00Z">
                  <w:rPr>
                    <w:rFonts w:ascii="Arial" w:hAnsi="Arial" w:cs="Arial"/>
                    <w:sz w:val="18"/>
                    <w:szCs w:val="18"/>
                  </w:rPr>
                </w:rPrChange>
              </w:rPr>
            </w:pPr>
            <w:ins w:id="70" w:author="Dzung Hoang" w:date="2012-10-10T18:10:00Z">
              <w:r w:rsidRPr="00FB3A96">
                <w:rPr>
                  <w:rFonts w:ascii="Arial" w:hAnsi="Arial" w:cs="Arial"/>
                  <w:sz w:val="18"/>
                  <w:szCs w:val="18"/>
                  <w:rPrChange w:id="71" w:author="Dzung Hoang" w:date="2012-10-10T18:10:00Z">
                    <w:rPr/>
                  </w:rPrChange>
                </w:rPr>
                <w:t>-35.4%</w:t>
              </w:r>
            </w:ins>
            <w:del w:id="72" w:author="Dzung Hoang" w:date="2012-10-10T18:10:00Z">
              <w:r w:rsidRPr="00FB3A96" w:rsidDel="003E5509">
                <w:rPr>
                  <w:rFonts w:ascii="Arial" w:hAnsi="Arial" w:cs="Arial"/>
                  <w:sz w:val="18"/>
                  <w:szCs w:val="18"/>
                </w:rPr>
                <w:delText>-23.2%</w:delText>
              </w:r>
            </w:del>
          </w:p>
        </w:tc>
      </w:tr>
      <w:tr w:rsidR="00FB3A96" w:rsidRPr="000B3558" w:rsidTr="003E5509">
        <w:tblPrEx>
          <w:tblW w:w="5200" w:type="dxa"/>
          <w:jc w:val="center"/>
          <w:tblInd w:w="97" w:type="dxa"/>
          <w:tblPrExChange w:id="73" w:author="Dzung Hoang" w:date="2012-10-10T18:10:00Z">
            <w:tblPrEx>
              <w:tblW w:w="5200" w:type="dxa"/>
              <w:jc w:val="center"/>
              <w:tblInd w:w="97" w:type="dxa"/>
            </w:tblPrEx>
          </w:tblPrExChange>
        </w:tblPrEx>
        <w:trPr>
          <w:trHeight w:val="255"/>
          <w:jc w:val="center"/>
          <w:trPrChange w:id="74" w:author="Dzung Hoang" w:date="2012-10-10T18:10:00Z">
            <w:trPr>
              <w:trHeight w:val="255"/>
              <w:jc w:val="center"/>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75" w:author="Dzung Hoang" w:date="2012-10-10T18:10:00Z">
              <w:tcPr>
                <w:tcW w:w="130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Pr>
                <w:rFonts w:ascii="Arial" w:hAnsi="Arial" w:cs="Arial"/>
                <w:color w:val="000000"/>
                <w:sz w:val="18"/>
                <w:szCs w:val="18"/>
              </w:rPr>
              <w:t>Music</w:t>
            </w:r>
            <w:r w:rsidRPr="000B3558">
              <w:rPr>
                <w:rFonts w:ascii="Arial" w:hAnsi="Arial" w:cs="Arial"/>
                <w:color w:val="000000"/>
                <w:sz w:val="18"/>
                <w:szCs w:val="18"/>
              </w:rPr>
              <w:t>1</w:t>
            </w:r>
          </w:p>
        </w:tc>
        <w:tc>
          <w:tcPr>
            <w:tcW w:w="1300" w:type="dxa"/>
            <w:tcBorders>
              <w:top w:val="nil"/>
              <w:left w:val="nil"/>
              <w:bottom w:val="single" w:sz="8" w:space="0" w:color="auto"/>
              <w:right w:val="nil"/>
            </w:tcBorders>
            <w:shd w:val="clear" w:color="000000" w:fill="CCFFCC"/>
            <w:noWrap/>
            <w:vAlign w:val="bottom"/>
            <w:hideMark/>
            <w:tcPrChange w:id="76" w:author="Dzung Hoang" w:date="2012-10-10T18:10:00Z">
              <w:tcPr>
                <w:tcW w:w="1300" w:type="dxa"/>
                <w:tcBorders>
                  <w:top w:val="nil"/>
                  <w:left w:val="nil"/>
                  <w:bottom w:val="single" w:sz="8" w:space="0" w:color="auto"/>
                  <w:right w:val="nil"/>
                </w:tcBorders>
                <w:shd w:val="clear" w:color="000000" w:fill="CCFFCC"/>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-16.4%</w:t>
            </w:r>
          </w:p>
        </w:tc>
        <w:tc>
          <w:tcPr>
            <w:tcW w:w="1300" w:type="dxa"/>
            <w:tcBorders>
              <w:top w:val="nil"/>
              <w:left w:val="nil"/>
              <w:bottom w:val="single" w:sz="8" w:space="0" w:color="auto"/>
              <w:right w:val="nil"/>
            </w:tcBorders>
            <w:shd w:val="clear" w:color="000000" w:fill="CCFFCC"/>
            <w:noWrap/>
            <w:hideMark/>
            <w:tcPrChange w:id="77" w:author="Dzung Hoang" w:date="2012-10-10T18:10:00Z">
              <w:tcPr>
                <w:tcW w:w="1300" w:type="dxa"/>
                <w:tcBorders>
                  <w:top w:val="nil"/>
                  <w:left w:val="nil"/>
                  <w:bottom w:val="single" w:sz="8" w:space="0" w:color="auto"/>
                  <w:right w:val="nil"/>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78" w:author="Dzung Hoang" w:date="2012-10-10T18:10:00Z">
                  <w:rPr>
                    <w:rFonts w:ascii="Arial" w:hAnsi="Arial" w:cs="Arial"/>
                    <w:sz w:val="18"/>
                    <w:szCs w:val="18"/>
                  </w:rPr>
                </w:rPrChange>
              </w:rPr>
            </w:pPr>
            <w:ins w:id="79" w:author="Dzung Hoang" w:date="2012-10-10T18:10:00Z">
              <w:r w:rsidRPr="00FB3A96">
                <w:rPr>
                  <w:rFonts w:ascii="Arial" w:hAnsi="Arial" w:cs="Arial"/>
                  <w:sz w:val="18"/>
                  <w:szCs w:val="18"/>
                  <w:rPrChange w:id="80" w:author="Dzung Hoang" w:date="2012-10-10T18:10:00Z">
                    <w:rPr/>
                  </w:rPrChange>
                </w:rPr>
                <w:t>-46.9%</w:t>
              </w:r>
            </w:ins>
            <w:del w:id="81" w:author="Dzung Hoang" w:date="2012-10-10T18:10:00Z">
              <w:r w:rsidRPr="00FB3A96" w:rsidDel="003E5509">
                <w:rPr>
                  <w:rFonts w:ascii="Arial" w:hAnsi="Arial" w:cs="Arial"/>
                  <w:sz w:val="18"/>
                  <w:szCs w:val="18"/>
                </w:rPr>
                <w:delText>-16.4%</w:delText>
              </w:r>
            </w:del>
          </w:p>
        </w:tc>
        <w:tc>
          <w:tcPr>
            <w:tcW w:w="1300" w:type="dxa"/>
            <w:tcBorders>
              <w:top w:val="nil"/>
              <w:left w:val="nil"/>
              <w:bottom w:val="single" w:sz="8" w:space="0" w:color="auto"/>
              <w:right w:val="single" w:sz="8" w:space="0" w:color="auto"/>
            </w:tcBorders>
            <w:shd w:val="clear" w:color="000000" w:fill="CCFFCC"/>
            <w:noWrap/>
            <w:hideMark/>
            <w:tcPrChange w:id="82" w:author="Dzung Hoang" w:date="2012-10-10T18:10:00Z">
              <w:tcPr>
                <w:tcW w:w="1300" w:type="dxa"/>
                <w:tcBorders>
                  <w:top w:val="nil"/>
                  <w:left w:val="nil"/>
                  <w:bottom w:val="single" w:sz="8" w:space="0" w:color="auto"/>
                  <w:right w:val="single" w:sz="8" w:space="0" w:color="auto"/>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83" w:author="Dzung Hoang" w:date="2012-10-10T18:10:00Z">
                  <w:rPr>
                    <w:rFonts w:ascii="Arial" w:hAnsi="Arial" w:cs="Arial"/>
                    <w:sz w:val="18"/>
                    <w:szCs w:val="18"/>
                  </w:rPr>
                </w:rPrChange>
              </w:rPr>
            </w:pPr>
            <w:ins w:id="84" w:author="Dzung Hoang" w:date="2012-10-10T18:10:00Z">
              <w:r w:rsidRPr="00FB3A96">
                <w:rPr>
                  <w:rFonts w:ascii="Arial" w:hAnsi="Arial" w:cs="Arial"/>
                  <w:sz w:val="18"/>
                  <w:szCs w:val="18"/>
                  <w:rPrChange w:id="85" w:author="Dzung Hoang" w:date="2012-10-10T18:10:00Z">
                    <w:rPr/>
                  </w:rPrChange>
                </w:rPr>
                <w:t>-42.3%</w:t>
              </w:r>
            </w:ins>
            <w:del w:id="86" w:author="Dzung Hoang" w:date="2012-10-10T18:10:00Z">
              <w:r w:rsidRPr="00FB3A96" w:rsidDel="003E5509">
                <w:rPr>
                  <w:rFonts w:ascii="Arial" w:hAnsi="Arial" w:cs="Arial"/>
                  <w:sz w:val="18"/>
                  <w:szCs w:val="18"/>
                </w:rPr>
                <w:delText>-16.4%</w:delText>
              </w:r>
            </w:del>
          </w:p>
        </w:tc>
      </w:tr>
      <w:tr w:rsidR="00FB3A96" w:rsidRPr="000B3558" w:rsidTr="003E5509">
        <w:tblPrEx>
          <w:tblW w:w="5200" w:type="dxa"/>
          <w:jc w:val="center"/>
          <w:tblInd w:w="97" w:type="dxa"/>
          <w:tblPrExChange w:id="87" w:author="Dzung Hoang" w:date="2012-10-10T18:10:00Z">
            <w:tblPrEx>
              <w:tblW w:w="5200" w:type="dxa"/>
              <w:jc w:val="center"/>
              <w:tblInd w:w="97" w:type="dxa"/>
            </w:tblPrEx>
          </w:tblPrExChange>
        </w:tblPrEx>
        <w:trPr>
          <w:trHeight w:val="255"/>
          <w:jc w:val="center"/>
          <w:trPrChange w:id="88" w:author="Dzung Hoang" w:date="2012-10-10T18:10:00Z">
            <w:trPr>
              <w:trHeight w:val="255"/>
              <w:jc w:val="center"/>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89" w:author="Dzung Hoang" w:date="2012-10-10T18:10:00Z">
              <w:tcPr>
                <w:tcW w:w="130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0B3558">
              <w:rPr>
                <w:rFonts w:ascii="Arial" w:hAnsi="Arial" w:cs="Arial"/>
                <w:color w:val="000000"/>
                <w:sz w:val="18"/>
                <w:szCs w:val="18"/>
              </w:rPr>
              <w:t>Average</w:t>
            </w:r>
          </w:p>
        </w:tc>
        <w:tc>
          <w:tcPr>
            <w:tcW w:w="1300" w:type="dxa"/>
            <w:tcBorders>
              <w:top w:val="single" w:sz="8" w:space="0" w:color="auto"/>
              <w:left w:val="single" w:sz="8" w:space="0" w:color="auto"/>
              <w:bottom w:val="single" w:sz="8" w:space="0" w:color="auto"/>
              <w:right w:val="nil"/>
            </w:tcBorders>
            <w:shd w:val="clear" w:color="000000" w:fill="CCFFCC"/>
            <w:noWrap/>
            <w:vAlign w:val="bottom"/>
            <w:hideMark/>
            <w:tcPrChange w:id="90" w:author="Dzung Hoang" w:date="2012-10-10T18:10:00Z">
              <w:tcPr>
                <w:tcW w:w="1300" w:type="dxa"/>
                <w:tcBorders>
                  <w:top w:val="single" w:sz="8" w:space="0" w:color="auto"/>
                  <w:left w:val="single" w:sz="8" w:space="0" w:color="auto"/>
                  <w:bottom w:val="single" w:sz="8" w:space="0" w:color="auto"/>
                  <w:right w:val="nil"/>
                </w:tcBorders>
                <w:shd w:val="clear" w:color="000000" w:fill="CCFFCC"/>
                <w:noWrap/>
                <w:vAlign w:val="bottom"/>
                <w:hideMark/>
              </w:tcPr>
            </w:tcPrChange>
          </w:tcPr>
          <w:p w:rsidR="00FB3A96" w:rsidRPr="000B3558"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0B3558">
              <w:rPr>
                <w:rFonts w:ascii="Arial" w:hAnsi="Arial" w:cs="Arial"/>
                <w:sz w:val="18"/>
                <w:szCs w:val="18"/>
              </w:rPr>
              <w:t>-31.5%</w:t>
            </w:r>
          </w:p>
        </w:tc>
        <w:tc>
          <w:tcPr>
            <w:tcW w:w="1300" w:type="dxa"/>
            <w:tcBorders>
              <w:top w:val="single" w:sz="8" w:space="0" w:color="auto"/>
              <w:left w:val="nil"/>
              <w:bottom w:val="single" w:sz="8" w:space="0" w:color="auto"/>
              <w:right w:val="nil"/>
            </w:tcBorders>
            <w:shd w:val="clear" w:color="000000" w:fill="CCFFCC"/>
            <w:noWrap/>
            <w:hideMark/>
            <w:tcPrChange w:id="91" w:author="Dzung Hoang" w:date="2012-10-10T18:10:00Z">
              <w:tcPr>
                <w:tcW w:w="1300" w:type="dxa"/>
                <w:tcBorders>
                  <w:top w:val="single" w:sz="8" w:space="0" w:color="auto"/>
                  <w:left w:val="nil"/>
                  <w:bottom w:val="single" w:sz="8" w:space="0" w:color="auto"/>
                  <w:right w:val="nil"/>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92" w:author="Dzung Hoang" w:date="2012-10-10T18:10:00Z">
                  <w:rPr>
                    <w:rFonts w:ascii="Arial" w:hAnsi="Arial" w:cs="Arial"/>
                    <w:sz w:val="18"/>
                    <w:szCs w:val="18"/>
                  </w:rPr>
                </w:rPrChange>
              </w:rPr>
            </w:pPr>
            <w:ins w:id="93" w:author="Dzung Hoang" w:date="2012-10-10T18:10:00Z">
              <w:r w:rsidRPr="00FB3A96">
                <w:rPr>
                  <w:rFonts w:ascii="Arial" w:hAnsi="Arial" w:cs="Arial"/>
                  <w:sz w:val="18"/>
                  <w:szCs w:val="18"/>
                  <w:rPrChange w:id="94" w:author="Dzung Hoang" w:date="2012-10-10T18:10:00Z">
                    <w:rPr/>
                  </w:rPrChange>
                </w:rPr>
                <w:t>-39.7%</w:t>
              </w:r>
            </w:ins>
            <w:del w:id="95" w:author="Dzung Hoang" w:date="2012-10-10T18:10:00Z">
              <w:r w:rsidRPr="00FB3A96" w:rsidDel="003E5509">
                <w:rPr>
                  <w:rFonts w:ascii="Arial" w:hAnsi="Arial" w:cs="Arial"/>
                  <w:sz w:val="18"/>
                  <w:szCs w:val="18"/>
                </w:rPr>
                <w:delText>-31.5%</w:delText>
              </w:r>
            </w:del>
          </w:p>
        </w:tc>
        <w:tc>
          <w:tcPr>
            <w:tcW w:w="1300" w:type="dxa"/>
            <w:tcBorders>
              <w:top w:val="single" w:sz="8" w:space="0" w:color="auto"/>
              <w:left w:val="nil"/>
              <w:bottom w:val="single" w:sz="8" w:space="0" w:color="auto"/>
              <w:right w:val="single" w:sz="8" w:space="0" w:color="auto"/>
            </w:tcBorders>
            <w:shd w:val="clear" w:color="000000" w:fill="CCFFCC"/>
            <w:noWrap/>
            <w:hideMark/>
            <w:tcPrChange w:id="96" w:author="Dzung Hoang" w:date="2012-10-10T18:10:00Z">
              <w:tcPr>
                <w:tcW w:w="1300" w:type="dxa"/>
                <w:tcBorders>
                  <w:top w:val="single" w:sz="8" w:space="0" w:color="auto"/>
                  <w:left w:val="nil"/>
                  <w:bottom w:val="single" w:sz="8" w:space="0" w:color="auto"/>
                  <w:right w:val="single" w:sz="8" w:space="0" w:color="auto"/>
                </w:tcBorders>
                <w:shd w:val="clear" w:color="000000" w:fill="CCFFCC"/>
                <w:noWrap/>
                <w:vAlign w:val="bottom"/>
                <w:hideMark/>
              </w:tcPr>
            </w:tcPrChange>
          </w:tcPr>
          <w:p w:rsidR="00FB3A96" w:rsidRPr="00FB3A96" w:rsidRDefault="00FB3A96" w:rsidP="000B355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Change w:id="97" w:author="Dzung Hoang" w:date="2012-10-10T18:10:00Z">
                  <w:rPr>
                    <w:rFonts w:ascii="Arial" w:hAnsi="Arial" w:cs="Arial"/>
                    <w:sz w:val="18"/>
                    <w:szCs w:val="18"/>
                  </w:rPr>
                </w:rPrChange>
              </w:rPr>
            </w:pPr>
            <w:ins w:id="98" w:author="Dzung Hoang" w:date="2012-10-10T18:10:00Z">
              <w:r w:rsidRPr="00FB3A96">
                <w:rPr>
                  <w:rFonts w:ascii="Arial" w:hAnsi="Arial" w:cs="Arial"/>
                  <w:sz w:val="18"/>
                  <w:szCs w:val="18"/>
                  <w:rPrChange w:id="99" w:author="Dzung Hoang" w:date="2012-10-10T18:10:00Z">
                    <w:rPr/>
                  </w:rPrChange>
                </w:rPr>
                <w:t>-38.4%</w:t>
              </w:r>
            </w:ins>
            <w:del w:id="100" w:author="Dzung Hoang" w:date="2012-10-10T18:10:00Z">
              <w:r w:rsidRPr="00FB3A96" w:rsidDel="003E5509">
                <w:rPr>
                  <w:rFonts w:ascii="Arial" w:hAnsi="Arial" w:cs="Arial"/>
                  <w:sz w:val="18"/>
                  <w:szCs w:val="18"/>
                </w:rPr>
                <w:delText>-31.5%</w:delText>
              </w:r>
            </w:del>
          </w:p>
        </w:tc>
      </w:tr>
    </w:tbl>
    <w:p w:rsidR="00FF66FE" w:rsidRDefault="00FF66FE" w:rsidP="00FF66FE">
      <w:pPr>
        <w:pStyle w:val="Heading2"/>
        <w:rPr>
          <w:lang w:val="en-CA"/>
        </w:rPr>
      </w:pPr>
      <w:r>
        <w:rPr>
          <w:lang w:val="en-CA"/>
        </w:rPr>
        <w:t>Analysis of Results</w:t>
      </w:r>
    </w:p>
    <w:p w:rsidR="00FF66FE" w:rsidRDefault="000B3558" w:rsidP="00991283">
      <w:pPr>
        <w:jc w:val="both"/>
        <w:rPr>
          <w:szCs w:val="22"/>
          <w:lang w:val="en-CA"/>
        </w:rPr>
      </w:pPr>
      <w:r>
        <w:rPr>
          <w:szCs w:val="22"/>
          <w:lang w:val="en-CA"/>
        </w:rPr>
        <w:t>We observe that the experiment</w:t>
      </w:r>
      <w:r w:rsidR="00A85CEE">
        <w:rPr>
          <w:szCs w:val="22"/>
          <w:lang w:val="en-CA"/>
        </w:rPr>
        <w:t>al</w:t>
      </w:r>
      <w:r>
        <w:rPr>
          <w:szCs w:val="22"/>
          <w:lang w:val="en-CA"/>
        </w:rPr>
        <w:t xml:space="preserve"> results are content-dependent. Cheer1, Cheer2, and Cheer3 have high camera motion and action and favour field coding. Music1 has little camera motion and favours frame coding. Cheer4 has little camera motion and favours field for </w:t>
      </w:r>
      <w:proofErr w:type="spellStart"/>
      <w:r>
        <w:rPr>
          <w:szCs w:val="22"/>
          <w:lang w:val="en-CA"/>
        </w:rPr>
        <w:t>GOPs</w:t>
      </w:r>
      <w:proofErr w:type="spellEnd"/>
      <w:r>
        <w:rPr>
          <w:szCs w:val="22"/>
          <w:lang w:val="en-CA"/>
        </w:rPr>
        <w:t xml:space="preserve"> where the action is high and frame where the action is lower. </w:t>
      </w:r>
      <w:r w:rsidR="003A11F2">
        <w:rPr>
          <w:szCs w:val="22"/>
          <w:lang w:val="en-CA"/>
        </w:rPr>
        <w:t>Even though Mad1 was originally shot in film, a 3:2 cadence was later added. This cadence caused the encoding to favour field coding when there is motion or transitions. When there is little or no motion, the cadence is not visible and thus frame coding is favoured.</w:t>
      </w:r>
    </w:p>
    <w:p w:rsidR="00843D68" w:rsidRDefault="00843D68" w:rsidP="00843D68">
      <w:pPr>
        <w:pStyle w:val="Heading2"/>
      </w:pPr>
      <w:r>
        <w:t>Additional Open-GOP Results</w:t>
      </w:r>
    </w:p>
    <w:p w:rsidR="00843D68" w:rsidRDefault="00843D68" w:rsidP="00843D68">
      <w:r>
        <w:t xml:space="preserve">The HEVC Field and HEVC Frame results presented above are for the case where each </w:t>
      </w:r>
      <w:proofErr w:type="spellStart"/>
      <w:r>
        <w:t>IntraPeriod</w:t>
      </w:r>
      <w:proofErr w:type="spellEnd"/>
      <w:r>
        <w:t xml:space="preserve"> number of pictures is a separate coded video sequence, and can thus be characterized as “closed-GOP.” The reason for doing this initially is that the closed-GOP results can be combined in a spreadsheet to derive the SAFF results. Certainly, we expect that open-GOP field-based and frame-based encoding would yield better coding results.</w:t>
      </w:r>
    </w:p>
    <w:p w:rsidR="00843D68" w:rsidRDefault="00843D68" w:rsidP="00843D68">
      <w:r>
        <w:t>We ran additional experiments to determine the coding efficiency impact of closed-GOP versus open-GOP for both field-based and frame-based encodings. The results in the table below show that on average, closed-GOP encodings use 4.2% more bits for fields and 5.2% for frames.</w:t>
      </w:r>
    </w:p>
    <w:p w:rsidR="00843D68" w:rsidRDefault="00843D68" w:rsidP="00843D68"/>
    <w:tbl>
      <w:tblPr>
        <w:tblW w:w="0" w:type="auto"/>
        <w:tblInd w:w="97" w:type="dxa"/>
        <w:tblLook w:val="04A0"/>
      </w:tblPr>
      <w:tblGrid>
        <w:gridCol w:w="1350"/>
        <w:gridCol w:w="954"/>
        <w:gridCol w:w="1106"/>
        <w:gridCol w:w="1107"/>
        <w:gridCol w:w="1376"/>
        <w:gridCol w:w="1127"/>
        <w:gridCol w:w="1127"/>
        <w:gridCol w:w="1128"/>
      </w:tblGrid>
      <w:tr w:rsidR="00843D68" w:rsidRPr="00843D68" w:rsidTr="00843D68">
        <w:trPr>
          <w:trHeight w:val="240"/>
        </w:trPr>
        <w:tc>
          <w:tcPr>
            <w:tcW w:w="0" w:type="auto"/>
            <w:gridSpan w:val="4"/>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 xml:space="preserve">Closed GOP HEVC Field </w:t>
            </w:r>
            <w:proofErr w:type="spellStart"/>
            <w:r w:rsidRPr="00843D68">
              <w:rPr>
                <w:rFonts w:ascii="Arial" w:hAnsi="Arial" w:cs="Arial"/>
                <w:b/>
                <w:bCs/>
                <w:color w:val="000000"/>
                <w:sz w:val="18"/>
                <w:szCs w:val="18"/>
              </w:rPr>
              <w:t>vs</w:t>
            </w:r>
            <w:proofErr w:type="spellEnd"/>
            <w:r w:rsidRPr="00843D68">
              <w:rPr>
                <w:rFonts w:ascii="Arial" w:hAnsi="Arial" w:cs="Arial"/>
                <w:b/>
                <w:bCs/>
                <w:color w:val="000000"/>
                <w:sz w:val="18"/>
                <w:szCs w:val="18"/>
              </w:rPr>
              <w:t xml:space="preserve"> Open GOP HEVC Field</w:t>
            </w:r>
          </w:p>
        </w:tc>
        <w:tc>
          <w:tcPr>
            <w:tcW w:w="0" w:type="auto"/>
            <w:gridSpan w:val="4"/>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 xml:space="preserve">Closed GOP HEVC Frame </w:t>
            </w:r>
            <w:proofErr w:type="spellStart"/>
            <w:r w:rsidRPr="00843D68">
              <w:rPr>
                <w:rFonts w:ascii="Arial" w:hAnsi="Arial" w:cs="Arial"/>
                <w:b/>
                <w:bCs/>
                <w:color w:val="000000"/>
                <w:sz w:val="18"/>
                <w:szCs w:val="18"/>
              </w:rPr>
              <w:t>vs</w:t>
            </w:r>
            <w:proofErr w:type="spellEnd"/>
            <w:r w:rsidRPr="00843D68">
              <w:rPr>
                <w:rFonts w:ascii="Arial" w:hAnsi="Arial" w:cs="Arial"/>
                <w:b/>
                <w:bCs/>
                <w:color w:val="000000"/>
                <w:sz w:val="18"/>
                <w:szCs w:val="18"/>
              </w:rPr>
              <w:t xml:space="preserve"> Open GOP HEVC Frame</w:t>
            </w:r>
          </w:p>
        </w:tc>
      </w:tr>
      <w:tr w:rsidR="00843D68" w:rsidRPr="00843D68" w:rsidTr="00843D68">
        <w:trPr>
          <w:trHeight w:val="240"/>
        </w:trPr>
        <w:tc>
          <w:tcPr>
            <w:tcW w:w="0" w:type="auto"/>
            <w:gridSpan w:val="4"/>
            <w:tcBorders>
              <w:top w:val="nil"/>
              <w:left w:val="nil"/>
              <w:bottom w:val="single" w:sz="8" w:space="0" w:color="auto"/>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BD-rate (piecewise cubic)</w:t>
            </w:r>
          </w:p>
        </w:tc>
        <w:tc>
          <w:tcPr>
            <w:tcW w:w="0" w:type="auto"/>
            <w:gridSpan w:val="4"/>
            <w:tcBorders>
              <w:top w:val="nil"/>
              <w:left w:val="nil"/>
              <w:bottom w:val="single" w:sz="8" w:space="0" w:color="auto"/>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BD-rate (piecewise cubic)</w:t>
            </w:r>
          </w:p>
        </w:tc>
      </w:tr>
      <w:tr w:rsidR="00843D68" w:rsidRPr="00843D68" w:rsidTr="00843D68">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843D68">
              <w:rPr>
                <w:rFonts w:ascii="Arial" w:hAnsi="Arial" w:cs="Arial"/>
                <w:b/>
                <w:bCs/>
                <w:color w:val="000000"/>
                <w:sz w:val="18"/>
                <w:szCs w:val="18"/>
              </w:rPr>
              <w:t>Clip</w:t>
            </w:r>
          </w:p>
        </w:tc>
        <w:tc>
          <w:tcPr>
            <w:tcW w:w="0" w:type="auto"/>
            <w:tcBorders>
              <w:top w:val="nil"/>
              <w:left w:val="nil"/>
              <w:bottom w:val="single" w:sz="8" w:space="0" w:color="auto"/>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Y</w:t>
            </w:r>
          </w:p>
        </w:tc>
        <w:tc>
          <w:tcPr>
            <w:tcW w:w="0" w:type="auto"/>
            <w:tcBorders>
              <w:top w:val="nil"/>
              <w:left w:val="nil"/>
              <w:bottom w:val="single" w:sz="8" w:space="0" w:color="auto"/>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U</w:t>
            </w:r>
          </w:p>
        </w:tc>
        <w:tc>
          <w:tcPr>
            <w:tcW w:w="0" w:type="auto"/>
            <w:tcBorders>
              <w:top w:val="nil"/>
              <w:left w:val="nil"/>
              <w:bottom w:val="single" w:sz="8" w:space="0" w:color="auto"/>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V</w:t>
            </w:r>
          </w:p>
        </w:tc>
        <w:tc>
          <w:tcPr>
            <w:tcW w:w="0" w:type="auto"/>
            <w:tcBorders>
              <w:top w:val="nil"/>
              <w:left w:val="nil"/>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843D68">
              <w:rPr>
                <w:rFonts w:ascii="Arial" w:hAnsi="Arial" w:cs="Arial"/>
                <w:b/>
                <w:bCs/>
                <w:color w:val="000000"/>
                <w:sz w:val="18"/>
                <w:szCs w:val="18"/>
              </w:rPr>
              <w:t>Clip</w:t>
            </w:r>
          </w:p>
        </w:tc>
        <w:tc>
          <w:tcPr>
            <w:tcW w:w="0" w:type="auto"/>
            <w:tcBorders>
              <w:top w:val="nil"/>
              <w:left w:val="nil"/>
              <w:bottom w:val="single" w:sz="8" w:space="0" w:color="auto"/>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Y</w:t>
            </w:r>
          </w:p>
        </w:tc>
        <w:tc>
          <w:tcPr>
            <w:tcW w:w="0" w:type="auto"/>
            <w:tcBorders>
              <w:top w:val="nil"/>
              <w:left w:val="nil"/>
              <w:bottom w:val="single" w:sz="8" w:space="0" w:color="auto"/>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U</w:t>
            </w:r>
          </w:p>
        </w:tc>
        <w:tc>
          <w:tcPr>
            <w:tcW w:w="0" w:type="auto"/>
            <w:tcBorders>
              <w:top w:val="nil"/>
              <w:left w:val="nil"/>
              <w:bottom w:val="single" w:sz="8" w:space="0" w:color="auto"/>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43D68">
              <w:rPr>
                <w:rFonts w:ascii="Arial" w:hAnsi="Arial" w:cs="Arial"/>
                <w:b/>
                <w:bCs/>
                <w:color w:val="000000"/>
                <w:sz w:val="18"/>
                <w:szCs w:val="18"/>
              </w:rPr>
              <w:t>V</w:t>
            </w:r>
          </w:p>
        </w:tc>
      </w:tr>
      <w:tr w:rsidR="00843D68" w:rsidRPr="00843D68" w:rsidTr="00843D68">
        <w:trPr>
          <w:trHeight w:val="240"/>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Cheer1</w:t>
            </w:r>
          </w:p>
        </w:tc>
        <w:tc>
          <w:tcPr>
            <w:tcW w:w="0" w:type="auto"/>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43D68">
              <w:rPr>
                <w:rFonts w:ascii="Arial" w:hAnsi="Arial" w:cs="Arial"/>
                <w:color w:val="000000"/>
                <w:sz w:val="18"/>
                <w:szCs w:val="18"/>
              </w:rPr>
              <w:t>2.9%</w:t>
            </w:r>
          </w:p>
        </w:tc>
        <w:tc>
          <w:tcPr>
            <w:tcW w:w="0" w:type="auto"/>
            <w:tcBorders>
              <w:top w:val="single" w:sz="8" w:space="0" w:color="auto"/>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5.3%</w:t>
            </w:r>
          </w:p>
        </w:tc>
        <w:tc>
          <w:tcPr>
            <w:tcW w:w="0" w:type="auto"/>
            <w:tcBorders>
              <w:top w:val="single" w:sz="8" w:space="0" w:color="auto"/>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4.6%</w:t>
            </w:r>
          </w:p>
        </w:tc>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Cheer1</w:t>
            </w:r>
          </w:p>
        </w:tc>
        <w:tc>
          <w:tcPr>
            <w:tcW w:w="0" w:type="auto"/>
            <w:tcBorders>
              <w:top w:val="single" w:sz="8" w:space="0" w:color="auto"/>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3.2%</w:t>
            </w:r>
          </w:p>
        </w:tc>
        <w:tc>
          <w:tcPr>
            <w:tcW w:w="0" w:type="auto"/>
            <w:tcBorders>
              <w:top w:val="single" w:sz="8" w:space="0" w:color="auto"/>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5.9%</w:t>
            </w:r>
          </w:p>
        </w:tc>
        <w:tc>
          <w:tcPr>
            <w:tcW w:w="0" w:type="auto"/>
            <w:tcBorders>
              <w:top w:val="single" w:sz="8" w:space="0" w:color="auto"/>
              <w:left w:val="nil"/>
              <w:bottom w:val="nil"/>
              <w:right w:val="single" w:sz="8" w:space="0" w:color="auto"/>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4.4%</w:t>
            </w:r>
          </w:p>
        </w:tc>
      </w:tr>
      <w:tr w:rsidR="00843D68" w:rsidRPr="00843D68" w:rsidTr="00843D68">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Cheer2</w:t>
            </w:r>
          </w:p>
        </w:tc>
        <w:tc>
          <w:tcPr>
            <w:tcW w:w="0" w:type="auto"/>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43D68">
              <w:rPr>
                <w:rFonts w:ascii="Arial" w:hAnsi="Arial" w:cs="Arial"/>
                <w:color w:val="000000"/>
                <w:sz w:val="18"/>
                <w:szCs w:val="18"/>
              </w:rPr>
              <w:t>2.5%</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4.7%</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4.1%</w:t>
            </w:r>
          </w:p>
        </w:tc>
        <w:tc>
          <w:tcPr>
            <w:tcW w:w="0" w:type="auto"/>
            <w:tcBorders>
              <w:top w:val="nil"/>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Cheer2</w:t>
            </w:r>
          </w:p>
        </w:tc>
        <w:tc>
          <w:tcPr>
            <w:tcW w:w="0" w:type="auto"/>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43D68">
              <w:rPr>
                <w:rFonts w:ascii="Arial" w:hAnsi="Arial" w:cs="Arial"/>
                <w:color w:val="000000"/>
                <w:sz w:val="18"/>
                <w:szCs w:val="18"/>
              </w:rPr>
              <w:t>2.7%</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4.6%</w:t>
            </w:r>
          </w:p>
        </w:tc>
        <w:tc>
          <w:tcPr>
            <w:tcW w:w="0" w:type="auto"/>
            <w:tcBorders>
              <w:top w:val="nil"/>
              <w:left w:val="nil"/>
              <w:bottom w:val="nil"/>
              <w:right w:val="single" w:sz="8" w:space="0" w:color="auto"/>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3.7%</w:t>
            </w:r>
          </w:p>
        </w:tc>
      </w:tr>
      <w:tr w:rsidR="00843D68" w:rsidRPr="00843D68" w:rsidTr="00843D68">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Cheer3</w:t>
            </w:r>
          </w:p>
        </w:tc>
        <w:tc>
          <w:tcPr>
            <w:tcW w:w="0" w:type="auto"/>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43D68">
              <w:rPr>
                <w:rFonts w:ascii="Arial" w:hAnsi="Arial" w:cs="Arial"/>
                <w:color w:val="000000"/>
                <w:sz w:val="18"/>
                <w:szCs w:val="18"/>
              </w:rPr>
              <w:t>2.1%</w:t>
            </w:r>
          </w:p>
        </w:tc>
        <w:tc>
          <w:tcPr>
            <w:tcW w:w="0" w:type="auto"/>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43D68">
              <w:rPr>
                <w:rFonts w:ascii="Arial" w:hAnsi="Arial" w:cs="Arial"/>
                <w:color w:val="000000"/>
                <w:sz w:val="18"/>
                <w:szCs w:val="18"/>
              </w:rPr>
              <w:t>2.9%</w:t>
            </w:r>
          </w:p>
        </w:tc>
        <w:tc>
          <w:tcPr>
            <w:tcW w:w="0" w:type="auto"/>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43D68">
              <w:rPr>
                <w:rFonts w:ascii="Arial" w:hAnsi="Arial" w:cs="Arial"/>
                <w:color w:val="000000"/>
                <w:sz w:val="18"/>
                <w:szCs w:val="18"/>
              </w:rPr>
              <w:t>2.8%</w:t>
            </w:r>
          </w:p>
        </w:tc>
        <w:tc>
          <w:tcPr>
            <w:tcW w:w="0" w:type="auto"/>
            <w:tcBorders>
              <w:top w:val="nil"/>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Cheer3</w:t>
            </w:r>
          </w:p>
        </w:tc>
        <w:tc>
          <w:tcPr>
            <w:tcW w:w="0" w:type="auto"/>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43D68">
              <w:rPr>
                <w:rFonts w:ascii="Arial" w:hAnsi="Arial" w:cs="Arial"/>
                <w:color w:val="000000"/>
                <w:sz w:val="18"/>
                <w:szCs w:val="18"/>
              </w:rPr>
              <w:t>2.1%</w:t>
            </w:r>
          </w:p>
        </w:tc>
        <w:tc>
          <w:tcPr>
            <w:tcW w:w="0" w:type="auto"/>
            <w:tcBorders>
              <w:top w:val="nil"/>
              <w:left w:val="nil"/>
              <w:bottom w:val="nil"/>
              <w:right w:val="nil"/>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43D68">
              <w:rPr>
                <w:rFonts w:ascii="Arial" w:hAnsi="Arial" w:cs="Arial"/>
                <w:color w:val="000000"/>
                <w:sz w:val="18"/>
                <w:szCs w:val="18"/>
              </w:rPr>
              <w:t>2.8%</w:t>
            </w:r>
          </w:p>
        </w:tc>
        <w:tc>
          <w:tcPr>
            <w:tcW w:w="0" w:type="auto"/>
            <w:tcBorders>
              <w:top w:val="nil"/>
              <w:left w:val="nil"/>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43D68">
              <w:rPr>
                <w:rFonts w:ascii="Arial" w:hAnsi="Arial" w:cs="Arial"/>
                <w:color w:val="000000"/>
                <w:sz w:val="18"/>
                <w:szCs w:val="18"/>
              </w:rPr>
              <w:t>2.8%</w:t>
            </w:r>
          </w:p>
        </w:tc>
      </w:tr>
      <w:tr w:rsidR="00843D68" w:rsidRPr="00843D68" w:rsidTr="00843D68">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Cheer4</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3.1%</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4.4%</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4.8%</w:t>
            </w:r>
          </w:p>
        </w:tc>
        <w:tc>
          <w:tcPr>
            <w:tcW w:w="0" w:type="auto"/>
            <w:tcBorders>
              <w:top w:val="nil"/>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Cheer4</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3.5%</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5.2%</w:t>
            </w:r>
          </w:p>
        </w:tc>
        <w:tc>
          <w:tcPr>
            <w:tcW w:w="0" w:type="auto"/>
            <w:tcBorders>
              <w:top w:val="nil"/>
              <w:left w:val="nil"/>
              <w:bottom w:val="nil"/>
              <w:right w:val="single" w:sz="8" w:space="0" w:color="auto"/>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5.6%</w:t>
            </w:r>
          </w:p>
        </w:tc>
      </w:tr>
      <w:tr w:rsidR="00843D68" w:rsidRPr="00843D68" w:rsidTr="00843D68">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Mad1</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7.3%</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10.5%</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9.8%</w:t>
            </w:r>
          </w:p>
        </w:tc>
        <w:tc>
          <w:tcPr>
            <w:tcW w:w="0" w:type="auto"/>
            <w:tcBorders>
              <w:top w:val="nil"/>
              <w:left w:val="single" w:sz="8" w:space="0" w:color="auto"/>
              <w:bottom w:val="nil"/>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Mad1</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10.2%</w:t>
            </w:r>
          </w:p>
        </w:tc>
        <w:tc>
          <w:tcPr>
            <w:tcW w:w="0" w:type="auto"/>
            <w:tcBorders>
              <w:top w:val="nil"/>
              <w:left w:val="nil"/>
              <w:bottom w:val="nil"/>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13.7%</w:t>
            </w:r>
          </w:p>
        </w:tc>
        <w:tc>
          <w:tcPr>
            <w:tcW w:w="0" w:type="auto"/>
            <w:tcBorders>
              <w:top w:val="nil"/>
              <w:left w:val="nil"/>
              <w:bottom w:val="nil"/>
              <w:right w:val="single" w:sz="8" w:space="0" w:color="auto"/>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14.5%</w:t>
            </w:r>
          </w:p>
        </w:tc>
      </w:tr>
      <w:tr w:rsidR="00843D68" w:rsidRPr="00843D68" w:rsidTr="00843D68">
        <w:trPr>
          <w:trHeight w:val="255"/>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Music1</w:t>
            </w:r>
          </w:p>
        </w:tc>
        <w:tc>
          <w:tcPr>
            <w:tcW w:w="0" w:type="auto"/>
            <w:tcBorders>
              <w:top w:val="nil"/>
              <w:left w:val="nil"/>
              <w:bottom w:val="single" w:sz="8" w:space="0" w:color="auto"/>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7.2%</w:t>
            </w:r>
          </w:p>
        </w:tc>
        <w:tc>
          <w:tcPr>
            <w:tcW w:w="0" w:type="auto"/>
            <w:tcBorders>
              <w:top w:val="nil"/>
              <w:left w:val="nil"/>
              <w:bottom w:val="single" w:sz="8" w:space="0" w:color="auto"/>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11.6%</w:t>
            </w:r>
          </w:p>
        </w:tc>
        <w:tc>
          <w:tcPr>
            <w:tcW w:w="0" w:type="auto"/>
            <w:tcBorders>
              <w:top w:val="nil"/>
              <w:left w:val="nil"/>
              <w:bottom w:val="single" w:sz="8" w:space="0" w:color="auto"/>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10.8%</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Music1</w:t>
            </w:r>
          </w:p>
        </w:tc>
        <w:tc>
          <w:tcPr>
            <w:tcW w:w="0" w:type="auto"/>
            <w:tcBorders>
              <w:top w:val="nil"/>
              <w:left w:val="nil"/>
              <w:bottom w:val="single" w:sz="8" w:space="0" w:color="auto"/>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9.6%</w:t>
            </w:r>
          </w:p>
        </w:tc>
        <w:tc>
          <w:tcPr>
            <w:tcW w:w="0" w:type="auto"/>
            <w:tcBorders>
              <w:top w:val="nil"/>
              <w:left w:val="nil"/>
              <w:bottom w:val="single" w:sz="8" w:space="0" w:color="auto"/>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17.6%</w:t>
            </w:r>
          </w:p>
        </w:tc>
        <w:tc>
          <w:tcPr>
            <w:tcW w:w="0" w:type="auto"/>
            <w:tcBorders>
              <w:top w:val="nil"/>
              <w:left w:val="nil"/>
              <w:bottom w:val="single" w:sz="8" w:space="0" w:color="auto"/>
              <w:right w:val="single" w:sz="8" w:space="0" w:color="auto"/>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17.4%</w:t>
            </w:r>
          </w:p>
        </w:tc>
      </w:tr>
      <w:tr w:rsidR="00843D68" w:rsidRPr="00843D68" w:rsidTr="00843D68">
        <w:trPr>
          <w:trHeight w:val="255"/>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Average</w:t>
            </w:r>
          </w:p>
        </w:tc>
        <w:tc>
          <w:tcPr>
            <w:tcW w:w="0" w:type="auto"/>
            <w:tcBorders>
              <w:top w:val="single" w:sz="8" w:space="0" w:color="auto"/>
              <w:left w:val="single" w:sz="8" w:space="0" w:color="auto"/>
              <w:bottom w:val="single" w:sz="8" w:space="0" w:color="auto"/>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4.2%</w:t>
            </w:r>
          </w:p>
        </w:tc>
        <w:tc>
          <w:tcPr>
            <w:tcW w:w="0" w:type="auto"/>
            <w:tcBorders>
              <w:top w:val="single" w:sz="8" w:space="0" w:color="auto"/>
              <w:left w:val="nil"/>
              <w:bottom w:val="single" w:sz="8" w:space="0" w:color="auto"/>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6.6%</w:t>
            </w:r>
          </w:p>
        </w:tc>
        <w:tc>
          <w:tcPr>
            <w:tcW w:w="0" w:type="auto"/>
            <w:tcBorders>
              <w:top w:val="single" w:sz="8" w:space="0" w:color="auto"/>
              <w:left w:val="nil"/>
              <w:bottom w:val="single" w:sz="8" w:space="0" w:color="auto"/>
              <w:right w:val="single" w:sz="8" w:space="0" w:color="auto"/>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6.2%</w:t>
            </w:r>
          </w:p>
        </w:tc>
        <w:tc>
          <w:tcPr>
            <w:tcW w:w="0" w:type="auto"/>
            <w:tcBorders>
              <w:top w:val="nil"/>
              <w:left w:val="nil"/>
              <w:bottom w:val="single" w:sz="8" w:space="0" w:color="auto"/>
              <w:right w:val="single" w:sz="8" w:space="0" w:color="auto"/>
            </w:tcBorders>
            <w:shd w:val="clear" w:color="auto" w:fill="auto"/>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843D68">
              <w:rPr>
                <w:rFonts w:ascii="Arial" w:hAnsi="Arial" w:cs="Arial"/>
                <w:color w:val="000000"/>
                <w:sz w:val="18"/>
                <w:szCs w:val="18"/>
              </w:rPr>
              <w:t>Average</w:t>
            </w:r>
          </w:p>
        </w:tc>
        <w:tc>
          <w:tcPr>
            <w:tcW w:w="0" w:type="auto"/>
            <w:tcBorders>
              <w:top w:val="single" w:sz="8" w:space="0" w:color="auto"/>
              <w:left w:val="single" w:sz="8" w:space="0" w:color="auto"/>
              <w:bottom w:val="single" w:sz="8" w:space="0" w:color="auto"/>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5.2%</w:t>
            </w:r>
          </w:p>
        </w:tc>
        <w:tc>
          <w:tcPr>
            <w:tcW w:w="0" w:type="auto"/>
            <w:tcBorders>
              <w:top w:val="single" w:sz="8" w:space="0" w:color="auto"/>
              <w:left w:val="nil"/>
              <w:bottom w:val="single" w:sz="8" w:space="0" w:color="auto"/>
              <w:right w:val="nil"/>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8.3%</w:t>
            </w:r>
          </w:p>
        </w:tc>
        <w:tc>
          <w:tcPr>
            <w:tcW w:w="0" w:type="auto"/>
            <w:tcBorders>
              <w:top w:val="single" w:sz="8" w:space="0" w:color="auto"/>
              <w:left w:val="nil"/>
              <w:bottom w:val="single" w:sz="8" w:space="0" w:color="auto"/>
              <w:right w:val="single" w:sz="8" w:space="0" w:color="auto"/>
            </w:tcBorders>
            <w:shd w:val="clear" w:color="000000" w:fill="FFC7CE"/>
            <w:noWrap/>
            <w:vAlign w:val="bottom"/>
            <w:hideMark/>
          </w:tcPr>
          <w:p w:rsidR="00843D68" w:rsidRPr="00843D68" w:rsidRDefault="00843D68" w:rsidP="00843D6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43D68">
              <w:rPr>
                <w:rFonts w:ascii="Arial" w:hAnsi="Arial" w:cs="Arial"/>
                <w:sz w:val="18"/>
                <w:szCs w:val="18"/>
              </w:rPr>
              <w:t>8.1%</w:t>
            </w:r>
          </w:p>
        </w:tc>
      </w:tr>
    </w:tbl>
    <w:p w:rsidR="00843D68" w:rsidRDefault="00843D68" w:rsidP="00843D68"/>
    <w:p w:rsidR="00843D68" w:rsidRDefault="00843D68" w:rsidP="00843D68">
      <w:r>
        <w:t>More detailed results</w:t>
      </w:r>
      <w:r w:rsidR="004566EE">
        <w:t xml:space="preserve"> can be found in the accompanying spreadsheet.</w:t>
      </w:r>
    </w:p>
    <w:p w:rsidR="00FF66FE" w:rsidRDefault="003A11F2" w:rsidP="003A11F2">
      <w:pPr>
        <w:pStyle w:val="Heading1"/>
        <w:rPr>
          <w:lang w:val="en-CA"/>
        </w:rPr>
      </w:pPr>
      <w:r>
        <w:rPr>
          <w:lang w:val="en-CA"/>
        </w:rPr>
        <w:lastRenderedPageBreak/>
        <w:t>Summary and Recommendations</w:t>
      </w:r>
    </w:p>
    <w:p w:rsidR="00FF66FE" w:rsidRDefault="003A11F2" w:rsidP="00991283">
      <w:pPr>
        <w:jc w:val="both"/>
        <w:rPr>
          <w:szCs w:val="22"/>
          <w:lang w:val="en-CA"/>
        </w:rPr>
      </w:pPr>
      <w:r>
        <w:rPr>
          <w:szCs w:val="22"/>
          <w:lang w:val="en-CA"/>
        </w:rPr>
        <w:t>In summary, we implemented SAFF on top of HM a</w:t>
      </w:r>
      <w:r w:rsidR="00CA3441">
        <w:rPr>
          <w:szCs w:val="22"/>
          <w:lang w:val="en-CA"/>
        </w:rPr>
        <w:t xml:space="preserve">nd found that the </w:t>
      </w:r>
      <w:r w:rsidR="007C5F1C">
        <w:rPr>
          <w:lang w:val="en-CA"/>
        </w:rPr>
        <w:t xml:space="preserve">coding efficiency </w:t>
      </w:r>
      <w:r w:rsidR="00CA3441">
        <w:rPr>
          <w:szCs w:val="22"/>
          <w:lang w:val="en-CA"/>
        </w:rPr>
        <w:t>gains of HEVC-SAFF over AVC-</w:t>
      </w:r>
      <w:r w:rsidR="00CE3E6A">
        <w:rPr>
          <w:szCs w:val="22"/>
          <w:lang w:val="en-CA"/>
        </w:rPr>
        <w:t>MBAFF is content-</w:t>
      </w:r>
      <w:r>
        <w:rPr>
          <w:szCs w:val="22"/>
          <w:lang w:val="en-CA"/>
        </w:rPr>
        <w:t xml:space="preserve">dependent. The </w:t>
      </w:r>
      <w:proofErr w:type="spellStart"/>
      <w:r>
        <w:rPr>
          <w:szCs w:val="22"/>
          <w:lang w:val="en-CA"/>
        </w:rPr>
        <w:t>luma</w:t>
      </w:r>
      <w:proofErr w:type="spellEnd"/>
      <w:r>
        <w:rPr>
          <w:szCs w:val="22"/>
          <w:lang w:val="en-CA"/>
        </w:rPr>
        <w:t xml:space="preserve"> BD-rate gain varies from 16.4% to 42.5%.</w:t>
      </w:r>
      <w:r w:rsidR="00CA3441">
        <w:rPr>
          <w:szCs w:val="22"/>
          <w:lang w:val="en-CA"/>
        </w:rPr>
        <w:t xml:space="preserve"> This wide range suggests that there is room for improving the coding efficiency of HEVC for interlaced content with additional coding tools that target interlaced specifically.</w:t>
      </w:r>
    </w:p>
    <w:p w:rsidR="004566EE" w:rsidRDefault="004566EE" w:rsidP="00991283">
      <w:pPr>
        <w:jc w:val="both"/>
        <w:rPr>
          <w:szCs w:val="22"/>
          <w:lang w:val="en-CA"/>
        </w:rPr>
      </w:pPr>
      <w:r>
        <w:rPr>
          <w:szCs w:val="22"/>
          <w:lang w:val="en-CA"/>
        </w:rPr>
        <w:t xml:space="preserve">One area that we did not investigate was GOP structure optimizations for field coding. Preliminary results presented in </w:t>
      </w:r>
      <w:r w:rsidR="00A71286">
        <w:rPr>
          <w:szCs w:val="22"/>
          <w:lang w:val="en-CA"/>
        </w:rPr>
        <w:fldChar w:fldCharType="begin"/>
      </w:r>
      <w:r>
        <w:rPr>
          <w:szCs w:val="22"/>
          <w:lang w:val="en-CA"/>
        </w:rPr>
        <w:instrText xml:space="preserve"> REF _Ref337235427 \r \h </w:instrText>
      </w:r>
      <w:r w:rsidR="00A71286">
        <w:rPr>
          <w:szCs w:val="22"/>
          <w:lang w:val="en-CA"/>
        </w:rPr>
      </w:r>
      <w:r w:rsidR="00A71286">
        <w:rPr>
          <w:szCs w:val="22"/>
          <w:lang w:val="en-CA"/>
        </w:rPr>
        <w:fldChar w:fldCharType="separate"/>
      </w:r>
      <w:r>
        <w:rPr>
          <w:szCs w:val="22"/>
          <w:lang w:val="en-CA"/>
        </w:rPr>
        <w:t>[3]</w:t>
      </w:r>
      <w:r w:rsidR="00A71286">
        <w:rPr>
          <w:szCs w:val="22"/>
          <w:lang w:val="en-CA"/>
        </w:rPr>
        <w:fldChar w:fldCharType="end"/>
      </w:r>
      <w:r>
        <w:rPr>
          <w:szCs w:val="22"/>
          <w:lang w:val="en-CA"/>
        </w:rPr>
        <w:t xml:space="preserve"> show gains for field coding that closes the gap for certain interlaced test sequences that are better coded as frames. It would be instructive to repeat the SAFF experiments with the optimized field-based GOP structure. Therefore, we recommend that this topic be further studied in future JCT-VC meetings.</w:t>
      </w:r>
    </w:p>
    <w:p w:rsidR="00206AA2" w:rsidRDefault="00206AA2" w:rsidP="00206AA2">
      <w:pPr>
        <w:pStyle w:val="Heading1"/>
        <w:rPr>
          <w:lang w:val="en-CA"/>
        </w:rPr>
      </w:pPr>
      <w:r>
        <w:rPr>
          <w:lang w:val="en-CA"/>
        </w:rPr>
        <w:t>References</w:t>
      </w:r>
    </w:p>
    <w:p w:rsidR="00206AA2" w:rsidRDefault="00206AA2" w:rsidP="00206AA2">
      <w:pPr>
        <w:numPr>
          <w:ilvl w:val="0"/>
          <w:numId w:val="12"/>
        </w:numPr>
        <w:rPr>
          <w:lang w:val="en-CA"/>
        </w:rPr>
      </w:pPr>
      <w:bookmarkStart w:id="101" w:name="_Ref336805723"/>
      <w:r>
        <w:rPr>
          <w:lang w:val="en-CA"/>
        </w:rPr>
        <w:t>A. Luthra and D. Baylon, “Performance of HEVC for Interlaced Video,” JCT-VC Document JCTVC-J0466, Stockholm, SE, July 2012.</w:t>
      </w:r>
      <w:bookmarkEnd w:id="101"/>
    </w:p>
    <w:p w:rsidR="00206AA2" w:rsidRDefault="00991283" w:rsidP="00206AA2">
      <w:pPr>
        <w:numPr>
          <w:ilvl w:val="0"/>
          <w:numId w:val="12"/>
        </w:numPr>
        <w:rPr>
          <w:lang w:val="en-CA"/>
        </w:rPr>
      </w:pPr>
      <w:bookmarkStart w:id="102" w:name="_Ref336807362"/>
      <w:r>
        <w:rPr>
          <w:lang w:val="en-CA"/>
        </w:rPr>
        <w:t>F. Bossen, “Common test conditions and software reference configurations,” JCT-VC Document JCTVC-J1100, Stockholm, SE, July 2012.</w:t>
      </w:r>
      <w:bookmarkEnd w:id="102"/>
    </w:p>
    <w:p w:rsidR="004566EE" w:rsidRDefault="004566EE" w:rsidP="00206AA2">
      <w:pPr>
        <w:numPr>
          <w:ilvl w:val="0"/>
          <w:numId w:val="12"/>
        </w:numPr>
        <w:rPr>
          <w:lang w:val="en-CA"/>
        </w:rPr>
      </w:pPr>
      <w:bookmarkStart w:id="103" w:name="_Ref337235427"/>
      <w:r>
        <w:rPr>
          <w:lang w:val="en-CA"/>
        </w:rPr>
        <w:t>C. Auyeung, “GOP structures for Interlaced Video,” JCT-VC Document JCTVC-K0153, Shanghai, CN, October 2012.</w:t>
      </w:r>
      <w:bookmarkEnd w:id="103"/>
    </w:p>
    <w:p w:rsidR="001F2594" w:rsidRPr="005B217D" w:rsidRDefault="001F2594" w:rsidP="009234A5">
      <w:pPr>
        <w:jc w:val="both"/>
        <w:rPr>
          <w:szCs w:val="22"/>
          <w:lang w:val="en-CA"/>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4566EE" w:rsidRDefault="008D37AF" w:rsidP="004566EE">
      <w:pPr>
        <w:jc w:val="both"/>
        <w:rPr>
          <w:b/>
          <w:lang w:val="en-CA"/>
        </w:rPr>
      </w:pPr>
      <w:proofErr w:type="spellStart"/>
      <w:r w:rsidRPr="008D37AF">
        <w:rPr>
          <w:b/>
        </w:rPr>
        <w:t>Zenverge</w:t>
      </w:r>
      <w:proofErr w:type="spellEnd"/>
      <w:r w:rsidRPr="008D37AF">
        <w:rPr>
          <w:b/>
        </w:rPr>
        <w:t>, Inc.</w:t>
      </w:r>
      <w:r w:rsidR="004566EE"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headerReference w:type="default" r:id="rId13"/>
      <w:footerReference w:type="defaul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F71" w:rsidRDefault="001D7F71">
      <w:r>
        <w:separator/>
      </w:r>
    </w:p>
  </w:endnote>
  <w:endnote w:type="continuationSeparator" w:id="0">
    <w:p w:rsidR="001D7F71" w:rsidRDefault="001D7F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D68" w:rsidRDefault="00843D6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71286">
      <w:rPr>
        <w:rStyle w:val="PageNumber"/>
      </w:rPr>
      <w:fldChar w:fldCharType="begin"/>
    </w:r>
    <w:r>
      <w:rPr>
        <w:rStyle w:val="PageNumber"/>
      </w:rPr>
      <w:instrText xml:space="preserve"> PAGE </w:instrText>
    </w:r>
    <w:r w:rsidR="00A71286">
      <w:rPr>
        <w:rStyle w:val="PageNumber"/>
      </w:rPr>
      <w:fldChar w:fldCharType="separate"/>
    </w:r>
    <w:r w:rsidR="00FB3A96">
      <w:rPr>
        <w:rStyle w:val="PageNumber"/>
        <w:noProof/>
      </w:rPr>
      <w:t>1</w:t>
    </w:r>
    <w:r w:rsidR="00A71286">
      <w:rPr>
        <w:rStyle w:val="PageNumber"/>
      </w:rPr>
      <w:fldChar w:fldCharType="end"/>
    </w:r>
    <w:r>
      <w:rPr>
        <w:rStyle w:val="PageNumber"/>
      </w:rPr>
      <w:tab/>
      <w:t xml:space="preserve">Date Saved: </w:t>
    </w:r>
    <w:r w:rsidR="00A71286">
      <w:rPr>
        <w:rStyle w:val="PageNumber"/>
      </w:rPr>
      <w:fldChar w:fldCharType="begin"/>
    </w:r>
    <w:r>
      <w:rPr>
        <w:rStyle w:val="PageNumber"/>
      </w:rPr>
      <w:instrText xml:space="preserve"> SAVEDATE  \@ "yyyy-MM-dd"  \* MERGEFORMAT </w:instrText>
    </w:r>
    <w:r w:rsidR="00A71286">
      <w:rPr>
        <w:rStyle w:val="PageNumber"/>
      </w:rPr>
      <w:fldChar w:fldCharType="separate"/>
    </w:r>
    <w:r w:rsidR="00FB3A96">
      <w:rPr>
        <w:rStyle w:val="PageNumber"/>
        <w:noProof/>
      </w:rPr>
      <w:t>2012-10-08</w:t>
    </w:r>
    <w:r w:rsidR="00A7128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F71" w:rsidRDefault="001D7F71">
      <w:r>
        <w:separator/>
      </w:r>
    </w:p>
  </w:footnote>
  <w:footnote w:type="continuationSeparator" w:id="0">
    <w:p w:rsidR="001D7F71" w:rsidRDefault="001D7F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71" w:rsidRDefault="001D7F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8062B94"/>
    <w:multiLevelType w:val="hybridMultilevel"/>
    <w:tmpl w:val="1CB82134"/>
    <w:lvl w:ilvl="0" w:tplc="E668D3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CA1108"/>
    <w:multiLevelType w:val="hybridMultilevel"/>
    <w:tmpl w:val="5680C434"/>
    <w:lvl w:ilvl="0" w:tplc="9E5464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7277E2"/>
    <w:multiLevelType w:val="hybridMultilevel"/>
    <w:tmpl w:val="ABDA549E"/>
    <w:lvl w:ilvl="0" w:tplc="64CEB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4"/>
  </w:num>
  <w:num w:numId="7">
    <w:abstractNumId w:val="7"/>
  </w:num>
  <w:num w:numId="8">
    <w:abstractNumId w:val="4"/>
  </w:num>
  <w:num w:numId="9">
    <w:abstractNumId w:val="1"/>
  </w:num>
  <w:num w:numId="10">
    <w:abstractNumId w:val="3"/>
  </w:num>
  <w:num w:numId="11">
    <w:abstractNumId w:val="2"/>
  </w:num>
  <w:num w:numId="12">
    <w:abstractNumId w:val="5"/>
  </w:num>
  <w:num w:numId="13">
    <w:abstractNumId w:val="6"/>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stylePaneFormatFilter w:val="3F01"/>
  <w:revisionView w:markup="0"/>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458BC"/>
    <w:rsid w:val="00045C41"/>
    <w:rsid w:val="00046C03"/>
    <w:rsid w:val="0007614F"/>
    <w:rsid w:val="00092A76"/>
    <w:rsid w:val="000B1C6B"/>
    <w:rsid w:val="000B3558"/>
    <w:rsid w:val="000B4FF9"/>
    <w:rsid w:val="000C09AC"/>
    <w:rsid w:val="000E00F3"/>
    <w:rsid w:val="000F158C"/>
    <w:rsid w:val="00102F3D"/>
    <w:rsid w:val="00124E38"/>
    <w:rsid w:val="0012580B"/>
    <w:rsid w:val="00131F90"/>
    <w:rsid w:val="0013526E"/>
    <w:rsid w:val="00171371"/>
    <w:rsid w:val="00175A24"/>
    <w:rsid w:val="00187E58"/>
    <w:rsid w:val="001A297E"/>
    <w:rsid w:val="001A368E"/>
    <w:rsid w:val="001A7329"/>
    <w:rsid w:val="001B4E28"/>
    <w:rsid w:val="001C3525"/>
    <w:rsid w:val="001D1BD2"/>
    <w:rsid w:val="001D7F71"/>
    <w:rsid w:val="001E02BE"/>
    <w:rsid w:val="001E3B37"/>
    <w:rsid w:val="001F2594"/>
    <w:rsid w:val="002055A6"/>
    <w:rsid w:val="00206460"/>
    <w:rsid w:val="002069B4"/>
    <w:rsid w:val="00206AA2"/>
    <w:rsid w:val="00215DFC"/>
    <w:rsid w:val="002212DF"/>
    <w:rsid w:val="00222CD4"/>
    <w:rsid w:val="002264A6"/>
    <w:rsid w:val="00227BA7"/>
    <w:rsid w:val="00247EFF"/>
    <w:rsid w:val="00263398"/>
    <w:rsid w:val="00275BCF"/>
    <w:rsid w:val="00292257"/>
    <w:rsid w:val="002A54E0"/>
    <w:rsid w:val="002B1595"/>
    <w:rsid w:val="002B191D"/>
    <w:rsid w:val="002D0AF6"/>
    <w:rsid w:val="002F164D"/>
    <w:rsid w:val="00306206"/>
    <w:rsid w:val="00317D85"/>
    <w:rsid w:val="00327C56"/>
    <w:rsid w:val="003315A1"/>
    <w:rsid w:val="003373EC"/>
    <w:rsid w:val="00342FF4"/>
    <w:rsid w:val="003706CC"/>
    <w:rsid w:val="00377710"/>
    <w:rsid w:val="003A11F2"/>
    <w:rsid w:val="003A2D8E"/>
    <w:rsid w:val="003C20E4"/>
    <w:rsid w:val="003E6F90"/>
    <w:rsid w:val="003F5D0F"/>
    <w:rsid w:val="00414101"/>
    <w:rsid w:val="00433DDB"/>
    <w:rsid w:val="00437619"/>
    <w:rsid w:val="00444F41"/>
    <w:rsid w:val="004566EE"/>
    <w:rsid w:val="004A2A63"/>
    <w:rsid w:val="004B210C"/>
    <w:rsid w:val="004D405F"/>
    <w:rsid w:val="004E4F4F"/>
    <w:rsid w:val="004E6789"/>
    <w:rsid w:val="004F61E3"/>
    <w:rsid w:val="0051015C"/>
    <w:rsid w:val="00516CF1"/>
    <w:rsid w:val="00531AE9"/>
    <w:rsid w:val="00550A66"/>
    <w:rsid w:val="00551B03"/>
    <w:rsid w:val="00567EC7"/>
    <w:rsid w:val="00570013"/>
    <w:rsid w:val="005801A2"/>
    <w:rsid w:val="005952A5"/>
    <w:rsid w:val="005A33A1"/>
    <w:rsid w:val="005B217D"/>
    <w:rsid w:val="005B3423"/>
    <w:rsid w:val="005C385F"/>
    <w:rsid w:val="005C6ACC"/>
    <w:rsid w:val="005E1AC6"/>
    <w:rsid w:val="005F6F1B"/>
    <w:rsid w:val="00624B33"/>
    <w:rsid w:val="00630950"/>
    <w:rsid w:val="00630AA2"/>
    <w:rsid w:val="00643576"/>
    <w:rsid w:val="00646707"/>
    <w:rsid w:val="00662E58"/>
    <w:rsid w:val="00664DCF"/>
    <w:rsid w:val="006C5D39"/>
    <w:rsid w:val="006E2810"/>
    <w:rsid w:val="006E5417"/>
    <w:rsid w:val="00712F60"/>
    <w:rsid w:val="00715890"/>
    <w:rsid w:val="00720E3B"/>
    <w:rsid w:val="00745F6B"/>
    <w:rsid w:val="0075585E"/>
    <w:rsid w:val="00770571"/>
    <w:rsid w:val="0077402A"/>
    <w:rsid w:val="007768FF"/>
    <w:rsid w:val="007824D3"/>
    <w:rsid w:val="00796EE3"/>
    <w:rsid w:val="007A7D29"/>
    <w:rsid w:val="007B4AB8"/>
    <w:rsid w:val="007C5F1C"/>
    <w:rsid w:val="007D7319"/>
    <w:rsid w:val="007F1F8B"/>
    <w:rsid w:val="007F67A1"/>
    <w:rsid w:val="00811C05"/>
    <w:rsid w:val="008206C8"/>
    <w:rsid w:val="0083405C"/>
    <w:rsid w:val="00843D68"/>
    <w:rsid w:val="00864FCC"/>
    <w:rsid w:val="00874A6C"/>
    <w:rsid w:val="00876C65"/>
    <w:rsid w:val="008A4B4C"/>
    <w:rsid w:val="008C239F"/>
    <w:rsid w:val="008D37AF"/>
    <w:rsid w:val="008E480C"/>
    <w:rsid w:val="00907757"/>
    <w:rsid w:val="009212B0"/>
    <w:rsid w:val="009234A5"/>
    <w:rsid w:val="00925CFD"/>
    <w:rsid w:val="009336F7"/>
    <w:rsid w:val="009374A7"/>
    <w:rsid w:val="0098551D"/>
    <w:rsid w:val="00991283"/>
    <w:rsid w:val="0099518F"/>
    <w:rsid w:val="00995F52"/>
    <w:rsid w:val="009A523D"/>
    <w:rsid w:val="009F496B"/>
    <w:rsid w:val="00A01439"/>
    <w:rsid w:val="00A02E61"/>
    <w:rsid w:val="00A05CFF"/>
    <w:rsid w:val="00A56B97"/>
    <w:rsid w:val="00A6093D"/>
    <w:rsid w:val="00A627FA"/>
    <w:rsid w:val="00A71286"/>
    <w:rsid w:val="00A7209A"/>
    <w:rsid w:val="00A76A6D"/>
    <w:rsid w:val="00A83253"/>
    <w:rsid w:val="00A85CEE"/>
    <w:rsid w:val="00AA6E84"/>
    <w:rsid w:val="00AB46CD"/>
    <w:rsid w:val="00AE341B"/>
    <w:rsid w:val="00AF436B"/>
    <w:rsid w:val="00B06939"/>
    <w:rsid w:val="00B07CA7"/>
    <w:rsid w:val="00B1279A"/>
    <w:rsid w:val="00B5222E"/>
    <w:rsid w:val="00B61C96"/>
    <w:rsid w:val="00B73A2A"/>
    <w:rsid w:val="00B94B06"/>
    <w:rsid w:val="00B94C28"/>
    <w:rsid w:val="00BC10BA"/>
    <w:rsid w:val="00BC5AFD"/>
    <w:rsid w:val="00BE248B"/>
    <w:rsid w:val="00BE3EED"/>
    <w:rsid w:val="00C04F43"/>
    <w:rsid w:val="00C0609D"/>
    <w:rsid w:val="00C115AB"/>
    <w:rsid w:val="00C30249"/>
    <w:rsid w:val="00C3723B"/>
    <w:rsid w:val="00C55B2B"/>
    <w:rsid w:val="00C606C9"/>
    <w:rsid w:val="00C80288"/>
    <w:rsid w:val="00C84003"/>
    <w:rsid w:val="00C90650"/>
    <w:rsid w:val="00C93B69"/>
    <w:rsid w:val="00C94A33"/>
    <w:rsid w:val="00C97D78"/>
    <w:rsid w:val="00CA3441"/>
    <w:rsid w:val="00CC2AAE"/>
    <w:rsid w:val="00CC5A42"/>
    <w:rsid w:val="00CD0EAB"/>
    <w:rsid w:val="00CE3E6A"/>
    <w:rsid w:val="00CF34DB"/>
    <w:rsid w:val="00CF558F"/>
    <w:rsid w:val="00D073E2"/>
    <w:rsid w:val="00D21E44"/>
    <w:rsid w:val="00D446EC"/>
    <w:rsid w:val="00D51BF0"/>
    <w:rsid w:val="00D55942"/>
    <w:rsid w:val="00D63B86"/>
    <w:rsid w:val="00D807BF"/>
    <w:rsid w:val="00D82FCC"/>
    <w:rsid w:val="00DA7887"/>
    <w:rsid w:val="00DB2C26"/>
    <w:rsid w:val="00DE6B43"/>
    <w:rsid w:val="00DF4A9B"/>
    <w:rsid w:val="00E11923"/>
    <w:rsid w:val="00E262D4"/>
    <w:rsid w:val="00E36250"/>
    <w:rsid w:val="00E543C4"/>
    <w:rsid w:val="00E54511"/>
    <w:rsid w:val="00E61DAC"/>
    <w:rsid w:val="00E72B80"/>
    <w:rsid w:val="00E75FE3"/>
    <w:rsid w:val="00E86C4C"/>
    <w:rsid w:val="00E971DE"/>
    <w:rsid w:val="00EB7AB1"/>
    <w:rsid w:val="00EC33BB"/>
    <w:rsid w:val="00EE0C03"/>
    <w:rsid w:val="00EF45DF"/>
    <w:rsid w:val="00EF48CC"/>
    <w:rsid w:val="00F6790D"/>
    <w:rsid w:val="00F73032"/>
    <w:rsid w:val="00F848FC"/>
    <w:rsid w:val="00F9282A"/>
    <w:rsid w:val="00F96BAD"/>
    <w:rsid w:val="00FB0E84"/>
    <w:rsid w:val="00FB3A96"/>
    <w:rsid w:val="00FD01C2"/>
    <w:rsid w:val="00FF0CE3"/>
    <w:rsid w:val="00FF6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37AF"/>
    <w:pPr>
      <w:tabs>
        <w:tab w:val="center" w:pos="4320"/>
        <w:tab w:val="right" w:pos="8640"/>
      </w:tabs>
    </w:pPr>
  </w:style>
  <w:style w:type="paragraph" w:styleId="Footer">
    <w:name w:val="footer"/>
    <w:basedOn w:val="Normal"/>
    <w:rsid w:val="008D37AF"/>
    <w:pPr>
      <w:tabs>
        <w:tab w:val="center" w:pos="4320"/>
        <w:tab w:val="right" w:pos="8640"/>
      </w:tabs>
    </w:pPr>
  </w:style>
  <w:style w:type="character" w:styleId="PageNumber">
    <w:name w:val="page number"/>
    <w:basedOn w:val="DefaultParagraphFont"/>
    <w:rsid w:val="008D37AF"/>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C93B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83405C"/>
    <w:rPr>
      <w:b/>
      <w:bCs/>
      <w:sz w:val="20"/>
    </w:rPr>
  </w:style>
  <w:style w:type="paragraph" w:styleId="Revision">
    <w:name w:val="Revision"/>
    <w:hidden/>
    <w:uiPriority w:val="99"/>
    <w:semiHidden/>
    <w:rsid w:val="001D7F71"/>
    <w:rPr>
      <w:sz w:val="22"/>
    </w:rPr>
  </w:style>
</w:styles>
</file>

<file path=word/webSettings.xml><?xml version="1.0" encoding="utf-8"?>
<w:webSettings xmlns:r="http://schemas.openxmlformats.org/officeDocument/2006/relationships" xmlns:w="http://schemas.openxmlformats.org/wordprocessingml/2006/main">
  <w:divs>
    <w:div w:id="184709931">
      <w:bodyDiv w:val="1"/>
      <w:marLeft w:val="0"/>
      <w:marRight w:val="0"/>
      <w:marTop w:val="0"/>
      <w:marBottom w:val="0"/>
      <w:divBdr>
        <w:top w:val="none" w:sz="0" w:space="0" w:color="auto"/>
        <w:left w:val="none" w:sz="0" w:space="0" w:color="auto"/>
        <w:bottom w:val="none" w:sz="0" w:space="0" w:color="auto"/>
        <w:right w:val="none" w:sz="0" w:space="0" w:color="auto"/>
      </w:divBdr>
    </w:div>
    <w:div w:id="196352883">
      <w:bodyDiv w:val="1"/>
      <w:marLeft w:val="0"/>
      <w:marRight w:val="0"/>
      <w:marTop w:val="0"/>
      <w:marBottom w:val="0"/>
      <w:divBdr>
        <w:top w:val="none" w:sz="0" w:space="0" w:color="auto"/>
        <w:left w:val="none" w:sz="0" w:space="0" w:color="auto"/>
        <w:bottom w:val="none" w:sz="0" w:space="0" w:color="auto"/>
        <w:right w:val="none" w:sz="0" w:space="0" w:color="auto"/>
      </w:divBdr>
    </w:div>
    <w:div w:id="210118063">
      <w:bodyDiv w:val="1"/>
      <w:marLeft w:val="0"/>
      <w:marRight w:val="0"/>
      <w:marTop w:val="0"/>
      <w:marBottom w:val="0"/>
      <w:divBdr>
        <w:top w:val="none" w:sz="0" w:space="0" w:color="auto"/>
        <w:left w:val="none" w:sz="0" w:space="0" w:color="auto"/>
        <w:bottom w:val="none" w:sz="0" w:space="0" w:color="auto"/>
        <w:right w:val="none" w:sz="0" w:space="0" w:color="auto"/>
      </w:divBdr>
    </w:div>
    <w:div w:id="224679932">
      <w:bodyDiv w:val="1"/>
      <w:marLeft w:val="0"/>
      <w:marRight w:val="0"/>
      <w:marTop w:val="0"/>
      <w:marBottom w:val="0"/>
      <w:divBdr>
        <w:top w:val="none" w:sz="0" w:space="0" w:color="auto"/>
        <w:left w:val="none" w:sz="0" w:space="0" w:color="auto"/>
        <w:bottom w:val="none" w:sz="0" w:space="0" w:color="auto"/>
        <w:right w:val="none" w:sz="0" w:space="0" w:color="auto"/>
      </w:divBdr>
    </w:div>
    <w:div w:id="338971275">
      <w:bodyDiv w:val="1"/>
      <w:marLeft w:val="0"/>
      <w:marRight w:val="0"/>
      <w:marTop w:val="0"/>
      <w:marBottom w:val="0"/>
      <w:divBdr>
        <w:top w:val="none" w:sz="0" w:space="0" w:color="auto"/>
        <w:left w:val="none" w:sz="0" w:space="0" w:color="auto"/>
        <w:bottom w:val="none" w:sz="0" w:space="0" w:color="auto"/>
        <w:right w:val="none" w:sz="0" w:space="0" w:color="auto"/>
      </w:divBdr>
    </w:div>
    <w:div w:id="625502659">
      <w:bodyDiv w:val="1"/>
      <w:marLeft w:val="0"/>
      <w:marRight w:val="0"/>
      <w:marTop w:val="0"/>
      <w:marBottom w:val="0"/>
      <w:divBdr>
        <w:top w:val="none" w:sz="0" w:space="0" w:color="auto"/>
        <w:left w:val="none" w:sz="0" w:space="0" w:color="auto"/>
        <w:bottom w:val="none" w:sz="0" w:space="0" w:color="auto"/>
        <w:right w:val="none" w:sz="0" w:space="0" w:color="auto"/>
      </w:divBdr>
    </w:div>
    <w:div w:id="667291396">
      <w:bodyDiv w:val="1"/>
      <w:marLeft w:val="0"/>
      <w:marRight w:val="0"/>
      <w:marTop w:val="0"/>
      <w:marBottom w:val="0"/>
      <w:divBdr>
        <w:top w:val="none" w:sz="0" w:space="0" w:color="auto"/>
        <w:left w:val="none" w:sz="0" w:space="0" w:color="auto"/>
        <w:bottom w:val="none" w:sz="0" w:space="0" w:color="auto"/>
        <w:right w:val="none" w:sz="0" w:space="0" w:color="auto"/>
      </w:divBdr>
    </w:div>
    <w:div w:id="782724599">
      <w:bodyDiv w:val="1"/>
      <w:marLeft w:val="0"/>
      <w:marRight w:val="0"/>
      <w:marTop w:val="0"/>
      <w:marBottom w:val="0"/>
      <w:divBdr>
        <w:top w:val="none" w:sz="0" w:space="0" w:color="auto"/>
        <w:left w:val="none" w:sz="0" w:space="0" w:color="auto"/>
        <w:bottom w:val="none" w:sz="0" w:space="0" w:color="auto"/>
        <w:right w:val="none" w:sz="0" w:space="0" w:color="auto"/>
      </w:divBdr>
    </w:div>
    <w:div w:id="835153557">
      <w:bodyDiv w:val="1"/>
      <w:marLeft w:val="0"/>
      <w:marRight w:val="0"/>
      <w:marTop w:val="0"/>
      <w:marBottom w:val="0"/>
      <w:divBdr>
        <w:top w:val="none" w:sz="0" w:space="0" w:color="auto"/>
        <w:left w:val="none" w:sz="0" w:space="0" w:color="auto"/>
        <w:bottom w:val="none" w:sz="0" w:space="0" w:color="auto"/>
        <w:right w:val="none" w:sz="0" w:space="0" w:color="auto"/>
      </w:divBdr>
    </w:div>
    <w:div w:id="1103770836">
      <w:bodyDiv w:val="1"/>
      <w:marLeft w:val="0"/>
      <w:marRight w:val="0"/>
      <w:marTop w:val="0"/>
      <w:marBottom w:val="0"/>
      <w:divBdr>
        <w:top w:val="none" w:sz="0" w:space="0" w:color="auto"/>
        <w:left w:val="none" w:sz="0" w:space="0" w:color="auto"/>
        <w:bottom w:val="none" w:sz="0" w:space="0" w:color="auto"/>
        <w:right w:val="none" w:sz="0" w:space="0" w:color="auto"/>
      </w:divBdr>
    </w:div>
    <w:div w:id="1248727661">
      <w:bodyDiv w:val="1"/>
      <w:marLeft w:val="0"/>
      <w:marRight w:val="0"/>
      <w:marTop w:val="0"/>
      <w:marBottom w:val="0"/>
      <w:divBdr>
        <w:top w:val="none" w:sz="0" w:space="0" w:color="auto"/>
        <w:left w:val="none" w:sz="0" w:space="0" w:color="auto"/>
        <w:bottom w:val="none" w:sz="0" w:space="0" w:color="auto"/>
        <w:right w:val="none" w:sz="0" w:space="0" w:color="auto"/>
      </w:divBdr>
    </w:div>
    <w:div w:id="1352225466">
      <w:bodyDiv w:val="1"/>
      <w:marLeft w:val="0"/>
      <w:marRight w:val="0"/>
      <w:marTop w:val="0"/>
      <w:marBottom w:val="0"/>
      <w:divBdr>
        <w:top w:val="none" w:sz="0" w:space="0" w:color="auto"/>
        <w:left w:val="none" w:sz="0" w:space="0" w:color="auto"/>
        <w:bottom w:val="none" w:sz="0" w:space="0" w:color="auto"/>
        <w:right w:val="none" w:sz="0" w:space="0" w:color="auto"/>
      </w:divBdr>
    </w:div>
    <w:div w:id="1353728530">
      <w:bodyDiv w:val="1"/>
      <w:marLeft w:val="0"/>
      <w:marRight w:val="0"/>
      <w:marTop w:val="0"/>
      <w:marBottom w:val="0"/>
      <w:divBdr>
        <w:top w:val="none" w:sz="0" w:space="0" w:color="auto"/>
        <w:left w:val="none" w:sz="0" w:space="0" w:color="auto"/>
        <w:bottom w:val="none" w:sz="0" w:space="0" w:color="auto"/>
        <w:right w:val="none" w:sz="0" w:space="0" w:color="auto"/>
      </w:divBdr>
    </w:div>
    <w:div w:id="1566993122">
      <w:bodyDiv w:val="1"/>
      <w:marLeft w:val="0"/>
      <w:marRight w:val="0"/>
      <w:marTop w:val="0"/>
      <w:marBottom w:val="0"/>
      <w:divBdr>
        <w:top w:val="none" w:sz="0" w:space="0" w:color="auto"/>
        <w:left w:val="none" w:sz="0" w:space="0" w:color="auto"/>
        <w:bottom w:val="none" w:sz="0" w:space="0" w:color="auto"/>
        <w:right w:val="none" w:sz="0" w:space="0" w:color="auto"/>
      </w:divBdr>
    </w:div>
    <w:div w:id="1592738994">
      <w:bodyDiv w:val="1"/>
      <w:marLeft w:val="0"/>
      <w:marRight w:val="0"/>
      <w:marTop w:val="0"/>
      <w:marBottom w:val="0"/>
      <w:divBdr>
        <w:top w:val="none" w:sz="0" w:space="0" w:color="auto"/>
        <w:left w:val="none" w:sz="0" w:space="0" w:color="auto"/>
        <w:bottom w:val="none" w:sz="0" w:space="0" w:color="auto"/>
        <w:right w:val="none" w:sz="0" w:space="0" w:color="auto"/>
      </w:divBdr>
    </w:div>
    <w:div w:id="167792708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5055343">
      <w:bodyDiv w:val="1"/>
      <w:marLeft w:val="0"/>
      <w:marRight w:val="0"/>
      <w:marTop w:val="0"/>
      <w:marBottom w:val="0"/>
      <w:divBdr>
        <w:top w:val="none" w:sz="0" w:space="0" w:color="auto"/>
        <w:left w:val="none" w:sz="0" w:space="0" w:color="auto"/>
        <w:bottom w:val="none" w:sz="0" w:space="0" w:color="auto"/>
        <w:right w:val="none" w:sz="0" w:space="0" w:color="auto"/>
      </w:divBdr>
    </w:div>
    <w:div w:id="1791508018">
      <w:bodyDiv w:val="1"/>
      <w:marLeft w:val="0"/>
      <w:marRight w:val="0"/>
      <w:marTop w:val="0"/>
      <w:marBottom w:val="0"/>
      <w:divBdr>
        <w:top w:val="none" w:sz="0" w:space="0" w:color="auto"/>
        <w:left w:val="none" w:sz="0" w:space="0" w:color="auto"/>
        <w:bottom w:val="none" w:sz="0" w:space="0" w:color="auto"/>
        <w:right w:val="none" w:sz="0" w:space="0" w:color="auto"/>
      </w:divBdr>
    </w:div>
    <w:div w:id="2115130119">
      <w:bodyDiv w:val="1"/>
      <w:marLeft w:val="0"/>
      <w:marRight w:val="0"/>
      <w:marTop w:val="0"/>
      <w:marBottom w:val="0"/>
      <w:divBdr>
        <w:top w:val="none" w:sz="0" w:space="0" w:color="auto"/>
        <w:left w:val="none" w:sz="0" w:space="0" w:color="auto"/>
        <w:bottom w:val="none" w:sz="0" w:space="0" w:color="auto"/>
        <w:right w:val="none" w:sz="0" w:space="0" w:color="auto"/>
      </w:divBdr>
    </w:div>
    <w:div w:id="214087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jun.xin@zenverg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zung.hoang@zenverg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E3BF38-E70F-43EC-A5FA-AD4AAC807CAE}">
  <ds:schemaRefs>
    <ds:schemaRef ds:uri="http://schemas.openxmlformats.org/officeDocument/2006/bibliography"/>
  </ds:schemaRefs>
</ds:datastoreItem>
</file>

<file path=customXml/itemProps2.xml><?xml version="1.0" encoding="utf-8"?>
<ds:datastoreItem xmlns:ds="http://schemas.openxmlformats.org/officeDocument/2006/customXml" ds:itemID="{D729271B-F040-4DEB-8021-6416D1AE3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2050</Words>
  <Characters>11435</Characters>
  <Application>Microsoft Office Word</Application>
  <DocSecurity>0</DocSecurity>
  <Lines>95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13459</CharactersWithSpaces>
  <SharedDoc>false</SharedDoc>
  <HLinks>
    <vt:vector size="12" baseType="variant">
      <vt:variant>
        <vt:i4>2555999</vt:i4>
      </vt:variant>
      <vt:variant>
        <vt:i4>3</vt:i4>
      </vt:variant>
      <vt:variant>
        <vt:i4>0</vt:i4>
      </vt:variant>
      <vt:variant>
        <vt:i4>5</vt:i4>
      </vt:variant>
      <vt:variant>
        <vt:lpwstr>mailto:jun.xin@zenverge.com</vt:lpwstr>
      </vt:variant>
      <vt:variant>
        <vt:lpwstr/>
      </vt:variant>
      <vt:variant>
        <vt:i4>2949206</vt:i4>
      </vt:variant>
      <vt:variant>
        <vt:i4>0</vt:i4>
      </vt:variant>
      <vt:variant>
        <vt:i4>0</vt:i4>
      </vt:variant>
      <vt:variant>
        <vt:i4>5</vt:i4>
      </vt:variant>
      <vt:variant>
        <vt:lpwstr>mailto:dzung.hoang@zenverge.com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Dzung Hoang</cp:lastModifiedBy>
  <cp:revision>3</cp:revision>
  <dcterms:created xsi:type="dcterms:W3CDTF">2012-10-08T18:05:00Z</dcterms:created>
  <dcterms:modified xsi:type="dcterms:W3CDTF">2012-10-10T23:11:00Z</dcterms:modified>
</cp:coreProperties>
</file>