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A75769" w:rsidP="00C97D78">
            <w:pPr>
              <w:tabs>
                <w:tab w:val="left" w:pos="7200"/>
              </w:tabs>
              <w:spacing w:before="0"/>
              <w:rPr>
                <w:b/>
                <w:szCs w:val="22"/>
                <w:lang w:val="en-CA"/>
              </w:rPr>
            </w:pPr>
            <w:r w:rsidRPr="00A75769">
              <w:rPr>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A75769">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8" o:title=""/>
                </v:shape>
              </w:pict>
            </w:r>
            <w:r w:rsidRPr="00A75769">
              <w:rPr>
                <w:b/>
                <w:szCs w:val="22"/>
                <w:lang w:val="en-CA"/>
              </w:rPr>
              <w:pict>
                <v:shape id="_x0000_s1050" type="#_x0000_t75" style="position:absolute;margin-left:21.15pt;margin-top:-25.1pt;width:23.2pt;height:21.05pt;z-index:2">
                  <v:imagedata r:id="rId9"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811C05">
            <w:pPr>
              <w:tabs>
                <w:tab w:val="left" w:pos="7200"/>
              </w:tabs>
              <w:spacing w:before="0"/>
              <w:rPr>
                <w:b/>
                <w:szCs w:val="22"/>
                <w:lang w:val="en-CA"/>
              </w:rPr>
            </w:pPr>
            <w:r>
              <w:rPr>
                <w:szCs w:val="22"/>
                <w:lang w:val="en-CA"/>
              </w:rPr>
              <w:t>1</w:t>
            </w:r>
            <w:r w:rsidR="00811C05">
              <w:rPr>
                <w:szCs w:val="22"/>
                <w:lang w:val="en-CA"/>
              </w:rPr>
              <w:t>1</w:t>
            </w:r>
            <w:r w:rsidR="00630AA2" w:rsidRPr="005B217D">
              <w:rPr>
                <w:szCs w:val="22"/>
                <w:lang w:val="en-CA"/>
              </w:rPr>
              <w:t>th</w:t>
            </w:r>
            <w:r w:rsidR="00E61DAC" w:rsidRPr="005B217D">
              <w:rPr>
                <w:szCs w:val="22"/>
                <w:lang w:val="en-CA"/>
              </w:rPr>
              <w:t xml:space="preserve"> Meeting: </w:t>
            </w:r>
            <w:r w:rsidR="00811C05">
              <w:rPr>
                <w:szCs w:val="22"/>
                <w:lang w:val="en-CA"/>
              </w:rPr>
              <w:t>Shanghai</w:t>
            </w:r>
            <w:r w:rsidR="005E1AC6" w:rsidRPr="005E1AC6">
              <w:rPr>
                <w:szCs w:val="22"/>
                <w:lang w:val="en-CA"/>
              </w:rPr>
              <w:t xml:space="preserve">, </w:t>
            </w:r>
            <w:r w:rsidR="00811C05">
              <w:rPr>
                <w:szCs w:val="22"/>
                <w:lang w:val="en-CA"/>
              </w:rPr>
              <w:t>CN</w:t>
            </w:r>
            <w:r w:rsidR="005E1AC6" w:rsidRPr="005E1AC6">
              <w:rPr>
                <w:szCs w:val="22"/>
                <w:lang w:val="en-CA"/>
              </w:rPr>
              <w:t xml:space="preserve">, </w:t>
            </w:r>
            <w:r>
              <w:rPr>
                <w:szCs w:val="22"/>
                <w:lang w:val="en-CA"/>
              </w:rPr>
              <w:t>1</w:t>
            </w:r>
            <w:r w:rsidR="00811C05">
              <w:rPr>
                <w:szCs w:val="22"/>
                <w:lang w:val="en-CA"/>
              </w:rPr>
              <w:t>0</w:t>
            </w:r>
            <w:r w:rsidR="005E1AC6" w:rsidRPr="005E1AC6">
              <w:rPr>
                <w:szCs w:val="22"/>
                <w:lang w:val="en-CA"/>
              </w:rPr>
              <w:t>–</w:t>
            </w:r>
            <w:r w:rsidR="00811C05">
              <w:rPr>
                <w:szCs w:val="22"/>
                <w:lang w:val="en-CA"/>
              </w:rPr>
              <w:t>19</w:t>
            </w:r>
            <w:r w:rsidR="005E1AC6" w:rsidRPr="005E1AC6">
              <w:rPr>
                <w:szCs w:val="22"/>
                <w:lang w:val="en-CA"/>
              </w:rPr>
              <w:t xml:space="preserve"> </w:t>
            </w:r>
            <w:r w:rsidR="00811C05">
              <w:rPr>
                <w:szCs w:val="22"/>
                <w:lang w:val="en-CA"/>
              </w:rPr>
              <w:t>Oct.</w:t>
            </w:r>
            <w:r w:rsidR="005E1AC6" w:rsidRPr="005E1AC6">
              <w:rPr>
                <w:szCs w:val="22"/>
                <w:lang w:val="en-CA"/>
              </w:rPr>
              <w:t xml:space="preserve"> 2012</w:t>
            </w:r>
          </w:p>
        </w:tc>
        <w:tc>
          <w:tcPr>
            <w:tcW w:w="3168" w:type="dxa"/>
          </w:tcPr>
          <w:p w:rsidR="008A4B4C" w:rsidRPr="005B217D" w:rsidRDefault="00E61DAC" w:rsidP="00D419F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11C05">
              <w:rPr>
                <w:lang w:val="en-CA"/>
              </w:rPr>
              <w:t>K</w:t>
            </w:r>
            <w:r w:rsidR="0096537B">
              <w:rPr>
                <w:lang w:val="en-CA"/>
              </w:rPr>
              <w:t>0248</w:t>
            </w:r>
            <w:ins w:id="0" w:author="Yan Ye" w:date="2012-10-08T20:48:00Z">
              <w:r w:rsidR="00AF25E8">
                <w:rPr>
                  <w:lang w:val="en-CA"/>
                </w:rPr>
                <w:t xml:space="preserve"> r</w:t>
              </w:r>
            </w:ins>
            <w:ins w:id="1" w:author="Yan Ye" w:date="2012-10-09T18:58:00Z">
              <w:r w:rsidR="00D419F1">
                <w:rPr>
                  <w:lang w:val="en-CA"/>
                </w:rPr>
                <w:t>2</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7F3318" w:rsidP="00EE34B0">
            <w:pPr>
              <w:spacing w:before="60" w:after="60"/>
              <w:rPr>
                <w:b/>
                <w:szCs w:val="22"/>
                <w:lang w:val="en-CA"/>
              </w:rPr>
            </w:pPr>
            <w:r>
              <w:rPr>
                <w:b/>
                <w:szCs w:val="22"/>
                <w:lang w:val="en-CA"/>
              </w:rPr>
              <w:t>ROI tile sections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Proposal</w:t>
            </w:r>
          </w:p>
        </w:tc>
      </w:tr>
      <w:tr w:rsidR="002969E3" w:rsidRPr="005B217D">
        <w:tc>
          <w:tcPr>
            <w:tcW w:w="1458" w:type="dxa"/>
          </w:tcPr>
          <w:p w:rsidR="002969E3" w:rsidRPr="005B217D" w:rsidRDefault="002969E3">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2969E3" w:rsidRDefault="002969E3" w:rsidP="00FC05D0">
            <w:pPr>
              <w:spacing w:before="60" w:after="60"/>
              <w:rPr>
                <w:szCs w:val="22"/>
                <w:lang w:val="en-CA"/>
              </w:rPr>
            </w:pPr>
            <w:r>
              <w:rPr>
                <w:szCs w:val="22"/>
                <w:lang w:val="en-CA"/>
              </w:rPr>
              <w:t>Yan Ye, Yuwen He</w:t>
            </w:r>
            <w:r w:rsidR="00C65D19">
              <w:rPr>
                <w:szCs w:val="22"/>
                <w:lang w:val="en-CA"/>
              </w:rPr>
              <w:t>, Yong He</w:t>
            </w:r>
            <w:r>
              <w:rPr>
                <w:szCs w:val="22"/>
                <w:lang w:val="en-CA"/>
              </w:rPr>
              <w:br/>
              <w:t>9710 Scranton Rd, Suite 250</w:t>
            </w:r>
            <w:r>
              <w:rPr>
                <w:szCs w:val="22"/>
                <w:lang w:val="en-CA"/>
              </w:rPr>
              <w:br/>
              <w:t>San Diego, CA 92121</w:t>
            </w:r>
          </w:p>
          <w:p w:rsidR="002969E3" w:rsidRDefault="002969E3" w:rsidP="00FC05D0">
            <w:pPr>
              <w:spacing w:before="60"/>
              <w:rPr>
                <w:szCs w:val="22"/>
                <w:lang w:val="en-CA"/>
              </w:rPr>
            </w:pPr>
            <w:r>
              <w:rPr>
                <w:szCs w:val="22"/>
                <w:lang w:val="en-CA"/>
              </w:rPr>
              <w:t>Michael Horowitz</w:t>
            </w:r>
          </w:p>
          <w:p w:rsidR="002969E3" w:rsidRDefault="002969E3" w:rsidP="002969E3">
            <w:pPr>
              <w:spacing w:before="60"/>
              <w:rPr>
                <w:szCs w:val="22"/>
              </w:rPr>
            </w:pPr>
            <w:r>
              <w:rPr>
                <w:szCs w:val="22"/>
              </w:rPr>
              <w:t>1450-1055 W. Hastings Street</w:t>
            </w:r>
          </w:p>
          <w:p w:rsidR="002969E3" w:rsidRDefault="002969E3" w:rsidP="002969E3">
            <w:pPr>
              <w:spacing w:before="0"/>
              <w:rPr>
                <w:szCs w:val="22"/>
              </w:rPr>
            </w:pPr>
            <w:r>
              <w:rPr>
                <w:szCs w:val="22"/>
              </w:rPr>
              <w:t>Vancouver, BC V6E 2E9</w:t>
            </w:r>
          </w:p>
          <w:p w:rsidR="002969E3" w:rsidRDefault="002969E3" w:rsidP="002969E3">
            <w:pPr>
              <w:spacing w:before="0" w:after="60"/>
              <w:rPr>
                <w:szCs w:val="22"/>
              </w:rPr>
            </w:pPr>
            <w:r>
              <w:rPr>
                <w:szCs w:val="22"/>
              </w:rPr>
              <w:t>Canada</w:t>
            </w:r>
          </w:p>
          <w:p w:rsidR="002969E3" w:rsidRPr="005B217D" w:rsidRDefault="002969E3" w:rsidP="00FC05D0">
            <w:pPr>
              <w:spacing w:before="60" w:after="60"/>
              <w:rPr>
                <w:szCs w:val="22"/>
                <w:lang w:val="en-CA"/>
              </w:rPr>
            </w:pPr>
            <w:r w:rsidRPr="005B217D">
              <w:rPr>
                <w:szCs w:val="22"/>
                <w:lang w:val="en-CA"/>
              </w:rPr>
              <w:br/>
            </w:r>
          </w:p>
        </w:tc>
        <w:tc>
          <w:tcPr>
            <w:tcW w:w="900" w:type="dxa"/>
          </w:tcPr>
          <w:p w:rsidR="002969E3" w:rsidRDefault="002969E3" w:rsidP="00EF39CA">
            <w:pPr>
              <w:spacing w:before="60" w:after="60"/>
              <w:rPr>
                <w:szCs w:val="22"/>
              </w:rPr>
            </w:pPr>
            <w:r w:rsidRPr="00AE341B">
              <w:rPr>
                <w:szCs w:val="22"/>
              </w:rPr>
              <w:t>Tel:</w:t>
            </w:r>
            <w:r>
              <w:rPr>
                <w:szCs w:val="22"/>
              </w:rPr>
              <w:t xml:space="preserve"> </w:t>
            </w:r>
            <w:r w:rsidRPr="00AE341B">
              <w:rPr>
                <w:szCs w:val="22"/>
              </w:rPr>
              <w:br/>
              <w:t>Email:</w:t>
            </w:r>
          </w:p>
          <w:p w:rsidR="002969E3" w:rsidRDefault="002969E3" w:rsidP="00EF39CA">
            <w:pPr>
              <w:spacing w:before="60" w:after="60"/>
              <w:rPr>
                <w:szCs w:val="22"/>
              </w:rPr>
            </w:pPr>
          </w:p>
          <w:p w:rsidR="002969E3" w:rsidRDefault="002969E3" w:rsidP="00EF39CA">
            <w:pPr>
              <w:spacing w:before="220"/>
              <w:rPr>
                <w:szCs w:val="22"/>
              </w:rPr>
            </w:pPr>
            <w:r>
              <w:rPr>
                <w:szCs w:val="22"/>
              </w:rPr>
              <w:t>Tel:</w:t>
            </w:r>
          </w:p>
          <w:p w:rsidR="002969E3" w:rsidRPr="00AE341B" w:rsidRDefault="002969E3" w:rsidP="00EF39CA">
            <w:pPr>
              <w:spacing w:before="0" w:after="60"/>
              <w:rPr>
                <w:szCs w:val="22"/>
              </w:rPr>
            </w:pPr>
            <w:r>
              <w:rPr>
                <w:szCs w:val="22"/>
              </w:rPr>
              <w:t>Email:</w:t>
            </w:r>
          </w:p>
        </w:tc>
        <w:tc>
          <w:tcPr>
            <w:tcW w:w="3168" w:type="dxa"/>
          </w:tcPr>
          <w:p w:rsidR="002969E3" w:rsidRPr="00AE341B" w:rsidRDefault="002969E3" w:rsidP="00EF39CA">
            <w:pPr>
              <w:spacing w:before="60" w:after="60"/>
              <w:rPr>
                <w:szCs w:val="22"/>
              </w:rPr>
            </w:pPr>
            <w:r>
              <w:rPr>
                <w:szCs w:val="22"/>
              </w:rPr>
              <w:t>+1 858.210.4803</w:t>
            </w:r>
            <w:r w:rsidRPr="00AE341B">
              <w:rPr>
                <w:szCs w:val="22"/>
              </w:rPr>
              <w:br/>
            </w:r>
            <w:hyperlink r:id="rId10" w:history="1">
              <w:r w:rsidRPr="00F44640">
                <w:rPr>
                  <w:rStyle w:val="Hyperlink"/>
                  <w:szCs w:val="22"/>
                </w:rPr>
                <w:t>yan.ye@interdigital.com</w:t>
              </w:r>
            </w:hyperlink>
          </w:p>
          <w:p w:rsidR="002969E3" w:rsidRDefault="002969E3" w:rsidP="00EF39CA">
            <w:pPr>
              <w:spacing w:before="60" w:after="60"/>
              <w:rPr>
                <w:szCs w:val="22"/>
              </w:rPr>
            </w:pPr>
          </w:p>
          <w:p w:rsidR="002969E3" w:rsidRPr="00AE341B" w:rsidRDefault="002969E3" w:rsidP="002969E3">
            <w:pPr>
              <w:spacing w:before="200" w:after="60"/>
              <w:rPr>
                <w:szCs w:val="22"/>
              </w:rPr>
            </w:pPr>
            <w:r w:rsidRPr="00AE341B">
              <w:rPr>
                <w:szCs w:val="22"/>
              </w:rPr>
              <w:t>+1 778.331.3432 x323</w:t>
            </w:r>
            <w:r w:rsidRPr="00AE341B">
              <w:rPr>
                <w:szCs w:val="22"/>
              </w:rPr>
              <w:br/>
            </w:r>
            <w:hyperlink r:id="rId11" w:history="1">
              <w:r w:rsidRPr="002059F0">
                <w:rPr>
                  <w:rStyle w:val="Hyperlink"/>
                  <w:szCs w:val="22"/>
                </w:rPr>
                <w:t>michael@ebriskvideo.com</w:t>
              </w:r>
            </w:hyperlink>
            <w:r w:rsidRPr="00AE341B">
              <w:rPr>
                <w:szCs w:val="22"/>
              </w:rPr>
              <w:br/>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969E3" w:rsidP="002969E3">
            <w:pPr>
              <w:spacing w:before="60" w:after="60"/>
              <w:rPr>
                <w:szCs w:val="22"/>
                <w:lang w:val="en-CA"/>
              </w:rPr>
            </w:pPr>
            <w:r>
              <w:rPr>
                <w:szCs w:val="22"/>
                <w:lang w:val="en-CA"/>
              </w:rPr>
              <w:t>InterDigital Communications and</w:t>
            </w:r>
            <w:r w:rsidR="007F3318">
              <w:rPr>
                <w:szCs w:val="22"/>
                <w:lang w:val="en-CA"/>
              </w:rPr>
              <w:t xml:space="preserve"> eBrisk Video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969E3" w:rsidRPr="005B217D" w:rsidRDefault="002969E3" w:rsidP="00C97D78">
      <w:pPr>
        <w:rPr>
          <w:lang w:val="en-CA"/>
        </w:rPr>
      </w:pPr>
      <w:r>
        <w:rPr>
          <w:lang w:val="en-CA"/>
        </w:rPr>
        <w:t xml:space="preserve">HEVC draft specification supports tiles in the </w:t>
      </w:r>
      <w:ins w:id="2" w:author="Yan Ye" w:date="2012-10-09T05:21:00Z">
        <w:r w:rsidR="00B728F2">
          <w:rPr>
            <w:lang w:val="en-CA"/>
          </w:rPr>
          <w:t>M</w:t>
        </w:r>
      </w:ins>
      <w:del w:id="3" w:author="Yan Ye" w:date="2012-10-09T05:21:00Z">
        <w:r w:rsidDel="00B728F2">
          <w:rPr>
            <w:lang w:val="en-CA"/>
          </w:rPr>
          <w:delText>m</w:delText>
        </w:r>
      </w:del>
      <w:r>
        <w:rPr>
          <w:lang w:val="en-CA"/>
        </w:rPr>
        <w:t>ain profile, which can be used to provide high-level parallelization of encoding and decoding. Though the current design does not support it, tiles can also be used for region of interest coding. This contribution proposes to add syntax support to enable region of interest coding based on tiles</w:t>
      </w:r>
      <w:r w:rsidR="008F00A2">
        <w:rPr>
          <w:lang w:val="en-CA"/>
        </w:rPr>
        <w:t>.</w:t>
      </w:r>
    </w:p>
    <w:p w:rsidR="00745F6B" w:rsidRPr="005B217D" w:rsidRDefault="00FC05D0" w:rsidP="00E11923">
      <w:pPr>
        <w:pStyle w:val="Heading1"/>
        <w:rPr>
          <w:lang w:val="en-CA"/>
        </w:rPr>
      </w:pPr>
      <w:r>
        <w:rPr>
          <w:lang w:val="en-CA"/>
        </w:rPr>
        <w:t>Motivations</w:t>
      </w:r>
    </w:p>
    <w:p w:rsidR="00042AB5" w:rsidRDefault="008F00A2" w:rsidP="009234A5">
      <w:pPr>
        <w:jc w:val="both"/>
        <w:rPr>
          <w:ins w:id="4" w:author="Yan Ye" w:date="2012-10-03T12:42:00Z"/>
          <w:szCs w:val="22"/>
          <w:lang w:val="en-CA"/>
        </w:rPr>
      </w:pPr>
      <w:r>
        <w:rPr>
          <w:szCs w:val="22"/>
          <w:lang w:val="en-CA"/>
        </w:rPr>
        <w:t xml:space="preserve">The HEVC draft specification </w:t>
      </w:r>
      <w:r w:rsidR="00A75769">
        <w:rPr>
          <w:szCs w:val="22"/>
          <w:lang w:val="en-CA"/>
        </w:rPr>
        <w:fldChar w:fldCharType="begin"/>
      </w:r>
      <w:r>
        <w:rPr>
          <w:szCs w:val="22"/>
          <w:lang w:val="en-CA"/>
        </w:rPr>
        <w:instrText xml:space="preserve"> REF _Ref327540478 \r \h </w:instrText>
      </w:r>
      <w:r w:rsidR="00A75769">
        <w:rPr>
          <w:szCs w:val="22"/>
          <w:lang w:val="en-CA"/>
        </w:rPr>
      </w:r>
      <w:r w:rsidR="00A75769">
        <w:rPr>
          <w:szCs w:val="22"/>
          <w:lang w:val="en-CA"/>
        </w:rPr>
        <w:fldChar w:fldCharType="separate"/>
      </w:r>
      <w:r>
        <w:rPr>
          <w:szCs w:val="22"/>
          <w:lang w:val="en-CA"/>
        </w:rPr>
        <w:t>[1]</w:t>
      </w:r>
      <w:r w:rsidR="00A75769">
        <w:rPr>
          <w:szCs w:val="22"/>
          <w:lang w:val="en-CA"/>
        </w:rPr>
        <w:fldChar w:fldCharType="end"/>
      </w:r>
      <w:r>
        <w:rPr>
          <w:szCs w:val="22"/>
          <w:lang w:val="en-CA"/>
        </w:rPr>
        <w:t xml:space="preserve"> supports tiles that may be used for high-level parallelization of encoding and decoding. Though the current design does not support it, </w:t>
      </w:r>
      <w:r w:rsidR="00042AB5">
        <w:rPr>
          <w:szCs w:val="22"/>
          <w:lang w:val="en-CA"/>
        </w:rPr>
        <w:t>t</w:t>
      </w:r>
      <w:r w:rsidR="00BC705E">
        <w:rPr>
          <w:szCs w:val="22"/>
          <w:lang w:val="en-CA"/>
        </w:rPr>
        <w:t xml:space="preserve">iles can also be used </w:t>
      </w:r>
      <w:r w:rsidR="003852D0">
        <w:rPr>
          <w:szCs w:val="22"/>
          <w:lang w:val="en-CA"/>
        </w:rPr>
        <w:t xml:space="preserve">to </w:t>
      </w:r>
      <w:r>
        <w:rPr>
          <w:szCs w:val="22"/>
          <w:lang w:val="en-CA"/>
        </w:rPr>
        <w:t>provide</w:t>
      </w:r>
      <w:r w:rsidR="003852D0">
        <w:rPr>
          <w:szCs w:val="22"/>
          <w:lang w:val="en-CA"/>
        </w:rPr>
        <w:t xml:space="preserve"> region of interest </w:t>
      </w:r>
      <w:r w:rsidR="00BC705E">
        <w:rPr>
          <w:szCs w:val="22"/>
          <w:lang w:val="en-CA"/>
        </w:rPr>
        <w:t>coding</w:t>
      </w:r>
      <w:r w:rsidR="00042AB5">
        <w:rPr>
          <w:szCs w:val="22"/>
          <w:lang w:val="en-CA"/>
        </w:rPr>
        <w:t xml:space="preserve">. Region of interest coding is a useful </w:t>
      </w:r>
      <w:r w:rsidR="00276254">
        <w:rPr>
          <w:szCs w:val="22"/>
          <w:lang w:val="en-CA"/>
        </w:rPr>
        <w:t>feature</w:t>
      </w:r>
      <w:r w:rsidR="00042AB5">
        <w:rPr>
          <w:szCs w:val="22"/>
          <w:lang w:val="en-CA"/>
        </w:rPr>
        <w:t xml:space="preserve"> for </w:t>
      </w:r>
      <w:r w:rsidR="00636C12">
        <w:rPr>
          <w:szCs w:val="22"/>
          <w:lang w:val="en-CA"/>
        </w:rPr>
        <w:t>many</w:t>
      </w:r>
      <w:r w:rsidR="00042AB5">
        <w:rPr>
          <w:szCs w:val="22"/>
          <w:lang w:val="en-CA"/>
        </w:rPr>
        <w:t xml:space="preserve"> video applications</w:t>
      </w:r>
      <w:r w:rsidR="00276254">
        <w:rPr>
          <w:szCs w:val="22"/>
          <w:lang w:val="en-CA"/>
        </w:rPr>
        <w:t>. For example, when high resolution video is displayed on a m</w:t>
      </w:r>
      <w:r w:rsidR="00205A22">
        <w:rPr>
          <w:szCs w:val="22"/>
          <w:lang w:val="en-CA"/>
        </w:rPr>
        <w:t>obile device</w:t>
      </w:r>
      <w:r w:rsidR="00276254">
        <w:rPr>
          <w:szCs w:val="22"/>
          <w:lang w:val="en-CA"/>
        </w:rPr>
        <w:t xml:space="preserve"> with limited screen size</w:t>
      </w:r>
      <w:r w:rsidR="00205A22">
        <w:rPr>
          <w:szCs w:val="22"/>
          <w:lang w:val="en-CA"/>
        </w:rPr>
        <w:t xml:space="preserve">, </w:t>
      </w:r>
      <w:r w:rsidR="0047775D">
        <w:rPr>
          <w:szCs w:val="22"/>
          <w:lang w:val="en-CA"/>
        </w:rPr>
        <w:t xml:space="preserve">instead of the entire picture, </w:t>
      </w:r>
      <w:r w:rsidR="00276254">
        <w:rPr>
          <w:szCs w:val="22"/>
          <w:lang w:val="en-CA"/>
        </w:rPr>
        <w:t>the user</w:t>
      </w:r>
      <w:r w:rsidR="0047775D">
        <w:rPr>
          <w:szCs w:val="22"/>
          <w:lang w:val="en-CA"/>
        </w:rPr>
        <w:t xml:space="preserve"> often chooses to view</w:t>
      </w:r>
      <w:r w:rsidR="00276254">
        <w:rPr>
          <w:szCs w:val="22"/>
          <w:lang w:val="en-CA"/>
        </w:rPr>
        <w:t xml:space="preserve"> only </w:t>
      </w:r>
      <w:r w:rsidR="0047775D">
        <w:rPr>
          <w:szCs w:val="22"/>
          <w:lang w:val="en-CA"/>
        </w:rPr>
        <w:t>a portion of the picture by panning, zooming, and so on</w:t>
      </w:r>
      <w:r w:rsidR="00205A22">
        <w:rPr>
          <w:szCs w:val="22"/>
          <w:lang w:val="en-CA"/>
        </w:rPr>
        <w:t xml:space="preserve">. </w:t>
      </w:r>
      <w:r w:rsidR="00042AB5">
        <w:rPr>
          <w:szCs w:val="22"/>
          <w:lang w:val="en-CA"/>
        </w:rPr>
        <w:t xml:space="preserve"> </w:t>
      </w:r>
      <w:r w:rsidR="00636C12">
        <w:rPr>
          <w:szCs w:val="22"/>
          <w:lang w:val="en-CA"/>
        </w:rPr>
        <w:t>Stanford researchers recently</w:t>
      </w:r>
      <w:r w:rsidR="003852D0">
        <w:rPr>
          <w:szCs w:val="22"/>
          <w:lang w:val="en-CA"/>
        </w:rPr>
        <w:t xml:space="preserve"> </w:t>
      </w:r>
      <w:r w:rsidR="00636C12">
        <w:rPr>
          <w:szCs w:val="22"/>
          <w:lang w:val="en-CA"/>
        </w:rPr>
        <w:t xml:space="preserve">applied </w:t>
      </w:r>
      <w:r w:rsidR="00BC705E">
        <w:rPr>
          <w:szCs w:val="22"/>
          <w:lang w:val="en-CA"/>
        </w:rPr>
        <w:t xml:space="preserve">Region of </w:t>
      </w:r>
      <w:r w:rsidR="003852D0">
        <w:rPr>
          <w:szCs w:val="22"/>
          <w:lang w:val="en-CA"/>
        </w:rPr>
        <w:t>Interest</w:t>
      </w:r>
      <w:r w:rsidR="0047775D">
        <w:rPr>
          <w:szCs w:val="22"/>
          <w:lang w:val="en-CA"/>
        </w:rPr>
        <w:t xml:space="preserve"> coding</w:t>
      </w:r>
      <w:r w:rsidR="00205A22">
        <w:rPr>
          <w:szCs w:val="22"/>
          <w:lang w:val="en-CA"/>
        </w:rPr>
        <w:t xml:space="preserve"> </w:t>
      </w:r>
      <w:r w:rsidR="00636C12">
        <w:rPr>
          <w:szCs w:val="22"/>
          <w:lang w:val="en-CA"/>
        </w:rPr>
        <w:t>fo</w:t>
      </w:r>
      <w:r w:rsidR="00276254">
        <w:rPr>
          <w:szCs w:val="22"/>
          <w:lang w:val="en-CA"/>
        </w:rPr>
        <w:t>r e-learning in a project called Class</w:t>
      </w:r>
      <w:r w:rsidR="0047775D">
        <w:rPr>
          <w:szCs w:val="22"/>
          <w:lang w:val="en-CA"/>
        </w:rPr>
        <w:t>X</w:t>
      </w:r>
      <w:r w:rsidR="00276254">
        <w:rPr>
          <w:szCs w:val="22"/>
          <w:lang w:val="en-CA"/>
        </w:rPr>
        <w:t xml:space="preserve"> </w:t>
      </w:r>
      <w:r w:rsidR="00A75769">
        <w:rPr>
          <w:szCs w:val="22"/>
          <w:lang w:val="en-CA"/>
        </w:rPr>
        <w:fldChar w:fldCharType="begin"/>
      </w:r>
      <w:r w:rsidR="00276254">
        <w:rPr>
          <w:szCs w:val="22"/>
          <w:lang w:val="en-CA"/>
        </w:rPr>
        <w:instrText xml:space="preserve"> REF _Ref335035535 \r \h </w:instrText>
      </w:r>
      <w:r w:rsidR="00A75769">
        <w:rPr>
          <w:szCs w:val="22"/>
          <w:lang w:val="en-CA"/>
        </w:rPr>
      </w:r>
      <w:r w:rsidR="00A75769">
        <w:rPr>
          <w:szCs w:val="22"/>
          <w:lang w:val="en-CA"/>
        </w:rPr>
        <w:fldChar w:fldCharType="separate"/>
      </w:r>
      <w:r w:rsidR="00276254">
        <w:rPr>
          <w:szCs w:val="22"/>
          <w:lang w:val="en-CA"/>
        </w:rPr>
        <w:t>[2]</w:t>
      </w:r>
      <w:r w:rsidR="00A75769">
        <w:rPr>
          <w:szCs w:val="22"/>
          <w:lang w:val="en-CA"/>
        </w:rPr>
        <w:fldChar w:fldCharType="end"/>
      </w:r>
      <w:r w:rsidR="003852D0">
        <w:rPr>
          <w:szCs w:val="22"/>
          <w:lang w:val="en-CA"/>
        </w:rPr>
        <w:t>.</w:t>
      </w:r>
      <w:r w:rsidR="0047775D">
        <w:rPr>
          <w:szCs w:val="22"/>
          <w:lang w:val="en-CA"/>
        </w:rPr>
        <w:t xml:space="preserve"> </w:t>
      </w:r>
      <w:ins w:id="5" w:author="Yan Ye" w:date="2012-10-03T13:03:00Z">
        <w:r w:rsidR="00A75769">
          <w:rPr>
            <w:szCs w:val="22"/>
            <w:lang w:val="en-CA"/>
          </w:rPr>
          <w:fldChar w:fldCharType="begin"/>
        </w:r>
        <w:r w:rsidR="0070576A">
          <w:rPr>
            <w:szCs w:val="22"/>
            <w:lang w:val="en-CA"/>
          </w:rPr>
          <w:instrText xml:space="preserve"> REF _Ref337032745 \h </w:instrText>
        </w:r>
      </w:ins>
      <w:r w:rsidR="00A75769">
        <w:rPr>
          <w:szCs w:val="22"/>
          <w:lang w:val="en-CA"/>
        </w:rPr>
      </w:r>
      <w:r w:rsidR="00A75769">
        <w:rPr>
          <w:szCs w:val="22"/>
          <w:lang w:val="en-CA"/>
        </w:rPr>
        <w:fldChar w:fldCharType="separate"/>
      </w:r>
      <w:ins w:id="6" w:author="Yan Ye" w:date="2012-10-03T13:03:00Z">
        <w:r w:rsidR="0070576A">
          <w:t xml:space="preserve">Figure </w:t>
        </w:r>
        <w:r w:rsidR="0070576A">
          <w:rPr>
            <w:noProof/>
          </w:rPr>
          <w:t>1</w:t>
        </w:r>
        <w:r w:rsidR="00A75769">
          <w:rPr>
            <w:szCs w:val="22"/>
            <w:lang w:val="en-CA"/>
          </w:rPr>
          <w:fldChar w:fldCharType="end"/>
        </w:r>
        <w:r w:rsidR="0070576A">
          <w:rPr>
            <w:szCs w:val="22"/>
            <w:lang w:val="en-CA"/>
          </w:rPr>
          <w:t xml:space="preserve"> shows an example of ClassX Mobile</w:t>
        </w:r>
      </w:ins>
      <w:ins w:id="7" w:author="Yan Ye" w:date="2012-10-03T13:05:00Z">
        <w:r w:rsidR="00217343">
          <w:rPr>
            <w:szCs w:val="22"/>
            <w:lang w:val="en-CA"/>
          </w:rPr>
          <w:t xml:space="preserve"> with user zooming into the video</w:t>
        </w:r>
      </w:ins>
      <w:ins w:id="8" w:author="Yan Ye" w:date="2012-10-03T13:03:00Z">
        <w:r w:rsidR="0070576A">
          <w:rPr>
            <w:szCs w:val="22"/>
            <w:lang w:val="en-CA"/>
          </w:rPr>
          <w:t xml:space="preserve">. </w:t>
        </w:r>
      </w:ins>
      <w:r w:rsidR="0047775D">
        <w:rPr>
          <w:szCs w:val="22"/>
          <w:lang w:val="en-CA"/>
        </w:rPr>
        <w:t xml:space="preserve">The underlying coding technology for ClassX is based on H.264/AVC. </w:t>
      </w:r>
      <w:ins w:id="9" w:author="Yan Ye" w:date="2012-10-09T05:20:00Z">
        <w:r w:rsidR="00B728F2">
          <w:rPr>
            <w:szCs w:val="22"/>
            <w:lang w:val="en-CA"/>
          </w:rPr>
          <w:t xml:space="preserve">It follows that there exist applications for which ROI feature support </w:t>
        </w:r>
      </w:ins>
      <w:ins w:id="10" w:author="Yan Ye" w:date="2012-10-09T05:21:00Z">
        <w:r w:rsidR="00B728F2">
          <w:rPr>
            <w:szCs w:val="22"/>
            <w:lang w:val="en-CA"/>
          </w:rPr>
          <w:t>in</w:t>
        </w:r>
      </w:ins>
      <w:ins w:id="11" w:author="Yan Ye" w:date="2012-10-09T05:20:00Z">
        <w:r w:rsidR="00B728F2">
          <w:rPr>
            <w:szCs w:val="22"/>
            <w:lang w:val="en-CA"/>
          </w:rPr>
          <w:t xml:space="preserve"> HEVC would be beneficial. </w:t>
        </w:r>
      </w:ins>
      <w:del w:id="12" w:author="Yan Ye" w:date="2012-10-09T05:20:00Z">
        <w:r w:rsidR="0047775D" w:rsidDel="00B728F2">
          <w:rPr>
            <w:szCs w:val="22"/>
            <w:lang w:val="en-CA"/>
          </w:rPr>
          <w:delText xml:space="preserve">It is therefore of interest to </w:delText>
        </w:r>
        <w:r w:rsidR="00636C12" w:rsidDel="00B728F2">
          <w:rPr>
            <w:szCs w:val="22"/>
            <w:lang w:val="en-CA"/>
          </w:rPr>
          <w:delText>also support</w:delText>
        </w:r>
        <w:r w:rsidR="0047775D" w:rsidDel="00B728F2">
          <w:rPr>
            <w:szCs w:val="22"/>
            <w:lang w:val="en-CA"/>
          </w:rPr>
          <w:delText xml:space="preserve"> ROI coding </w:delText>
        </w:r>
        <w:r w:rsidR="00636C12" w:rsidDel="00B728F2">
          <w:rPr>
            <w:szCs w:val="22"/>
            <w:lang w:val="en-CA"/>
          </w:rPr>
          <w:delText>using</w:delText>
        </w:r>
        <w:r w:rsidR="0047775D" w:rsidDel="00B728F2">
          <w:rPr>
            <w:szCs w:val="22"/>
            <w:lang w:val="en-CA"/>
          </w:rPr>
          <w:delText xml:space="preserve"> HEVC. </w:delText>
        </w:r>
      </w:del>
    </w:p>
    <w:p w:rsidR="00A75769" w:rsidRDefault="00A11B89" w:rsidP="00A75769">
      <w:pPr>
        <w:jc w:val="center"/>
        <w:rPr>
          <w:ins w:id="13" w:author="Yan Ye" w:date="2012-10-03T12:55:00Z"/>
          <w:szCs w:val="22"/>
          <w:lang w:val="en-CA"/>
        </w:rPr>
        <w:pPrChange w:id="14" w:author="Yan Ye" w:date="2012-10-03T12:55:00Z">
          <w:pPr>
            <w:jc w:val="both"/>
          </w:pPr>
        </w:pPrChange>
      </w:pPr>
      <w:ins w:id="15" w:author="Yan Ye" w:date="2012-10-03T12:53:00Z">
        <w:r w:rsidRPr="00A75769">
          <w:rPr>
            <w:szCs w:val="22"/>
            <w:lang w:val="en-CA"/>
          </w:rPr>
          <w:pict>
            <v:shape id="_x0000_i1025" type="#_x0000_t75" style="width:180pt;height:138.95pt">
              <v:imagedata r:id="rId12" o:title="classx_1"/>
            </v:shape>
          </w:pict>
        </w:r>
      </w:ins>
      <w:ins w:id="16" w:author="Yan Ye" w:date="2012-10-03T12:55:00Z">
        <w:r w:rsidR="0070576A">
          <w:rPr>
            <w:szCs w:val="22"/>
            <w:lang w:val="en-CA"/>
          </w:rPr>
          <w:tab/>
        </w:r>
      </w:ins>
      <w:ins w:id="17" w:author="Yan Ye" w:date="2012-10-03T12:54:00Z">
        <w:r w:rsidR="00A75769" w:rsidRPr="00A75769">
          <w:rPr>
            <w:szCs w:val="22"/>
            <w:lang w:val="en-CA"/>
          </w:rPr>
          <w:pict>
            <v:shape id="_x0000_i1026" type="#_x0000_t75" style="width:180pt;height:138.95pt">
              <v:imagedata r:id="rId13" o:title="classx_zoomin"/>
            </v:shape>
          </w:pict>
        </w:r>
      </w:ins>
    </w:p>
    <w:p w:rsidR="00A75769" w:rsidRDefault="0070576A" w:rsidP="00A75769">
      <w:pPr>
        <w:pStyle w:val="Caption"/>
        <w:jc w:val="center"/>
        <w:rPr>
          <w:szCs w:val="22"/>
          <w:lang w:val="en-CA"/>
        </w:rPr>
        <w:pPrChange w:id="18" w:author="Yan Ye" w:date="2012-10-03T12:56:00Z">
          <w:pPr>
            <w:jc w:val="both"/>
          </w:pPr>
        </w:pPrChange>
      </w:pPr>
      <w:bookmarkStart w:id="19" w:name="_Ref337032745"/>
      <w:ins w:id="20" w:author="Yan Ye" w:date="2012-10-03T12:55:00Z">
        <w:r>
          <w:lastRenderedPageBreak/>
          <w:t xml:space="preserve">Figure </w:t>
        </w:r>
        <w:r w:rsidR="00A75769">
          <w:fldChar w:fldCharType="begin"/>
        </w:r>
        <w:r>
          <w:instrText xml:space="preserve"> SEQ Figure \* ARABIC </w:instrText>
        </w:r>
      </w:ins>
      <w:r w:rsidR="00A75769">
        <w:fldChar w:fldCharType="separate"/>
      </w:r>
      <w:ins w:id="21" w:author="Yan Ye" w:date="2012-10-03T12:55:00Z">
        <w:r>
          <w:rPr>
            <w:noProof/>
          </w:rPr>
          <w:t>1</w:t>
        </w:r>
        <w:r w:rsidR="00A75769">
          <w:fldChar w:fldCharType="end"/>
        </w:r>
        <w:bookmarkEnd w:id="19"/>
        <w:r>
          <w:t>. ClassX</w:t>
        </w:r>
      </w:ins>
      <w:ins w:id="22" w:author="Yan Ye" w:date="2012-10-03T12:57:00Z">
        <w:r>
          <w:t xml:space="preserve"> Mobile</w:t>
        </w:r>
      </w:ins>
    </w:p>
    <w:bookmarkStart w:id="23" w:name="OLE_LINK1"/>
    <w:bookmarkStart w:id="24" w:name="OLE_LINK2"/>
    <w:p w:rsidR="00F71BE9" w:rsidRPr="0055248E" w:rsidRDefault="005E5AA8" w:rsidP="00F71BE9">
      <w:pPr>
        <w:jc w:val="center"/>
      </w:pPr>
      <w:r>
        <w:object w:dxaOrig="4043" w:dyaOrig="2307">
          <v:shape id="_x0000_i1027" type="#_x0000_t75" style="width:201.8pt;height:115.1pt" o:ole="">
            <v:imagedata r:id="rId14" o:title=""/>
          </v:shape>
          <o:OLEObject Type="Embed" ProgID="Visio.Drawing.11" ShapeID="_x0000_i1027" DrawAspect="Content" ObjectID="_1411377560" r:id="rId15"/>
        </w:object>
      </w:r>
      <w:bookmarkEnd w:id="23"/>
      <w:bookmarkEnd w:id="24"/>
    </w:p>
    <w:p w:rsidR="00F71BE9" w:rsidRPr="005B217D" w:rsidRDefault="00F71BE9" w:rsidP="00F71BE9">
      <w:pPr>
        <w:pStyle w:val="Caption"/>
        <w:jc w:val="center"/>
        <w:rPr>
          <w:szCs w:val="22"/>
          <w:lang w:val="en-CA"/>
        </w:rPr>
      </w:pPr>
      <w:bookmarkStart w:id="25" w:name="_Ref336807792"/>
      <w:bookmarkStart w:id="26" w:name="OLE_LINK23"/>
      <w:bookmarkStart w:id="27" w:name="OLE_LINK24"/>
      <w:r>
        <w:t xml:space="preserve">Figure </w:t>
      </w:r>
      <w:fldSimple w:instr=" SEQ Figure \* ARABIC ">
        <w:ins w:id="28" w:author="Yan Ye" w:date="2012-10-03T12:55:00Z">
          <w:r w:rsidR="0070576A">
            <w:rPr>
              <w:noProof/>
            </w:rPr>
            <w:t>2</w:t>
          </w:r>
        </w:ins>
        <w:del w:id="29" w:author="Yan Ye" w:date="2012-10-03T12:55:00Z">
          <w:r w:rsidDel="0070576A">
            <w:rPr>
              <w:noProof/>
            </w:rPr>
            <w:delText>1</w:delText>
          </w:r>
        </w:del>
      </w:fldSimple>
      <w:bookmarkEnd w:id="25"/>
      <w:r>
        <w:t>. Region of Interest and tiles</w:t>
      </w:r>
    </w:p>
    <w:bookmarkEnd w:id="26"/>
    <w:bookmarkEnd w:id="27"/>
    <w:p w:rsidR="00E61DAC" w:rsidRDefault="00A75769" w:rsidP="009234A5">
      <w:pPr>
        <w:jc w:val="both"/>
        <w:rPr>
          <w:szCs w:val="22"/>
          <w:lang w:val="en-CA"/>
        </w:rPr>
      </w:pPr>
      <w:ins w:id="30" w:author="Yan Ye" w:date="2012-10-03T12:57:00Z">
        <w:r>
          <w:rPr>
            <w:lang w:val="en-CA"/>
          </w:rPr>
          <w:fldChar w:fldCharType="begin"/>
        </w:r>
        <w:r w:rsidR="0070576A">
          <w:rPr>
            <w:lang w:val="en-CA"/>
          </w:rPr>
          <w:instrText xml:space="preserve"> REF _Ref336807792 \h </w:instrText>
        </w:r>
      </w:ins>
      <w:r>
        <w:rPr>
          <w:lang w:val="en-CA"/>
        </w:rPr>
      </w:r>
      <w:ins w:id="31" w:author="Yan Ye" w:date="2012-10-03T12:57:00Z">
        <w:r>
          <w:rPr>
            <w:lang w:val="en-CA"/>
          </w:rPr>
          <w:fldChar w:fldCharType="separate"/>
        </w:r>
        <w:r w:rsidR="0070576A">
          <w:t xml:space="preserve">Figure </w:t>
        </w:r>
        <w:r w:rsidR="0070576A">
          <w:rPr>
            <w:noProof/>
          </w:rPr>
          <w:t>2</w:t>
        </w:r>
        <w:r>
          <w:rPr>
            <w:lang w:val="en-CA"/>
          </w:rPr>
          <w:fldChar w:fldCharType="end"/>
        </w:r>
      </w:ins>
      <w:del w:id="32" w:author="Yan Ye" w:date="2012-10-03T12:57:00Z">
        <w:r w:rsidR="00042AB5" w:rsidDel="0070576A">
          <w:rPr>
            <w:szCs w:val="22"/>
            <w:lang w:val="en-CA"/>
          </w:rPr>
          <w:delText xml:space="preserve">Figure 1 </w:delText>
        </w:r>
      </w:del>
      <w:r w:rsidR="00042AB5">
        <w:rPr>
          <w:szCs w:val="22"/>
          <w:lang w:val="en-CA"/>
        </w:rPr>
        <w:t>shows an example where the picture is part</w:t>
      </w:r>
      <w:r w:rsidR="00636C12">
        <w:rPr>
          <w:szCs w:val="22"/>
          <w:lang w:val="en-CA"/>
        </w:rPr>
        <w:t xml:space="preserve">itioned into 4 tiles, and where </w:t>
      </w:r>
      <w:r w:rsidR="00042AB5">
        <w:rPr>
          <w:szCs w:val="22"/>
          <w:lang w:val="en-CA"/>
        </w:rPr>
        <w:t xml:space="preserve">the ROI covers only the 2 tiles on the left. </w:t>
      </w:r>
      <w:r w:rsidR="00205A22">
        <w:rPr>
          <w:szCs w:val="22"/>
          <w:lang w:val="en-CA"/>
        </w:rPr>
        <w:t xml:space="preserve">In the current HEVC draft spec, tiles 0 through 3 can be independently decoded for any given picture. </w:t>
      </w:r>
      <w:r w:rsidR="00636C12">
        <w:rPr>
          <w:szCs w:val="22"/>
          <w:lang w:val="en-CA"/>
        </w:rPr>
        <w:t xml:space="preserve">Although decoding only the 2 tiles on the left is sufficient for displaying the ROI of the current picture, </w:t>
      </w:r>
      <w:r w:rsidR="00205A22">
        <w:rPr>
          <w:szCs w:val="22"/>
          <w:lang w:val="en-CA"/>
        </w:rPr>
        <w:t>all tiles in the current picture</w:t>
      </w:r>
      <w:r w:rsidR="00636C12">
        <w:rPr>
          <w:szCs w:val="22"/>
          <w:lang w:val="en-CA"/>
        </w:rPr>
        <w:t xml:space="preserve"> still</w:t>
      </w:r>
      <w:r w:rsidR="00205A22">
        <w:rPr>
          <w:szCs w:val="22"/>
          <w:lang w:val="en-CA"/>
        </w:rPr>
        <w:t xml:space="preserve"> must be decoded</w:t>
      </w:r>
      <w:r w:rsidR="00636C12">
        <w:rPr>
          <w:szCs w:val="22"/>
          <w:lang w:val="en-CA"/>
        </w:rPr>
        <w:t xml:space="preserve"> </w:t>
      </w:r>
      <w:r w:rsidR="00205A22">
        <w:rPr>
          <w:szCs w:val="22"/>
          <w:lang w:val="en-CA"/>
        </w:rPr>
        <w:t xml:space="preserve">such that </w:t>
      </w:r>
      <w:r w:rsidR="001A74E7">
        <w:rPr>
          <w:szCs w:val="22"/>
          <w:lang w:val="en-CA"/>
        </w:rPr>
        <w:t>future</w:t>
      </w:r>
      <w:r w:rsidR="00205A22">
        <w:rPr>
          <w:szCs w:val="22"/>
          <w:lang w:val="en-CA"/>
        </w:rPr>
        <w:t xml:space="preserve"> pictures </w:t>
      </w:r>
      <w:r w:rsidR="0047775D">
        <w:rPr>
          <w:szCs w:val="22"/>
          <w:lang w:val="en-CA"/>
        </w:rPr>
        <w:t xml:space="preserve">can </w:t>
      </w:r>
      <w:r w:rsidR="00205A22">
        <w:rPr>
          <w:szCs w:val="22"/>
          <w:lang w:val="en-CA"/>
        </w:rPr>
        <w:t>be correctly decoded</w:t>
      </w:r>
      <w:r w:rsidR="00C05053">
        <w:rPr>
          <w:szCs w:val="22"/>
          <w:lang w:val="en-CA"/>
        </w:rPr>
        <w:t xml:space="preserve"> using motion compensated prediction, </w:t>
      </w:r>
      <w:r w:rsidR="001A74E7">
        <w:rPr>
          <w:szCs w:val="22"/>
          <w:lang w:val="en-CA"/>
        </w:rPr>
        <w:t xml:space="preserve">that is, </w:t>
      </w:r>
      <w:r w:rsidR="00C05053">
        <w:rPr>
          <w:szCs w:val="22"/>
          <w:lang w:val="en-CA"/>
        </w:rPr>
        <w:t>unless</w:t>
      </w:r>
      <w:r w:rsidR="00636C12">
        <w:rPr>
          <w:szCs w:val="22"/>
          <w:lang w:val="en-CA"/>
        </w:rPr>
        <w:t xml:space="preserve"> the current picture is a non-reference picture</w:t>
      </w:r>
      <w:r w:rsidR="00205A22">
        <w:rPr>
          <w:szCs w:val="22"/>
          <w:lang w:val="en-CA"/>
        </w:rPr>
        <w:t xml:space="preserve">. </w:t>
      </w:r>
    </w:p>
    <w:p w:rsidR="008F1EEC" w:rsidRDefault="00205A22" w:rsidP="009234A5">
      <w:pPr>
        <w:jc w:val="both"/>
        <w:rPr>
          <w:szCs w:val="22"/>
          <w:lang w:val="en-CA"/>
        </w:rPr>
      </w:pPr>
      <w:r>
        <w:rPr>
          <w:szCs w:val="22"/>
          <w:lang w:val="en-CA"/>
        </w:rPr>
        <w:t xml:space="preserve">In order to improve support for ROI coding using HEVC, </w:t>
      </w:r>
      <w:r w:rsidR="0047775D">
        <w:rPr>
          <w:szCs w:val="22"/>
          <w:lang w:val="en-CA"/>
        </w:rPr>
        <w:t xml:space="preserve">it is proposed to </w:t>
      </w:r>
      <w:del w:id="33" w:author="Yan Ye" w:date="2012-10-04T22:46:00Z">
        <w:r w:rsidR="009C7FB2" w:rsidDel="00A320F4">
          <w:rPr>
            <w:szCs w:val="22"/>
            <w:lang w:val="en-CA"/>
          </w:rPr>
          <w:delText>add</w:delText>
        </w:r>
        <w:r w:rsidR="00F71BE9" w:rsidDel="00A320F4">
          <w:rPr>
            <w:szCs w:val="22"/>
            <w:lang w:val="en-CA"/>
          </w:rPr>
          <w:delText xml:space="preserve"> </w:delText>
        </w:r>
      </w:del>
      <w:r w:rsidR="00F71BE9">
        <w:rPr>
          <w:szCs w:val="22"/>
          <w:lang w:val="en-CA"/>
        </w:rPr>
        <w:t>constrain</w:t>
      </w:r>
      <w:del w:id="34" w:author="Yan Ye" w:date="2012-10-04T22:46:00Z">
        <w:r w:rsidR="00F71BE9" w:rsidDel="00A320F4">
          <w:rPr>
            <w:szCs w:val="22"/>
            <w:lang w:val="en-CA"/>
          </w:rPr>
          <w:delText xml:space="preserve">t </w:delText>
        </w:r>
        <w:r w:rsidR="00C65D19" w:rsidDel="00A320F4">
          <w:rPr>
            <w:szCs w:val="22"/>
            <w:lang w:val="en-CA"/>
          </w:rPr>
          <w:delText>to</w:delText>
        </w:r>
      </w:del>
      <w:r w:rsidR="00F71BE9">
        <w:rPr>
          <w:szCs w:val="22"/>
          <w:lang w:val="en-CA"/>
        </w:rPr>
        <w:t xml:space="preserve"> the range of </w:t>
      </w:r>
      <w:r w:rsidR="0047775D">
        <w:rPr>
          <w:szCs w:val="22"/>
          <w:lang w:val="en-CA"/>
        </w:rPr>
        <w:t xml:space="preserve">motion compensated </w:t>
      </w:r>
      <w:r w:rsidR="00F71BE9">
        <w:rPr>
          <w:szCs w:val="22"/>
          <w:lang w:val="en-CA"/>
        </w:rPr>
        <w:t>prediction</w:t>
      </w:r>
      <w:r w:rsidR="009C7FB2">
        <w:rPr>
          <w:szCs w:val="22"/>
          <w:lang w:val="en-CA"/>
        </w:rPr>
        <w:t xml:space="preserve"> to tiles, which are already independently decod</w:t>
      </w:r>
      <w:r w:rsidR="005E5AA8">
        <w:rPr>
          <w:szCs w:val="22"/>
          <w:lang w:val="en-CA"/>
        </w:rPr>
        <w:t>e-</w:t>
      </w:r>
      <w:r w:rsidR="009C7FB2">
        <w:rPr>
          <w:szCs w:val="22"/>
          <w:lang w:val="en-CA"/>
        </w:rPr>
        <w:t xml:space="preserve">able </w:t>
      </w:r>
      <w:r w:rsidR="00E42635">
        <w:rPr>
          <w:szCs w:val="22"/>
          <w:lang w:val="en-CA"/>
        </w:rPr>
        <w:t xml:space="preserve">units </w:t>
      </w:r>
      <w:r w:rsidR="009C7FB2">
        <w:rPr>
          <w:szCs w:val="22"/>
          <w:lang w:val="en-CA"/>
        </w:rPr>
        <w:t xml:space="preserve">within </w:t>
      </w:r>
      <w:r w:rsidR="00E42635">
        <w:rPr>
          <w:szCs w:val="22"/>
          <w:lang w:val="en-CA"/>
        </w:rPr>
        <w:t>one</w:t>
      </w:r>
      <w:r w:rsidR="009C7FB2">
        <w:rPr>
          <w:szCs w:val="22"/>
          <w:lang w:val="en-CA"/>
        </w:rPr>
        <w:t xml:space="preserve"> picture</w:t>
      </w:r>
      <w:r w:rsidR="00F71BE9">
        <w:rPr>
          <w:szCs w:val="22"/>
          <w:lang w:val="en-CA"/>
        </w:rPr>
        <w:t>, and to signal such constraint in the bitstream</w:t>
      </w:r>
      <w:r w:rsidR="008F1EEC">
        <w:rPr>
          <w:szCs w:val="22"/>
          <w:lang w:val="en-CA"/>
        </w:rPr>
        <w:t xml:space="preserve"> to the decoder. We next discuss </w:t>
      </w:r>
      <w:r w:rsidR="00E42635">
        <w:rPr>
          <w:szCs w:val="22"/>
          <w:lang w:val="en-CA"/>
        </w:rPr>
        <w:t>the</w:t>
      </w:r>
      <w:r w:rsidR="008F1EEC">
        <w:rPr>
          <w:szCs w:val="22"/>
          <w:lang w:val="en-CA"/>
        </w:rPr>
        <w:t xml:space="preserve"> necessary constraint </w:t>
      </w:r>
      <w:r w:rsidR="009C7FB2">
        <w:rPr>
          <w:szCs w:val="22"/>
          <w:lang w:val="en-CA"/>
        </w:rPr>
        <w:t xml:space="preserve">on the range of MCP that the encoder must enforce such that </w:t>
      </w:r>
      <w:r w:rsidR="001A74E7">
        <w:rPr>
          <w:szCs w:val="22"/>
          <w:lang w:val="en-CA"/>
        </w:rPr>
        <w:t xml:space="preserve">decoding error </w:t>
      </w:r>
      <w:r w:rsidR="009C7FB2">
        <w:rPr>
          <w:szCs w:val="22"/>
          <w:lang w:val="en-CA"/>
        </w:rPr>
        <w:t xml:space="preserve">is guaranteed to be localized at the decoder should it choose to only decode </w:t>
      </w:r>
      <w:ins w:id="35" w:author="Yan Ye" w:date="2012-10-04T22:47:00Z">
        <w:r w:rsidR="00A320F4">
          <w:rPr>
            <w:szCs w:val="22"/>
            <w:lang w:val="en-CA"/>
          </w:rPr>
          <w:t>the tiles in which the ROI is contained</w:t>
        </w:r>
      </w:ins>
      <w:del w:id="36" w:author="Yan Ye" w:date="2012-10-04T22:47:00Z">
        <w:r w:rsidR="009C7FB2" w:rsidDel="00A320F4">
          <w:rPr>
            <w:szCs w:val="22"/>
            <w:lang w:val="en-CA"/>
          </w:rPr>
          <w:delText>the ROI</w:delText>
        </w:r>
        <w:r w:rsidR="00E42635" w:rsidDel="00A320F4">
          <w:rPr>
            <w:szCs w:val="22"/>
            <w:lang w:val="en-CA"/>
          </w:rPr>
          <w:delText xml:space="preserve"> portion of the video sequence</w:delText>
        </w:r>
      </w:del>
      <w:r w:rsidR="009C7FB2">
        <w:rPr>
          <w:szCs w:val="22"/>
          <w:lang w:val="en-CA"/>
        </w:rPr>
        <w:t xml:space="preserve">. </w:t>
      </w:r>
    </w:p>
    <w:p w:rsidR="00C65D19" w:rsidRDefault="00C65D19" w:rsidP="00C65D19">
      <w:pPr>
        <w:pStyle w:val="Heading1"/>
        <w:rPr>
          <w:lang w:val="en-CA"/>
        </w:rPr>
      </w:pPr>
      <w:r>
        <w:rPr>
          <w:lang w:val="en-CA"/>
        </w:rPr>
        <w:t>ROI tile sections</w:t>
      </w:r>
    </w:p>
    <w:p w:rsidR="00C65D19" w:rsidRDefault="001A74E7" w:rsidP="00C65D19">
      <w:pPr>
        <w:tabs>
          <w:tab w:val="left" w:pos="1980"/>
        </w:tabs>
        <w:jc w:val="both"/>
        <w:rPr>
          <w:szCs w:val="22"/>
          <w:lang w:val="en-CA"/>
        </w:rPr>
      </w:pPr>
      <w:r>
        <w:rPr>
          <w:lang w:val="en-CA"/>
        </w:rPr>
        <w:t>In</w:t>
      </w:r>
      <w:r w:rsidR="00C65D19">
        <w:rPr>
          <w:lang w:val="en-CA"/>
        </w:rPr>
        <w:t xml:space="preserve"> general, assume the ROI </w:t>
      </w:r>
      <w:r w:rsidR="00781DF3">
        <w:rPr>
          <w:lang w:val="en-CA"/>
        </w:rPr>
        <w:t>has overlap with</w:t>
      </w:r>
      <w:r w:rsidR="00C65D19">
        <w:rPr>
          <w:lang w:val="en-CA"/>
        </w:rPr>
        <w:t xml:space="preserve"> N tiles. These N tile</w:t>
      </w:r>
      <w:r w:rsidR="00781DF3">
        <w:rPr>
          <w:lang w:val="en-CA"/>
        </w:rPr>
        <w:t xml:space="preserve">s </w:t>
      </w:r>
      <w:r w:rsidR="00C65D19">
        <w:rPr>
          <w:lang w:val="en-CA"/>
        </w:rPr>
        <w:t xml:space="preserve">together form </w:t>
      </w:r>
      <w:r w:rsidR="00781DF3">
        <w:rPr>
          <w:lang w:val="en-CA"/>
        </w:rPr>
        <w:t>a so called</w:t>
      </w:r>
      <w:r w:rsidR="00C65D19">
        <w:rPr>
          <w:lang w:val="en-CA"/>
        </w:rPr>
        <w:t xml:space="preserve"> ROI tile section. For example, in </w:t>
      </w:r>
      <w:r w:rsidR="00A75769">
        <w:rPr>
          <w:lang w:val="en-CA"/>
        </w:rPr>
        <w:fldChar w:fldCharType="begin"/>
      </w:r>
      <w:r w:rsidR="00C65D19">
        <w:rPr>
          <w:lang w:val="en-CA"/>
        </w:rPr>
        <w:instrText xml:space="preserve"> REF _Ref336807792 \h </w:instrText>
      </w:r>
      <w:r w:rsidR="00A75769">
        <w:rPr>
          <w:lang w:val="en-CA"/>
        </w:rPr>
      </w:r>
      <w:r w:rsidR="00A75769">
        <w:rPr>
          <w:lang w:val="en-CA"/>
        </w:rPr>
        <w:fldChar w:fldCharType="separate"/>
      </w:r>
      <w:ins w:id="37" w:author="Yan Ye" w:date="2012-10-03T12:57:00Z">
        <w:r w:rsidR="0070576A">
          <w:t xml:space="preserve">Figure </w:t>
        </w:r>
        <w:r w:rsidR="0070576A">
          <w:rPr>
            <w:noProof/>
          </w:rPr>
          <w:t>2</w:t>
        </w:r>
      </w:ins>
      <w:del w:id="38" w:author="Yan Ye" w:date="2012-10-03T12:57:00Z">
        <w:r w:rsidR="00C65D19" w:rsidDel="0070576A">
          <w:delText xml:space="preserve">Figure </w:delText>
        </w:r>
        <w:r w:rsidR="00C65D19" w:rsidDel="0070576A">
          <w:rPr>
            <w:noProof/>
          </w:rPr>
          <w:delText>1</w:delText>
        </w:r>
      </w:del>
      <w:r w:rsidR="00A75769">
        <w:rPr>
          <w:lang w:val="en-CA"/>
        </w:rPr>
        <w:fldChar w:fldCharType="end"/>
      </w:r>
      <w:r w:rsidR="00C65D19">
        <w:rPr>
          <w:lang w:val="en-CA"/>
        </w:rPr>
        <w:t xml:space="preserve">, the two tiles on the left form an ROI tile section. </w:t>
      </w:r>
      <w:r w:rsidR="00C65D19">
        <w:rPr>
          <w:szCs w:val="22"/>
          <w:lang w:val="en-CA"/>
        </w:rPr>
        <w:t>In current HEVC draft, in-loop filtering can be applied across tile boundaries if loop_filter_across_tiles_enabled_flag is set to 1. If the decoder chooses to decode only the ROI tile section, but not the remaining non-ROI tiles, then it will not have neighbo</w:t>
      </w:r>
      <w:r w:rsidR="004972A3">
        <w:rPr>
          <w:szCs w:val="22"/>
          <w:lang w:val="en-CA"/>
        </w:rPr>
        <w:t>u</w:t>
      </w:r>
      <w:r w:rsidR="00C65D19">
        <w:rPr>
          <w:szCs w:val="22"/>
          <w:lang w:val="en-CA"/>
        </w:rPr>
        <w:t xml:space="preserve">ring samples from </w:t>
      </w:r>
      <w:ins w:id="39" w:author="Yan Ye" w:date="2012-10-04T22:47:00Z">
        <w:r w:rsidR="00A320F4">
          <w:rPr>
            <w:szCs w:val="22"/>
            <w:lang w:val="en-CA"/>
          </w:rPr>
          <w:t xml:space="preserve">tiles outside the ROI tile section </w:t>
        </w:r>
      </w:ins>
      <w:del w:id="40" w:author="Yan Ye" w:date="2012-10-04T22:47:00Z">
        <w:r w:rsidR="00C65D19" w:rsidDel="00A320F4">
          <w:rPr>
            <w:szCs w:val="22"/>
            <w:lang w:val="en-CA"/>
          </w:rPr>
          <w:delText xml:space="preserve">those non-ROI tiles </w:delText>
        </w:r>
      </w:del>
      <w:r w:rsidR="00C65D19">
        <w:rPr>
          <w:szCs w:val="22"/>
          <w:lang w:val="en-CA"/>
        </w:rPr>
        <w:t xml:space="preserve">to perform proper in-loop filtering, including SAO and deblocking. To avoid temporal error propagation, the samples that are affected by non-conformant decoding behaviour should not be used by MCP to predict </w:t>
      </w:r>
      <w:del w:id="41" w:author="Yan Ye" w:date="2012-10-04T22:48:00Z">
        <w:r w:rsidR="00C65D19" w:rsidDel="00A320F4">
          <w:rPr>
            <w:szCs w:val="22"/>
            <w:lang w:val="en-CA"/>
          </w:rPr>
          <w:delText xml:space="preserve">any </w:delText>
        </w:r>
      </w:del>
      <w:r w:rsidR="00C65D19">
        <w:rPr>
          <w:szCs w:val="22"/>
          <w:lang w:val="en-CA"/>
        </w:rPr>
        <w:t xml:space="preserve">samples in future pictures. That is, MCP should not only be constrained to </w:t>
      </w:r>
      <w:r w:rsidR="004972A3">
        <w:rPr>
          <w:szCs w:val="22"/>
          <w:lang w:val="en-CA"/>
        </w:rPr>
        <w:t>be</w:t>
      </w:r>
      <w:r w:rsidR="00C65D19">
        <w:rPr>
          <w:szCs w:val="22"/>
          <w:lang w:val="en-CA"/>
        </w:rPr>
        <w:t xml:space="preserve"> within the ROI tile section, </w:t>
      </w:r>
      <w:r w:rsidR="004972A3">
        <w:rPr>
          <w:szCs w:val="22"/>
          <w:lang w:val="en-CA"/>
        </w:rPr>
        <w:t xml:space="preserve">a narrow range of sample locations along the border of the ROI tile section should be excluded from MCP as well. As shown in </w:t>
      </w:r>
      <w:r w:rsidR="00A75769">
        <w:rPr>
          <w:szCs w:val="22"/>
          <w:lang w:val="en-CA"/>
        </w:rPr>
        <w:fldChar w:fldCharType="begin"/>
      </w:r>
      <w:r w:rsidR="004972A3">
        <w:rPr>
          <w:szCs w:val="22"/>
          <w:lang w:val="en-CA"/>
        </w:rPr>
        <w:instrText xml:space="preserve"> REF _Ref336806372 \h </w:instrText>
      </w:r>
      <w:r w:rsidR="00A75769">
        <w:rPr>
          <w:szCs w:val="22"/>
          <w:lang w:val="en-CA"/>
        </w:rPr>
      </w:r>
      <w:r w:rsidR="00A75769">
        <w:rPr>
          <w:szCs w:val="22"/>
          <w:lang w:val="en-CA"/>
        </w:rPr>
        <w:fldChar w:fldCharType="separate"/>
      </w:r>
      <w:ins w:id="42" w:author="Yan Ye" w:date="2012-10-03T12:57:00Z">
        <w:r w:rsidR="0070576A">
          <w:t xml:space="preserve">Figure </w:t>
        </w:r>
        <w:r w:rsidR="0070576A">
          <w:rPr>
            <w:noProof/>
          </w:rPr>
          <w:t>3</w:t>
        </w:r>
      </w:ins>
      <w:del w:id="43" w:author="Yan Ye" w:date="2012-10-03T12:57:00Z">
        <w:r w:rsidR="004972A3" w:rsidDel="0070576A">
          <w:delText xml:space="preserve">Figure </w:delText>
        </w:r>
        <w:r w:rsidR="004972A3" w:rsidDel="0070576A">
          <w:rPr>
            <w:noProof/>
          </w:rPr>
          <w:delText>2</w:delText>
        </w:r>
      </w:del>
      <w:r w:rsidR="00A75769">
        <w:rPr>
          <w:szCs w:val="22"/>
          <w:lang w:val="en-CA"/>
        </w:rPr>
        <w:fldChar w:fldCharType="end"/>
      </w:r>
      <w:r w:rsidR="004972A3">
        <w:rPr>
          <w:szCs w:val="22"/>
          <w:lang w:val="en-CA"/>
        </w:rPr>
        <w:t>, a band</w:t>
      </w:r>
      <w:ins w:id="44" w:author="Yan Ye" w:date="2012-10-04T22:49:00Z">
        <w:r w:rsidR="00A320F4">
          <w:rPr>
            <w:szCs w:val="22"/>
            <w:lang w:val="en-CA"/>
          </w:rPr>
          <w:t>,</w:t>
        </w:r>
      </w:ins>
      <w:del w:id="45" w:author="Yan Ye" w:date="2012-10-04T22:49:00Z">
        <w:r w:rsidR="004972A3" w:rsidDel="00A320F4">
          <w:rPr>
            <w:szCs w:val="22"/>
            <w:lang w:val="en-CA"/>
          </w:rPr>
          <w:delText xml:space="preserve"> of</w:delText>
        </w:r>
      </w:del>
      <w:r w:rsidR="004972A3">
        <w:rPr>
          <w:szCs w:val="22"/>
          <w:lang w:val="en-CA"/>
        </w:rPr>
        <w:t xml:space="preserve"> 4 samples wide along the right border of the ROI tile section (shaded area)</w:t>
      </w:r>
      <w:ins w:id="46" w:author="Yan Ye" w:date="2012-10-04T22:49:00Z">
        <w:r w:rsidR="00A320F4">
          <w:rPr>
            <w:szCs w:val="22"/>
            <w:lang w:val="en-CA"/>
          </w:rPr>
          <w:t>,</w:t>
        </w:r>
      </w:ins>
      <w:r w:rsidR="004972A3">
        <w:rPr>
          <w:szCs w:val="22"/>
          <w:lang w:val="en-CA"/>
        </w:rPr>
        <w:t xml:space="preserve"> should be excluded from MCP. Th</w:t>
      </w:r>
      <w:ins w:id="47" w:author="Yan Ye" w:date="2012-10-04T22:49:00Z">
        <w:r w:rsidR="00A320F4">
          <w:rPr>
            <w:szCs w:val="22"/>
            <w:lang w:val="en-CA"/>
          </w:rPr>
          <w:t>e</w:t>
        </w:r>
      </w:ins>
      <w:del w:id="48" w:author="Yan Ye" w:date="2012-10-04T22:49:00Z">
        <w:r w:rsidR="004972A3" w:rsidDel="00A320F4">
          <w:rPr>
            <w:szCs w:val="22"/>
            <w:lang w:val="en-CA"/>
          </w:rPr>
          <w:delText>is</w:delText>
        </w:r>
      </w:del>
      <w:r w:rsidR="004972A3">
        <w:rPr>
          <w:szCs w:val="22"/>
          <w:lang w:val="en-CA"/>
        </w:rPr>
        <w:t xml:space="preserve"> </w:t>
      </w:r>
      <w:ins w:id="49" w:author="Yan Ye" w:date="2012-10-04T22:49:00Z">
        <w:r w:rsidR="00A320F4">
          <w:rPr>
            <w:szCs w:val="22"/>
            <w:lang w:val="en-CA"/>
          </w:rPr>
          <w:t>width</w:t>
        </w:r>
      </w:ins>
      <w:del w:id="50" w:author="Yan Ye" w:date="2012-10-04T22:49:00Z">
        <w:r w:rsidR="004972A3" w:rsidDel="00A320F4">
          <w:rPr>
            <w:szCs w:val="22"/>
            <w:lang w:val="en-CA"/>
          </w:rPr>
          <w:delText>size</w:delText>
        </w:r>
      </w:del>
      <w:r w:rsidR="004972A3">
        <w:rPr>
          <w:szCs w:val="22"/>
          <w:lang w:val="en-CA"/>
        </w:rPr>
        <w:t xml:space="preserve"> of</w:t>
      </w:r>
      <w:ins w:id="51" w:author="Yan Ye" w:date="2012-10-04T22:50:00Z">
        <w:r w:rsidR="00A320F4">
          <w:rPr>
            <w:szCs w:val="22"/>
            <w:lang w:val="en-CA"/>
          </w:rPr>
          <w:t xml:space="preserve"> the</w:t>
        </w:r>
      </w:ins>
      <w:r w:rsidR="004972A3">
        <w:rPr>
          <w:szCs w:val="22"/>
          <w:lang w:val="en-CA"/>
        </w:rPr>
        <w:t xml:space="preserve"> </w:t>
      </w:r>
      <w:ins w:id="52" w:author="Yan Ye" w:date="2012-10-04T22:49:00Z">
        <w:r w:rsidR="00A320F4">
          <w:rPr>
            <w:szCs w:val="22"/>
            <w:lang w:val="en-CA"/>
          </w:rPr>
          <w:t xml:space="preserve">4-sample-wide </w:t>
        </w:r>
      </w:ins>
      <w:del w:id="53" w:author="Yan Ye" w:date="2012-10-04T22:49:00Z">
        <w:r w:rsidR="004972A3" w:rsidDel="00A320F4">
          <w:rPr>
            <w:szCs w:val="22"/>
            <w:lang w:val="en-CA"/>
          </w:rPr>
          <w:delText xml:space="preserve">the </w:delText>
        </w:r>
      </w:del>
      <w:r w:rsidR="004972A3">
        <w:rPr>
          <w:szCs w:val="22"/>
          <w:lang w:val="en-CA"/>
        </w:rPr>
        <w:t xml:space="preserve">band </w:t>
      </w:r>
      <w:del w:id="54" w:author="Yan Ye" w:date="2012-10-04T22:50:00Z">
        <w:r w:rsidR="004972A3" w:rsidDel="00A320F4">
          <w:rPr>
            <w:szCs w:val="22"/>
            <w:lang w:val="en-CA"/>
          </w:rPr>
          <w:delText xml:space="preserve">(4 samples wide) </w:delText>
        </w:r>
      </w:del>
      <w:r w:rsidR="004972A3">
        <w:rPr>
          <w:szCs w:val="22"/>
          <w:lang w:val="en-CA"/>
        </w:rPr>
        <w:t xml:space="preserve">is determined by </w:t>
      </w:r>
      <w:ins w:id="55" w:author="Yan Ye" w:date="2012-10-04T22:50:00Z">
        <w:r w:rsidR="00A320F4">
          <w:rPr>
            <w:szCs w:val="22"/>
            <w:lang w:val="en-CA"/>
          </w:rPr>
          <w:t xml:space="preserve">the </w:t>
        </w:r>
      </w:ins>
      <w:r w:rsidR="004972A3">
        <w:rPr>
          <w:szCs w:val="22"/>
          <w:lang w:val="en-CA"/>
        </w:rPr>
        <w:t>length of the deblocking filter</w:t>
      </w:r>
      <w:r>
        <w:rPr>
          <w:szCs w:val="22"/>
          <w:lang w:val="en-CA"/>
        </w:rPr>
        <w:t>, which has larger neighbourhood dependency than SAO</w:t>
      </w:r>
      <w:r w:rsidR="004972A3">
        <w:rPr>
          <w:szCs w:val="22"/>
          <w:lang w:val="en-CA"/>
        </w:rPr>
        <w:t xml:space="preserve">. Note that decoding only samples in the ROI tile section </w:t>
      </w:r>
      <w:del w:id="56" w:author="Yan Ye" w:date="2012-10-04T22:50:00Z">
        <w:r w:rsidR="004972A3" w:rsidDel="00A320F4">
          <w:rPr>
            <w:szCs w:val="22"/>
            <w:lang w:val="en-CA"/>
          </w:rPr>
          <w:delText xml:space="preserve">still </w:delText>
        </w:r>
      </w:del>
      <w:r w:rsidR="004972A3">
        <w:rPr>
          <w:szCs w:val="22"/>
          <w:lang w:val="en-CA"/>
        </w:rPr>
        <w:t xml:space="preserve">causes samples within the </w:t>
      </w:r>
      <w:r>
        <w:rPr>
          <w:szCs w:val="22"/>
          <w:lang w:val="en-CA"/>
        </w:rPr>
        <w:t xml:space="preserve">narrow </w:t>
      </w:r>
      <w:r w:rsidR="004972A3">
        <w:rPr>
          <w:szCs w:val="22"/>
          <w:lang w:val="en-CA"/>
        </w:rPr>
        <w:t xml:space="preserve">band (shaded area) to </w:t>
      </w:r>
      <w:r w:rsidR="00C65D19">
        <w:rPr>
          <w:szCs w:val="22"/>
          <w:lang w:val="en-CA"/>
        </w:rPr>
        <w:t xml:space="preserve">have values that </w:t>
      </w:r>
      <w:ins w:id="57" w:author="Yan Ye" w:date="2012-10-04T22:51:00Z">
        <w:r w:rsidR="00A320F4">
          <w:rPr>
            <w:szCs w:val="22"/>
            <w:lang w:val="en-CA"/>
          </w:rPr>
          <w:t xml:space="preserve">in general </w:t>
        </w:r>
      </w:ins>
      <w:r w:rsidR="00C65D19">
        <w:rPr>
          <w:szCs w:val="22"/>
          <w:lang w:val="en-CA"/>
        </w:rPr>
        <w:t xml:space="preserve">deviate from </w:t>
      </w:r>
      <w:r>
        <w:rPr>
          <w:szCs w:val="22"/>
          <w:lang w:val="en-CA"/>
        </w:rPr>
        <w:t xml:space="preserve">their </w:t>
      </w:r>
      <w:del w:id="58" w:author="Yan Ye" w:date="2012-10-04T22:51:00Z">
        <w:r w:rsidR="004972A3" w:rsidDel="00A320F4">
          <w:rPr>
            <w:szCs w:val="22"/>
            <w:lang w:val="en-CA"/>
          </w:rPr>
          <w:delText xml:space="preserve">fully </w:delText>
        </w:r>
      </w:del>
      <w:r w:rsidR="00C65D19">
        <w:rPr>
          <w:szCs w:val="22"/>
          <w:lang w:val="en-CA"/>
        </w:rPr>
        <w:t>correct</w:t>
      </w:r>
      <w:r w:rsidR="004972A3">
        <w:rPr>
          <w:szCs w:val="22"/>
          <w:lang w:val="en-CA"/>
        </w:rPr>
        <w:t xml:space="preserve">ly decoded values. </w:t>
      </w:r>
      <w:del w:id="59" w:author="Yan Ye" w:date="2012-10-09T05:57:00Z">
        <w:r w:rsidR="004972A3" w:rsidDel="00135E09">
          <w:rPr>
            <w:szCs w:val="22"/>
            <w:lang w:val="en-CA"/>
          </w:rPr>
          <w:delText>However,</w:delText>
        </w:r>
        <w:r w:rsidR="00C65D19" w:rsidDel="00135E09">
          <w:rPr>
            <w:szCs w:val="22"/>
            <w:lang w:val="en-CA"/>
          </w:rPr>
          <w:delText xml:space="preserve"> such deviation is limited</w:delText>
        </w:r>
      </w:del>
      <w:del w:id="60" w:author="Yan Ye" w:date="2012-10-04T22:51:00Z">
        <w:r w:rsidR="00C65D19" w:rsidDel="00A320F4">
          <w:rPr>
            <w:szCs w:val="22"/>
            <w:lang w:val="en-CA"/>
          </w:rPr>
          <w:delText xml:space="preserve"> within the current picture, and is not likely to cause any significant visual problem</w:delText>
        </w:r>
      </w:del>
      <w:del w:id="61" w:author="Yan Ye" w:date="2012-10-09T05:57:00Z">
        <w:r w:rsidR="00C65D19" w:rsidDel="00135E09">
          <w:rPr>
            <w:szCs w:val="22"/>
            <w:lang w:val="en-CA"/>
          </w:rPr>
          <w:delText xml:space="preserve">. </w:delText>
        </w:r>
      </w:del>
    </w:p>
    <w:p w:rsidR="004972A3" w:rsidRDefault="004972A3" w:rsidP="00C65D19">
      <w:pPr>
        <w:tabs>
          <w:tab w:val="left" w:pos="1980"/>
        </w:tabs>
        <w:jc w:val="both"/>
        <w:rPr>
          <w:szCs w:val="22"/>
          <w:lang w:val="en-CA"/>
        </w:rPr>
      </w:pPr>
      <w:r>
        <w:rPr>
          <w:szCs w:val="22"/>
          <w:lang w:val="en-CA"/>
        </w:rPr>
        <w:t xml:space="preserve">In </w:t>
      </w:r>
      <w:r w:rsidR="00A75769">
        <w:rPr>
          <w:szCs w:val="22"/>
          <w:lang w:val="en-CA"/>
        </w:rPr>
        <w:fldChar w:fldCharType="begin"/>
      </w:r>
      <w:r>
        <w:rPr>
          <w:szCs w:val="22"/>
          <w:lang w:val="en-CA"/>
        </w:rPr>
        <w:instrText xml:space="preserve"> REF _Ref336806372 \h </w:instrText>
      </w:r>
      <w:r w:rsidR="00A75769">
        <w:rPr>
          <w:szCs w:val="22"/>
          <w:lang w:val="en-CA"/>
        </w:rPr>
      </w:r>
      <w:r w:rsidR="00A75769">
        <w:rPr>
          <w:szCs w:val="22"/>
          <w:lang w:val="en-CA"/>
        </w:rPr>
        <w:fldChar w:fldCharType="separate"/>
      </w:r>
      <w:ins w:id="62" w:author="Yan Ye" w:date="2012-10-03T12:57:00Z">
        <w:r w:rsidR="0070576A">
          <w:t xml:space="preserve">Figure </w:t>
        </w:r>
        <w:r w:rsidR="0070576A">
          <w:rPr>
            <w:noProof/>
          </w:rPr>
          <w:t>3</w:t>
        </w:r>
      </w:ins>
      <w:del w:id="63" w:author="Yan Ye" w:date="2012-10-03T12:57:00Z">
        <w:r w:rsidDel="0070576A">
          <w:delText xml:space="preserve">Figure </w:delText>
        </w:r>
        <w:r w:rsidDel="0070576A">
          <w:rPr>
            <w:noProof/>
          </w:rPr>
          <w:delText>2</w:delText>
        </w:r>
      </w:del>
      <w:r w:rsidR="00A75769">
        <w:rPr>
          <w:szCs w:val="22"/>
          <w:lang w:val="en-CA"/>
        </w:rPr>
        <w:fldChar w:fldCharType="end"/>
      </w:r>
      <w:r>
        <w:rPr>
          <w:szCs w:val="22"/>
          <w:lang w:val="en-CA"/>
        </w:rPr>
        <w:t>, the ROI tile section only has one boundary (out of four boundaries) that is not a picture boundary. In general, an ROI tile section can have more than one boundary</w:t>
      </w:r>
      <w:r w:rsidR="00781DF3">
        <w:rPr>
          <w:szCs w:val="22"/>
          <w:lang w:val="en-CA"/>
        </w:rPr>
        <w:t xml:space="preserve"> that is not a picture boundary but </w:t>
      </w:r>
      <w:r w:rsidR="001A74E7">
        <w:rPr>
          <w:szCs w:val="22"/>
          <w:lang w:val="en-CA"/>
        </w:rPr>
        <w:t xml:space="preserve">is </w:t>
      </w:r>
      <w:r w:rsidR="00781DF3">
        <w:rPr>
          <w:szCs w:val="22"/>
          <w:lang w:val="en-CA"/>
        </w:rPr>
        <w:t xml:space="preserve">a boundary with other non-ROI tiles. </w:t>
      </w:r>
      <w:r w:rsidR="00C06AEC">
        <w:rPr>
          <w:szCs w:val="22"/>
          <w:lang w:val="en-CA"/>
        </w:rPr>
        <w:t>In</w:t>
      </w:r>
      <w:r w:rsidR="00781DF3">
        <w:rPr>
          <w:szCs w:val="22"/>
          <w:lang w:val="en-CA"/>
        </w:rPr>
        <w:t xml:space="preserve"> the general case, any boundary of an ROI tile section that is not a picture boundary should have the narrow band of 4 samples wide (shaded area in </w:t>
      </w:r>
      <w:r w:rsidR="00A75769">
        <w:rPr>
          <w:szCs w:val="22"/>
          <w:lang w:val="en-CA"/>
        </w:rPr>
        <w:fldChar w:fldCharType="begin"/>
      </w:r>
      <w:r w:rsidR="00781DF3">
        <w:rPr>
          <w:szCs w:val="22"/>
          <w:lang w:val="en-CA"/>
        </w:rPr>
        <w:instrText xml:space="preserve"> REF _Ref336806372 \h </w:instrText>
      </w:r>
      <w:r w:rsidR="00A75769">
        <w:rPr>
          <w:szCs w:val="22"/>
          <w:lang w:val="en-CA"/>
        </w:rPr>
      </w:r>
      <w:r w:rsidR="00A75769">
        <w:rPr>
          <w:szCs w:val="22"/>
          <w:lang w:val="en-CA"/>
        </w:rPr>
        <w:fldChar w:fldCharType="separate"/>
      </w:r>
      <w:ins w:id="64" w:author="Yan Ye" w:date="2012-10-03T12:57:00Z">
        <w:r w:rsidR="0070576A">
          <w:t xml:space="preserve">Figure </w:t>
        </w:r>
        <w:r w:rsidR="0070576A">
          <w:rPr>
            <w:noProof/>
          </w:rPr>
          <w:t>3</w:t>
        </w:r>
      </w:ins>
      <w:del w:id="65" w:author="Yan Ye" w:date="2012-10-03T12:57:00Z">
        <w:r w:rsidR="00781DF3" w:rsidDel="0070576A">
          <w:delText xml:space="preserve">Figure </w:delText>
        </w:r>
        <w:r w:rsidR="00781DF3" w:rsidDel="0070576A">
          <w:rPr>
            <w:noProof/>
          </w:rPr>
          <w:delText>2</w:delText>
        </w:r>
      </w:del>
      <w:r w:rsidR="00A75769">
        <w:rPr>
          <w:szCs w:val="22"/>
          <w:lang w:val="en-CA"/>
        </w:rPr>
        <w:fldChar w:fldCharType="end"/>
      </w:r>
      <w:r w:rsidR="00781DF3">
        <w:rPr>
          <w:szCs w:val="22"/>
          <w:lang w:val="en-CA"/>
        </w:rPr>
        <w:t>)</w:t>
      </w:r>
      <w:r w:rsidR="00C06AEC">
        <w:rPr>
          <w:szCs w:val="22"/>
          <w:lang w:val="en-CA"/>
        </w:rPr>
        <w:t>; samples within these narrows bands should not be used for</w:t>
      </w:r>
      <w:r w:rsidR="00781DF3">
        <w:rPr>
          <w:szCs w:val="22"/>
          <w:lang w:val="en-CA"/>
        </w:rPr>
        <w:t xml:space="preserve"> MCP.</w:t>
      </w:r>
    </w:p>
    <w:p w:rsidR="008F1EEC" w:rsidRDefault="004972A3" w:rsidP="00DA3727">
      <w:pPr>
        <w:jc w:val="center"/>
      </w:pPr>
      <w:r>
        <w:object w:dxaOrig="4043" w:dyaOrig="2987">
          <v:shape id="_x0000_i1028" type="#_x0000_t75" style="width:201.8pt;height:149.6pt" o:ole="">
            <v:imagedata r:id="rId16" o:title=""/>
          </v:shape>
          <o:OLEObject Type="Embed" ProgID="Visio.Drawing.11" ShapeID="_x0000_i1028" DrawAspect="Content" ObjectID="_1411377561" r:id="rId17"/>
        </w:object>
      </w:r>
    </w:p>
    <w:p w:rsidR="00DA3727" w:rsidRPr="005B217D" w:rsidRDefault="00DA3727" w:rsidP="00DA3727">
      <w:pPr>
        <w:pStyle w:val="Caption"/>
        <w:jc w:val="center"/>
        <w:rPr>
          <w:szCs w:val="22"/>
          <w:lang w:val="en-CA"/>
        </w:rPr>
      </w:pPr>
      <w:bookmarkStart w:id="66" w:name="_Ref336806372"/>
      <w:r>
        <w:t xml:space="preserve">Figure </w:t>
      </w:r>
      <w:fldSimple w:instr=" SEQ Figure \* ARABIC ">
        <w:ins w:id="67" w:author="Yan Ye" w:date="2012-10-03T12:55:00Z">
          <w:r w:rsidR="0070576A">
            <w:rPr>
              <w:noProof/>
            </w:rPr>
            <w:t>3</w:t>
          </w:r>
        </w:ins>
        <w:del w:id="68" w:author="Yan Ye" w:date="2012-10-03T12:55:00Z">
          <w:r w:rsidDel="0070576A">
            <w:rPr>
              <w:noProof/>
            </w:rPr>
            <w:delText>2</w:delText>
          </w:r>
        </w:del>
      </w:fldSimple>
      <w:bookmarkEnd w:id="66"/>
      <w:r w:rsidR="00C90325">
        <w:t>. Con</w:t>
      </w:r>
      <w:ins w:id="69" w:author="Yan Ye" w:date="2012-10-09T05:22:00Z">
        <w:r w:rsidR="00B728F2">
          <w:t>s</w:t>
        </w:r>
      </w:ins>
      <w:r w:rsidR="00C90325">
        <w:t>traint on rang</w:t>
      </w:r>
      <w:r w:rsidR="00781DF3">
        <w:t>e</w:t>
      </w:r>
      <w:r w:rsidR="00C90325">
        <w:t xml:space="preserve"> of MCP to enable ROI only decoding</w:t>
      </w:r>
    </w:p>
    <w:p w:rsidR="00C65D19" w:rsidRDefault="00C65D19" w:rsidP="00DA3727">
      <w:pPr>
        <w:tabs>
          <w:tab w:val="left" w:pos="1980"/>
        </w:tabs>
        <w:jc w:val="both"/>
        <w:rPr>
          <w:szCs w:val="22"/>
          <w:lang w:val="en-CA"/>
        </w:rPr>
      </w:pPr>
      <w:r>
        <w:rPr>
          <w:lang w:val="en-CA"/>
        </w:rPr>
        <w:t>Table</w:t>
      </w:r>
      <w:r w:rsidR="00781DF3">
        <w:rPr>
          <w:lang w:val="en-CA"/>
        </w:rPr>
        <w:t xml:space="preserve"> 1 shows syntax for ROI tile sections.</w:t>
      </w:r>
    </w:p>
    <w:p w:rsidR="0052791B" w:rsidRDefault="0052791B" w:rsidP="0052791B">
      <w:pPr>
        <w:pStyle w:val="Caption"/>
        <w:keepNext/>
        <w:jc w:val="center"/>
        <w:rPr>
          <w:lang w:eastAsia="ko-KR"/>
        </w:rPr>
      </w:pPr>
      <w:bookmarkStart w:id="70" w:name="_Ref334803894"/>
      <w:r>
        <w:t xml:space="preserve">Table </w:t>
      </w:r>
      <w:r w:rsidR="00A75769">
        <w:fldChar w:fldCharType="begin"/>
      </w:r>
      <w:r>
        <w:instrText xml:space="preserve"> SEQ Table \* ARABIC </w:instrText>
      </w:r>
      <w:r w:rsidR="00A75769">
        <w:fldChar w:fldCharType="separate"/>
      </w:r>
      <w:r>
        <w:rPr>
          <w:noProof/>
        </w:rPr>
        <w:t>1</w:t>
      </w:r>
      <w:r w:rsidR="00A75769">
        <w:fldChar w:fldCharType="end"/>
      </w:r>
      <w:bookmarkEnd w:id="70"/>
      <w:r>
        <w:rPr>
          <w:rFonts w:hint="eastAsia"/>
          <w:lang w:eastAsia="ko-KR"/>
        </w:rPr>
        <w:t>.</w:t>
      </w:r>
      <w:r w:rsidR="00012FAC">
        <w:rPr>
          <w:lang w:eastAsia="ko-KR"/>
        </w:rPr>
        <w:t xml:space="preserve"> ROI tile sections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437"/>
      </w:tblGrid>
      <w:tr w:rsidR="0052791B" w:rsidRPr="003F7009" w:rsidTr="005234EC">
        <w:trPr>
          <w:cantSplit/>
          <w:jc w:val="center"/>
        </w:trPr>
        <w:tc>
          <w:tcPr>
            <w:tcW w:w="6744" w:type="dxa"/>
          </w:tcPr>
          <w:p w:rsidR="0052791B" w:rsidRPr="008746BF" w:rsidRDefault="00012FAC" w:rsidP="00012FAC">
            <w:pPr>
              <w:pStyle w:val="tablesyntax"/>
              <w:rPr>
                <w:rFonts w:ascii="Times New Roman" w:hAnsi="Times New Roman"/>
                <w:noProof/>
              </w:rPr>
            </w:pPr>
            <w:r>
              <w:rPr>
                <w:rFonts w:ascii="Times New Roman" w:hAnsi="Times New Roman"/>
                <w:noProof/>
              </w:rPr>
              <w:t>ROI_</w:t>
            </w:r>
            <w:r w:rsidR="0052791B">
              <w:rPr>
                <w:rFonts w:ascii="Times New Roman" w:hAnsi="Times New Roman"/>
                <w:noProof/>
              </w:rPr>
              <w:t>tile_</w:t>
            </w:r>
            <w:r>
              <w:rPr>
                <w:rFonts w:ascii="Times New Roman" w:hAnsi="Times New Roman"/>
                <w:noProof/>
              </w:rPr>
              <w:t>section</w:t>
            </w:r>
            <w:r w:rsidR="0052791B" w:rsidRPr="008746BF">
              <w:rPr>
                <w:rFonts w:ascii="Times New Roman" w:hAnsi="Times New Roman"/>
                <w:noProof/>
              </w:rPr>
              <w:t xml:space="preserve"> () {</w:t>
            </w:r>
          </w:p>
        </w:tc>
        <w:tc>
          <w:tcPr>
            <w:tcW w:w="1437" w:type="dxa"/>
          </w:tcPr>
          <w:p w:rsidR="0052791B" w:rsidRPr="00B94E5F" w:rsidRDefault="0052791B" w:rsidP="005234EC">
            <w:pPr>
              <w:pStyle w:val="tableheading"/>
              <w:rPr>
                <w:noProof/>
              </w:rPr>
            </w:pPr>
            <w:r w:rsidRPr="00B94E5F">
              <w:rPr>
                <w:noProof/>
              </w:rPr>
              <w:t>Descriptor</w:t>
            </w:r>
          </w:p>
        </w:tc>
      </w:tr>
      <w:tr w:rsidR="0052791B" w:rsidRPr="003F7009" w:rsidTr="005234EC">
        <w:trPr>
          <w:cantSplit/>
          <w:jc w:val="center"/>
        </w:trPr>
        <w:tc>
          <w:tcPr>
            <w:tcW w:w="6744" w:type="dxa"/>
          </w:tcPr>
          <w:p w:rsidR="0052791B" w:rsidRPr="003F7009" w:rsidRDefault="0052791B" w:rsidP="00012FAC">
            <w:pPr>
              <w:pStyle w:val="tablesyntax"/>
              <w:rPr>
                <w:rFonts w:ascii="Times New Roman" w:hAnsi="Times New Roman"/>
                <w:b/>
                <w:noProof/>
              </w:rPr>
            </w:pPr>
            <w:r w:rsidRPr="003F7009">
              <w:rPr>
                <w:rFonts w:ascii="Times New Roman" w:hAnsi="Times New Roman"/>
                <w:b/>
                <w:noProof/>
              </w:rPr>
              <w:tab/>
            </w:r>
            <w:r>
              <w:rPr>
                <w:rFonts w:ascii="Times New Roman" w:hAnsi="Times New Roman"/>
                <w:b/>
                <w:noProof/>
              </w:rPr>
              <w:t>num_</w:t>
            </w:r>
            <w:r w:rsidR="00012FAC">
              <w:rPr>
                <w:rFonts w:ascii="Times New Roman" w:hAnsi="Times New Roman"/>
                <w:b/>
                <w:noProof/>
              </w:rPr>
              <w:t>ROI_</w:t>
            </w:r>
            <w:r>
              <w:rPr>
                <w:rFonts w:ascii="Times New Roman" w:hAnsi="Times New Roman"/>
                <w:b/>
                <w:noProof/>
              </w:rPr>
              <w:t>tile_</w:t>
            </w:r>
            <w:r w:rsidR="00012FAC">
              <w:rPr>
                <w:rFonts w:ascii="Times New Roman" w:hAnsi="Times New Roman"/>
                <w:b/>
                <w:noProof/>
              </w:rPr>
              <w:t>sections</w:t>
            </w:r>
          </w:p>
        </w:tc>
        <w:tc>
          <w:tcPr>
            <w:tcW w:w="1437" w:type="dxa"/>
          </w:tcPr>
          <w:p w:rsidR="0052791B" w:rsidRPr="003F7009" w:rsidRDefault="0052791B" w:rsidP="006B5AD3">
            <w:pPr>
              <w:pStyle w:val="tablecell"/>
              <w:keepNext w:val="0"/>
              <w:keepLines w:val="0"/>
              <w:ind w:left="3"/>
              <w:rPr>
                <w:noProof/>
                <w:lang w:eastAsia="ko-KR"/>
              </w:rPr>
            </w:pPr>
            <w:r>
              <w:rPr>
                <w:noProof/>
                <w:lang w:eastAsia="ko-KR"/>
              </w:rPr>
              <w:t>u</w:t>
            </w:r>
            <w:r w:rsidR="00012FAC">
              <w:rPr>
                <w:noProof/>
                <w:lang w:eastAsia="ko-KR"/>
              </w:rPr>
              <w:t>e</w:t>
            </w:r>
            <w:r>
              <w:rPr>
                <w:noProof/>
                <w:lang w:eastAsia="ko-KR"/>
              </w:rPr>
              <w:t>(v)</w:t>
            </w:r>
          </w:p>
        </w:tc>
      </w:tr>
      <w:tr w:rsidR="00AD138F" w:rsidRPr="003F7009" w:rsidTr="005234EC">
        <w:trPr>
          <w:cantSplit/>
          <w:jc w:val="center"/>
        </w:trPr>
        <w:tc>
          <w:tcPr>
            <w:tcW w:w="6744" w:type="dxa"/>
          </w:tcPr>
          <w:p w:rsidR="00AD138F" w:rsidRPr="00AD138F" w:rsidRDefault="00AD138F" w:rsidP="00012FAC">
            <w:pPr>
              <w:pStyle w:val="tablesyntax"/>
              <w:rPr>
                <w:rFonts w:ascii="Times New Roman" w:hAnsi="Times New Roman"/>
                <w:noProof/>
              </w:rPr>
            </w:pPr>
            <w:r w:rsidRPr="00AD138F">
              <w:rPr>
                <w:rFonts w:ascii="Times New Roman" w:hAnsi="Times New Roman"/>
                <w:noProof/>
              </w:rPr>
              <w:t xml:space="preserve">    </w:t>
            </w:r>
            <w:r>
              <w:rPr>
                <w:rFonts w:ascii="Times New Roman" w:hAnsi="Times New Roman"/>
                <w:noProof/>
              </w:rPr>
              <w:t>i</w:t>
            </w:r>
            <w:r w:rsidRPr="00AD138F">
              <w:rPr>
                <w:rFonts w:ascii="Times New Roman" w:hAnsi="Times New Roman"/>
                <w:noProof/>
              </w:rPr>
              <w:t>f(num_</w:t>
            </w:r>
            <w:r w:rsidR="00012FAC">
              <w:rPr>
                <w:rFonts w:ascii="Times New Roman" w:hAnsi="Times New Roman"/>
                <w:noProof/>
              </w:rPr>
              <w:t>ROI_</w:t>
            </w:r>
            <w:r w:rsidRPr="00AD138F">
              <w:rPr>
                <w:rFonts w:ascii="Times New Roman" w:hAnsi="Times New Roman"/>
                <w:noProof/>
              </w:rPr>
              <w:t>tile_</w:t>
            </w:r>
            <w:r w:rsidR="00012FAC">
              <w:rPr>
                <w:rFonts w:ascii="Times New Roman" w:hAnsi="Times New Roman"/>
                <w:noProof/>
              </w:rPr>
              <w:t>section</w:t>
            </w:r>
            <w:r w:rsidRPr="00AD138F">
              <w:rPr>
                <w:rFonts w:ascii="Times New Roman" w:hAnsi="Times New Roman"/>
                <w:noProof/>
              </w:rPr>
              <w:t xml:space="preserve">s &gt; 0) </w:t>
            </w:r>
          </w:p>
        </w:tc>
        <w:tc>
          <w:tcPr>
            <w:tcW w:w="1437" w:type="dxa"/>
          </w:tcPr>
          <w:p w:rsidR="00AD138F" w:rsidRDefault="00AD138F" w:rsidP="006B5AD3">
            <w:pPr>
              <w:pStyle w:val="tablecell"/>
              <w:keepNext w:val="0"/>
              <w:keepLines w:val="0"/>
              <w:ind w:left="3"/>
              <w:rPr>
                <w:noProof/>
                <w:lang w:eastAsia="ko-KR"/>
              </w:rPr>
            </w:pPr>
          </w:p>
        </w:tc>
      </w:tr>
      <w:tr w:rsidR="0052791B" w:rsidRPr="003F7009" w:rsidTr="00AD138F">
        <w:trPr>
          <w:cantSplit/>
          <w:jc w:val="center"/>
        </w:trPr>
        <w:tc>
          <w:tcPr>
            <w:tcW w:w="6744" w:type="dxa"/>
          </w:tcPr>
          <w:p w:rsidR="0052791B" w:rsidRPr="003F7009" w:rsidRDefault="0052791B" w:rsidP="00012FAC">
            <w:pPr>
              <w:pStyle w:val="tablesyntax"/>
              <w:keepNext w:val="0"/>
              <w:keepLines w:val="0"/>
              <w:ind w:left="216"/>
              <w:rPr>
                <w:rFonts w:ascii="Times New Roman" w:hAnsi="Times New Roman"/>
                <w:b/>
                <w:bCs/>
                <w:noProof/>
              </w:rPr>
            </w:pPr>
            <w:r w:rsidRPr="003F7009">
              <w:rPr>
                <w:rFonts w:ascii="Times New Roman" w:hAnsi="Times New Roman"/>
                <w:b/>
                <w:bCs/>
                <w:noProof/>
              </w:rPr>
              <w:tab/>
            </w:r>
            <w:r w:rsidRPr="003F7009">
              <w:rPr>
                <w:rFonts w:ascii="Times New Roman" w:hAnsi="Times New Roman"/>
                <w:noProof/>
              </w:rPr>
              <w:t>for( i = 0; i &lt;</w:t>
            </w:r>
            <w:r>
              <w:rPr>
                <w:rFonts w:ascii="Times New Roman" w:hAnsi="Times New Roman"/>
                <w:noProof/>
              </w:rPr>
              <w:t xml:space="preserve"> num_</w:t>
            </w:r>
            <w:r w:rsidR="00012FAC">
              <w:rPr>
                <w:rFonts w:ascii="Times New Roman" w:hAnsi="Times New Roman"/>
                <w:noProof/>
              </w:rPr>
              <w:t>ROI_</w:t>
            </w:r>
            <w:r>
              <w:rPr>
                <w:rFonts w:ascii="Times New Roman" w:hAnsi="Times New Roman"/>
                <w:noProof/>
              </w:rPr>
              <w:t>tile_</w:t>
            </w:r>
            <w:r w:rsidR="00012FAC">
              <w:rPr>
                <w:rFonts w:ascii="Times New Roman" w:hAnsi="Times New Roman"/>
                <w:noProof/>
              </w:rPr>
              <w:t>sections</w:t>
            </w:r>
            <w:r w:rsidRPr="003F7009">
              <w:rPr>
                <w:rFonts w:ascii="Times New Roman" w:hAnsi="Times New Roman"/>
                <w:noProof/>
              </w:rPr>
              <w:t>; i++ )</w:t>
            </w:r>
            <w:r>
              <w:rPr>
                <w:rFonts w:ascii="Times New Roman" w:hAnsi="Times New Roman"/>
                <w:noProof/>
              </w:rPr>
              <w:t xml:space="preserve"> {</w:t>
            </w:r>
          </w:p>
        </w:tc>
        <w:tc>
          <w:tcPr>
            <w:tcW w:w="1437" w:type="dxa"/>
          </w:tcPr>
          <w:p w:rsidR="0052791B" w:rsidRPr="003F7009" w:rsidRDefault="0052791B" w:rsidP="005234EC">
            <w:pPr>
              <w:pStyle w:val="tablecell"/>
              <w:keepNext w:val="0"/>
              <w:keepLines w:val="0"/>
              <w:rPr>
                <w:noProof/>
                <w:lang w:eastAsia="ko-KR"/>
              </w:rPr>
            </w:pPr>
          </w:p>
        </w:tc>
      </w:tr>
      <w:tr w:rsidR="0052791B" w:rsidRPr="003F7009" w:rsidTr="00AD138F">
        <w:trPr>
          <w:cantSplit/>
          <w:jc w:val="center"/>
        </w:trPr>
        <w:tc>
          <w:tcPr>
            <w:tcW w:w="6744" w:type="dxa"/>
          </w:tcPr>
          <w:p w:rsidR="0052791B" w:rsidRPr="003F7009" w:rsidRDefault="0052791B" w:rsidP="00012FAC">
            <w:pPr>
              <w:pStyle w:val="tablesyntax"/>
              <w:keepNext w:val="0"/>
              <w:keepLines w:val="0"/>
              <w:ind w:left="216"/>
              <w:rPr>
                <w:rFonts w:ascii="Times New Roman" w:hAnsi="Times New Roman"/>
                <w:b/>
                <w:bCs/>
                <w:noProof/>
              </w:rPr>
            </w:pPr>
            <w:r>
              <w:rPr>
                <w:rFonts w:ascii="Times New Roman" w:hAnsi="Times New Roman"/>
                <w:b/>
                <w:bCs/>
                <w:noProof/>
              </w:rPr>
              <w:tab/>
            </w:r>
            <w:r>
              <w:rPr>
                <w:rFonts w:ascii="Times New Roman" w:hAnsi="Times New Roman"/>
                <w:b/>
                <w:bCs/>
                <w:noProof/>
              </w:rPr>
              <w:tab/>
            </w:r>
            <w:r>
              <w:rPr>
                <w:rFonts w:ascii="Times New Roman" w:hAnsi="Times New Roman"/>
                <w:b/>
                <w:noProof/>
              </w:rPr>
              <w:t>num</w:t>
            </w:r>
            <w:r w:rsidRPr="003F7009">
              <w:rPr>
                <w:rFonts w:ascii="Times New Roman" w:hAnsi="Times New Roman"/>
                <w:b/>
                <w:noProof/>
              </w:rPr>
              <w:t>_</w:t>
            </w:r>
            <w:r>
              <w:rPr>
                <w:rFonts w:ascii="Times New Roman" w:hAnsi="Times New Roman"/>
                <w:b/>
                <w:noProof/>
              </w:rPr>
              <w:t>tiles_in_</w:t>
            </w:r>
            <w:r w:rsidR="00012FAC">
              <w:rPr>
                <w:rFonts w:ascii="Times New Roman" w:hAnsi="Times New Roman"/>
                <w:b/>
                <w:noProof/>
              </w:rPr>
              <w:t>ROI_section</w:t>
            </w:r>
            <w:r>
              <w:rPr>
                <w:rFonts w:ascii="Times New Roman" w:hAnsi="Times New Roman"/>
                <w:b/>
                <w:noProof/>
              </w:rPr>
              <w:t>_minus1</w:t>
            </w:r>
            <w:r w:rsidRPr="003F7009">
              <w:rPr>
                <w:rFonts w:ascii="Times New Roman" w:hAnsi="Times New Roman"/>
                <w:noProof/>
              </w:rPr>
              <w:t>[ i ]</w:t>
            </w:r>
          </w:p>
        </w:tc>
        <w:tc>
          <w:tcPr>
            <w:tcW w:w="1437" w:type="dxa"/>
          </w:tcPr>
          <w:p w:rsidR="0052791B" w:rsidRPr="003F7009" w:rsidRDefault="0052791B" w:rsidP="006B5AD3">
            <w:pPr>
              <w:pStyle w:val="tablecell"/>
              <w:keepNext w:val="0"/>
              <w:keepLines w:val="0"/>
              <w:rPr>
                <w:noProof/>
                <w:lang w:eastAsia="ko-KR"/>
              </w:rPr>
            </w:pPr>
            <w:r>
              <w:rPr>
                <w:noProof/>
              </w:rPr>
              <w:t>u(v)</w:t>
            </w:r>
          </w:p>
        </w:tc>
      </w:tr>
      <w:tr w:rsidR="0052791B" w:rsidRPr="003F7009" w:rsidTr="00AD138F">
        <w:trPr>
          <w:cantSplit/>
          <w:jc w:val="center"/>
        </w:trPr>
        <w:tc>
          <w:tcPr>
            <w:tcW w:w="6744" w:type="dxa"/>
          </w:tcPr>
          <w:p w:rsidR="0052791B" w:rsidRPr="003F7009" w:rsidRDefault="0052791B" w:rsidP="00012FAC">
            <w:pPr>
              <w:pStyle w:val="tablesyntax"/>
              <w:keepNext w:val="0"/>
              <w:keepLines w:val="0"/>
              <w:ind w:left="216"/>
              <w:rPr>
                <w:rFonts w:ascii="Times New Roman" w:hAnsi="Times New Roman"/>
                <w:b/>
                <w:bCs/>
                <w:noProof/>
              </w:rPr>
            </w:pPr>
            <w:r>
              <w:rPr>
                <w:rFonts w:ascii="Times New Roman" w:hAnsi="Times New Roman"/>
                <w:b/>
                <w:bCs/>
                <w:noProof/>
              </w:rPr>
              <w:tab/>
            </w:r>
            <w:r>
              <w:rPr>
                <w:rFonts w:ascii="Times New Roman" w:hAnsi="Times New Roman"/>
                <w:b/>
                <w:bCs/>
                <w:noProof/>
              </w:rPr>
              <w:tab/>
            </w:r>
            <w:r>
              <w:rPr>
                <w:rFonts w:ascii="Times New Roman" w:hAnsi="Times New Roman"/>
                <w:noProof/>
              </w:rPr>
              <w:t>for( j = 0; j</w:t>
            </w:r>
            <w:r w:rsidRPr="003F7009">
              <w:rPr>
                <w:rFonts w:ascii="Times New Roman" w:hAnsi="Times New Roman"/>
                <w:noProof/>
              </w:rPr>
              <w:t xml:space="preserve"> &lt;</w:t>
            </w:r>
            <w:r>
              <w:rPr>
                <w:rFonts w:ascii="Times New Roman" w:hAnsi="Times New Roman"/>
                <w:noProof/>
              </w:rPr>
              <w:t>=</w:t>
            </w:r>
            <w:r w:rsidRPr="003F7009">
              <w:rPr>
                <w:rFonts w:ascii="Times New Roman" w:hAnsi="Times New Roman"/>
                <w:noProof/>
              </w:rPr>
              <w:t xml:space="preserve"> </w:t>
            </w:r>
            <w:r>
              <w:rPr>
                <w:rFonts w:ascii="Times New Roman" w:hAnsi="Times New Roman"/>
                <w:noProof/>
              </w:rPr>
              <w:t>num_tiles_in_</w:t>
            </w:r>
            <w:r w:rsidR="00012FAC">
              <w:rPr>
                <w:rFonts w:ascii="Times New Roman" w:hAnsi="Times New Roman"/>
                <w:noProof/>
              </w:rPr>
              <w:t>ROI_section</w:t>
            </w:r>
            <w:r w:rsidRPr="003F7009">
              <w:rPr>
                <w:rFonts w:ascii="Times New Roman" w:hAnsi="Times New Roman"/>
                <w:noProof/>
              </w:rPr>
              <w:t>_minus1</w:t>
            </w:r>
            <w:r>
              <w:rPr>
                <w:rFonts w:ascii="Times New Roman" w:hAnsi="Times New Roman"/>
                <w:noProof/>
              </w:rPr>
              <w:t>[ i ]</w:t>
            </w:r>
            <w:r w:rsidRPr="003F7009">
              <w:rPr>
                <w:rFonts w:ascii="Times New Roman" w:hAnsi="Times New Roman"/>
                <w:noProof/>
              </w:rPr>
              <w:t xml:space="preserve">; </w:t>
            </w:r>
            <w:r w:rsidR="00AD138F">
              <w:rPr>
                <w:rFonts w:ascii="Times New Roman" w:hAnsi="Times New Roman"/>
                <w:noProof/>
              </w:rPr>
              <w:t>j</w:t>
            </w:r>
            <w:r w:rsidRPr="003F7009">
              <w:rPr>
                <w:rFonts w:ascii="Times New Roman" w:hAnsi="Times New Roman"/>
                <w:noProof/>
              </w:rPr>
              <w:t>++ )</w:t>
            </w:r>
          </w:p>
        </w:tc>
        <w:tc>
          <w:tcPr>
            <w:tcW w:w="1437" w:type="dxa"/>
          </w:tcPr>
          <w:p w:rsidR="0052791B" w:rsidRPr="003F7009" w:rsidRDefault="0052791B" w:rsidP="005234EC">
            <w:pPr>
              <w:pStyle w:val="tablecell"/>
              <w:keepNext w:val="0"/>
              <w:keepLines w:val="0"/>
              <w:rPr>
                <w:noProof/>
                <w:lang w:eastAsia="ko-KR"/>
              </w:rPr>
            </w:pPr>
          </w:p>
        </w:tc>
      </w:tr>
      <w:tr w:rsidR="0052791B" w:rsidRPr="003F7009" w:rsidTr="00AD138F">
        <w:trPr>
          <w:cantSplit/>
          <w:jc w:val="center"/>
        </w:trPr>
        <w:tc>
          <w:tcPr>
            <w:tcW w:w="6744" w:type="dxa"/>
          </w:tcPr>
          <w:p w:rsidR="0052791B" w:rsidRPr="003F7009" w:rsidRDefault="0052791B" w:rsidP="005234EC">
            <w:pPr>
              <w:pStyle w:val="tablesyntax"/>
              <w:keepNext w:val="0"/>
              <w:keepLines w:val="0"/>
              <w:rPr>
                <w:rFonts w:ascii="Times New Roman" w:hAnsi="Times New Roman"/>
                <w:b/>
                <w:bCs/>
                <w:noProof/>
              </w:rPr>
            </w:pPr>
            <w:r w:rsidRPr="003F7009">
              <w:rPr>
                <w:rFonts w:ascii="Times New Roman" w:hAnsi="Times New Roman"/>
                <w:b/>
                <w:bCs/>
                <w:noProof/>
              </w:rPr>
              <w:tab/>
            </w:r>
            <w:r w:rsidRPr="003F7009">
              <w:rPr>
                <w:rFonts w:ascii="Times New Roman" w:hAnsi="Times New Roman"/>
                <w:b/>
                <w:bCs/>
                <w:noProof/>
              </w:rPr>
              <w:tab/>
            </w:r>
            <w:r w:rsidRPr="003F7009">
              <w:rPr>
                <w:rFonts w:ascii="Times New Roman" w:hAnsi="Times New Roman"/>
                <w:b/>
                <w:bCs/>
                <w:noProof/>
              </w:rPr>
              <w:tab/>
            </w:r>
            <w:r w:rsidRPr="003F7009">
              <w:rPr>
                <w:rFonts w:ascii="Times New Roman" w:hAnsi="Times New Roman"/>
                <w:b/>
                <w:bCs/>
                <w:noProof/>
              </w:rPr>
              <w:tab/>
            </w:r>
            <w:r>
              <w:rPr>
                <w:rFonts w:ascii="Times New Roman" w:hAnsi="Times New Roman"/>
                <w:b/>
                <w:noProof/>
              </w:rPr>
              <w:t>tile_index</w:t>
            </w:r>
            <w:r w:rsidRPr="003F7009">
              <w:rPr>
                <w:rFonts w:ascii="Times New Roman" w:hAnsi="Times New Roman"/>
                <w:noProof/>
              </w:rPr>
              <w:t>[ i ]</w:t>
            </w:r>
            <w:r>
              <w:rPr>
                <w:rFonts w:ascii="Times New Roman" w:hAnsi="Times New Roman"/>
                <w:noProof/>
              </w:rPr>
              <w:t xml:space="preserve">[ j ] </w:t>
            </w:r>
          </w:p>
        </w:tc>
        <w:tc>
          <w:tcPr>
            <w:tcW w:w="1437" w:type="dxa"/>
          </w:tcPr>
          <w:p w:rsidR="0052791B" w:rsidRPr="003F7009" w:rsidRDefault="0052791B" w:rsidP="00295996">
            <w:pPr>
              <w:pStyle w:val="tablecell"/>
              <w:keepNext w:val="0"/>
              <w:keepLines w:val="0"/>
              <w:rPr>
                <w:noProof/>
                <w:lang w:eastAsia="ko-KR"/>
              </w:rPr>
            </w:pPr>
            <w:r w:rsidRPr="003F7009">
              <w:rPr>
                <w:noProof/>
              </w:rPr>
              <w:t>u(v)</w:t>
            </w:r>
            <w:r>
              <w:rPr>
                <w:noProof/>
              </w:rPr>
              <w:t xml:space="preserve"> </w:t>
            </w:r>
          </w:p>
        </w:tc>
      </w:tr>
      <w:tr w:rsidR="0052791B" w:rsidRPr="003F7009" w:rsidTr="00AD138F">
        <w:trPr>
          <w:cantSplit/>
          <w:jc w:val="center"/>
        </w:trPr>
        <w:tc>
          <w:tcPr>
            <w:tcW w:w="6744" w:type="dxa"/>
          </w:tcPr>
          <w:p w:rsidR="0052791B" w:rsidRPr="003F7009" w:rsidRDefault="0052791B" w:rsidP="00EA0435">
            <w:pPr>
              <w:pStyle w:val="tablesyntax"/>
              <w:keepNext w:val="0"/>
              <w:keepLines w:val="0"/>
              <w:rPr>
                <w:rFonts w:ascii="Times New Roman" w:hAnsi="Times New Roman"/>
                <w:b/>
                <w:bCs/>
                <w:noProof/>
              </w:rPr>
            </w:pPr>
            <w:r w:rsidRPr="003F7009">
              <w:rPr>
                <w:rFonts w:ascii="Times New Roman" w:hAnsi="Times New Roman"/>
                <w:b/>
                <w:bCs/>
                <w:noProof/>
              </w:rPr>
              <w:tab/>
            </w:r>
            <w:r w:rsidRPr="003F7009">
              <w:rPr>
                <w:rFonts w:ascii="Times New Roman" w:hAnsi="Times New Roman"/>
                <w:b/>
                <w:bCs/>
                <w:noProof/>
              </w:rPr>
              <w:tab/>
            </w:r>
            <w:r w:rsidRPr="003F7009">
              <w:rPr>
                <w:rFonts w:ascii="Times New Roman" w:hAnsi="Times New Roman"/>
                <w:noProof/>
              </w:rPr>
              <w:t>}</w:t>
            </w:r>
          </w:p>
        </w:tc>
        <w:tc>
          <w:tcPr>
            <w:tcW w:w="1437" w:type="dxa"/>
          </w:tcPr>
          <w:p w:rsidR="0052791B" w:rsidRPr="003F7009" w:rsidRDefault="0052791B" w:rsidP="005234EC">
            <w:pPr>
              <w:pStyle w:val="tablecell"/>
              <w:keepNext w:val="0"/>
              <w:keepLines w:val="0"/>
              <w:rPr>
                <w:noProof/>
                <w:lang w:eastAsia="ko-KR"/>
              </w:rPr>
            </w:pPr>
          </w:p>
        </w:tc>
      </w:tr>
      <w:tr w:rsidR="0052791B" w:rsidRPr="003F7009" w:rsidTr="005234EC">
        <w:trPr>
          <w:cantSplit/>
          <w:jc w:val="center"/>
        </w:trPr>
        <w:tc>
          <w:tcPr>
            <w:tcW w:w="6744" w:type="dxa"/>
          </w:tcPr>
          <w:p w:rsidR="0052791B" w:rsidRPr="003F7009" w:rsidRDefault="0052791B" w:rsidP="005234EC">
            <w:pPr>
              <w:pStyle w:val="tablesyntax"/>
              <w:keepNext w:val="0"/>
              <w:keepLines w:val="0"/>
              <w:rPr>
                <w:rFonts w:ascii="Times New Roman" w:hAnsi="Times New Roman"/>
                <w:noProof/>
              </w:rPr>
            </w:pPr>
            <w:r w:rsidRPr="003F7009">
              <w:rPr>
                <w:rFonts w:ascii="Times New Roman" w:hAnsi="Times New Roman"/>
                <w:noProof/>
              </w:rPr>
              <w:t>}</w:t>
            </w:r>
          </w:p>
        </w:tc>
        <w:tc>
          <w:tcPr>
            <w:tcW w:w="1437" w:type="dxa"/>
          </w:tcPr>
          <w:p w:rsidR="0052791B" w:rsidRPr="003F7009" w:rsidRDefault="0052791B" w:rsidP="005234EC">
            <w:pPr>
              <w:pStyle w:val="tablecell"/>
              <w:keepNext w:val="0"/>
              <w:keepLines w:val="0"/>
              <w:rPr>
                <w:noProof/>
              </w:rPr>
            </w:pPr>
          </w:p>
        </w:tc>
      </w:tr>
    </w:tbl>
    <w:p w:rsidR="00930EEE" w:rsidRDefault="00012FAC" w:rsidP="00930EEE">
      <w:pPr>
        <w:rPr>
          <w:noProof/>
        </w:rPr>
      </w:pPr>
      <w:r>
        <w:rPr>
          <w:b/>
          <w:noProof/>
        </w:rPr>
        <w:t>num_ROI_tile_section</w:t>
      </w:r>
      <w:r w:rsidR="00930EEE">
        <w:rPr>
          <w:b/>
          <w:noProof/>
        </w:rPr>
        <w:t>s</w:t>
      </w:r>
      <w:r w:rsidR="00930EEE" w:rsidRPr="00943A5F">
        <w:rPr>
          <w:noProof/>
        </w:rPr>
        <w:t xml:space="preserve"> </w:t>
      </w:r>
      <w:r w:rsidR="00930EEE">
        <w:rPr>
          <w:noProof/>
        </w:rPr>
        <w:t xml:space="preserve">specifies the number of </w:t>
      </w:r>
      <w:r>
        <w:rPr>
          <w:noProof/>
        </w:rPr>
        <w:t xml:space="preserve">ROI </w:t>
      </w:r>
      <w:r w:rsidR="00930EEE">
        <w:rPr>
          <w:noProof/>
        </w:rPr>
        <w:t xml:space="preserve">tile </w:t>
      </w:r>
      <w:r>
        <w:rPr>
          <w:noProof/>
        </w:rPr>
        <w:t>section</w:t>
      </w:r>
      <w:r w:rsidR="00930EEE">
        <w:rPr>
          <w:noProof/>
        </w:rPr>
        <w:t>s in the picture.</w:t>
      </w:r>
      <w:r w:rsidR="00930EEE" w:rsidRPr="00943A5F">
        <w:rPr>
          <w:noProof/>
        </w:rPr>
        <w:t xml:space="preserve"> </w:t>
      </w:r>
      <w:r w:rsidR="00930EEE">
        <w:rPr>
          <w:noProof/>
        </w:rPr>
        <w:t>num_</w:t>
      </w:r>
      <w:r>
        <w:rPr>
          <w:noProof/>
        </w:rPr>
        <w:t>ROI_</w:t>
      </w:r>
      <w:r w:rsidR="00930EEE">
        <w:rPr>
          <w:noProof/>
        </w:rPr>
        <w:t>tile_</w:t>
      </w:r>
      <w:r>
        <w:rPr>
          <w:noProof/>
        </w:rPr>
        <w:t>section</w:t>
      </w:r>
      <w:r w:rsidR="00930EEE">
        <w:rPr>
          <w:noProof/>
        </w:rPr>
        <w:t>s shall be in the range of 0 to (</w:t>
      </w:r>
      <w:r w:rsidR="00930EEE" w:rsidRPr="008E179F">
        <w:rPr>
          <w:noProof/>
        </w:rPr>
        <w:t xml:space="preserve">num_tile_columns_minus1 </w:t>
      </w:r>
      <w:r w:rsidR="00930EEE">
        <w:rPr>
          <w:noProof/>
        </w:rPr>
        <w:t>+ 1) * (num_tile_rows_minus1 + 1)</w:t>
      </w:r>
      <w:del w:id="71" w:author="Yan Ye" w:date="2012-10-09T05:20:00Z">
        <w:r w:rsidR="00930EEE" w:rsidDel="00B728F2">
          <w:rPr>
            <w:noProof/>
          </w:rPr>
          <w:delText xml:space="preserve"> </w:delText>
        </w:r>
        <w:r w:rsidR="00930EEE" w:rsidRPr="008E179F" w:rsidDel="00B728F2">
          <w:rPr>
            <w:noProof/>
          </w:rPr>
          <w:delText>− 1</w:delText>
        </w:r>
      </w:del>
      <w:r w:rsidR="00930EEE">
        <w:rPr>
          <w:noProof/>
        </w:rPr>
        <w:t xml:space="preserve">, inclusive. </w:t>
      </w:r>
      <w:r w:rsidR="00235E46">
        <w:rPr>
          <w:noProof/>
        </w:rPr>
        <w:t>If num_</w:t>
      </w:r>
      <w:r>
        <w:rPr>
          <w:noProof/>
        </w:rPr>
        <w:t>ROI_</w:t>
      </w:r>
      <w:r w:rsidR="00235E46">
        <w:rPr>
          <w:noProof/>
        </w:rPr>
        <w:t>tile_</w:t>
      </w:r>
      <w:r>
        <w:rPr>
          <w:noProof/>
        </w:rPr>
        <w:t>section</w:t>
      </w:r>
      <w:r w:rsidR="00235E46">
        <w:rPr>
          <w:noProof/>
        </w:rPr>
        <w:t xml:space="preserve">s is not present, it is inferred to be 0. </w:t>
      </w:r>
    </w:p>
    <w:p w:rsidR="00C06AEC" w:rsidRPr="00C06AEC" w:rsidRDefault="00C06AEC" w:rsidP="00C06AEC">
      <w:pPr>
        <w:ind w:left="426"/>
        <w:rPr>
          <w:noProof/>
          <w:sz w:val="18"/>
          <w:szCs w:val="18"/>
        </w:rPr>
      </w:pPr>
      <w:r w:rsidRPr="00C06AEC">
        <w:rPr>
          <w:noProof/>
          <w:sz w:val="18"/>
          <w:szCs w:val="18"/>
        </w:rPr>
        <w:t>NOTE – </w:t>
      </w:r>
      <w:r>
        <w:rPr>
          <w:noProof/>
          <w:sz w:val="18"/>
          <w:szCs w:val="18"/>
        </w:rPr>
        <w:t>an ROI tile section defines an</w:t>
      </w:r>
      <w:r w:rsidRPr="00C06AEC">
        <w:rPr>
          <w:noProof/>
          <w:sz w:val="18"/>
          <w:szCs w:val="18"/>
        </w:rPr>
        <w:t xml:space="preserve"> </w:t>
      </w:r>
      <w:r>
        <w:rPr>
          <w:noProof/>
          <w:sz w:val="18"/>
          <w:szCs w:val="18"/>
        </w:rPr>
        <w:t>area within a video picture for which motion compensated prediction is constrained</w:t>
      </w:r>
      <w:r w:rsidRPr="00C06AEC">
        <w:rPr>
          <w:noProof/>
          <w:sz w:val="18"/>
          <w:szCs w:val="18"/>
        </w:rPr>
        <w:t xml:space="preserve">. </w:t>
      </w:r>
      <w:r>
        <w:rPr>
          <w:noProof/>
          <w:sz w:val="18"/>
          <w:szCs w:val="18"/>
        </w:rPr>
        <w:t>Motion compensated prediction of any samples within an ROI tile section should not depend on any samples from outside the ROI tile section, or from no more than 4 samples away from any ROI tile section boundary, unless the ROI tile section boundary is also a picture boundary</w:t>
      </w:r>
      <w:r w:rsidRPr="00C06AEC">
        <w:rPr>
          <w:noProof/>
          <w:sz w:val="18"/>
          <w:szCs w:val="18"/>
        </w:rPr>
        <w:t xml:space="preserve">. </w:t>
      </w:r>
      <w:r w:rsidR="00700492">
        <w:rPr>
          <w:noProof/>
          <w:sz w:val="18"/>
          <w:szCs w:val="18"/>
        </w:rPr>
        <w:t>s</w:t>
      </w:r>
    </w:p>
    <w:p w:rsidR="00930EEE" w:rsidRDefault="00012FAC" w:rsidP="00930EEE">
      <w:pPr>
        <w:rPr>
          <w:noProof/>
        </w:rPr>
      </w:pPr>
      <w:r>
        <w:rPr>
          <w:b/>
          <w:noProof/>
        </w:rPr>
        <w:t>num_</w:t>
      </w:r>
      <w:r w:rsidR="00930EEE">
        <w:rPr>
          <w:b/>
          <w:noProof/>
        </w:rPr>
        <w:t>tiles_in_</w:t>
      </w:r>
      <w:r>
        <w:rPr>
          <w:b/>
          <w:noProof/>
        </w:rPr>
        <w:t>ROI_section</w:t>
      </w:r>
      <w:r w:rsidR="00930EEE">
        <w:rPr>
          <w:b/>
          <w:noProof/>
        </w:rPr>
        <w:t>_minus1</w:t>
      </w:r>
      <w:r w:rsidR="00930EEE" w:rsidRPr="00930EEE">
        <w:rPr>
          <w:noProof/>
        </w:rPr>
        <w:t>[ i ]</w:t>
      </w:r>
      <w:r w:rsidR="00930EEE" w:rsidRPr="00943A5F">
        <w:rPr>
          <w:noProof/>
        </w:rPr>
        <w:t xml:space="preserve"> </w:t>
      </w:r>
      <w:r w:rsidR="00930EEE">
        <w:rPr>
          <w:noProof/>
        </w:rPr>
        <w:t xml:space="preserve">plus 1 specifies the number of tiles in the i-th </w:t>
      </w:r>
      <w:r>
        <w:rPr>
          <w:noProof/>
        </w:rPr>
        <w:t xml:space="preserve">ROI </w:t>
      </w:r>
      <w:r w:rsidR="00930EEE">
        <w:rPr>
          <w:noProof/>
        </w:rPr>
        <w:t xml:space="preserve">tile </w:t>
      </w:r>
      <w:r>
        <w:rPr>
          <w:noProof/>
        </w:rPr>
        <w:t>section</w:t>
      </w:r>
      <w:r w:rsidR="00930EEE">
        <w:rPr>
          <w:noProof/>
        </w:rPr>
        <w:t>.</w:t>
      </w:r>
      <w:r w:rsidR="00930EEE" w:rsidRPr="00943A5F">
        <w:rPr>
          <w:noProof/>
        </w:rPr>
        <w:t xml:space="preserve"> </w:t>
      </w:r>
      <w:bookmarkStart w:id="72" w:name="OLE_LINK13"/>
      <w:r w:rsidR="00930EEE">
        <w:rPr>
          <w:noProof/>
        </w:rPr>
        <w:t>num_tiles_in_</w:t>
      </w:r>
      <w:r>
        <w:rPr>
          <w:noProof/>
        </w:rPr>
        <w:t>ROI_section</w:t>
      </w:r>
      <w:r w:rsidR="00930EEE">
        <w:rPr>
          <w:noProof/>
        </w:rPr>
        <w:t xml:space="preserve">_minus1[ i ]  </w:t>
      </w:r>
      <w:bookmarkEnd w:id="72"/>
      <w:r w:rsidR="00930EEE">
        <w:rPr>
          <w:noProof/>
        </w:rPr>
        <w:t>shall be in the range of 0 to (</w:t>
      </w:r>
      <w:r w:rsidR="00930EEE" w:rsidRPr="008E179F">
        <w:rPr>
          <w:noProof/>
        </w:rPr>
        <w:t xml:space="preserve">num_tile_columns_minus1 </w:t>
      </w:r>
      <w:r w:rsidR="00930EEE">
        <w:rPr>
          <w:noProof/>
        </w:rPr>
        <w:t xml:space="preserve">+ 1) * (num_tile_rows_minus1 + 1) </w:t>
      </w:r>
      <w:r w:rsidR="00930EEE" w:rsidRPr="008E179F">
        <w:rPr>
          <w:noProof/>
        </w:rPr>
        <w:t>− 1</w:t>
      </w:r>
      <w:r w:rsidR="00930EEE">
        <w:rPr>
          <w:noProof/>
        </w:rPr>
        <w:t xml:space="preserve">, inclusive. </w:t>
      </w:r>
    </w:p>
    <w:p w:rsidR="00205A22" w:rsidRDefault="00205A22" w:rsidP="00205A22">
      <w:pPr>
        <w:rPr>
          <w:noProof/>
        </w:rPr>
      </w:pPr>
      <w:r>
        <w:rPr>
          <w:b/>
          <w:noProof/>
        </w:rPr>
        <w:t>tile_index</w:t>
      </w:r>
      <w:r w:rsidRPr="00930EEE">
        <w:rPr>
          <w:noProof/>
        </w:rPr>
        <w:t>[ i ]</w:t>
      </w:r>
      <w:r w:rsidRPr="00943A5F">
        <w:rPr>
          <w:noProof/>
        </w:rPr>
        <w:t xml:space="preserve"> </w:t>
      </w:r>
      <w:r w:rsidRPr="00930EEE">
        <w:rPr>
          <w:noProof/>
        </w:rPr>
        <w:t xml:space="preserve">[ </w:t>
      </w:r>
      <w:r>
        <w:rPr>
          <w:noProof/>
        </w:rPr>
        <w:t>j</w:t>
      </w:r>
      <w:r w:rsidRPr="00930EEE">
        <w:rPr>
          <w:noProof/>
        </w:rPr>
        <w:t xml:space="preserve"> ]</w:t>
      </w:r>
      <w:r w:rsidRPr="00943A5F">
        <w:rPr>
          <w:noProof/>
        </w:rPr>
        <w:t xml:space="preserve"> </w:t>
      </w:r>
      <w:r>
        <w:rPr>
          <w:noProof/>
        </w:rPr>
        <w:t xml:space="preserve">specifies the index of the j-th tile in the i-th </w:t>
      </w:r>
      <w:r w:rsidR="00842161">
        <w:rPr>
          <w:noProof/>
        </w:rPr>
        <w:t xml:space="preserve">ROI </w:t>
      </w:r>
      <w:r>
        <w:rPr>
          <w:noProof/>
        </w:rPr>
        <w:t xml:space="preserve">tile </w:t>
      </w:r>
      <w:r w:rsidR="00842161">
        <w:rPr>
          <w:noProof/>
        </w:rPr>
        <w:t>section</w:t>
      </w:r>
      <w:r>
        <w:rPr>
          <w:noProof/>
        </w:rPr>
        <w:t xml:space="preserve"> in the picture.</w:t>
      </w:r>
      <w:r w:rsidRPr="00943A5F">
        <w:rPr>
          <w:noProof/>
        </w:rPr>
        <w:t xml:space="preserve"> </w:t>
      </w:r>
      <w:r>
        <w:rPr>
          <w:noProof/>
        </w:rPr>
        <w:t>tile_index[</w:t>
      </w:r>
      <w:r w:rsidR="00FA163F">
        <w:rPr>
          <w:noProof/>
        </w:rPr>
        <w:t xml:space="preserve"> </w:t>
      </w:r>
      <w:r w:rsidRPr="00930EEE">
        <w:rPr>
          <w:noProof/>
        </w:rPr>
        <w:t>i ]</w:t>
      </w:r>
      <w:r w:rsidRPr="00943A5F">
        <w:rPr>
          <w:noProof/>
        </w:rPr>
        <w:t xml:space="preserve"> </w:t>
      </w:r>
      <w:r>
        <w:rPr>
          <w:noProof/>
        </w:rPr>
        <w:t>[ j ] shall be in the range of 0 to (</w:t>
      </w:r>
      <w:r w:rsidRPr="008E179F">
        <w:rPr>
          <w:noProof/>
        </w:rPr>
        <w:t xml:space="preserve">num_tile_columns_minus1 </w:t>
      </w:r>
      <w:r>
        <w:rPr>
          <w:noProof/>
        </w:rPr>
        <w:t xml:space="preserve">+ 1) * (num_tile_rows_minus1 + 1) </w:t>
      </w:r>
      <w:r w:rsidRPr="008E179F">
        <w:rPr>
          <w:noProof/>
        </w:rPr>
        <w:t xml:space="preserve">− </w:t>
      </w:r>
      <w:r w:rsidR="00FA163F">
        <w:rPr>
          <w:noProof/>
        </w:rPr>
        <w:t>1</w:t>
      </w:r>
      <w:r>
        <w:rPr>
          <w:noProof/>
        </w:rPr>
        <w:t xml:space="preserve">, inclusive. </w:t>
      </w:r>
      <w:r w:rsidR="00FA163F">
        <w:rPr>
          <w:noProof/>
        </w:rPr>
        <w:t>The index values of the t</w:t>
      </w:r>
      <w:r>
        <w:rPr>
          <w:noProof/>
        </w:rPr>
        <w:t xml:space="preserve">iles </w:t>
      </w:r>
      <w:r w:rsidR="00FA163F">
        <w:rPr>
          <w:noProof/>
        </w:rPr>
        <w:t xml:space="preserve">in a picture are assigned </w:t>
      </w:r>
      <w:r w:rsidR="00842161">
        <w:rPr>
          <w:noProof/>
        </w:rPr>
        <w:t xml:space="preserve">by </w:t>
      </w:r>
      <w:r w:rsidR="009343EE">
        <w:rPr>
          <w:noProof/>
        </w:rPr>
        <w:t xml:space="preserve">starting from 0 in the top left corner, and incrementing by </w:t>
      </w:r>
      <w:r w:rsidR="00842161">
        <w:rPr>
          <w:noProof/>
        </w:rPr>
        <w:t>1 following the raster scan order</w:t>
      </w:r>
      <w:r w:rsidR="00FA163F">
        <w:rPr>
          <w:noProof/>
        </w:rPr>
        <w:t xml:space="preserve">.  </w:t>
      </w:r>
    </w:p>
    <w:p w:rsidR="008B6E49" w:rsidRDefault="009343EE" w:rsidP="008B6E49">
      <w:pPr>
        <w:ind w:left="426"/>
        <w:rPr>
          <w:noProof/>
          <w:sz w:val="18"/>
          <w:szCs w:val="18"/>
        </w:rPr>
      </w:pPr>
      <w:r>
        <w:rPr>
          <w:noProof/>
          <w:sz w:val="18"/>
          <w:szCs w:val="18"/>
        </w:rPr>
        <w:t xml:space="preserve">NOTE – When num_ROI_tile_section </w:t>
      </w:r>
      <w:r w:rsidR="008B6E49" w:rsidRPr="004F70BC">
        <w:rPr>
          <w:noProof/>
          <w:sz w:val="18"/>
          <w:szCs w:val="18"/>
        </w:rPr>
        <w:t xml:space="preserve">is equal to 0, </w:t>
      </w:r>
      <w:r w:rsidR="003E5A92">
        <w:rPr>
          <w:noProof/>
          <w:sz w:val="18"/>
          <w:szCs w:val="18"/>
        </w:rPr>
        <w:t>no ROI tile section is defined for the pictures in the video sequence. That is, there is no constraint on the range of motion compensated prediction</w:t>
      </w:r>
      <w:r w:rsidR="007C5507">
        <w:rPr>
          <w:noProof/>
          <w:sz w:val="18"/>
          <w:szCs w:val="18"/>
        </w:rPr>
        <w:t xml:space="preserve"> for all samples in the picture</w:t>
      </w:r>
      <w:r w:rsidR="003E5A92">
        <w:rPr>
          <w:noProof/>
          <w:sz w:val="18"/>
          <w:szCs w:val="18"/>
        </w:rPr>
        <w:t xml:space="preserve">. When num_ROI_tile_section is equal to or greater than 1, composition of each of the ROI tile sections is signaled </w:t>
      </w:r>
      <w:r w:rsidR="007C5507">
        <w:rPr>
          <w:noProof/>
          <w:sz w:val="18"/>
          <w:szCs w:val="18"/>
        </w:rPr>
        <w:t xml:space="preserve">using tile_index[ i ][ j ]. </w:t>
      </w:r>
    </w:p>
    <w:p w:rsidR="00781DF3" w:rsidRDefault="00781DF3" w:rsidP="00781DF3">
      <w:pPr>
        <w:rPr>
          <w:lang w:val="en-CA"/>
        </w:rPr>
      </w:pPr>
      <w:r>
        <w:t>As discussed above, the</w:t>
      </w:r>
      <w:r>
        <w:rPr>
          <w:lang w:val="en-CA"/>
        </w:rPr>
        <w:t xml:space="preserve"> ROI tile section allows a decoder to </w:t>
      </w:r>
      <w:del w:id="73" w:author="Yan Ye" w:date="2012-10-09T05:23:00Z">
        <w:r w:rsidDel="00B728F2">
          <w:rPr>
            <w:lang w:val="en-CA"/>
          </w:rPr>
          <w:delText xml:space="preserve">only </w:delText>
        </w:r>
      </w:del>
      <w:r>
        <w:rPr>
          <w:lang w:val="en-CA"/>
        </w:rPr>
        <w:t xml:space="preserve">decode </w:t>
      </w:r>
      <w:ins w:id="74" w:author="Yan Ye" w:date="2012-10-09T05:23:00Z">
        <w:r w:rsidR="00B728F2">
          <w:rPr>
            <w:lang w:val="en-CA"/>
          </w:rPr>
          <w:t xml:space="preserve">only </w:t>
        </w:r>
      </w:ins>
      <w:r>
        <w:rPr>
          <w:lang w:val="en-CA"/>
        </w:rPr>
        <w:t xml:space="preserve">the ROI tile section (and to display only the ROI) without temporal error propagation; at </w:t>
      </w:r>
      <w:r w:rsidR="00E056AD">
        <w:rPr>
          <w:lang w:val="en-CA"/>
        </w:rPr>
        <w:t>any</w:t>
      </w:r>
      <w:r>
        <w:rPr>
          <w:lang w:val="en-CA"/>
        </w:rPr>
        <w:t xml:space="preserve"> time instance, </w:t>
      </w:r>
      <w:ins w:id="75" w:author="Yan Ye" w:date="2012-10-09T05:23:00Z">
        <w:r w:rsidR="00B728F2">
          <w:rPr>
            <w:lang w:val="en-CA"/>
          </w:rPr>
          <w:t xml:space="preserve">all samples will be correctly decoded except for </w:t>
        </w:r>
      </w:ins>
      <w:del w:id="76" w:author="Yan Ye" w:date="2012-10-09T05:23:00Z">
        <w:r w:rsidDel="00B728F2">
          <w:rPr>
            <w:lang w:val="en-CA"/>
          </w:rPr>
          <w:delText xml:space="preserve">the impact on reconstructed sample values is limited to </w:delText>
        </w:r>
      </w:del>
      <w:r w:rsidR="00E056AD">
        <w:rPr>
          <w:lang w:val="en-CA"/>
        </w:rPr>
        <w:t xml:space="preserve">a </w:t>
      </w:r>
      <w:del w:id="77" w:author="Yan Ye" w:date="2012-10-09T05:24:00Z">
        <w:r w:rsidR="00E056AD" w:rsidDel="00B728F2">
          <w:rPr>
            <w:lang w:val="en-CA"/>
          </w:rPr>
          <w:delText xml:space="preserve">few </w:delText>
        </w:r>
      </w:del>
      <w:ins w:id="78" w:author="Yan Ye" w:date="2012-10-09T05:24:00Z">
        <w:r w:rsidR="00B728F2">
          <w:rPr>
            <w:lang w:val="en-CA"/>
          </w:rPr>
          <w:t xml:space="preserve">4 </w:t>
        </w:r>
      </w:ins>
      <w:r w:rsidR="00E056AD">
        <w:rPr>
          <w:lang w:val="en-CA"/>
        </w:rPr>
        <w:t>sample</w:t>
      </w:r>
      <w:ins w:id="79" w:author="Yan Ye" w:date="2012-10-09T05:24:00Z">
        <w:r w:rsidR="00B728F2">
          <w:rPr>
            <w:lang w:val="en-CA"/>
          </w:rPr>
          <w:t xml:space="preserve"> wide band</w:t>
        </w:r>
      </w:ins>
      <w:del w:id="80" w:author="Yan Ye" w:date="2012-10-09T05:24:00Z">
        <w:r w:rsidR="00E056AD" w:rsidDel="00B728F2">
          <w:rPr>
            <w:lang w:val="en-CA"/>
          </w:rPr>
          <w:delText>s</w:delText>
        </w:r>
      </w:del>
      <w:r w:rsidR="00E056AD">
        <w:rPr>
          <w:lang w:val="en-CA"/>
        </w:rPr>
        <w:t xml:space="preserve"> along </w:t>
      </w:r>
      <w:r>
        <w:rPr>
          <w:lang w:val="en-CA"/>
        </w:rPr>
        <w:t xml:space="preserve">some of the ROI tile section boundaries. </w:t>
      </w:r>
      <w:r w:rsidR="00E056AD">
        <w:rPr>
          <w:lang w:val="en-CA"/>
        </w:rPr>
        <w:t>We</w:t>
      </w:r>
      <w:r>
        <w:rPr>
          <w:lang w:val="en-CA"/>
        </w:rPr>
        <w:t xml:space="preserve"> consider the VUI to be the most suitable place to carry</w:t>
      </w:r>
      <w:r w:rsidR="00E056AD">
        <w:rPr>
          <w:lang w:val="en-CA"/>
        </w:rPr>
        <w:t xml:space="preserve"> the</w:t>
      </w:r>
      <w:r>
        <w:rPr>
          <w:lang w:val="en-CA"/>
        </w:rPr>
        <w:t xml:space="preserve"> ROI tile section syntax. </w:t>
      </w:r>
      <w:ins w:id="81" w:author="Yan Ye" w:date="2012-10-09T18:59:00Z">
        <w:r w:rsidR="00D419F1">
          <w:rPr>
            <w:lang w:val="en-CA"/>
          </w:rPr>
          <w:t xml:space="preserve">We also provide an </w:t>
        </w:r>
      </w:ins>
      <w:ins w:id="82" w:author="Yan Ye" w:date="2012-10-09T19:19:00Z">
        <w:r w:rsidR="00FC7083">
          <w:rPr>
            <w:lang w:val="en-CA"/>
          </w:rPr>
          <w:t>alternative</w:t>
        </w:r>
      </w:ins>
      <w:ins w:id="83" w:author="Yan Ye" w:date="2012-10-09T18:59:00Z">
        <w:r w:rsidR="00D419F1">
          <w:rPr>
            <w:lang w:val="en-CA"/>
          </w:rPr>
          <w:t xml:space="preserve"> option that signal</w:t>
        </w:r>
      </w:ins>
      <w:ins w:id="84" w:author="Yan Ye" w:date="2012-10-09T19:18:00Z">
        <w:r w:rsidR="0079096D">
          <w:rPr>
            <w:lang w:val="en-CA"/>
          </w:rPr>
          <w:t>s</w:t>
        </w:r>
      </w:ins>
      <w:ins w:id="85" w:author="Yan Ye" w:date="2012-10-09T18:59:00Z">
        <w:r w:rsidR="00D419F1">
          <w:rPr>
            <w:lang w:val="en-CA"/>
          </w:rPr>
          <w:t xml:space="preserve"> the ROI tile section</w:t>
        </w:r>
      </w:ins>
      <w:ins w:id="86" w:author="Yan Ye" w:date="2012-10-09T19:22:00Z">
        <w:r w:rsidR="0071602E">
          <w:rPr>
            <w:lang w:val="en-CA"/>
          </w:rPr>
          <w:t>s</w:t>
        </w:r>
      </w:ins>
      <w:ins w:id="87" w:author="Yan Ye" w:date="2012-10-09T18:59:00Z">
        <w:r w:rsidR="00D419F1">
          <w:rPr>
            <w:lang w:val="en-CA"/>
          </w:rPr>
          <w:t xml:space="preserve"> using SEI message. </w:t>
        </w:r>
      </w:ins>
    </w:p>
    <w:p w:rsidR="00A75769" w:rsidRDefault="00E9196F" w:rsidP="00A75769">
      <w:pPr>
        <w:pStyle w:val="Heading2"/>
        <w:rPr>
          <w:ins w:id="88" w:author="Yan Ye" w:date="2012-10-03T13:17:00Z"/>
          <w:lang w:val="en-CA"/>
        </w:rPr>
        <w:pPrChange w:id="89" w:author="Yan Ye" w:date="2012-10-03T12:34:00Z">
          <w:pPr/>
        </w:pPrChange>
      </w:pPr>
      <w:ins w:id="90" w:author="Yan Ye" w:date="2012-10-03T13:24:00Z">
        <w:r>
          <w:rPr>
            <w:lang w:val="en-CA"/>
          </w:rPr>
          <w:lastRenderedPageBreak/>
          <w:t>A</w:t>
        </w:r>
      </w:ins>
      <w:ins w:id="91" w:author="Yan Ye" w:date="2012-10-03T13:25:00Z">
        <w:r>
          <w:rPr>
            <w:lang w:val="en-CA"/>
          </w:rPr>
          <w:t>n</w:t>
        </w:r>
      </w:ins>
      <w:ins w:id="92" w:author="Yan Ye" w:date="2012-10-03T13:24:00Z">
        <w:r>
          <w:rPr>
            <w:lang w:val="en-CA"/>
          </w:rPr>
          <w:t xml:space="preserve"> example </w:t>
        </w:r>
      </w:ins>
      <w:ins w:id="93" w:author="Yan Ye" w:date="2012-10-03T12:35:00Z">
        <w:r w:rsidR="0033521C">
          <w:rPr>
            <w:lang w:val="en-CA"/>
          </w:rPr>
          <w:t>ROI tile section</w:t>
        </w:r>
      </w:ins>
    </w:p>
    <w:p w:rsidR="00E9196F" w:rsidRPr="00E9196F" w:rsidRDefault="00B728F2" w:rsidP="00E9196F">
      <w:pPr>
        <w:spacing w:after="200"/>
        <w:rPr>
          <w:ins w:id="94" w:author="Yan Ye" w:date="2012-10-03T13:17:00Z"/>
          <w:rFonts w:eastAsia="Calibri"/>
          <w:lang w:eastAsia="ko-KR"/>
          <w:rPrChange w:id="95" w:author="Yan Ye" w:date="2012-10-03T13:17:00Z">
            <w:rPr>
              <w:ins w:id="96" w:author="Yan Ye" w:date="2012-10-03T13:17:00Z"/>
              <w:rFonts w:asciiTheme="minorHAnsi" w:eastAsia="Calibri" w:hAnsiTheme="minorHAnsi"/>
              <w:lang w:eastAsia="ko-KR"/>
            </w:rPr>
          </w:rPrChange>
        </w:rPr>
      </w:pPr>
      <w:ins w:id="97" w:author="Yan Ye" w:date="2012-10-09T05:24:00Z">
        <w:r>
          <w:rPr>
            <w:lang w:eastAsia="ko-KR"/>
          </w:rPr>
          <w:t>An</w:t>
        </w:r>
      </w:ins>
      <w:ins w:id="98" w:author="Yan Ye" w:date="2012-10-03T13:17:00Z">
        <w:r w:rsidR="00A75769" w:rsidRPr="00A75769">
          <w:rPr>
            <w:lang w:eastAsia="ko-KR"/>
            <w:rPrChange w:id="99" w:author="Yan Ye" w:date="2012-10-03T13:17:00Z">
              <w:rPr>
                <w:rFonts w:asciiTheme="minorHAnsi" w:hAnsiTheme="minorHAnsi"/>
                <w:lang w:eastAsia="ko-KR"/>
              </w:rPr>
            </w:rPrChange>
          </w:rPr>
          <w:t xml:space="preserve"> encoder </w:t>
        </w:r>
      </w:ins>
      <w:ins w:id="100" w:author="Yan Ye" w:date="2012-10-03T13:25:00Z">
        <w:r w:rsidR="00E9196F">
          <w:rPr>
            <w:lang w:eastAsia="ko-KR"/>
          </w:rPr>
          <w:t xml:space="preserve">can </w:t>
        </w:r>
      </w:ins>
      <w:ins w:id="101" w:author="Yan Ye" w:date="2012-10-03T13:17:00Z">
        <w:r w:rsidR="00A75769" w:rsidRPr="00A75769">
          <w:rPr>
            <w:lang w:eastAsia="ko-KR"/>
            <w:rPrChange w:id="102" w:author="Yan Ye" w:date="2012-10-03T13:17:00Z">
              <w:rPr>
                <w:rFonts w:asciiTheme="minorHAnsi" w:hAnsiTheme="minorHAnsi"/>
                <w:lang w:eastAsia="ko-KR"/>
              </w:rPr>
            </w:rPrChange>
          </w:rPr>
          <w:t>partition the video picture into tiles according to the position</w:t>
        </w:r>
      </w:ins>
      <w:ins w:id="103" w:author="Yan Ye" w:date="2012-10-03T13:26:00Z">
        <w:r w:rsidR="00441ABB">
          <w:rPr>
            <w:lang w:eastAsia="ko-KR"/>
          </w:rPr>
          <w:t xml:space="preserve"> and the dimension of the ROI</w:t>
        </w:r>
      </w:ins>
      <w:ins w:id="104" w:author="Yan Ye" w:date="2012-10-03T13:17:00Z">
        <w:r w:rsidR="00A75769" w:rsidRPr="00A75769">
          <w:rPr>
            <w:lang w:eastAsia="ko-KR"/>
            <w:rPrChange w:id="105" w:author="Yan Ye" w:date="2012-10-03T13:17:00Z">
              <w:rPr>
                <w:rFonts w:asciiTheme="minorHAnsi" w:hAnsiTheme="minorHAnsi"/>
                <w:lang w:eastAsia="ko-KR"/>
              </w:rPr>
            </w:rPrChange>
          </w:rPr>
          <w:t>. As shown in</w:t>
        </w:r>
      </w:ins>
      <w:ins w:id="106" w:author="Yan Ye" w:date="2012-10-03T13:26:00Z">
        <w:r w:rsidR="00441ABB">
          <w:rPr>
            <w:lang w:eastAsia="ko-KR"/>
          </w:rPr>
          <w:t xml:space="preserve"> </w:t>
        </w:r>
        <w:r w:rsidR="00A75769">
          <w:rPr>
            <w:lang w:eastAsia="ko-KR"/>
          </w:rPr>
          <w:fldChar w:fldCharType="begin"/>
        </w:r>
        <w:r w:rsidR="00441ABB">
          <w:rPr>
            <w:lang w:eastAsia="ko-KR"/>
          </w:rPr>
          <w:instrText xml:space="preserve"> REF _Ref337034147 \h </w:instrText>
        </w:r>
      </w:ins>
      <w:r w:rsidR="00A75769">
        <w:rPr>
          <w:lang w:eastAsia="ko-KR"/>
        </w:rPr>
      </w:r>
      <w:r w:rsidR="00A75769">
        <w:rPr>
          <w:lang w:eastAsia="ko-KR"/>
        </w:rPr>
        <w:fldChar w:fldCharType="separate"/>
      </w:r>
      <w:ins w:id="107" w:author="Yan Ye" w:date="2012-10-03T13:26:00Z">
        <w:r w:rsidR="00441ABB">
          <w:t xml:space="preserve">Figure </w:t>
        </w:r>
        <w:r w:rsidR="00441ABB">
          <w:rPr>
            <w:noProof/>
          </w:rPr>
          <w:t>4</w:t>
        </w:r>
        <w:r w:rsidR="00A75769">
          <w:rPr>
            <w:lang w:eastAsia="ko-KR"/>
          </w:rPr>
          <w:fldChar w:fldCharType="end"/>
        </w:r>
      </w:ins>
      <w:ins w:id="108" w:author="Yan Ye" w:date="2012-10-03T13:17:00Z">
        <w:r w:rsidR="00A75769" w:rsidRPr="00A75769">
          <w:rPr>
            <w:lang w:eastAsia="ko-KR"/>
            <w:rPrChange w:id="109" w:author="Yan Ye" w:date="2012-10-03T13:17:00Z">
              <w:rPr>
                <w:rFonts w:asciiTheme="minorHAnsi" w:hAnsiTheme="minorHAnsi"/>
                <w:lang w:eastAsia="ko-KR"/>
              </w:rPr>
            </w:rPrChange>
          </w:rPr>
          <w:t xml:space="preserve">, the encoder partitions the picture into 9 tiles, with </w:t>
        </w:r>
      </w:ins>
      <w:ins w:id="110" w:author="Yan Ye" w:date="2012-10-03T13:30:00Z">
        <w:r w:rsidR="00441ABB">
          <w:rPr>
            <w:lang w:eastAsia="ko-KR"/>
          </w:rPr>
          <w:t xml:space="preserve">the center </w:t>
        </w:r>
      </w:ins>
      <w:ins w:id="111" w:author="Yan Ye" w:date="2012-10-03T13:17:00Z">
        <w:r w:rsidR="00A75769" w:rsidRPr="00A75769">
          <w:rPr>
            <w:lang w:eastAsia="ko-KR"/>
            <w:rPrChange w:id="112" w:author="Yan Ye" w:date="2012-10-03T13:17:00Z">
              <w:rPr>
                <w:rFonts w:asciiTheme="minorHAnsi" w:hAnsiTheme="minorHAnsi"/>
                <w:lang w:eastAsia="ko-KR"/>
              </w:rPr>
            </w:rPrChange>
          </w:rPr>
          <w:t xml:space="preserve">tile T4 </w:t>
        </w:r>
      </w:ins>
      <w:ins w:id="113" w:author="Yan Ye" w:date="2012-10-03T13:47:00Z">
        <w:r w:rsidR="00785230">
          <w:rPr>
            <w:lang w:eastAsia="ko-KR"/>
          </w:rPr>
          <w:t>(</w:t>
        </w:r>
      </w:ins>
      <w:ins w:id="114" w:author="Yan Ye" w:date="2012-10-03T13:17:00Z">
        <w:r w:rsidR="00A75769" w:rsidRPr="00A75769">
          <w:rPr>
            <w:lang w:eastAsia="ko-KR"/>
            <w:rPrChange w:id="115" w:author="Yan Ye" w:date="2012-10-03T13:17:00Z">
              <w:rPr>
                <w:rFonts w:asciiTheme="minorHAnsi" w:hAnsiTheme="minorHAnsi"/>
                <w:lang w:eastAsia="ko-KR"/>
              </w:rPr>
            </w:rPrChange>
          </w:rPr>
          <w:t>blue shaded area) largely overlap</w:t>
        </w:r>
      </w:ins>
      <w:ins w:id="116" w:author="Yan Ye" w:date="2012-10-03T13:47:00Z">
        <w:r w:rsidR="00785230">
          <w:rPr>
            <w:lang w:eastAsia="ko-KR"/>
          </w:rPr>
          <w:t>ping w</w:t>
        </w:r>
      </w:ins>
      <w:ins w:id="117" w:author="Yan Ye" w:date="2012-10-03T13:17:00Z">
        <w:r w:rsidR="00A75769" w:rsidRPr="00A75769">
          <w:rPr>
            <w:lang w:eastAsia="ko-KR"/>
            <w:rPrChange w:id="118" w:author="Yan Ye" w:date="2012-10-03T13:17:00Z">
              <w:rPr>
                <w:rFonts w:asciiTheme="minorHAnsi" w:hAnsiTheme="minorHAnsi"/>
                <w:lang w:eastAsia="ko-KR"/>
              </w:rPr>
            </w:rPrChange>
          </w:rPr>
          <w:t>ith the ROI (orange area)</w:t>
        </w:r>
      </w:ins>
      <w:ins w:id="119" w:author="Yan Ye" w:date="2012-10-03T13:31:00Z">
        <w:r w:rsidR="00441ABB">
          <w:rPr>
            <w:lang w:eastAsia="ko-KR"/>
          </w:rPr>
          <w:t xml:space="preserve">, and a small margin is left between the </w:t>
        </w:r>
      </w:ins>
      <w:ins w:id="120" w:author="Yan Ye" w:date="2012-10-03T13:17:00Z">
        <w:r w:rsidR="00A75769" w:rsidRPr="00A75769">
          <w:rPr>
            <w:lang w:eastAsia="ko-KR"/>
            <w:rPrChange w:id="121" w:author="Yan Ye" w:date="2012-10-03T13:17:00Z">
              <w:rPr>
                <w:rFonts w:asciiTheme="minorHAnsi" w:hAnsiTheme="minorHAnsi"/>
                <w:lang w:eastAsia="ko-KR"/>
              </w:rPr>
            </w:rPrChange>
          </w:rPr>
          <w:t xml:space="preserve">tile T4 </w:t>
        </w:r>
      </w:ins>
      <w:ins w:id="122" w:author="Yan Ye" w:date="2012-10-03T13:43:00Z">
        <w:r w:rsidR="00036999">
          <w:rPr>
            <w:lang w:eastAsia="ko-KR"/>
          </w:rPr>
          <w:t xml:space="preserve">and the ROI to accommodate for the </w:t>
        </w:r>
      </w:ins>
      <w:ins w:id="123" w:author="Yan Ye" w:date="2012-10-03T13:44:00Z">
        <w:r w:rsidR="00036999">
          <w:rPr>
            <w:lang w:eastAsia="ko-KR"/>
          </w:rPr>
          <w:t xml:space="preserve">case when </w:t>
        </w:r>
      </w:ins>
      <w:ins w:id="124" w:author="Yan Ye" w:date="2012-10-03T13:17:00Z">
        <w:r w:rsidR="00A75769" w:rsidRPr="00A75769">
          <w:rPr>
            <w:bCs/>
            <w:noProof/>
            <w:lang w:eastAsia="ko-KR"/>
            <w:rPrChange w:id="125" w:author="Yan Ye" w:date="2012-10-03T13:17:00Z">
              <w:rPr>
                <w:rFonts w:asciiTheme="minorHAnsi" w:hAnsiTheme="minorHAnsi"/>
                <w:bCs/>
                <w:noProof/>
                <w:lang w:eastAsia="ko-KR"/>
              </w:rPr>
            </w:rPrChange>
          </w:rPr>
          <w:t xml:space="preserve">loop_filter_across_tiles_enabled_flag </w:t>
        </w:r>
        <w:r w:rsidR="00036999">
          <w:rPr>
            <w:bCs/>
            <w:noProof/>
            <w:lang w:eastAsia="ko-KR"/>
          </w:rPr>
          <w:t>is set to 1</w:t>
        </w:r>
      </w:ins>
      <w:ins w:id="126" w:author="Yan Ye" w:date="2012-10-03T13:44:00Z">
        <w:r w:rsidR="00036999">
          <w:rPr>
            <w:bCs/>
            <w:noProof/>
            <w:lang w:eastAsia="ko-KR"/>
          </w:rPr>
          <w:t xml:space="preserve">. </w:t>
        </w:r>
      </w:ins>
      <w:ins w:id="127" w:author="Yan Ye" w:date="2012-10-03T13:48:00Z">
        <w:r w:rsidR="00785230">
          <w:rPr>
            <w:bCs/>
            <w:noProof/>
            <w:lang w:eastAsia="ko-KR"/>
          </w:rPr>
          <w:t>To enable ROI-only decoding</w:t>
        </w:r>
      </w:ins>
      <w:ins w:id="128" w:author="Yan Ye" w:date="2012-10-03T13:49:00Z">
        <w:r w:rsidR="00785230">
          <w:rPr>
            <w:bCs/>
            <w:noProof/>
            <w:lang w:eastAsia="ko-KR"/>
          </w:rPr>
          <w:t>, the ROI tile section is defined to contain only T4</w:t>
        </w:r>
      </w:ins>
      <w:ins w:id="129" w:author="Yan Ye" w:date="2012-10-03T13:48:00Z">
        <w:r w:rsidR="00785230">
          <w:rPr>
            <w:bCs/>
            <w:noProof/>
            <w:lang w:eastAsia="ko-KR"/>
          </w:rPr>
          <w:t xml:space="preserve">; </w:t>
        </w:r>
      </w:ins>
      <w:ins w:id="130" w:author="Yan Ye" w:date="2012-10-03T13:17:00Z">
        <w:r w:rsidR="00A75769" w:rsidRPr="00A75769">
          <w:rPr>
            <w:bCs/>
            <w:noProof/>
            <w:lang w:eastAsia="ko-KR"/>
            <w:rPrChange w:id="131" w:author="Yan Ye" w:date="2012-10-03T13:17:00Z">
              <w:rPr>
                <w:rFonts w:asciiTheme="minorHAnsi" w:hAnsiTheme="minorHAnsi"/>
                <w:bCs/>
                <w:noProof/>
                <w:lang w:eastAsia="ko-KR"/>
              </w:rPr>
            </w:rPrChange>
          </w:rPr>
          <w:t xml:space="preserve">that is, </w:t>
        </w:r>
      </w:ins>
      <w:ins w:id="132" w:author="Yan Ye" w:date="2012-10-03T13:50:00Z">
        <w:r w:rsidR="00785230">
          <w:rPr>
            <w:bCs/>
            <w:noProof/>
            <w:lang w:eastAsia="ko-KR"/>
          </w:rPr>
          <w:t xml:space="preserve">in </w:t>
        </w:r>
        <w:r w:rsidR="00A75769">
          <w:rPr>
            <w:bCs/>
            <w:noProof/>
            <w:lang w:eastAsia="ko-KR"/>
          </w:rPr>
          <w:fldChar w:fldCharType="begin"/>
        </w:r>
        <w:r w:rsidR="00785230">
          <w:rPr>
            <w:bCs/>
            <w:noProof/>
            <w:lang w:eastAsia="ko-KR"/>
          </w:rPr>
          <w:instrText xml:space="preserve"> REF _Ref334803894 \h </w:instrText>
        </w:r>
      </w:ins>
      <w:r w:rsidR="00A75769">
        <w:rPr>
          <w:bCs/>
          <w:noProof/>
          <w:lang w:eastAsia="ko-KR"/>
        </w:rPr>
      </w:r>
      <w:r w:rsidR="00A75769">
        <w:rPr>
          <w:bCs/>
          <w:noProof/>
          <w:lang w:eastAsia="ko-KR"/>
        </w:rPr>
        <w:fldChar w:fldCharType="separate"/>
      </w:r>
      <w:ins w:id="133" w:author="Yan Ye" w:date="2012-10-03T13:50:00Z">
        <w:r w:rsidR="00785230">
          <w:t xml:space="preserve">Table </w:t>
        </w:r>
        <w:r w:rsidR="00785230">
          <w:rPr>
            <w:noProof/>
          </w:rPr>
          <w:t>1</w:t>
        </w:r>
        <w:r w:rsidR="00A75769">
          <w:rPr>
            <w:bCs/>
            <w:noProof/>
            <w:lang w:eastAsia="ko-KR"/>
          </w:rPr>
          <w:fldChar w:fldCharType="end"/>
        </w:r>
        <w:r w:rsidR="00785230">
          <w:rPr>
            <w:bCs/>
            <w:noProof/>
            <w:lang w:eastAsia="ko-KR"/>
          </w:rPr>
          <w:t xml:space="preserve">, </w:t>
        </w:r>
      </w:ins>
      <w:ins w:id="134" w:author="Yan Ye" w:date="2012-10-03T13:17:00Z">
        <w:r w:rsidR="00785230">
          <w:rPr>
            <w:bCs/>
            <w:noProof/>
            <w:lang w:eastAsia="ko-KR"/>
          </w:rPr>
          <w:t>num_ROI_tile_sections</w:t>
        </w:r>
      </w:ins>
      <w:ins w:id="135" w:author="Yan Ye" w:date="2012-10-03T13:50:00Z">
        <w:r w:rsidR="00785230">
          <w:rPr>
            <w:bCs/>
            <w:noProof/>
            <w:lang w:eastAsia="ko-KR"/>
          </w:rPr>
          <w:t xml:space="preserve"> =</w:t>
        </w:r>
      </w:ins>
      <w:ins w:id="136" w:author="Yan Ye" w:date="2012-10-03T13:17:00Z">
        <w:r w:rsidR="00A75769" w:rsidRPr="00A75769">
          <w:rPr>
            <w:bCs/>
            <w:noProof/>
            <w:lang w:eastAsia="ko-KR"/>
            <w:rPrChange w:id="137" w:author="Yan Ye" w:date="2012-10-03T13:17:00Z">
              <w:rPr>
                <w:rFonts w:asciiTheme="minorHAnsi" w:hAnsiTheme="minorHAnsi"/>
                <w:bCs/>
                <w:noProof/>
                <w:lang w:eastAsia="ko-KR"/>
              </w:rPr>
            </w:rPrChange>
          </w:rPr>
          <w:t xml:space="preserve"> 1</w:t>
        </w:r>
      </w:ins>
      <w:ins w:id="138" w:author="Yan Ye" w:date="2012-10-03T13:50:00Z">
        <w:r w:rsidR="00785230">
          <w:rPr>
            <w:bCs/>
            <w:noProof/>
            <w:lang w:eastAsia="ko-KR"/>
          </w:rPr>
          <w:t>, num_</w:t>
        </w:r>
      </w:ins>
      <w:ins w:id="139" w:author="Yan Ye" w:date="2012-10-03T13:51:00Z">
        <w:r w:rsidR="00785230">
          <w:rPr>
            <w:bCs/>
            <w:noProof/>
            <w:lang w:eastAsia="ko-KR"/>
          </w:rPr>
          <w:t>tiles_in_ROI_section_minus1[0] = 0, and tile_index[0][0] = 4</w:t>
        </w:r>
      </w:ins>
      <w:ins w:id="140" w:author="Yan Ye" w:date="2012-10-03T13:17:00Z">
        <w:r w:rsidR="00785230">
          <w:rPr>
            <w:bCs/>
            <w:noProof/>
            <w:lang w:eastAsia="ko-KR"/>
          </w:rPr>
          <w:t>.</w:t>
        </w:r>
      </w:ins>
      <w:ins w:id="141" w:author="Yan Ye" w:date="2012-10-03T13:51:00Z">
        <w:r w:rsidR="00F823EC">
          <w:rPr>
            <w:bCs/>
            <w:noProof/>
            <w:lang w:eastAsia="ko-KR"/>
          </w:rPr>
          <w:t xml:space="preserve"> </w:t>
        </w:r>
      </w:ins>
      <w:ins w:id="142" w:author="Yan Ye" w:date="2012-10-03T13:52:00Z">
        <w:r w:rsidR="00F823EC">
          <w:rPr>
            <w:bCs/>
            <w:noProof/>
            <w:lang w:eastAsia="ko-KR"/>
          </w:rPr>
          <w:t>If and w</w:t>
        </w:r>
      </w:ins>
      <w:ins w:id="143" w:author="Yan Ye" w:date="2012-10-03T13:51:00Z">
        <w:r w:rsidR="00F823EC">
          <w:rPr>
            <w:bCs/>
            <w:noProof/>
            <w:lang w:eastAsia="ko-KR"/>
          </w:rPr>
          <w:t xml:space="preserve">hen </w:t>
        </w:r>
      </w:ins>
      <w:ins w:id="144" w:author="Yan Ye" w:date="2012-10-03T13:52:00Z">
        <w:r w:rsidR="00F823EC">
          <w:rPr>
            <w:bCs/>
            <w:noProof/>
            <w:lang w:eastAsia="ko-KR"/>
          </w:rPr>
          <w:t xml:space="preserve">the </w:t>
        </w:r>
      </w:ins>
      <w:ins w:id="145" w:author="Yan Ye" w:date="2012-10-03T13:51:00Z">
        <w:r w:rsidR="00F823EC">
          <w:rPr>
            <w:bCs/>
            <w:noProof/>
            <w:lang w:eastAsia="ko-KR"/>
          </w:rPr>
          <w:t xml:space="preserve">ROI moves </w:t>
        </w:r>
      </w:ins>
      <w:ins w:id="146" w:author="Yan Ye" w:date="2012-10-03T13:52:00Z">
        <w:r w:rsidR="00F823EC">
          <w:rPr>
            <w:bCs/>
            <w:noProof/>
            <w:lang w:eastAsia="ko-KR"/>
          </w:rPr>
          <w:t xml:space="preserve">to another position in the picture at a later time instance, </w:t>
        </w:r>
      </w:ins>
      <w:ins w:id="147" w:author="Yan Ye" w:date="2012-10-03T13:51:00Z">
        <w:r w:rsidR="00F823EC">
          <w:rPr>
            <w:bCs/>
            <w:noProof/>
            <w:lang w:eastAsia="ko-KR"/>
          </w:rPr>
          <w:t xml:space="preserve">then </w:t>
        </w:r>
      </w:ins>
      <w:ins w:id="148" w:author="Yan Ye" w:date="2012-10-03T13:57:00Z">
        <w:r w:rsidR="000E4A4C">
          <w:rPr>
            <w:bCs/>
            <w:noProof/>
            <w:lang w:eastAsia="ko-KR"/>
          </w:rPr>
          <w:t>the tile partition parameters can be changed accordingly to align with the ROI</w:t>
        </w:r>
      </w:ins>
      <w:ins w:id="149" w:author="Yan Ye" w:date="2012-10-03T13:58:00Z">
        <w:r w:rsidR="000E4A4C">
          <w:rPr>
            <w:bCs/>
            <w:noProof/>
            <w:lang w:eastAsia="ko-KR"/>
          </w:rPr>
          <w:t>’s new position.</w:t>
        </w:r>
      </w:ins>
    </w:p>
    <w:bookmarkStart w:id="150" w:name="_Ref337034147"/>
    <w:p w:rsidR="00036999" w:rsidRDefault="00036999" w:rsidP="00217343">
      <w:pPr>
        <w:pStyle w:val="Caption"/>
        <w:jc w:val="center"/>
        <w:rPr>
          <w:ins w:id="151" w:author="Yan Ye" w:date="2012-10-03T13:46:00Z"/>
        </w:rPr>
      </w:pPr>
      <w:ins w:id="152" w:author="Yan Ye" w:date="2012-10-03T13:45:00Z">
        <w:r>
          <w:object w:dxaOrig="4052" w:dyaOrig="3036">
            <v:shape id="_x0000_i1029" type="#_x0000_t75" style="width:202.8pt;height:152.1pt" o:ole="">
              <v:imagedata r:id="rId18" o:title=""/>
            </v:shape>
            <o:OLEObject Type="Embed" ProgID="Visio.Drawing.11" ShapeID="_x0000_i1029" DrawAspect="Content" ObjectID="_1411377562" r:id="rId19"/>
          </w:object>
        </w:r>
      </w:ins>
    </w:p>
    <w:p w:rsidR="00217343" w:rsidRPr="005B217D" w:rsidRDefault="00217343" w:rsidP="00217343">
      <w:pPr>
        <w:pStyle w:val="Caption"/>
        <w:jc w:val="center"/>
        <w:rPr>
          <w:ins w:id="153" w:author="Yan Ye" w:date="2012-10-03T13:11:00Z"/>
          <w:szCs w:val="22"/>
          <w:lang w:val="en-CA"/>
        </w:rPr>
      </w:pPr>
      <w:ins w:id="154" w:author="Yan Ye" w:date="2012-10-03T13:11:00Z">
        <w:r>
          <w:t xml:space="preserve">Figure </w:t>
        </w:r>
        <w:r w:rsidR="00A75769">
          <w:fldChar w:fldCharType="begin"/>
        </w:r>
        <w:r>
          <w:instrText xml:space="preserve"> SEQ Figure \* ARABIC </w:instrText>
        </w:r>
        <w:r w:rsidR="00A75769">
          <w:fldChar w:fldCharType="separate"/>
        </w:r>
        <w:r>
          <w:rPr>
            <w:noProof/>
          </w:rPr>
          <w:t>4</w:t>
        </w:r>
        <w:r w:rsidR="00A75769">
          <w:fldChar w:fldCharType="end"/>
        </w:r>
        <w:bookmarkEnd w:id="150"/>
        <w:r>
          <w:t xml:space="preserve">. </w:t>
        </w:r>
      </w:ins>
      <w:ins w:id="155" w:author="Yan Ye" w:date="2012-10-03T13:53:00Z">
        <w:r w:rsidR="00B728F2">
          <w:t xml:space="preserve">Example </w:t>
        </w:r>
      </w:ins>
      <w:ins w:id="156" w:author="Yan Ye" w:date="2012-10-03T13:27:00Z">
        <w:r w:rsidR="00441ABB">
          <w:t>ROI tile section</w:t>
        </w:r>
      </w:ins>
    </w:p>
    <w:p w:rsidR="00D419F1" w:rsidRDefault="00D419F1" w:rsidP="00D419F1">
      <w:pPr>
        <w:jc w:val="both"/>
        <w:rPr>
          <w:ins w:id="157" w:author="Yan Ye" w:date="2012-10-09T19:05:00Z"/>
          <w:szCs w:val="22"/>
          <w:lang w:val="en-GB"/>
        </w:rPr>
      </w:pPr>
    </w:p>
    <w:p w:rsidR="00D419F1" w:rsidRDefault="00D419F1" w:rsidP="00D419F1">
      <w:pPr>
        <w:jc w:val="both"/>
        <w:rPr>
          <w:ins w:id="158" w:author="Yan Ye" w:date="2012-10-09T19:05:00Z"/>
          <w:lang w:val="en-GB"/>
        </w:rPr>
      </w:pPr>
    </w:p>
    <w:p w:rsidR="0033521C" w:rsidRPr="0033521C" w:rsidRDefault="0033521C" w:rsidP="0033521C">
      <w:pPr>
        <w:rPr>
          <w:lang w:val="en-CA"/>
        </w:rPr>
      </w:pPr>
    </w:p>
    <w:p w:rsidR="00222C93" w:rsidRDefault="00222C93" w:rsidP="00222C93">
      <w:pPr>
        <w:pStyle w:val="Heading1"/>
        <w:rPr>
          <w:lang w:val="en-CA"/>
        </w:rPr>
      </w:pPr>
      <w:r>
        <w:rPr>
          <w:lang w:val="en-CA"/>
        </w:rPr>
        <w:lastRenderedPageBreak/>
        <w:t>Proposed text change</w:t>
      </w:r>
      <w:r w:rsidR="002969E3">
        <w:rPr>
          <w:lang w:val="en-CA"/>
        </w:rPr>
        <w:t xml:space="preserve"> </w:t>
      </w:r>
      <w:ins w:id="159" w:author="Yan Ye" w:date="2012-10-09T19:11:00Z">
        <w:r w:rsidR="00D419F1">
          <w:rPr>
            <w:lang w:val="en-CA"/>
          </w:rPr>
          <w:t xml:space="preserve">of option 1: using </w:t>
        </w:r>
      </w:ins>
      <w:ins w:id="160" w:author="Yan Ye" w:date="2012-10-09T18:59:00Z">
        <w:r w:rsidR="00D419F1">
          <w:rPr>
            <w:lang w:val="en-CA"/>
          </w:rPr>
          <w:t>VUI</w:t>
        </w:r>
      </w:ins>
      <w:ins w:id="161" w:author="Yan Ye" w:date="2012-10-09T19:00:00Z">
        <w:r w:rsidR="00D419F1">
          <w:rPr>
            <w:lang w:val="en-CA"/>
          </w:rPr>
          <w:t xml:space="preserve"> to signal ROI tile sections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1157"/>
      </w:tblGrid>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noProof/>
              </w:rPr>
              <w:t>vui_parameters( )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noProof/>
              </w:rPr>
              <w:t>Descriptor</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b/>
                <w:noProof/>
              </w:rPr>
              <w:tab/>
              <w:t>aspect_ratio_info_present_flag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noProof/>
              </w:rPr>
            </w:pPr>
            <w:r w:rsidRPr="00943A5F">
              <w:rPr>
                <w:rFonts w:ascii="Times New Roman" w:hAnsi="Times New Roman"/>
                <w:b/>
                <w:noProof/>
              </w:rPr>
              <w:tab/>
            </w:r>
            <w:r w:rsidRPr="00943A5F">
              <w:rPr>
                <w:rFonts w:ascii="Times New Roman" w:hAnsi="Times New Roman"/>
                <w:noProof/>
              </w:rPr>
              <w:t>if( aspect_ratio_info_present_flag )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noProof/>
              </w:rPr>
            </w:pPr>
            <w:r w:rsidRPr="00943A5F">
              <w:rPr>
                <w:rFonts w:ascii="Times New Roman" w:hAnsi="Times New Roman"/>
                <w:b/>
                <w:noProof/>
              </w:rPr>
              <w:tab/>
            </w:r>
            <w:r w:rsidRPr="00943A5F">
              <w:rPr>
                <w:rFonts w:ascii="Times New Roman" w:hAnsi="Times New Roman"/>
                <w:b/>
                <w:noProof/>
              </w:rPr>
              <w:tab/>
              <w:t>aspect_ratio_idc</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u(8)</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noProof/>
              </w:rPr>
            </w:pPr>
            <w:r w:rsidRPr="00943A5F">
              <w:rPr>
                <w:rFonts w:ascii="Times New Roman" w:hAnsi="Times New Roman"/>
                <w:b/>
                <w:noProof/>
              </w:rPr>
              <w:tab/>
            </w:r>
            <w:r w:rsidRPr="00943A5F">
              <w:rPr>
                <w:rFonts w:ascii="Times New Roman" w:hAnsi="Times New Roman"/>
                <w:b/>
                <w:noProof/>
              </w:rPr>
              <w:tab/>
            </w:r>
            <w:r w:rsidRPr="00943A5F">
              <w:rPr>
                <w:rFonts w:ascii="Times New Roman" w:hAnsi="Times New Roman"/>
                <w:noProof/>
              </w:rPr>
              <w:t>if( aspect_ratio_idc  = =  Extended_SAR )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noProof/>
              </w:rPr>
            </w:pPr>
            <w:r w:rsidRPr="00943A5F">
              <w:rPr>
                <w:rFonts w:ascii="Times New Roman" w:hAnsi="Times New Roman"/>
                <w:b/>
                <w:bCs/>
                <w:noProof/>
              </w:rPr>
              <w:tab/>
            </w:r>
            <w:r w:rsidRPr="00943A5F">
              <w:rPr>
                <w:rFonts w:ascii="Times New Roman" w:hAnsi="Times New Roman"/>
                <w:b/>
                <w:bCs/>
                <w:noProof/>
              </w:rPr>
              <w:tab/>
            </w:r>
            <w:r w:rsidRPr="00943A5F">
              <w:rPr>
                <w:rFonts w:ascii="Times New Roman" w:hAnsi="Times New Roman"/>
                <w:b/>
                <w:bCs/>
                <w:noProof/>
              </w:rPr>
              <w:tab/>
              <w:t>sar_width</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u(16)</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r>
            <w:r w:rsidRPr="00943A5F">
              <w:rPr>
                <w:rFonts w:ascii="Times New Roman" w:hAnsi="Times New Roman"/>
                <w:b/>
                <w:bCs/>
                <w:noProof/>
              </w:rPr>
              <w:tab/>
              <w:t>sar_height</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u(16)</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noProof/>
              </w:rPr>
              <w:tab/>
            </w:r>
            <w:r w:rsidRPr="00943A5F">
              <w:rPr>
                <w:rFonts w:ascii="Times New Roman" w:hAnsi="Times New Roman"/>
                <w:noProof/>
              </w:rPr>
              <w:tab/>
              <w:t>}</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noProof/>
              </w:rPr>
              <w:tab/>
              <w:t>}</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b/>
                <w:noProof/>
              </w:rPr>
              <w:t>overscan_info_present_flag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noProof/>
              </w:rPr>
              <w:tab/>
              <w:t>if( overscan_info_present_flag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b/>
                <w:bCs/>
                <w:noProof/>
              </w:rPr>
              <w:t>overscan_appropriate_flag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b/>
                <w:bCs/>
                <w:noProof/>
              </w:rPr>
              <w:tab/>
              <w:t>video_signal_type_present_flag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noProof/>
              </w:rPr>
              <w:tab/>
              <w:t>if( video_signal_type_present_flag )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b/>
                <w:bCs/>
                <w:noProof/>
              </w:rPr>
              <w:tab/>
            </w:r>
            <w:r w:rsidRPr="00943A5F">
              <w:rPr>
                <w:rFonts w:ascii="Times New Roman" w:hAnsi="Times New Roman"/>
                <w:b/>
                <w:bCs/>
                <w:noProof/>
              </w:rPr>
              <w:tab/>
            </w:r>
            <w:r w:rsidRPr="00943A5F">
              <w:rPr>
                <w:rFonts w:ascii="Times New Roman" w:hAnsi="Times New Roman"/>
                <w:b/>
                <w:noProof/>
              </w:rPr>
              <w:t>video_format</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u(3)</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b/>
                <w:bCs/>
                <w:noProof/>
              </w:rPr>
              <w:t>video_full_range_flag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b/>
                <w:noProof/>
              </w:rPr>
              <w:t>colour_description_present_flag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t>if( colour_description_present_flag )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eastAsia="?l?r ??’c" w:hAnsi="Times New Roman"/>
                <w:noProof/>
                <w:lang w:eastAsia="ja-JP"/>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b/>
                <w:noProof/>
              </w:rPr>
              <w:t>colour_primaries</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u(8)</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eastAsia="?l?r ??’c" w:hAnsi="Times New Roman"/>
                <w:noProof/>
                <w:lang w:eastAsia="ja-JP"/>
              </w:rPr>
            </w:pPr>
            <w:r w:rsidRPr="00943A5F">
              <w:rPr>
                <w:rFonts w:ascii="Times New Roman" w:eastAsia="?l?r ??’c" w:hAnsi="Times New Roman"/>
                <w:noProof/>
                <w:lang w:eastAsia="ja-JP"/>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b/>
                <w:noProof/>
              </w:rPr>
              <w:t>transfer_characteristics</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u(8)</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eastAsia="?l?r ??’c" w:hAnsi="Times New Roman"/>
                <w:noProof/>
                <w:lang w:eastAsia="ja-JP"/>
              </w:rPr>
            </w:pPr>
            <w:r w:rsidRPr="00943A5F">
              <w:rPr>
                <w:rFonts w:ascii="Times New Roman" w:eastAsia="?l?r ??’c" w:hAnsi="Times New Roman"/>
                <w:b/>
                <w:noProof/>
                <w:lang w:eastAsia="ja-JP"/>
              </w:rPr>
              <w:tab/>
            </w:r>
            <w:r w:rsidRPr="00943A5F">
              <w:rPr>
                <w:rFonts w:ascii="Times New Roman" w:hAnsi="Times New Roman"/>
                <w:b/>
                <w:noProof/>
              </w:rPr>
              <w:tab/>
            </w:r>
            <w:r w:rsidRPr="00943A5F">
              <w:rPr>
                <w:rFonts w:ascii="Times New Roman" w:hAnsi="Times New Roman"/>
                <w:b/>
                <w:noProof/>
              </w:rPr>
              <w:tab/>
              <w:t>matrix_coefficients</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u(8)</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eastAsia="?l?r ??’c" w:hAnsi="Times New Roman"/>
                <w:b/>
                <w:noProof/>
                <w:lang w:eastAsia="ja-JP"/>
              </w:rPr>
            </w:pPr>
            <w:r w:rsidRPr="00943A5F">
              <w:rPr>
                <w:rFonts w:ascii="Times New Roman" w:hAnsi="Times New Roman"/>
                <w:b/>
                <w:noProof/>
              </w:rPr>
              <w:tab/>
            </w:r>
            <w:r w:rsidRPr="00943A5F">
              <w:rPr>
                <w:rFonts w:ascii="Times New Roman" w:hAnsi="Times New Roman"/>
                <w:b/>
                <w:noProof/>
              </w:rPr>
              <w:tab/>
            </w:r>
            <w:r w:rsidRPr="00943A5F">
              <w:rPr>
                <w:rFonts w:ascii="Times New Roman" w:hAnsi="Times New Roman"/>
                <w:noProof/>
              </w:rPr>
              <w:t>}</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noProof/>
              </w:rPr>
            </w:pPr>
            <w:r w:rsidRPr="00943A5F">
              <w:rPr>
                <w:rFonts w:ascii="Times New Roman" w:hAnsi="Times New Roman"/>
                <w:b/>
                <w:noProof/>
              </w:rPr>
              <w:tab/>
            </w:r>
            <w:r w:rsidRPr="00943A5F">
              <w:rPr>
                <w:rFonts w:ascii="Times New Roman" w:hAnsi="Times New Roman"/>
                <w:noProof/>
              </w:rPr>
              <w:t>}</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noProof/>
              </w:rPr>
            </w:pPr>
            <w:r w:rsidRPr="00943A5F">
              <w:rPr>
                <w:rFonts w:ascii="Times New Roman" w:hAnsi="Times New Roman"/>
                <w:b/>
                <w:noProof/>
              </w:rPr>
              <w:tab/>
              <w:t>chroma_loc_info_present_flag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noProof/>
              </w:rPr>
            </w:pPr>
            <w:r w:rsidRPr="00943A5F">
              <w:rPr>
                <w:rFonts w:ascii="Times New Roman" w:hAnsi="Times New Roman"/>
                <w:b/>
                <w:bCs/>
                <w:noProof/>
              </w:rPr>
              <w:tab/>
            </w:r>
            <w:r w:rsidRPr="00943A5F">
              <w:rPr>
                <w:rFonts w:ascii="Times New Roman" w:hAnsi="Times New Roman"/>
                <w:noProof/>
              </w:rPr>
              <w:t>if( chroma_loc_info_present_flag )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t>chroma_sample_loc_type_top_field</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ue(v)</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t>chroma_sample_loc_type_bottom_field</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ue(v)</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noProof/>
              </w:rPr>
              <w:t>}</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t>neutral_chroma_indication_flag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t>field_seq_flag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t>hrd_parameters_present_flag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Cs/>
                <w:noProof/>
              </w:rPr>
              <w:tab/>
              <w:t>if( hrd_parameters_present_flag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r>
            <w:r w:rsidRPr="00943A5F">
              <w:rPr>
                <w:rFonts w:ascii="Times New Roman" w:hAnsi="Times New Roman"/>
                <w:noProof/>
              </w:rPr>
              <w:t>hrd_parameters( 1, sps_max_sub_layers_minus1 )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noProof/>
              </w:rPr>
            </w:pPr>
            <w:r w:rsidRPr="00943A5F">
              <w:rPr>
                <w:rFonts w:ascii="Times New Roman" w:hAnsi="Times New Roman"/>
                <w:b/>
                <w:bCs/>
                <w:noProof/>
              </w:rPr>
              <w:tab/>
              <w:t>bitstream_restriction_flag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noProof/>
              </w:rPr>
              <w:t>if( bitstream_restriction_flag ) {</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t>tiles_fixed_structure_flag</w:t>
            </w:r>
          </w:p>
        </w:tc>
        <w:tc>
          <w:tcPr>
            <w:tcW w:w="1157" w:type="dxa"/>
          </w:tcPr>
          <w:p w:rsidR="00DE603A" w:rsidRPr="00943A5F" w:rsidRDefault="00DE603A" w:rsidP="005234EC">
            <w:pPr>
              <w:pStyle w:val="tableheading"/>
              <w:overflowPunct/>
              <w:autoSpaceDE/>
              <w:autoSpaceDN/>
              <w:adjustRightInd/>
              <w:jc w:val="left"/>
              <w:rPr>
                <w:b w:val="0"/>
                <w:noProof/>
              </w:rPr>
            </w:pPr>
            <w:r w:rsidRPr="00943A5F">
              <w:rPr>
                <w:b w:val="0"/>
                <w:noProof/>
              </w:rPr>
              <w:t>u(1)</w:t>
            </w:r>
          </w:p>
        </w:tc>
      </w:tr>
      <w:tr w:rsidR="00DE603A" w:rsidRPr="00943A5F" w:rsidTr="005234EC">
        <w:trPr>
          <w:cantSplit/>
          <w:jc w:val="center"/>
        </w:trPr>
        <w:tc>
          <w:tcPr>
            <w:tcW w:w="6700" w:type="dxa"/>
          </w:tcPr>
          <w:p w:rsidR="00DE603A" w:rsidRPr="00DE603A" w:rsidRDefault="00DE603A" w:rsidP="007C5507">
            <w:pPr>
              <w:pStyle w:val="tablesyntax"/>
              <w:ind w:left="216"/>
              <w:rPr>
                <w:rFonts w:ascii="Times New Roman" w:hAnsi="Times New Roman"/>
                <w:b/>
                <w:noProof/>
                <w:highlight w:val="yellow"/>
              </w:rPr>
            </w:pPr>
            <w:r w:rsidRPr="00DE603A">
              <w:rPr>
                <w:rFonts w:ascii="Times New Roman" w:hAnsi="Times New Roman"/>
                <w:b/>
                <w:noProof/>
                <w:highlight w:val="yellow"/>
              </w:rPr>
              <w:tab/>
              <w:t>num_</w:t>
            </w:r>
            <w:r w:rsidR="007C5507">
              <w:rPr>
                <w:rFonts w:ascii="Times New Roman" w:hAnsi="Times New Roman"/>
                <w:b/>
                <w:noProof/>
                <w:highlight w:val="yellow"/>
              </w:rPr>
              <w:t>ROI_</w:t>
            </w:r>
            <w:r w:rsidRPr="00DE603A">
              <w:rPr>
                <w:rFonts w:ascii="Times New Roman" w:hAnsi="Times New Roman"/>
                <w:b/>
                <w:noProof/>
                <w:highlight w:val="yellow"/>
              </w:rPr>
              <w:t>tile_</w:t>
            </w:r>
            <w:r w:rsidR="007C5507">
              <w:rPr>
                <w:rFonts w:ascii="Times New Roman" w:hAnsi="Times New Roman"/>
                <w:b/>
                <w:noProof/>
                <w:highlight w:val="yellow"/>
              </w:rPr>
              <w:t>sections</w:t>
            </w:r>
          </w:p>
        </w:tc>
        <w:tc>
          <w:tcPr>
            <w:tcW w:w="1157" w:type="dxa"/>
          </w:tcPr>
          <w:p w:rsidR="00DE603A" w:rsidRPr="00DE603A" w:rsidRDefault="00DE603A" w:rsidP="005234EC">
            <w:pPr>
              <w:pStyle w:val="tablecell"/>
              <w:keepNext w:val="0"/>
              <w:keepLines w:val="0"/>
              <w:ind w:left="3"/>
              <w:rPr>
                <w:noProof/>
                <w:highlight w:val="yellow"/>
                <w:lang w:eastAsia="ko-KR"/>
              </w:rPr>
            </w:pPr>
            <w:r w:rsidRPr="00DE603A">
              <w:rPr>
                <w:noProof/>
                <w:highlight w:val="yellow"/>
                <w:lang w:eastAsia="ko-KR"/>
              </w:rPr>
              <w:t>u(v)</w:t>
            </w:r>
          </w:p>
        </w:tc>
      </w:tr>
      <w:tr w:rsidR="00DE603A" w:rsidRPr="00943A5F" w:rsidTr="005234EC">
        <w:trPr>
          <w:cantSplit/>
          <w:jc w:val="center"/>
        </w:trPr>
        <w:tc>
          <w:tcPr>
            <w:tcW w:w="6700" w:type="dxa"/>
          </w:tcPr>
          <w:p w:rsidR="00DE603A" w:rsidRPr="00DE603A" w:rsidRDefault="00DE603A" w:rsidP="007C5507">
            <w:pPr>
              <w:pStyle w:val="tablesyntax"/>
              <w:ind w:left="216"/>
              <w:rPr>
                <w:rFonts w:ascii="Times New Roman" w:hAnsi="Times New Roman"/>
                <w:noProof/>
                <w:highlight w:val="yellow"/>
              </w:rPr>
            </w:pPr>
            <w:r w:rsidRPr="00DE603A">
              <w:rPr>
                <w:rFonts w:ascii="Times New Roman" w:hAnsi="Times New Roman"/>
                <w:noProof/>
                <w:highlight w:val="yellow"/>
              </w:rPr>
              <w:t xml:space="preserve">    if(num_</w:t>
            </w:r>
            <w:r w:rsidR="007C5507">
              <w:rPr>
                <w:rFonts w:ascii="Times New Roman" w:hAnsi="Times New Roman"/>
                <w:noProof/>
                <w:highlight w:val="yellow"/>
              </w:rPr>
              <w:t>ROI_</w:t>
            </w:r>
            <w:r w:rsidRPr="00DE603A">
              <w:rPr>
                <w:rFonts w:ascii="Times New Roman" w:hAnsi="Times New Roman"/>
                <w:noProof/>
                <w:highlight w:val="yellow"/>
              </w:rPr>
              <w:t>tile_</w:t>
            </w:r>
            <w:r w:rsidR="007C5507">
              <w:rPr>
                <w:rFonts w:ascii="Times New Roman" w:hAnsi="Times New Roman"/>
                <w:noProof/>
                <w:highlight w:val="yellow"/>
              </w:rPr>
              <w:t>sections</w:t>
            </w:r>
            <w:r w:rsidRPr="00DE603A">
              <w:rPr>
                <w:rFonts w:ascii="Times New Roman" w:hAnsi="Times New Roman"/>
                <w:noProof/>
                <w:highlight w:val="yellow"/>
              </w:rPr>
              <w:t xml:space="preserve"> &gt; 0) </w:t>
            </w:r>
          </w:p>
        </w:tc>
        <w:tc>
          <w:tcPr>
            <w:tcW w:w="1157" w:type="dxa"/>
          </w:tcPr>
          <w:p w:rsidR="00DE603A" w:rsidRPr="00DE603A" w:rsidRDefault="00DE603A" w:rsidP="005234EC">
            <w:pPr>
              <w:pStyle w:val="tablecell"/>
              <w:keepNext w:val="0"/>
              <w:keepLines w:val="0"/>
              <w:ind w:left="3"/>
              <w:rPr>
                <w:noProof/>
                <w:highlight w:val="yellow"/>
                <w:lang w:eastAsia="ko-KR"/>
              </w:rPr>
            </w:pPr>
          </w:p>
        </w:tc>
      </w:tr>
      <w:tr w:rsidR="00DE603A" w:rsidRPr="00943A5F" w:rsidTr="005234EC">
        <w:trPr>
          <w:cantSplit/>
          <w:jc w:val="center"/>
        </w:trPr>
        <w:tc>
          <w:tcPr>
            <w:tcW w:w="6700" w:type="dxa"/>
          </w:tcPr>
          <w:p w:rsidR="00DE603A" w:rsidRPr="00DE603A" w:rsidRDefault="00DE603A" w:rsidP="00A11B89">
            <w:pPr>
              <w:pStyle w:val="tablesyntax"/>
              <w:keepNext w:val="0"/>
              <w:keepLines w:val="0"/>
              <w:ind w:left="432"/>
              <w:rPr>
                <w:rFonts w:ascii="Times New Roman" w:hAnsi="Times New Roman"/>
                <w:b/>
                <w:bCs/>
                <w:noProof/>
                <w:highlight w:val="yellow"/>
              </w:rPr>
            </w:pPr>
            <w:r w:rsidRPr="00DE603A">
              <w:rPr>
                <w:rFonts w:ascii="Times New Roman" w:hAnsi="Times New Roman"/>
                <w:b/>
                <w:bCs/>
                <w:noProof/>
                <w:highlight w:val="yellow"/>
              </w:rPr>
              <w:tab/>
            </w:r>
            <w:r w:rsidRPr="00DE603A">
              <w:rPr>
                <w:rFonts w:ascii="Times New Roman" w:hAnsi="Times New Roman"/>
                <w:noProof/>
                <w:highlight w:val="yellow"/>
              </w:rPr>
              <w:t>for( i = 0; i &lt;</w:t>
            </w:r>
            <w:del w:id="162" w:author="Yan Ye" w:date="2012-10-10T12:25:00Z">
              <w:r w:rsidRPr="00DE603A" w:rsidDel="00A11B89">
                <w:rPr>
                  <w:rFonts w:ascii="Times New Roman" w:hAnsi="Times New Roman"/>
                  <w:noProof/>
                  <w:highlight w:val="yellow"/>
                </w:rPr>
                <w:delText>=</w:delText>
              </w:r>
            </w:del>
            <w:r w:rsidRPr="00DE603A">
              <w:rPr>
                <w:rFonts w:ascii="Times New Roman" w:hAnsi="Times New Roman"/>
                <w:noProof/>
                <w:highlight w:val="yellow"/>
              </w:rPr>
              <w:t xml:space="preserve"> num_</w:t>
            </w:r>
            <w:r w:rsidR="007C5507">
              <w:rPr>
                <w:rFonts w:ascii="Times New Roman" w:hAnsi="Times New Roman"/>
                <w:noProof/>
                <w:highlight w:val="yellow"/>
              </w:rPr>
              <w:t>ROI_</w:t>
            </w:r>
            <w:r w:rsidRPr="00DE603A">
              <w:rPr>
                <w:rFonts w:ascii="Times New Roman" w:hAnsi="Times New Roman"/>
                <w:noProof/>
                <w:highlight w:val="yellow"/>
              </w:rPr>
              <w:t>tile_</w:t>
            </w:r>
            <w:r w:rsidR="007C5507">
              <w:rPr>
                <w:rFonts w:ascii="Times New Roman" w:hAnsi="Times New Roman"/>
                <w:noProof/>
                <w:highlight w:val="yellow"/>
              </w:rPr>
              <w:t>sections</w:t>
            </w:r>
            <w:r w:rsidRPr="00DE603A">
              <w:rPr>
                <w:rFonts w:ascii="Times New Roman" w:hAnsi="Times New Roman"/>
                <w:noProof/>
                <w:highlight w:val="yellow"/>
              </w:rPr>
              <w:t>; i++ ) {</w:t>
            </w:r>
          </w:p>
        </w:tc>
        <w:tc>
          <w:tcPr>
            <w:tcW w:w="1157" w:type="dxa"/>
          </w:tcPr>
          <w:p w:rsidR="00DE603A" w:rsidRPr="00DE603A" w:rsidRDefault="00DE603A" w:rsidP="005234EC">
            <w:pPr>
              <w:pStyle w:val="tablecell"/>
              <w:keepNext w:val="0"/>
              <w:keepLines w:val="0"/>
              <w:rPr>
                <w:noProof/>
                <w:highlight w:val="yellow"/>
                <w:lang w:eastAsia="ko-KR"/>
              </w:rPr>
            </w:pPr>
          </w:p>
        </w:tc>
      </w:tr>
      <w:tr w:rsidR="00DE603A" w:rsidRPr="00943A5F" w:rsidTr="005234EC">
        <w:trPr>
          <w:cantSplit/>
          <w:jc w:val="center"/>
        </w:trPr>
        <w:tc>
          <w:tcPr>
            <w:tcW w:w="6700" w:type="dxa"/>
          </w:tcPr>
          <w:p w:rsidR="00DE603A" w:rsidRPr="00DE603A" w:rsidRDefault="00DE603A" w:rsidP="00DE603A">
            <w:pPr>
              <w:pStyle w:val="tablesyntax"/>
              <w:keepNext w:val="0"/>
              <w:keepLines w:val="0"/>
              <w:ind w:left="432"/>
              <w:rPr>
                <w:rFonts w:ascii="Times New Roman" w:hAnsi="Times New Roman"/>
                <w:b/>
                <w:bCs/>
                <w:noProof/>
                <w:highlight w:val="yellow"/>
              </w:rPr>
            </w:pPr>
            <w:r w:rsidRPr="00DE603A">
              <w:rPr>
                <w:rFonts w:ascii="Times New Roman" w:hAnsi="Times New Roman"/>
                <w:b/>
                <w:bCs/>
                <w:noProof/>
                <w:highlight w:val="yellow"/>
              </w:rPr>
              <w:tab/>
            </w:r>
            <w:r w:rsidRPr="00DE603A">
              <w:rPr>
                <w:rFonts w:ascii="Times New Roman" w:hAnsi="Times New Roman"/>
                <w:b/>
                <w:bCs/>
                <w:noProof/>
                <w:highlight w:val="yellow"/>
              </w:rPr>
              <w:tab/>
            </w:r>
            <w:r w:rsidR="00E056AD">
              <w:rPr>
                <w:rFonts w:ascii="Times New Roman" w:hAnsi="Times New Roman"/>
                <w:b/>
                <w:noProof/>
                <w:highlight w:val="yellow"/>
              </w:rPr>
              <w:t>num_tiles_in_ROI_section</w:t>
            </w:r>
            <w:r w:rsidRPr="00DE603A">
              <w:rPr>
                <w:rFonts w:ascii="Times New Roman" w:hAnsi="Times New Roman"/>
                <w:b/>
                <w:noProof/>
                <w:highlight w:val="yellow"/>
              </w:rPr>
              <w:t>_minus1</w:t>
            </w:r>
            <w:r w:rsidRPr="00DE603A">
              <w:rPr>
                <w:rFonts w:ascii="Times New Roman" w:hAnsi="Times New Roman"/>
                <w:noProof/>
                <w:highlight w:val="yellow"/>
              </w:rPr>
              <w:t>[ i ]</w:t>
            </w:r>
          </w:p>
        </w:tc>
        <w:tc>
          <w:tcPr>
            <w:tcW w:w="1157" w:type="dxa"/>
          </w:tcPr>
          <w:p w:rsidR="00DE603A" w:rsidRPr="00DE603A" w:rsidRDefault="00DE603A" w:rsidP="005234EC">
            <w:pPr>
              <w:pStyle w:val="tablecell"/>
              <w:keepNext w:val="0"/>
              <w:keepLines w:val="0"/>
              <w:rPr>
                <w:noProof/>
                <w:highlight w:val="yellow"/>
                <w:lang w:eastAsia="ko-KR"/>
              </w:rPr>
            </w:pPr>
            <w:r w:rsidRPr="00DE603A">
              <w:rPr>
                <w:noProof/>
                <w:highlight w:val="yellow"/>
              </w:rPr>
              <w:t>u(v)</w:t>
            </w:r>
          </w:p>
        </w:tc>
      </w:tr>
      <w:tr w:rsidR="00DE603A" w:rsidRPr="00943A5F" w:rsidTr="005234EC">
        <w:trPr>
          <w:cantSplit/>
          <w:jc w:val="center"/>
        </w:trPr>
        <w:tc>
          <w:tcPr>
            <w:tcW w:w="6700" w:type="dxa"/>
          </w:tcPr>
          <w:p w:rsidR="00DE603A" w:rsidRPr="00DE603A" w:rsidRDefault="00DE603A" w:rsidP="00B728F2">
            <w:pPr>
              <w:pStyle w:val="tablesyntax"/>
              <w:keepNext w:val="0"/>
              <w:keepLines w:val="0"/>
              <w:ind w:left="432"/>
              <w:rPr>
                <w:rFonts w:ascii="Times New Roman" w:hAnsi="Times New Roman"/>
                <w:b/>
                <w:bCs/>
                <w:noProof/>
                <w:highlight w:val="yellow"/>
              </w:rPr>
            </w:pPr>
            <w:r w:rsidRPr="00DE603A">
              <w:rPr>
                <w:rFonts w:ascii="Times New Roman" w:hAnsi="Times New Roman"/>
                <w:b/>
                <w:bCs/>
                <w:noProof/>
                <w:highlight w:val="yellow"/>
              </w:rPr>
              <w:tab/>
            </w:r>
            <w:r w:rsidRPr="00DE603A">
              <w:rPr>
                <w:rFonts w:ascii="Times New Roman" w:hAnsi="Times New Roman"/>
                <w:b/>
                <w:bCs/>
                <w:noProof/>
                <w:highlight w:val="yellow"/>
              </w:rPr>
              <w:tab/>
            </w:r>
            <w:r w:rsidRPr="00DE603A">
              <w:rPr>
                <w:rFonts w:ascii="Times New Roman" w:hAnsi="Times New Roman"/>
                <w:noProof/>
                <w:highlight w:val="yellow"/>
              </w:rPr>
              <w:t>for( j = 0; j &lt;= num_tiles_in_</w:t>
            </w:r>
            <w:r w:rsidR="00E056AD">
              <w:rPr>
                <w:rFonts w:ascii="Times New Roman" w:hAnsi="Times New Roman"/>
                <w:noProof/>
                <w:highlight w:val="yellow"/>
              </w:rPr>
              <w:t>ROI_section</w:t>
            </w:r>
            <w:r w:rsidRPr="00DE603A">
              <w:rPr>
                <w:rFonts w:ascii="Times New Roman" w:hAnsi="Times New Roman"/>
                <w:noProof/>
                <w:highlight w:val="yellow"/>
              </w:rPr>
              <w:t>_minus1[ i ]; j++ )</w:t>
            </w:r>
          </w:p>
        </w:tc>
        <w:tc>
          <w:tcPr>
            <w:tcW w:w="1157" w:type="dxa"/>
          </w:tcPr>
          <w:p w:rsidR="00DE603A" w:rsidRPr="00DE603A" w:rsidRDefault="00DE603A" w:rsidP="005234EC">
            <w:pPr>
              <w:pStyle w:val="tablecell"/>
              <w:keepNext w:val="0"/>
              <w:keepLines w:val="0"/>
              <w:rPr>
                <w:noProof/>
                <w:highlight w:val="yellow"/>
                <w:lang w:eastAsia="ko-KR"/>
              </w:rPr>
            </w:pPr>
          </w:p>
        </w:tc>
      </w:tr>
      <w:tr w:rsidR="00DE603A" w:rsidRPr="00943A5F" w:rsidTr="005234EC">
        <w:trPr>
          <w:cantSplit/>
          <w:jc w:val="center"/>
        </w:trPr>
        <w:tc>
          <w:tcPr>
            <w:tcW w:w="6700" w:type="dxa"/>
          </w:tcPr>
          <w:p w:rsidR="00DE603A" w:rsidRPr="00DE603A" w:rsidRDefault="00DE603A" w:rsidP="005234EC">
            <w:pPr>
              <w:pStyle w:val="tablesyntax"/>
              <w:keepNext w:val="0"/>
              <w:keepLines w:val="0"/>
              <w:rPr>
                <w:rFonts w:ascii="Times New Roman" w:hAnsi="Times New Roman"/>
                <w:b/>
                <w:bCs/>
                <w:noProof/>
                <w:highlight w:val="yellow"/>
              </w:rPr>
            </w:pPr>
            <w:r w:rsidRPr="00DE603A">
              <w:rPr>
                <w:rFonts w:ascii="Times New Roman" w:hAnsi="Times New Roman"/>
                <w:b/>
                <w:bCs/>
                <w:noProof/>
                <w:highlight w:val="yellow"/>
              </w:rPr>
              <w:tab/>
            </w:r>
            <w:r w:rsidRPr="00DE603A">
              <w:rPr>
                <w:rFonts w:ascii="Times New Roman" w:hAnsi="Times New Roman"/>
                <w:b/>
                <w:bCs/>
                <w:noProof/>
                <w:highlight w:val="yellow"/>
              </w:rPr>
              <w:tab/>
            </w:r>
            <w:r w:rsidRPr="00DE603A">
              <w:rPr>
                <w:rFonts w:ascii="Times New Roman" w:hAnsi="Times New Roman"/>
                <w:b/>
                <w:bCs/>
                <w:noProof/>
                <w:highlight w:val="yellow"/>
              </w:rPr>
              <w:tab/>
            </w:r>
            <w:r w:rsidRPr="00DE603A">
              <w:rPr>
                <w:rFonts w:ascii="Times New Roman" w:hAnsi="Times New Roman"/>
                <w:b/>
                <w:bCs/>
                <w:noProof/>
                <w:highlight w:val="yellow"/>
              </w:rPr>
              <w:tab/>
            </w:r>
            <w:r w:rsidRPr="00DE603A">
              <w:rPr>
                <w:rFonts w:ascii="Times New Roman" w:hAnsi="Times New Roman"/>
                <w:b/>
                <w:noProof/>
                <w:highlight w:val="yellow"/>
              </w:rPr>
              <w:t>tile_index</w:t>
            </w:r>
            <w:r w:rsidRPr="00DE603A">
              <w:rPr>
                <w:rFonts w:ascii="Times New Roman" w:hAnsi="Times New Roman"/>
                <w:noProof/>
                <w:highlight w:val="yellow"/>
              </w:rPr>
              <w:t xml:space="preserve">[ i ][ j ] </w:t>
            </w:r>
          </w:p>
        </w:tc>
        <w:tc>
          <w:tcPr>
            <w:tcW w:w="1157" w:type="dxa"/>
          </w:tcPr>
          <w:p w:rsidR="00DE603A" w:rsidRPr="00DE603A" w:rsidRDefault="00DE603A" w:rsidP="005234EC">
            <w:pPr>
              <w:pStyle w:val="tablecell"/>
              <w:keepNext w:val="0"/>
              <w:keepLines w:val="0"/>
              <w:rPr>
                <w:noProof/>
                <w:highlight w:val="yellow"/>
                <w:lang w:eastAsia="ko-KR"/>
              </w:rPr>
            </w:pPr>
            <w:r w:rsidRPr="00DE603A">
              <w:rPr>
                <w:noProof/>
                <w:highlight w:val="yellow"/>
              </w:rPr>
              <w:t xml:space="preserve">u(v) </w:t>
            </w:r>
          </w:p>
        </w:tc>
      </w:tr>
      <w:tr w:rsidR="00DE603A" w:rsidRPr="00943A5F" w:rsidTr="005234EC">
        <w:trPr>
          <w:cantSplit/>
          <w:jc w:val="center"/>
        </w:trPr>
        <w:tc>
          <w:tcPr>
            <w:tcW w:w="6700" w:type="dxa"/>
          </w:tcPr>
          <w:p w:rsidR="00DE603A" w:rsidRPr="00DE603A" w:rsidRDefault="00DE603A" w:rsidP="00DE603A">
            <w:pPr>
              <w:pStyle w:val="tablesyntax"/>
              <w:keepNext w:val="0"/>
              <w:keepLines w:val="0"/>
              <w:ind w:left="216"/>
              <w:rPr>
                <w:rFonts w:ascii="Times New Roman" w:hAnsi="Times New Roman"/>
                <w:b/>
                <w:bCs/>
                <w:noProof/>
                <w:highlight w:val="yellow"/>
              </w:rPr>
            </w:pPr>
            <w:r w:rsidRPr="00DE603A">
              <w:rPr>
                <w:rFonts w:ascii="Times New Roman" w:hAnsi="Times New Roman"/>
                <w:b/>
                <w:bCs/>
                <w:noProof/>
                <w:highlight w:val="yellow"/>
              </w:rPr>
              <w:tab/>
            </w:r>
            <w:r w:rsidRPr="00DE603A">
              <w:rPr>
                <w:rFonts w:ascii="Times New Roman" w:hAnsi="Times New Roman"/>
                <w:b/>
                <w:bCs/>
                <w:noProof/>
                <w:highlight w:val="yellow"/>
              </w:rPr>
              <w:tab/>
            </w:r>
            <w:r w:rsidRPr="00DE603A">
              <w:rPr>
                <w:rFonts w:ascii="Times New Roman" w:hAnsi="Times New Roman"/>
                <w:noProof/>
                <w:highlight w:val="yellow"/>
              </w:rPr>
              <w:t>}</w:t>
            </w:r>
          </w:p>
        </w:tc>
        <w:tc>
          <w:tcPr>
            <w:tcW w:w="1157" w:type="dxa"/>
          </w:tcPr>
          <w:p w:rsidR="00DE603A" w:rsidRPr="00DE603A" w:rsidRDefault="00DE603A" w:rsidP="005234EC">
            <w:pPr>
              <w:pStyle w:val="tablecell"/>
              <w:keepNext w:val="0"/>
              <w:keepLines w:val="0"/>
              <w:rPr>
                <w:noProof/>
                <w:highlight w:val="yellow"/>
                <w:lang w:eastAsia="ko-KR"/>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lastRenderedPageBreak/>
              <w:tab/>
            </w:r>
            <w:r w:rsidRPr="00943A5F">
              <w:rPr>
                <w:rFonts w:ascii="Times New Roman" w:hAnsi="Times New Roman"/>
                <w:b/>
                <w:bCs/>
                <w:noProof/>
              </w:rPr>
              <w:tab/>
              <w:t>motion_vectors_over_pic_boundaries_flag</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u(1)</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t>max_bytes_per_pic_denom</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ue(v)</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t>max_bits_per_mincu_denom</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ue(v)</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t>log2_max_mv_length_horizontal</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ue(v)</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t>log2_max_mv_length_vertical</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r w:rsidRPr="00943A5F">
              <w:rPr>
                <w:b w:val="0"/>
                <w:noProof/>
              </w:rPr>
              <w:t>ue(v)</w:t>
            </w: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noProof/>
              </w:rPr>
              <w:t>}</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r w:rsidR="00DE603A" w:rsidRPr="00943A5F" w:rsidTr="005234EC">
        <w:trPr>
          <w:cantSplit/>
          <w:jc w:val="center"/>
        </w:trPr>
        <w:tc>
          <w:tcPr>
            <w:tcW w:w="6700" w:type="dxa"/>
          </w:tcPr>
          <w:p w:rsidR="00DE603A" w:rsidRPr="00943A5F" w:rsidRDefault="00DE603A" w:rsidP="005234EC">
            <w:pPr>
              <w:pStyle w:val="tablesyntax"/>
              <w:rPr>
                <w:rFonts w:ascii="Times New Roman" w:hAnsi="Times New Roman"/>
                <w:b/>
                <w:bCs/>
                <w:noProof/>
              </w:rPr>
            </w:pPr>
            <w:r w:rsidRPr="00943A5F">
              <w:rPr>
                <w:rFonts w:ascii="Times New Roman" w:hAnsi="Times New Roman"/>
                <w:noProof/>
              </w:rPr>
              <w:t>}</w:t>
            </w:r>
          </w:p>
        </w:tc>
        <w:tc>
          <w:tcPr>
            <w:tcW w:w="1157" w:type="dxa"/>
          </w:tcPr>
          <w:p w:rsidR="00DE603A" w:rsidRPr="00943A5F" w:rsidRDefault="00DE603A" w:rsidP="005234EC">
            <w:pPr>
              <w:pStyle w:val="tableheading"/>
              <w:overflowPunct/>
              <w:autoSpaceDE/>
              <w:autoSpaceDN/>
              <w:adjustRightInd/>
              <w:jc w:val="left"/>
              <w:textAlignment w:val="auto"/>
              <w:rPr>
                <w:b w:val="0"/>
                <w:noProof/>
              </w:rPr>
            </w:pPr>
          </w:p>
        </w:tc>
      </w:tr>
    </w:tbl>
    <w:p w:rsidR="00D419F1" w:rsidRDefault="00D419F1" w:rsidP="00D419F1">
      <w:pPr>
        <w:pStyle w:val="Heading1"/>
        <w:rPr>
          <w:ins w:id="163" w:author="Yan Ye" w:date="2012-10-09T19:14:00Z"/>
          <w:lang w:val="en-CA"/>
        </w:rPr>
      </w:pPr>
      <w:ins w:id="164" w:author="Yan Ye" w:date="2012-10-09T19:00:00Z">
        <w:r>
          <w:rPr>
            <w:lang w:val="en-CA"/>
          </w:rPr>
          <w:t xml:space="preserve">Proposed text change </w:t>
        </w:r>
      </w:ins>
      <w:ins w:id="165" w:author="Yan Ye" w:date="2012-10-09T19:11:00Z">
        <w:r>
          <w:rPr>
            <w:lang w:val="en-CA"/>
          </w:rPr>
          <w:t xml:space="preserve">of </w:t>
        </w:r>
      </w:ins>
      <w:ins w:id="166" w:author="Yan Ye" w:date="2012-10-09T19:12:00Z">
        <w:r w:rsidR="0079096D">
          <w:rPr>
            <w:lang w:val="en-CA"/>
          </w:rPr>
          <w:t xml:space="preserve">option 2: using </w:t>
        </w:r>
      </w:ins>
      <w:ins w:id="167" w:author="Yan Ye" w:date="2012-10-09T19:00:00Z">
        <w:r>
          <w:rPr>
            <w:lang w:val="en-CA"/>
          </w:rPr>
          <w:t>SEI to signal ROI tile sections)</w:t>
        </w:r>
      </w:ins>
    </w:p>
    <w:p w:rsidR="00000000" w:rsidRDefault="00411DE9">
      <w:pPr>
        <w:rPr>
          <w:ins w:id="168" w:author="Yan Ye" w:date="2012-10-09T19:09:00Z"/>
          <w:lang w:val="en-CA"/>
        </w:rPr>
        <w:pPrChange w:id="169" w:author="Yan Ye" w:date="2012-10-09T19:14:00Z">
          <w:pPr>
            <w:pStyle w:val="Heading1"/>
          </w:pPr>
        </w:pPrChan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1157"/>
      </w:tblGrid>
      <w:tr w:rsidR="0079096D" w:rsidRPr="0056241E" w:rsidTr="00965970">
        <w:trPr>
          <w:cantSplit/>
          <w:jc w:val="center"/>
          <w:ins w:id="170" w:author="Yan Ye" w:date="2012-10-09T19:14:00Z"/>
        </w:trPr>
        <w:tc>
          <w:tcPr>
            <w:tcW w:w="6700" w:type="dxa"/>
          </w:tcPr>
          <w:p w:rsidR="0079096D" w:rsidRPr="0056241E" w:rsidRDefault="0079096D" w:rsidP="00965970">
            <w:pPr>
              <w:pStyle w:val="tablesyntax"/>
              <w:rPr>
                <w:ins w:id="171" w:author="Yan Ye" w:date="2012-10-09T19:14:00Z"/>
                <w:rFonts w:ascii="Times New Roman" w:hAnsi="Times New Roman"/>
                <w:noProof/>
              </w:rPr>
            </w:pPr>
            <w:ins w:id="172" w:author="Yan Ye" w:date="2012-10-09T19:14:00Z">
              <w:r w:rsidRPr="0056241E">
                <w:rPr>
                  <w:rFonts w:ascii="Times New Roman" w:hAnsi="Times New Roman"/>
                  <w:noProof/>
                </w:rPr>
                <w:t>sei_payload( payloadType, payloadSize ) {</w:t>
              </w:r>
            </w:ins>
          </w:p>
        </w:tc>
        <w:tc>
          <w:tcPr>
            <w:tcW w:w="1157" w:type="dxa"/>
          </w:tcPr>
          <w:p w:rsidR="0079096D" w:rsidRPr="0056241E" w:rsidRDefault="0079096D" w:rsidP="00965970">
            <w:pPr>
              <w:pStyle w:val="tableheading"/>
              <w:overflowPunct/>
              <w:autoSpaceDE/>
              <w:autoSpaceDN/>
              <w:adjustRightInd/>
              <w:jc w:val="left"/>
              <w:rPr>
                <w:ins w:id="173" w:author="Yan Ye" w:date="2012-10-09T19:14:00Z"/>
                <w:b w:val="0"/>
                <w:noProof/>
              </w:rPr>
            </w:pPr>
            <w:ins w:id="174" w:author="Yan Ye" w:date="2012-10-09T19:14:00Z">
              <w:r w:rsidRPr="0056241E">
                <w:rPr>
                  <w:noProof/>
                </w:rPr>
                <w:t>Descriptor</w:t>
              </w:r>
            </w:ins>
          </w:p>
        </w:tc>
      </w:tr>
      <w:tr w:rsidR="0079096D" w:rsidRPr="0056241E" w:rsidTr="00965970">
        <w:trPr>
          <w:cantSplit/>
          <w:jc w:val="center"/>
          <w:ins w:id="175" w:author="Yan Ye" w:date="2012-10-09T19:14:00Z"/>
        </w:trPr>
        <w:tc>
          <w:tcPr>
            <w:tcW w:w="6700" w:type="dxa"/>
          </w:tcPr>
          <w:p w:rsidR="0079096D" w:rsidRPr="0056241E" w:rsidRDefault="0079096D" w:rsidP="00965970">
            <w:pPr>
              <w:pStyle w:val="tablesyntax"/>
              <w:rPr>
                <w:ins w:id="176" w:author="Yan Ye" w:date="2012-10-09T19:14:00Z"/>
                <w:rFonts w:ascii="Times New Roman" w:hAnsi="Times New Roman"/>
                <w:noProof/>
              </w:rPr>
            </w:pPr>
            <w:ins w:id="177" w:author="Yan Ye" w:date="2012-10-09T19:14:00Z">
              <w:r w:rsidRPr="0056241E">
                <w:rPr>
                  <w:rFonts w:ascii="Times New Roman" w:hAnsi="Times New Roman"/>
                  <w:noProof/>
                </w:rPr>
                <w:tab/>
                <w:t>if( payloadType  = =  0 )</w:t>
              </w:r>
            </w:ins>
          </w:p>
        </w:tc>
        <w:tc>
          <w:tcPr>
            <w:tcW w:w="1157" w:type="dxa"/>
          </w:tcPr>
          <w:p w:rsidR="0079096D" w:rsidRPr="0056241E" w:rsidRDefault="0079096D" w:rsidP="00965970">
            <w:pPr>
              <w:pStyle w:val="tableheading"/>
              <w:overflowPunct/>
              <w:autoSpaceDE/>
              <w:autoSpaceDN/>
              <w:adjustRightInd/>
              <w:jc w:val="left"/>
              <w:rPr>
                <w:ins w:id="178" w:author="Yan Ye" w:date="2012-10-09T19:14:00Z"/>
                <w:b w:val="0"/>
                <w:noProof/>
              </w:rPr>
            </w:pPr>
          </w:p>
        </w:tc>
      </w:tr>
      <w:tr w:rsidR="0079096D" w:rsidRPr="0056241E" w:rsidTr="00965970">
        <w:trPr>
          <w:cantSplit/>
          <w:jc w:val="center"/>
          <w:ins w:id="179" w:author="Yan Ye" w:date="2012-10-09T19:14:00Z"/>
        </w:trPr>
        <w:tc>
          <w:tcPr>
            <w:tcW w:w="6700" w:type="dxa"/>
          </w:tcPr>
          <w:p w:rsidR="0079096D" w:rsidRPr="0056241E" w:rsidRDefault="0079096D" w:rsidP="00965970">
            <w:pPr>
              <w:pStyle w:val="tablesyntax"/>
              <w:rPr>
                <w:ins w:id="180" w:author="Yan Ye" w:date="2012-10-09T19:14:00Z"/>
                <w:rFonts w:ascii="Times New Roman" w:hAnsi="Times New Roman"/>
                <w:noProof/>
              </w:rPr>
            </w:pPr>
            <w:ins w:id="181" w:author="Yan Ye" w:date="2012-10-09T19:14:00Z">
              <w:r w:rsidRPr="0056241E">
                <w:rPr>
                  <w:rFonts w:ascii="Times New Roman" w:hAnsi="Times New Roman"/>
                  <w:noProof/>
                </w:rPr>
                <w:tab/>
              </w:r>
              <w:r w:rsidRPr="0056241E">
                <w:rPr>
                  <w:rFonts w:ascii="Times New Roman" w:hAnsi="Times New Roman"/>
                  <w:noProof/>
                </w:rPr>
                <w:tab/>
                <w:t>buffering_period( payloadSize )</w:t>
              </w:r>
            </w:ins>
          </w:p>
        </w:tc>
        <w:tc>
          <w:tcPr>
            <w:tcW w:w="1157" w:type="dxa"/>
          </w:tcPr>
          <w:p w:rsidR="0079096D" w:rsidRPr="0056241E" w:rsidRDefault="0079096D" w:rsidP="00965970">
            <w:pPr>
              <w:pStyle w:val="tableheading"/>
              <w:overflowPunct/>
              <w:autoSpaceDE/>
              <w:autoSpaceDN/>
              <w:adjustRightInd/>
              <w:jc w:val="left"/>
              <w:rPr>
                <w:ins w:id="182" w:author="Yan Ye" w:date="2012-10-09T19:14:00Z"/>
                <w:b w:val="0"/>
                <w:noProof/>
              </w:rPr>
            </w:pPr>
          </w:p>
        </w:tc>
      </w:tr>
      <w:tr w:rsidR="0079096D" w:rsidRPr="0056241E" w:rsidTr="00965970">
        <w:trPr>
          <w:cantSplit/>
          <w:jc w:val="center"/>
          <w:ins w:id="183" w:author="Yan Ye" w:date="2012-10-09T19:14:00Z"/>
        </w:trPr>
        <w:tc>
          <w:tcPr>
            <w:tcW w:w="6700" w:type="dxa"/>
          </w:tcPr>
          <w:p w:rsidR="0079096D" w:rsidRPr="0056241E" w:rsidRDefault="0079096D" w:rsidP="00965970">
            <w:pPr>
              <w:pStyle w:val="tablesyntax"/>
              <w:rPr>
                <w:ins w:id="184" w:author="Yan Ye" w:date="2012-10-09T19:14:00Z"/>
                <w:rFonts w:ascii="Times New Roman" w:hAnsi="Times New Roman"/>
                <w:noProof/>
              </w:rPr>
            </w:pPr>
            <w:ins w:id="185" w:author="Yan Ye" w:date="2012-10-09T19:14:00Z">
              <w:r>
                <w:rPr>
                  <w:rFonts w:ascii="Times New Roman" w:hAnsi="Times New Roman"/>
                  <w:noProof/>
                </w:rPr>
                <w:tab/>
                <w:t>…</w:t>
              </w:r>
            </w:ins>
          </w:p>
        </w:tc>
        <w:tc>
          <w:tcPr>
            <w:tcW w:w="1157" w:type="dxa"/>
          </w:tcPr>
          <w:p w:rsidR="0079096D" w:rsidRPr="0056241E" w:rsidRDefault="0079096D" w:rsidP="00965970">
            <w:pPr>
              <w:pStyle w:val="tableheading"/>
              <w:overflowPunct/>
              <w:autoSpaceDE/>
              <w:autoSpaceDN/>
              <w:adjustRightInd/>
              <w:jc w:val="left"/>
              <w:rPr>
                <w:ins w:id="186" w:author="Yan Ye" w:date="2012-10-09T19:14:00Z"/>
                <w:b w:val="0"/>
                <w:noProof/>
              </w:rPr>
            </w:pPr>
          </w:p>
        </w:tc>
      </w:tr>
      <w:tr w:rsidR="0079096D" w:rsidRPr="0056241E" w:rsidTr="00965970">
        <w:trPr>
          <w:jc w:val="center"/>
          <w:ins w:id="187" w:author="Yan Ye" w:date="2012-10-09T19:14:00Z"/>
        </w:trPr>
        <w:tc>
          <w:tcPr>
            <w:tcW w:w="6700" w:type="dxa"/>
          </w:tcPr>
          <w:p w:rsidR="0079096D" w:rsidRPr="0056241E" w:rsidRDefault="0079096D" w:rsidP="00965970">
            <w:pPr>
              <w:pStyle w:val="tablesyntax"/>
              <w:rPr>
                <w:ins w:id="188" w:author="Yan Ye" w:date="2012-10-09T19:14:00Z"/>
                <w:rFonts w:ascii="Times New Roman" w:hAnsi="Times New Roman"/>
                <w:noProof/>
              </w:rPr>
            </w:pPr>
            <w:ins w:id="189" w:author="Yan Ye" w:date="2012-10-09T19:14:00Z">
              <w:r w:rsidRPr="0056241E">
                <w:rPr>
                  <w:rFonts w:ascii="Times New Roman" w:hAnsi="Times New Roman"/>
                  <w:noProof/>
                </w:rPr>
                <w:tab/>
                <w:t>else if( payloadType  = =  132 )</w:t>
              </w:r>
            </w:ins>
          </w:p>
        </w:tc>
        <w:tc>
          <w:tcPr>
            <w:tcW w:w="1157" w:type="dxa"/>
          </w:tcPr>
          <w:p w:rsidR="0079096D" w:rsidRPr="0056241E" w:rsidRDefault="0079096D" w:rsidP="00965970">
            <w:pPr>
              <w:pStyle w:val="tableheading"/>
              <w:overflowPunct/>
              <w:autoSpaceDE/>
              <w:autoSpaceDN/>
              <w:adjustRightInd/>
              <w:jc w:val="left"/>
              <w:rPr>
                <w:ins w:id="190" w:author="Yan Ye" w:date="2012-10-09T19:14:00Z"/>
                <w:b w:val="0"/>
                <w:noProof/>
              </w:rPr>
            </w:pPr>
          </w:p>
        </w:tc>
      </w:tr>
      <w:tr w:rsidR="0079096D" w:rsidRPr="0056241E" w:rsidTr="00965970">
        <w:trPr>
          <w:jc w:val="center"/>
          <w:ins w:id="191" w:author="Yan Ye" w:date="2012-10-09T19:14:00Z"/>
        </w:trPr>
        <w:tc>
          <w:tcPr>
            <w:tcW w:w="6700" w:type="dxa"/>
          </w:tcPr>
          <w:p w:rsidR="0079096D" w:rsidRPr="0056241E" w:rsidRDefault="0079096D" w:rsidP="00965970">
            <w:pPr>
              <w:pStyle w:val="tablesyntax"/>
              <w:rPr>
                <w:ins w:id="192" w:author="Yan Ye" w:date="2012-10-09T19:14:00Z"/>
                <w:rFonts w:ascii="Times New Roman" w:hAnsi="Times New Roman"/>
                <w:noProof/>
              </w:rPr>
            </w:pPr>
            <w:ins w:id="193" w:author="Yan Ye" w:date="2012-10-09T19:14:00Z">
              <w:r w:rsidRPr="0056241E">
                <w:rPr>
                  <w:rFonts w:ascii="Times New Roman" w:hAnsi="Times New Roman"/>
                  <w:noProof/>
                </w:rPr>
                <w:tab/>
              </w:r>
              <w:r w:rsidRPr="0056241E">
                <w:rPr>
                  <w:rFonts w:ascii="Times New Roman" w:hAnsi="Times New Roman"/>
                  <w:noProof/>
                </w:rPr>
                <w:tab/>
                <w:t>subpic_timing( payloadSize )</w:t>
              </w:r>
            </w:ins>
          </w:p>
        </w:tc>
        <w:tc>
          <w:tcPr>
            <w:tcW w:w="1157" w:type="dxa"/>
          </w:tcPr>
          <w:p w:rsidR="0079096D" w:rsidRPr="0056241E" w:rsidRDefault="0079096D" w:rsidP="00965970">
            <w:pPr>
              <w:pStyle w:val="tableheading"/>
              <w:overflowPunct/>
              <w:autoSpaceDE/>
              <w:autoSpaceDN/>
              <w:adjustRightInd/>
              <w:jc w:val="left"/>
              <w:rPr>
                <w:ins w:id="194" w:author="Yan Ye" w:date="2012-10-09T19:14:00Z"/>
                <w:b w:val="0"/>
                <w:noProof/>
              </w:rPr>
            </w:pPr>
          </w:p>
        </w:tc>
      </w:tr>
      <w:tr w:rsidR="0079096D" w:rsidRPr="0056241E" w:rsidTr="00965970">
        <w:trPr>
          <w:jc w:val="center"/>
          <w:ins w:id="195" w:author="Yan Ye" w:date="2012-10-09T19:14:00Z"/>
        </w:trPr>
        <w:tc>
          <w:tcPr>
            <w:tcW w:w="6700" w:type="dxa"/>
          </w:tcPr>
          <w:p w:rsidR="0079096D" w:rsidRPr="00D23F03" w:rsidRDefault="0079096D" w:rsidP="0079096D">
            <w:pPr>
              <w:pStyle w:val="tablesyntax"/>
              <w:rPr>
                <w:ins w:id="196" w:author="Yan Ye" w:date="2012-10-09T19:14:00Z"/>
                <w:rFonts w:ascii="Times New Roman" w:hAnsi="Times New Roman"/>
                <w:noProof/>
                <w:highlight w:val="yellow"/>
              </w:rPr>
            </w:pPr>
            <w:ins w:id="197" w:author="Yan Ye" w:date="2012-10-09T19:14:00Z">
              <w:r w:rsidRPr="00D23F03">
                <w:rPr>
                  <w:rFonts w:ascii="Times New Roman" w:hAnsi="Times New Roman"/>
                  <w:noProof/>
                  <w:highlight w:val="yellow"/>
                </w:rPr>
                <w:tab/>
                <w:t xml:space="preserve">else if( payloadType  = =  </w:t>
              </w:r>
              <w:r>
                <w:rPr>
                  <w:rFonts w:ascii="Times New Roman" w:hAnsi="Times New Roman"/>
                  <w:noProof/>
                  <w:highlight w:val="yellow"/>
                </w:rPr>
                <w:t>xxx</w:t>
              </w:r>
              <w:r w:rsidRPr="00D23F03">
                <w:rPr>
                  <w:rFonts w:ascii="Times New Roman" w:hAnsi="Times New Roman"/>
                  <w:noProof/>
                  <w:highlight w:val="yellow"/>
                </w:rPr>
                <w:t xml:space="preserve"> )</w:t>
              </w:r>
            </w:ins>
          </w:p>
        </w:tc>
        <w:tc>
          <w:tcPr>
            <w:tcW w:w="1157" w:type="dxa"/>
          </w:tcPr>
          <w:p w:rsidR="0079096D" w:rsidRPr="00D23F03" w:rsidRDefault="0079096D" w:rsidP="00965970">
            <w:pPr>
              <w:pStyle w:val="tableheading"/>
              <w:overflowPunct/>
              <w:autoSpaceDE/>
              <w:autoSpaceDN/>
              <w:adjustRightInd/>
              <w:jc w:val="left"/>
              <w:rPr>
                <w:ins w:id="198" w:author="Yan Ye" w:date="2012-10-09T19:14:00Z"/>
                <w:b w:val="0"/>
                <w:noProof/>
                <w:highlight w:val="yellow"/>
              </w:rPr>
            </w:pPr>
          </w:p>
        </w:tc>
      </w:tr>
      <w:tr w:rsidR="0079096D" w:rsidRPr="0056241E" w:rsidTr="00965970">
        <w:trPr>
          <w:jc w:val="center"/>
          <w:ins w:id="199" w:author="Yan Ye" w:date="2012-10-09T19:14:00Z"/>
        </w:trPr>
        <w:tc>
          <w:tcPr>
            <w:tcW w:w="6700" w:type="dxa"/>
          </w:tcPr>
          <w:p w:rsidR="0079096D" w:rsidRPr="00D23F03" w:rsidRDefault="0079096D" w:rsidP="0079096D">
            <w:pPr>
              <w:pStyle w:val="tablesyntax"/>
              <w:rPr>
                <w:ins w:id="200" w:author="Yan Ye" w:date="2012-10-09T19:14:00Z"/>
                <w:rFonts w:ascii="Times New Roman" w:hAnsi="Times New Roman"/>
                <w:noProof/>
                <w:highlight w:val="yellow"/>
              </w:rPr>
            </w:pPr>
            <w:ins w:id="201" w:author="Yan Ye" w:date="2012-10-09T19:14:00Z">
              <w:r w:rsidRPr="00D23F03">
                <w:rPr>
                  <w:rFonts w:ascii="Times New Roman" w:hAnsi="Times New Roman"/>
                  <w:noProof/>
                  <w:highlight w:val="yellow"/>
                </w:rPr>
                <w:tab/>
              </w:r>
              <w:r w:rsidRPr="00D23F03">
                <w:rPr>
                  <w:rFonts w:ascii="Times New Roman" w:hAnsi="Times New Roman"/>
                  <w:noProof/>
                  <w:highlight w:val="yellow"/>
                </w:rPr>
                <w:tab/>
              </w:r>
              <w:r>
                <w:rPr>
                  <w:rFonts w:ascii="Times New Roman" w:hAnsi="Times New Roman"/>
                  <w:noProof/>
                  <w:highlight w:val="yellow"/>
                </w:rPr>
                <w:t xml:space="preserve">ROI_tile_section </w:t>
              </w:r>
              <w:r w:rsidRPr="00D23F03">
                <w:rPr>
                  <w:rFonts w:ascii="Times New Roman" w:hAnsi="Times New Roman"/>
                  <w:noProof/>
                  <w:highlight w:val="yellow"/>
                </w:rPr>
                <w:t>( payloadSize )</w:t>
              </w:r>
            </w:ins>
          </w:p>
        </w:tc>
        <w:tc>
          <w:tcPr>
            <w:tcW w:w="1157" w:type="dxa"/>
          </w:tcPr>
          <w:p w:rsidR="0079096D" w:rsidRPr="00D23F03" w:rsidRDefault="0079096D" w:rsidP="00965970">
            <w:pPr>
              <w:pStyle w:val="tableheading"/>
              <w:overflowPunct/>
              <w:autoSpaceDE/>
              <w:autoSpaceDN/>
              <w:adjustRightInd/>
              <w:jc w:val="left"/>
              <w:rPr>
                <w:ins w:id="202" w:author="Yan Ye" w:date="2012-10-09T19:14:00Z"/>
                <w:b w:val="0"/>
                <w:noProof/>
                <w:highlight w:val="yellow"/>
              </w:rPr>
            </w:pPr>
          </w:p>
        </w:tc>
      </w:tr>
      <w:tr w:rsidR="0079096D" w:rsidRPr="0056241E" w:rsidTr="00965970">
        <w:trPr>
          <w:cantSplit/>
          <w:jc w:val="center"/>
          <w:ins w:id="203" w:author="Yan Ye" w:date="2012-10-09T19:14:00Z"/>
        </w:trPr>
        <w:tc>
          <w:tcPr>
            <w:tcW w:w="6700" w:type="dxa"/>
          </w:tcPr>
          <w:p w:rsidR="0079096D" w:rsidRPr="0056241E" w:rsidRDefault="0079096D" w:rsidP="00965970">
            <w:pPr>
              <w:pStyle w:val="tablesyntax"/>
              <w:rPr>
                <w:ins w:id="204" w:author="Yan Ye" w:date="2012-10-09T19:14:00Z"/>
                <w:rFonts w:ascii="Times New Roman" w:hAnsi="Times New Roman"/>
                <w:noProof/>
              </w:rPr>
            </w:pPr>
            <w:ins w:id="205" w:author="Yan Ye" w:date="2012-10-09T19:14:00Z">
              <w:r w:rsidRPr="0056241E">
                <w:rPr>
                  <w:rFonts w:ascii="Times New Roman" w:hAnsi="Times New Roman"/>
                  <w:noProof/>
                </w:rPr>
                <w:tab/>
              </w:r>
            </w:ins>
            <w:ins w:id="206" w:author="Yan Ye" w:date="2012-10-09T19:18:00Z">
              <w:r>
                <w:rPr>
                  <w:rFonts w:ascii="Times New Roman" w:hAnsi="Times New Roman"/>
                  <w:noProof/>
                </w:rPr>
                <w:t>e</w:t>
              </w:r>
            </w:ins>
            <w:ins w:id="207" w:author="Yan Ye" w:date="2012-10-09T19:14:00Z">
              <w:r w:rsidRPr="0056241E">
                <w:rPr>
                  <w:rFonts w:ascii="Times New Roman" w:hAnsi="Times New Roman"/>
                  <w:noProof/>
                </w:rPr>
                <w:t>lse</w:t>
              </w:r>
            </w:ins>
          </w:p>
        </w:tc>
        <w:tc>
          <w:tcPr>
            <w:tcW w:w="1157" w:type="dxa"/>
          </w:tcPr>
          <w:p w:rsidR="0079096D" w:rsidRPr="0056241E" w:rsidRDefault="0079096D" w:rsidP="00965970">
            <w:pPr>
              <w:pStyle w:val="tableheading"/>
              <w:overflowPunct/>
              <w:autoSpaceDE/>
              <w:autoSpaceDN/>
              <w:adjustRightInd/>
              <w:jc w:val="left"/>
              <w:rPr>
                <w:ins w:id="208" w:author="Yan Ye" w:date="2012-10-09T19:14:00Z"/>
                <w:b w:val="0"/>
                <w:noProof/>
              </w:rPr>
            </w:pPr>
          </w:p>
        </w:tc>
      </w:tr>
      <w:tr w:rsidR="0079096D" w:rsidRPr="0056241E" w:rsidTr="00965970">
        <w:trPr>
          <w:cantSplit/>
          <w:jc w:val="center"/>
          <w:ins w:id="209" w:author="Yan Ye" w:date="2012-10-09T19:14:00Z"/>
        </w:trPr>
        <w:tc>
          <w:tcPr>
            <w:tcW w:w="6700" w:type="dxa"/>
          </w:tcPr>
          <w:p w:rsidR="0079096D" w:rsidRPr="0056241E" w:rsidRDefault="0079096D" w:rsidP="00965970">
            <w:pPr>
              <w:pStyle w:val="tablesyntax"/>
              <w:rPr>
                <w:ins w:id="210" w:author="Yan Ye" w:date="2012-10-09T19:14:00Z"/>
                <w:rFonts w:ascii="Times New Roman" w:hAnsi="Times New Roman"/>
                <w:noProof/>
              </w:rPr>
            </w:pPr>
            <w:ins w:id="211" w:author="Yan Ye" w:date="2012-10-09T19:14:00Z">
              <w:r w:rsidRPr="0056241E">
                <w:rPr>
                  <w:rFonts w:ascii="Times New Roman" w:hAnsi="Times New Roman"/>
                  <w:noProof/>
                </w:rPr>
                <w:tab/>
              </w:r>
              <w:r w:rsidRPr="0056241E">
                <w:rPr>
                  <w:rFonts w:ascii="Times New Roman" w:hAnsi="Times New Roman"/>
                  <w:noProof/>
                </w:rPr>
                <w:tab/>
                <w:t>reserved_sei_message( payloadSize )</w:t>
              </w:r>
            </w:ins>
          </w:p>
        </w:tc>
        <w:tc>
          <w:tcPr>
            <w:tcW w:w="1157" w:type="dxa"/>
          </w:tcPr>
          <w:p w:rsidR="0079096D" w:rsidRPr="0056241E" w:rsidRDefault="0079096D" w:rsidP="00965970">
            <w:pPr>
              <w:pStyle w:val="tableheading"/>
              <w:overflowPunct/>
              <w:autoSpaceDE/>
              <w:autoSpaceDN/>
              <w:adjustRightInd/>
              <w:jc w:val="left"/>
              <w:rPr>
                <w:ins w:id="212" w:author="Yan Ye" w:date="2012-10-09T19:14:00Z"/>
                <w:b w:val="0"/>
                <w:noProof/>
              </w:rPr>
            </w:pPr>
          </w:p>
        </w:tc>
      </w:tr>
      <w:tr w:rsidR="0079096D" w:rsidRPr="0056241E" w:rsidTr="00965970">
        <w:trPr>
          <w:cantSplit/>
          <w:jc w:val="center"/>
          <w:ins w:id="213" w:author="Yan Ye" w:date="2012-10-09T19:14:00Z"/>
        </w:trPr>
        <w:tc>
          <w:tcPr>
            <w:tcW w:w="6700" w:type="dxa"/>
          </w:tcPr>
          <w:p w:rsidR="0079096D" w:rsidRPr="0056241E" w:rsidRDefault="0079096D" w:rsidP="00965970">
            <w:pPr>
              <w:pStyle w:val="tablesyntax"/>
              <w:rPr>
                <w:ins w:id="214" w:author="Yan Ye" w:date="2012-10-09T19:14:00Z"/>
                <w:rFonts w:ascii="Times New Roman" w:hAnsi="Times New Roman"/>
                <w:noProof/>
              </w:rPr>
            </w:pPr>
            <w:ins w:id="215" w:author="Yan Ye" w:date="2012-10-09T19:14:00Z">
              <w:r w:rsidRPr="0056241E">
                <w:rPr>
                  <w:rFonts w:ascii="Times New Roman" w:hAnsi="Times New Roman"/>
                  <w:noProof/>
                </w:rPr>
                <w:tab/>
                <w:t>if( !byte_aligned( ) ) {</w:t>
              </w:r>
            </w:ins>
          </w:p>
        </w:tc>
        <w:tc>
          <w:tcPr>
            <w:tcW w:w="1157" w:type="dxa"/>
          </w:tcPr>
          <w:p w:rsidR="0079096D" w:rsidRPr="0056241E" w:rsidRDefault="0079096D" w:rsidP="00965970">
            <w:pPr>
              <w:pStyle w:val="tableheading"/>
              <w:overflowPunct/>
              <w:autoSpaceDE/>
              <w:autoSpaceDN/>
              <w:adjustRightInd/>
              <w:jc w:val="left"/>
              <w:rPr>
                <w:ins w:id="216" w:author="Yan Ye" w:date="2012-10-09T19:14:00Z"/>
                <w:b w:val="0"/>
                <w:noProof/>
              </w:rPr>
            </w:pPr>
          </w:p>
        </w:tc>
      </w:tr>
      <w:tr w:rsidR="0079096D" w:rsidRPr="0056241E" w:rsidTr="00965970">
        <w:trPr>
          <w:cantSplit/>
          <w:jc w:val="center"/>
          <w:ins w:id="217" w:author="Yan Ye" w:date="2012-10-09T19:14:00Z"/>
        </w:trPr>
        <w:tc>
          <w:tcPr>
            <w:tcW w:w="6700" w:type="dxa"/>
          </w:tcPr>
          <w:p w:rsidR="0079096D" w:rsidRPr="0056241E" w:rsidRDefault="0079096D" w:rsidP="00965970">
            <w:pPr>
              <w:pStyle w:val="tablesyntax"/>
              <w:rPr>
                <w:ins w:id="218" w:author="Yan Ye" w:date="2012-10-09T19:14:00Z"/>
                <w:rFonts w:ascii="Times New Roman" w:hAnsi="Times New Roman"/>
                <w:noProof/>
              </w:rPr>
            </w:pPr>
            <w:ins w:id="219" w:author="Yan Ye" w:date="2012-10-09T19:14:00Z">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bit_equal_to_one</w:t>
              </w:r>
              <w:r w:rsidRPr="0056241E">
                <w:rPr>
                  <w:rFonts w:ascii="Times New Roman" w:hAnsi="Times New Roman"/>
                  <w:noProof/>
                </w:rPr>
                <w:t xml:space="preserve"> /* equal to 1 */</w:t>
              </w:r>
            </w:ins>
          </w:p>
        </w:tc>
        <w:tc>
          <w:tcPr>
            <w:tcW w:w="1157" w:type="dxa"/>
          </w:tcPr>
          <w:p w:rsidR="0079096D" w:rsidRPr="0056241E" w:rsidRDefault="0079096D" w:rsidP="00965970">
            <w:pPr>
              <w:pStyle w:val="tableheading"/>
              <w:overflowPunct/>
              <w:autoSpaceDE/>
              <w:autoSpaceDN/>
              <w:adjustRightInd/>
              <w:jc w:val="left"/>
              <w:rPr>
                <w:ins w:id="220" w:author="Yan Ye" w:date="2012-10-09T19:14:00Z"/>
                <w:b w:val="0"/>
                <w:noProof/>
              </w:rPr>
            </w:pPr>
            <w:ins w:id="221" w:author="Yan Ye" w:date="2012-10-09T19:14:00Z">
              <w:r w:rsidRPr="0056241E">
                <w:rPr>
                  <w:b w:val="0"/>
                  <w:noProof/>
                </w:rPr>
                <w:t>f(1)</w:t>
              </w:r>
            </w:ins>
          </w:p>
        </w:tc>
      </w:tr>
      <w:tr w:rsidR="0079096D" w:rsidRPr="0056241E" w:rsidTr="00965970">
        <w:trPr>
          <w:cantSplit/>
          <w:jc w:val="center"/>
          <w:ins w:id="222" w:author="Yan Ye" w:date="2012-10-09T19:14:00Z"/>
        </w:trPr>
        <w:tc>
          <w:tcPr>
            <w:tcW w:w="6700" w:type="dxa"/>
          </w:tcPr>
          <w:p w:rsidR="0079096D" w:rsidRPr="0056241E" w:rsidRDefault="0079096D" w:rsidP="00965970">
            <w:pPr>
              <w:pStyle w:val="tablesyntax"/>
              <w:rPr>
                <w:ins w:id="223" w:author="Yan Ye" w:date="2012-10-09T19:14:00Z"/>
                <w:rFonts w:ascii="Times New Roman" w:hAnsi="Times New Roman"/>
                <w:noProof/>
              </w:rPr>
            </w:pPr>
            <w:ins w:id="224" w:author="Yan Ye" w:date="2012-10-09T19:14:00Z">
              <w:r w:rsidRPr="0056241E">
                <w:rPr>
                  <w:rFonts w:ascii="Times New Roman" w:hAnsi="Times New Roman"/>
                  <w:noProof/>
                </w:rPr>
                <w:tab/>
              </w:r>
              <w:r w:rsidRPr="0056241E">
                <w:rPr>
                  <w:rFonts w:ascii="Times New Roman" w:hAnsi="Times New Roman"/>
                  <w:noProof/>
                </w:rPr>
                <w:tab/>
                <w:t>while( !byte_aligned( ) )</w:t>
              </w:r>
            </w:ins>
          </w:p>
        </w:tc>
        <w:tc>
          <w:tcPr>
            <w:tcW w:w="1157" w:type="dxa"/>
          </w:tcPr>
          <w:p w:rsidR="0079096D" w:rsidRPr="0056241E" w:rsidRDefault="0079096D" w:rsidP="00965970">
            <w:pPr>
              <w:pStyle w:val="tableheading"/>
              <w:overflowPunct/>
              <w:autoSpaceDE/>
              <w:autoSpaceDN/>
              <w:adjustRightInd/>
              <w:jc w:val="left"/>
              <w:rPr>
                <w:ins w:id="225" w:author="Yan Ye" w:date="2012-10-09T19:14:00Z"/>
                <w:b w:val="0"/>
                <w:noProof/>
              </w:rPr>
            </w:pPr>
          </w:p>
        </w:tc>
      </w:tr>
      <w:tr w:rsidR="0079096D" w:rsidRPr="0056241E" w:rsidTr="00965970">
        <w:trPr>
          <w:cantSplit/>
          <w:jc w:val="center"/>
          <w:ins w:id="226" w:author="Yan Ye" w:date="2012-10-09T19:14:00Z"/>
        </w:trPr>
        <w:tc>
          <w:tcPr>
            <w:tcW w:w="6700" w:type="dxa"/>
          </w:tcPr>
          <w:p w:rsidR="0079096D" w:rsidRPr="0056241E" w:rsidRDefault="0079096D" w:rsidP="00965970">
            <w:pPr>
              <w:pStyle w:val="tablesyntax"/>
              <w:rPr>
                <w:ins w:id="227" w:author="Yan Ye" w:date="2012-10-09T19:14:00Z"/>
                <w:rFonts w:ascii="Times New Roman" w:hAnsi="Times New Roman"/>
                <w:noProof/>
              </w:rPr>
            </w:pPr>
            <w:ins w:id="228" w:author="Yan Ye" w:date="2012-10-09T19:14:00Z">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bit_equal_to_zero</w:t>
              </w:r>
              <w:r w:rsidRPr="0056241E">
                <w:rPr>
                  <w:rFonts w:ascii="Times New Roman" w:hAnsi="Times New Roman"/>
                  <w:noProof/>
                </w:rPr>
                <w:t xml:space="preserve"> /* equal to 0 */</w:t>
              </w:r>
            </w:ins>
          </w:p>
        </w:tc>
        <w:tc>
          <w:tcPr>
            <w:tcW w:w="1157" w:type="dxa"/>
          </w:tcPr>
          <w:p w:rsidR="0079096D" w:rsidRPr="0056241E" w:rsidRDefault="0079096D" w:rsidP="00965970">
            <w:pPr>
              <w:pStyle w:val="tableheading"/>
              <w:overflowPunct/>
              <w:autoSpaceDE/>
              <w:autoSpaceDN/>
              <w:adjustRightInd/>
              <w:jc w:val="left"/>
              <w:rPr>
                <w:ins w:id="229" w:author="Yan Ye" w:date="2012-10-09T19:14:00Z"/>
                <w:b w:val="0"/>
                <w:noProof/>
              </w:rPr>
            </w:pPr>
            <w:ins w:id="230" w:author="Yan Ye" w:date="2012-10-09T19:14:00Z">
              <w:r w:rsidRPr="0056241E">
                <w:rPr>
                  <w:b w:val="0"/>
                  <w:noProof/>
                </w:rPr>
                <w:t>f(1)</w:t>
              </w:r>
            </w:ins>
          </w:p>
        </w:tc>
      </w:tr>
      <w:tr w:rsidR="0079096D" w:rsidRPr="0056241E" w:rsidTr="00965970">
        <w:trPr>
          <w:cantSplit/>
          <w:jc w:val="center"/>
          <w:ins w:id="231" w:author="Yan Ye" w:date="2012-10-09T19:14:00Z"/>
        </w:trPr>
        <w:tc>
          <w:tcPr>
            <w:tcW w:w="6700" w:type="dxa"/>
          </w:tcPr>
          <w:p w:rsidR="0079096D" w:rsidRPr="0056241E" w:rsidRDefault="0079096D" w:rsidP="00965970">
            <w:pPr>
              <w:pStyle w:val="tablesyntax"/>
              <w:rPr>
                <w:ins w:id="232" w:author="Yan Ye" w:date="2012-10-09T19:14:00Z"/>
                <w:rFonts w:ascii="Times New Roman" w:hAnsi="Times New Roman"/>
                <w:noProof/>
              </w:rPr>
            </w:pPr>
            <w:ins w:id="233" w:author="Yan Ye" w:date="2012-10-09T19:14:00Z">
              <w:r w:rsidRPr="0056241E">
                <w:rPr>
                  <w:rFonts w:ascii="Times New Roman" w:hAnsi="Times New Roman"/>
                  <w:noProof/>
                </w:rPr>
                <w:tab/>
                <w:t>}</w:t>
              </w:r>
            </w:ins>
          </w:p>
        </w:tc>
        <w:tc>
          <w:tcPr>
            <w:tcW w:w="1157" w:type="dxa"/>
          </w:tcPr>
          <w:p w:rsidR="0079096D" w:rsidRPr="0056241E" w:rsidRDefault="0079096D" w:rsidP="00965970">
            <w:pPr>
              <w:pStyle w:val="tableheading"/>
              <w:overflowPunct/>
              <w:autoSpaceDE/>
              <w:autoSpaceDN/>
              <w:adjustRightInd/>
              <w:jc w:val="left"/>
              <w:rPr>
                <w:ins w:id="234" w:author="Yan Ye" w:date="2012-10-09T19:14:00Z"/>
                <w:b w:val="0"/>
                <w:noProof/>
              </w:rPr>
            </w:pPr>
          </w:p>
        </w:tc>
      </w:tr>
      <w:tr w:rsidR="0079096D" w:rsidRPr="0056241E" w:rsidTr="00965970">
        <w:trPr>
          <w:cantSplit/>
          <w:jc w:val="center"/>
          <w:ins w:id="235" w:author="Yan Ye" w:date="2012-10-09T19:14:00Z"/>
        </w:trPr>
        <w:tc>
          <w:tcPr>
            <w:tcW w:w="6700" w:type="dxa"/>
          </w:tcPr>
          <w:p w:rsidR="0079096D" w:rsidRPr="0056241E" w:rsidRDefault="0079096D" w:rsidP="00965970">
            <w:pPr>
              <w:pStyle w:val="tablesyntax"/>
              <w:rPr>
                <w:ins w:id="236" w:author="Yan Ye" w:date="2012-10-09T19:14:00Z"/>
                <w:rFonts w:ascii="Times New Roman" w:hAnsi="Times New Roman"/>
                <w:noProof/>
              </w:rPr>
            </w:pPr>
            <w:ins w:id="237" w:author="Yan Ye" w:date="2012-10-09T19:14:00Z">
              <w:r w:rsidRPr="0056241E">
                <w:rPr>
                  <w:rFonts w:ascii="Times New Roman" w:hAnsi="Times New Roman"/>
                  <w:noProof/>
                </w:rPr>
                <w:t>}</w:t>
              </w:r>
            </w:ins>
          </w:p>
        </w:tc>
        <w:tc>
          <w:tcPr>
            <w:tcW w:w="1157" w:type="dxa"/>
          </w:tcPr>
          <w:p w:rsidR="0079096D" w:rsidRPr="0056241E" w:rsidRDefault="0079096D" w:rsidP="00965970">
            <w:pPr>
              <w:pStyle w:val="tableheading"/>
              <w:overflowPunct/>
              <w:autoSpaceDE/>
              <w:autoSpaceDN/>
              <w:adjustRightInd/>
              <w:jc w:val="left"/>
              <w:rPr>
                <w:ins w:id="238" w:author="Yan Ye" w:date="2012-10-09T19:14:00Z"/>
                <w:b w:val="0"/>
                <w:noProof/>
              </w:rPr>
            </w:pPr>
          </w:p>
        </w:tc>
      </w:tr>
    </w:tbl>
    <w:p w:rsidR="00000000" w:rsidRDefault="00411DE9">
      <w:pPr>
        <w:ind w:left="360"/>
        <w:rPr>
          <w:ins w:id="239" w:author="Yan Ye" w:date="2012-10-09T19:12:00Z"/>
          <w:lang w:val="en-CA"/>
        </w:rPr>
        <w:pPrChange w:id="240" w:author="Yan Ye" w:date="2012-10-09T19:12:00Z">
          <w:pPr>
            <w:pStyle w:val="Heading1"/>
          </w:pPr>
        </w:pPrChange>
      </w:pPr>
    </w:p>
    <w:p w:rsidR="00000000" w:rsidRDefault="00411DE9">
      <w:pPr>
        <w:rPr>
          <w:ins w:id="241" w:author="Yan Ye" w:date="2012-10-09T19:00:00Z"/>
          <w:lang w:val="en-CA"/>
        </w:rPr>
        <w:pPrChange w:id="242" w:author="Yan Ye" w:date="2012-10-09T19:09:00Z">
          <w:pPr>
            <w:pStyle w:val="Heading1"/>
          </w:pPr>
        </w:pPrChan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437"/>
      </w:tblGrid>
      <w:tr w:rsidR="00D419F1" w:rsidRPr="0079096D" w:rsidTr="00965970">
        <w:trPr>
          <w:cantSplit/>
          <w:jc w:val="center"/>
          <w:ins w:id="243" w:author="Yan Ye" w:date="2012-10-09T19:09:00Z"/>
        </w:trPr>
        <w:tc>
          <w:tcPr>
            <w:tcW w:w="6744" w:type="dxa"/>
          </w:tcPr>
          <w:p w:rsidR="00D419F1" w:rsidRPr="0079096D" w:rsidRDefault="00A75769" w:rsidP="00965970">
            <w:pPr>
              <w:pStyle w:val="tablesyntax"/>
              <w:rPr>
                <w:ins w:id="244" w:author="Yan Ye" w:date="2012-10-09T19:09:00Z"/>
                <w:rFonts w:ascii="Times New Roman" w:hAnsi="Times New Roman"/>
                <w:noProof/>
                <w:highlight w:val="yellow"/>
                <w:rPrChange w:id="245" w:author="Yan Ye" w:date="2012-10-09T19:17:00Z">
                  <w:rPr>
                    <w:ins w:id="246" w:author="Yan Ye" w:date="2012-10-09T19:09:00Z"/>
                    <w:rFonts w:ascii="Times New Roman" w:hAnsi="Times New Roman"/>
                    <w:noProof/>
                  </w:rPr>
                </w:rPrChange>
              </w:rPr>
            </w:pPr>
            <w:ins w:id="247" w:author="Yan Ye" w:date="2012-10-09T19:09:00Z">
              <w:r w:rsidRPr="00A75769">
                <w:rPr>
                  <w:rFonts w:ascii="Times New Roman" w:hAnsi="Times New Roman"/>
                  <w:noProof/>
                  <w:highlight w:val="yellow"/>
                  <w:rPrChange w:id="248" w:author="Yan Ye" w:date="2012-10-09T19:17:00Z">
                    <w:rPr>
                      <w:rFonts w:ascii="Times New Roman" w:hAnsi="Times New Roman"/>
                      <w:noProof/>
                    </w:rPr>
                  </w:rPrChange>
                </w:rPr>
                <w:t>ROI_tile_section (</w:t>
              </w:r>
            </w:ins>
            <w:ins w:id="249" w:author="Yan Ye" w:date="2012-10-09T19:12:00Z">
              <w:r w:rsidRPr="00A75769">
                <w:rPr>
                  <w:rFonts w:ascii="Times New Roman" w:hAnsi="Times New Roman"/>
                  <w:noProof/>
                  <w:highlight w:val="yellow"/>
                  <w:rPrChange w:id="250" w:author="Yan Ye" w:date="2012-10-09T19:17:00Z">
                    <w:rPr>
                      <w:rFonts w:ascii="Times New Roman" w:hAnsi="Times New Roman"/>
                      <w:noProof/>
                    </w:rPr>
                  </w:rPrChange>
                </w:rPr>
                <w:t xml:space="preserve"> payloadSize </w:t>
              </w:r>
            </w:ins>
            <w:ins w:id="251" w:author="Yan Ye" w:date="2012-10-09T19:09:00Z">
              <w:r w:rsidRPr="00A75769">
                <w:rPr>
                  <w:rFonts w:ascii="Times New Roman" w:hAnsi="Times New Roman"/>
                  <w:noProof/>
                  <w:highlight w:val="yellow"/>
                  <w:rPrChange w:id="252" w:author="Yan Ye" w:date="2012-10-09T19:17:00Z">
                    <w:rPr>
                      <w:rFonts w:ascii="Times New Roman" w:hAnsi="Times New Roman"/>
                      <w:noProof/>
                    </w:rPr>
                  </w:rPrChange>
                </w:rPr>
                <w:t>) {</w:t>
              </w:r>
            </w:ins>
          </w:p>
        </w:tc>
        <w:tc>
          <w:tcPr>
            <w:tcW w:w="1437" w:type="dxa"/>
          </w:tcPr>
          <w:p w:rsidR="00D419F1" w:rsidRPr="0079096D" w:rsidRDefault="00A75769" w:rsidP="00965970">
            <w:pPr>
              <w:pStyle w:val="tableheading"/>
              <w:rPr>
                <w:ins w:id="253" w:author="Yan Ye" w:date="2012-10-09T19:09:00Z"/>
                <w:noProof/>
                <w:highlight w:val="yellow"/>
                <w:rPrChange w:id="254" w:author="Yan Ye" w:date="2012-10-09T19:17:00Z">
                  <w:rPr>
                    <w:ins w:id="255" w:author="Yan Ye" w:date="2012-10-09T19:09:00Z"/>
                    <w:noProof/>
                  </w:rPr>
                </w:rPrChange>
              </w:rPr>
            </w:pPr>
            <w:ins w:id="256" w:author="Yan Ye" w:date="2012-10-09T19:09:00Z">
              <w:r w:rsidRPr="00A75769">
                <w:rPr>
                  <w:noProof/>
                  <w:highlight w:val="yellow"/>
                  <w:rPrChange w:id="257" w:author="Yan Ye" w:date="2012-10-09T19:17:00Z">
                    <w:rPr>
                      <w:noProof/>
                    </w:rPr>
                  </w:rPrChange>
                </w:rPr>
                <w:t>Descriptor</w:t>
              </w:r>
            </w:ins>
          </w:p>
        </w:tc>
      </w:tr>
      <w:tr w:rsidR="00D419F1" w:rsidRPr="0079096D" w:rsidTr="00965970">
        <w:trPr>
          <w:cantSplit/>
          <w:jc w:val="center"/>
          <w:ins w:id="258" w:author="Yan Ye" w:date="2012-10-09T19:09:00Z"/>
        </w:trPr>
        <w:tc>
          <w:tcPr>
            <w:tcW w:w="6744" w:type="dxa"/>
          </w:tcPr>
          <w:p w:rsidR="00D419F1" w:rsidRPr="0079096D" w:rsidRDefault="00A75769" w:rsidP="00965970">
            <w:pPr>
              <w:pStyle w:val="tablesyntax"/>
              <w:rPr>
                <w:ins w:id="259" w:author="Yan Ye" w:date="2012-10-09T19:09:00Z"/>
                <w:rFonts w:ascii="Times New Roman" w:hAnsi="Times New Roman"/>
                <w:b/>
                <w:noProof/>
                <w:highlight w:val="yellow"/>
                <w:rPrChange w:id="260" w:author="Yan Ye" w:date="2012-10-09T19:17:00Z">
                  <w:rPr>
                    <w:ins w:id="261" w:author="Yan Ye" w:date="2012-10-09T19:09:00Z"/>
                    <w:rFonts w:ascii="Times New Roman" w:hAnsi="Times New Roman"/>
                    <w:b/>
                    <w:noProof/>
                  </w:rPr>
                </w:rPrChange>
              </w:rPr>
            </w:pPr>
            <w:ins w:id="262" w:author="Yan Ye" w:date="2012-10-09T19:09:00Z">
              <w:r w:rsidRPr="00A75769">
                <w:rPr>
                  <w:rFonts w:ascii="Times New Roman" w:hAnsi="Times New Roman"/>
                  <w:b/>
                  <w:noProof/>
                  <w:highlight w:val="yellow"/>
                  <w:rPrChange w:id="263" w:author="Yan Ye" w:date="2012-10-09T19:17:00Z">
                    <w:rPr>
                      <w:rFonts w:ascii="Times New Roman" w:hAnsi="Times New Roman"/>
                      <w:b/>
                      <w:noProof/>
                    </w:rPr>
                  </w:rPrChange>
                </w:rPr>
                <w:tab/>
                <w:t>num_ROI_tile_sections</w:t>
              </w:r>
            </w:ins>
          </w:p>
        </w:tc>
        <w:tc>
          <w:tcPr>
            <w:tcW w:w="1437" w:type="dxa"/>
          </w:tcPr>
          <w:p w:rsidR="00D419F1" w:rsidRPr="0079096D" w:rsidRDefault="00A75769" w:rsidP="00965970">
            <w:pPr>
              <w:pStyle w:val="tablecell"/>
              <w:keepNext w:val="0"/>
              <w:keepLines w:val="0"/>
              <w:ind w:left="3"/>
              <w:rPr>
                <w:ins w:id="264" w:author="Yan Ye" w:date="2012-10-09T19:09:00Z"/>
                <w:noProof/>
                <w:highlight w:val="yellow"/>
                <w:lang w:eastAsia="ko-KR"/>
                <w:rPrChange w:id="265" w:author="Yan Ye" w:date="2012-10-09T19:17:00Z">
                  <w:rPr>
                    <w:ins w:id="266" w:author="Yan Ye" w:date="2012-10-09T19:09:00Z"/>
                    <w:noProof/>
                    <w:lang w:eastAsia="ko-KR"/>
                  </w:rPr>
                </w:rPrChange>
              </w:rPr>
            </w:pPr>
            <w:ins w:id="267" w:author="Yan Ye" w:date="2012-10-09T19:09:00Z">
              <w:r w:rsidRPr="00A75769">
                <w:rPr>
                  <w:noProof/>
                  <w:highlight w:val="yellow"/>
                  <w:lang w:eastAsia="ko-KR"/>
                  <w:rPrChange w:id="268" w:author="Yan Ye" w:date="2012-10-09T19:17:00Z">
                    <w:rPr>
                      <w:noProof/>
                      <w:lang w:eastAsia="ko-KR"/>
                    </w:rPr>
                  </w:rPrChange>
                </w:rPr>
                <w:t>ue(v)</w:t>
              </w:r>
            </w:ins>
          </w:p>
        </w:tc>
      </w:tr>
      <w:tr w:rsidR="00D419F1" w:rsidRPr="0079096D" w:rsidTr="00965970">
        <w:trPr>
          <w:cantSplit/>
          <w:jc w:val="center"/>
          <w:ins w:id="269" w:author="Yan Ye" w:date="2012-10-09T19:09:00Z"/>
        </w:trPr>
        <w:tc>
          <w:tcPr>
            <w:tcW w:w="6744" w:type="dxa"/>
          </w:tcPr>
          <w:p w:rsidR="00D419F1" w:rsidRPr="0079096D" w:rsidRDefault="00A75769" w:rsidP="00965970">
            <w:pPr>
              <w:pStyle w:val="tablesyntax"/>
              <w:rPr>
                <w:ins w:id="270" w:author="Yan Ye" w:date="2012-10-09T19:09:00Z"/>
                <w:rFonts w:ascii="Times New Roman" w:hAnsi="Times New Roman"/>
                <w:noProof/>
                <w:highlight w:val="yellow"/>
                <w:rPrChange w:id="271" w:author="Yan Ye" w:date="2012-10-09T19:17:00Z">
                  <w:rPr>
                    <w:ins w:id="272" w:author="Yan Ye" w:date="2012-10-09T19:09:00Z"/>
                    <w:rFonts w:ascii="Times New Roman" w:hAnsi="Times New Roman"/>
                    <w:noProof/>
                  </w:rPr>
                </w:rPrChange>
              </w:rPr>
            </w:pPr>
            <w:ins w:id="273" w:author="Yan Ye" w:date="2012-10-09T19:09:00Z">
              <w:r w:rsidRPr="00A75769">
                <w:rPr>
                  <w:rFonts w:ascii="Times New Roman" w:hAnsi="Times New Roman"/>
                  <w:noProof/>
                  <w:highlight w:val="yellow"/>
                  <w:rPrChange w:id="274" w:author="Yan Ye" w:date="2012-10-09T19:17:00Z">
                    <w:rPr>
                      <w:rFonts w:ascii="Times New Roman" w:hAnsi="Times New Roman"/>
                      <w:noProof/>
                    </w:rPr>
                  </w:rPrChange>
                </w:rPr>
                <w:t xml:space="preserve">    if(num_ROI_tile_sections &gt; 0) </w:t>
              </w:r>
            </w:ins>
          </w:p>
        </w:tc>
        <w:tc>
          <w:tcPr>
            <w:tcW w:w="1437" w:type="dxa"/>
          </w:tcPr>
          <w:p w:rsidR="00D419F1" w:rsidRPr="0079096D" w:rsidRDefault="00D419F1" w:rsidP="00965970">
            <w:pPr>
              <w:pStyle w:val="tablecell"/>
              <w:keepNext w:val="0"/>
              <w:keepLines w:val="0"/>
              <w:ind w:left="3"/>
              <w:rPr>
                <w:ins w:id="275" w:author="Yan Ye" w:date="2012-10-09T19:09:00Z"/>
                <w:noProof/>
                <w:highlight w:val="yellow"/>
                <w:lang w:eastAsia="ko-KR"/>
                <w:rPrChange w:id="276" w:author="Yan Ye" w:date="2012-10-09T19:17:00Z">
                  <w:rPr>
                    <w:ins w:id="277" w:author="Yan Ye" w:date="2012-10-09T19:09:00Z"/>
                    <w:noProof/>
                    <w:lang w:eastAsia="ko-KR"/>
                  </w:rPr>
                </w:rPrChange>
              </w:rPr>
            </w:pPr>
          </w:p>
        </w:tc>
      </w:tr>
      <w:tr w:rsidR="00D419F1" w:rsidRPr="0079096D" w:rsidTr="00965970">
        <w:trPr>
          <w:cantSplit/>
          <w:jc w:val="center"/>
          <w:ins w:id="278" w:author="Yan Ye" w:date="2012-10-09T19:09:00Z"/>
        </w:trPr>
        <w:tc>
          <w:tcPr>
            <w:tcW w:w="6744" w:type="dxa"/>
          </w:tcPr>
          <w:p w:rsidR="00D419F1" w:rsidRPr="0079096D" w:rsidRDefault="00A75769" w:rsidP="00965970">
            <w:pPr>
              <w:pStyle w:val="tablesyntax"/>
              <w:keepNext w:val="0"/>
              <w:keepLines w:val="0"/>
              <w:ind w:left="216"/>
              <w:rPr>
                <w:ins w:id="279" w:author="Yan Ye" w:date="2012-10-09T19:09:00Z"/>
                <w:rFonts w:ascii="Times New Roman" w:hAnsi="Times New Roman"/>
                <w:b/>
                <w:bCs/>
                <w:noProof/>
                <w:highlight w:val="yellow"/>
                <w:rPrChange w:id="280" w:author="Yan Ye" w:date="2012-10-09T19:17:00Z">
                  <w:rPr>
                    <w:ins w:id="281" w:author="Yan Ye" w:date="2012-10-09T19:09:00Z"/>
                    <w:rFonts w:ascii="Times New Roman" w:hAnsi="Times New Roman"/>
                    <w:b/>
                    <w:bCs/>
                    <w:noProof/>
                  </w:rPr>
                </w:rPrChange>
              </w:rPr>
            </w:pPr>
            <w:ins w:id="282" w:author="Yan Ye" w:date="2012-10-09T19:09:00Z">
              <w:r w:rsidRPr="00A75769">
                <w:rPr>
                  <w:rFonts w:ascii="Times New Roman" w:hAnsi="Times New Roman"/>
                  <w:b/>
                  <w:bCs/>
                  <w:noProof/>
                  <w:highlight w:val="yellow"/>
                  <w:rPrChange w:id="283" w:author="Yan Ye" w:date="2012-10-09T19:17:00Z">
                    <w:rPr>
                      <w:rFonts w:ascii="Times New Roman" w:hAnsi="Times New Roman"/>
                      <w:b/>
                      <w:bCs/>
                      <w:noProof/>
                    </w:rPr>
                  </w:rPrChange>
                </w:rPr>
                <w:tab/>
              </w:r>
              <w:r w:rsidRPr="00A75769">
                <w:rPr>
                  <w:rFonts w:ascii="Times New Roman" w:hAnsi="Times New Roman"/>
                  <w:noProof/>
                  <w:highlight w:val="yellow"/>
                  <w:rPrChange w:id="284" w:author="Yan Ye" w:date="2012-10-09T19:17:00Z">
                    <w:rPr>
                      <w:rFonts w:ascii="Times New Roman" w:hAnsi="Times New Roman"/>
                      <w:noProof/>
                    </w:rPr>
                  </w:rPrChange>
                </w:rPr>
                <w:t>for( i = 0; i &lt; num_ROI_tile_sections; i++ ) {</w:t>
              </w:r>
            </w:ins>
          </w:p>
        </w:tc>
        <w:tc>
          <w:tcPr>
            <w:tcW w:w="1437" w:type="dxa"/>
          </w:tcPr>
          <w:p w:rsidR="00D419F1" w:rsidRPr="0079096D" w:rsidRDefault="00D419F1" w:rsidP="00965970">
            <w:pPr>
              <w:pStyle w:val="tablecell"/>
              <w:keepNext w:val="0"/>
              <w:keepLines w:val="0"/>
              <w:rPr>
                <w:ins w:id="285" w:author="Yan Ye" w:date="2012-10-09T19:09:00Z"/>
                <w:noProof/>
                <w:highlight w:val="yellow"/>
                <w:lang w:eastAsia="ko-KR"/>
                <w:rPrChange w:id="286" w:author="Yan Ye" w:date="2012-10-09T19:17:00Z">
                  <w:rPr>
                    <w:ins w:id="287" w:author="Yan Ye" w:date="2012-10-09T19:09:00Z"/>
                    <w:noProof/>
                    <w:lang w:eastAsia="ko-KR"/>
                  </w:rPr>
                </w:rPrChange>
              </w:rPr>
            </w:pPr>
          </w:p>
        </w:tc>
      </w:tr>
      <w:tr w:rsidR="00D419F1" w:rsidRPr="0079096D" w:rsidTr="00965970">
        <w:trPr>
          <w:cantSplit/>
          <w:jc w:val="center"/>
          <w:ins w:id="288" w:author="Yan Ye" w:date="2012-10-09T19:09:00Z"/>
        </w:trPr>
        <w:tc>
          <w:tcPr>
            <w:tcW w:w="6744" w:type="dxa"/>
          </w:tcPr>
          <w:p w:rsidR="00D419F1" w:rsidRPr="0079096D" w:rsidRDefault="00A75769" w:rsidP="00965970">
            <w:pPr>
              <w:pStyle w:val="tablesyntax"/>
              <w:keepNext w:val="0"/>
              <w:keepLines w:val="0"/>
              <w:ind w:left="216"/>
              <w:rPr>
                <w:ins w:id="289" w:author="Yan Ye" w:date="2012-10-09T19:09:00Z"/>
                <w:rFonts w:ascii="Times New Roman" w:hAnsi="Times New Roman"/>
                <w:b/>
                <w:bCs/>
                <w:noProof/>
                <w:highlight w:val="yellow"/>
                <w:rPrChange w:id="290" w:author="Yan Ye" w:date="2012-10-09T19:17:00Z">
                  <w:rPr>
                    <w:ins w:id="291" w:author="Yan Ye" w:date="2012-10-09T19:09:00Z"/>
                    <w:rFonts w:ascii="Times New Roman" w:hAnsi="Times New Roman"/>
                    <w:b/>
                    <w:bCs/>
                    <w:noProof/>
                  </w:rPr>
                </w:rPrChange>
              </w:rPr>
            </w:pPr>
            <w:ins w:id="292" w:author="Yan Ye" w:date="2012-10-09T19:09:00Z">
              <w:r w:rsidRPr="00A75769">
                <w:rPr>
                  <w:rFonts w:ascii="Times New Roman" w:hAnsi="Times New Roman"/>
                  <w:b/>
                  <w:bCs/>
                  <w:noProof/>
                  <w:highlight w:val="yellow"/>
                  <w:rPrChange w:id="293" w:author="Yan Ye" w:date="2012-10-09T19:17:00Z">
                    <w:rPr>
                      <w:rFonts w:ascii="Times New Roman" w:hAnsi="Times New Roman"/>
                      <w:b/>
                      <w:bCs/>
                      <w:noProof/>
                    </w:rPr>
                  </w:rPrChange>
                </w:rPr>
                <w:tab/>
              </w:r>
              <w:r w:rsidRPr="00A75769">
                <w:rPr>
                  <w:rFonts w:ascii="Times New Roman" w:hAnsi="Times New Roman"/>
                  <w:b/>
                  <w:bCs/>
                  <w:noProof/>
                  <w:highlight w:val="yellow"/>
                  <w:rPrChange w:id="294" w:author="Yan Ye" w:date="2012-10-09T19:17:00Z">
                    <w:rPr>
                      <w:rFonts w:ascii="Times New Roman" w:hAnsi="Times New Roman"/>
                      <w:b/>
                      <w:bCs/>
                      <w:noProof/>
                    </w:rPr>
                  </w:rPrChange>
                </w:rPr>
                <w:tab/>
              </w:r>
              <w:r w:rsidRPr="00A75769">
                <w:rPr>
                  <w:rFonts w:ascii="Times New Roman" w:hAnsi="Times New Roman"/>
                  <w:b/>
                  <w:noProof/>
                  <w:highlight w:val="yellow"/>
                  <w:rPrChange w:id="295" w:author="Yan Ye" w:date="2012-10-09T19:17:00Z">
                    <w:rPr>
                      <w:rFonts w:ascii="Times New Roman" w:hAnsi="Times New Roman"/>
                      <w:b/>
                      <w:noProof/>
                    </w:rPr>
                  </w:rPrChange>
                </w:rPr>
                <w:t>num_tiles_in_ROI_section_minus1</w:t>
              </w:r>
              <w:r w:rsidRPr="00A75769">
                <w:rPr>
                  <w:rFonts w:ascii="Times New Roman" w:hAnsi="Times New Roman"/>
                  <w:noProof/>
                  <w:highlight w:val="yellow"/>
                  <w:rPrChange w:id="296" w:author="Yan Ye" w:date="2012-10-09T19:17:00Z">
                    <w:rPr>
                      <w:rFonts w:ascii="Times New Roman" w:hAnsi="Times New Roman"/>
                      <w:noProof/>
                    </w:rPr>
                  </w:rPrChange>
                </w:rPr>
                <w:t>[ i ]</w:t>
              </w:r>
            </w:ins>
          </w:p>
        </w:tc>
        <w:tc>
          <w:tcPr>
            <w:tcW w:w="1437" w:type="dxa"/>
          </w:tcPr>
          <w:p w:rsidR="00D419F1" w:rsidRPr="0079096D" w:rsidRDefault="00A75769" w:rsidP="00965970">
            <w:pPr>
              <w:pStyle w:val="tablecell"/>
              <w:keepNext w:val="0"/>
              <w:keepLines w:val="0"/>
              <w:rPr>
                <w:ins w:id="297" w:author="Yan Ye" w:date="2012-10-09T19:09:00Z"/>
                <w:noProof/>
                <w:highlight w:val="yellow"/>
                <w:lang w:eastAsia="ko-KR"/>
                <w:rPrChange w:id="298" w:author="Yan Ye" w:date="2012-10-09T19:17:00Z">
                  <w:rPr>
                    <w:ins w:id="299" w:author="Yan Ye" w:date="2012-10-09T19:09:00Z"/>
                    <w:noProof/>
                    <w:lang w:eastAsia="ko-KR"/>
                  </w:rPr>
                </w:rPrChange>
              </w:rPr>
            </w:pPr>
            <w:ins w:id="300" w:author="Yan Ye" w:date="2012-10-09T19:09:00Z">
              <w:r w:rsidRPr="00A75769">
                <w:rPr>
                  <w:noProof/>
                  <w:highlight w:val="yellow"/>
                  <w:rPrChange w:id="301" w:author="Yan Ye" w:date="2012-10-09T19:17:00Z">
                    <w:rPr>
                      <w:noProof/>
                    </w:rPr>
                  </w:rPrChange>
                </w:rPr>
                <w:t>u(v)</w:t>
              </w:r>
            </w:ins>
          </w:p>
        </w:tc>
      </w:tr>
      <w:tr w:rsidR="00D419F1" w:rsidRPr="0079096D" w:rsidTr="00965970">
        <w:trPr>
          <w:cantSplit/>
          <w:jc w:val="center"/>
          <w:ins w:id="302" w:author="Yan Ye" w:date="2012-10-09T19:09:00Z"/>
        </w:trPr>
        <w:tc>
          <w:tcPr>
            <w:tcW w:w="6744" w:type="dxa"/>
          </w:tcPr>
          <w:p w:rsidR="00D419F1" w:rsidRPr="0079096D" w:rsidRDefault="00A75769" w:rsidP="00965970">
            <w:pPr>
              <w:pStyle w:val="tablesyntax"/>
              <w:keepNext w:val="0"/>
              <w:keepLines w:val="0"/>
              <w:ind w:left="216"/>
              <w:rPr>
                <w:ins w:id="303" w:author="Yan Ye" w:date="2012-10-09T19:09:00Z"/>
                <w:rFonts w:ascii="Times New Roman" w:hAnsi="Times New Roman"/>
                <w:b/>
                <w:bCs/>
                <w:noProof/>
                <w:highlight w:val="yellow"/>
                <w:rPrChange w:id="304" w:author="Yan Ye" w:date="2012-10-09T19:17:00Z">
                  <w:rPr>
                    <w:ins w:id="305" w:author="Yan Ye" w:date="2012-10-09T19:09:00Z"/>
                    <w:rFonts w:ascii="Times New Roman" w:hAnsi="Times New Roman"/>
                    <w:b/>
                    <w:bCs/>
                    <w:noProof/>
                  </w:rPr>
                </w:rPrChange>
              </w:rPr>
            </w:pPr>
            <w:ins w:id="306" w:author="Yan Ye" w:date="2012-10-09T19:09:00Z">
              <w:r w:rsidRPr="00A75769">
                <w:rPr>
                  <w:rFonts w:ascii="Times New Roman" w:hAnsi="Times New Roman"/>
                  <w:b/>
                  <w:bCs/>
                  <w:noProof/>
                  <w:highlight w:val="yellow"/>
                  <w:rPrChange w:id="307" w:author="Yan Ye" w:date="2012-10-09T19:17:00Z">
                    <w:rPr>
                      <w:rFonts w:ascii="Times New Roman" w:hAnsi="Times New Roman"/>
                      <w:b/>
                      <w:bCs/>
                      <w:noProof/>
                    </w:rPr>
                  </w:rPrChange>
                </w:rPr>
                <w:tab/>
              </w:r>
              <w:r w:rsidRPr="00A75769">
                <w:rPr>
                  <w:rFonts w:ascii="Times New Roman" w:hAnsi="Times New Roman"/>
                  <w:b/>
                  <w:bCs/>
                  <w:noProof/>
                  <w:highlight w:val="yellow"/>
                  <w:rPrChange w:id="308" w:author="Yan Ye" w:date="2012-10-09T19:17:00Z">
                    <w:rPr>
                      <w:rFonts w:ascii="Times New Roman" w:hAnsi="Times New Roman"/>
                      <w:b/>
                      <w:bCs/>
                      <w:noProof/>
                    </w:rPr>
                  </w:rPrChange>
                </w:rPr>
                <w:tab/>
              </w:r>
              <w:r w:rsidRPr="00A75769">
                <w:rPr>
                  <w:rFonts w:ascii="Times New Roman" w:hAnsi="Times New Roman"/>
                  <w:noProof/>
                  <w:highlight w:val="yellow"/>
                  <w:rPrChange w:id="309" w:author="Yan Ye" w:date="2012-10-09T19:17:00Z">
                    <w:rPr>
                      <w:rFonts w:ascii="Times New Roman" w:hAnsi="Times New Roman"/>
                      <w:noProof/>
                    </w:rPr>
                  </w:rPrChange>
                </w:rPr>
                <w:t>for( j = 0; j &lt;= num_tiles_in_ROI_section_minus1[ i ]; j++ )</w:t>
              </w:r>
            </w:ins>
          </w:p>
        </w:tc>
        <w:tc>
          <w:tcPr>
            <w:tcW w:w="1437" w:type="dxa"/>
          </w:tcPr>
          <w:p w:rsidR="00D419F1" w:rsidRPr="0079096D" w:rsidRDefault="00D419F1" w:rsidP="00965970">
            <w:pPr>
              <w:pStyle w:val="tablecell"/>
              <w:keepNext w:val="0"/>
              <w:keepLines w:val="0"/>
              <w:rPr>
                <w:ins w:id="310" w:author="Yan Ye" w:date="2012-10-09T19:09:00Z"/>
                <w:noProof/>
                <w:highlight w:val="yellow"/>
                <w:lang w:eastAsia="ko-KR"/>
                <w:rPrChange w:id="311" w:author="Yan Ye" w:date="2012-10-09T19:17:00Z">
                  <w:rPr>
                    <w:ins w:id="312" w:author="Yan Ye" w:date="2012-10-09T19:09:00Z"/>
                    <w:noProof/>
                    <w:lang w:eastAsia="ko-KR"/>
                  </w:rPr>
                </w:rPrChange>
              </w:rPr>
            </w:pPr>
          </w:p>
        </w:tc>
      </w:tr>
      <w:tr w:rsidR="00D419F1" w:rsidRPr="0079096D" w:rsidTr="00965970">
        <w:trPr>
          <w:cantSplit/>
          <w:jc w:val="center"/>
          <w:ins w:id="313" w:author="Yan Ye" w:date="2012-10-09T19:09:00Z"/>
        </w:trPr>
        <w:tc>
          <w:tcPr>
            <w:tcW w:w="6744" w:type="dxa"/>
          </w:tcPr>
          <w:p w:rsidR="00D419F1" w:rsidRPr="0079096D" w:rsidRDefault="00A75769" w:rsidP="00965970">
            <w:pPr>
              <w:pStyle w:val="tablesyntax"/>
              <w:keepNext w:val="0"/>
              <w:keepLines w:val="0"/>
              <w:rPr>
                <w:ins w:id="314" w:author="Yan Ye" w:date="2012-10-09T19:09:00Z"/>
                <w:rFonts w:ascii="Times New Roman" w:hAnsi="Times New Roman"/>
                <w:b/>
                <w:bCs/>
                <w:noProof/>
                <w:highlight w:val="yellow"/>
                <w:rPrChange w:id="315" w:author="Yan Ye" w:date="2012-10-09T19:17:00Z">
                  <w:rPr>
                    <w:ins w:id="316" w:author="Yan Ye" w:date="2012-10-09T19:09:00Z"/>
                    <w:rFonts w:ascii="Times New Roman" w:hAnsi="Times New Roman"/>
                    <w:b/>
                    <w:bCs/>
                    <w:noProof/>
                  </w:rPr>
                </w:rPrChange>
              </w:rPr>
            </w:pPr>
            <w:ins w:id="317" w:author="Yan Ye" w:date="2012-10-09T19:09:00Z">
              <w:r w:rsidRPr="00A75769">
                <w:rPr>
                  <w:rFonts w:ascii="Times New Roman" w:hAnsi="Times New Roman"/>
                  <w:b/>
                  <w:bCs/>
                  <w:noProof/>
                  <w:highlight w:val="yellow"/>
                  <w:rPrChange w:id="318" w:author="Yan Ye" w:date="2012-10-09T19:17:00Z">
                    <w:rPr>
                      <w:rFonts w:ascii="Times New Roman" w:hAnsi="Times New Roman"/>
                      <w:b/>
                      <w:bCs/>
                      <w:noProof/>
                    </w:rPr>
                  </w:rPrChange>
                </w:rPr>
                <w:tab/>
              </w:r>
              <w:r w:rsidRPr="00A75769">
                <w:rPr>
                  <w:rFonts w:ascii="Times New Roman" w:hAnsi="Times New Roman"/>
                  <w:b/>
                  <w:bCs/>
                  <w:noProof/>
                  <w:highlight w:val="yellow"/>
                  <w:rPrChange w:id="319" w:author="Yan Ye" w:date="2012-10-09T19:17:00Z">
                    <w:rPr>
                      <w:rFonts w:ascii="Times New Roman" w:hAnsi="Times New Roman"/>
                      <w:b/>
                      <w:bCs/>
                      <w:noProof/>
                    </w:rPr>
                  </w:rPrChange>
                </w:rPr>
                <w:tab/>
              </w:r>
              <w:r w:rsidRPr="00A75769">
                <w:rPr>
                  <w:rFonts w:ascii="Times New Roman" w:hAnsi="Times New Roman"/>
                  <w:b/>
                  <w:bCs/>
                  <w:noProof/>
                  <w:highlight w:val="yellow"/>
                  <w:rPrChange w:id="320" w:author="Yan Ye" w:date="2012-10-09T19:17:00Z">
                    <w:rPr>
                      <w:rFonts w:ascii="Times New Roman" w:hAnsi="Times New Roman"/>
                      <w:b/>
                      <w:bCs/>
                      <w:noProof/>
                    </w:rPr>
                  </w:rPrChange>
                </w:rPr>
                <w:tab/>
              </w:r>
              <w:r w:rsidRPr="00A75769">
                <w:rPr>
                  <w:rFonts w:ascii="Times New Roman" w:hAnsi="Times New Roman"/>
                  <w:b/>
                  <w:bCs/>
                  <w:noProof/>
                  <w:highlight w:val="yellow"/>
                  <w:rPrChange w:id="321" w:author="Yan Ye" w:date="2012-10-09T19:17:00Z">
                    <w:rPr>
                      <w:rFonts w:ascii="Times New Roman" w:hAnsi="Times New Roman"/>
                      <w:b/>
                      <w:bCs/>
                      <w:noProof/>
                    </w:rPr>
                  </w:rPrChange>
                </w:rPr>
                <w:tab/>
              </w:r>
              <w:r w:rsidRPr="00A75769">
                <w:rPr>
                  <w:rFonts w:ascii="Times New Roman" w:hAnsi="Times New Roman"/>
                  <w:b/>
                  <w:noProof/>
                  <w:highlight w:val="yellow"/>
                  <w:rPrChange w:id="322" w:author="Yan Ye" w:date="2012-10-09T19:17:00Z">
                    <w:rPr>
                      <w:rFonts w:ascii="Times New Roman" w:hAnsi="Times New Roman"/>
                      <w:b/>
                      <w:noProof/>
                    </w:rPr>
                  </w:rPrChange>
                </w:rPr>
                <w:t>tile_index</w:t>
              </w:r>
              <w:r w:rsidRPr="00A75769">
                <w:rPr>
                  <w:rFonts w:ascii="Times New Roman" w:hAnsi="Times New Roman"/>
                  <w:noProof/>
                  <w:highlight w:val="yellow"/>
                  <w:rPrChange w:id="323" w:author="Yan Ye" w:date="2012-10-09T19:17:00Z">
                    <w:rPr>
                      <w:rFonts w:ascii="Times New Roman" w:hAnsi="Times New Roman"/>
                      <w:noProof/>
                    </w:rPr>
                  </w:rPrChange>
                </w:rPr>
                <w:t xml:space="preserve">[ i ][ j ] </w:t>
              </w:r>
            </w:ins>
          </w:p>
        </w:tc>
        <w:tc>
          <w:tcPr>
            <w:tcW w:w="1437" w:type="dxa"/>
          </w:tcPr>
          <w:p w:rsidR="00D419F1" w:rsidRPr="0079096D" w:rsidRDefault="00A75769" w:rsidP="00965970">
            <w:pPr>
              <w:pStyle w:val="tablecell"/>
              <w:keepNext w:val="0"/>
              <w:keepLines w:val="0"/>
              <w:rPr>
                <w:ins w:id="324" w:author="Yan Ye" w:date="2012-10-09T19:09:00Z"/>
                <w:noProof/>
                <w:highlight w:val="yellow"/>
                <w:lang w:eastAsia="ko-KR"/>
                <w:rPrChange w:id="325" w:author="Yan Ye" w:date="2012-10-09T19:17:00Z">
                  <w:rPr>
                    <w:ins w:id="326" w:author="Yan Ye" w:date="2012-10-09T19:09:00Z"/>
                    <w:noProof/>
                    <w:lang w:eastAsia="ko-KR"/>
                  </w:rPr>
                </w:rPrChange>
              </w:rPr>
            </w:pPr>
            <w:ins w:id="327" w:author="Yan Ye" w:date="2012-10-09T19:09:00Z">
              <w:r w:rsidRPr="00A75769">
                <w:rPr>
                  <w:noProof/>
                  <w:highlight w:val="yellow"/>
                  <w:rPrChange w:id="328" w:author="Yan Ye" w:date="2012-10-09T19:17:00Z">
                    <w:rPr>
                      <w:noProof/>
                    </w:rPr>
                  </w:rPrChange>
                </w:rPr>
                <w:t xml:space="preserve">u(v) </w:t>
              </w:r>
            </w:ins>
          </w:p>
        </w:tc>
      </w:tr>
      <w:tr w:rsidR="00D419F1" w:rsidRPr="0079096D" w:rsidTr="00965970">
        <w:trPr>
          <w:cantSplit/>
          <w:jc w:val="center"/>
          <w:ins w:id="329" w:author="Yan Ye" w:date="2012-10-09T19:09:00Z"/>
        </w:trPr>
        <w:tc>
          <w:tcPr>
            <w:tcW w:w="6744" w:type="dxa"/>
          </w:tcPr>
          <w:p w:rsidR="00D419F1" w:rsidRPr="0079096D" w:rsidRDefault="00A75769" w:rsidP="00965970">
            <w:pPr>
              <w:pStyle w:val="tablesyntax"/>
              <w:keepNext w:val="0"/>
              <w:keepLines w:val="0"/>
              <w:rPr>
                <w:ins w:id="330" w:author="Yan Ye" w:date="2012-10-09T19:09:00Z"/>
                <w:rFonts w:ascii="Times New Roman" w:hAnsi="Times New Roman"/>
                <w:b/>
                <w:bCs/>
                <w:noProof/>
                <w:highlight w:val="yellow"/>
                <w:rPrChange w:id="331" w:author="Yan Ye" w:date="2012-10-09T19:17:00Z">
                  <w:rPr>
                    <w:ins w:id="332" w:author="Yan Ye" w:date="2012-10-09T19:09:00Z"/>
                    <w:rFonts w:ascii="Times New Roman" w:hAnsi="Times New Roman"/>
                    <w:b/>
                    <w:bCs/>
                    <w:noProof/>
                  </w:rPr>
                </w:rPrChange>
              </w:rPr>
            </w:pPr>
            <w:ins w:id="333" w:author="Yan Ye" w:date="2012-10-09T19:09:00Z">
              <w:r w:rsidRPr="00A75769">
                <w:rPr>
                  <w:rFonts w:ascii="Times New Roman" w:hAnsi="Times New Roman"/>
                  <w:b/>
                  <w:bCs/>
                  <w:noProof/>
                  <w:highlight w:val="yellow"/>
                  <w:rPrChange w:id="334" w:author="Yan Ye" w:date="2012-10-09T19:17:00Z">
                    <w:rPr>
                      <w:rFonts w:ascii="Times New Roman" w:hAnsi="Times New Roman"/>
                      <w:b/>
                      <w:bCs/>
                      <w:noProof/>
                    </w:rPr>
                  </w:rPrChange>
                </w:rPr>
                <w:tab/>
              </w:r>
              <w:r w:rsidRPr="00A75769">
                <w:rPr>
                  <w:rFonts w:ascii="Times New Roman" w:hAnsi="Times New Roman"/>
                  <w:b/>
                  <w:bCs/>
                  <w:noProof/>
                  <w:highlight w:val="yellow"/>
                  <w:rPrChange w:id="335" w:author="Yan Ye" w:date="2012-10-09T19:17:00Z">
                    <w:rPr>
                      <w:rFonts w:ascii="Times New Roman" w:hAnsi="Times New Roman"/>
                      <w:b/>
                      <w:bCs/>
                      <w:noProof/>
                    </w:rPr>
                  </w:rPrChange>
                </w:rPr>
                <w:tab/>
              </w:r>
              <w:r w:rsidRPr="00A75769">
                <w:rPr>
                  <w:rFonts w:ascii="Times New Roman" w:hAnsi="Times New Roman"/>
                  <w:noProof/>
                  <w:highlight w:val="yellow"/>
                  <w:rPrChange w:id="336" w:author="Yan Ye" w:date="2012-10-09T19:17:00Z">
                    <w:rPr>
                      <w:rFonts w:ascii="Times New Roman" w:hAnsi="Times New Roman"/>
                      <w:noProof/>
                    </w:rPr>
                  </w:rPrChange>
                </w:rPr>
                <w:t>}</w:t>
              </w:r>
            </w:ins>
          </w:p>
        </w:tc>
        <w:tc>
          <w:tcPr>
            <w:tcW w:w="1437" w:type="dxa"/>
          </w:tcPr>
          <w:p w:rsidR="00D419F1" w:rsidRPr="0079096D" w:rsidRDefault="00D419F1" w:rsidP="00965970">
            <w:pPr>
              <w:pStyle w:val="tablecell"/>
              <w:keepNext w:val="0"/>
              <w:keepLines w:val="0"/>
              <w:rPr>
                <w:ins w:id="337" w:author="Yan Ye" w:date="2012-10-09T19:09:00Z"/>
                <w:noProof/>
                <w:highlight w:val="yellow"/>
                <w:lang w:eastAsia="ko-KR"/>
                <w:rPrChange w:id="338" w:author="Yan Ye" w:date="2012-10-09T19:17:00Z">
                  <w:rPr>
                    <w:ins w:id="339" w:author="Yan Ye" w:date="2012-10-09T19:09:00Z"/>
                    <w:noProof/>
                    <w:lang w:eastAsia="ko-KR"/>
                  </w:rPr>
                </w:rPrChange>
              </w:rPr>
            </w:pPr>
          </w:p>
        </w:tc>
      </w:tr>
      <w:tr w:rsidR="00D419F1" w:rsidRPr="003F7009" w:rsidTr="00965970">
        <w:trPr>
          <w:cantSplit/>
          <w:jc w:val="center"/>
          <w:ins w:id="340" w:author="Yan Ye" w:date="2012-10-09T19:09:00Z"/>
        </w:trPr>
        <w:tc>
          <w:tcPr>
            <w:tcW w:w="6744" w:type="dxa"/>
          </w:tcPr>
          <w:p w:rsidR="00D419F1" w:rsidRPr="003F7009" w:rsidRDefault="00A75769" w:rsidP="00965970">
            <w:pPr>
              <w:pStyle w:val="tablesyntax"/>
              <w:keepNext w:val="0"/>
              <w:keepLines w:val="0"/>
              <w:rPr>
                <w:ins w:id="341" w:author="Yan Ye" w:date="2012-10-09T19:09:00Z"/>
                <w:rFonts w:ascii="Times New Roman" w:hAnsi="Times New Roman"/>
                <w:noProof/>
              </w:rPr>
            </w:pPr>
            <w:ins w:id="342" w:author="Yan Ye" w:date="2012-10-09T19:09:00Z">
              <w:r w:rsidRPr="00A75769">
                <w:rPr>
                  <w:rFonts w:ascii="Times New Roman" w:hAnsi="Times New Roman"/>
                  <w:noProof/>
                  <w:highlight w:val="yellow"/>
                  <w:rPrChange w:id="343" w:author="Yan Ye" w:date="2012-10-09T19:17:00Z">
                    <w:rPr>
                      <w:rFonts w:ascii="Times New Roman" w:hAnsi="Times New Roman"/>
                      <w:noProof/>
                    </w:rPr>
                  </w:rPrChange>
                </w:rPr>
                <w:t>}</w:t>
              </w:r>
            </w:ins>
          </w:p>
        </w:tc>
        <w:tc>
          <w:tcPr>
            <w:tcW w:w="1437" w:type="dxa"/>
          </w:tcPr>
          <w:p w:rsidR="00D419F1" w:rsidRPr="003F7009" w:rsidRDefault="00D419F1" w:rsidP="00965970">
            <w:pPr>
              <w:pStyle w:val="tablecell"/>
              <w:keepNext w:val="0"/>
              <w:keepLines w:val="0"/>
              <w:rPr>
                <w:ins w:id="344" w:author="Yan Ye" w:date="2012-10-09T19:09:00Z"/>
                <w:noProof/>
              </w:rPr>
            </w:pPr>
          </w:p>
        </w:tc>
      </w:tr>
    </w:tbl>
    <w:p w:rsidR="00DE603A" w:rsidRPr="00DE603A" w:rsidRDefault="00DE603A" w:rsidP="00DE603A">
      <w:pPr>
        <w:rPr>
          <w:highlight w:val="yellow"/>
          <w:lang w:val="en-CA"/>
        </w:rPr>
      </w:pPr>
    </w:p>
    <w:p w:rsidR="00BC705E" w:rsidRPr="00BC705E" w:rsidRDefault="00BC705E" w:rsidP="00BC705E">
      <w:pPr>
        <w:pStyle w:val="Heading1"/>
        <w:rPr>
          <w:lang w:val="en-CA"/>
        </w:rPr>
      </w:pPr>
      <w:r>
        <w:rPr>
          <w:lang w:val="en-CA"/>
        </w:rPr>
        <w:t>References</w:t>
      </w:r>
    </w:p>
    <w:p w:rsidR="00FC05D0" w:rsidRPr="00BC705E" w:rsidRDefault="00BC705E" w:rsidP="009234A5">
      <w:pPr>
        <w:pStyle w:val="References"/>
        <w:spacing w:after="120"/>
        <w:jc w:val="both"/>
        <w:rPr>
          <w:rFonts w:eastAsiaTheme="minorEastAsia"/>
          <w:sz w:val="22"/>
          <w:szCs w:val="22"/>
          <w:lang w:eastAsia="ko-KR"/>
        </w:rPr>
      </w:pPr>
      <w:bookmarkStart w:id="345" w:name="_Ref327540478"/>
      <w:r w:rsidRPr="003640BE">
        <w:rPr>
          <w:rFonts w:eastAsiaTheme="minorEastAsia"/>
          <w:sz w:val="22"/>
          <w:szCs w:val="22"/>
          <w:lang w:eastAsia="ko-KR"/>
        </w:rPr>
        <w:t>B. Bross, W.-J. Han, J.-R. Ohm, G. J. Sullivan, T. Wiegand</w:t>
      </w:r>
      <w:r w:rsidRPr="003640BE">
        <w:rPr>
          <w:rFonts w:eastAsiaTheme="minorEastAsia" w:hint="eastAsia"/>
          <w:sz w:val="22"/>
          <w:szCs w:val="22"/>
          <w:lang w:eastAsia="ko-KR"/>
        </w:rPr>
        <w:t xml:space="preserve">, </w:t>
      </w:r>
      <w:r w:rsidRPr="003640BE">
        <w:rPr>
          <w:rFonts w:eastAsiaTheme="minorEastAsia"/>
          <w:sz w:val="22"/>
          <w:szCs w:val="22"/>
          <w:lang w:eastAsia="ko-KR"/>
        </w:rPr>
        <w:t>High</w:t>
      </w:r>
      <w:r w:rsidRPr="003640BE">
        <w:rPr>
          <w:rFonts w:eastAsiaTheme="minorEastAsia" w:hint="eastAsia"/>
          <w:sz w:val="22"/>
          <w:szCs w:val="22"/>
          <w:lang w:eastAsia="ko-KR"/>
        </w:rPr>
        <w:t xml:space="preserve"> e</w:t>
      </w:r>
      <w:r w:rsidRPr="003640BE">
        <w:rPr>
          <w:rFonts w:eastAsiaTheme="minorEastAsia"/>
          <w:sz w:val="22"/>
          <w:szCs w:val="22"/>
          <w:lang w:eastAsia="ko-KR"/>
        </w:rPr>
        <w:t xml:space="preserve">fficiency </w:t>
      </w:r>
      <w:r w:rsidRPr="003640BE">
        <w:rPr>
          <w:rFonts w:eastAsiaTheme="minorEastAsia" w:hint="eastAsia"/>
          <w:sz w:val="22"/>
          <w:szCs w:val="22"/>
          <w:lang w:eastAsia="ko-KR"/>
        </w:rPr>
        <w:t>v</w:t>
      </w:r>
      <w:r w:rsidRPr="003640BE">
        <w:rPr>
          <w:rFonts w:eastAsiaTheme="minorEastAsia"/>
          <w:sz w:val="22"/>
          <w:szCs w:val="22"/>
          <w:lang w:eastAsia="ko-KR"/>
        </w:rPr>
        <w:t xml:space="preserve">ideo </w:t>
      </w:r>
      <w:r w:rsidRPr="003640BE">
        <w:rPr>
          <w:rFonts w:eastAsiaTheme="minorEastAsia" w:hint="eastAsia"/>
          <w:sz w:val="22"/>
          <w:szCs w:val="22"/>
          <w:lang w:eastAsia="ko-KR"/>
        </w:rPr>
        <w:t>c</w:t>
      </w:r>
      <w:r w:rsidRPr="003640BE">
        <w:rPr>
          <w:rFonts w:eastAsiaTheme="minorEastAsia"/>
          <w:sz w:val="22"/>
          <w:szCs w:val="22"/>
          <w:lang w:eastAsia="ko-KR"/>
        </w:rPr>
        <w:t>oding</w:t>
      </w:r>
      <w:r w:rsidRPr="003640BE">
        <w:rPr>
          <w:rFonts w:eastAsiaTheme="minorEastAsia" w:hint="eastAsia"/>
          <w:sz w:val="22"/>
          <w:szCs w:val="22"/>
          <w:lang w:eastAsia="ko-KR"/>
        </w:rPr>
        <w:t xml:space="preserve"> (HEVC) text </w:t>
      </w:r>
      <w:r w:rsidRPr="003640BE">
        <w:rPr>
          <w:rFonts w:eastAsiaTheme="minorEastAsia"/>
          <w:sz w:val="22"/>
          <w:szCs w:val="22"/>
          <w:lang w:eastAsia="ko-KR"/>
        </w:rPr>
        <w:t>specification</w:t>
      </w:r>
      <w:r w:rsidRPr="003640BE">
        <w:rPr>
          <w:rFonts w:eastAsiaTheme="minorEastAsia" w:hint="eastAsia"/>
          <w:sz w:val="22"/>
          <w:szCs w:val="22"/>
          <w:lang w:eastAsia="ko-KR"/>
        </w:rPr>
        <w:t xml:space="preserve"> draft </w:t>
      </w:r>
      <w:r>
        <w:rPr>
          <w:rFonts w:eastAsiaTheme="minorEastAsia"/>
          <w:sz w:val="22"/>
          <w:szCs w:val="22"/>
          <w:lang w:eastAsia="ko-KR"/>
        </w:rPr>
        <w:t>8</w:t>
      </w:r>
      <w:r w:rsidRPr="003640BE">
        <w:rPr>
          <w:rFonts w:eastAsiaTheme="minorEastAsia" w:hint="eastAsia"/>
          <w:sz w:val="22"/>
          <w:szCs w:val="22"/>
          <w:lang w:eastAsia="ko-KR"/>
        </w:rPr>
        <w:t>,</w:t>
      </w:r>
      <w:r w:rsidRPr="003640BE">
        <w:rPr>
          <w:rFonts w:eastAsiaTheme="minorEastAsia"/>
          <w:sz w:val="22"/>
          <w:szCs w:val="22"/>
          <w:lang w:eastAsia="ko-KR"/>
        </w:rPr>
        <w:t xml:space="preserve"> Document no</w:t>
      </w:r>
      <w:r w:rsidRPr="003640BE">
        <w:rPr>
          <w:rFonts w:eastAsiaTheme="minorEastAsia" w:hint="eastAsia"/>
          <w:sz w:val="22"/>
          <w:szCs w:val="22"/>
          <w:lang w:eastAsia="ko-KR"/>
        </w:rPr>
        <w:t>.</w:t>
      </w:r>
      <w:r w:rsidRPr="003640BE">
        <w:rPr>
          <w:rFonts w:eastAsiaTheme="minorEastAsia"/>
          <w:sz w:val="22"/>
          <w:szCs w:val="22"/>
          <w:lang w:eastAsia="ko-KR"/>
        </w:rPr>
        <w:t xml:space="preserve"> JCTVC-</w:t>
      </w:r>
      <w:r>
        <w:rPr>
          <w:rFonts w:eastAsiaTheme="minorEastAsia"/>
          <w:sz w:val="22"/>
          <w:szCs w:val="22"/>
          <w:lang w:eastAsia="ko-KR"/>
        </w:rPr>
        <w:t>J</w:t>
      </w:r>
      <w:r w:rsidRPr="003640BE">
        <w:rPr>
          <w:rFonts w:eastAsiaTheme="minorEastAsia"/>
          <w:sz w:val="22"/>
          <w:szCs w:val="22"/>
          <w:lang w:eastAsia="ko-KR"/>
        </w:rPr>
        <w:t>1</w:t>
      </w:r>
      <w:r>
        <w:rPr>
          <w:rFonts w:eastAsiaTheme="minorEastAsia"/>
          <w:sz w:val="22"/>
          <w:szCs w:val="22"/>
          <w:lang w:eastAsia="ko-KR"/>
        </w:rPr>
        <w:t>0</w:t>
      </w:r>
      <w:r w:rsidRPr="003640BE">
        <w:rPr>
          <w:rFonts w:eastAsiaTheme="minorEastAsia"/>
          <w:sz w:val="22"/>
          <w:szCs w:val="22"/>
          <w:lang w:eastAsia="ko-KR"/>
        </w:rPr>
        <w:t>03</w:t>
      </w:r>
      <w:r w:rsidRPr="003640BE">
        <w:rPr>
          <w:rFonts w:eastAsiaTheme="minorEastAsia" w:hint="eastAsia"/>
          <w:sz w:val="22"/>
          <w:szCs w:val="22"/>
          <w:lang w:eastAsia="ko-KR"/>
        </w:rPr>
        <w:t>,</w:t>
      </w:r>
      <w:r w:rsidRPr="003640BE">
        <w:rPr>
          <w:rFonts w:eastAsiaTheme="minorEastAsia"/>
          <w:sz w:val="22"/>
          <w:szCs w:val="22"/>
          <w:lang w:eastAsia="ko-KR"/>
        </w:rPr>
        <w:t xml:space="preserve"> </w:t>
      </w:r>
      <w:r>
        <w:rPr>
          <w:rFonts w:eastAsiaTheme="minorEastAsia"/>
          <w:sz w:val="22"/>
          <w:szCs w:val="22"/>
          <w:lang w:eastAsia="ko-KR"/>
        </w:rPr>
        <w:t>July</w:t>
      </w:r>
      <w:r w:rsidRPr="003640BE">
        <w:rPr>
          <w:rFonts w:eastAsiaTheme="minorEastAsia"/>
          <w:sz w:val="22"/>
          <w:szCs w:val="22"/>
          <w:lang w:eastAsia="ko-KR"/>
        </w:rPr>
        <w:t xml:space="preserve"> 201</w:t>
      </w:r>
      <w:r w:rsidRPr="003640BE">
        <w:rPr>
          <w:rFonts w:eastAsiaTheme="minorEastAsia" w:hint="eastAsia"/>
          <w:sz w:val="22"/>
          <w:szCs w:val="22"/>
          <w:lang w:eastAsia="ko-KR"/>
        </w:rPr>
        <w:t>2</w:t>
      </w:r>
      <w:r w:rsidRPr="003640BE">
        <w:rPr>
          <w:rFonts w:eastAsiaTheme="minorEastAsia"/>
          <w:sz w:val="22"/>
          <w:szCs w:val="22"/>
          <w:lang w:eastAsia="ko-KR"/>
        </w:rPr>
        <w:t>.</w:t>
      </w:r>
      <w:bookmarkEnd w:id="345"/>
    </w:p>
    <w:p w:rsidR="00BC705E" w:rsidRPr="00DD18EF" w:rsidRDefault="00BC705E" w:rsidP="00BC705E">
      <w:pPr>
        <w:pStyle w:val="References"/>
        <w:rPr>
          <w:rFonts w:eastAsiaTheme="minorEastAsia"/>
          <w:sz w:val="22"/>
          <w:szCs w:val="22"/>
          <w:lang w:eastAsia="ko-KR"/>
        </w:rPr>
      </w:pPr>
      <w:bookmarkStart w:id="346" w:name="_Ref335035535"/>
      <w:r w:rsidRPr="007330B4">
        <w:rPr>
          <w:rFonts w:eastAsiaTheme="minorEastAsia"/>
          <w:sz w:val="22"/>
          <w:szCs w:val="22"/>
          <w:lang w:eastAsia="ko-KR"/>
        </w:rPr>
        <w:lastRenderedPageBreak/>
        <w:t>A</w:t>
      </w:r>
      <w:r>
        <w:rPr>
          <w:rFonts w:eastAsiaTheme="minorEastAsia"/>
          <w:sz w:val="22"/>
          <w:szCs w:val="22"/>
          <w:lang w:eastAsia="ko-KR"/>
        </w:rPr>
        <w:t>.</w:t>
      </w:r>
      <w:r w:rsidRPr="007330B4">
        <w:rPr>
          <w:rFonts w:eastAsiaTheme="minorEastAsia"/>
          <w:sz w:val="22"/>
          <w:szCs w:val="22"/>
          <w:lang w:eastAsia="ko-KR"/>
        </w:rPr>
        <w:t xml:space="preserve"> Mavlankar</w:t>
      </w:r>
      <w:r>
        <w:rPr>
          <w:rFonts w:eastAsiaTheme="minorEastAsia"/>
          <w:sz w:val="22"/>
          <w:szCs w:val="22"/>
          <w:lang w:eastAsia="ko-KR"/>
        </w:rPr>
        <w:t>,</w:t>
      </w:r>
      <w:r w:rsidRPr="007330B4">
        <w:rPr>
          <w:rFonts w:eastAsiaTheme="minorEastAsia"/>
          <w:sz w:val="22"/>
          <w:szCs w:val="22"/>
          <w:lang w:eastAsia="ko-KR"/>
        </w:rPr>
        <w:t xml:space="preserve"> B</w:t>
      </w:r>
      <w:r>
        <w:rPr>
          <w:rFonts w:eastAsiaTheme="minorEastAsia"/>
          <w:sz w:val="22"/>
          <w:szCs w:val="22"/>
          <w:lang w:eastAsia="ko-KR"/>
        </w:rPr>
        <w:t>.</w:t>
      </w:r>
      <w:r w:rsidRPr="007330B4">
        <w:rPr>
          <w:rFonts w:eastAsiaTheme="minorEastAsia"/>
          <w:sz w:val="22"/>
          <w:szCs w:val="22"/>
          <w:lang w:eastAsia="ko-KR"/>
        </w:rPr>
        <w:t xml:space="preserve"> Girod, “</w:t>
      </w:r>
      <w:bookmarkStart w:id="347" w:name="OLE_LINK11"/>
      <w:bookmarkStart w:id="348" w:name="OLE_LINK12"/>
      <w:r w:rsidRPr="007330B4">
        <w:rPr>
          <w:rFonts w:eastAsiaTheme="minorEastAsia"/>
          <w:sz w:val="22"/>
          <w:szCs w:val="22"/>
          <w:lang w:eastAsia="ko-KR"/>
        </w:rPr>
        <w:t xml:space="preserve">Spatial-Random-Access-Enabled Video Coding for Interactive Virtual </w:t>
      </w:r>
      <w:bookmarkEnd w:id="347"/>
      <w:bookmarkEnd w:id="348"/>
      <w:r w:rsidRPr="007330B4">
        <w:rPr>
          <w:rFonts w:eastAsiaTheme="minorEastAsia"/>
          <w:sz w:val="22"/>
          <w:szCs w:val="22"/>
          <w:lang w:eastAsia="ko-KR"/>
        </w:rPr>
        <w:t>Pan/Tilt/Zoom Functionality,” IEEE Transactions on Circuits and Systems for Video Technology. vol. 21, no. 5, pp. 577-588, May 2011.</w:t>
      </w:r>
      <w:bookmarkEnd w:id="346"/>
    </w:p>
    <w:p w:rsidR="001F2594" w:rsidRPr="00BC705E" w:rsidRDefault="001F2594" w:rsidP="009234A5">
      <w:pPr>
        <w:jc w:val="both"/>
        <w:rPr>
          <w:szCs w:val="22"/>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5E71C5" w:rsidP="009234A5">
      <w:pPr>
        <w:jc w:val="both"/>
        <w:rPr>
          <w:szCs w:val="22"/>
          <w:lang w:val="en-CA"/>
        </w:rPr>
      </w:pPr>
      <w:r>
        <w:rPr>
          <w:b/>
          <w:szCs w:val="22"/>
          <w:lang w:val="en-CA"/>
        </w:rPr>
        <w:t>InterDigital Communications</w:t>
      </w:r>
      <w:r w:rsidR="00FC05D0">
        <w:rPr>
          <w:b/>
          <w:szCs w:val="22"/>
          <w:lang w:val="en-CA"/>
        </w:rPr>
        <w:t>,</w:t>
      </w:r>
      <w:r>
        <w:rPr>
          <w:b/>
          <w:szCs w:val="22"/>
          <w:lang w:val="en-CA"/>
        </w:rPr>
        <w:t xml:space="preserve"> LLC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2969E3" w:rsidRPr="005B217D" w:rsidRDefault="002969E3" w:rsidP="002969E3">
      <w:pPr>
        <w:jc w:val="both"/>
        <w:rPr>
          <w:szCs w:val="22"/>
          <w:lang w:val="en-CA"/>
        </w:rPr>
      </w:pPr>
      <w:r>
        <w:rPr>
          <w:b/>
          <w:szCs w:val="22"/>
          <w:lang w:val="en-CA"/>
        </w:rPr>
        <w:t>eBrisk Video</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2969E3" w:rsidRPr="005B217D" w:rsidSect="00A01439">
      <w:footerReference w:type="default" r:id="rId2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DE9" w:rsidRDefault="00411DE9">
      <w:r>
        <w:separator/>
      </w:r>
    </w:p>
  </w:endnote>
  <w:endnote w:type="continuationSeparator" w:id="0">
    <w:p w:rsidR="00411DE9" w:rsidRDefault="00411D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r ??’c">
    <w:altName w:val="Arial Unicode MS"/>
    <w:panose1 w:val="00000000000000000000"/>
    <w:charset w:val="80"/>
    <w:family w:val="roman"/>
    <w:notTrueType/>
    <w:pitch w:val="fixed"/>
    <w:sig w:usb0="00000001" w:usb1="08070000" w:usb2="00000010" w:usb3="00000000" w:csb0="00020000" w:csb1="00000000"/>
  </w:font>
  <w:font w:name="宋体">
    <w:charset w:val="50"/>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75769">
      <w:rPr>
        <w:rStyle w:val="PageNumber"/>
      </w:rPr>
      <w:fldChar w:fldCharType="begin"/>
    </w:r>
    <w:r>
      <w:rPr>
        <w:rStyle w:val="PageNumber"/>
      </w:rPr>
      <w:instrText xml:space="preserve"> PAGE </w:instrText>
    </w:r>
    <w:r w:rsidR="00A75769">
      <w:rPr>
        <w:rStyle w:val="PageNumber"/>
      </w:rPr>
      <w:fldChar w:fldCharType="separate"/>
    </w:r>
    <w:r w:rsidR="00A11B89">
      <w:rPr>
        <w:rStyle w:val="PageNumber"/>
        <w:noProof/>
      </w:rPr>
      <w:t>5</w:t>
    </w:r>
    <w:r w:rsidR="00A75769">
      <w:rPr>
        <w:rStyle w:val="PageNumber"/>
      </w:rPr>
      <w:fldChar w:fldCharType="end"/>
    </w:r>
    <w:r>
      <w:rPr>
        <w:rStyle w:val="PageNumber"/>
      </w:rPr>
      <w:tab/>
      <w:t xml:space="preserve">Date Saved: </w:t>
    </w:r>
    <w:r w:rsidR="00A75769">
      <w:rPr>
        <w:rStyle w:val="PageNumber"/>
      </w:rPr>
      <w:fldChar w:fldCharType="begin"/>
    </w:r>
    <w:r>
      <w:rPr>
        <w:rStyle w:val="PageNumber"/>
      </w:rPr>
      <w:instrText xml:space="preserve"> SAVEDATE  \@ "yyyy-MM-dd"  \* MERGEFORMAT </w:instrText>
    </w:r>
    <w:r w:rsidR="00A75769">
      <w:rPr>
        <w:rStyle w:val="PageNumber"/>
      </w:rPr>
      <w:fldChar w:fldCharType="separate"/>
    </w:r>
    <w:ins w:id="349" w:author="Yan Ye" w:date="2012-10-09T23:55:00Z">
      <w:r w:rsidR="00A11B89">
        <w:rPr>
          <w:rStyle w:val="PageNumber"/>
          <w:noProof/>
        </w:rPr>
        <w:t>2012-10-09</w:t>
      </w:r>
    </w:ins>
    <w:del w:id="350" w:author="Yan Ye" w:date="2012-10-04T22:37:00Z">
      <w:r w:rsidR="0033521C" w:rsidDel="00A320F4">
        <w:rPr>
          <w:rStyle w:val="PageNumber"/>
          <w:noProof/>
        </w:rPr>
        <w:delText>2012-10-01</w:delText>
      </w:r>
    </w:del>
    <w:r w:rsidR="00A7576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DE9" w:rsidRDefault="00411DE9">
      <w:r>
        <w:separator/>
      </w:r>
    </w:p>
  </w:footnote>
  <w:footnote w:type="continuationSeparator" w:id="0">
    <w:p w:rsidR="00411DE9" w:rsidRDefault="00411D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122D9"/>
    <w:rsid w:val="00012FAC"/>
    <w:rsid w:val="00036999"/>
    <w:rsid w:val="00040B9F"/>
    <w:rsid w:val="00042AB5"/>
    <w:rsid w:val="000458BC"/>
    <w:rsid w:val="00045C41"/>
    <w:rsid w:val="00046C03"/>
    <w:rsid w:val="0007614F"/>
    <w:rsid w:val="00086D15"/>
    <w:rsid w:val="000B1C6B"/>
    <w:rsid w:val="000B4FF9"/>
    <w:rsid w:val="000C09AC"/>
    <w:rsid w:val="000D21AB"/>
    <w:rsid w:val="000E00F3"/>
    <w:rsid w:val="000E4A4C"/>
    <w:rsid w:val="000F158C"/>
    <w:rsid w:val="00102F3D"/>
    <w:rsid w:val="00124E38"/>
    <w:rsid w:val="0012580B"/>
    <w:rsid w:val="00131F90"/>
    <w:rsid w:val="0013526E"/>
    <w:rsid w:val="00135E09"/>
    <w:rsid w:val="00171371"/>
    <w:rsid w:val="00175A24"/>
    <w:rsid w:val="00187E58"/>
    <w:rsid w:val="0019210C"/>
    <w:rsid w:val="001A297E"/>
    <w:rsid w:val="001A368E"/>
    <w:rsid w:val="001A7329"/>
    <w:rsid w:val="001A74E7"/>
    <w:rsid w:val="001B4E28"/>
    <w:rsid w:val="001C3525"/>
    <w:rsid w:val="001D1BD2"/>
    <w:rsid w:val="001D1CEC"/>
    <w:rsid w:val="001E02BE"/>
    <w:rsid w:val="001E3B37"/>
    <w:rsid w:val="001E7476"/>
    <w:rsid w:val="001F2594"/>
    <w:rsid w:val="002055A6"/>
    <w:rsid w:val="00205A22"/>
    <w:rsid w:val="00206460"/>
    <w:rsid w:val="002069B4"/>
    <w:rsid w:val="00215DFC"/>
    <w:rsid w:val="00217343"/>
    <w:rsid w:val="002212DF"/>
    <w:rsid w:val="00222C93"/>
    <w:rsid w:val="00222CD4"/>
    <w:rsid w:val="002264A6"/>
    <w:rsid w:val="00227BA7"/>
    <w:rsid w:val="00235E46"/>
    <w:rsid w:val="00263398"/>
    <w:rsid w:val="00275BCF"/>
    <w:rsid w:val="00276254"/>
    <w:rsid w:val="00292257"/>
    <w:rsid w:val="00292AB8"/>
    <w:rsid w:val="00295996"/>
    <w:rsid w:val="002969E3"/>
    <w:rsid w:val="002A54E0"/>
    <w:rsid w:val="002B1595"/>
    <w:rsid w:val="002B191D"/>
    <w:rsid w:val="002D0AF6"/>
    <w:rsid w:val="002F164D"/>
    <w:rsid w:val="00306206"/>
    <w:rsid w:val="00317D85"/>
    <w:rsid w:val="00327C56"/>
    <w:rsid w:val="003315A1"/>
    <w:rsid w:val="0033521C"/>
    <w:rsid w:val="003373EC"/>
    <w:rsid w:val="00342FF4"/>
    <w:rsid w:val="003706CC"/>
    <w:rsid w:val="00377710"/>
    <w:rsid w:val="003852D0"/>
    <w:rsid w:val="003A2D8E"/>
    <w:rsid w:val="003C20E4"/>
    <w:rsid w:val="003D04D8"/>
    <w:rsid w:val="003E5A92"/>
    <w:rsid w:val="003E6F90"/>
    <w:rsid w:val="003F5D0F"/>
    <w:rsid w:val="00411DE9"/>
    <w:rsid w:val="00414101"/>
    <w:rsid w:val="00426B6B"/>
    <w:rsid w:val="00433DDB"/>
    <w:rsid w:val="00437619"/>
    <w:rsid w:val="00441ABB"/>
    <w:rsid w:val="0047775D"/>
    <w:rsid w:val="004972A3"/>
    <w:rsid w:val="004A2A63"/>
    <w:rsid w:val="004B1BD5"/>
    <w:rsid w:val="004B210C"/>
    <w:rsid w:val="004D405F"/>
    <w:rsid w:val="004E4F4F"/>
    <w:rsid w:val="004E6789"/>
    <w:rsid w:val="004F61E3"/>
    <w:rsid w:val="004F70BC"/>
    <w:rsid w:val="0051015C"/>
    <w:rsid w:val="00516CF1"/>
    <w:rsid w:val="0052791B"/>
    <w:rsid w:val="00531AE9"/>
    <w:rsid w:val="00550A66"/>
    <w:rsid w:val="00567EC7"/>
    <w:rsid w:val="00570013"/>
    <w:rsid w:val="005801A2"/>
    <w:rsid w:val="005952A5"/>
    <w:rsid w:val="005A33A1"/>
    <w:rsid w:val="005B217D"/>
    <w:rsid w:val="005C385F"/>
    <w:rsid w:val="005D3873"/>
    <w:rsid w:val="005E1AC6"/>
    <w:rsid w:val="005E5AA8"/>
    <w:rsid w:val="005E71C5"/>
    <w:rsid w:val="005F6F1B"/>
    <w:rsid w:val="006000D7"/>
    <w:rsid w:val="00624B33"/>
    <w:rsid w:val="00625195"/>
    <w:rsid w:val="00630AA2"/>
    <w:rsid w:val="00636C12"/>
    <w:rsid w:val="00646707"/>
    <w:rsid w:val="00662E58"/>
    <w:rsid w:val="00664561"/>
    <w:rsid w:val="00664DCF"/>
    <w:rsid w:val="006B5AD3"/>
    <w:rsid w:val="006C5D39"/>
    <w:rsid w:val="006E2810"/>
    <w:rsid w:val="006E5417"/>
    <w:rsid w:val="00700492"/>
    <w:rsid w:val="0070576A"/>
    <w:rsid w:val="00712F60"/>
    <w:rsid w:val="0071602E"/>
    <w:rsid w:val="00720E3B"/>
    <w:rsid w:val="00745F6B"/>
    <w:rsid w:val="0075585E"/>
    <w:rsid w:val="00770571"/>
    <w:rsid w:val="007768FF"/>
    <w:rsid w:val="00781DF3"/>
    <w:rsid w:val="007824D3"/>
    <w:rsid w:val="00785230"/>
    <w:rsid w:val="0079096D"/>
    <w:rsid w:val="00796EE3"/>
    <w:rsid w:val="007A7D29"/>
    <w:rsid w:val="007B4AB8"/>
    <w:rsid w:val="007C5507"/>
    <w:rsid w:val="007F1F8B"/>
    <w:rsid w:val="007F3318"/>
    <w:rsid w:val="007F67A1"/>
    <w:rsid w:val="00811C05"/>
    <w:rsid w:val="008206C8"/>
    <w:rsid w:val="00842161"/>
    <w:rsid w:val="00852DDA"/>
    <w:rsid w:val="00874A6C"/>
    <w:rsid w:val="00876C65"/>
    <w:rsid w:val="008A4B4C"/>
    <w:rsid w:val="008B6E49"/>
    <w:rsid w:val="008C239F"/>
    <w:rsid w:val="008D6525"/>
    <w:rsid w:val="008E480C"/>
    <w:rsid w:val="008F00A2"/>
    <w:rsid w:val="008F1EEC"/>
    <w:rsid w:val="00907757"/>
    <w:rsid w:val="009212B0"/>
    <w:rsid w:val="009234A5"/>
    <w:rsid w:val="00930EEE"/>
    <w:rsid w:val="009336F7"/>
    <w:rsid w:val="009343EE"/>
    <w:rsid w:val="009374A7"/>
    <w:rsid w:val="0096537B"/>
    <w:rsid w:val="0098551D"/>
    <w:rsid w:val="0099518F"/>
    <w:rsid w:val="009A523D"/>
    <w:rsid w:val="009C7FB2"/>
    <w:rsid w:val="009E7E0D"/>
    <w:rsid w:val="009F496B"/>
    <w:rsid w:val="00A01439"/>
    <w:rsid w:val="00A02E61"/>
    <w:rsid w:val="00A05CFF"/>
    <w:rsid w:val="00A10733"/>
    <w:rsid w:val="00A11B89"/>
    <w:rsid w:val="00A320F4"/>
    <w:rsid w:val="00A56B97"/>
    <w:rsid w:val="00A6093D"/>
    <w:rsid w:val="00A75769"/>
    <w:rsid w:val="00A76A6D"/>
    <w:rsid w:val="00A83253"/>
    <w:rsid w:val="00AA6E84"/>
    <w:rsid w:val="00AD138F"/>
    <w:rsid w:val="00AE341B"/>
    <w:rsid w:val="00AF25E8"/>
    <w:rsid w:val="00B07CA7"/>
    <w:rsid w:val="00B1279A"/>
    <w:rsid w:val="00B47D90"/>
    <w:rsid w:val="00B5222E"/>
    <w:rsid w:val="00B61C96"/>
    <w:rsid w:val="00B728F2"/>
    <w:rsid w:val="00B73A2A"/>
    <w:rsid w:val="00B94B06"/>
    <w:rsid w:val="00B94C28"/>
    <w:rsid w:val="00BC10BA"/>
    <w:rsid w:val="00BC5AFD"/>
    <w:rsid w:val="00BC705E"/>
    <w:rsid w:val="00BE12BC"/>
    <w:rsid w:val="00BE66C4"/>
    <w:rsid w:val="00BF68EA"/>
    <w:rsid w:val="00C04F43"/>
    <w:rsid w:val="00C05053"/>
    <w:rsid w:val="00C0609D"/>
    <w:rsid w:val="00C06AEC"/>
    <w:rsid w:val="00C115AB"/>
    <w:rsid w:val="00C30249"/>
    <w:rsid w:val="00C31BFA"/>
    <w:rsid w:val="00C3723B"/>
    <w:rsid w:val="00C532F6"/>
    <w:rsid w:val="00C606C9"/>
    <w:rsid w:val="00C65D19"/>
    <w:rsid w:val="00C80288"/>
    <w:rsid w:val="00C84003"/>
    <w:rsid w:val="00C90325"/>
    <w:rsid w:val="00C90650"/>
    <w:rsid w:val="00C97D78"/>
    <w:rsid w:val="00CC2AAE"/>
    <w:rsid w:val="00CC5A42"/>
    <w:rsid w:val="00CD0EAB"/>
    <w:rsid w:val="00CF34DB"/>
    <w:rsid w:val="00CF558F"/>
    <w:rsid w:val="00D073E2"/>
    <w:rsid w:val="00D33EC3"/>
    <w:rsid w:val="00D419F1"/>
    <w:rsid w:val="00D446EC"/>
    <w:rsid w:val="00D51BF0"/>
    <w:rsid w:val="00D55942"/>
    <w:rsid w:val="00D807BF"/>
    <w:rsid w:val="00D82FCC"/>
    <w:rsid w:val="00DA3727"/>
    <w:rsid w:val="00DA7887"/>
    <w:rsid w:val="00DB2C26"/>
    <w:rsid w:val="00DE603A"/>
    <w:rsid w:val="00DE6B43"/>
    <w:rsid w:val="00E056AD"/>
    <w:rsid w:val="00E11923"/>
    <w:rsid w:val="00E262D4"/>
    <w:rsid w:val="00E36250"/>
    <w:rsid w:val="00E42635"/>
    <w:rsid w:val="00E54511"/>
    <w:rsid w:val="00E61DAC"/>
    <w:rsid w:val="00E72B80"/>
    <w:rsid w:val="00E75FE3"/>
    <w:rsid w:val="00E8398C"/>
    <w:rsid w:val="00E86C4C"/>
    <w:rsid w:val="00E9196F"/>
    <w:rsid w:val="00E93609"/>
    <w:rsid w:val="00EA0435"/>
    <w:rsid w:val="00EA11B7"/>
    <w:rsid w:val="00EB7AB1"/>
    <w:rsid w:val="00EE34B0"/>
    <w:rsid w:val="00EF48CC"/>
    <w:rsid w:val="00F367C1"/>
    <w:rsid w:val="00F71BE9"/>
    <w:rsid w:val="00F73032"/>
    <w:rsid w:val="00F823EC"/>
    <w:rsid w:val="00F848FC"/>
    <w:rsid w:val="00F9282A"/>
    <w:rsid w:val="00F96BAD"/>
    <w:rsid w:val="00FA163F"/>
    <w:rsid w:val="00FB0E84"/>
    <w:rsid w:val="00FC05D0"/>
    <w:rsid w:val="00FC7083"/>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532F6"/>
    <w:pPr>
      <w:tabs>
        <w:tab w:val="center" w:pos="4320"/>
        <w:tab w:val="right" w:pos="8640"/>
      </w:tabs>
    </w:pPr>
  </w:style>
  <w:style w:type="paragraph" w:styleId="Footer">
    <w:name w:val="footer"/>
    <w:basedOn w:val="Normal"/>
    <w:rsid w:val="00C532F6"/>
    <w:pPr>
      <w:tabs>
        <w:tab w:val="center" w:pos="4320"/>
        <w:tab w:val="right" w:pos="8640"/>
      </w:tabs>
    </w:pPr>
  </w:style>
  <w:style w:type="character" w:styleId="PageNumber">
    <w:name w:val="page number"/>
    <w:basedOn w:val="DefaultParagraphFont"/>
    <w:rsid w:val="00C532F6"/>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s">
    <w:name w:val="References"/>
    <w:basedOn w:val="Normal"/>
    <w:rsid w:val="00BC705E"/>
    <w:pPr>
      <w:numPr>
        <w:numId w:val="12"/>
      </w:numPr>
      <w:tabs>
        <w:tab w:val="clear" w:pos="360"/>
        <w:tab w:val="clear" w:pos="720"/>
        <w:tab w:val="clear" w:pos="1080"/>
        <w:tab w:val="clear" w:pos="1440"/>
      </w:tabs>
      <w:overflowPunct/>
      <w:autoSpaceDE/>
      <w:autoSpaceDN/>
      <w:adjustRightInd/>
      <w:spacing w:before="0"/>
      <w:textAlignment w:val="auto"/>
    </w:pPr>
    <w:rPr>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uiPriority w:val="35"/>
    <w:unhideWhenUsed/>
    <w:qFormat/>
    <w:rsid w:val="003852D0"/>
    <w:rPr>
      <w:b/>
      <w:bCs/>
      <w:sz w:val="20"/>
    </w:rPr>
  </w:style>
  <w:style w:type="paragraph" w:customStyle="1" w:styleId="tableheading">
    <w:name w:val="table heading"/>
    <w:basedOn w:val="Normal"/>
    <w:rsid w:val="0052791B"/>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52791B"/>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527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52791B"/>
    <w:rPr>
      <w:rFonts w:ascii="Times" w:eastAsia="Malgun Gothic" w:hAnsi="Times"/>
      <w:lang w:val="en-GB" w:eastAsia="en-US"/>
    </w:rPr>
  </w:style>
  <w:style w:type="paragraph" w:customStyle="1" w:styleId="Note1CharCharCharCharCharChar">
    <w:name w:val="Note 1 Char Char Char Char Char Char"/>
    <w:basedOn w:val="Normal"/>
    <w:uiPriority w:val="99"/>
    <w:rsid w:val="0029599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styleId="CommentReference">
    <w:name w:val="annotation reference"/>
    <w:basedOn w:val="DefaultParagraphFont"/>
    <w:rsid w:val="002969E3"/>
    <w:rPr>
      <w:sz w:val="18"/>
      <w:szCs w:val="18"/>
    </w:rPr>
  </w:style>
  <w:style w:type="paragraph" w:styleId="CommentText">
    <w:name w:val="annotation text"/>
    <w:basedOn w:val="Normal"/>
    <w:link w:val="CommentTextChar"/>
    <w:rsid w:val="002969E3"/>
    <w:rPr>
      <w:sz w:val="24"/>
      <w:szCs w:val="24"/>
    </w:rPr>
  </w:style>
  <w:style w:type="character" w:customStyle="1" w:styleId="CommentTextChar">
    <w:name w:val="Comment Text Char"/>
    <w:basedOn w:val="DefaultParagraphFont"/>
    <w:link w:val="CommentText"/>
    <w:rsid w:val="002969E3"/>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el@ebriskvideo.com"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mailto:yan.ye@interdigital.com"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4DDDB-167C-4AAD-BDD1-440CE12B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1956</Words>
  <Characters>11152</Characters>
  <Application>Microsoft Office Word</Application>
  <DocSecurity>0</DocSecurity>
  <Lines>92</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13082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Yan Ye</cp:lastModifiedBy>
  <cp:revision>2</cp:revision>
  <cp:lastPrinted>2012-09-19T04:42:00Z</cp:lastPrinted>
  <dcterms:created xsi:type="dcterms:W3CDTF">2012-10-10T19:25:00Z</dcterms:created>
  <dcterms:modified xsi:type="dcterms:W3CDTF">2012-10-10T19:25:00Z</dcterms:modified>
</cp:coreProperties>
</file>