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BC66CE" w14:paraId="7534AD54" w14:textId="77777777">
        <w:tblPrEx>
          <w:tblCellMar>
            <w:top w:w="0" w:type="dxa"/>
            <w:bottom w:w="0" w:type="dxa"/>
          </w:tblCellMar>
        </w:tblPrEx>
        <w:tc>
          <w:tcPr>
            <w:tcW w:w="6408" w:type="dxa"/>
          </w:tcPr>
          <w:p w14:paraId="3B0A334E" w14:textId="77777777" w:rsidR="006C5D39" w:rsidRPr="00BC66CE" w:rsidRDefault="00570DDC" w:rsidP="00C97D78">
            <w:pPr>
              <w:tabs>
                <w:tab w:val="left" w:pos="7200"/>
              </w:tabs>
              <w:spacing w:before="0"/>
              <w:rPr>
                <w:b/>
                <w:szCs w:val="22"/>
              </w:rPr>
            </w:pPr>
            <w:r>
              <w:rPr>
                <w:b/>
                <w:noProof/>
                <w:szCs w:val="22"/>
              </w:rPr>
              <mc:AlternateContent>
                <mc:Choice Requires="wpg">
                  <w:drawing>
                    <wp:anchor distT="0" distB="0" distL="114300" distR="114300" simplePos="0" relativeHeight="251656704" behindDoc="0" locked="0" layoutInCell="1" allowOverlap="1" wp14:anchorId="5E9769EF" wp14:editId="71C7E29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1C4DBDB6" wp14:editId="6D73C1C3">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0CDD3D18" wp14:editId="1E7D80E3">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BC66CE">
              <w:rPr>
                <w:b/>
                <w:szCs w:val="22"/>
              </w:rPr>
              <w:t xml:space="preserve">Joint </w:t>
            </w:r>
            <w:r w:rsidR="006C5D39" w:rsidRPr="00BC66CE">
              <w:rPr>
                <w:b/>
                <w:szCs w:val="22"/>
              </w:rPr>
              <w:t>Collaborative</w:t>
            </w:r>
            <w:r w:rsidR="00E61DAC" w:rsidRPr="00BC66CE">
              <w:rPr>
                <w:b/>
                <w:szCs w:val="22"/>
              </w:rPr>
              <w:t xml:space="preserve"> Team </w:t>
            </w:r>
            <w:r w:rsidR="006C5D39" w:rsidRPr="00BC66CE">
              <w:rPr>
                <w:b/>
                <w:szCs w:val="22"/>
              </w:rPr>
              <w:t>on Video Coding (JCT-VC)</w:t>
            </w:r>
          </w:p>
          <w:p w14:paraId="115F129A" w14:textId="77777777" w:rsidR="00E61DAC" w:rsidRPr="00BC66CE" w:rsidRDefault="00E54511" w:rsidP="00C97D78">
            <w:pPr>
              <w:tabs>
                <w:tab w:val="left" w:pos="7200"/>
              </w:tabs>
              <w:spacing w:before="0"/>
              <w:rPr>
                <w:b/>
                <w:szCs w:val="22"/>
              </w:rPr>
            </w:pPr>
            <w:r w:rsidRPr="00BC66CE">
              <w:rPr>
                <w:b/>
                <w:szCs w:val="22"/>
              </w:rPr>
              <w:t xml:space="preserve">of </w:t>
            </w:r>
            <w:r w:rsidR="007F1F8B" w:rsidRPr="00BC66CE">
              <w:rPr>
                <w:b/>
                <w:szCs w:val="22"/>
              </w:rPr>
              <w:t>ITU-T SG</w:t>
            </w:r>
            <w:r w:rsidR="005E1AC6" w:rsidRPr="00BC66CE">
              <w:rPr>
                <w:b/>
                <w:szCs w:val="22"/>
              </w:rPr>
              <w:t> </w:t>
            </w:r>
            <w:r w:rsidR="007F1F8B" w:rsidRPr="00BC66CE">
              <w:rPr>
                <w:b/>
                <w:szCs w:val="22"/>
              </w:rPr>
              <w:t>16 WP</w:t>
            </w:r>
            <w:r w:rsidR="005E1AC6" w:rsidRPr="00BC66CE">
              <w:rPr>
                <w:b/>
                <w:szCs w:val="22"/>
              </w:rPr>
              <w:t> </w:t>
            </w:r>
            <w:r w:rsidR="007F1F8B" w:rsidRPr="00BC66CE">
              <w:rPr>
                <w:b/>
                <w:szCs w:val="22"/>
              </w:rPr>
              <w:t>3 and ISO/IEC JTC</w:t>
            </w:r>
            <w:r w:rsidR="005E1AC6" w:rsidRPr="00BC66CE">
              <w:rPr>
                <w:b/>
                <w:szCs w:val="22"/>
              </w:rPr>
              <w:t> </w:t>
            </w:r>
            <w:r w:rsidR="007F1F8B" w:rsidRPr="00BC66CE">
              <w:rPr>
                <w:b/>
                <w:szCs w:val="22"/>
              </w:rPr>
              <w:t>1/SC</w:t>
            </w:r>
            <w:r w:rsidR="005E1AC6" w:rsidRPr="00BC66CE">
              <w:rPr>
                <w:b/>
                <w:szCs w:val="22"/>
              </w:rPr>
              <w:t> </w:t>
            </w:r>
            <w:r w:rsidR="007F1F8B" w:rsidRPr="00BC66CE">
              <w:rPr>
                <w:b/>
                <w:szCs w:val="22"/>
              </w:rPr>
              <w:t>29/WG</w:t>
            </w:r>
            <w:r w:rsidR="005E1AC6" w:rsidRPr="00BC66CE">
              <w:rPr>
                <w:b/>
                <w:szCs w:val="22"/>
              </w:rPr>
              <w:t> </w:t>
            </w:r>
            <w:r w:rsidR="007F1F8B" w:rsidRPr="00BC66CE">
              <w:rPr>
                <w:b/>
                <w:szCs w:val="22"/>
              </w:rPr>
              <w:t>11</w:t>
            </w:r>
          </w:p>
          <w:p w14:paraId="07595A91" w14:textId="77777777" w:rsidR="00E61DAC" w:rsidRPr="00BC66CE" w:rsidRDefault="000B4FF9" w:rsidP="00847834">
            <w:pPr>
              <w:tabs>
                <w:tab w:val="left" w:pos="7200"/>
              </w:tabs>
              <w:spacing w:before="0"/>
              <w:rPr>
                <w:b/>
                <w:szCs w:val="22"/>
              </w:rPr>
            </w:pPr>
            <w:r w:rsidRPr="00BC66CE">
              <w:rPr>
                <w:szCs w:val="22"/>
              </w:rPr>
              <w:t>1</w:t>
            </w:r>
            <w:r w:rsidR="00847834" w:rsidRPr="00BC66CE">
              <w:rPr>
                <w:szCs w:val="22"/>
              </w:rPr>
              <w:t>1</w:t>
            </w:r>
            <w:r w:rsidR="00630AA2" w:rsidRPr="00BC66CE">
              <w:rPr>
                <w:szCs w:val="22"/>
              </w:rPr>
              <w:t>th</w:t>
            </w:r>
            <w:r w:rsidR="00E61DAC" w:rsidRPr="00BC66CE">
              <w:rPr>
                <w:szCs w:val="22"/>
              </w:rPr>
              <w:t xml:space="preserve"> Meeting: </w:t>
            </w:r>
            <w:r w:rsidR="00847834" w:rsidRPr="00BC66CE">
              <w:rPr>
                <w:szCs w:val="22"/>
              </w:rPr>
              <w:t>Shanghai</w:t>
            </w:r>
            <w:r w:rsidR="005E1AC6" w:rsidRPr="00BC66CE">
              <w:rPr>
                <w:szCs w:val="22"/>
              </w:rPr>
              <w:t xml:space="preserve">, </w:t>
            </w:r>
            <w:r w:rsidR="00847834" w:rsidRPr="00BC66CE">
              <w:rPr>
                <w:szCs w:val="22"/>
              </w:rPr>
              <w:t>China</w:t>
            </w:r>
            <w:r w:rsidR="005E1AC6" w:rsidRPr="00BC66CE">
              <w:rPr>
                <w:szCs w:val="22"/>
              </w:rPr>
              <w:t xml:space="preserve">, </w:t>
            </w:r>
            <w:r w:rsidR="00847834" w:rsidRPr="00BC66CE">
              <w:rPr>
                <w:szCs w:val="22"/>
              </w:rPr>
              <w:t>October</w:t>
            </w:r>
            <w:r w:rsidR="005E1AC6" w:rsidRPr="00BC66CE">
              <w:rPr>
                <w:szCs w:val="22"/>
              </w:rPr>
              <w:t xml:space="preserve"> 2012</w:t>
            </w:r>
          </w:p>
        </w:tc>
        <w:tc>
          <w:tcPr>
            <w:tcW w:w="3168" w:type="dxa"/>
          </w:tcPr>
          <w:p w14:paraId="09F41E22" w14:textId="77777777" w:rsidR="008A4B4C" w:rsidRPr="00BC66CE" w:rsidRDefault="00E61DAC" w:rsidP="000B4FF9">
            <w:pPr>
              <w:tabs>
                <w:tab w:val="left" w:pos="7200"/>
              </w:tabs>
              <w:rPr>
                <w:u w:val="single"/>
              </w:rPr>
            </w:pPr>
            <w:r w:rsidRPr="00BC66CE">
              <w:t>Document</w:t>
            </w:r>
            <w:r w:rsidR="006C5D39" w:rsidRPr="00BC66CE">
              <w:t>: JC</w:t>
            </w:r>
            <w:r w:rsidRPr="00BC66CE">
              <w:t>T</w:t>
            </w:r>
            <w:r w:rsidR="004C2835" w:rsidRPr="00BC66CE">
              <w:t>VC-</w:t>
            </w:r>
            <w:ins w:id="0" w:author="Alexis Michael Tourapis" w:date="2012-10-01T13:04:00Z">
              <w:r w:rsidR="00141BDB">
                <w:t>K</w:t>
              </w:r>
            </w:ins>
            <w:r w:rsidR="00B224BB">
              <w:t>0</w:t>
            </w:r>
            <w:r w:rsidR="00D53F90">
              <w:t>242</w:t>
            </w:r>
            <w:bookmarkStart w:id="1" w:name="_GoBack"/>
            <w:bookmarkEnd w:id="1"/>
          </w:p>
        </w:tc>
      </w:tr>
    </w:tbl>
    <w:p w14:paraId="00EA6B74" w14:textId="77777777" w:rsidR="00E61DAC" w:rsidRPr="00BC66CE"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BC66CE" w14:paraId="57402DE1" w14:textId="77777777">
        <w:tblPrEx>
          <w:tblCellMar>
            <w:top w:w="0" w:type="dxa"/>
            <w:bottom w:w="0" w:type="dxa"/>
          </w:tblCellMar>
        </w:tblPrEx>
        <w:tc>
          <w:tcPr>
            <w:tcW w:w="1458" w:type="dxa"/>
          </w:tcPr>
          <w:p w14:paraId="3C28DF0A" w14:textId="77777777" w:rsidR="00E61DAC" w:rsidRPr="00BC66CE" w:rsidRDefault="00E61DAC">
            <w:pPr>
              <w:spacing w:before="60" w:after="60"/>
              <w:rPr>
                <w:i/>
                <w:szCs w:val="22"/>
              </w:rPr>
            </w:pPr>
            <w:r w:rsidRPr="00BC66CE">
              <w:rPr>
                <w:i/>
                <w:szCs w:val="22"/>
              </w:rPr>
              <w:t>Title:</w:t>
            </w:r>
          </w:p>
        </w:tc>
        <w:tc>
          <w:tcPr>
            <w:tcW w:w="8118" w:type="dxa"/>
            <w:gridSpan w:val="3"/>
          </w:tcPr>
          <w:p w14:paraId="07014852" w14:textId="77777777" w:rsidR="00E61DAC" w:rsidRPr="00BC66CE" w:rsidRDefault="007F1374">
            <w:pPr>
              <w:spacing w:before="60" w:after="60"/>
              <w:rPr>
                <w:b/>
                <w:szCs w:val="22"/>
              </w:rPr>
            </w:pPr>
            <w:r>
              <w:rPr>
                <w:b/>
                <w:szCs w:val="22"/>
              </w:rPr>
              <w:t>Cross-Verification of JCTVC-K015</w:t>
            </w:r>
            <w:r w:rsidR="007F281B">
              <w:rPr>
                <w:b/>
                <w:szCs w:val="22"/>
              </w:rPr>
              <w:t>4</w:t>
            </w:r>
          </w:p>
        </w:tc>
      </w:tr>
      <w:tr w:rsidR="00E61DAC" w:rsidRPr="00BC66CE" w14:paraId="09DF1D40" w14:textId="77777777">
        <w:tblPrEx>
          <w:tblCellMar>
            <w:top w:w="0" w:type="dxa"/>
            <w:bottom w:w="0" w:type="dxa"/>
          </w:tblCellMar>
        </w:tblPrEx>
        <w:tc>
          <w:tcPr>
            <w:tcW w:w="1458" w:type="dxa"/>
          </w:tcPr>
          <w:p w14:paraId="542D0480" w14:textId="77777777" w:rsidR="00E61DAC" w:rsidRPr="00BC66CE" w:rsidRDefault="00E61DAC">
            <w:pPr>
              <w:spacing w:before="60" w:after="60"/>
              <w:rPr>
                <w:i/>
                <w:szCs w:val="22"/>
              </w:rPr>
            </w:pPr>
            <w:r w:rsidRPr="00BC66CE">
              <w:rPr>
                <w:i/>
                <w:szCs w:val="22"/>
              </w:rPr>
              <w:t>Status:</w:t>
            </w:r>
          </w:p>
        </w:tc>
        <w:tc>
          <w:tcPr>
            <w:tcW w:w="8118" w:type="dxa"/>
            <w:gridSpan w:val="3"/>
          </w:tcPr>
          <w:p w14:paraId="5E1294B0" w14:textId="77777777" w:rsidR="00E61DAC" w:rsidRPr="00BC66CE" w:rsidRDefault="00847834">
            <w:pPr>
              <w:spacing w:before="60" w:after="60"/>
              <w:rPr>
                <w:szCs w:val="22"/>
              </w:rPr>
            </w:pPr>
            <w:r w:rsidRPr="00BC66CE">
              <w:rPr>
                <w:szCs w:val="22"/>
              </w:rPr>
              <w:t>Input contribution</w:t>
            </w:r>
          </w:p>
        </w:tc>
      </w:tr>
      <w:tr w:rsidR="00E61DAC" w:rsidRPr="00BC66CE" w14:paraId="26043DA7" w14:textId="77777777">
        <w:tblPrEx>
          <w:tblCellMar>
            <w:top w:w="0" w:type="dxa"/>
            <w:bottom w:w="0" w:type="dxa"/>
          </w:tblCellMar>
        </w:tblPrEx>
        <w:tc>
          <w:tcPr>
            <w:tcW w:w="1458" w:type="dxa"/>
          </w:tcPr>
          <w:p w14:paraId="4F71D6A6" w14:textId="77777777" w:rsidR="00E61DAC" w:rsidRPr="00BC66CE" w:rsidRDefault="00E61DAC">
            <w:pPr>
              <w:spacing w:before="60" w:after="60"/>
              <w:rPr>
                <w:i/>
                <w:szCs w:val="22"/>
              </w:rPr>
            </w:pPr>
            <w:r w:rsidRPr="00BC66CE">
              <w:rPr>
                <w:i/>
                <w:szCs w:val="22"/>
              </w:rPr>
              <w:t>Purpose:</w:t>
            </w:r>
          </w:p>
        </w:tc>
        <w:tc>
          <w:tcPr>
            <w:tcW w:w="8118" w:type="dxa"/>
            <w:gridSpan w:val="3"/>
          </w:tcPr>
          <w:p w14:paraId="5D447332" w14:textId="77777777" w:rsidR="00E61DAC" w:rsidRPr="00BC66CE" w:rsidRDefault="007F1374" w:rsidP="005E1AC6">
            <w:pPr>
              <w:spacing w:before="60" w:after="60"/>
              <w:rPr>
                <w:szCs w:val="22"/>
              </w:rPr>
            </w:pPr>
            <w:r>
              <w:rPr>
                <w:szCs w:val="22"/>
              </w:rPr>
              <w:t>Information</w:t>
            </w:r>
          </w:p>
        </w:tc>
      </w:tr>
      <w:tr w:rsidR="00E61DAC" w:rsidRPr="00BC66CE" w14:paraId="150049AB" w14:textId="77777777">
        <w:tblPrEx>
          <w:tblCellMar>
            <w:top w:w="0" w:type="dxa"/>
            <w:bottom w:w="0" w:type="dxa"/>
          </w:tblCellMar>
        </w:tblPrEx>
        <w:tc>
          <w:tcPr>
            <w:tcW w:w="1458" w:type="dxa"/>
          </w:tcPr>
          <w:p w14:paraId="0BBDE625" w14:textId="77777777" w:rsidR="00E61DAC" w:rsidRPr="00BC66CE" w:rsidRDefault="00E61DAC">
            <w:pPr>
              <w:spacing w:before="60" w:after="60"/>
              <w:rPr>
                <w:i/>
                <w:szCs w:val="22"/>
              </w:rPr>
            </w:pPr>
            <w:r w:rsidRPr="00BC66CE">
              <w:rPr>
                <w:i/>
                <w:szCs w:val="22"/>
              </w:rPr>
              <w:t>Author(s) or</w:t>
            </w:r>
            <w:r w:rsidRPr="00BC66CE">
              <w:rPr>
                <w:i/>
                <w:szCs w:val="22"/>
              </w:rPr>
              <w:br/>
              <w:t>Contact(s):</w:t>
            </w:r>
          </w:p>
        </w:tc>
        <w:tc>
          <w:tcPr>
            <w:tcW w:w="4050" w:type="dxa"/>
          </w:tcPr>
          <w:p w14:paraId="0F32CEF2" w14:textId="77777777" w:rsidR="00E61DAC" w:rsidRPr="00BC66CE" w:rsidRDefault="00FE4E3C" w:rsidP="004C2835">
            <w:pPr>
              <w:spacing w:before="60" w:after="60"/>
              <w:rPr>
                <w:szCs w:val="22"/>
              </w:rPr>
            </w:pPr>
            <w:r w:rsidRPr="00BC66CE">
              <w:rPr>
                <w:szCs w:val="22"/>
              </w:rPr>
              <w:t xml:space="preserve">Alexis </w:t>
            </w:r>
            <w:r w:rsidR="004C2835" w:rsidRPr="00BC66CE">
              <w:rPr>
                <w:szCs w:val="22"/>
              </w:rPr>
              <w:t xml:space="preserve">Michael </w:t>
            </w:r>
            <w:r w:rsidRPr="00BC66CE">
              <w:rPr>
                <w:szCs w:val="22"/>
              </w:rPr>
              <w:t>Tourapis</w:t>
            </w:r>
            <w:r w:rsidR="004C2835" w:rsidRPr="00BC66CE">
              <w:rPr>
                <w:szCs w:val="22"/>
              </w:rPr>
              <w:t xml:space="preserve"> </w:t>
            </w:r>
            <w:r w:rsidR="00E61DAC" w:rsidRPr="00BC66CE">
              <w:rPr>
                <w:szCs w:val="22"/>
              </w:rPr>
              <w:br/>
            </w:r>
            <w:r w:rsidR="00847834" w:rsidRPr="00BC66CE">
              <w:rPr>
                <w:szCs w:val="22"/>
              </w:rPr>
              <w:t>Apple Inc.</w:t>
            </w:r>
            <w:r w:rsidR="00E61DAC" w:rsidRPr="00BC66CE">
              <w:rPr>
                <w:szCs w:val="22"/>
              </w:rPr>
              <w:br/>
            </w:r>
            <w:r w:rsidR="00847834" w:rsidRPr="00BC66CE">
              <w:rPr>
                <w:szCs w:val="22"/>
              </w:rPr>
              <w:t>Cupertino</w:t>
            </w:r>
            <w:r w:rsidR="00E61DAC" w:rsidRPr="00BC66CE">
              <w:rPr>
                <w:szCs w:val="22"/>
              </w:rPr>
              <w:br/>
            </w:r>
            <w:r w:rsidR="00847834" w:rsidRPr="00BC66CE">
              <w:rPr>
                <w:szCs w:val="22"/>
              </w:rPr>
              <w:t>CA</w:t>
            </w:r>
          </w:p>
        </w:tc>
        <w:tc>
          <w:tcPr>
            <w:tcW w:w="900" w:type="dxa"/>
          </w:tcPr>
          <w:p w14:paraId="2B39C18D" w14:textId="77777777" w:rsidR="00E61DAC" w:rsidRPr="00BC66CE" w:rsidRDefault="00E61DAC">
            <w:pPr>
              <w:spacing w:before="60" w:after="60"/>
              <w:rPr>
                <w:szCs w:val="22"/>
              </w:rPr>
            </w:pPr>
            <w:r w:rsidRPr="00BC66CE">
              <w:rPr>
                <w:szCs w:val="22"/>
              </w:rPr>
              <w:br/>
              <w:t>Tel:</w:t>
            </w:r>
            <w:r w:rsidRPr="00BC66CE">
              <w:rPr>
                <w:szCs w:val="22"/>
              </w:rPr>
              <w:br/>
              <w:t>Email:</w:t>
            </w:r>
          </w:p>
        </w:tc>
        <w:tc>
          <w:tcPr>
            <w:tcW w:w="3168" w:type="dxa"/>
          </w:tcPr>
          <w:p w14:paraId="61C31B6F" w14:textId="77777777" w:rsidR="00E61DAC" w:rsidRPr="00BC66CE" w:rsidRDefault="00E61DAC" w:rsidP="004C2835">
            <w:pPr>
              <w:spacing w:before="60" w:after="60"/>
              <w:rPr>
                <w:szCs w:val="22"/>
              </w:rPr>
            </w:pPr>
            <w:r w:rsidRPr="00BC66CE">
              <w:rPr>
                <w:szCs w:val="22"/>
              </w:rPr>
              <w:br/>
            </w:r>
            <w:r w:rsidR="00847834" w:rsidRPr="00BC66CE">
              <w:rPr>
                <w:szCs w:val="22"/>
              </w:rPr>
              <w:t xml:space="preserve">+1 408 </w:t>
            </w:r>
            <w:r w:rsidR="004C2835" w:rsidRPr="00BC66CE">
              <w:rPr>
                <w:szCs w:val="22"/>
              </w:rPr>
              <w:t>228</w:t>
            </w:r>
            <w:r w:rsidR="00847834" w:rsidRPr="00BC66CE">
              <w:rPr>
                <w:szCs w:val="22"/>
              </w:rPr>
              <w:t xml:space="preserve"> </w:t>
            </w:r>
            <w:r w:rsidR="004C2835" w:rsidRPr="00BC66CE">
              <w:rPr>
                <w:szCs w:val="22"/>
              </w:rPr>
              <w:t>7983</w:t>
            </w:r>
            <w:r w:rsidRPr="00BC66CE">
              <w:rPr>
                <w:szCs w:val="22"/>
              </w:rPr>
              <w:br/>
            </w:r>
            <w:r w:rsidR="004C2835" w:rsidRPr="00BC66CE">
              <w:rPr>
                <w:szCs w:val="22"/>
              </w:rPr>
              <w:t>atourapis</w:t>
            </w:r>
            <w:r w:rsidR="00847834" w:rsidRPr="00BC66CE">
              <w:rPr>
                <w:szCs w:val="22"/>
              </w:rPr>
              <w:t>@apple.com</w:t>
            </w:r>
          </w:p>
        </w:tc>
      </w:tr>
      <w:tr w:rsidR="00E61DAC" w:rsidRPr="00BC66CE" w14:paraId="238F3F5E" w14:textId="77777777">
        <w:tblPrEx>
          <w:tblCellMar>
            <w:top w:w="0" w:type="dxa"/>
            <w:bottom w:w="0" w:type="dxa"/>
          </w:tblCellMar>
        </w:tblPrEx>
        <w:tc>
          <w:tcPr>
            <w:tcW w:w="1458" w:type="dxa"/>
          </w:tcPr>
          <w:p w14:paraId="4716DE84" w14:textId="77777777" w:rsidR="00E61DAC" w:rsidRPr="00BC66CE" w:rsidRDefault="00E61DAC">
            <w:pPr>
              <w:spacing w:before="60" w:after="60"/>
              <w:rPr>
                <w:i/>
                <w:szCs w:val="22"/>
              </w:rPr>
            </w:pPr>
            <w:r w:rsidRPr="00BC66CE">
              <w:rPr>
                <w:i/>
                <w:szCs w:val="22"/>
              </w:rPr>
              <w:t>Source:</w:t>
            </w:r>
          </w:p>
        </w:tc>
        <w:tc>
          <w:tcPr>
            <w:tcW w:w="8118" w:type="dxa"/>
            <w:gridSpan w:val="3"/>
          </w:tcPr>
          <w:p w14:paraId="53634D09" w14:textId="77777777" w:rsidR="00E61DAC" w:rsidRPr="00BC66CE" w:rsidRDefault="00847834">
            <w:pPr>
              <w:spacing w:before="60" w:after="60"/>
              <w:rPr>
                <w:szCs w:val="22"/>
              </w:rPr>
            </w:pPr>
            <w:r w:rsidRPr="00BC66CE">
              <w:rPr>
                <w:szCs w:val="22"/>
              </w:rPr>
              <w:t>Apple Inc.</w:t>
            </w:r>
          </w:p>
        </w:tc>
      </w:tr>
    </w:tbl>
    <w:p w14:paraId="497EBE9B" w14:textId="77777777" w:rsidR="00E61DAC" w:rsidRPr="00BC66CE" w:rsidRDefault="00E61DAC">
      <w:pPr>
        <w:tabs>
          <w:tab w:val="left" w:pos="1800"/>
          <w:tab w:val="right" w:pos="9360"/>
        </w:tabs>
        <w:spacing w:before="120" w:after="240"/>
        <w:jc w:val="center"/>
        <w:rPr>
          <w:szCs w:val="22"/>
        </w:rPr>
      </w:pPr>
      <w:r w:rsidRPr="00BC66CE">
        <w:rPr>
          <w:szCs w:val="22"/>
          <w:u w:val="single"/>
        </w:rPr>
        <w:t>_____________________________</w:t>
      </w:r>
    </w:p>
    <w:p w14:paraId="1E6328C3" w14:textId="77777777" w:rsidR="00275BCF" w:rsidRPr="00BC66CE" w:rsidRDefault="00275BCF" w:rsidP="009234A5">
      <w:pPr>
        <w:pStyle w:val="Heading1"/>
        <w:numPr>
          <w:ilvl w:val="0"/>
          <w:numId w:val="0"/>
        </w:numPr>
        <w:ind w:left="432" w:hanging="432"/>
      </w:pPr>
      <w:r w:rsidRPr="00BC66CE">
        <w:t>Abstract</w:t>
      </w:r>
    </w:p>
    <w:p w14:paraId="5D1F7C42" w14:textId="77777777" w:rsidR="00E509D0" w:rsidRPr="00BC66CE" w:rsidRDefault="002F502D" w:rsidP="00E13066">
      <w:pPr>
        <w:jc w:val="both"/>
      </w:pPr>
      <w:r w:rsidRPr="00BC66CE">
        <w:t xml:space="preserve">This contribution </w:t>
      </w:r>
      <w:r w:rsidR="007F1374">
        <w:t>is a cross-check document of contribution JCTVC</w:t>
      </w:r>
      <w:r w:rsidR="007F281B">
        <w:t>-K0154</w:t>
      </w:r>
      <w:r w:rsidR="007F1374">
        <w:t xml:space="preserve"> on </w:t>
      </w:r>
      <w:r w:rsidR="00E13066" w:rsidRPr="00E13066">
        <w:t xml:space="preserve">PicOrderCntMsb </w:t>
      </w:r>
      <w:r w:rsidR="007F1374">
        <w:t xml:space="preserve">simplification. We have verified that the source provided </w:t>
      </w:r>
      <w:r w:rsidR="00DE3AD7">
        <w:t>by the proponents of JCTVC-K0154</w:t>
      </w:r>
      <w:r w:rsidR="007F1374">
        <w:t xml:space="preserve"> matches their description, whereas running the software on all anchor streams has shown no decoding mismatches. </w:t>
      </w:r>
    </w:p>
    <w:p w14:paraId="1BEECB64" w14:textId="77777777" w:rsidR="00745F6B" w:rsidRPr="00BC66CE" w:rsidRDefault="00745F6B" w:rsidP="00E11923">
      <w:pPr>
        <w:pStyle w:val="Heading1"/>
      </w:pPr>
      <w:r w:rsidRPr="00BC66CE">
        <w:t>Introduction</w:t>
      </w:r>
    </w:p>
    <w:p w14:paraId="32FD85E2" w14:textId="77777777" w:rsidR="00C3614B" w:rsidRDefault="00DE3AD7" w:rsidP="00C3614B">
      <w:pPr>
        <w:jc w:val="both"/>
        <w:rPr>
          <w:szCs w:val="22"/>
        </w:rPr>
      </w:pPr>
      <w:r>
        <w:rPr>
          <w:szCs w:val="22"/>
        </w:rPr>
        <w:t>JCTVC-K0154</w:t>
      </w:r>
      <w:r w:rsidR="007F1374">
        <w:rPr>
          <w:szCs w:val="22"/>
        </w:rPr>
        <w:t xml:space="preserve"> proposes a simplification of the computation </w:t>
      </w:r>
      <w:r w:rsidR="00E13066">
        <w:rPr>
          <w:szCs w:val="22"/>
        </w:rPr>
        <w:t xml:space="preserve">and specification </w:t>
      </w:r>
      <w:r w:rsidR="007F1374">
        <w:rPr>
          <w:szCs w:val="22"/>
        </w:rPr>
        <w:t xml:space="preserve">of the </w:t>
      </w:r>
      <w:r w:rsidR="00E13066" w:rsidRPr="00E13066">
        <w:rPr>
          <w:noProof/>
          <w:sz w:val="20"/>
        </w:rPr>
        <w:t>PicOrderCntMsb</w:t>
      </w:r>
      <w:r w:rsidR="00E13066">
        <w:rPr>
          <w:noProof/>
          <w:sz w:val="20"/>
        </w:rPr>
        <w:t xml:space="preserve">, without however impacting the original derivation. The proposal also guarantees </w:t>
      </w:r>
      <w:r>
        <w:rPr>
          <w:noProof/>
          <w:sz w:val="20"/>
        </w:rPr>
        <w:t>the computation when either signed or unsigned arithmetic is used. This document reports cross-check results for this contribution</w:t>
      </w:r>
      <w:r w:rsidR="00BC66CE">
        <w:rPr>
          <w:szCs w:val="22"/>
        </w:rPr>
        <w:t>.</w:t>
      </w:r>
    </w:p>
    <w:p w14:paraId="4305FEAD" w14:textId="77777777" w:rsidR="00E13066" w:rsidRPr="00BC66CE" w:rsidRDefault="00E13066" w:rsidP="00E13066">
      <w:pPr>
        <w:pStyle w:val="Heading1"/>
      </w:pPr>
      <w:r>
        <w:t>Test Settings and Conditions</w:t>
      </w:r>
    </w:p>
    <w:p w14:paraId="580808F0" w14:textId="77777777" w:rsidR="00E13066" w:rsidRDefault="00E13066" w:rsidP="00E13066">
      <w:pPr>
        <w:jc w:val="both"/>
        <w:rPr>
          <w:szCs w:val="22"/>
        </w:rPr>
      </w:pPr>
      <w:r>
        <w:rPr>
          <w:szCs w:val="22"/>
        </w:rPr>
        <w:t>JCT</w:t>
      </w:r>
      <w:r w:rsidR="00DE3AD7">
        <w:rPr>
          <w:szCs w:val="22"/>
        </w:rPr>
        <w:t xml:space="preserve">VC-K0154 was cross-checked using the HM8.0 software on an Intel Core i7 2.5GHz notebook computer, running Mac OS X Mountain Lion (v. 10.8.2). To verify performance, all anchor bitstreams that are available on the BBC ftp site, i.e. </w:t>
      </w:r>
      <w:hyperlink r:id="rId10" w:history="1">
        <w:r w:rsidR="00DE3AD7" w:rsidRPr="00D47999">
          <w:rPr>
            <w:rStyle w:val="Hyperlink"/>
            <w:szCs w:val="22"/>
          </w:rPr>
          <w:t>ftp://ftp.kw.bbc.co.uk/hevc/hm-8.0-anchors/</w:t>
        </w:r>
      </w:hyperlink>
      <w:r w:rsidR="00DE3AD7">
        <w:rPr>
          <w:szCs w:val="22"/>
        </w:rPr>
        <w:t xml:space="preserve">, were downloaded and then decoded using the provided software. </w:t>
      </w:r>
      <w:r w:rsidR="00570DDC">
        <w:rPr>
          <w:szCs w:val="22"/>
        </w:rPr>
        <w:t>Only the decoder was tested.</w:t>
      </w:r>
    </w:p>
    <w:p w14:paraId="474BD413" w14:textId="77777777" w:rsidR="00E13066" w:rsidRPr="00BC66CE" w:rsidRDefault="00E13066" w:rsidP="00E13066">
      <w:pPr>
        <w:pStyle w:val="Heading1"/>
      </w:pPr>
      <w:r>
        <w:t>Experimental Results</w:t>
      </w:r>
      <w:r w:rsidR="00570DDC">
        <w:t>/Cross-Check</w:t>
      </w:r>
    </w:p>
    <w:p w14:paraId="4313C487" w14:textId="77777777" w:rsidR="00570DDC" w:rsidRPr="00BC66CE" w:rsidRDefault="00570DDC" w:rsidP="00570DDC">
      <w:pPr>
        <w:jc w:val="both"/>
        <w:rPr>
          <w:szCs w:val="22"/>
        </w:rPr>
      </w:pPr>
      <w:r>
        <w:rPr>
          <w:szCs w:val="22"/>
        </w:rPr>
        <w:t xml:space="preserve">All 680 anchor bitstreams were successfully decoded without any mismatches. The source code provided by the proponents was also verified and no discrepancy versus the provided text was observed. The source code was added in the file </w:t>
      </w:r>
      <w:r w:rsidRPr="00570DDC">
        <w:rPr>
          <w:szCs w:val="22"/>
        </w:rPr>
        <w:t>TDecCAVLC.cpp</w:t>
      </w:r>
      <w:r>
        <w:rPr>
          <w:szCs w:val="22"/>
        </w:rPr>
        <w:t xml:space="preserve"> under the directive </w:t>
      </w:r>
      <w:r w:rsidRPr="00570DDC">
        <w:rPr>
          <w:szCs w:val="22"/>
        </w:rPr>
        <w:t>SIMPLIFY_POC_LSB_CAL</w:t>
      </w:r>
      <w:r>
        <w:rPr>
          <w:szCs w:val="22"/>
        </w:rPr>
        <w:t>. No other issues were observed during compiling or running the software.</w:t>
      </w:r>
    </w:p>
    <w:p w14:paraId="686750E6" w14:textId="77777777" w:rsidR="00457B72" w:rsidRPr="00BC66CE" w:rsidRDefault="00457B72" w:rsidP="00A1043E">
      <w:pPr>
        <w:jc w:val="both"/>
        <w:rPr>
          <w:szCs w:val="22"/>
        </w:rPr>
      </w:pPr>
    </w:p>
    <w:sectPr w:rsidR="00457B72" w:rsidRPr="00BC66CE"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F08B4" w14:textId="77777777" w:rsidR="00E13066" w:rsidRDefault="00E13066">
      <w:r>
        <w:separator/>
      </w:r>
    </w:p>
  </w:endnote>
  <w:endnote w:type="continuationSeparator" w:id="0">
    <w:p w14:paraId="286674D1" w14:textId="77777777" w:rsidR="00E13066" w:rsidRDefault="00E1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Vrinda">
    <w:panose1 w:val="00000000000000000000"/>
    <w:charset w:val="01"/>
    <w:family w:val="roman"/>
    <w:notTrueType/>
    <w:pitch w:val="variable"/>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B6EBC" w14:textId="77777777" w:rsidR="00E13066" w:rsidRDefault="00E13066" w:rsidP="00D55942">
    <w:pPr>
      <w:pStyle w:val="Heading6Char"/>
      <w:tabs>
        <w:tab w:val="clear" w:pos="360"/>
        <w:tab w:val="clear" w:pos="720"/>
        <w:tab w:val="clear" w:pos="1080"/>
        <w:tab w:val="clear" w:pos="1440"/>
        <w:tab w:val="right" w:pos="9360"/>
      </w:tabs>
      <w:jc w:val="both"/>
      <w:rPr>
        <w:rFonts w:ascii="Courier New" w:hAnsi="Courier New"/>
      </w:rPr>
    </w:pPr>
    <w:r>
      <w:rPr>
        <w:rFonts w:ascii="Courier New" w:hAnsi="Courier New"/>
      </w:rPr>
      <w:tab/>
      <w:t xml:space="preserve">Page: </w:t>
    </w:r>
    <w:r>
      <w:rPr>
        <w:rStyle w:val="Heading7Char"/>
      </w:rPr>
      <w:fldChar w:fldCharType="begin"/>
    </w:r>
    <w:r>
      <w:rPr>
        <w:rStyle w:val="Heading7Char"/>
      </w:rPr>
      <w:instrText xml:space="preserve"> PAGE </w:instrText>
    </w:r>
    <w:r>
      <w:rPr>
        <w:rStyle w:val="Heading7Char"/>
      </w:rPr>
      <w:fldChar w:fldCharType="separate"/>
    </w:r>
    <w:r w:rsidR="007C3784">
      <w:rPr>
        <w:rStyle w:val="Heading7Char"/>
        <w:noProof/>
      </w:rPr>
      <w:t>1</w:t>
    </w:r>
    <w:r>
      <w:rPr>
        <w:rStyle w:val="Heading7Char"/>
      </w:rPr>
      <w:fldChar w:fldCharType="end"/>
    </w:r>
    <w:r>
      <w:rPr>
        <w:rStyle w:val="Heading7Char"/>
      </w:rPr>
      <w:tab/>
      <w:t xml:space="preserve">Date Saved: </w:t>
    </w:r>
    <w:r>
      <w:rPr>
        <w:rStyle w:val="Heading7Char"/>
      </w:rPr>
      <w:fldChar w:fldCharType="begin"/>
    </w:r>
    <w:r>
      <w:rPr>
        <w:rStyle w:val="Heading7Char"/>
      </w:rPr>
      <w:instrText xml:space="preserve"> SAVEDATE  \@ "yyyy-MM-dd"  \* MERGEFORMAT </w:instrText>
    </w:r>
    <w:r>
      <w:rPr>
        <w:rStyle w:val="Heading7Char"/>
      </w:rPr>
      <w:fldChar w:fldCharType="separate"/>
    </w:r>
    <w:r w:rsidR="00570DDC">
      <w:rPr>
        <w:rStyle w:val="Heading7Char"/>
        <w:noProof/>
      </w:rPr>
      <w:t>2012-10-04</w:t>
    </w:r>
    <w:r>
      <w:rPr>
        <w:rStyle w:val="Heading7Cha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63CA9" w14:textId="77777777" w:rsidR="00E13066" w:rsidRDefault="00E13066">
      <w:r>
        <w:separator/>
      </w:r>
    </w:p>
  </w:footnote>
  <w:footnote w:type="continuationSeparator" w:id="0">
    <w:p w14:paraId="64E67535" w14:textId="77777777" w:rsidR="00E13066" w:rsidRDefault="00E1306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C8E8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09B626B"/>
    <w:multiLevelType w:val="hybridMultilevel"/>
    <w:tmpl w:val="CE5C1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7A15B8"/>
    <w:multiLevelType w:val="hybridMultilevel"/>
    <w:tmpl w:val="4600CE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CA6225"/>
    <w:multiLevelType w:val="hybridMultilevel"/>
    <w:tmpl w:val="3C3E80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93022"/>
    <w:multiLevelType w:val="hybridMultilevel"/>
    <w:tmpl w:val="90BCEF1A"/>
    <w:lvl w:ilvl="0" w:tplc="034A7F3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F190EB7"/>
    <w:multiLevelType w:val="hybridMultilevel"/>
    <w:tmpl w:val="1854A478"/>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nsid w:val="4C4C3960"/>
    <w:multiLevelType w:val="hybridMultilevel"/>
    <w:tmpl w:val="56AA42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2F70A2A"/>
    <w:multiLevelType w:val="hybridMultilevel"/>
    <w:tmpl w:val="40902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6FB31C1"/>
    <w:multiLevelType w:val="hybridMultilevel"/>
    <w:tmpl w:val="AA5059D0"/>
    <w:lvl w:ilvl="0" w:tplc="DA6A96DA">
      <w:numFmt w:val="bullet"/>
      <w:lvlText w:val=""/>
      <w:lvlJc w:val="left"/>
      <w:pPr>
        <w:ind w:left="420" w:hanging="360"/>
      </w:pPr>
      <w:rPr>
        <w:rFonts w:ascii="Wingdings" w:eastAsia="Times New Roman" w:hAnsi="Wingding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nsid w:val="5FF62700"/>
    <w:multiLevelType w:val="hybridMultilevel"/>
    <w:tmpl w:val="299E032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513295"/>
    <w:multiLevelType w:val="hybridMultilevel"/>
    <w:tmpl w:val="B0482DB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7"/>
  </w:num>
  <w:num w:numId="4">
    <w:abstractNumId w:val="14"/>
  </w:num>
  <w:num w:numId="5">
    <w:abstractNumId w:val="15"/>
  </w:num>
  <w:num w:numId="6">
    <w:abstractNumId w:val="9"/>
  </w:num>
  <w:num w:numId="7">
    <w:abstractNumId w:val="11"/>
  </w:num>
  <w:num w:numId="8">
    <w:abstractNumId w:val="9"/>
  </w:num>
  <w:num w:numId="9">
    <w:abstractNumId w:val="3"/>
  </w:num>
  <w:num w:numId="10">
    <w:abstractNumId w:val="8"/>
  </w:num>
  <w:num w:numId="11">
    <w:abstractNumId w:val="6"/>
  </w:num>
  <w:num w:numId="12">
    <w:abstractNumId w:val="0"/>
  </w:num>
  <w:num w:numId="13">
    <w:abstractNumId w:val="5"/>
  </w:num>
  <w:num w:numId="14">
    <w:abstractNumId w:val="16"/>
  </w:num>
  <w:num w:numId="15">
    <w:abstractNumId w:val="19"/>
  </w:num>
  <w:num w:numId="16">
    <w:abstractNumId w:val="2"/>
  </w:num>
  <w:num w:numId="17">
    <w:abstractNumId w:val="20"/>
  </w:num>
  <w:num w:numId="18">
    <w:abstractNumId w:val="7"/>
  </w:num>
  <w:num w:numId="19">
    <w:abstractNumId w:val="18"/>
  </w:num>
  <w:num w:numId="20">
    <w:abstractNumId w:val="13"/>
  </w:num>
  <w:num w:numId="21">
    <w:abstractNumId w:val="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656D"/>
    <w:rsid w:val="00026AF2"/>
    <w:rsid w:val="000458BC"/>
    <w:rsid w:val="00045C41"/>
    <w:rsid w:val="00046C03"/>
    <w:rsid w:val="0007614F"/>
    <w:rsid w:val="000A440E"/>
    <w:rsid w:val="000B1C6B"/>
    <w:rsid w:val="000B4FF9"/>
    <w:rsid w:val="000C09AC"/>
    <w:rsid w:val="000D3493"/>
    <w:rsid w:val="000E00F3"/>
    <w:rsid w:val="000E1CB9"/>
    <w:rsid w:val="000F158C"/>
    <w:rsid w:val="00102F3D"/>
    <w:rsid w:val="00124E38"/>
    <w:rsid w:val="0012580B"/>
    <w:rsid w:val="00131F90"/>
    <w:rsid w:val="001325AA"/>
    <w:rsid w:val="0013526E"/>
    <w:rsid w:val="00141BDB"/>
    <w:rsid w:val="00171371"/>
    <w:rsid w:val="00175A24"/>
    <w:rsid w:val="00187E58"/>
    <w:rsid w:val="001A297E"/>
    <w:rsid w:val="001A368E"/>
    <w:rsid w:val="001A7329"/>
    <w:rsid w:val="001B4551"/>
    <w:rsid w:val="001B4E28"/>
    <w:rsid w:val="001C3525"/>
    <w:rsid w:val="001D1BD2"/>
    <w:rsid w:val="001E02BE"/>
    <w:rsid w:val="001E3B37"/>
    <w:rsid w:val="001F2594"/>
    <w:rsid w:val="001F6D36"/>
    <w:rsid w:val="002055A6"/>
    <w:rsid w:val="00206460"/>
    <w:rsid w:val="002069B4"/>
    <w:rsid w:val="00215DFC"/>
    <w:rsid w:val="002212DF"/>
    <w:rsid w:val="00227BA7"/>
    <w:rsid w:val="00263398"/>
    <w:rsid w:val="00275BCF"/>
    <w:rsid w:val="00292257"/>
    <w:rsid w:val="002A54E0"/>
    <w:rsid w:val="002B1595"/>
    <w:rsid w:val="002B191D"/>
    <w:rsid w:val="002D0AF6"/>
    <w:rsid w:val="002D671B"/>
    <w:rsid w:val="002E3543"/>
    <w:rsid w:val="002F164D"/>
    <w:rsid w:val="002F502D"/>
    <w:rsid w:val="00306206"/>
    <w:rsid w:val="00317D85"/>
    <w:rsid w:val="00327C56"/>
    <w:rsid w:val="00331089"/>
    <w:rsid w:val="003315A1"/>
    <w:rsid w:val="003373EC"/>
    <w:rsid w:val="00342FF4"/>
    <w:rsid w:val="003706CC"/>
    <w:rsid w:val="00377710"/>
    <w:rsid w:val="00387422"/>
    <w:rsid w:val="003A2D8E"/>
    <w:rsid w:val="003C20E4"/>
    <w:rsid w:val="003E6F90"/>
    <w:rsid w:val="003F5D0F"/>
    <w:rsid w:val="00414101"/>
    <w:rsid w:val="00433DDB"/>
    <w:rsid w:val="00436C0C"/>
    <w:rsid w:val="00437619"/>
    <w:rsid w:val="00457B72"/>
    <w:rsid w:val="00473B37"/>
    <w:rsid w:val="004A2A63"/>
    <w:rsid w:val="004B210C"/>
    <w:rsid w:val="004C2835"/>
    <w:rsid w:val="004D405F"/>
    <w:rsid w:val="004E4F4F"/>
    <w:rsid w:val="004E6789"/>
    <w:rsid w:val="004F61E3"/>
    <w:rsid w:val="0051015C"/>
    <w:rsid w:val="00516CF1"/>
    <w:rsid w:val="00530A94"/>
    <w:rsid w:val="00531AE9"/>
    <w:rsid w:val="00550A66"/>
    <w:rsid w:val="00567EC7"/>
    <w:rsid w:val="00570013"/>
    <w:rsid w:val="00570DDC"/>
    <w:rsid w:val="00574F0B"/>
    <w:rsid w:val="005801A2"/>
    <w:rsid w:val="00585B23"/>
    <w:rsid w:val="005952A5"/>
    <w:rsid w:val="00595DEA"/>
    <w:rsid w:val="005A33A1"/>
    <w:rsid w:val="005B217D"/>
    <w:rsid w:val="005C381D"/>
    <w:rsid w:val="005C385F"/>
    <w:rsid w:val="005E1AC6"/>
    <w:rsid w:val="005E5787"/>
    <w:rsid w:val="005F6F1B"/>
    <w:rsid w:val="00624B33"/>
    <w:rsid w:val="00630AA2"/>
    <w:rsid w:val="00640534"/>
    <w:rsid w:val="00642A50"/>
    <w:rsid w:val="00646707"/>
    <w:rsid w:val="00651C1E"/>
    <w:rsid w:val="00662E58"/>
    <w:rsid w:val="00664DCF"/>
    <w:rsid w:val="00670138"/>
    <w:rsid w:val="00686F2D"/>
    <w:rsid w:val="006C5D39"/>
    <w:rsid w:val="006E2810"/>
    <w:rsid w:val="006E5417"/>
    <w:rsid w:val="006F59E2"/>
    <w:rsid w:val="00712F60"/>
    <w:rsid w:val="00720E3B"/>
    <w:rsid w:val="00745F6B"/>
    <w:rsid w:val="0075585E"/>
    <w:rsid w:val="0076059D"/>
    <w:rsid w:val="00770571"/>
    <w:rsid w:val="007768FF"/>
    <w:rsid w:val="007824D3"/>
    <w:rsid w:val="00796EE3"/>
    <w:rsid w:val="007A7D29"/>
    <w:rsid w:val="007B4AB8"/>
    <w:rsid w:val="007C3784"/>
    <w:rsid w:val="007D6DF4"/>
    <w:rsid w:val="007F1374"/>
    <w:rsid w:val="007F1F8B"/>
    <w:rsid w:val="007F281B"/>
    <w:rsid w:val="007F67A1"/>
    <w:rsid w:val="0081307C"/>
    <w:rsid w:val="008206C8"/>
    <w:rsid w:val="008246D3"/>
    <w:rsid w:val="00847834"/>
    <w:rsid w:val="00874A6C"/>
    <w:rsid w:val="00876C65"/>
    <w:rsid w:val="0088774A"/>
    <w:rsid w:val="008A4B4C"/>
    <w:rsid w:val="008C239F"/>
    <w:rsid w:val="008E367A"/>
    <w:rsid w:val="008E480C"/>
    <w:rsid w:val="00907757"/>
    <w:rsid w:val="009212B0"/>
    <w:rsid w:val="009234A5"/>
    <w:rsid w:val="009336F7"/>
    <w:rsid w:val="009374A7"/>
    <w:rsid w:val="0098551D"/>
    <w:rsid w:val="0099518F"/>
    <w:rsid w:val="009A523D"/>
    <w:rsid w:val="009A7F9C"/>
    <w:rsid w:val="009D1DB9"/>
    <w:rsid w:val="009D61D4"/>
    <w:rsid w:val="009F496B"/>
    <w:rsid w:val="00A01439"/>
    <w:rsid w:val="00A02E61"/>
    <w:rsid w:val="00A05CFF"/>
    <w:rsid w:val="00A1043E"/>
    <w:rsid w:val="00A26076"/>
    <w:rsid w:val="00A33EC0"/>
    <w:rsid w:val="00A54512"/>
    <w:rsid w:val="00A56B97"/>
    <w:rsid w:val="00A6093D"/>
    <w:rsid w:val="00A76A6D"/>
    <w:rsid w:val="00A83253"/>
    <w:rsid w:val="00AA6E84"/>
    <w:rsid w:val="00AD36C6"/>
    <w:rsid w:val="00AE341B"/>
    <w:rsid w:val="00B07CA7"/>
    <w:rsid w:val="00B1279A"/>
    <w:rsid w:val="00B224BB"/>
    <w:rsid w:val="00B35964"/>
    <w:rsid w:val="00B5222E"/>
    <w:rsid w:val="00B61C96"/>
    <w:rsid w:val="00B73A2A"/>
    <w:rsid w:val="00B94B06"/>
    <w:rsid w:val="00B94C28"/>
    <w:rsid w:val="00B97ED0"/>
    <w:rsid w:val="00BB62EC"/>
    <w:rsid w:val="00BC10BA"/>
    <w:rsid w:val="00BC5AFD"/>
    <w:rsid w:val="00BC66CE"/>
    <w:rsid w:val="00BF5862"/>
    <w:rsid w:val="00C04F43"/>
    <w:rsid w:val="00C0609D"/>
    <w:rsid w:val="00C115AB"/>
    <w:rsid w:val="00C30249"/>
    <w:rsid w:val="00C3614B"/>
    <w:rsid w:val="00C3723B"/>
    <w:rsid w:val="00C606C9"/>
    <w:rsid w:val="00C80288"/>
    <w:rsid w:val="00C84003"/>
    <w:rsid w:val="00C90650"/>
    <w:rsid w:val="00C97D78"/>
    <w:rsid w:val="00CA47CC"/>
    <w:rsid w:val="00CC18A2"/>
    <w:rsid w:val="00CC2AAE"/>
    <w:rsid w:val="00CC5A42"/>
    <w:rsid w:val="00CD0EAB"/>
    <w:rsid w:val="00CF2BE2"/>
    <w:rsid w:val="00CF34DB"/>
    <w:rsid w:val="00CF558F"/>
    <w:rsid w:val="00D073E2"/>
    <w:rsid w:val="00D31846"/>
    <w:rsid w:val="00D402FB"/>
    <w:rsid w:val="00D446EC"/>
    <w:rsid w:val="00D51BF0"/>
    <w:rsid w:val="00D53F90"/>
    <w:rsid w:val="00D55942"/>
    <w:rsid w:val="00D807BF"/>
    <w:rsid w:val="00DA7887"/>
    <w:rsid w:val="00DB2C26"/>
    <w:rsid w:val="00DE3AD7"/>
    <w:rsid w:val="00DE6B43"/>
    <w:rsid w:val="00E11923"/>
    <w:rsid w:val="00E13066"/>
    <w:rsid w:val="00E14EEA"/>
    <w:rsid w:val="00E25830"/>
    <w:rsid w:val="00E262D4"/>
    <w:rsid w:val="00E36250"/>
    <w:rsid w:val="00E509D0"/>
    <w:rsid w:val="00E54511"/>
    <w:rsid w:val="00E56A48"/>
    <w:rsid w:val="00E61DAC"/>
    <w:rsid w:val="00E72B80"/>
    <w:rsid w:val="00E75FE3"/>
    <w:rsid w:val="00E86C4C"/>
    <w:rsid w:val="00EB7AB1"/>
    <w:rsid w:val="00EF48CC"/>
    <w:rsid w:val="00F14613"/>
    <w:rsid w:val="00F52353"/>
    <w:rsid w:val="00F73032"/>
    <w:rsid w:val="00F848FC"/>
    <w:rsid w:val="00F9282A"/>
    <w:rsid w:val="00F96BAD"/>
    <w:rsid w:val="00FA61B7"/>
    <w:rsid w:val="00FB0E84"/>
    <w:rsid w:val="00FD01C2"/>
    <w:rsid w:val="00FD2AE4"/>
    <w:rsid w:val="00FE4E3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02ED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38742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38742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3874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387422"/>
    <w:rPr>
      <w:rFonts w:ascii="Times" w:eastAsia="Malgun Gothic" w:hAnsi="Times"/>
      <w:lang w:val="en-GB"/>
    </w:rPr>
  </w:style>
  <w:style w:type="character" w:styleId="CommentReference">
    <w:name w:val="annotation reference"/>
    <w:rsid w:val="009A7F9C"/>
    <w:rPr>
      <w:sz w:val="18"/>
      <w:szCs w:val="18"/>
    </w:rPr>
  </w:style>
  <w:style w:type="paragraph" w:styleId="CommentText">
    <w:name w:val="annotation text"/>
    <w:basedOn w:val="Normal"/>
    <w:link w:val="CommentTextChar"/>
    <w:rsid w:val="009A7F9C"/>
    <w:rPr>
      <w:sz w:val="24"/>
      <w:szCs w:val="24"/>
    </w:rPr>
  </w:style>
  <w:style w:type="character" w:customStyle="1" w:styleId="CommentTextChar">
    <w:name w:val="Comment Text Char"/>
    <w:link w:val="CommentText"/>
    <w:rsid w:val="009A7F9C"/>
    <w:rPr>
      <w:sz w:val="24"/>
      <w:szCs w:val="24"/>
    </w:rPr>
  </w:style>
  <w:style w:type="paragraph" w:styleId="CommentSubject">
    <w:name w:val="annotation subject"/>
    <w:basedOn w:val="CommentText"/>
    <w:next w:val="CommentText"/>
    <w:link w:val="CommentSubjectChar"/>
    <w:rsid w:val="009A7F9C"/>
    <w:rPr>
      <w:b/>
      <w:bCs/>
      <w:sz w:val="20"/>
      <w:szCs w:val="20"/>
    </w:rPr>
  </w:style>
  <w:style w:type="character" w:customStyle="1" w:styleId="CommentSubjectChar">
    <w:name w:val="Comment Subject Char"/>
    <w:link w:val="CommentSubject"/>
    <w:rsid w:val="009A7F9C"/>
    <w:rPr>
      <w:b/>
      <w:bCs/>
      <w:sz w:val="24"/>
      <w:szCs w:val="24"/>
    </w:rPr>
  </w:style>
  <w:style w:type="paragraph" w:customStyle="1" w:styleId="SingleSpace">
    <w:name w:val="Single Space"/>
    <w:basedOn w:val="Normal"/>
    <w:qFormat/>
    <w:rsid w:val="00331089"/>
    <w:pPr>
      <w:tabs>
        <w:tab w:val="clear" w:pos="360"/>
        <w:tab w:val="clear" w:pos="720"/>
        <w:tab w:val="clear" w:pos="1080"/>
        <w:tab w:val="clear" w:pos="1440"/>
      </w:tabs>
      <w:overflowPunct/>
      <w:autoSpaceDE/>
      <w:autoSpaceDN/>
      <w:adjustRightInd/>
      <w:spacing w:before="0"/>
      <w:jc w:val="both"/>
      <w:textAlignment w:val="auto"/>
    </w:pPr>
    <w:rPr>
      <w:rFonts w:cs="Vrinda"/>
      <w:sz w:val="24"/>
      <w:szCs w:val="22"/>
      <w:lang w:eastAsia="ja-JP"/>
    </w:rPr>
  </w:style>
  <w:style w:type="paragraph" w:styleId="Caption">
    <w:name w:val="caption"/>
    <w:basedOn w:val="Normal"/>
    <w:next w:val="Normal"/>
    <w:unhideWhenUsed/>
    <w:qFormat/>
    <w:rsid w:val="00CA47CC"/>
    <w:rPr>
      <w:b/>
      <w:bC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38742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38742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3874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387422"/>
    <w:rPr>
      <w:rFonts w:ascii="Times" w:eastAsia="Malgun Gothic" w:hAnsi="Times"/>
      <w:lang w:val="en-GB"/>
    </w:rPr>
  </w:style>
  <w:style w:type="character" w:styleId="CommentReference">
    <w:name w:val="annotation reference"/>
    <w:rsid w:val="009A7F9C"/>
    <w:rPr>
      <w:sz w:val="18"/>
      <w:szCs w:val="18"/>
    </w:rPr>
  </w:style>
  <w:style w:type="paragraph" w:styleId="CommentText">
    <w:name w:val="annotation text"/>
    <w:basedOn w:val="Normal"/>
    <w:link w:val="CommentTextChar"/>
    <w:rsid w:val="009A7F9C"/>
    <w:rPr>
      <w:sz w:val="24"/>
      <w:szCs w:val="24"/>
    </w:rPr>
  </w:style>
  <w:style w:type="character" w:customStyle="1" w:styleId="CommentTextChar">
    <w:name w:val="Comment Text Char"/>
    <w:link w:val="CommentText"/>
    <w:rsid w:val="009A7F9C"/>
    <w:rPr>
      <w:sz w:val="24"/>
      <w:szCs w:val="24"/>
    </w:rPr>
  </w:style>
  <w:style w:type="paragraph" w:styleId="CommentSubject">
    <w:name w:val="annotation subject"/>
    <w:basedOn w:val="CommentText"/>
    <w:next w:val="CommentText"/>
    <w:link w:val="CommentSubjectChar"/>
    <w:rsid w:val="009A7F9C"/>
    <w:rPr>
      <w:b/>
      <w:bCs/>
      <w:sz w:val="20"/>
      <w:szCs w:val="20"/>
    </w:rPr>
  </w:style>
  <w:style w:type="character" w:customStyle="1" w:styleId="CommentSubjectChar">
    <w:name w:val="Comment Subject Char"/>
    <w:link w:val="CommentSubject"/>
    <w:rsid w:val="009A7F9C"/>
    <w:rPr>
      <w:b/>
      <w:bCs/>
      <w:sz w:val="24"/>
      <w:szCs w:val="24"/>
    </w:rPr>
  </w:style>
  <w:style w:type="paragraph" w:customStyle="1" w:styleId="SingleSpace">
    <w:name w:val="Single Space"/>
    <w:basedOn w:val="Normal"/>
    <w:qFormat/>
    <w:rsid w:val="00331089"/>
    <w:pPr>
      <w:tabs>
        <w:tab w:val="clear" w:pos="360"/>
        <w:tab w:val="clear" w:pos="720"/>
        <w:tab w:val="clear" w:pos="1080"/>
        <w:tab w:val="clear" w:pos="1440"/>
      </w:tabs>
      <w:overflowPunct/>
      <w:autoSpaceDE/>
      <w:autoSpaceDN/>
      <w:adjustRightInd/>
      <w:spacing w:before="0"/>
      <w:jc w:val="both"/>
      <w:textAlignment w:val="auto"/>
    </w:pPr>
    <w:rPr>
      <w:rFonts w:cs="Vrinda"/>
      <w:sz w:val="24"/>
      <w:szCs w:val="22"/>
      <w:lang w:eastAsia="ja-JP"/>
    </w:rPr>
  </w:style>
  <w:style w:type="paragraph" w:styleId="Caption">
    <w:name w:val="caption"/>
    <w:basedOn w:val="Normal"/>
    <w:next w:val="Normal"/>
    <w:unhideWhenUsed/>
    <w:qFormat/>
    <w:rsid w:val="00CA47CC"/>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07914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0303914">
      <w:bodyDiv w:val="1"/>
      <w:marLeft w:val="0"/>
      <w:marRight w:val="0"/>
      <w:marTop w:val="0"/>
      <w:marBottom w:val="0"/>
      <w:divBdr>
        <w:top w:val="none" w:sz="0" w:space="0" w:color="auto"/>
        <w:left w:val="none" w:sz="0" w:space="0" w:color="auto"/>
        <w:bottom w:val="none" w:sz="0" w:space="0" w:color="auto"/>
        <w:right w:val="none" w:sz="0" w:space="0" w:color="auto"/>
      </w:divBdr>
    </w:div>
    <w:div w:id="1739326388">
      <w:bodyDiv w:val="1"/>
      <w:marLeft w:val="0"/>
      <w:marRight w:val="0"/>
      <w:marTop w:val="0"/>
      <w:marBottom w:val="0"/>
      <w:divBdr>
        <w:top w:val="none" w:sz="0" w:space="0" w:color="auto"/>
        <w:left w:val="none" w:sz="0" w:space="0" w:color="auto"/>
        <w:bottom w:val="none" w:sz="0" w:space="0" w:color="auto"/>
        <w:right w:val="none" w:sz="0" w:space="0" w:color="auto"/>
      </w:divBdr>
    </w:div>
    <w:div w:id="204086150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ftp://ftp.kw.bbc.co.uk/hevc/hm-8.0-anch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254</Words>
  <Characters>1596</Characters>
  <Application>Microsoft Macintosh Word</Application>
  <DocSecurity>0</DocSecurity>
  <Lines>44</Lines>
  <Paragraphs>25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Joint Collaborative Team on Video Coding (JCT-VC) Contribution</vt:lpstr>
      <vt:lpstr>Abstract</vt:lpstr>
      <vt:lpstr>Introduction</vt:lpstr>
      <vt:lpstr>Test Settings and Conditions</vt:lpstr>
      <vt:lpstr>Experimental Results/Cross-Check</vt:lpstr>
    </vt:vector>
  </TitlesOfParts>
  <Manager>Tim Millet</Manager>
  <Company>Apple Inc</Company>
  <LinksUpToDate>false</LinksUpToDate>
  <CharactersWithSpaces>1829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Cross-Verification of JCTVC-K0154</dc:subject>
  <dc:creator>Alexis Michael Tourapis</dc:creator>
  <cp:keywords>JCT-VC, MPEG, VCEG, HEVC, POC simplification</cp:keywords>
  <dc:description/>
  <cp:lastModifiedBy>Alexis Michael Tourapis</cp:lastModifiedBy>
  <cp:revision>3</cp:revision>
  <dcterms:created xsi:type="dcterms:W3CDTF">2012-10-05T05:40:00Z</dcterms:created>
  <dcterms:modified xsi:type="dcterms:W3CDTF">2012-10-05T06:59:00Z</dcterms:modified>
  <cp:category/>
</cp:coreProperties>
</file>